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BAE76" w14:textId="77777777" w:rsidR="006A7A78" w:rsidRPr="001055CF" w:rsidRDefault="006A7A78" w:rsidP="006A7A78">
      <w:pPr>
        <w:spacing w:line="480" w:lineRule="auto"/>
      </w:pPr>
      <w:r w:rsidRPr="001055CF">
        <w:t>Running head: INTUITIVE EATING SCALE-2</w:t>
      </w:r>
    </w:p>
    <w:p w14:paraId="03E0C707" w14:textId="77777777" w:rsidR="006A7A78" w:rsidRPr="001055CF" w:rsidRDefault="006A7A78" w:rsidP="006A7A78">
      <w:pPr>
        <w:spacing w:line="480" w:lineRule="auto"/>
      </w:pPr>
    </w:p>
    <w:p w14:paraId="70A8D3D9" w14:textId="77777777" w:rsidR="006A7A78" w:rsidRPr="001055CF" w:rsidRDefault="006A7A78" w:rsidP="006A7A78">
      <w:pPr>
        <w:spacing w:line="480" w:lineRule="auto"/>
      </w:pPr>
    </w:p>
    <w:p w14:paraId="1EA0C554" w14:textId="77777777" w:rsidR="00696069" w:rsidRPr="007133CC" w:rsidRDefault="00603CB4" w:rsidP="007133CC">
      <w:pPr>
        <w:pStyle w:val="Title"/>
      </w:pPr>
      <w:r w:rsidRPr="007133CC">
        <w:t xml:space="preserve">Dimensionality </w:t>
      </w:r>
      <w:r w:rsidR="00696069" w:rsidRPr="007133CC">
        <w:t>and Psychometric Properties of an Italian Translation of the</w:t>
      </w:r>
      <w:r w:rsidR="0084018C" w:rsidRPr="007133CC">
        <w:t xml:space="preserve"> </w:t>
      </w:r>
    </w:p>
    <w:p w14:paraId="5CD148DE" w14:textId="19008FBC" w:rsidR="0084018C" w:rsidRPr="007133CC" w:rsidRDefault="006A7A78" w:rsidP="007133CC">
      <w:pPr>
        <w:pStyle w:val="Title"/>
      </w:pPr>
      <w:r w:rsidRPr="007133CC">
        <w:t>Intuitive Eating Scale-2</w:t>
      </w:r>
      <w:r w:rsidR="00696069" w:rsidRPr="007133CC">
        <w:t xml:space="preserve"> (IES-2)</w:t>
      </w:r>
      <w:r w:rsidR="005D670D" w:rsidRPr="007133CC">
        <w:t xml:space="preserve">: An Assessment using </w:t>
      </w:r>
      <w:r w:rsidR="00E55A12" w:rsidRPr="007133CC">
        <w:t xml:space="preserve">a Bifactor </w:t>
      </w:r>
      <w:r w:rsidR="005D670D" w:rsidRPr="007133CC">
        <w:t xml:space="preserve">Exploratory Structural Equation Modelling </w:t>
      </w:r>
      <w:r w:rsidR="00E55A12" w:rsidRPr="007133CC">
        <w:t>Framework</w:t>
      </w:r>
    </w:p>
    <w:p w14:paraId="6EB3F0BC" w14:textId="77777777" w:rsidR="0084018C" w:rsidRPr="001055CF" w:rsidRDefault="0084018C" w:rsidP="0084018C">
      <w:pPr>
        <w:spacing w:line="480" w:lineRule="auto"/>
        <w:jc w:val="center"/>
      </w:pPr>
    </w:p>
    <w:p w14:paraId="37DAB3AF" w14:textId="41B574DD" w:rsidR="0084018C" w:rsidRPr="001E5FEF" w:rsidRDefault="00CA7E1D" w:rsidP="001E5FEF">
      <w:pPr>
        <w:spacing w:line="480" w:lineRule="auto"/>
        <w:jc w:val="center"/>
      </w:pPr>
      <w:r w:rsidRPr="001055CF">
        <w:t>Viren Swami</w:t>
      </w:r>
      <w:r w:rsidRPr="001055CF">
        <w:rPr>
          <w:vertAlign w:val="superscript"/>
        </w:rPr>
        <w:t>1-2</w:t>
      </w:r>
      <w:r w:rsidR="0084018C" w:rsidRPr="001055CF">
        <w:t>,</w:t>
      </w:r>
      <w:r w:rsidR="00696069" w:rsidRPr="001055CF">
        <w:t xml:space="preserve"> Christophe Maïano</w:t>
      </w:r>
      <w:r w:rsidRPr="001055CF">
        <w:rPr>
          <w:vertAlign w:val="superscript"/>
        </w:rPr>
        <w:t>3</w:t>
      </w:r>
      <w:r w:rsidR="00696069" w:rsidRPr="001055CF">
        <w:t>,</w:t>
      </w:r>
      <w:r w:rsidR="0084018C" w:rsidRPr="001055CF">
        <w:rPr>
          <w:vertAlign w:val="superscript"/>
        </w:rPr>
        <w:t xml:space="preserve"> </w:t>
      </w:r>
      <w:r w:rsidR="0084018C" w:rsidRPr="001055CF">
        <w:t>Jennifer Todd</w:t>
      </w:r>
      <w:r w:rsidRPr="001055CF">
        <w:rPr>
          <w:vertAlign w:val="superscript"/>
        </w:rPr>
        <w:t>1-2</w:t>
      </w:r>
      <w:r w:rsidR="0084018C" w:rsidRPr="001055CF">
        <w:t xml:space="preserve">, Marta </w:t>
      </w:r>
      <w:r w:rsidR="007B7123" w:rsidRPr="001055CF">
        <w:t>Ghisi</w:t>
      </w:r>
      <w:r w:rsidR="007B7123">
        <w:rPr>
          <w:vertAlign w:val="superscript"/>
        </w:rPr>
        <w:t>4</w:t>
      </w:r>
      <w:r w:rsidR="0084018C" w:rsidRPr="001055CF">
        <w:t>,</w:t>
      </w:r>
      <w:r w:rsidR="0084018C" w:rsidRPr="001055CF">
        <w:rPr>
          <w:vertAlign w:val="superscript"/>
        </w:rPr>
        <w:t xml:space="preserve"> </w:t>
      </w:r>
      <w:r w:rsidR="0082217E">
        <w:t xml:space="preserve">Valentina </w:t>
      </w:r>
      <w:r w:rsidR="007B7123">
        <w:t>Cardi</w:t>
      </w:r>
      <w:r w:rsidR="007B7123">
        <w:rPr>
          <w:vertAlign w:val="superscript"/>
        </w:rPr>
        <w:t>4</w:t>
      </w:r>
      <w:r w:rsidR="0084018C" w:rsidRPr="001055CF">
        <w:t>,</w:t>
      </w:r>
      <w:r w:rsidR="001E5FEF">
        <w:t xml:space="preserve"> </w:t>
      </w:r>
      <w:proofErr w:type="spellStart"/>
      <w:r w:rsidR="001E5FEF">
        <w:t>Gioia</w:t>
      </w:r>
      <w:proofErr w:type="spellEnd"/>
      <w:r w:rsidR="001E5FEF">
        <w:t xml:space="preserve"> </w:t>
      </w:r>
      <w:r w:rsidR="007B7123">
        <w:t>Bottesi</w:t>
      </w:r>
      <w:r w:rsidR="007B7123">
        <w:rPr>
          <w:vertAlign w:val="superscript"/>
        </w:rPr>
        <w:t>4</w:t>
      </w:r>
      <w:r w:rsidR="001E5FEF">
        <w:t xml:space="preserve">, </w:t>
      </w:r>
      <w:r w:rsidR="0084018C" w:rsidRPr="001055CF">
        <w:t xml:space="preserve">&amp; </w:t>
      </w:r>
      <w:r w:rsidRPr="001055CF">
        <w:t xml:space="preserve">Silvia </w:t>
      </w:r>
      <w:r w:rsidR="007B7123" w:rsidRPr="001055CF">
        <w:t>Cerea</w:t>
      </w:r>
      <w:r w:rsidR="007B7123">
        <w:rPr>
          <w:vertAlign w:val="superscript"/>
        </w:rPr>
        <w:t>4</w:t>
      </w:r>
    </w:p>
    <w:p w14:paraId="5C2C15C4" w14:textId="77777777" w:rsidR="0084018C" w:rsidRPr="001055CF" w:rsidRDefault="0084018C" w:rsidP="0084018C">
      <w:pPr>
        <w:spacing w:line="480" w:lineRule="auto"/>
        <w:rPr>
          <w:vertAlign w:val="superscript"/>
        </w:rPr>
      </w:pPr>
    </w:p>
    <w:p w14:paraId="55FDE6E1" w14:textId="165663EB" w:rsidR="0084018C" w:rsidRPr="001055CF" w:rsidRDefault="00CA7E1D" w:rsidP="0084018C">
      <w:pPr>
        <w:spacing w:line="480" w:lineRule="auto"/>
        <w:jc w:val="center"/>
      </w:pPr>
      <w:r w:rsidRPr="001055CF">
        <w:rPr>
          <w:vertAlign w:val="superscript"/>
        </w:rPr>
        <w:t>1</w:t>
      </w:r>
      <w:r w:rsidR="0084018C" w:rsidRPr="001055CF">
        <w:t xml:space="preserve">School of Psychology and Sport Science, Anglia Ruskin University, Cambridge, </w:t>
      </w:r>
    </w:p>
    <w:p w14:paraId="088F231A" w14:textId="77777777" w:rsidR="0084018C" w:rsidRPr="001055CF" w:rsidRDefault="0084018C" w:rsidP="0084018C">
      <w:pPr>
        <w:spacing w:line="480" w:lineRule="auto"/>
        <w:jc w:val="center"/>
      </w:pPr>
      <w:r w:rsidRPr="001055CF">
        <w:t>United Kingdom</w:t>
      </w:r>
    </w:p>
    <w:p w14:paraId="76425C5B" w14:textId="22FB1E83" w:rsidR="0084018C" w:rsidRPr="001055CF" w:rsidRDefault="00CA7E1D" w:rsidP="0084018C">
      <w:pPr>
        <w:spacing w:line="480" w:lineRule="auto"/>
        <w:jc w:val="center"/>
      </w:pPr>
      <w:r w:rsidRPr="001055CF">
        <w:rPr>
          <w:vertAlign w:val="superscript"/>
        </w:rPr>
        <w:t>2</w:t>
      </w:r>
      <w:r w:rsidR="0084018C" w:rsidRPr="001055CF">
        <w:t>Centre for Psychological Medicine, Perdana University, Kuala Lumpur, Malaysia</w:t>
      </w:r>
    </w:p>
    <w:p w14:paraId="04ECFC9D" w14:textId="50D8BF6B" w:rsidR="00CA7E1D" w:rsidRPr="007A1672" w:rsidRDefault="00CA7E1D" w:rsidP="00CA7E1D">
      <w:pPr>
        <w:spacing w:line="480" w:lineRule="auto"/>
        <w:jc w:val="center"/>
        <w:rPr>
          <w:lang w:val="en-US"/>
        </w:rPr>
      </w:pPr>
      <w:r w:rsidRPr="007A1672">
        <w:rPr>
          <w:vertAlign w:val="superscript"/>
          <w:lang w:val="en-US"/>
        </w:rPr>
        <w:t>3</w:t>
      </w:r>
      <w:r w:rsidR="00195D29" w:rsidRPr="007A1672">
        <w:rPr>
          <w:lang w:val="en-US"/>
        </w:rPr>
        <w:t>Cyberpsychology Laboratory and</w:t>
      </w:r>
      <w:r w:rsidR="00195D29" w:rsidRPr="007A1672">
        <w:rPr>
          <w:vertAlign w:val="superscript"/>
          <w:lang w:val="en-US"/>
        </w:rPr>
        <w:t xml:space="preserve"> </w:t>
      </w:r>
      <w:r w:rsidRPr="007A1672">
        <w:rPr>
          <w:lang w:val="en-US"/>
        </w:rPr>
        <w:t xml:space="preserve">Department of Psychoeducation and Psychology, </w:t>
      </w:r>
      <w:proofErr w:type="spellStart"/>
      <w:r w:rsidRPr="007A1672">
        <w:rPr>
          <w:lang w:val="en-US"/>
        </w:rPr>
        <w:t>Université</w:t>
      </w:r>
      <w:proofErr w:type="spellEnd"/>
      <w:r w:rsidRPr="007A1672">
        <w:rPr>
          <w:lang w:val="en-US"/>
        </w:rPr>
        <w:t xml:space="preserve"> du Québec </w:t>
      </w:r>
      <w:proofErr w:type="spellStart"/>
      <w:r w:rsidRPr="007A1672">
        <w:rPr>
          <w:lang w:val="en-US"/>
        </w:rPr>
        <w:t>en</w:t>
      </w:r>
      <w:proofErr w:type="spellEnd"/>
      <w:r w:rsidRPr="007A1672">
        <w:rPr>
          <w:lang w:val="en-US"/>
        </w:rPr>
        <w:t xml:space="preserve"> Outaouais, Saint-Jérôme, Canada</w:t>
      </w:r>
    </w:p>
    <w:p w14:paraId="2C7D6647" w14:textId="5731A176" w:rsidR="00CA7E1D" w:rsidRPr="001055CF" w:rsidRDefault="007B7123" w:rsidP="00CA7E1D">
      <w:pPr>
        <w:spacing w:line="480" w:lineRule="auto"/>
        <w:jc w:val="center"/>
      </w:pPr>
      <w:r>
        <w:rPr>
          <w:vertAlign w:val="superscript"/>
          <w:lang w:val="en-US"/>
        </w:rPr>
        <w:t>4</w:t>
      </w:r>
      <w:r w:rsidR="00195D29" w:rsidRPr="001055CF">
        <w:t xml:space="preserve">Department </w:t>
      </w:r>
      <w:r w:rsidR="00CA7E1D" w:rsidRPr="001055CF">
        <w:t>of General Psychology, University of Padova, Padova, Italy</w:t>
      </w:r>
    </w:p>
    <w:p w14:paraId="47088259" w14:textId="77777777" w:rsidR="00CA7E1D" w:rsidRPr="001055CF" w:rsidRDefault="00CA7E1D" w:rsidP="0084018C">
      <w:pPr>
        <w:spacing w:line="480" w:lineRule="auto"/>
        <w:jc w:val="center"/>
      </w:pPr>
    </w:p>
    <w:p w14:paraId="6ADE0CF0" w14:textId="77777777" w:rsidR="0084018C" w:rsidRPr="001055CF" w:rsidRDefault="0084018C" w:rsidP="0084018C">
      <w:pPr>
        <w:spacing w:line="480" w:lineRule="auto"/>
      </w:pPr>
    </w:p>
    <w:p w14:paraId="63A33305" w14:textId="77777777" w:rsidR="0084018C" w:rsidRPr="001055CF" w:rsidRDefault="0084018C" w:rsidP="0084018C">
      <w:pPr>
        <w:spacing w:line="480" w:lineRule="auto"/>
        <w:rPr>
          <w:vertAlign w:val="superscript"/>
        </w:rPr>
      </w:pPr>
    </w:p>
    <w:p w14:paraId="06E92CF3" w14:textId="77777777" w:rsidR="0084018C" w:rsidRPr="001055CF" w:rsidRDefault="0084018C" w:rsidP="0084018C">
      <w:pPr>
        <w:spacing w:line="480" w:lineRule="auto"/>
        <w:rPr>
          <w:vertAlign w:val="superscript"/>
        </w:rPr>
      </w:pPr>
    </w:p>
    <w:p w14:paraId="69197C77" w14:textId="65715447" w:rsidR="006A7A78" w:rsidRPr="001055CF" w:rsidRDefault="0084018C" w:rsidP="007A1672">
      <w:pPr>
        <w:spacing w:line="480" w:lineRule="auto"/>
        <w:rPr>
          <w:color w:val="000000" w:themeColor="text1"/>
          <w:shd w:val="clear" w:color="auto" w:fill="FFFFFF"/>
        </w:rPr>
      </w:pPr>
      <w:r w:rsidRPr="001055CF">
        <w:t xml:space="preserve">Address correspondence to: </w:t>
      </w:r>
      <w:proofErr w:type="spellStart"/>
      <w:r w:rsidRPr="001055CF">
        <w:t>Dr.</w:t>
      </w:r>
      <w:proofErr w:type="spellEnd"/>
      <w:r w:rsidRPr="001055CF">
        <w:t xml:space="preserve"> Silvia Cerea</w:t>
      </w:r>
      <w:r w:rsidRPr="001055CF">
        <w:rPr>
          <w:bCs/>
          <w:color w:val="212121"/>
        </w:rPr>
        <w:t xml:space="preserve">, Department of General Psychology, University of Padua, Via Venezia, 8 35131, Padua, Italy. e-mail: </w:t>
      </w:r>
      <w:hyperlink r:id="rId7" w:history="1">
        <w:r w:rsidRPr="001055CF">
          <w:rPr>
            <w:rStyle w:val="Hyperlink"/>
          </w:rPr>
          <w:t>silvia.cerea@unipd.it</w:t>
        </w:r>
      </w:hyperlink>
      <w:r w:rsidRPr="001055CF">
        <w:rPr>
          <w:bCs/>
          <w:color w:val="212121"/>
        </w:rPr>
        <w:t xml:space="preserve"> Phone: +39-049-8276918; Fax: ++39 049 827 6600</w:t>
      </w:r>
      <w:r w:rsidR="006A7A78" w:rsidRPr="001055CF">
        <w:rPr>
          <w:color w:val="000000" w:themeColor="text1"/>
          <w:shd w:val="clear" w:color="auto" w:fill="FFFFFF"/>
        </w:rPr>
        <w:br w:type="page"/>
      </w:r>
    </w:p>
    <w:p w14:paraId="11C8D466" w14:textId="77777777" w:rsidR="006A7A78" w:rsidRPr="007133CC" w:rsidRDefault="006A7A78" w:rsidP="007133CC">
      <w:pPr>
        <w:pStyle w:val="Heading1"/>
      </w:pPr>
      <w:r w:rsidRPr="007133CC">
        <w:lastRenderedPageBreak/>
        <w:t>Abstract</w:t>
      </w:r>
    </w:p>
    <w:p w14:paraId="716C7BA9" w14:textId="1F3AFE57" w:rsidR="0084018C" w:rsidRPr="001055CF" w:rsidRDefault="00552848" w:rsidP="008C7D08">
      <w:pPr>
        <w:spacing w:line="480" w:lineRule="auto"/>
        <w:rPr>
          <w:color w:val="000000" w:themeColor="text1"/>
          <w:shd w:val="clear" w:color="auto" w:fill="FFFFFF"/>
        </w:rPr>
      </w:pPr>
      <w:r>
        <w:rPr>
          <w:color w:val="000000" w:themeColor="text1"/>
          <w:shd w:val="clear" w:color="auto" w:fill="FFFFFF"/>
        </w:rPr>
        <w:t>The construct of intuitive eating is most often measured using the 23-item Intuitive Eating Scale-2 (IES-2), but previous studies have typically relied</w:t>
      </w:r>
      <w:r w:rsidR="0079239B">
        <w:rPr>
          <w:color w:val="000000" w:themeColor="text1"/>
          <w:shd w:val="clear" w:color="auto" w:fill="FFFFFF"/>
        </w:rPr>
        <w:t xml:space="preserve"> solely</w:t>
      </w:r>
      <w:r>
        <w:rPr>
          <w:color w:val="000000" w:themeColor="text1"/>
          <w:shd w:val="clear" w:color="auto" w:fill="FFFFFF"/>
        </w:rPr>
        <w:t xml:space="preserve"> on confirmatory factor analysis (CFA) to understand IES-2 dimensionality. In contrast, a bifactor exploratory structural equation </w:t>
      </w:r>
      <w:r w:rsidR="0047623A">
        <w:rPr>
          <w:color w:val="000000" w:themeColor="text1"/>
          <w:shd w:val="clear" w:color="auto" w:fill="FFFFFF"/>
        </w:rPr>
        <w:t>modelling</w:t>
      </w:r>
      <w:r>
        <w:rPr>
          <w:color w:val="000000" w:themeColor="text1"/>
          <w:shd w:val="clear" w:color="auto" w:fill="FFFFFF"/>
        </w:rPr>
        <w:t xml:space="preserve"> (B-ESEM) framework offers a more realistic account of IES-2 multidimensionality. Here, we assessed the psychometric properties of a novel Italian translation using a</w:t>
      </w:r>
      <w:r w:rsidR="006E05FB">
        <w:rPr>
          <w:color w:val="000000" w:themeColor="text1"/>
          <w:shd w:val="clear" w:color="auto" w:fill="FFFFFF"/>
        </w:rPr>
        <w:t xml:space="preserve"> combination of exploratory factor analysis and</w:t>
      </w:r>
      <w:r>
        <w:rPr>
          <w:color w:val="000000" w:themeColor="text1"/>
          <w:shd w:val="clear" w:color="auto" w:fill="FFFFFF"/>
        </w:rPr>
        <w:t xml:space="preserve"> B-ESEM. A total of 950 adults complete</w:t>
      </w:r>
      <w:r w:rsidR="008C7D08">
        <w:rPr>
          <w:color w:val="000000" w:themeColor="text1"/>
          <w:shd w:val="clear" w:color="auto" w:fill="FFFFFF"/>
        </w:rPr>
        <w:t>d</w:t>
      </w:r>
      <w:r>
        <w:rPr>
          <w:color w:val="000000" w:themeColor="text1"/>
          <w:shd w:val="clear" w:color="auto" w:fill="FFFFFF"/>
        </w:rPr>
        <w:t xml:space="preserve"> the IES-2 alongside measures of positive body image, disordered eating, and psychological well-being. Results indicated that </w:t>
      </w:r>
      <w:r w:rsidR="008C7D08">
        <w:rPr>
          <w:color w:val="000000" w:themeColor="text1"/>
          <w:shd w:val="clear" w:color="auto" w:fill="FFFFFF"/>
        </w:rPr>
        <w:t>a 4-factor B-ESEM model had adequate fit to the data and that fit was improved when the correlated uniqueness of seven negatively worded IES-2 items was accounted for. This model of IES-2 scores showed adequate internal consistency and good test-retest reliability up to three weeks. Evidence of construct validity was good in terms of a global IES-2 factor</w:t>
      </w:r>
      <w:r w:rsidR="007A1672">
        <w:rPr>
          <w:color w:val="000000" w:themeColor="text1"/>
          <w:shd w:val="clear" w:color="auto" w:fill="FFFFFF"/>
        </w:rPr>
        <w:t xml:space="preserve">, </w:t>
      </w:r>
      <w:r w:rsidR="00225D79">
        <w:rPr>
          <w:color w:val="000000" w:themeColor="text1"/>
          <w:shd w:val="clear" w:color="auto" w:fill="FFFFFF"/>
        </w:rPr>
        <w:t xml:space="preserve">and broadly supported </w:t>
      </w:r>
      <w:r w:rsidR="008C7D08">
        <w:rPr>
          <w:color w:val="000000" w:themeColor="text1"/>
          <w:shd w:val="clear" w:color="auto" w:fill="FFFFFF"/>
        </w:rPr>
        <w:t xml:space="preserve">in terms of its specific-factors. These results highlight the utility of a B-ESEM framework for understanding the dimensionality of IES-2 scores and may help scholars better understand the extent to which the IES-2 adequately operationalises the construct of intuitive eating. </w:t>
      </w:r>
    </w:p>
    <w:p w14:paraId="03F1870E" w14:textId="61246B58" w:rsidR="006A7A78" w:rsidRPr="001055CF" w:rsidRDefault="006A7A78" w:rsidP="006A7A78">
      <w:pPr>
        <w:spacing w:line="480" w:lineRule="auto"/>
        <w:ind w:firstLine="720"/>
        <w:rPr>
          <w:color w:val="000000" w:themeColor="text1"/>
          <w:shd w:val="clear" w:color="auto" w:fill="FFFFFF"/>
        </w:rPr>
      </w:pPr>
      <w:r w:rsidRPr="001055CF">
        <w:rPr>
          <w:b/>
          <w:color w:val="000000" w:themeColor="text1"/>
          <w:shd w:val="clear" w:color="auto" w:fill="FFFFFF"/>
        </w:rPr>
        <w:t xml:space="preserve">Keywords: </w:t>
      </w:r>
      <w:r w:rsidRPr="001055CF">
        <w:rPr>
          <w:color w:val="000000" w:themeColor="text1"/>
          <w:shd w:val="clear" w:color="auto" w:fill="FFFFFF"/>
        </w:rPr>
        <w:t xml:space="preserve">Intuitive eating; Eating styles; Test adaptation; </w:t>
      </w:r>
      <w:r w:rsidR="0084018C" w:rsidRPr="001055CF">
        <w:rPr>
          <w:color w:val="000000" w:themeColor="text1"/>
          <w:shd w:val="clear" w:color="auto" w:fill="FFFFFF"/>
        </w:rPr>
        <w:t>Italy; Exploratory structural equation modelling</w:t>
      </w:r>
      <w:r w:rsidR="008C7D08">
        <w:rPr>
          <w:color w:val="000000" w:themeColor="text1"/>
          <w:shd w:val="clear" w:color="auto" w:fill="FFFFFF"/>
        </w:rPr>
        <w:t xml:space="preserve">; Bifactor analysis </w:t>
      </w:r>
    </w:p>
    <w:p w14:paraId="63D6D77C" w14:textId="77777777" w:rsidR="006A7A78" w:rsidRPr="001055CF" w:rsidRDefault="006A7A78" w:rsidP="006A7A78">
      <w:pPr>
        <w:rPr>
          <w:b/>
          <w:color w:val="000000" w:themeColor="text1"/>
          <w:shd w:val="clear" w:color="auto" w:fill="FFFFFF"/>
        </w:rPr>
      </w:pPr>
      <w:r w:rsidRPr="001055CF">
        <w:rPr>
          <w:b/>
          <w:color w:val="000000" w:themeColor="text1"/>
          <w:shd w:val="clear" w:color="auto" w:fill="FFFFFF"/>
        </w:rPr>
        <w:br w:type="page"/>
      </w:r>
    </w:p>
    <w:p w14:paraId="4415A11D" w14:textId="77777777" w:rsidR="006A7A78" w:rsidRPr="001055CF" w:rsidRDefault="006A7A78" w:rsidP="007133CC">
      <w:pPr>
        <w:pStyle w:val="Heading1"/>
      </w:pPr>
      <w:r w:rsidRPr="001055CF">
        <w:lastRenderedPageBreak/>
        <w:t>1. Introduction</w:t>
      </w:r>
    </w:p>
    <w:p w14:paraId="2BA7CC3C" w14:textId="20F7D6AE" w:rsidR="006E05FB" w:rsidRDefault="006A7A78" w:rsidP="006A7A78">
      <w:pPr>
        <w:spacing w:line="480" w:lineRule="auto"/>
      </w:pPr>
      <w:r w:rsidRPr="001055CF">
        <w:rPr>
          <w:b/>
          <w:color w:val="000000" w:themeColor="text1"/>
          <w:shd w:val="clear" w:color="auto" w:fill="FFFFFF"/>
        </w:rPr>
        <w:tab/>
      </w:r>
      <w:r w:rsidR="00E01A4D" w:rsidRPr="001055CF">
        <w:rPr>
          <w:bCs/>
          <w:color w:val="000000" w:themeColor="text1"/>
          <w:shd w:val="clear" w:color="auto" w:fill="FFFFFF"/>
        </w:rPr>
        <w:t xml:space="preserve">In response to the recognition that eating behaviours are shaped by a range of social cues, emotional states, and dieting behaviours (Moore &amp; Cunningham, 2012), scholars have increasingly focused on the construct of intuitive eating. Broadly speaking, </w:t>
      </w:r>
      <w:r w:rsidR="00E01A4D" w:rsidRPr="001055CF">
        <w:rPr>
          <w:bCs/>
          <w:i/>
          <w:iCs/>
          <w:color w:val="000000" w:themeColor="text1"/>
          <w:shd w:val="clear" w:color="auto" w:fill="FFFFFF"/>
        </w:rPr>
        <w:t>intuitive eating</w:t>
      </w:r>
      <w:r w:rsidR="00E01A4D" w:rsidRPr="001055CF">
        <w:rPr>
          <w:bCs/>
          <w:color w:val="000000" w:themeColor="text1"/>
          <w:shd w:val="clear" w:color="auto" w:fill="FFFFFF"/>
        </w:rPr>
        <w:t xml:space="preserve"> refers to a set of adaptive, healthy eating behaviours that are characterised by a reliance on internal hunger and satiety cues rather than situational and emotional cues (</w:t>
      </w:r>
      <w:proofErr w:type="spellStart"/>
      <w:r w:rsidR="00E01A4D" w:rsidRPr="001055CF">
        <w:rPr>
          <w:bCs/>
          <w:color w:val="000000" w:themeColor="text1"/>
          <w:shd w:val="clear" w:color="auto" w:fill="FFFFFF"/>
        </w:rPr>
        <w:t>Tribole</w:t>
      </w:r>
      <w:proofErr w:type="spellEnd"/>
      <w:r w:rsidR="00E01A4D" w:rsidRPr="001055CF">
        <w:rPr>
          <w:bCs/>
          <w:color w:val="000000" w:themeColor="text1"/>
          <w:shd w:val="clear" w:color="auto" w:fill="FFFFFF"/>
        </w:rPr>
        <w:t xml:space="preserve">, 2017; </w:t>
      </w:r>
      <w:proofErr w:type="spellStart"/>
      <w:r w:rsidR="00E01A4D" w:rsidRPr="001055CF">
        <w:rPr>
          <w:bCs/>
          <w:color w:val="000000" w:themeColor="text1"/>
          <w:shd w:val="clear" w:color="auto" w:fill="FFFFFF"/>
        </w:rPr>
        <w:t>Tribole</w:t>
      </w:r>
      <w:proofErr w:type="spellEnd"/>
      <w:r w:rsidR="00E01A4D" w:rsidRPr="001055CF">
        <w:rPr>
          <w:bCs/>
          <w:color w:val="000000" w:themeColor="text1"/>
          <w:shd w:val="clear" w:color="auto" w:fill="FFFFFF"/>
        </w:rPr>
        <w:t xml:space="preserve"> &amp; Resch, 2012). </w:t>
      </w:r>
      <w:r w:rsidR="00CE0EB4" w:rsidRPr="001055CF">
        <w:rPr>
          <w:bCs/>
          <w:color w:val="000000" w:themeColor="text1"/>
          <w:shd w:val="clear" w:color="auto" w:fill="FFFFFF"/>
        </w:rPr>
        <w:t>In</w:t>
      </w:r>
      <w:r w:rsidR="006F535A" w:rsidRPr="001055CF">
        <w:rPr>
          <w:bCs/>
          <w:color w:val="000000" w:themeColor="text1"/>
          <w:shd w:val="clear" w:color="auto" w:fill="FFFFFF"/>
        </w:rPr>
        <w:t xml:space="preserve">dividuals who eat intuitively are more aware of and trust their body’s physiological cues (i.e., physical hunger), give themselves unconditional permission to eat, are not preoccupied with food and dieting, and choose foods for the purpose of </w:t>
      </w:r>
      <w:r w:rsidRPr="001055CF">
        <w:t xml:space="preserve">supporting or enhancing their body’s functioning (Tylka &amp; Kroon Van </w:t>
      </w:r>
      <w:proofErr w:type="spellStart"/>
      <w:r w:rsidRPr="001055CF">
        <w:t>Diest</w:t>
      </w:r>
      <w:proofErr w:type="spellEnd"/>
      <w:r w:rsidRPr="001055CF">
        <w:t xml:space="preserve">, 2013). </w:t>
      </w:r>
      <w:r w:rsidR="006F535A" w:rsidRPr="001055CF">
        <w:t>Intuitive eating is now postulated as an important non-dieting approach to promoting healthy eating</w:t>
      </w:r>
      <w:r w:rsidR="00CE779D">
        <w:t>,</w:t>
      </w:r>
      <w:r w:rsidR="006F535A" w:rsidRPr="001055CF">
        <w:t xml:space="preserve"> weight gain prevention</w:t>
      </w:r>
      <w:r w:rsidR="00CE779D">
        <w:t xml:space="preserve">, and improved psychological well-being </w:t>
      </w:r>
      <w:r w:rsidR="006E05FB">
        <w:t xml:space="preserve">(for reviews, see Bruce &amp; </w:t>
      </w:r>
      <w:proofErr w:type="spellStart"/>
      <w:r w:rsidR="006E05FB">
        <w:t>Ricciardelli</w:t>
      </w:r>
      <w:proofErr w:type="spellEnd"/>
      <w:r w:rsidR="006E05FB">
        <w:t xml:space="preserve">, 2016; </w:t>
      </w:r>
      <w:proofErr w:type="spellStart"/>
      <w:r w:rsidR="006E05FB">
        <w:t>Linardon</w:t>
      </w:r>
      <w:proofErr w:type="spellEnd"/>
      <w:r w:rsidR="006E05FB">
        <w:t xml:space="preserve"> et al., 2021). </w:t>
      </w:r>
    </w:p>
    <w:p w14:paraId="4C7D8FB9" w14:textId="6222D88A" w:rsidR="00301617" w:rsidRPr="001055CF" w:rsidRDefault="00E1331B" w:rsidP="006A7A78">
      <w:pPr>
        <w:spacing w:line="480" w:lineRule="auto"/>
      </w:pPr>
      <w:r w:rsidRPr="001055CF">
        <w:tab/>
      </w:r>
      <w:r w:rsidR="00301617" w:rsidRPr="001055CF">
        <w:t xml:space="preserve">The most widely-used instrument to measure intuitive eating is the Intuitive Eating Scale-2 (IES-2; Tylka &amp; Kroon </w:t>
      </w:r>
      <w:r w:rsidR="00763F6E" w:rsidRPr="001055CF">
        <w:t>V</w:t>
      </w:r>
      <w:r w:rsidR="00301617" w:rsidRPr="001055CF">
        <w:t xml:space="preserve">an </w:t>
      </w:r>
      <w:proofErr w:type="spellStart"/>
      <w:r w:rsidR="00301617" w:rsidRPr="001055CF">
        <w:t>Diest</w:t>
      </w:r>
      <w:proofErr w:type="spellEnd"/>
      <w:r w:rsidR="00301617" w:rsidRPr="001055CF">
        <w:t>, 2013), a revision of the earlier Intuitive Eating Scale (Tylka, 2006). The IES-2 is a 23-item measure that</w:t>
      </w:r>
      <w:r w:rsidR="0047623A">
        <w:t xml:space="preserve"> has been found to reduce to four dimensions</w:t>
      </w:r>
      <w:r w:rsidR="00301617" w:rsidRPr="001055CF">
        <w:t xml:space="preserve"> in college students from the United States</w:t>
      </w:r>
      <w:r w:rsidR="0047623A">
        <w:t>,</w:t>
      </w:r>
      <w:r w:rsidR="00301617" w:rsidRPr="001055CF">
        <w:t xml:space="preserve"> based on exploratory factor analysis (EFA)</w:t>
      </w:r>
      <w:r w:rsidR="0047623A">
        <w:t>. Specifically, the</w:t>
      </w:r>
      <w:r w:rsidR="00301617" w:rsidRPr="001055CF">
        <w:t xml:space="preserve"> four dimensions assess</w:t>
      </w:r>
      <w:r w:rsidR="0047623A">
        <w:t>:</w:t>
      </w:r>
      <w:r w:rsidR="00301617" w:rsidRPr="001055CF">
        <w:t xml:space="preserve"> </w:t>
      </w:r>
      <w:r w:rsidR="00DC1F5E">
        <w:rPr>
          <w:i/>
        </w:rPr>
        <w:t>U</w:t>
      </w:r>
      <w:r w:rsidR="006A7A78" w:rsidRPr="001055CF">
        <w:rPr>
          <w:i/>
        </w:rPr>
        <w:t xml:space="preserve">nconditional </w:t>
      </w:r>
      <w:r w:rsidR="00DC1F5E">
        <w:rPr>
          <w:i/>
        </w:rPr>
        <w:t>P</w:t>
      </w:r>
      <w:r w:rsidR="006A7A78" w:rsidRPr="001055CF">
        <w:rPr>
          <w:i/>
        </w:rPr>
        <w:t xml:space="preserve">ermission to </w:t>
      </w:r>
      <w:r w:rsidR="00DC1F5E">
        <w:rPr>
          <w:i/>
        </w:rPr>
        <w:t>E</w:t>
      </w:r>
      <w:r w:rsidR="006A7A78" w:rsidRPr="001055CF">
        <w:rPr>
          <w:i/>
        </w:rPr>
        <w:t>at</w:t>
      </w:r>
      <w:r w:rsidR="006A7A78" w:rsidRPr="001055CF">
        <w:t xml:space="preserve"> (i.e., an individual’s willingness to eat when hungry and a refusal to label certain foods as forbidden</w:t>
      </w:r>
      <w:r w:rsidR="00301617" w:rsidRPr="001055CF">
        <w:t>; 6 items</w:t>
      </w:r>
      <w:r w:rsidR="006A7A78" w:rsidRPr="001055CF">
        <w:t xml:space="preserve">), </w:t>
      </w:r>
      <w:r w:rsidR="00DC1F5E">
        <w:rPr>
          <w:i/>
        </w:rPr>
        <w:t>E</w:t>
      </w:r>
      <w:r w:rsidR="006A7A78" w:rsidRPr="001055CF">
        <w:rPr>
          <w:i/>
        </w:rPr>
        <w:t xml:space="preserve">ating for </w:t>
      </w:r>
      <w:r w:rsidR="00DC1F5E">
        <w:rPr>
          <w:i/>
        </w:rPr>
        <w:t>P</w:t>
      </w:r>
      <w:r w:rsidR="006A7A78" w:rsidRPr="001055CF">
        <w:rPr>
          <w:i/>
        </w:rPr>
        <w:t xml:space="preserve">hysical </w:t>
      </w:r>
      <w:r w:rsidR="00DC1F5E">
        <w:rPr>
          <w:i/>
        </w:rPr>
        <w:t>R</w:t>
      </w:r>
      <w:r w:rsidR="00DC1F5E" w:rsidRPr="001055CF">
        <w:rPr>
          <w:i/>
        </w:rPr>
        <w:t xml:space="preserve">ather </w:t>
      </w:r>
      <w:r w:rsidR="006A7A78" w:rsidRPr="001055CF">
        <w:rPr>
          <w:i/>
        </w:rPr>
        <w:t xml:space="preserve">than </w:t>
      </w:r>
      <w:r w:rsidR="00DC1F5E">
        <w:rPr>
          <w:i/>
        </w:rPr>
        <w:t>E</w:t>
      </w:r>
      <w:r w:rsidR="00DC1F5E" w:rsidRPr="001055CF">
        <w:rPr>
          <w:i/>
        </w:rPr>
        <w:t xml:space="preserve">motional </w:t>
      </w:r>
      <w:r w:rsidR="00DC1F5E">
        <w:rPr>
          <w:i/>
        </w:rPr>
        <w:t>R</w:t>
      </w:r>
      <w:r w:rsidR="00DC1F5E" w:rsidRPr="001055CF">
        <w:rPr>
          <w:i/>
        </w:rPr>
        <w:t>easons</w:t>
      </w:r>
      <w:r w:rsidR="00DC1F5E" w:rsidRPr="001055CF">
        <w:t xml:space="preserve"> </w:t>
      </w:r>
      <w:r w:rsidR="006A7A78" w:rsidRPr="001055CF">
        <w:t>(i.e., eating when one is physically hungry rather than to cope with emotional distress</w:t>
      </w:r>
      <w:r w:rsidR="00301617" w:rsidRPr="001055CF">
        <w:t>; 8 items</w:t>
      </w:r>
      <w:r w:rsidR="006A7A78" w:rsidRPr="001055CF">
        <w:t xml:space="preserve">), </w:t>
      </w:r>
      <w:r w:rsidR="00DC1F5E">
        <w:rPr>
          <w:i/>
        </w:rPr>
        <w:t>R</w:t>
      </w:r>
      <w:r w:rsidR="00DC1F5E" w:rsidRPr="001055CF">
        <w:rPr>
          <w:i/>
        </w:rPr>
        <w:t xml:space="preserve">eliance </w:t>
      </w:r>
      <w:r w:rsidR="006A7A78" w:rsidRPr="001055CF">
        <w:rPr>
          <w:i/>
        </w:rPr>
        <w:t xml:space="preserve">on </w:t>
      </w:r>
      <w:r w:rsidR="00DC1F5E">
        <w:rPr>
          <w:i/>
        </w:rPr>
        <w:t>H</w:t>
      </w:r>
      <w:r w:rsidR="00DC1F5E" w:rsidRPr="001055CF">
        <w:rPr>
          <w:i/>
        </w:rPr>
        <w:t xml:space="preserve">unger </w:t>
      </w:r>
      <w:r w:rsidR="006A7A78" w:rsidRPr="001055CF">
        <w:rPr>
          <w:i/>
        </w:rPr>
        <w:t xml:space="preserve">and </w:t>
      </w:r>
      <w:r w:rsidR="00DC1F5E">
        <w:rPr>
          <w:i/>
        </w:rPr>
        <w:t>S</w:t>
      </w:r>
      <w:r w:rsidR="00DC1F5E" w:rsidRPr="001055CF">
        <w:rPr>
          <w:i/>
        </w:rPr>
        <w:t xml:space="preserve">atiety </w:t>
      </w:r>
      <w:r w:rsidR="00DC1F5E">
        <w:rPr>
          <w:i/>
        </w:rPr>
        <w:t>C</w:t>
      </w:r>
      <w:r w:rsidR="00DC1F5E" w:rsidRPr="001055CF">
        <w:rPr>
          <w:i/>
        </w:rPr>
        <w:t>ues</w:t>
      </w:r>
      <w:r w:rsidR="00DC1F5E" w:rsidRPr="001055CF">
        <w:t xml:space="preserve"> </w:t>
      </w:r>
      <w:r w:rsidR="006A7A78" w:rsidRPr="001055CF">
        <w:t>(i.e., an individual’s trust in their internal hunger and satiety cues and reliance on these cues to guide eating behaviours</w:t>
      </w:r>
      <w:r w:rsidR="00301617" w:rsidRPr="001055CF">
        <w:t>; 6 items</w:t>
      </w:r>
      <w:r w:rsidR="006A7A78" w:rsidRPr="001055CF">
        <w:t>)</w:t>
      </w:r>
      <w:r w:rsidR="00301617" w:rsidRPr="001055CF">
        <w:t xml:space="preserve">, and </w:t>
      </w:r>
      <w:r w:rsidR="00DC1F5E">
        <w:rPr>
          <w:i/>
          <w:iCs/>
        </w:rPr>
        <w:t>B</w:t>
      </w:r>
      <w:r w:rsidR="00DC1F5E" w:rsidRPr="001055CF">
        <w:rPr>
          <w:i/>
          <w:iCs/>
        </w:rPr>
        <w:t>ody</w:t>
      </w:r>
      <w:r w:rsidR="00301617" w:rsidRPr="001055CF">
        <w:rPr>
          <w:i/>
          <w:iCs/>
        </w:rPr>
        <w:t>-</w:t>
      </w:r>
      <w:r w:rsidR="00DC1F5E">
        <w:rPr>
          <w:i/>
          <w:iCs/>
        </w:rPr>
        <w:t>F</w:t>
      </w:r>
      <w:r w:rsidR="00DC1F5E" w:rsidRPr="001055CF">
        <w:rPr>
          <w:i/>
          <w:iCs/>
        </w:rPr>
        <w:t xml:space="preserve">ood </w:t>
      </w:r>
      <w:r w:rsidR="00DC1F5E">
        <w:rPr>
          <w:i/>
          <w:iCs/>
        </w:rPr>
        <w:t>C</w:t>
      </w:r>
      <w:r w:rsidR="00DC1F5E" w:rsidRPr="001055CF">
        <w:rPr>
          <w:i/>
          <w:iCs/>
        </w:rPr>
        <w:t xml:space="preserve">hoice </w:t>
      </w:r>
      <w:r w:rsidR="00DC1F5E">
        <w:rPr>
          <w:i/>
          <w:iCs/>
        </w:rPr>
        <w:t>C</w:t>
      </w:r>
      <w:r w:rsidR="00DC1F5E" w:rsidRPr="001055CF">
        <w:rPr>
          <w:i/>
          <w:iCs/>
        </w:rPr>
        <w:t>ongruence</w:t>
      </w:r>
      <w:r w:rsidR="00DC1F5E" w:rsidRPr="001055CF">
        <w:t xml:space="preserve"> </w:t>
      </w:r>
      <w:r w:rsidRPr="001055CF">
        <w:t>(i.e., a tendency to make food choices that honour one’s health and body functioning</w:t>
      </w:r>
      <w:r w:rsidR="00301617" w:rsidRPr="001055CF">
        <w:t>; 3 items</w:t>
      </w:r>
      <w:r w:rsidRPr="001055CF">
        <w:t>)</w:t>
      </w:r>
      <w:r w:rsidR="00301617" w:rsidRPr="001055CF">
        <w:t xml:space="preserve">. This 4-dimensional model of intuitive eating has also been shown to </w:t>
      </w:r>
      <w:r w:rsidR="00301617" w:rsidRPr="001055CF">
        <w:lastRenderedPageBreak/>
        <w:t xml:space="preserve">have adequate fit indices via confirmatory factor analysis (CFA) in college students from the United States (Tylka &amp; Kroon </w:t>
      </w:r>
      <w:r w:rsidR="00763F6E" w:rsidRPr="001055CF">
        <w:t>V</w:t>
      </w:r>
      <w:r w:rsidR="00301617" w:rsidRPr="001055CF">
        <w:t xml:space="preserve">an </w:t>
      </w:r>
      <w:proofErr w:type="spellStart"/>
      <w:r w:rsidR="00301617" w:rsidRPr="001055CF">
        <w:t>Diest</w:t>
      </w:r>
      <w:proofErr w:type="spellEnd"/>
      <w:r w:rsidR="00301617" w:rsidRPr="001055CF">
        <w:t>, 2013).</w:t>
      </w:r>
    </w:p>
    <w:p w14:paraId="4A68AAD0" w14:textId="2DA14EF0" w:rsidR="00C902FB" w:rsidRDefault="00EB153C" w:rsidP="005246A5">
      <w:pPr>
        <w:spacing w:line="480" w:lineRule="auto"/>
      </w:pPr>
      <w:r w:rsidRPr="001055CF">
        <w:tab/>
      </w:r>
      <w:r w:rsidR="00FE2C7E" w:rsidRPr="001055CF">
        <w:t xml:space="preserve">Beyond the parent study, evidence of the factorial validity of IES-2 scores has been equivocal. </w:t>
      </w:r>
      <w:r w:rsidR="00C902FB">
        <w:t xml:space="preserve">Some test adaptation studies have supported the parent 4-factor model through CFA (Bas et al., 2017; </w:t>
      </w:r>
      <w:r w:rsidR="00C902FB" w:rsidRPr="001055CF">
        <w:t>Carbonneau et al., 2016</w:t>
      </w:r>
      <w:r w:rsidR="00C902FB">
        <w:t xml:space="preserve">; </w:t>
      </w:r>
      <w:r w:rsidR="00C902FB" w:rsidRPr="001055CF">
        <w:t>Duarte et al., 2016</w:t>
      </w:r>
      <w:r w:rsidR="00C902FB">
        <w:t xml:space="preserve">; </w:t>
      </w:r>
      <w:proofErr w:type="spellStart"/>
      <w:r w:rsidR="00C902FB" w:rsidRPr="001055CF">
        <w:t>Nejati</w:t>
      </w:r>
      <w:proofErr w:type="spellEnd"/>
      <w:r w:rsidR="00C902FB" w:rsidRPr="001055CF">
        <w:t xml:space="preserve"> et al., 2021</w:t>
      </w:r>
      <w:r w:rsidR="00C902FB">
        <w:t xml:space="preserve">; </w:t>
      </w:r>
      <w:proofErr w:type="spellStart"/>
      <w:r w:rsidR="00C902FB" w:rsidRPr="001055CF">
        <w:t>Ruzanska</w:t>
      </w:r>
      <w:proofErr w:type="spellEnd"/>
      <w:r w:rsidR="00C902FB" w:rsidRPr="001055CF">
        <w:t xml:space="preserve"> &amp; </w:t>
      </w:r>
      <w:proofErr w:type="spellStart"/>
      <w:r w:rsidR="00C902FB" w:rsidRPr="001055CF">
        <w:t>Warschburger</w:t>
      </w:r>
      <w:proofErr w:type="spellEnd"/>
      <w:r w:rsidR="00C902FB" w:rsidRPr="001055CF">
        <w:t>, 2017</w:t>
      </w:r>
      <w:r w:rsidR="00C902FB">
        <w:t xml:space="preserve">; </w:t>
      </w:r>
      <w:r w:rsidR="00C902FB" w:rsidRPr="001055CF">
        <w:t>van Dyck et al., 2016</w:t>
      </w:r>
      <w:r w:rsidR="00C902FB">
        <w:t>), whereas two studies have supported the 4-factor model following omission</w:t>
      </w:r>
      <w:r w:rsidR="0006362C">
        <w:t xml:space="preserve"> of several items</w:t>
      </w:r>
      <w:r w:rsidR="00C902FB">
        <w:t xml:space="preserve"> (</w:t>
      </w:r>
      <w:proofErr w:type="spellStart"/>
      <w:r w:rsidR="00C902FB" w:rsidRPr="001055CF">
        <w:t>Ak</w:t>
      </w:r>
      <w:r w:rsidR="00C902FB" w:rsidRPr="001055CF">
        <w:rPr>
          <w:rStyle w:val="text"/>
          <w:color w:val="000000" w:themeColor="text1"/>
        </w:rPr>
        <w:t>ırmak</w:t>
      </w:r>
      <w:proofErr w:type="spellEnd"/>
      <w:r w:rsidR="00C902FB" w:rsidRPr="001055CF">
        <w:rPr>
          <w:rStyle w:val="text"/>
          <w:color w:val="000000" w:themeColor="text1"/>
        </w:rPr>
        <w:t xml:space="preserve"> et al., 2020</w:t>
      </w:r>
      <w:r w:rsidR="00C902FB">
        <w:rPr>
          <w:rStyle w:val="text"/>
          <w:color w:val="000000" w:themeColor="text1"/>
        </w:rPr>
        <w:t xml:space="preserve">; </w:t>
      </w:r>
      <w:r w:rsidR="00FE2C7E" w:rsidRPr="001055CF">
        <w:t>da Silva et al., 2020)</w:t>
      </w:r>
      <w:r w:rsidR="00C902FB">
        <w:t xml:space="preserve">. </w:t>
      </w:r>
      <w:r w:rsidR="00301617" w:rsidRPr="001055CF">
        <w:rPr>
          <w:rStyle w:val="text"/>
          <w:color w:val="000000" w:themeColor="text1"/>
        </w:rPr>
        <w:t>However, i</w:t>
      </w:r>
      <w:r w:rsidR="0029579F" w:rsidRPr="001055CF">
        <w:rPr>
          <w:rStyle w:val="text"/>
          <w:color w:val="000000" w:themeColor="text1"/>
        </w:rPr>
        <w:t>t is important to note</w:t>
      </w:r>
      <w:r w:rsidR="00301617" w:rsidRPr="001055CF">
        <w:rPr>
          <w:rStyle w:val="text"/>
          <w:color w:val="000000" w:themeColor="text1"/>
        </w:rPr>
        <w:t xml:space="preserve"> that, </w:t>
      </w:r>
      <w:r w:rsidR="0029579F" w:rsidRPr="001055CF">
        <w:rPr>
          <w:rStyle w:val="text"/>
          <w:color w:val="000000" w:themeColor="text1"/>
        </w:rPr>
        <w:t xml:space="preserve">because these studies have only examined </w:t>
      </w:r>
      <w:r w:rsidR="00D36047">
        <w:rPr>
          <w:rStyle w:val="text"/>
          <w:color w:val="000000" w:themeColor="text1"/>
        </w:rPr>
        <w:t xml:space="preserve">the </w:t>
      </w:r>
      <w:r w:rsidR="0029579F" w:rsidRPr="001055CF">
        <w:rPr>
          <w:rStyle w:val="text"/>
          <w:color w:val="000000" w:themeColor="text1"/>
        </w:rPr>
        <w:t xml:space="preserve">fit of the parent model, it is not possible to determine whether alternative models may </w:t>
      </w:r>
      <w:r w:rsidR="003B64D6" w:rsidRPr="001055CF">
        <w:rPr>
          <w:rStyle w:val="text"/>
          <w:color w:val="000000" w:themeColor="text1"/>
        </w:rPr>
        <w:t xml:space="preserve">have </w:t>
      </w:r>
      <w:r w:rsidR="0029579F" w:rsidRPr="001055CF">
        <w:rPr>
          <w:rStyle w:val="text"/>
          <w:color w:val="000000" w:themeColor="text1"/>
        </w:rPr>
        <w:t>provide</w:t>
      </w:r>
      <w:r w:rsidR="003B64D6" w:rsidRPr="001055CF">
        <w:rPr>
          <w:rStyle w:val="text"/>
          <w:color w:val="000000" w:themeColor="text1"/>
        </w:rPr>
        <w:t>d</w:t>
      </w:r>
      <w:r w:rsidR="0029579F" w:rsidRPr="001055CF">
        <w:rPr>
          <w:rStyle w:val="text"/>
          <w:color w:val="000000" w:themeColor="text1"/>
        </w:rPr>
        <w:t xml:space="preserve"> </w:t>
      </w:r>
      <w:r w:rsidR="00D36047">
        <w:rPr>
          <w:rStyle w:val="text"/>
          <w:color w:val="000000" w:themeColor="text1"/>
        </w:rPr>
        <w:t xml:space="preserve">a </w:t>
      </w:r>
      <w:r w:rsidR="0029579F" w:rsidRPr="001055CF">
        <w:rPr>
          <w:rStyle w:val="text"/>
          <w:color w:val="000000" w:themeColor="text1"/>
        </w:rPr>
        <w:t>better fit to the data (for discussion</w:t>
      </w:r>
      <w:r w:rsidR="00696069" w:rsidRPr="001055CF">
        <w:rPr>
          <w:rStyle w:val="text"/>
          <w:color w:val="000000" w:themeColor="text1"/>
        </w:rPr>
        <w:t>s</w:t>
      </w:r>
      <w:r w:rsidR="0029579F" w:rsidRPr="001055CF">
        <w:rPr>
          <w:rStyle w:val="text"/>
          <w:color w:val="000000" w:themeColor="text1"/>
        </w:rPr>
        <w:t>, see Swami &amp; Barron, 2019</w:t>
      </w:r>
      <w:r w:rsidR="00696069" w:rsidRPr="001055CF">
        <w:rPr>
          <w:rStyle w:val="text"/>
          <w:color w:val="000000" w:themeColor="text1"/>
        </w:rPr>
        <w:t>; Swami et al., 2021</w:t>
      </w:r>
      <w:r w:rsidR="0029579F" w:rsidRPr="001055CF">
        <w:rPr>
          <w:rStyle w:val="text"/>
          <w:color w:val="000000" w:themeColor="text1"/>
        </w:rPr>
        <w:t xml:space="preserve">). </w:t>
      </w:r>
      <w:r w:rsidR="00C902FB">
        <w:rPr>
          <w:rStyle w:val="text"/>
          <w:color w:val="000000" w:themeColor="text1"/>
        </w:rPr>
        <w:t xml:space="preserve">Indeed, where studies have </w:t>
      </w:r>
      <w:r w:rsidR="0029579F" w:rsidRPr="001055CF">
        <w:rPr>
          <w:rStyle w:val="text"/>
          <w:color w:val="000000" w:themeColor="text1"/>
        </w:rPr>
        <w:t>used EFA or a</w:t>
      </w:r>
      <w:r w:rsidR="001F6256" w:rsidRPr="001055CF">
        <w:rPr>
          <w:rStyle w:val="text"/>
          <w:color w:val="000000" w:themeColor="text1"/>
        </w:rPr>
        <w:t xml:space="preserve">n </w:t>
      </w:r>
      <w:r w:rsidR="0029579F" w:rsidRPr="001055CF">
        <w:rPr>
          <w:rStyle w:val="text"/>
          <w:color w:val="000000" w:themeColor="text1"/>
        </w:rPr>
        <w:t>EFA</w:t>
      </w:r>
      <w:r w:rsidR="001F6256" w:rsidRPr="001055CF">
        <w:rPr>
          <w:rStyle w:val="text"/>
          <w:color w:val="000000" w:themeColor="text1"/>
        </w:rPr>
        <w:t>-to-</w:t>
      </w:r>
      <w:r w:rsidR="0029579F" w:rsidRPr="001055CF">
        <w:rPr>
          <w:rStyle w:val="text"/>
          <w:color w:val="000000" w:themeColor="text1"/>
        </w:rPr>
        <w:t>CFA</w:t>
      </w:r>
      <w:r w:rsidR="001F6256" w:rsidRPr="001055CF">
        <w:rPr>
          <w:rStyle w:val="text"/>
          <w:color w:val="000000" w:themeColor="text1"/>
        </w:rPr>
        <w:t xml:space="preserve"> strategy</w:t>
      </w:r>
      <w:r w:rsidR="0029579F" w:rsidRPr="001055CF">
        <w:rPr>
          <w:rStyle w:val="text"/>
          <w:color w:val="000000" w:themeColor="text1"/>
        </w:rPr>
        <w:t>, there have been difficulties replicating the 4-factor structure of IES-2 scores</w:t>
      </w:r>
      <w:r w:rsidR="00C902FB">
        <w:rPr>
          <w:rStyle w:val="text"/>
          <w:color w:val="000000" w:themeColor="text1"/>
        </w:rPr>
        <w:t xml:space="preserve">. Thus, studies </w:t>
      </w:r>
      <w:r w:rsidR="0029579F" w:rsidRPr="001055CF">
        <w:rPr>
          <w:rStyle w:val="text"/>
          <w:color w:val="000000" w:themeColor="text1"/>
        </w:rPr>
        <w:t>with racial minority participants</w:t>
      </w:r>
      <w:r w:rsidR="00C902FB">
        <w:rPr>
          <w:rStyle w:val="text"/>
          <w:color w:val="000000" w:themeColor="text1"/>
        </w:rPr>
        <w:t xml:space="preserve"> in the United States have </w:t>
      </w:r>
      <w:r w:rsidR="0029579F" w:rsidRPr="001055CF">
        <w:rPr>
          <w:rStyle w:val="text"/>
          <w:color w:val="000000" w:themeColor="text1"/>
        </w:rPr>
        <w:t>supported model</w:t>
      </w:r>
      <w:r w:rsidR="00C902FB">
        <w:rPr>
          <w:rStyle w:val="text"/>
          <w:color w:val="000000" w:themeColor="text1"/>
        </w:rPr>
        <w:t>s</w:t>
      </w:r>
      <w:r w:rsidR="0029579F" w:rsidRPr="001055CF">
        <w:rPr>
          <w:rStyle w:val="text"/>
          <w:color w:val="000000" w:themeColor="text1"/>
        </w:rPr>
        <w:t xml:space="preserve"> of IES-2 scores consisting of five or six dimensions (</w:t>
      </w:r>
      <w:r w:rsidR="0006362C">
        <w:rPr>
          <w:rStyle w:val="text"/>
          <w:color w:val="000000" w:themeColor="text1"/>
        </w:rPr>
        <w:t xml:space="preserve">e.g., </w:t>
      </w:r>
      <w:r w:rsidR="0029579F" w:rsidRPr="001055CF">
        <w:rPr>
          <w:rStyle w:val="text"/>
          <w:color w:val="000000" w:themeColor="text1"/>
        </w:rPr>
        <w:t xml:space="preserve">Khalsa et al., 2019; </w:t>
      </w:r>
      <w:proofErr w:type="spellStart"/>
      <w:r w:rsidR="0029579F" w:rsidRPr="001055CF">
        <w:rPr>
          <w:rStyle w:val="text"/>
          <w:color w:val="000000" w:themeColor="text1"/>
        </w:rPr>
        <w:t>Madanat</w:t>
      </w:r>
      <w:proofErr w:type="spellEnd"/>
      <w:r w:rsidR="0029579F" w:rsidRPr="001055CF">
        <w:rPr>
          <w:rStyle w:val="text"/>
          <w:color w:val="000000" w:themeColor="text1"/>
        </w:rPr>
        <w:t xml:space="preserve"> et al., 2020;)</w:t>
      </w:r>
      <w:r w:rsidR="001F6256" w:rsidRPr="001055CF">
        <w:rPr>
          <w:rStyle w:val="text"/>
          <w:color w:val="000000" w:themeColor="text1"/>
        </w:rPr>
        <w:t xml:space="preserve">, </w:t>
      </w:r>
      <w:r w:rsidR="00C902FB">
        <w:rPr>
          <w:rStyle w:val="text"/>
          <w:color w:val="000000" w:themeColor="text1"/>
        </w:rPr>
        <w:t>whereas studies with French (Camilleri et al., 2015) and Romanian adults (</w:t>
      </w:r>
      <w:proofErr w:type="spellStart"/>
      <w:r w:rsidR="00C902FB" w:rsidRPr="001055CF">
        <w:t>Vintil</w:t>
      </w:r>
      <w:r w:rsidR="00C902FB" w:rsidRPr="001055CF">
        <w:rPr>
          <w:color w:val="111111"/>
          <w:shd w:val="clear" w:color="auto" w:fill="FFFFFF"/>
        </w:rPr>
        <w:t>ă</w:t>
      </w:r>
      <w:proofErr w:type="spellEnd"/>
      <w:r w:rsidR="00C902FB">
        <w:rPr>
          <w:color w:val="111111"/>
          <w:shd w:val="clear" w:color="auto" w:fill="FFFFFF"/>
        </w:rPr>
        <w:t xml:space="preserve"> et al., 2020) have supported a 3-factor model of IES-2 scores. In addition, one study with Malaysian adults extracted a 3-factor model of scores, though this and other models </w:t>
      </w:r>
      <w:r w:rsidR="003B64D6" w:rsidRPr="001055CF">
        <w:t>test</w:t>
      </w:r>
      <w:r w:rsidR="001F6256" w:rsidRPr="001055CF">
        <w:t>ed</w:t>
      </w:r>
      <w:r w:rsidR="003B64D6" w:rsidRPr="001055CF">
        <w:t xml:space="preserve"> using CFA</w:t>
      </w:r>
      <w:r w:rsidR="00C37B57" w:rsidRPr="001055CF">
        <w:t xml:space="preserve"> had sub-optimal fit</w:t>
      </w:r>
      <w:r w:rsidR="00C902FB">
        <w:t xml:space="preserve"> (Swami, Todd et al., 2020). </w:t>
      </w:r>
    </w:p>
    <w:p w14:paraId="06437479" w14:textId="53FE2C64" w:rsidR="00922C5A" w:rsidRPr="001055CF" w:rsidRDefault="00062370" w:rsidP="005246A5">
      <w:pPr>
        <w:spacing w:line="480" w:lineRule="auto"/>
        <w:rPr>
          <w:color w:val="111111"/>
          <w:shd w:val="clear" w:color="auto" w:fill="FFFFFF"/>
        </w:rPr>
      </w:pPr>
      <w:r w:rsidRPr="001055CF">
        <w:tab/>
      </w:r>
      <w:r w:rsidR="007F34EE">
        <w:t>One explanation for the</w:t>
      </w:r>
      <w:r w:rsidR="0006362C">
        <w:t>se</w:t>
      </w:r>
      <w:r w:rsidR="007F34EE">
        <w:t xml:space="preserve"> equivocal findings is that they </w:t>
      </w:r>
      <w:r w:rsidR="005F09B0" w:rsidRPr="001055CF">
        <w:t xml:space="preserve">reflect </w:t>
      </w:r>
      <w:r w:rsidR="003C018E" w:rsidRPr="001055CF">
        <w:t>real ethno-cultural/national differences in the construct of intuitive eating (</w:t>
      </w:r>
      <w:r w:rsidR="007F34EE" w:rsidRPr="001055CF">
        <w:rPr>
          <w:color w:val="111111"/>
          <w:shd w:val="clear" w:color="auto" w:fill="FFFFFF"/>
        </w:rPr>
        <w:t>Strodl et al., 2020</w:t>
      </w:r>
      <w:r w:rsidR="007F34EE">
        <w:rPr>
          <w:color w:val="111111"/>
          <w:shd w:val="clear" w:color="auto" w:fill="FFFFFF"/>
        </w:rPr>
        <w:t xml:space="preserve">; </w:t>
      </w:r>
      <w:proofErr w:type="spellStart"/>
      <w:r w:rsidR="003C018E" w:rsidRPr="001055CF">
        <w:t>Vintil</w:t>
      </w:r>
      <w:r w:rsidR="003C018E" w:rsidRPr="001055CF">
        <w:rPr>
          <w:color w:val="111111"/>
          <w:shd w:val="clear" w:color="auto" w:fill="FFFFFF"/>
        </w:rPr>
        <w:t>ă</w:t>
      </w:r>
      <w:proofErr w:type="spellEnd"/>
      <w:r w:rsidR="003C018E" w:rsidRPr="001055CF">
        <w:rPr>
          <w:color w:val="111111"/>
          <w:shd w:val="clear" w:color="auto" w:fill="FFFFFF"/>
        </w:rPr>
        <w:t xml:space="preserve"> et al., 2020). </w:t>
      </w:r>
      <w:r w:rsidR="0074779F" w:rsidRPr="001055CF">
        <w:rPr>
          <w:color w:val="111111"/>
          <w:shd w:val="clear" w:color="auto" w:fill="FFFFFF"/>
        </w:rPr>
        <w:t xml:space="preserve">An alternative – though not necessarily mutually exclusive – explanation is that there are inherent </w:t>
      </w:r>
      <w:r w:rsidR="00922C5A" w:rsidRPr="001055CF">
        <w:rPr>
          <w:color w:val="111111"/>
          <w:shd w:val="clear" w:color="auto" w:fill="FFFFFF"/>
        </w:rPr>
        <w:t>problems</w:t>
      </w:r>
      <w:r w:rsidR="00200755" w:rsidRPr="001055CF">
        <w:rPr>
          <w:color w:val="111111"/>
          <w:shd w:val="clear" w:color="auto" w:fill="FFFFFF"/>
        </w:rPr>
        <w:t xml:space="preserve"> </w:t>
      </w:r>
      <w:r w:rsidR="0074779F" w:rsidRPr="001055CF">
        <w:rPr>
          <w:color w:val="111111"/>
          <w:shd w:val="clear" w:color="auto" w:fill="FFFFFF"/>
        </w:rPr>
        <w:t>with the</w:t>
      </w:r>
      <w:r w:rsidR="0006362C">
        <w:rPr>
          <w:color w:val="111111"/>
          <w:shd w:val="clear" w:color="auto" w:fill="FFFFFF"/>
        </w:rPr>
        <w:t xml:space="preserve"> way that IES-2 scores have traditionally been modelled. </w:t>
      </w:r>
      <w:r w:rsidR="00922C5A" w:rsidRPr="001055CF">
        <w:rPr>
          <w:color w:val="111111"/>
          <w:shd w:val="clear" w:color="auto" w:fill="FFFFFF"/>
        </w:rPr>
        <w:t xml:space="preserve">First, the IES-2 includes 16 positively worded and </w:t>
      </w:r>
      <w:r w:rsidR="007A1672">
        <w:rPr>
          <w:color w:val="111111"/>
          <w:shd w:val="clear" w:color="auto" w:fill="FFFFFF"/>
        </w:rPr>
        <w:t>seven</w:t>
      </w:r>
      <w:r w:rsidR="00922C5A" w:rsidRPr="001055CF">
        <w:rPr>
          <w:color w:val="111111"/>
          <w:shd w:val="clear" w:color="auto" w:fill="FFFFFF"/>
        </w:rPr>
        <w:t xml:space="preserve"> negatively worded items, which may be beneficial in terms of minimising acquiescence, affirmation, or agreement biases (</w:t>
      </w:r>
      <w:proofErr w:type="spellStart"/>
      <w:r w:rsidR="00922C5A" w:rsidRPr="001055CF">
        <w:rPr>
          <w:color w:val="111111"/>
          <w:shd w:val="clear" w:color="auto" w:fill="FFFFFF"/>
        </w:rPr>
        <w:t>Weijters</w:t>
      </w:r>
      <w:proofErr w:type="spellEnd"/>
      <w:r w:rsidR="00922C5A" w:rsidRPr="001055CF">
        <w:rPr>
          <w:color w:val="111111"/>
          <w:shd w:val="clear" w:color="auto" w:fill="FFFFFF"/>
        </w:rPr>
        <w:t xml:space="preserve"> et al., 2013). However, greater cognitive effort is required to respond to negatively </w:t>
      </w:r>
      <w:r w:rsidR="00922C5A" w:rsidRPr="001055CF">
        <w:rPr>
          <w:color w:val="111111"/>
          <w:shd w:val="clear" w:color="auto" w:fill="FFFFFF"/>
        </w:rPr>
        <w:lastRenderedPageBreak/>
        <w:t>worded items (</w:t>
      </w:r>
      <w:proofErr w:type="spellStart"/>
      <w:r w:rsidR="00922C5A" w:rsidRPr="001055CF">
        <w:rPr>
          <w:color w:val="111111"/>
          <w:shd w:val="clear" w:color="auto" w:fill="FFFFFF"/>
        </w:rPr>
        <w:t>Sliter</w:t>
      </w:r>
      <w:proofErr w:type="spellEnd"/>
      <w:r w:rsidR="00922C5A" w:rsidRPr="001055CF">
        <w:rPr>
          <w:color w:val="111111"/>
          <w:shd w:val="clear" w:color="auto" w:fill="FFFFFF"/>
        </w:rPr>
        <w:t xml:space="preserve"> &amp; </w:t>
      </w:r>
      <w:proofErr w:type="spellStart"/>
      <w:r w:rsidR="00922C5A" w:rsidRPr="001055CF">
        <w:rPr>
          <w:color w:val="111111"/>
          <w:shd w:val="clear" w:color="auto" w:fill="FFFFFF"/>
        </w:rPr>
        <w:t>Zickar</w:t>
      </w:r>
      <w:proofErr w:type="spellEnd"/>
      <w:r w:rsidR="00922C5A" w:rsidRPr="001055CF">
        <w:rPr>
          <w:color w:val="111111"/>
          <w:shd w:val="clear" w:color="auto" w:fill="FFFFFF"/>
        </w:rPr>
        <w:t>, 2014) and the inclusion of negatively worded items often lead</w:t>
      </w:r>
      <w:r w:rsidR="007F34EE">
        <w:rPr>
          <w:color w:val="111111"/>
          <w:shd w:val="clear" w:color="auto" w:fill="FFFFFF"/>
        </w:rPr>
        <w:t>s</w:t>
      </w:r>
      <w:r w:rsidR="00922C5A" w:rsidRPr="001055CF">
        <w:rPr>
          <w:color w:val="111111"/>
          <w:shd w:val="clear" w:color="auto" w:fill="FFFFFF"/>
        </w:rPr>
        <w:t xml:space="preserve"> to method effects that results in spurious covariances among items (Marsh, 1996). Such method effects can be viewed as “noise” variance that should be controlled in analyses or modelled as correlated uniqueness among the indicators (Marsh, 1996)</w:t>
      </w:r>
      <w:r w:rsidR="0006362C">
        <w:rPr>
          <w:color w:val="111111"/>
          <w:shd w:val="clear" w:color="auto" w:fill="FFFFFF"/>
        </w:rPr>
        <w:t xml:space="preserve">, though we are not aware of any previous IES-2 study that has done so. </w:t>
      </w:r>
    </w:p>
    <w:p w14:paraId="2D1CA34A" w14:textId="22ACBF08" w:rsidR="00160563" w:rsidRPr="001055CF" w:rsidRDefault="00922C5A" w:rsidP="005246A5">
      <w:pPr>
        <w:spacing w:line="480" w:lineRule="auto"/>
        <w:rPr>
          <w:color w:val="111111"/>
          <w:shd w:val="clear" w:color="auto" w:fill="FFFFFF"/>
        </w:rPr>
      </w:pPr>
      <w:r w:rsidRPr="001055CF">
        <w:rPr>
          <w:color w:val="111111"/>
          <w:shd w:val="clear" w:color="auto" w:fill="FFFFFF"/>
        </w:rPr>
        <w:tab/>
        <w:t xml:space="preserve">A second issue relates to </w:t>
      </w:r>
      <w:r w:rsidR="002C03EC" w:rsidRPr="001055CF">
        <w:rPr>
          <w:color w:val="111111"/>
          <w:shd w:val="clear" w:color="auto" w:fill="FFFFFF"/>
        </w:rPr>
        <w:t xml:space="preserve">lower-order </w:t>
      </w:r>
      <w:r w:rsidR="00200755" w:rsidRPr="001055CF">
        <w:rPr>
          <w:color w:val="111111"/>
          <w:shd w:val="clear" w:color="auto" w:fill="FFFFFF"/>
        </w:rPr>
        <w:t>multidimensionality</w:t>
      </w:r>
      <w:r w:rsidR="00286D64" w:rsidRPr="001055CF">
        <w:rPr>
          <w:color w:val="111111"/>
          <w:shd w:val="clear" w:color="auto" w:fill="FFFFFF"/>
        </w:rPr>
        <w:t>,</w:t>
      </w:r>
      <w:r w:rsidR="002C03EC" w:rsidRPr="001055CF">
        <w:rPr>
          <w:color w:val="111111"/>
          <w:shd w:val="clear" w:color="auto" w:fill="FFFFFF"/>
        </w:rPr>
        <w:t xml:space="preserve"> or how facets of intuitive eating should be modelled. In CFA, </w:t>
      </w:r>
      <w:r w:rsidR="00F57856" w:rsidRPr="001055CF">
        <w:rPr>
          <w:color w:val="111111"/>
          <w:shd w:val="clear" w:color="auto" w:fill="FFFFFF"/>
        </w:rPr>
        <w:t xml:space="preserve">items can only load on their respective </w:t>
      </w:r>
      <w:r w:rsidR="00F57856" w:rsidRPr="001055CF">
        <w:rPr>
          <w:color w:val="000000" w:themeColor="text1"/>
          <w:shd w:val="clear" w:color="auto" w:fill="FFFFFF"/>
        </w:rPr>
        <w:t>hypothesised latent factors, where cross-loadings are forced to be zero (Marsh et al., 2009</w:t>
      </w:r>
      <w:r w:rsidR="002C03EC" w:rsidRPr="001055CF">
        <w:rPr>
          <w:color w:val="000000" w:themeColor="text1"/>
          <w:shd w:val="clear" w:color="auto" w:fill="FFFFFF"/>
        </w:rPr>
        <w:t>; Morin et al., 2016</w:t>
      </w:r>
      <w:r w:rsidR="00162B08" w:rsidRPr="001055CF">
        <w:rPr>
          <w:color w:val="000000" w:themeColor="text1"/>
          <w:shd w:val="clear" w:color="auto" w:fill="FFFFFF"/>
        </w:rPr>
        <w:t>a</w:t>
      </w:r>
      <w:r w:rsidR="00E36989" w:rsidRPr="001055CF">
        <w:rPr>
          <w:color w:val="000000" w:themeColor="text1"/>
          <w:shd w:val="clear" w:color="auto" w:fill="FFFFFF"/>
        </w:rPr>
        <w:t>, 2020</w:t>
      </w:r>
      <w:r w:rsidR="00F57856" w:rsidRPr="001055CF">
        <w:rPr>
          <w:color w:val="000000" w:themeColor="text1"/>
          <w:shd w:val="clear" w:color="auto" w:fill="FFFFFF"/>
        </w:rPr>
        <w:t xml:space="preserve">). </w:t>
      </w:r>
      <w:r w:rsidR="002C03EC" w:rsidRPr="001055CF">
        <w:rPr>
          <w:color w:val="111111"/>
          <w:shd w:val="clear" w:color="auto" w:fill="FFFFFF"/>
        </w:rPr>
        <w:t xml:space="preserve">This method assumes that items associated with each IES-2 factor are “pure” indicators of that factor and there will be no associations between items and non-target conceptually-related constructs (i.e., </w:t>
      </w:r>
      <w:r w:rsidR="00286D64" w:rsidRPr="001055CF">
        <w:rPr>
          <w:color w:val="111111"/>
          <w:shd w:val="clear" w:color="auto" w:fill="FFFFFF"/>
        </w:rPr>
        <w:t>an independent clusters model in which all items have zero factor loadings on all factors except the one factor they were designed to measure</w:t>
      </w:r>
      <w:r w:rsidR="002C03EC" w:rsidRPr="001055CF">
        <w:rPr>
          <w:color w:val="111111"/>
          <w:shd w:val="clear" w:color="auto" w:fill="FFFFFF"/>
        </w:rPr>
        <w:t>). In turn, this assumption frequently results in inflated estimates of factor correlations and hence model misspecification (</w:t>
      </w:r>
      <w:proofErr w:type="spellStart"/>
      <w:r w:rsidR="002C03EC" w:rsidRPr="001055CF">
        <w:rPr>
          <w:color w:val="111111"/>
          <w:shd w:val="clear" w:color="auto" w:fill="FFFFFF"/>
        </w:rPr>
        <w:t>Asparouhov</w:t>
      </w:r>
      <w:proofErr w:type="spellEnd"/>
      <w:r w:rsidR="002C03EC" w:rsidRPr="001055CF">
        <w:rPr>
          <w:color w:val="111111"/>
          <w:shd w:val="clear" w:color="auto" w:fill="FFFFFF"/>
        </w:rPr>
        <w:t xml:space="preserve"> et al., 2015; Marsh et al., 2011,</w:t>
      </w:r>
      <w:r w:rsidR="00160563" w:rsidRPr="001055CF">
        <w:rPr>
          <w:color w:val="111111"/>
          <w:shd w:val="clear" w:color="auto" w:fill="FFFFFF"/>
        </w:rPr>
        <w:t xml:space="preserve"> </w:t>
      </w:r>
      <w:r w:rsidR="002C03EC" w:rsidRPr="001055CF">
        <w:rPr>
          <w:color w:val="111111"/>
          <w:shd w:val="clear" w:color="auto" w:fill="FFFFFF"/>
        </w:rPr>
        <w:t>2014), which may explain problems confirming the 4-factor IES</w:t>
      </w:r>
      <w:r w:rsidR="00CA7E1D" w:rsidRPr="001055CF">
        <w:rPr>
          <w:color w:val="111111"/>
          <w:shd w:val="clear" w:color="auto" w:fill="FFFFFF"/>
        </w:rPr>
        <w:t>-2</w:t>
      </w:r>
      <w:r w:rsidR="002C03EC" w:rsidRPr="001055CF">
        <w:rPr>
          <w:color w:val="111111"/>
          <w:shd w:val="clear" w:color="auto" w:fill="FFFFFF"/>
        </w:rPr>
        <w:t xml:space="preserve"> model in some studies. </w:t>
      </w:r>
      <w:r w:rsidR="00160563" w:rsidRPr="001055CF">
        <w:rPr>
          <w:color w:val="111111"/>
          <w:shd w:val="clear" w:color="auto" w:fill="FFFFFF"/>
        </w:rPr>
        <w:t>Indeed</w:t>
      </w:r>
      <w:r w:rsidR="002C03EC" w:rsidRPr="001055CF">
        <w:rPr>
          <w:color w:val="111111"/>
          <w:shd w:val="clear" w:color="auto" w:fill="FFFFFF"/>
        </w:rPr>
        <w:t xml:space="preserve">, the assumption of </w:t>
      </w:r>
      <w:r w:rsidR="00160563" w:rsidRPr="001055CF">
        <w:rPr>
          <w:color w:val="111111"/>
          <w:shd w:val="clear" w:color="auto" w:fill="FFFFFF"/>
        </w:rPr>
        <w:t>zero cross-loadings seems highly unlikely, especially given that IES-2</w:t>
      </w:r>
      <w:r w:rsidR="00CA7E1D" w:rsidRPr="001055CF">
        <w:rPr>
          <w:color w:val="111111"/>
          <w:shd w:val="clear" w:color="auto" w:fill="FFFFFF"/>
        </w:rPr>
        <w:t xml:space="preserve"> items</w:t>
      </w:r>
      <w:r w:rsidR="00160563" w:rsidRPr="001055CF">
        <w:rPr>
          <w:color w:val="111111"/>
          <w:shd w:val="clear" w:color="auto" w:fill="FFFFFF"/>
        </w:rPr>
        <w:t xml:space="preserve"> often do cross-load when allowed to </w:t>
      </w:r>
      <w:r w:rsidR="002C03EC" w:rsidRPr="001055CF">
        <w:rPr>
          <w:color w:val="111111"/>
          <w:shd w:val="clear" w:color="auto" w:fill="FFFFFF"/>
        </w:rPr>
        <w:t xml:space="preserve">(e.g., Swami, Todd et al., 2020; </w:t>
      </w:r>
      <w:proofErr w:type="spellStart"/>
      <w:r w:rsidR="002C03EC" w:rsidRPr="001055CF">
        <w:t>Vintil</w:t>
      </w:r>
      <w:r w:rsidR="002C03EC" w:rsidRPr="001055CF">
        <w:rPr>
          <w:color w:val="111111"/>
          <w:shd w:val="clear" w:color="auto" w:fill="FFFFFF"/>
        </w:rPr>
        <w:t>ă</w:t>
      </w:r>
      <w:proofErr w:type="spellEnd"/>
      <w:r w:rsidR="002C03EC" w:rsidRPr="001055CF">
        <w:rPr>
          <w:color w:val="111111"/>
          <w:shd w:val="clear" w:color="auto" w:fill="FFFFFF"/>
        </w:rPr>
        <w:t xml:space="preserve"> et al., 2020)</w:t>
      </w:r>
      <w:r w:rsidR="00696069" w:rsidRPr="001055CF">
        <w:rPr>
          <w:color w:val="111111"/>
          <w:shd w:val="clear" w:color="auto" w:fill="FFFFFF"/>
        </w:rPr>
        <w:t xml:space="preserve"> and given that IES-2</w:t>
      </w:r>
      <w:r w:rsidR="00CA7E1D" w:rsidRPr="001055CF">
        <w:rPr>
          <w:color w:val="111111"/>
          <w:shd w:val="clear" w:color="auto" w:fill="FFFFFF"/>
        </w:rPr>
        <w:t xml:space="preserve"> factors</w:t>
      </w:r>
      <w:r w:rsidR="00696069" w:rsidRPr="001055CF">
        <w:rPr>
          <w:color w:val="111111"/>
          <w:shd w:val="clear" w:color="auto" w:fill="FFFFFF"/>
        </w:rPr>
        <w:t xml:space="preserve"> are frequently moderately-to-strongly correlated, which may be due to the non-estimation of cross-loadings.</w:t>
      </w:r>
    </w:p>
    <w:p w14:paraId="51F127AC" w14:textId="509E4757" w:rsidR="002C03EC" w:rsidRDefault="00160563" w:rsidP="005246A5">
      <w:pPr>
        <w:spacing w:line="480" w:lineRule="auto"/>
        <w:rPr>
          <w:color w:val="000000" w:themeColor="text1"/>
          <w:shd w:val="clear" w:color="auto" w:fill="FFFFFF"/>
        </w:rPr>
      </w:pPr>
      <w:r w:rsidRPr="001055CF">
        <w:rPr>
          <w:color w:val="111111"/>
          <w:shd w:val="clear" w:color="auto" w:fill="FFFFFF"/>
        </w:rPr>
        <w:tab/>
        <w:t xml:space="preserve">A </w:t>
      </w:r>
      <w:r w:rsidR="00CA7E1D" w:rsidRPr="001055CF">
        <w:rPr>
          <w:color w:val="111111"/>
          <w:shd w:val="clear" w:color="auto" w:fill="FFFFFF"/>
        </w:rPr>
        <w:t>third</w:t>
      </w:r>
      <w:r w:rsidRPr="001055CF">
        <w:rPr>
          <w:color w:val="111111"/>
          <w:shd w:val="clear" w:color="auto" w:fill="FFFFFF"/>
        </w:rPr>
        <w:t xml:space="preserve"> issue relates to global multidimensionality, or how a global intuitive eating factor co-exists with lower-order constructs assessed using the same items. To date, all studies that have assessed this issue have relied on a higher-order model of intuitive eating (i.e., where the four lower-order intuitive eating factors were themselves used to assess higher-order representation), with mixed support (e.g., Camilleri et al., 2015; Tylka &amp; Kroon </w:t>
      </w:r>
      <w:r w:rsidR="00763F6E" w:rsidRPr="001055CF">
        <w:rPr>
          <w:color w:val="111111"/>
          <w:shd w:val="clear" w:color="auto" w:fill="FFFFFF"/>
        </w:rPr>
        <w:t>V</w:t>
      </w:r>
      <w:r w:rsidRPr="001055CF">
        <w:rPr>
          <w:color w:val="111111"/>
          <w:shd w:val="clear" w:color="auto" w:fill="FFFFFF"/>
        </w:rPr>
        <w:t xml:space="preserve">an </w:t>
      </w:r>
      <w:proofErr w:type="spellStart"/>
      <w:r w:rsidRPr="001055CF">
        <w:rPr>
          <w:color w:val="111111"/>
          <w:shd w:val="clear" w:color="auto" w:fill="FFFFFF"/>
        </w:rPr>
        <w:t>Diest</w:t>
      </w:r>
      <w:proofErr w:type="spellEnd"/>
      <w:r w:rsidRPr="001055CF">
        <w:rPr>
          <w:color w:val="111111"/>
          <w:shd w:val="clear" w:color="auto" w:fill="FFFFFF"/>
        </w:rPr>
        <w:t xml:space="preserve">, 2013; </w:t>
      </w:r>
      <w:proofErr w:type="spellStart"/>
      <w:r w:rsidRPr="001055CF">
        <w:t>Vintil</w:t>
      </w:r>
      <w:r w:rsidRPr="001055CF">
        <w:rPr>
          <w:color w:val="111111"/>
          <w:shd w:val="clear" w:color="auto" w:fill="FFFFFF"/>
        </w:rPr>
        <w:t>ă</w:t>
      </w:r>
      <w:proofErr w:type="spellEnd"/>
      <w:r w:rsidRPr="001055CF">
        <w:rPr>
          <w:color w:val="111111"/>
          <w:shd w:val="clear" w:color="auto" w:fill="FFFFFF"/>
        </w:rPr>
        <w:t xml:space="preserve"> et al., 2020). </w:t>
      </w:r>
      <w:r w:rsidR="000B3C49" w:rsidRPr="001055CF">
        <w:rPr>
          <w:color w:val="111111"/>
          <w:shd w:val="clear" w:color="auto" w:fill="FFFFFF"/>
        </w:rPr>
        <w:t>However, higher-order models may be</w:t>
      </w:r>
      <w:r w:rsidR="005856B3" w:rsidRPr="001055CF">
        <w:rPr>
          <w:color w:val="111111"/>
          <w:shd w:val="clear" w:color="auto" w:fill="FFFFFF"/>
        </w:rPr>
        <w:t xml:space="preserve"> inherently</w:t>
      </w:r>
      <w:r w:rsidR="000B3C49" w:rsidRPr="001055CF">
        <w:rPr>
          <w:color w:val="111111"/>
          <w:shd w:val="clear" w:color="auto" w:fill="FFFFFF"/>
        </w:rPr>
        <w:t xml:space="preserve"> </w:t>
      </w:r>
      <w:r w:rsidR="000B3C49" w:rsidRPr="001055CF">
        <w:rPr>
          <w:color w:val="111111"/>
          <w:shd w:val="clear" w:color="auto" w:fill="FFFFFF"/>
        </w:rPr>
        <w:lastRenderedPageBreak/>
        <w:t xml:space="preserve">flawed </w:t>
      </w:r>
      <w:r w:rsidR="005856B3" w:rsidRPr="001055CF">
        <w:rPr>
          <w:color w:val="111111"/>
          <w:shd w:val="clear" w:color="auto" w:fill="FFFFFF"/>
        </w:rPr>
        <w:t xml:space="preserve">because they assume that associations between indicators and the higher-order factor are indirect (i.e., mediated by the lower-order factors) and that associations between the indicators and the unique part of the first-order factor are also mediated by the lower-order factor </w:t>
      </w:r>
      <w:r w:rsidR="000B3C49" w:rsidRPr="001055CF">
        <w:rPr>
          <w:color w:val="111111"/>
          <w:shd w:val="clear" w:color="auto" w:fill="FFFFFF"/>
        </w:rPr>
        <w:t>(</w:t>
      </w:r>
      <w:r w:rsidR="000B3C49" w:rsidRPr="001055CF">
        <w:rPr>
          <w:color w:val="000000" w:themeColor="text1"/>
          <w:shd w:val="clear" w:color="auto" w:fill="FFFFFF"/>
        </w:rPr>
        <w:t>Brunet et al., 2016</w:t>
      </w:r>
      <w:r w:rsidR="005856B3" w:rsidRPr="001055CF">
        <w:rPr>
          <w:color w:val="000000" w:themeColor="text1"/>
          <w:shd w:val="clear" w:color="auto" w:fill="FFFFFF"/>
        </w:rPr>
        <w:t xml:space="preserve">; Gignac, 2016). </w:t>
      </w:r>
      <w:r w:rsidR="0006362C">
        <w:rPr>
          <w:color w:val="000000" w:themeColor="text1"/>
          <w:shd w:val="clear" w:color="auto" w:fill="FFFFFF"/>
        </w:rPr>
        <w:t>Instead, t</w:t>
      </w:r>
      <w:r w:rsidR="005856B3" w:rsidRPr="001055CF">
        <w:rPr>
          <w:color w:val="000000" w:themeColor="text1"/>
          <w:shd w:val="clear" w:color="auto" w:fill="FFFFFF"/>
        </w:rPr>
        <w:t>here is now growing consensus that bifactor models should be preferred to higher-order modelling, as they provide more realistic representations of multidimensional associations (Morin et al., 2016a</w:t>
      </w:r>
      <w:r w:rsidR="00E36989" w:rsidRPr="001055CF">
        <w:rPr>
          <w:color w:val="000000" w:themeColor="text1"/>
          <w:shd w:val="clear" w:color="auto" w:fill="FFFFFF"/>
        </w:rPr>
        <w:t>, 2020</w:t>
      </w:r>
      <w:r w:rsidR="005856B3" w:rsidRPr="001055CF">
        <w:rPr>
          <w:color w:val="000000" w:themeColor="text1"/>
          <w:shd w:val="clear" w:color="auto" w:fill="FFFFFF"/>
        </w:rPr>
        <w:t xml:space="preserve">). </w:t>
      </w:r>
      <w:r w:rsidR="000B3C49" w:rsidRPr="001055CF">
        <w:rPr>
          <w:color w:val="000000" w:themeColor="text1"/>
          <w:shd w:val="clear" w:color="auto" w:fill="FFFFFF"/>
        </w:rPr>
        <w:t xml:space="preserve">In bifactor models, items are allowed to define a global G-factor (i.e., intuitive eating) and one specific S-factor (e.g., </w:t>
      </w:r>
      <w:r w:rsidR="00162B08" w:rsidRPr="001055CF">
        <w:rPr>
          <w:color w:val="000000" w:themeColor="text1"/>
        </w:rPr>
        <w:t>body-food choice congruence</w:t>
      </w:r>
      <w:r w:rsidR="00162B08" w:rsidRPr="001055CF">
        <w:rPr>
          <w:color w:val="000000" w:themeColor="text1"/>
          <w:shd w:val="clear" w:color="auto" w:fill="FFFFFF"/>
        </w:rPr>
        <w:t>), with all S-factors specified as orthogonal to one another and in relation to the G-factor (Morin et al., 2016a, 2016b). This method allows for the total item covariance matrix to be separated into</w:t>
      </w:r>
      <w:r w:rsidR="00B116EC">
        <w:rPr>
          <w:color w:val="000000" w:themeColor="text1"/>
          <w:shd w:val="clear" w:color="auto" w:fill="FFFFFF"/>
        </w:rPr>
        <w:t>: (</w:t>
      </w:r>
      <w:proofErr w:type="spellStart"/>
      <w:r w:rsidR="00B116EC">
        <w:rPr>
          <w:color w:val="000000" w:themeColor="text1"/>
          <w:shd w:val="clear" w:color="auto" w:fill="FFFFFF"/>
        </w:rPr>
        <w:t>i</w:t>
      </w:r>
      <w:proofErr w:type="spellEnd"/>
      <w:r w:rsidR="00B116EC">
        <w:rPr>
          <w:color w:val="000000" w:themeColor="text1"/>
          <w:shd w:val="clear" w:color="auto" w:fill="FFFFFF"/>
        </w:rPr>
        <w:t>)</w:t>
      </w:r>
      <w:r w:rsidR="00162B08" w:rsidRPr="001055CF">
        <w:rPr>
          <w:color w:val="000000" w:themeColor="text1"/>
          <w:shd w:val="clear" w:color="auto" w:fill="FFFFFF"/>
        </w:rPr>
        <w:t xml:space="preserve"> a global component that explains the variance shared among responses to all items, and</w:t>
      </w:r>
      <w:r w:rsidR="00B116EC">
        <w:rPr>
          <w:color w:val="000000" w:themeColor="text1"/>
          <w:shd w:val="clear" w:color="auto" w:fill="FFFFFF"/>
        </w:rPr>
        <w:t>; (ii)</w:t>
      </w:r>
      <w:r w:rsidR="00162B08" w:rsidRPr="001055CF">
        <w:rPr>
          <w:color w:val="000000" w:themeColor="text1"/>
          <w:shd w:val="clear" w:color="auto" w:fill="FFFFFF"/>
        </w:rPr>
        <w:t xml:space="preserve"> specific factors that explain the covariance associated with items subsets not already explained by the global component. </w:t>
      </w:r>
    </w:p>
    <w:p w14:paraId="0BB5CEC1" w14:textId="4B3DA9B2" w:rsidR="003927CF" w:rsidRPr="007133CC" w:rsidRDefault="007133CC" w:rsidP="007133CC">
      <w:pPr>
        <w:pStyle w:val="Heading2"/>
      </w:pPr>
      <w:r>
        <w:t>1.1</w:t>
      </w:r>
      <w:r w:rsidR="003927CF" w:rsidRPr="007133CC">
        <w:t xml:space="preserve"> The Present Study </w:t>
      </w:r>
    </w:p>
    <w:p w14:paraId="7A030D88" w14:textId="20CBFA86" w:rsidR="003927CF" w:rsidRPr="001245E2" w:rsidRDefault="003927CF" w:rsidP="001245E2">
      <w:pPr>
        <w:spacing w:line="480" w:lineRule="auto"/>
        <w:ind w:firstLine="720"/>
      </w:pPr>
      <w:r>
        <w:rPr>
          <w:color w:val="000000" w:themeColor="text1"/>
          <w:shd w:val="clear" w:color="auto" w:fill="FFFFFF"/>
        </w:rPr>
        <w:t xml:space="preserve">In the present study, we contribute to </w:t>
      </w:r>
      <w:r w:rsidR="001245E2">
        <w:rPr>
          <w:color w:val="000000" w:themeColor="text1"/>
          <w:shd w:val="clear" w:color="auto" w:fill="FFFFFF"/>
        </w:rPr>
        <w:t xml:space="preserve">ongoing discussions about the IES-2 </w:t>
      </w:r>
      <w:r>
        <w:rPr>
          <w:color w:val="000000" w:themeColor="text1"/>
          <w:shd w:val="clear" w:color="auto" w:fill="FFFFFF"/>
        </w:rPr>
        <w:t xml:space="preserve">through an examination of the psychometric properties of a novel Italian translation of the </w:t>
      </w:r>
      <w:r w:rsidR="001245E2">
        <w:rPr>
          <w:color w:val="000000" w:themeColor="text1"/>
          <w:shd w:val="clear" w:color="auto" w:fill="FFFFFF"/>
        </w:rPr>
        <w:t>instrument</w:t>
      </w:r>
      <w:r>
        <w:rPr>
          <w:color w:val="000000" w:themeColor="text1"/>
          <w:shd w:val="clear" w:color="auto" w:fill="FFFFFF"/>
        </w:rPr>
        <w:t xml:space="preserve">. </w:t>
      </w:r>
      <w:r w:rsidR="001245E2">
        <w:rPr>
          <w:color w:val="000000" w:themeColor="text1"/>
          <w:shd w:val="clear" w:color="auto" w:fill="FFFFFF"/>
        </w:rPr>
        <w:t xml:space="preserve">Our primary objective was to consider the dimensionality of Italian IES-2 scores in view of the issues discussed above. Specifically, </w:t>
      </w:r>
      <w:r>
        <w:rPr>
          <w:color w:val="000000" w:themeColor="text1"/>
          <w:shd w:val="clear" w:color="auto" w:fill="FFFFFF"/>
        </w:rPr>
        <w:t>we adopted an analytic framework that combined EFA and exploratory structural equation modelling (ESEM)</w:t>
      </w:r>
      <w:r w:rsidRPr="001055CF">
        <w:t xml:space="preserve">. </w:t>
      </w:r>
      <w:r w:rsidR="001245E2">
        <w:t>U</w:t>
      </w:r>
      <w:r w:rsidR="00B116EC">
        <w:t xml:space="preserve">tilising </w:t>
      </w:r>
      <w:r>
        <w:t>EFA</w:t>
      </w:r>
      <w:r w:rsidR="00B116EC">
        <w:t xml:space="preserve"> in a first split-half subsample </w:t>
      </w:r>
      <w:r>
        <w:t>allow</w:t>
      </w:r>
      <w:r w:rsidR="001245E2">
        <w:t>s</w:t>
      </w:r>
      <w:r>
        <w:t xml:space="preserve"> us to</w:t>
      </w:r>
      <w:r w:rsidRPr="001055CF">
        <w:t xml:space="preserve"> determine item behaviour in our dataset</w:t>
      </w:r>
      <w:r>
        <w:t xml:space="preserve"> (i.e., </w:t>
      </w:r>
      <w:r w:rsidRPr="001055CF">
        <w:t>we are able to ascertain the best-fitting model of IES-2 scores in our dataset without limiting modellin</w:t>
      </w:r>
      <w:r>
        <w:t xml:space="preserve">g; </w:t>
      </w:r>
      <w:r w:rsidRPr="001055CF">
        <w:t>Swami &amp; Barron, 2019)</w:t>
      </w:r>
      <w:r w:rsidR="00B116EC">
        <w:t xml:space="preserve">. In contrast, </w:t>
      </w:r>
      <w:r>
        <w:t xml:space="preserve">ESEM </w:t>
      </w:r>
      <w:r w:rsidRPr="001055CF">
        <w:rPr>
          <w:color w:val="000000" w:themeColor="text1"/>
          <w:shd w:val="clear" w:color="auto" w:fill="FFFFFF"/>
        </w:rPr>
        <w:t xml:space="preserve">is an analytic strategy that relaxes </w:t>
      </w:r>
      <w:r w:rsidR="001245E2" w:rsidRPr="001055CF">
        <w:rPr>
          <w:color w:val="111111"/>
          <w:shd w:val="clear" w:color="auto" w:fill="FFFFFF"/>
        </w:rPr>
        <w:t xml:space="preserve">independent clusters model </w:t>
      </w:r>
      <w:r w:rsidRPr="001055CF">
        <w:rPr>
          <w:color w:val="000000" w:themeColor="text1"/>
          <w:shd w:val="clear" w:color="auto" w:fill="FFFFFF"/>
        </w:rPr>
        <w:t xml:space="preserve">constraints by incorporating </w:t>
      </w:r>
      <w:r w:rsidRPr="001055CF">
        <w:t>aspects of EFA (i.e., allowing for cross-loadings) and CFA (i.e., the use of advanced statistical methods</w:t>
      </w:r>
      <w:r>
        <w:t xml:space="preserve">; </w:t>
      </w:r>
      <w:r w:rsidRPr="001055CF">
        <w:t>Marsh et al., 2013, 2014; Morin et al., 2013)</w:t>
      </w:r>
      <w:r w:rsidR="001245E2">
        <w:t>. ESEM</w:t>
      </w:r>
      <w:r w:rsidRPr="001055CF">
        <w:t xml:space="preserve"> has been shown to result in improved fit and less strongly correlated factors than CFA solutions (e.g., Morin &amp; Maïano, 2011)</w:t>
      </w:r>
      <w:r w:rsidR="001245E2">
        <w:t xml:space="preserve"> and </w:t>
      </w:r>
      <w:r w:rsidRPr="001055CF">
        <w:t xml:space="preserve">has been recommended for the </w:t>
      </w:r>
      <w:r w:rsidRPr="001055CF">
        <w:lastRenderedPageBreak/>
        <w:t xml:space="preserve">examination of factorial validity of multidimensional body image and body image-related instruments </w:t>
      </w:r>
      <w:r w:rsidR="001245E2">
        <w:t xml:space="preserve">in place of CFA </w:t>
      </w:r>
      <w:r w:rsidR="001245E2" w:rsidRPr="001055CF">
        <w:t>(Swami et al., 2021)</w:t>
      </w:r>
      <w:r w:rsidR="001245E2">
        <w:t xml:space="preserve">. Moreover, using </w:t>
      </w:r>
      <w:r w:rsidR="00B116EC">
        <w:t>ESEM in a second split-half subsample also allow</w:t>
      </w:r>
      <w:r w:rsidR="001245E2">
        <w:t>s</w:t>
      </w:r>
      <w:r w:rsidR="00B116EC">
        <w:t xml:space="preserve"> to cross-validate the findings from our</w:t>
      </w:r>
      <w:r w:rsidR="001245E2">
        <w:t xml:space="preserve"> initial</w:t>
      </w:r>
      <w:r w:rsidR="00B116EC">
        <w:t xml:space="preserve"> EFA. </w:t>
      </w:r>
    </w:p>
    <w:p w14:paraId="6ED406B6" w14:textId="49E9D3F8" w:rsidR="00F97507" w:rsidRPr="001245E2" w:rsidRDefault="003927CF" w:rsidP="001245E2">
      <w:pPr>
        <w:spacing w:line="480" w:lineRule="auto"/>
        <w:ind w:firstLine="720"/>
      </w:pPr>
      <w:r>
        <w:t xml:space="preserve">A further benefit of </w:t>
      </w:r>
      <w:r w:rsidR="001245E2">
        <w:t xml:space="preserve">utilising ESEM is that it </w:t>
      </w:r>
      <w:r>
        <w:t>allow</w:t>
      </w:r>
      <w:r w:rsidR="001245E2">
        <w:t>s</w:t>
      </w:r>
      <w:r>
        <w:t xml:space="preserve"> us to</w:t>
      </w:r>
      <w:r w:rsidR="001245E2">
        <w:t xml:space="preserve"> fully</w:t>
      </w:r>
      <w:r>
        <w:t xml:space="preserve"> address issues of lower- and higher-order dimensionality of IES-2 scores</w:t>
      </w:r>
      <w:r w:rsidR="001245E2">
        <w:t xml:space="preserve"> in a manner that EFA is not able to</w:t>
      </w:r>
      <w:r>
        <w:t xml:space="preserve">. Specifically, </w:t>
      </w:r>
      <w:r w:rsidR="001245E2">
        <w:t xml:space="preserve">a </w:t>
      </w:r>
      <w:r w:rsidR="00795178" w:rsidRPr="001055CF">
        <w:rPr>
          <w:color w:val="000000" w:themeColor="text1"/>
          <w:shd w:val="clear" w:color="auto" w:fill="FFFFFF"/>
        </w:rPr>
        <w:t>bifactor-exploratory structural equation modelling (</w:t>
      </w:r>
      <w:r w:rsidR="00286D64" w:rsidRPr="001055CF">
        <w:rPr>
          <w:color w:val="000000" w:themeColor="text1"/>
          <w:shd w:val="clear" w:color="auto" w:fill="FFFFFF"/>
        </w:rPr>
        <w:t>B</w:t>
      </w:r>
      <w:r w:rsidR="00795178" w:rsidRPr="001055CF">
        <w:rPr>
          <w:color w:val="000000" w:themeColor="text1"/>
          <w:shd w:val="clear" w:color="auto" w:fill="FFFFFF"/>
        </w:rPr>
        <w:t>-ESEM)</w:t>
      </w:r>
      <w:r w:rsidR="00CA7E1D" w:rsidRPr="001055CF">
        <w:rPr>
          <w:color w:val="000000" w:themeColor="text1"/>
          <w:shd w:val="clear" w:color="auto" w:fill="FFFFFF"/>
        </w:rPr>
        <w:t xml:space="preserve"> framework</w:t>
      </w:r>
      <w:r w:rsidR="00F97507">
        <w:rPr>
          <w:color w:val="000000" w:themeColor="text1"/>
          <w:shd w:val="clear" w:color="auto" w:fill="FFFFFF"/>
        </w:rPr>
        <w:t xml:space="preserve"> </w:t>
      </w:r>
      <w:r w:rsidR="00795178" w:rsidRPr="001055CF">
        <w:t xml:space="preserve">provides a strategy for dealing with both cross-loadings and inflated G-factor loadings, as well as inflated cross-loadings that sometimes occurs in ESEM (Morin et al., 2016a, 2016b). </w:t>
      </w:r>
      <w:r w:rsidR="00F97507">
        <w:t>Thus, unlike previous studies that have only modelled IES-2 global multidimensionality based on higher-order models, we provide the first test of IES-2 global multidimensionality based on bifactor modelling. A f</w:t>
      </w:r>
      <w:r w:rsidR="001245E2">
        <w:t>inal</w:t>
      </w:r>
      <w:r w:rsidR="00F97507">
        <w:t xml:space="preserve"> benefit of the ESEM approach is that we are able </w:t>
      </w:r>
      <w:r w:rsidR="00F97507" w:rsidRPr="001055CF">
        <w:rPr>
          <w:color w:val="111111"/>
          <w:shd w:val="clear" w:color="auto" w:fill="FFFFFF"/>
        </w:rPr>
        <w:t>to correlate the uniqueness of the seven negatively worded items, which</w:t>
      </w:r>
      <w:r w:rsidR="00F97507">
        <w:rPr>
          <w:color w:val="111111"/>
          <w:shd w:val="clear" w:color="auto" w:fill="FFFFFF"/>
        </w:rPr>
        <w:t xml:space="preserve"> would</w:t>
      </w:r>
      <w:r w:rsidR="00F97507" w:rsidRPr="001055CF">
        <w:rPr>
          <w:color w:val="111111"/>
          <w:shd w:val="clear" w:color="auto" w:fill="FFFFFF"/>
        </w:rPr>
        <w:t xml:space="preserve"> allo</w:t>
      </w:r>
      <w:r w:rsidR="00F97507">
        <w:rPr>
          <w:color w:val="111111"/>
          <w:shd w:val="clear" w:color="auto" w:fill="FFFFFF"/>
        </w:rPr>
        <w:t>w</w:t>
      </w:r>
      <w:r w:rsidR="00F97507" w:rsidRPr="001055CF">
        <w:rPr>
          <w:color w:val="111111"/>
          <w:shd w:val="clear" w:color="auto" w:fill="FFFFFF"/>
        </w:rPr>
        <w:t xml:space="preserve"> for </w:t>
      </w:r>
      <w:r w:rsidR="00F97507">
        <w:rPr>
          <w:color w:val="111111"/>
          <w:shd w:val="clear" w:color="auto" w:fill="FFFFFF"/>
        </w:rPr>
        <w:t>the</w:t>
      </w:r>
      <w:r w:rsidR="00F97507" w:rsidRPr="001055CF">
        <w:rPr>
          <w:color w:val="111111"/>
          <w:shd w:val="clear" w:color="auto" w:fill="FFFFFF"/>
        </w:rPr>
        <w:t xml:space="preserve"> first test of whether these items are contributing to “noise” variance that should be removed and controlled. </w:t>
      </w:r>
      <w:r w:rsidR="00F97507">
        <w:rPr>
          <w:color w:val="111111"/>
          <w:shd w:val="clear" w:color="auto" w:fill="FFFFFF"/>
        </w:rPr>
        <w:t xml:space="preserve">As a preliminary hypothesis, we expected that a 4-factor bifactor model of IES-2 with correlated uniqueness for the </w:t>
      </w:r>
      <w:r w:rsidR="00F97507" w:rsidRPr="001055CF">
        <w:rPr>
          <w:color w:val="111111"/>
          <w:shd w:val="clear" w:color="auto" w:fill="FFFFFF"/>
        </w:rPr>
        <w:t xml:space="preserve">seven negatively worded items would </w:t>
      </w:r>
      <w:r w:rsidR="00F97507">
        <w:rPr>
          <w:color w:val="111111"/>
          <w:shd w:val="clear" w:color="auto" w:fill="FFFFFF"/>
        </w:rPr>
        <w:t xml:space="preserve">show better fit than all alternative models. </w:t>
      </w:r>
      <w:r w:rsidR="00F97507" w:rsidRPr="001055CF">
        <w:rPr>
          <w:color w:val="111111"/>
          <w:shd w:val="clear" w:color="auto" w:fill="FFFFFF"/>
        </w:rPr>
        <w:t xml:space="preserve"> </w:t>
      </w:r>
    </w:p>
    <w:p w14:paraId="564D8773" w14:textId="54D3B159" w:rsidR="00603CB4" w:rsidRPr="006E7154" w:rsidRDefault="006E7154" w:rsidP="00060B3D">
      <w:pPr>
        <w:spacing w:line="480" w:lineRule="auto"/>
        <w:ind w:firstLine="720"/>
        <w:rPr>
          <w:color w:val="111111"/>
          <w:shd w:val="clear" w:color="auto" w:fill="FFFFFF"/>
        </w:rPr>
      </w:pPr>
      <w:r>
        <w:t>Beyond factorial validity, we also considered the invariance of the derived</w:t>
      </w:r>
      <w:r w:rsidR="007B6F14" w:rsidRPr="001055CF">
        <w:rPr>
          <w:color w:val="111111"/>
          <w:shd w:val="clear" w:color="auto" w:fill="FFFFFF"/>
        </w:rPr>
        <w:t xml:space="preserve"> (i.e., optimal)</w:t>
      </w:r>
      <w:r w:rsidR="00D17DF9" w:rsidRPr="001055CF">
        <w:rPr>
          <w:color w:val="111111"/>
          <w:shd w:val="clear" w:color="auto" w:fill="FFFFFF"/>
        </w:rPr>
        <w:t xml:space="preserve"> measurement model across </w:t>
      </w:r>
      <w:r w:rsidR="00C43E64" w:rsidRPr="001055CF">
        <w:rPr>
          <w:color w:val="111111"/>
          <w:shd w:val="clear" w:color="auto" w:fill="FFFFFF"/>
        </w:rPr>
        <w:t>gender</w:t>
      </w:r>
      <w:r w:rsidR="00D17DF9" w:rsidRPr="001055CF">
        <w:rPr>
          <w:color w:val="111111"/>
          <w:shd w:val="clear" w:color="auto" w:fill="FFFFFF"/>
        </w:rPr>
        <w:t>. This is important</w:t>
      </w:r>
      <w:r w:rsidR="00060B3D">
        <w:rPr>
          <w:color w:val="111111"/>
          <w:shd w:val="clear" w:color="auto" w:fill="FFFFFF"/>
        </w:rPr>
        <w:t xml:space="preserve"> so as to allow comparisons of Italian IES-2 latent scores across gender</w:t>
      </w:r>
      <w:r w:rsidR="001245E2">
        <w:rPr>
          <w:color w:val="111111"/>
          <w:shd w:val="clear" w:color="auto" w:fill="FFFFFF"/>
        </w:rPr>
        <w:t xml:space="preserve"> (Chen, 2007)</w:t>
      </w:r>
      <w:r w:rsidR="00060B3D">
        <w:rPr>
          <w:color w:val="111111"/>
          <w:shd w:val="clear" w:color="auto" w:fill="FFFFFF"/>
        </w:rPr>
        <w:t xml:space="preserve">, but also given evidence from earlier studies that gender invariance is mixed: </w:t>
      </w:r>
      <w:r w:rsidR="005B7F77" w:rsidRPr="001055CF">
        <w:rPr>
          <w:color w:val="000000" w:themeColor="text1"/>
        </w:rPr>
        <w:t>w</w:t>
      </w:r>
      <w:r w:rsidR="00D17DF9" w:rsidRPr="001055CF">
        <w:rPr>
          <w:color w:val="000000" w:themeColor="text1"/>
        </w:rPr>
        <w:t xml:space="preserve">hile a small handful of studies have supported full scalar invariance across </w:t>
      </w:r>
      <w:r w:rsidR="00C43E64" w:rsidRPr="001055CF">
        <w:rPr>
          <w:color w:val="000000" w:themeColor="text1"/>
        </w:rPr>
        <w:t>gender</w:t>
      </w:r>
      <w:r w:rsidR="00D17DF9" w:rsidRPr="001055CF">
        <w:rPr>
          <w:color w:val="000000" w:themeColor="text1"/>
        </w:rPr>
        <w:t xml:space="preserve"> (Duarte et al., 2016; Swami, Todd et al., 2020; </w:t>
      </w:r>
      <w:proofErr w:type="spellStart"/>
      <w:r w:rsidR="00D17DF9" w:rsidRPr="001055CF">
        <w:rPr>
          <w:color w:val="111111"/>
          <w:shd w:val="clear" w:color="auto" w:fill="FFFFFF"/>
        </w:rPr>
        <w:t>Vintilă</w:t>
      </w:r>
      <w:proofErr w:type="spellEnd"/>
      <w:r w:rsidR="00D17DF9" w:rsidRPr="001055CF">
        <w:rPr>
          <w:color w:val="111111"/>
          <w:shd w:val="clear" w:color="auto" w:fill="FFFFFF"/>
        </w:rPr>
        <w:t xml:space="preserve"> et al., 2020), at least one study reported only being able to obtain metric invariance</w:t>
      </w:r>
      <w:r w:rsidR="00D17DF9" w:rsidRPr="001055CF">
        <w:rPr>
          <w:color w:val="000000" w:themeColor="text1"/>
        </w:rPr>
        <w:t xml:space="preserve"> (da Silva et al., 2020).</w:t>
      </w:r>
      <w:r w:rsidR="00060B3D">
        <w:rPr>
          <w:color w:val="000000" w:themeColor="text1"/>
        </w:rPr>
        <w:t xml:space="preserve"> </w:t>
      </w:r>
      <w:r>
        <w:rPr>
          <w:color w:val="000000" w:themeColor="text1"/>
        </w:rPr>
        <w:t xml:space="preserve">Finally, given that we are dealing with a novel </w:t>
      </w:r>
      <w:r w:rsidR="00603CB4" w:rsidRPr="001055CF">
        <w:rPr>
          <w:color w:val="000000" w:themeColor="text1"/>
        </w:rPr>
        <w:t>translation of the IES-2</w:t>
      </w:r>
      <w:r>
        <w:rPr>
          <w:color w:val="000000" w:themeColor="text1"/>
        </w:rPr>
        <w:t xml:space="preserve">, we also examined score reliability, test-retest reliability after three weeks, and construct validity. </w:t>
      </w:r>
      <w:r w:rsidR="005B7F77" w:rsidRPr="001055CF">
        <w:rPr>
          <w:color w:val="111111"/>
          <w:shd w:val="clear" w:color="auto" w:fill="FFFFFF"/>
        </w:rPr>
        <w:t xml:space="preserve">In terms of </w:t>
      </w:r>
      <w:r>
        <w:rPr>
          <w:color w:val="111111"/>
          <w:shd w:val="clear" w:color="auto" w:fill="FFFFFF"/>
        </w:rPr>
        <w:t>the latter</w:t>
      </w:r>
      <w:r w:rsidR="00603CB4" w:rsidRPr="001055CF">
        <w:rPr>
          <w:color w:val="111111"/>
          <w:shd w:val="clear" w:color="auto" w:fill="FFFFFF"/>
        </w:rPr>
        <w:t xml:space="preserve">, we </w:t>
      </w:r>
      <w:r>
        <w:rPr>
          <w:color w:val="111111"/>
          <w:shd w:val="clear" w:color="auto" w:fill="FFFFFF"/>
        </w:rPr>
        <w:t xml:space="preserve">expected that intuitive eating would be significantly associated with </w:t>
      </w:r>
      <w:r>
        <w:rPr>
          <w:color w:val="111111"/>
          <w:shd w:val="clear" w:color="auto" w:fill="FFFFFF"/>
        </w:rPr>
        <w:lastRenderedPageBreak/>
        <w:t xml:space="preserve">indices of </w:t>
      </w:r>
      <w:r w:rsidR="00603CB4" w:rsidRPr="001055CF">
        <w:rPr>
          <w:color w:val="111111"/>
          <w:shd w:val="clear" w:color="auto" w:fill="FFFFFF"/>
        </w:rPr>
        <w:t>positive body image (</w:t>
      </w:r>
      <w:r>
        <w:rPr>
          <w:color w:val="111111"/>
          <w:shd w:val="clear" w:color="auto" w:fill="FFFFFF"/>
        </w:rPr>
        <w:t xml:space="preserve">i.e., </w:t>
      </w:r>
      <w:r w:rsidR="00603CB4" w:rsidRPr="001055CF">
        <w:rPr>
          <w:color w:val="111111"/>
          <w:shd w:val="clear" w:color="auto" w:fill="FFFFFF"/>
        </w:rPr>
        <w:t xml:space="preserve">body appreciation and functionality appreciation), psychological well-being (self-esteem), eating disorder symptomatology, and </w:t>
      </w:r>
      <w:r w:rsidR="00701F12">
        <w:rPr>
          <w:color w:val="111111"/>
          <w:shd w:val="clear" w:color="auto" w:fill="FFFFFF"/>
        </w:rPr>
        <w:t>body mass index (</w:t>
      </w:r>
      <w:r w:rsidR="00603CB4" w:rsidRPr="001055CF">
        <w:rPr>
          <w:color w:val="111111"/>
          <w:shd w:val="clear" w:color="auto" w:fill="FFFFFF"/>
        </w:rPr>
        <w:t>BMI</w:t>
      </w:r>
      <w:r w:rsidR="00701F12">
        <w:rPr>
          <w:color w:val="111111"/>
          <w:shd w:val="clear" w:color="auto" w:fill="FFFFFF"/>
        </w:rPr>
        <w:t>)</w:t>
      </w:r>
      <w:r w:rsidR="00603CB4" w:rsidRPr="001055CF">
        <w:rPr>
          <w:color w:val="111111"/>
          <w:shd w:val="clear" w:color="auto" w:fill="FFFFFF"/>
        </w:rPr>
        <w:t xml:space="preserve">. </w:t>
      </w:r>
    </w:p>
    <w:p w14:paraId="42BDB51E" w14:textId="2CE1876C" w:rsidR="00627C2E" w:rsidRPr="001055CF" w:rsidRDefault="00BE696B" w:rsidP="007133CC">
      <w:pPr>
        <w:pStyle w:val="Heading1"/>
      </w:pPr>
      <w:r w:rsidRPr="001055CF">
        <w:t>2. Method</w:t>
      </w:r>
    </w:p>
    <w:p w14:paraId="35F1B89F" w14:textId="77777777" w:rsidR="00627C2E" w:rsidRPr="007133CC" w:rsidRDefault="00627C2E" w:rsidP="007133CC">
      <w:pPr>
        <w:pStyle w:val="Heading2"/>
        <w:rPr>
          <w:b w:val="0"/>
          <w:bCs/>
        </w:rPr>
      </w:pPr>
      <w:r w:rsidRPr="007133CC">
        <w:rPr>
          <w:b w:val="0"/>
          <w:bCs/>
        </w:rPr>
        <w:t xml:space="preserve">2.1. </w:t>
      </w:r>
      <w:r w:rsidRPr="007133CC">
        <w:rPr>
          <w:rStyle w:val="Heading2Char"/>
          <w:b/>
          <w:bCs/>
        </w:rPr>
        <w:t>Participants</w:t>
      </w:r>
    </w:p>
    <w:p w14:paraId="7E8134BA" w14:textId="361C381D" w:rsidR="00627C2E" w:rsidRPr="001055CF" w:rsidRDefault="00627C2E" w:rsidP="00627C2E">
      <w:pPr>
        <w:spacing w:line="480" w:lineRule="auto"/>
        <w:rPr>
          <w:color w:val="000000" w:themeColor="text1"/>
        </w:rPr>
      </w:pPr>
      <w:r w:rsidRPr="001055CF">
        <w:rPr>
          <w:b/>
        </w:rPr>
        <w:tab/>
      </w:r>
      <w:r w:rsidR="006E7154">
        <w:rPr>
          <w:bCs/>
          <w:color w:val="000000" w:themeColor="text1"/>
        </w:rPr>
        <w:t>P</w:t>
      </w:r>
      <w:r w:rsidRPr="001055CF">
        <w:rPr>
          <w:bCs/>
          <w:color w:val="000000" w:themeColor="text1"/>
        </w:rPr>
        <w:t xml:space="preserve">articipants were 500 women and 450 men from Italy who ranged in </w:t>
      </w:r>
      <w:r w:rsidRPr="001055CF">
        <w:rPr>
          <w:color w:val="000000" w:themeColor="text1"/>
        </w:rPr>
        <w:t>age from 18 to 71 years (</w:t>
      </w:r>
      <w:r w:rsidRPr="001055CF">
        <w:rPr>
          <w:i/>
          <w:iCs/>
          <w:color w:val="000000" w:themeColor="text1"/>
        </w:rPr>
        <w:t>M</w:t>
      </w:r>
      <w:r w:rsidRPr="001055CF">
        <w:rPr>
          <w:color w:val="000000" w:themeColor="text1"/>
        </w:rPr>
        <w:t xml:space="preserve"> = 26, </w:t>
      </w:r>
      <w:r w:rsidRPr="001055CF">
        <w:rPr>
          <w:i/>
          <w:iCs/>
          <w:color w:val="000000" w:themeColor="text1"/>
        </w:rPr>
        <w:t>SD</w:t>
      </w:r>
      <w:r w:rsidRPr="001055CF">
        <w:rPr>
          <w:color w:val="000000" w:themeColor="text1"/>
        </w:rPr>
        <w:t xml:space="preserve"> = 8) and in self-reported body mass index (BMI) from 15.8 to 58.</w:t>
      </w:r>
      <w:r w:rsidR="002A0880">
        <w:rPr>
          <w:color w:val="000000" w:themeColor="text1"/>
        </w:rPr>
        <w:t>1</w:t>
      </w:r>
      <w:r w:rsidRPr="001055CF">
        <w:rPr>
          <w:color w:val="000000" w:themeColor="text1"/>
        </w:rPr>
        <w:t xml:space="preserve"> kg/m</w:t>
      </w:r>
      <w:r w:rsidRPr="001055CF">
        <w:rPr>
          <w:color w:val="000000" w:themeColor="text1"/>
          <w:vertAlign w:val="superscript"/>
        </w:rPr>
        <w:t>2</w:t>
      </w:r>
      <w:r w:rsidRPr="001055CF">
        <w:rPr>
          <w:color w:val="000000" w:themeColor="text1"/>
        </w:rPr>
        <w:t xml:space="preserve"> (</w:t>
      </w:r>
      <w:r w:rsidRPr="001055CF">
        <w:rPr>
          <w:i/>
          <w:iCs/>
          <w:color w:val="000000" w:themeColor="text1"/>
        </w:rPr>
        <w:t>M</w:t>
      </w:r>
      <w:r w:rsidRPr="001055CF">
        <w:rPr>
          <w:color w:val="000000" w:themeColor="text1"/>
        </w:rPr>
        <w:t xml:space="preserve"> = 23.3, </w:t>
      </w:r>
      <w:r w:rsidRPr="001055CF">
        <w:rPr>
          <w:i/>
          <w:iCs/>
          <w:color w:val="000000" w:themeColor="text1"/>
        </w:rPr>
        <w:t>SD</w:t>
      </w:r>
      <w:r w:rsidRPr="001055CF">
        <w:rPr>
          <w:color w:val="000000" w:themeColor="text1"/>
        </w:rPr>
        <w:t xml:space="preserve"> = 4.</w:t>
      </w:r>
      <w:r w:rsidR="002A0880">
        <w:rPr>
          <w:color w:val="000000" w:themeColor="text1"/>
        </w:rPr>
        <w:t>6</w:t>
      </w:r>
      <w:r w:rsidRPr="001055CF">
        <w:rPr>
          <w:color w:val="000000" w:themeColor="text1"/>
        </w:rPr>
        <w:t>). All participants were Italian citizens and, in terms of occupation, 53.3% were students, 21.1% were in full-time employment, 3.7% were in part-time employment, and the remainder had some other occupational status. A subset of this participant pool (</w:t>
      </w:r>
      <w:r w:rsidRPr="001055CF">
        <w:rPr>
          <w:i/>
          <w:iCs/>
          <w:color w:val="000000" w:themeColor="text1"/>
        </w:rPr>
        <w:t>n</w:t>
      </w:r>
      <w:r w:rsidRPr="001055CF">
        <w:rPr>
          <w:color w:val="000000" w:themeColor="text1"/>
        </w:rPr>
        <w:t xml:space="preserve"> = 149; 96 women and 53 men) were invited to complete the IES-2 at two time-points three </w:t>
      </w:r>
      <w:r w:rsidR="00AD0611">
        <w:rPr>
          <w:color w:val="000000" w:themeColor="text1"/>
        </w:rPr>
        <w:t xml:space="preserve">weeks </w:t>
      </w:r>
      <w:r w:rsidRPr="001055CF">
        <w:rPr>
          <w:color w:val="000000" w:themeColor="text1"/>
        </w:rPr>
        <w:t xml:space="preserve">apart. These participants ranged in age from 18 to </w:t>
      </w:r>
      <w:r w:rsidRPr="001055CF">
        <w:t>71 years (</w:t>
      </w:r>
      <w:r w:rsidRPr="001055CF">
        <w:rPr>
          <w:i/>
          <w:iCs/>
        </w:rPr>
        <w:t>M</w:t>
      </w:r>
      <w:r w:rsidRPr="001055CF">
        <w:t xml:space="preserve"> = 31, </w:t>
      </w:r>
      <w:r w:rsidRPr="001055CF">
        <w:rPr>
          <w:i/>
          <w:iCs/>
        </w:rPr>
        <w:t>SD</w:t>
      </w:r>
      <w:r w:rsidRPr="001055CF">
        <w:t xml:space="preserve"> = 12) and in self-reported BMI from 17.</w:t>
      </w:r>
      <w:r w:rsidR="002A0880">
        <w:t>1</w:t>
      </w:r>
      <w:r w:rsidRPr="001055CF">
        <w:t xml:space="preserve"> to </w:t>
      </w:r>
      <w:r w:rsidRPr="001055CF">
        <w:rPr>
          <w:color w:val="000000" w:themeColor="text1"/>
        </w:rPr>
        <w:t>58.</w:t>
      </w:r>
      <w:r w:rsidR="002A0880">
        <w:rPr>
          <w:color w:val="000000" w:themeColor="text1"/>
        </w:rPr>
        <w:t>1</w:t>
      </w:r>
      <w:r w:rsidRPr="001055CF">
        <w:rPr>
          <w:color w:val="000000" w:themeColor="text1"/>
        </w:rPr>
        <w:t xml:space="preserve"> </w:t>
      </w:r>
      <w:r w:rsidRPr="001055CF">
        <w:t>kg/m</w:t>
      </w:r>
      <w:r w:rsidRPr="001055CF">
        <w:rPr>
          <w:vertAlign w:val="superscript"/>
        </w:rPr>
        <w:t xml:space="preserve">2 </w:t>
      </w:r>
      <w:r w:rsidRPr="001055CF">
        <w:t>(</w:t>
      </w:r>
      <w:r w:rsidRPr="001055CF">
        <w:rPr>
          <w:i/>
          <w:iCs/>
        </w:rPr>
        <w:t>M</w:t>
      </w:r>
      <w:r w:rsidRPr="001055CF">
        <w:t xml:space="preserve"> = 23.</w:t>
      </w:r>
      <w:r w:rsidR="002A0880">
        <w:t>3</w:t>
      </w:r>
      <w:r w:rsidRPr="001055CF">
        <w:t xml:space="preserve">, </w:t>
      </w:r>
      <w:r w:rsidRPr="001055CF">
        <w:rPr>
          <w:i/>
          <w:iCs/>
        </w:rPr>
        <w:t>SD</w:t>
      </w:r>
      <w:r w:rsidRPr="001055CF">
        <w:t xml:space="preserve"> = </w:t>
      </w:r>
      <w:r w:rsidR="002A0880">
        <w:t>5.0</w:t>
      </w:r>
      <w:r w:rsidRPr="001055CF">
        <w:t xml:space="preserve">). </w:t>
      </w:r>
    </w:p>
    <w:p w14:paraId="3DD0B5B0" w14:textId="1FA78FF8" w:rsidR="00627C2E" w:rsidRPr="001055CF" w:rsidRDefault="00627C2E" w:rsidP="007133CC">
      <w:pPr>
        <w:pStyle w:val="Heading2"/>
      </w:pPr>
      <w:r w:rsidRPr="001055CF">
        <w:t>2.2. Measures</w:t>
      </w:r>
    </w:p>
    <w:p w14:paraId="2A39DEF9" w14:textId="5E033A54" w:rsidR="00627C2E" w:rsidRPr="001055CF" w:rsidRDefault="00627C2E" w:rsidP="00627C2E">
      <w:pPr>
        <w:spacing w:line="480" w:lineRule="auto"/>
        <w:rPr>
          <w:color w:val="000000" w:themeColor="text1"/>
        </w:rPr>
      </w:pPr>
      <w:r w:rsidRPr="001055CF">
        <w:rPr>
          <w:b/>
        </w:rPr>
        <w:tab/>
        <w:t>2.2.1. Intuitive eating</w:t>
      </w:r>
      <w:r w:rsidRPr="001055CF">
        <w:rPr>
          <w:bCs/>
        </w:rPr>
        <w:t>. All participants were asked to complete a n</w:t>
      </w:r>
      <w:r w:rsidR="005B7F77" w:rsidRPr="001055CF">
        <w:rPr>
          <w:bCs/>
        </w:rPr>
        <w:t>ovel</w:t>
      </w:r>
      <w:r w:rsidRPr="001055CF">
        <w:rPr>
          <w:bCs/>
        </w:rPr>
        <w:t xml:space="preserve"> translation of the 23-item IES-2 (</w:t>
      </w:r>
      <w:proofErr w:type="spellStart"/>
      <w:r w:rsidRPr="001055CF">
        <w:rPr>
          <w:bCs/>
        </w:rPr>
        <w:t>Tylka</w:t>
      </w:r>
      <w:proofErr w:type="spellEnd"/>
      <w:r w:rsidRPr="001055CF">
        <w:rPr>
          <w:bCs/>
        </w:rPr>
        <w:t xml:space="preserve"> &amp; Kroon </w:t>
      </w:r>
      <w:r w:rsidR="00763F6E" w:rsidRPr="001055CF">
        <w:rPr>
          <w:bCs/>
        </w:rPr>
        <w:t>V</w:t>
      </w:r>
      <w:r w:rsidRPr="001055CF">
        <w:rPr>
          <w:bCs/>
        </w:rPr>
        <w:t xml:space="preserve">an </w:t>
      </w:r>
      <w:proofErr w:type="spellStart"/>
      <w:r w:rsidRPr="001055CF">
        <w:rPr>
          <w:bCs/>
        </w:rPr>
        <w:t>Diest</w:t>
      </w:r>
      <w:proofErr w:type="spellEnd"/>
      <w:r w:rsidRPr="001055CF">
        <w:rPr>
          <w:bCs/>
        </w:rPr>
        <w:t xml:space="preserve">, 2013). </w:t>
      </w:r>
      <w:r w:rsidRPr="001055CF">
        <w:rPr>
          <w:color w:val="000000" w:themeColor="text1"/>
        </w:rPr>
        <w:t>All items were rated on a 5-point scale ranging from 1 (</w:t>
      </w:r>
      <w:r w:rsidRPr="001055CF">
        <w:rPr>
          <w:i/>
          <w:color w:val="000000" w:themeColor="text1"/>
        </w:rPr>
        <w:t>strongly disagree</w:t>
      </w:r>
      <w:r w:rsidRPr="001055CF">
        <w:rPr>
          <w:iCs/>
          <w:color w:val="000000" w:themeColor="text1"/>
        </w:rPr>
        <w:t xml:space="preserve">; </w:t>
      </w:r>
      <w:r w:rsidRPr="001055CF">
        <w:rPr>
          <w:color w:val="000000" w:themeColor="text1"/>
        </w:rPr>
        <w:t xml:space="preserve">Italian: </w:t>
      </w:r>
      <w:r w:rsidRPr="001055CF">
        <w:rPr>
          <w:i/>
          <w:color w:val="000000" w:themeColor="text1"/>
        </w:rPr>
        <w:t xml:space="preserve">fortemente in </w:t>
      </w:r>
      <w:proofErr w:type="spellStart"/>
      <w:r w:rsidRPr="001055CF">
        <w:rPr>
          <w:i/>
          <w:color w:val="000000" w:themeColor="text1"/>
        </w:rPr>
        <w:t>disaccordo</w:t>
      </w:r>
      <w:proofErr w:type="spellEnd"/>
      <w:r w:rsidRPr="001055CF">
        <w:rPr>
          <w:color w:val="000000" w:themeColor="text1"/>
        </w:rPr>
        <w:t>) to 5 (</w:t>
      </w:r>
      <w:r w:rsidRPr="001055CF">
        <w:rPr>
          <w:i/>
          <w:color w:val="000000" w:themeColor="text1"/>
        </w:rPr>
        <w:t>strongly agree</w:t>
      </w:r>
      <w:r w:rsidRPr="001055CF">
        <w:rPr>
          <w:iCs/>
          <w:color w:val="000000" w:themeColor="text1"/>
        </w:rPr>
        <w:t xml:space="preserve">; </w:t>
      </w:r>
      <w:r w:rsidRPr="001055CF">
        <w:rPr>
          <w:color w:val="000000" w:themeColor="text1"/>
        </w:rPr>
        <w:t xml:space="preserve">Italian: </w:t>
      </w:r>
      <w:r w:rsidRPr="001055CF">
        <w:rPr>
          <w:i/>
          <w:color w:val="000000" w:themeColor="text1"/>
        </w:rPr>
        <w:t xml:space="preserve">fortemente </w:t>
      </w:r>
      <w:proofErr w:type="spellStart"/>
      <w:r w:rsidRPr="001055CF">
        <w:rPr>
          <w:i/>
          <w:color w:val="000000" w:themeColor="text1"/>
        </w:rPr>
        <w:t>d’accordo</w:t>
      </w:r>
      <w:proofErr w:type="spellEnd"/>
      <w:r w:rsidRPr="001055CF">
        <w:rPr>
          <w:i/>
          <w:color w:val="000000" w:themeColor="text1"/>
        </w:rPr>
        <w:t>)</w:t>
      </w:r>
      <w:r w:rsidRPr="001055CF">
        <w:rPr>
          <w:color w:val="000000" w:themeColor="text1"/>
        </w:rPr>
        <w:t xml:space="preserve">. The method of translating the IES-2 is reported in Section 2.3 and items in English and Italian are reported in the Appendix. </w:t>
      </w:r>
    </w:p>
    <w:p w14:paraId="724E8DC2" w14:textId="2FDEAA63" w:rsidR="00627C2E" w:rsidRPr="001055CF" w:rsidRDefault="00627C2E" w:rsidP="00627C2E">
      <w:pPr>
        <w:spacing w:line="480" w:lineRule="auto"/>
      </w:pPr>
      <w:r w:rsidRPr="001055CF">
        <w:tab/>
      </w:r>
      <w:r w:rsidRPr="001055CF">
        <w:rPr>
          <w:b/>
        </w:rPr>
        <w:t>2.2.2. Body appreciation</w:t>
      </w:r>
      <w:r w:rsidRPr="001055CF">
        <w:t xml:space="preserve">. </w:t>
      </w:r>
      <w:r w:rsidR="00B307AD">
        <w:t>Participants completed</w:t>
      </w:r>
      <w:r w:rsidRPr="001055CF">
        <w:t xml:space="preserve"> the 10-item Body Appreciation Scale-2 (BAS-2; Tylka &amp; Wood-Barcalow, 2015; Italian translatio</w:t>
      </w:r>
      <w:r w:rsidR="00B307AD">
        <w:t>n</w:t>
      </w:r>
      <w:r w:rsidRPr="001055CF">
        <w:t xml:space="preserve">: </w:t>
      </w:r>
      <w:proofErr w:type="spellStart"/>
      <w:r w:rsidRPr="001055CF">
        <w:t>Casale</w:t>
      </w:r>
      <w:proofErr w:type="spellEnd"/>
      <w:r w:rsidRPr="001055CF">
        <w:t xml:space="preserve"> et al., 2021), which assesses acceptance of one’s body, respect and care for one’s body, and protection of one’s body from unrealistic beauty standards. All items were rated on a 5-point scale (1 = </w:t>
      </w:r>
      <w:r w:rsidRPr="001055CF">
        <w:rPr>
          <w:i/>
        </w:rPr>
        <w:t>never</w:t>
      </w:r>
      <w:r w:rsidRPr="001055CF">
        <w:t xml:space="preserve">, 5 = </w:t>
      </w:r>
      <w:r w:rsidRPr="001055CF">
        <w:rPr>
          <w:i/>
        </w:rPr>
        <w:t>always</w:t>
      </w:r>
      <w:r w:rsidRPr="001055CF">
        <w:t xml:space="preserve">) and an overall score was computed as the mean of all items, so that higher scores reflect greater body appreciation. Scores on the Italian version of the BAS-2 have been </w:t>
      </w:r>
      <w:r w:rsidRPr="001055CF">
        <w:lastRenderedPageBreak/>
        <w:t>shown to reduce to a 1-dimensional factor and to have adequate internal consistency and construct validity (</w:t>
      </w:r>
      <w:proofErr w:type="spellStart"/>
      <w:r w:rsidRPr="001055CF">
        <w:t>Casale</w:t>
      </w:r>
      <w:proofErr w:type="spellEnd"/>
      <w:r w:rsidRPr="001055CF">
        <w:t xml:space="preserve"> et al., 2021). In the present study, internal </w:t>
      </w:r>
      <w:r w:rsidRPr="001055CF">
        <w:rPr>
          <w:color w:val="000000" w:themeColor="text1"/>
          <w:shd w:val="clear" w:color="auto" w:fill="FFFFFF"/>
        </w:rPr>
        <w:t xml:space="preserve">consistency as assessed </w:t>
      </w:r>
      <w:r w:rsidRPr="001055CF">
        <w:rPr>
          <w:shd w:val="clear" w:color="auto" w:fill="FFFFFF"/>
        </w:rPr>
        <w:t xml:space="preserve">using McDonald’s </w:t>
      </w:r>
      <w:r w:rsidRPr="001055CF">
        <w:rPr>
          <w:bCs/>
          <w:shd w:val="clear" w:color="auto" w:fill="FFFFFF"/>
        </w:rPr>
        <w:t>ω</w:t>
      </w:r>
      <w:r w:rsidRPr="001055CF">
        <w:t xml:space="preserve"> for </w:t>
      </w:r>
      <w:r w:rsidRPr="001055CF">
        <w:rPr>
          <w:bCs/>
        </w:rPr>
        <w:t>BAS-2 scores was .95 (95% CI = .94, .96) in women and .94 (95% CI = .93, .95) in men.</w:t>
      </w:r>
    </w:p>
    <w:p w14:paraId="453E3A90" w14:textId="22A5FB4A" w:rsidR="00350B27" w:rsidRPr="001055CF" w:rsidRDefault="00627C2E" w:rsidP="00627C2E">
      <w:pPr>
        <w:spacing w:line="480" w:lineRule="auto"/>
        <w:rPr>
          <w:bCs/>
          <w:color w:val="000000" w:themeColor="text1"/>
        </w:rPr>
      </w:pPr>
      <w:r w:rsidRPr="001055CF">
        <w:rPr>
          <w:bCs/>
          <w:color w:val="000000" w:themeColor="text1"/>
        </w:rPr>
        <w:tab/>
      </w:r>
      <w:r w:rsidRPr="001055CF">
        <w:rPr>
          <w:b/>
          <w:color w:val="000000" w:themeColor="text1"/>
        </w:rPr>
        <w:t xml:space="preserve">2.2.3. </w:t>
      </w:r>
      <w:r w:rsidR="00350B27" w:rsidRPr="001055CF">
        <w:rPr>
          <w:b/>
          <w:color w:val="000000" w:themeColor="text1"/>
        </w:rPr>
        <w:t>Functionality appreciation</w:t>
      </w:r>
      <w:r w:rsidRPr="001055CF">
        <w:rPr>
          <w:b/>
          <w:color w:val="000000" w:themeColor="text1"/>
        </w:rPr>
        <w:t xml:space="preserve">. </w:t>
      </w:r>
      <w:r w:rsidRPr="001055CF">
        <w:rPr>
          <w:bCs/>
          <w:color w:val="000000" w:themeColor="text1"/>
        </w:rPr>
        <w:t xml:space="preserve">Participants </w:t>
      </w:r>
      <w:r w:rsidR="00350B27" w:rsidRPr="001055CF">
        <w:rPr>
          <w:bCs/>
          <w:color w:val="000000" w:themeColor="text1"/>
        </w:rPr>
        <w:t xml:space="preserve">were asked to complete the Functionality Appreciation Scale (FAS; Alleva et al., 2017; Italian translation: Cerea et al., 2021). This is a 7-item instrument that assesses the extent to which individuals </w:t>
      </w:r>
      <w:r w:rsidR="00350B27" w:rsidRPr="001055CF">
        <w:t>appreciate, respect, and honour their bod</w:t>
      </w:r>
      <w:r w:rsidR="00190A39">
        <w:t>ies</w:t>
      </w:r>
      <w:r w:rsidR="00350B27" w:rsidRPr="001055CF">
        <w:t xml:space="preserve"> for what they are capable of doing. All items were rated on a 5-point scale ranging from 1 (</w:t>
      </w:r>
      <w:r w:rsidR="00350B27" w:rsidRPr="001055CF">
        <w:rPr>
          <w:i/>
          <w:iCs/>
        </w:rPr>
        <w:t>never</w:t>
      </w:r>
      <w:r w:rsidR="00350B27" w:rsidRPr="001055CF">
        <w:t>) to 5 (</w:t>
      </w:r>
      <w:r w:rsidR="00350B27" w:rsidRPr="001055CF">
        <w:rPr>
          <w:i/>
          <w:iCs/>
        </w:rPr>
        <w:t>always</w:t>
      </w:r>
      <w:r w:rsidR="00350B27" w:rsidRPr="001055CF">
        <w:t xml:space="preserve">), and an overall score was computed as the mean of all 7 items. Higher scores on this measure indicate greater functionality appreciation. Scores on the Italian version of the FAS have been shown to have a 1-dimensional factor structure, adequate internal consistency, </w:t>
      </w:r>
      <w:r w:rsidR="00190A39">
        <w:t>g</w:t>
      </w:r>
      <w:r w:rsidR="00350B27" w:rsidRPr="001055CF">
        <w:t xml:space="preserve">ood test-retest reliability up to three weeks, and good construct validity (Cerea et al., 2021). In the present study, </w:t>
      </w:r>
      <w:r w:rsidR="00350B27" w:rsidRPr="001055CF">
        <w:rPr>
          <w:shd w:val="clear" w:color="auto" w:fill="FFFFFF"/>
        </w:rPr>
        <w:t xml:space="preserve">McDonald’s </w:t>
      </w:r>
      <w:r w:rsidR="00350B27" w:rsidRPr="001055CF">
        <w:rPr>
          <w:bCs/>
          <w:shd w:val="clear" w:color="auto" w:fill="FFFFFF"/>
        </w:rPr>
        <w:t>ω</w:t>
      </w:r>
      <w:r w:rsidR="00350B27" w:rsidRPr="001055CF">
        <w:t xml:space="preserve"> </w:t>
      </w:r>
      <w:r w:rsidR="00350B27" w:rsidRPr="001055CF">
        <w:rPr>
          <w:bCs/>
        </w:rPr>
        <w:t>was .89 (95% CI = .87, .91) in women and .89 (95% CI = .86, .92) in men.</w:t>
      </w:r>
    </w:p>
    <w:p w14:paraId="2776F441" w14:textId="64C62EDC" w:rsidR="00627C2E" w:rsidRPr="001055CF" w:rsidRDefault="00627C2E" w:rsidP="00627C2E">
      <w:pPr>
        <w:spacing w:line="480" w:lineRule="auto"/>
        <w:ind w:firstLine="720"/>
        <w:rPr>
          <w:bCs/>
          <w:color w:val="000000" w:themeColor="text1"/>
        </w:rPr>
      </w:pPr>
      <w:r w:rsidRPr="001055CF">
        <w:rPr>
          <w:b/>
          <w:color w:val="000000" w:themeColor="text1"/>
        </w:rPr>
        <w:t xml:space="preserve">2.3.4. Disordered eating. </w:t>
      </w:r>
      <w:r w:rsidR="00B307AD">
        <w:t>We used</w:t>
      </w:r>
      <w:r w:rsidRPr="001055CF">
        <w:t xml:space="preserve"> the</w:t>
      </w:r>
      <w:r w:rsidRPr="001055CF">
        <w:rPr>
          <w:b/>
        </w:rPr>
        <w:t xml:space="preserve"> </w:t>
      </w:r>
      <w:r w:rsidRPr="001055CF">
        <w:rPr>
          <w:bCs/>
        </w:rPr>
        <w:t xml:space="preserve">Drive for Thinness (DT; 7 items), Bulimia (B; 7 items), and Body Dissatisfaction (BD; 9 items) subscales of the </w:t>
      </w:r>
      <w:r w:rsidRPr="001055CF">
        <w:rPr>
          <w:bCs/>
          <w:iCs/>
        </w:rPr>
        <w:t>Eating Disorder Inventory-3</w:t>
      </w:r>
      <w:r w:rsidRPr="001055CF">
        <w:rPr>
          <w:bCs/>
        </w:rPr>
        <w:t xml:space="preserve"> (EDI-3; Garner, 2004; Italian translation: Giannini et al., 2008), a self-report questionnaire assessing psychological features and </w:t>
      </w:r>
      <w:r w:rsidR="00190A39" w:rsidRPr="001055CF">
        <w:rPr>
          <w:bCs/>
        </w:rPr>
        <w:t>behaviours</w:t>
      </w:r>
      <w:r w:rsidRPr="001055CF">
        <w:rPr>
          <w:bCs/>
        </w:rPr>
        <w:t xml:space="preserve"> associated with disordered eating on a 6-point Likert scale (1 = </w:t>
      </w:r>
      <w:r w:rsidRPr="001055CF">
        <w:rPr>
          <w:bCs/>
          <w:i/>
          <w:iCs/>
        </w:rPr>
        <w:t>never</w:t>
      </w:r>
      <w:r w:rsidRPr="001055CF">
        <w:rPr>
          <w:bCs/>
        </w:rPr>
        <w:t xml:space="preserve">, 6 = </w:t>
      </w:r>
      <w:r w:rsidRPr="001055CF">
        <w:rPr>
          <w:bCs/>
          <w:i/>
          <w:iCs/>
        </w:rPr>
        <w:t>always</w:t>
      </w:r>
      <w:r w:rsidRPr="001055CF">
        <w:rPr>
          <w:bCs/>
        </w:rPr>
        <w:t>). Subscale scores were computed as the mean of all relevant items</w:t>
      </w:r>
      <w:r w:rsidR="00190A39">
        <w:rPr>
          <w:bCs/>
        </w:rPr>
        <w:t xml:space="preserve">, where </w:t>
      </w:r>
      <w:r w:rsidR="008A3E5C">
        <w:rPr>
          <w:bCs/>
        </w:rPr>
        <w:t>higher</w:t>
      </w:r>
      <w:r w:rsidR="00190A39">
        <w:rPr>
          <w:bCs/>
        </w:rPr>
        <w:t xml:space="preserve"> scores represent greater disordered eating symptomology</w:t>
      </w:r>
      <w:r w:rsidRPr="001055CF">
        <w:rPr>
          <w:bCs/>
        </w:rPr>
        <w:t>. Scores on the Italian version of the EDI-3 have adequate internal consistency and construct validity in clinical and non-clinical samples</w:t>
      </w:r>
      <w:r w:rsidR="00B307AD">
        <w:rPr>
          <w:bCs/>
        </w:rPr>
        <w:t xml:space="preserve"> </w:t>
      </w:r>
      <w:r w:rsidRPr="001055CF">
        <w:rPr>
          <w:bCs/>
        </w:rPr>
        <w:t xml:space="preserve">(Giannini et al., 2008). </w:t>
      </w:r>
      <w:r w:rsidRPr="001055CF">
        <w:t xml:space="preserve">In the present study, </w:t>
      </w:r>
      <w:r w:rsidRPr="001055CF">
        <w:rPr>
          <w:shd w:val="clear" w:color="auto" w:fill="FFFFFF"/>
        </w:rPr>
        <w:t xml:space="preserve">McDonald’s </w:t>
      </w:r>
      <w:r w:rsidRPr="001055CF">
        <w:rPr>
          <w:bCs/>
          <w:shd w:val="clear" w:color="auto" w:fill="FFFFFF"/>
        </w:rPr>
        <w:t>ω</w:t>
      </w:r>
      <w:r w:rsidRPr="001055CF">
        <w:t xml:space="preserve"> for </w:t>
      </w:r>
      <w:r w:rsidRPr="001055CF">
        <w:rPr>
          <w:bCs/>
        </w:rPr>
        <w:t>EDI-3 subscales was as follows: EDI-DT, women: .91 (95% CI = .89, .92), men: .87 (95% CI = .85, .90); EDI-B, women: .87 (95% CI = .85, .89), men: .83 (95% CI = .78, .87); EDI-BD, women: .88 (95% CI = .86, .90), men: .87 (95% CI = .84, .89).</w:t>
      </w:r>
    </w:p>
    <w:p w14:paraId="50586976" w14:textId="4004AE80" w:rsidR="00627C2E" w:rsidRPr="00701F12" w:rsidRDefault="00627C2E" w:rsidP="008C467F">
      <w:pPr>
        <w:spacing w:line="480" w:lineRule="auto"/>
        <w:rPr>
          <w:bCs/>
        </w:rPr>
      </w:pPr>
      <w:r w:rsidRPr="001055CF">
        <w:rPr>
          <w:bCs/>
          <w:color w:val="000000" w:themeColor="text1"/>
        </w:rPr>
        <w:lastRenderedPageBreak/>
        <w:tab/>
      </w:r>
      <w:r w:rsidRPr="001055CF">
        <w:rPr>
          <w:b/>
          <w:bCs/>
        </w:rPr>
        <w:t>2.2.</w:t>
      </w:r>
      <w:r w:rsidR="008C467F" w:rsidRPr="001055CF">
        <w:rPr>
          <w:b/>
          <w:bCs/>
        </w:rPr>
        <w:t>5</w:t>
      </w:r>
      <w:r w:rsidRPr="001055CF">
        <w:rPr>
          <w:b/>
          <w:bCs/>
        </w:rPr>
        <w:t xml:space="preserve">. Self-esteem. </w:t>
      </w:r>
      <w:r w:rsidRPr="001055CF">
        <w:t>Participants completed the</w:t>
      </w:r>
      <w:r w:rsidRPr="001055CF">
        <w:rPr>
          <w:b/>
          <w:bCs/>
        </w:rPr>
        <w:t xml:space="preserve"> </w:t>
      </w:r>
      <w:r w:rsidRPr="001055CF">
        <w:rPr>
          <w:bCs/>
          <w:iCs/>
        </w:rPr>
        <w:t>Rosenberg Self-Esteem Scale</w:t>
      </w:r>
      <w:r w:rsidRPr="001055CF">
        <w:rPr>
          <w:bCs/>
        </w:rPr>
        <w:t xml:space="preserve"> (RSES; Rosenberg, 1965; Italian translation: </w:t>
      </w:r>
      <w:proofErr w:type="spellStart"/>
      <w:r w:rsidRPr="001055CF">
        <w:rPr>
          <w:bCs/>
        </w:rPr>
        <w:t>Prezza</w:t>
      </w:r>
      <w:proofErr w:type="spellEnd"/>
      <w:r w:rsidRPr="001055CF">
        <w:rPr>
          <w:bCs/>
        </w:rPr>
        <w:t xml:space="preserve"> et al., 1997), a 10-item self-report questionnaire assessing global self-esteem on a 4-point Likert scale (1 = </w:t>
      </w:r>
      <w:r w:rsidRPr="001055CF">
        <w:rPr>
          <w:bCs/>
          <w:i/>
          <w:iCs/>
        </w:rPr>
        <w:t>strongly disagree</w:t>
      </w:r>
      <w:r w:rsidRPr="001055CF">
        <w:rPr>
          <w:bCs/>
        </w:rPr>
        <w:t xml:space="preserve">, 4 = </w:t>
      </w:r>
      <w:r w:rsidRPr="001055CF">
        <w:rPr>
          <w:bCs/>
          <w:i/>
          <w:iCs/>
        </w:rPr>
        <w:t>strongly agree</w:t>
      </w:r>
      <w:r w:rsidRPr="001055CF">
        <w:rPr>
          <w:bCs/>
        </w:rPr>
        <w:t>). Higher scores represent greater self-esteem. Good internal consistency values and adequate construct validity have been reported for scores on the Italian version of the RSES (</w:t>
      </w:r>
      <w:proofErr w:type="spellStart"/>
      <w:r w:rsidRPr="001055CF">
        <w:rPr>
          <w:bCs/>
        </w:rPr>
        <w:t>Prezza</w:t>
      </w:r>
      <w:proofErr w:type="spellEnd"/>
      <w:r w:rsidRPr="001055CF">
        <w:rPr>
          <w:bCs/>
        </w:rPr>
        <w:t xml:space="preserve"> et al., 1997). </w:t>
      </w:r>
      <w:r w:rsidRPr="001055CF">
        <w:t xml:space="preserve">In the present study, </w:t>
      </w:r>
      <w:r w:rsidRPr="001055CF">
        <w:rPr>
          <w:shd w:val="clear" w:color="auto" w:fill="FFFFFF"/>
        </w:rPr>
        <w:t xml:space="preserve">McDonald’s </w:t>
      </w:r>
      <w:r w:rsidRPr="001055CF">
        <w:rPr>
          <w:bCs/>
          <w:shd w:val="clear" w:color="auto" w:fill="FFFFFF"/>
        </w:rPr>
        <w:t>ω</w:t>
      </w:r>
      <w:r w:rsidRPr="001055CF">
        <w:t xml:space="preserve"> for </w:t>
      </w:r>
      <w:r w:rsidRPr="001055CF">
        <w:rPr>
          <w:bCs/>
        </w:rPr>
        <w:t>RSES scores was .90 (95% CI = .89, .92) in women and .89 (95% CI = .87, .91) in men.</w:t>
      </w:r>
    </w:p>
    <w:p w14:paraId="6AD2B63F" w14:textId="40C78483" w:rsidR="00627C2E" w:rsidRPr="001055CF" w:rsidRDefault="00627C2E" w:rsidP="00627C2E">
      <w:pPr>
        <w:spacing w:line="480" w:lineRule="auto"/>
        <w:ind w:firstLine="720"/>
        <w:rPr>
          <w:color w:val="000000" w:themeColor="text1"/>
        </w:rPr>
      </w:pPr>
      <w:r w:rsidRPr="001055CF">
        <w:rPr>
          <w:b/>
          <w:color w:val="000000" w:themeColor="text1"/>
        </w:rPr>
        <w:t>2.2.</w:t>
      </w:r>
      <w:r w:rsidR="008C467F" w:rsidRPr="001055CF">
        <w:rPr>
          <w:b/>
          <w:color w:val="000000" w:themeColor="text1"/>
        </w:rPr>
        <w:t>6</w:t>
      </w:r>
      <w:r w:rsidRPr="001055CF">
        <w:rPr>
          <w:b/>
          <w:color w:val="000000" w:themeColor="text1"/>
        </w:rPr>
        <w:t xml:space="preserve">. Body mass index. </w:t>
      </w:r>
      <w:r w:rsidRPr="001055CF">
        <w:rPr>
          <w:color w:val="000000" w:themeColor="text1"/>
        </w:rPr>
        <w:t>We asked participants to self-report their height and weight information. These data were used to compute BMI as kg/m</w:t>
      </w:r>
      <w:r w:rsidRPr="001055CF">
        <w:rPr>
          <w:color w:val="000000" w:themeColor="text1"/>
          <w:vertAlign w:val="superscript"/>
        </w:rPr>
        <w:t>2</w:t>
      </w:r>
      <w:r w:rsidRPr="001055CF">
        <w:rPr>
          <w:color w:val="000000" w:themeColor="text1"/>
        </w:rPr>
        <w:t>.</w:t>
      </w:r>
    </w:p>
    <w:p w14:paraId="7DE3B885" w14:textId="77777777" w:rsidR="00627C2E" w:rsidRPr="001055CF" w:rsidRDefault="00627C2E" w:rsidP="007133CC">
      <w:pPr>
        <w:pStyle w:val="Heading2"/>
      </w:pPr>
      <w:r w:rsidRPr="001055CF">
        <w:t>2.3. Test Adaptation</w:t>
      </w:r>
    </w:p>
    <w:p w14:paraId="242ABF41" w14:textId="111AE100" w:rsidR="00627C2E" w:rsidRPr="001055CF" w:rsidRDefault="00627C2E" w:rsidP="00627C2E">
      <w:pPr>
        <w:spacing w:line="480" w:lineRule="auto"/>
        <w:rPr>
          <w:bCs/>
          <w:color w:val="000000" w:themeColor="text1"/>
        </w:rPr>
      </w:pPr>
      <w:r w:rsidRPr="001055CF">
        <w:rPr>
          <w:b/>
          <w:color w:val="000000" w:themeColor="text1"/>
        </w:rPr>
        <w:tab/>
      </w:r>
      <w:r w:rsidR="008C467F" w:rsidRPr="001055CF">
        <w:rPr>
          <w:bCs/>
          <w:color w:val="000000" w:themeColor="text1"/>
        </w:rPr>
        <w:t xml:space="preserve">To develop an Italian translation of the IES-2, we used the 5-stage procedure recommended by Beaton and colleagues (2000). First, </w:t>
      </w:r>
      <w:r w:rsidRPr="001055CF">
        <w:rPr>
          <w:bCs/>
          <w:color w:val="000000" w:themeColor="text1"/>
        </w:rPr>
        <w:t xml:space="preserve">an informed and an uninformed translator independently forward-translated the </w:t>
      </w:r>
      <w:r w:rsidR="008C467F" w:rsidRPr="001055CF">
        <w:rPr>
          <w:bCs/>
          <w:color w:val="000000" w:themeColor="text1"/>
        </w:rPr>
        <w:t>IES-2</w:t>
      </w:r>
      <w:r w:rsidRPr="001055CF">
        <w:rPr>
          <w:bCs/>
          <w:color w:val="000000" w:themeColor="text1"/>
        </w:rPr>
        <w:t xml:space="preserve"> items, instructions, and response options from English to Italian. </w:t>
      </w:r>
      <w:r w:rsidR="008C467F" w:rsidRPr="001055CF">
        <w:rPr>
          <w:bCs/>
          <w:color w:val="000000" w:themeColor="text1"/>
        </w:rPr>
        <w:t>Next</w:t>
      </w:r>
      <w:r w:rsidRPr="001055CF">
        <w:rPr>
          <w:bCs/>
          <w:color w:val="000000" w:themeColor="text1"/>
        </w:rPr>
        <w:t xml:space="preserve">, a third translator examined the two forward-translations, resolved any discrepancies, and produced a synthesised translation. </w:t>
      </w:r>
      <w:r w:rsidR="008C467F" w:rsidRPr="001055CF">
        <w:rPr>
          <w:bCs/>
          <w:color w:val="000000" w:themeColor="text1"/>
        </w:rPr>
        <w:t>Third</w:t>
      </w:r>
      <w:r w:rsidRPr="001055CF">
        <w:rPr>
          <w:bCs/>
          <w:color w:val="000000" w:themeColor="text1"/>
        </w:rPr>
        <w:t xml:space="preserve">, two new independent translators who were naïve to the </w:t>
      </w:r>
      <w:r w:rsidR="008C467F" w:rsidRPr="001055CF">
        <w:rPr>
          <w:bCs/>
          <w:color w:val="000000" w:themeColor="text1"/>
        </w:rPr>
        <w:t>IES-2</w:t>
      </w:r>
      <w:r w:rsidRPr="001055CF">
        <w:rPr>
          <w:bCs/>
          <w:color w:val="000000" w:themeColor="text1"/>
        </w:rPr>
        <w:t xml:space="preserve"> back-translated the synthesised translation into English. </w:t>
      </w:r>
      <w:r w:rsidR="008C467F" w:rsidRPr="001055CF">
        <w:rPr>
          <w:bCs/>
          <w:color w:val="000000" w:themeColor="text1"/>
        </w:rPr>
        <w:t>Fourth</w:t>
      </w:r>
      <w:r w:rsidRPr="001055CF">
        <w:rPr>
          <w:bCs/>
          <w:color w:val="000000" w:themeColor="text1"/>
        </w:rPr>
        <w:t xml:space="preserve">, a bilingual committee comprising all the aforementioned translators and authors of the present study considered the forward- and back-translations. </w:t>
      </w:r>
      <w:r w:rsidRPr="00525F2C">
        <w:rPr>
          <w:bCs/>
          <w:color w:val="000000" w:themeColor="text1"/>
        </w:rPr>
        <w:t xml:space="preserve">Because the committee did not identify any concerns at this stage, we proceeded </w:t>
      </w:r>
      <w:r w:rsidRPr="001055CF">
        <w:rPr>
          <w:bCs/>
          <w:color w:val="000000" w:themeColor="text1"/>
        </w:rPr>
        <w:t xml:space="preserve">a fifth stage, in which a pre-final version of the </w:t>
      </w:r>
      <w:r w:rsidR="008C467F" w:rsidRPr="001055CF">
        <w:rPr>
          <w:bCs/>
          <w:color w:val="000000" w:themeColor="text1"/>
        </w:rPr>
        <w:t xml:space="preserve">IES-2 </w:t>
      </w:r>
      <w:r w:rsidRPr="001055CF">
        <w:rPr>
          <w:bCs/>
          <w:color w:val="000000" w:themeColor="text1"/>
        </w:rPr>
        <w:t xml:space="preserve">was pre-tested in a purposively-selected sample of </w:t>
      </w:r>
      <w:r w:rsidRPr="00525F2C">
        <w:rPr>
          <w:bCs/>
          <w:color w:val="000000" w:themeColor="text1"/>
        </w:rPr>
        <w:t xml:space="preserve">15 individuals (women </w:t>
      </w:r>
      <w:r w:rsidRPr="00525F2C">
        <w:rPr>
          <w:bCs/>
          <w:i/>
          <w:iCs/>
          <w:color w:val="000000" w:themeColor="text1"/>
        </w:rPr>
        <w:t>n</w:t>
      </w:r>
      <w:r w:rsidRPr="00525F2C">
        <w:rPr>
          <w:bCs/>
          <w:color w:val="000000" w:themeColor="text1"/>
        </w:rPr>
        <w:t xml:space="preserve"> = 9, men </w:t>
      </w:r>
      <w:r w:rsidRPr="00525F2C">
        <w:rPr>
          <w:bCs/>
          <w:i/>
          <w:iCs/>
          <w:color w:val="000000" w:themeColor="text1"/>
        </w:rPr>
        <w:t>n</w:t>
      </w:r>
      <w:r w:rsidRPr="00525F2C">
        <w:rPr>
          <w:bCs/>
          <w:color w:val="000000" w:themeColor="text1"/>
        </w:rPr>
        <w:t xml:space="preserve"> = 6; age </w:t>
      </w:r>
      <w:r w:rsidRPr="00525F2C">
        <w:rPr>
          <w:bCs/>
          <w:i/>
          <w:iCs/>
          <w:color w:val="000000" w:themeColor="text1"/>
        </w:rPr>
        <w:t>M</w:t>
      </w:r>
      <w:r w:rsidRPr="00525F2C">
        <w:rPr>
          <w:bCs/>
          <w:color w:val="000000" w:themeColor="text1"/>
        </w:rPr>
        <w:t xml:space="preserve"> = 24.67 years, </w:t>
      </w:r>
      <w:r w:rsidRPr="00525F2C">
        <w:rPr>
          <w:bCs/>
          <w:i/>
          <w:iCs/>
          <w:color w:val="000000" w:themeColor="text1"/>
        </w:rPr>
        <w:t>SD</w:t>
      </w:r>
      <w:r w:rsidRPr="00525F2C">
        <w:rPr>
          <w:bCs/>
          <w:color w:val="000000" w:themeColor="text1"/>
        </w:rPr>
        <w:t xml:space="preserve"> = 2.69). </w:t>
      </w:r>
      <w:r w:rsidRPr="001055CF">
        <w:rPr>
          <w:bCs/>
          <w:color w:val="000000" w:themeColor="text1"/>
        </w:rPr>
        <w:t xml:space="preserve">These participants were asked to rate each item for understanding on a 5-point scale (1 = </w:t>
      </w:r>
      <w:r w:rsidRPr="001055CF">
        <w:rPr>
          <w:bCs/>
          <w:i/>
          <w:color w:val="000000" w:themeColor="text1"/>
        </w:rPr>
        <w:t>do not understand at all</w:t>
      </w:r>
      <w:r w:rsidRPr="001055CF">
        <w:rPr>
          <w:bCs/>
          <w:color w:val="000000" w:themeColor="text1"/>
        </w:rPr>
        <w:t xml:space="preserve">, 5 = </w:t>
      </w:r>
      <w:r w:rsidRPr="001055CF">
        <w:rPr>
          <w:bCs/>
          <w:i/>
          <w:color w:val="000000" w:themeColor="text1"/>
        </w:rPr>
        <w:t>understanding completely</w:t>
      </w:r>
      <w:r w:rsidRPr="001055CF">
        <w:rPr>
          <w:bCs/>
          <w:color w:val="000000" w:themeColor="text1"/>
        </w:rPr>
        <w:t>).</w:t>
      </w:r>
      <w:r w:rsidRPr="00525F2C">
        <w:rPr>
          <w:bCs/>
          <w:color w:val="000000" w:themeColor="text1"/>
        </w:rPr>
        <w:t xml:space="preserve"> The mean responses per item were then assessed and, given high ratings for all items (all </w:t>
      </w:r>
      <w:r w:rsidRPr="00525F2C">
        <w:rPr>
          <w:bCs/>
          <w:i/>
          <w:iCs/>
          <w:color w:val="000000" w:themeColor="text1"/>
        </w:rPr>
        <w:t>M</w:t>
      </w:r>
      <w:r w:rsidRPr="00525F2C">
        <w:rPr>
          <w:bCs/>
          <w:color w:val="000000" w:themeColor="text1"/>
        </w:rPr>
        <w:t xml:space="preserve">s ≥ </w:t>
      </w:r>
      <w:r w:rsidR="00525F2C" w:rsidRPr="00525F2C">
        <w:rPr>
          <w:bCs/>
          <w:color w:val="000000" w:themeColor="text1"/>
        </w:rPr>
        <w:t>4</w:t>
      </w:r>
      <w:r w:rsidRPr="00525F2C">
        <w:rPr>
          <w:bCs/>
          <w:color w:val="000000" w:themeColor="text1"/>
        </w:rPr>
        <w:t>.</w:t>
      </w:r>
      <w:r w:rsidR="00525F2C" w:rsidRPr="00525F2C">
        <w:rPr>
          <w:bCs/>
          <w:color w:val="000000" w:themeColor="text1"/>
        </w:rPr>
        <w:t>40</w:t>
      </w:r>
      <w:r w:rsidRPr="00525F2C">
        <w:rPr>
          <w:bCs/>
          <w:color w:val="000000" w:themeColor="text1"/>
        </w:rPr>
        <w:t xml:space="preserve">), no further revisions were made to item content. </w:t>
      </w:r>
    </w:p>
    <w:p w14:paraId="16F7DAAF" w14:textId="77777777" w:rsidR="00627C2E" w:rsidRPr="001055CF" w:rsidRDefault="00627C2E" w:rsidP="007133CC">
      <w:pPr>
        <w:pStyle w:val="Heading2"/>
      </w:pPr>
      <w:r w:rsidRPr="001055CF">
        <w:lastRenderedPageBreak/>
        <w:t>2.4. Procedures</w:t>
      </w:r>
    </w:p>
    <w:p w14:paraId="6E5C744F" w14:textId="6B8F95D8" w:rsidR="00627C2E" w:rsidRPr="002A0880" w:rsidRDefault="00627C2E" w:rsidP="00627C2E">
      <w:pPr>
        <w:spacing w:line="480" w:lineRule="auto"/>
        <w:rPr>
          <w:bCs/>
        </w:rPr>
      </w:pPr>
      <w:r w:rsidRPr="001055CF">
        <w:rPr>
          <w:b/>
          <w:color w:val="000000" w:themeColor="text1"/>
        </w:rPr>
        <w:tab/>
      </w:r>
      <w:r w:rsidR="008C467F" w:rsidRPr="001055CF">
        <w:rPr>
          <w:bCs/>
          <w:color w:val="000000" w:themeColor="text1"/>
        </w:rPr>
        <w:t xml:space="preserve">The </w:t>
      </w:r>
      <w:r w:rsidR="00B307AD">
        <w:rPr>
          <w:bCs/>
          <w:color w:val="000000" w:themeColor="text1"/>
        </w:rPr>
        <w:t xml:space="preserve">present </w:t>
      </w:r>
      <w:r w:rsidR="008C467F" w:rsidRPr="001055CF">
        <w:rPr>
          <w:bCs/>
          <w:color w:val="000000" w:themeColor="text1"/>
        </w:rPr>
        <w:t>data come from a larger study</w:t>
      </w:r>
      <w:r w:rsidR="00B307AD">
        <w:rPr>
          <w:bCs/>
          <w:color w:val="000000" w:themeColor="text1"/>
        </w:rPr>
        <w:t>, portions of which have been</w:t>
      </w:r>
      <w:r w:rsidR="008C467F" w:rsidRPr="001055CF">
        <w:rPr>
          <w:bCs/>
          <w:color w:val="000000" w:themeColor="text1"/>
        </w:rPr>
        <w:t xml:space="preserve"> reported elsewhere</w:t>
      </w:r>
      <w:r w:rsidR="002A0880">
        <w:rPr>
          <w:bCs/>
          <w:color w:val="000000" w:themeColor="text1"/>
        </w:rPr>
        <w:t xml:space="preserve"> (</w:t>
      </w:r>
      <w:proofErr w:type="spellStart"/>
      <w:r w:rsidR="002A0880">
        <w:rPr>
          <w:bCs/>
          <w:color w:val="000000" w:themeColor="text1"/>
        </w:rPr>
        <w:t>Cerea</w:t>
      </w:r>
      <w:proofErr w:type="spellEnd"/>
      <w:r w:rsidR="002A0880">
        <w:rPr>
          <w:bCs/>
          <w:color w:val="000000" w:themeColor="text1"/>
        </w:rPr>
        <w:t xml:space="preserve"> et al., 2021)</w:t>
      </w:r>
      <w:r w:rsidR="008C467F" w:rsidRPr="001055CF">
        <w:rPr>
          <w:bCs/>
          <w:color w:val="000000" w:themeColor="text1"/>
        </w:rPr>
        <w:t xml:space="preserve">. </w:t>
      </w:r>
      <w:r w:rsidRPr="001055CF">
        <w:rPr>
          <w:bCs/>
        </w:rPr>
        <w:t>Ethics approval for th</w:t>
      </w:r>
      <w:r w:rsidR="008C467F" w:rsidRPr="001055CF">
        <w:rPr>
          <w:bCs/>
        </w:rPr>
        <w:t>e</w:t>
      </w:r>
      <w:r w:rsidRPr="001055CF">
        <w:rPr>
          <w:bCs/>
        </w:rPr>
        <w:t xml:space="preserve"> study was obtained from </w:t>
      </w:r>
      <w:r w:rsidR="002A0880">
        <w:rPr>
          <w:bCs/>
        </w:rPr>
        <w:t>the departmental ethics committee at the School of Psychology, University of Padova</w:t>
      </w:r>
      <w:r w:rsidRPr="001055CF">
        <w:rPr>
          <w:bCs/>
        </w:rPr>
        <w:t xml:space="preserve"> (approval code: 2871BB770B52DDDABE6903EFFD81C9C7)</w:t>
      </w:r>
      <w:r w:rsidRPr="001055CF">
        <w:t>.</w:t>
      </w:r>
      <w:r w:rsidR="008C467F" w:rsidRPr="001055CF">
        <w:t xml:space="preserve"> Between September 2020</w:t>
      </w:r>
      <w:r w:rsidRPr="001055CF">
        <w:t xml:space="preserve"> </w:t>
      </w:r>
      <w:r w:rsidR="008C467F" w:rsidRPr="001055CF">
        <w:t xml:space="preserve">and January 2021, participants were recruited via advertisements placed on </w:t>
      </w:r>
      <w:r w:rsidRPr="001055CF">
        <w:t xml:space="preserve">social media sites </w:t>
      </w:r>
      <w:r w:rsidR="000E61F8" w:rsidRPr="001055CF">
        <w:t>and</w:t>
      </w:r>
      <w:r w:rsidR="008C467F" w:rsidRPr="001055CF">
        <w:t xml:space="preserve"> </w:t>
      </w:r>
      <w:r w:rsidRPr="001055CF">
        <w:t xml:space="preserve">supplemented through the use of a snowball sampling method. Inclusion criteria included being an Italian citizen and at least 18 years old. When a participant agreed to take part, they were asked to provide digital informed consent before completing an online </w:t>
      </w:r>
      <w:r w:rsidR="000E61F8" w:rsidRPr="001055CF">
        <w:t>survey</w:t>
      </w:r>
      <w:r w:rsidRPr="001055CF">
        <w:t xml:space="preserve"> containing the scales listed above in a pre-randomised order</w:t>
      </w:r>
      <w:r w:rsidR="00B307AD">
        <w:t>, as well as demographic items (</w:t>
      </w:r>
      <w:r w:rsidR="00B307AD" w:rsidRPr="001055CF">
        <w:rPr>
          <w:color w:val="000000" w:themeColor="text1"/>
        </w:rPr>
        <w:t>gender, age, and occupational status</w:t>
      </w:r>
      <w:r w:rsidR="00B307AD">
        <w:rPr>
          <w:color w:val="000000" w:themeColor="text1"/>
        </w:rPr>
        <w:t>)</w:t>
      </w:r>
      <w:r w:rsidRPr="001055CF">
        <w:t>.</w:t>
      </w:r>
      <w:r w:rsidR="00697765" w:rsidRPr="001055CF">
        <w:t xml:space="preserve"> The items of the IES-2 were presented by subscale (Unconditional Permission to Eat items first, Eating for Physical Rather than Emotional Reasons items second, Reliance on Hunger and Satiety Cues items third, and Body-Food Choice Congruence items last), as recommended by the instrument’s </w:t>
      </w:r>
      <w:r w:rsidR="00701F12">
        <w:t xml:space="preserve">lead </w:t>
      </w:r>
      <w:r w:rsidR="00697765" w:rsidRPr="001055CF">
        <w:t xml:space="preserve">developer (Tracy </w:t>
      </w:r>
      <w:proofErr w:type="spellStart"/>
      <w:r w:rsidR="00697765" w:rsidRPr="001055CF">
        <w:t>Tylka</w:t>
      </w:r>
      <w:proofErr w:type="spellEnd"/>
      <w:r w:rsidR="00697765" w:rsidRPr="001055CF">
        <w:t xml:space="preserve">, personal communication, February 16, 2020). </w:t>
      </w:r>
      <w:r w:rsidRPr="001055CF">
        <w:t xml:space="preserve">To ensure that no participant completed the survey more than once, we examined personal codes provided by participants (consisting of the first letters of their first and last names followed by their year of birth), as well Internet Protocol (IP) addresses. The survey was anonymous and participants took part on a voluntary basis and without reimbursement. Three weeks after initial testing, a randomly-selected subsample of 150 participants were invited to complete a follow-up </w:t>
      </w:r>
      <w:r w:rsidR="000E61F8" w:rsidRPr="001055CF">
        <w:t>survey</w:t>
      </w:r>
      <w:r w:rsidRPr="001055CF">
        <w:t xml:space="preserve">. All but one of these participants agreed and completed only the </w:t>
      </w:r>
      <w:r w:rsidR="000E61F8" w:rsidRPr="001055CF">
        <w:t>IES-2</w:t>
      </w:r>
      <w:r w:rsidRPr="001055CF">
        <w:t xml:space="preserve"> following the same procedures as above. Personal codes were used to link test and retest data. </w:t>
      </w:r>
    </w:p>
    <w:p w14:paraId="3E2BFC80" w14:textId="6A613ABB" w:rsidR="000E61F8" w:rsidRPr="001055CF" w:rsidRDefault="000E61F8" w:rsidP="007133CC">
      <w:pPr>
        <w:pStyle w:val="Heading2"/>
      </w:pPr>
      <w:r w:rsidRPr="001055CF">
        <w:t>2.5. Analytic Strategy</w:t>
      </w:r>
    </w:p>
    <w:p w14:paraId="69832871" w14:textId="50E3D683" w:rsidR="00697765" w:rsidRPr="001055CF" w:rsidRDefault="008719E4" w:rsidP="00697765">
      <w:pPr>
        <w:spacing w:line="480" w:lineRule="auto"/>
        <w:rPr>
          <w:color w:val="111111"/>
          <w:shd w:val="clear" w:color="auto" w:fill="FFFFFF"/>
        </w:rPr>
      </w:pPr>
      <w:r w:rsidRPr="001055CF">
        <w:rPr>
          <w:color w:val="111111"/>
          <w:shd w:val="clear" w:color="auto" w:fill="FFFFFF"/>
        </w:rPr>
        <w:tab/>
      </w:r>
      <w:r w:rsidR="00697765" w:rsidRPr="001055CF">
        <w:rPr>
          <w:b/>
          <w:bCs/>
          <w:color w:val="111111"/>
          <w:shd w:val="clear" w:color="auto" w:fill="FFFFFF"/>
        </w:rPr>
        <w:t>2.5.1. Data treatment</w:t>
      </w:r>
      <w:r w:rsidR="00697765" w:rsidRPr="001055CF">
        <w:rPr>
          <w:color w:val="111111"/>
          <w:shd w:val="clear" w:color="auto" w:fill="FFFFFF"/>
        </w:rPr>
        <w:t>. There were no missing responses in the dataset</w:t>
      </w:r>
      <w:r w:rsidR="000663A7">
        <w:rPr>
          <w:color w:val="111111"/>
          <w:shd w:val="clear" w:color="auto" w:fill="FFFFFF"/>
        </w:rPr>
        <w:t>, as participants were prompted to respond to all items</w:t>
      </w:r>
      <w:r w:rsidR="00697765" w:rsidRPr="001055CF">
        <w:rPr>
          <w:color w:val="111111"/>
          <w:shd w:val="clear" w:color="auto" w:fill="FFFFFF"/>
        </w:rPr>
        <w:t>.</w:t>
      </w:r>
      <w:r w:rsidR="00C43E64" w:rsidRPr="001055CF">
        <w:rPr>
          <w:color w:val="111111"/>
          <w:shd w:val="clear" w:color="auto" w:fill="FFFFFF"/>
        </w:rPr>
        <w:t xml:space="preserve"> Prior to analyses, all </w:t>
      </w:r>
      <w:r w:rsidR="00AD7EF0" w:rsidRPr="001055CF">
        <w:rPr>
          <w:color w:val="111111"/>
          <w:shd w:val="clear" w:color="auto" w:fill="FFFFFF"/>
        </w:rPr>
        <w:t>negatively keyed</w:t>
      </w:r>
      <w:r w:rsidR="00C43E64" w:rsidRPr="001055CF">
        <w:rPr>
          <w:color w:val="111111"/>
          <w:shd w:val="clear" w:color="auto" w:fill="FFFFFF"/>
        </w:rPr>
        <w:t xml:space="preserve"> IES-2 items </w:t>
      </w:r>
      <w:r w:rsidR="00C43E64" w:rsidRPr="001055CF">
        <w:rPr>
          <w:color w:val="111111"/>
          <w:shd w:val="clear" w:color="auto" w:fill="FFFFFF"/>
        </w:rPr>
        <w:lastRenderedPageBreak/>
        <w:t>were reverse-coded so that all reported loadings were positive.</w:t>
      </w:r>
      <w:r w:rsidR="00697765" w:rsidRPr="001055CF">
        <w:rPr>
          <w:color w:val="111111"/>
          <w:shd w:val="clear" w:color="auto" w:fill="FFFFFF"/>
        </w:rPr>
        <w:t xml:space="preserve"> To examine the dimensionality of IES-2 scores in the present study, we used an EFA-to-ESEM approach. So as to have adequate sample sizes for both sets of analyses, we split the main dataset using a </w:t>
      </w:r>
      <w:r w:rsidR="00697765" w:rsidRPr="001055CF">
        <w:rPr>
          <w:rFonts w:eastAsia="Arial Unicode MS"/>
        </w:rPr>
        <w:t xml:space="preserve">computer-generated random seed, resulting in one split-half </w:t>
      </w:r>
      <w:r w:rsidR="00697765" w:rsidRPr="001055CF">
        <w:rPr>
          <w:rFonts w:eastAsia="Arial Unicode MS"/>
          <w:color w:val="000000" w:themeColor="text1"/>
        </w:rPr>
        <w:t>for EFA (</w:t>
      </w:r>
      <w:r w:rsidR="00C43E64" w:rsidRPr="001055CF">
        <w:rPr>
          <w:rFonts w:eastAsia="Arial Unicode MS"/>
          <w:color w:val="000000" w:themeColor="text1"/>
        </w:rPr>
        <w:t xml:space="preserve">total </w:t>
      </w:r>
      <w:r w:rsidR="00C43E64" w:rsidRPr="001055CF">
        <w:rPr>
          <w:rFonts w:eastAsia="Arial Unicode MS"/>
          <w:i/>
          <w:iCs/>
          <w:color w:val="000000" w:themeColor="text1"/>
        </w:rPr>
        <w:t>n</w:t>
      </w:r>
      <w:r w:rsidR="00C43E64" w:rsidRPr="001055CF">
        <w:rPr>
          <w:rFonts w:eastAsia="Arial Unicode MS"/>
          <w:color w:val="000000" w:themeColor="text1"/>
        </w:rPr>
        <w:t xml:space="preserve"> = 476; </w:t>
      </w:r>
      <w:r w:rsidR="00697765" w:rsidRPr="001055CF">
        <w:rPr>
          <w:rFonts w:eastAsia="Arial Unicode MS"/>
          <w:color w:val="000000" w:themeColor="text1"/>
        </w:rPr>
        <w:t xml:space="preserve">women </w:t>
      </w:r>
      <w:r w:rsidR="00697765" w:rsidRPr="001055CF">
        <w:rPr>
          <w:rFonts w:eastAsia="Arial Unicode MS"/>
          <w:i/>
          <w:color w:val="000000" w:themeColor="text1"/>
        </w:rPr>
        <w:t>n</w:t>
      </w:r>
      <w:r w:rsidR="00697765" w:rsidRPr="001055CF">
        <w:rPr>
          <w:rFonts w:eastAsia="Arial Unicode MS"/>
          <w:color w:val="000000" w:themeColor="text1"/>
        </w:rPr>
        <w:t xml:space="preserve"> = </w:t>
      </w:r>
      <w:r w:rsidR="007D40DF" w:rsidRPr="001055CF">
        <w:rPr>
          <w:rFonts w:eastAsia="Arial Unicode MS"/>
          <w:color w:val="000000" w:themeColor="text1"/>
        </w:rPr>
        <w:t>254</w:t>
      </w:r>
      <w:r w:rsidR="00697765" w:rsidRPr="001055CF">
        <w:rPr>
          <w:rFonts w:eastAsia="Arial Unicode MS"/>
          <w:color w:val="000000" w:themeColor="text1"/>
        </w:rPr>
        <w:t xml:space="preserve">, men </w:t>
      </w:r>
      <w:r w:rsidR="00697765" w:rsidRPr="001055CF">
        <w:rPr>
          <w:rFonts w:eastAsia="Arial Unicode MS"/>
          <w:i/>
          <w:color w:val="000000" w:themeColor="text1"/>
        </w:rPr>
        <w:t>n</w:t>
      </w:r>
      <w:r w:rsidR="00697765" w:rsidRPr="001055CF">
        <w:rPr>
          <w:rFonts w:eastAsia="Arial Unicode MS"/>
          <w:color w:val="000000" w:themeColor="text1"/>
        </w:rPr>
        <w:t xml:space="preserve"> = </w:t>
      </w:r>
      <w:r w:rsidR="007D40DF" w:rsidRPr="001055CF">
        <w:rPr>
          <w:rFonts w:eastAsia="Arial Unicode MS"/>
          <w:color w:val="000000" w:themeColor="text1"/>
        </w:rPr>
        <w:t>222</w:t>
      </w:r>
      <w:r w:rsidR="00697765" w:rsidRPr="001055CF">
        <w:rPr>
          <w:rFonts w:eastAsia="Arial Unicode MS"/>
          <w:color w:val="000000" w:themeColor="text1"/>
        </w:rPr>
        <w:t>) and a second split-half for ESEM (</w:t>
      </w:r>
      <w:r w:rsidR="00C43E64" w:rsidRPr="001055CF">
        <w:rPr>
          <w:rFonts w:eastAsia="Arial Unicode MS"/>
          <w:color w:val="000000" w:themeColor="text1"/>
        </w:rPr>
        <w:t xml:space="preserve">total </w:t>
      </w:r>
      <w:r w:rsidR="00C43E64" w:rsidRPr="001055CF">
        <w:rPr>
          <w:rFonts w:eastAsia="Arial Unicode MS"/>
          <w:i/>
          <w:iCs/>
          <w:color w:val="000000" w:themeColor="text1"/>
        </w:rPr>
        <w:t>n</w:t>
      </w:r>
      <w:r w:rsidR="00C43E64" w:rsidRPr="001055CF">
        <w:rPr>
          <w:rFonts w:eastAsia="Arial Unicode MS"/>
          <w:color w:val="000000" w:themeColor="text1"/>
        </w:rPr>
        <w:t xml:space="preserve"> = 474; </w:t>
      </w:r>
      <w:r w:rsidR="00697765" w:rsidRPr="001055CF">
        <w:rPr>
          <w:rFonts w:eastAsia="Arial Unicode MS"/>
          <w:color w:val="000000" w:themeColor="text1"/>
        </w:rPr>
        <w:t xml:space="preserve">women </w:t>
      </w:r>
      <w:r w:rsidR="00697765" w:rsidRPr="001055CF">
        <w:rPr>
          <w:rFonts w:eastAsia="Arial Unicode MS"/>
          <w:i/>
          <w:color w:val="000000" w:themeColor="text1"/>
        </w:rPr>
        <w:t>n</w:t>
      </w:r>
      <w:r w:rsidR="00697765" w:rsidRPr="001055CF">
        <w:rPr>
          <w:rFonts w:eastAsia="Arial Unicode MS"/>
          <w:color w:val="000000" w:themeColor="text1"/>
        </w:rPr>
        <w:t xml:space="preserve"> = </w:t>
      </w:r>
      <w:r w:rsidR="007D40DF" w:rsidRPr="001055CF">
        <w:rPr>
          <w:rFonts w:eastAsia="Arial Unicode MS"/>
          <w:color w:val="000000" w:themeColor="text1"/>
        </w:rPr>
        <w:t>246</w:t>
      </w:r>
      <w:r w:rsidR="00697765" w:rsidRPr="001055CF">
        <w:rPr>
          <w:rFonts w:eastAsia="Arial Unicode MS"/>
          <w:color w:val="000000" w:themeColor="text1"/>
        </w:rPr>
        <w:t xml:space="preserve">, men </w:t>
      </w:r>
      <w:r w:rsidR="00697765" w:rsidRPr="001055CF">
        <w:rPr>
          <w:rFonts w:eastAsia="Arial Unicode MS"/>
          <w:i/>
          <w:color w:val="000000" w:themeColor="text1"/>
        </w:rPr>
        <w:t>n</w:t>
      </w:r>
      <w:r w:rsidR="00697765" w:rsidRPr="001055CF">
        <w:rPr>
          <w:rFonts w:eastAsia="Arial Unicode MS"/>
          <w:color w:val="000000" w:themeColor="text1"/>
        </w:rPr>
        <w:t xml:space="preserve"> = </w:t>
      </w:r>
      <w:r w:rsidR="007D40DF" w:rsidRPr="001055CF">
        <w:rPr>
          <w:rFonts w:eastAsia="Arial Unicode MS"/>
          <w:color w:val="000000" w:themeColor="text1"/>
        </w:rPr>
        <w:t>228</w:t>
      </w:r>
      <w:r w:rsidR="00697765" w:rsidRPr="001055CF">
        <w:rPr>
          <w:rFonts w:eastAsia="Arial Unicode MS"/>
          <w:color w:val="000000" w:themeColor="text1"/>
        </w:rPr>
        <w:t xml:space="preserve">). There were no significant differences between the two subsamples in terms of mean age, </w:t>
      </w:r>
      <w:proofErr w:type="gramStart"/>
      <w:r w:rsidR="00697765" w:rsidRPr="001055CF">
        <w:rPr>
          <w:rFonts w:eastAsia="Arial Unicode MS"/>
          <w:i/>
          <w:iCs/>
          <w:color w:val="000000" w:themeColor="text1"/>
        </w:rPr>
        <w:t>t</w:t>
      </w:r>
      <w:r w:rsidR="00697765" w:rsidRPr="001055CF">
        <w:rPr>
          <w:rFonts w:eastAsia="Arial Unicode MS"/>
          <w:color w:val="000000" w:themeColor="text1"/>
        </w:rPr>
        <w:t>(</w:t>
      </w:r>
      <w:proofErr w:type="gramEnd"/>
      <w:r w:rsidR="007D40DF" w:rsidRPr="001055CF">
        <w:rPr>
          <w:rFonts w:eastAsia="Arial Unicode MS"/>
          <w:color w:val="000000" w:themeColor="text1"/>
        </w:rPr>
        <w:t>948</w:t>
      </w:r>
      <w:r w:rsidR="00697765" w:rsidRPr="001055CF">
        <w:rPr>
          <w:rFonts w:eastAsia="Arial Unicode MS"/>
          <w:color w:val="000000" w:themeColor="text1"/>
        </w:rPr>
        <w:t xml:space="preserve">) = </w:t>
      </w:r>
      <w:r w:rsidR="007D40DF" w:rsidRPr="001055CF">
        <w:rPr>
          <w:rFonts w:eastAsia="Arial Unicode MS"/>
          <w:color w:val="000000" w:themeColor="text1"/>
        </w:rPr>
        <w:t>0.27</w:t>
      </w:r>
      <w:r w:rsidR="00697765" w:rsidRPr="001055CF">
        <w:rPr>
          <w:rFonts w:eastAsia="Arial Unicode MS"/>
          <w:color w:val="000000" w:themeColor="text1"/>
        </w:rPr>
        <w:t xml:space="preserve">, </w:t>
      </w:r>
      <w:r w:rsidR="00697765" w:rsidRPr="001055CF">
        <w:rPr>
          <w:rFonts w:eastAsia="Arial Unicode MS"/>
          <w:i/>
          <w:iCs/>
          <w:color w:val="000000" w:themeColor="text1"/>
        </w:rPr>
        <w:t>p</w:t>
      </w:r>
      <w:r w:rsidR="00697765" w:rsidRPr="001055CF">
        <w:rPr>
          <w:rFonts w:eastAsia="Arial Unicode MS"/>
          <w:color w:val="000000" w:themeColor="text1"/>
        </w:rPr>
        <w:t xml:space="preserve"> = .</w:t>
      </w:r>
      <w:r w:rsidR="007D40DF" w:rsidRPr="001055CF">
        <w:rPr>
          <w:rFonts w:eastAsia="Arial Unicode MS"/>
          <w:color w:val="000000" w:themeColor="text1"/>
        </w:rPr>
        <w:t>978</w:t>
      </w:r>
      <w:r w:rsidR="00697765" w:rsidRPr="001055CF">
        <w:rPr>
          <w:rFonts w:eastAsia="Arial Unicode MS"/>
          <w:color w:val="000000" w:themeColor="text1"/>
        </w:rPr>
        <w:t xml:space="preserve">, </w:t>
      </w:r>
      <w:r w:rsidR="00697765" w:rsidRPr="001055CF">
        <w:rPr>
          <w:rFonts w:eastAsia="Arial Unicode MS"/>
          <w:i/>
          <w:iCs/>
          <w:color w:val="000000" w:themeColor="text1"/>
        </w:rPr>
        <w:t>d</w:t>
      </w:r>
      <w:r w:rsidR="00697765" w:rsidRPr="001055CF">
        <w:rPr>
          <w:rFonts w:eastAsia="Arial Unicode MS"/>
          <w:color w:val="000000" w:themeColor="text1"/>
        </w:rPr>
        <w:t xml:space="preserve"> </w:t>
      </w:r>
      <w:r w:rsidR="0043424A" w:rsidRPr="001055CF">
        <w:rPr>
          <w:rFonts w:eastAsia="Arial Unicode MS"/>
          <w:color w:val="000000" w:themeColor="text1"/>
        </w:rPr>
        <w:t xml:space="preserve">= </w:t>
      </w:r>
      <w:r w:rsidR="007D40DF" w:rsidRPr="001055CF">
        <w:rPr>
          <w:rFonts w:eastAsia="Arial Unicode MS"/>
          <w:color w:val="000000" w:themeColor="text1"/>
        </w:rPr>
        <w:t>0.02</w:t>
      </w:r>
      <w:r w:rsidR="00697765" w:rsidRPr="001055CF">
        <w:rPr>
          <w:rFonts w:eastAsia="Arial Unicode MS"/>
          <w:color w:val="000000" w:themeColor="text1"/>
        </w:rPr>
        <w:t xml:space="preserve">, and BMI, </w:t>
      </w:r>
      <w:r w:rsidR="00697765" w:rsidRPr="001055CF">
        <w:rPr>
          <w:rFonts w:eastAsia="Arial Unicode MS"/>
          <w:i/>
          <w:iCs/>
          <w:color w:val="000000" w:themeColor="text1"/>
        </w:rPr>
        <w:t>t</w:t>
      </w:r>
      <w:r w:rsidR="00697765" w:rsidRPr="001055CF">
        <w:rPr>
          <w:rFonts w:eastAsia="Arial Unicode MS"/>
          <w:color w:val="000000" w:themeColor="text1"/>
        </w:rPr>
        <w:t>(</w:t>
      </w:r>
      <w:r w:rsidR="007D40DF" w:rsidRPr="001055CF">
        <w:rPr>
          <w:rFonts w:eastAsia="Arial Unicode MS"/>
          <w:color w:val="000000" w:themeColor="text1"/>
        </w:rPr>
        <w:t>948</w:t>
      </w:r>
      <w:r w:rsidR="00697765" w:rsidRPr="001055CF">
        <w:rPr>
          <w:rFonts w:eastAsia="Arial Unicode MS"/>
          <w:color w:val="000000" w:themeColor="text1"/>
        </w:rPr>
        <w:t xml:space="preserve">) = </w:t>
      </w:r>
      <w:r w:rsidR="007D40DF" w:rsidRPr="001055CF">
        <w:rPr>
          <w:rFonts w:eastAsia="Arial Unicode MS"/>
          <w:color w:val="000000" w:themeColor="text1"/>
        </w:rPr>
        <w:t>0.97</w:t>
      </w:r>
      <w:r w:rsidR="0043424A" w:rsidRPr="001055CF">
        <w:rPr>
          <w:rFonts w:eastAsia="Arial Unicode MS"/>
          <w:color w:val="000000" w:themeColor="text1"/>
        </w:rPr>
        <w:t>,</w:t>
      </w:r>
      <w:r w:rsidR="00697765" w:rsidRPr="001055CF">
        <w:rPr>
          <w:rFonts w:eastAsia="Arial Unicode MS"/>
          <w:color w:val="000000" w:themeColor="text1"/>
        </w:rPr>
        <w:t xml:space="preserve"> </w:t>
      </w:r>
      <w:r w:rsidR="00697765" w:rsidRPr="001055CF">
        <w:rPr>
          <w:rFonts w:eastAsia="Arial Unicode MS"/>
          <w:i/>
          <w:iCs/>
          <w:color w:val="000000" w:themeColor="text1"/>
        </w:rPr>
        <w:t>p</w:t>
      </w:r>
      <w:r w:rsidR="00697765" w:rsidRPr="001055CF">
        <w:rPr>
          <w:rFonts w:eastAsia="Arial Unicode MS"/>
          <w:color w:val="000000" w:themeColor="text1"/>
        </w:rPr>
        <w:t xml:space="preserve"> = .</w:t>
      </w:r>
      <w:r w:rsidR="007D40DF" w:rsidRPr="001055CF">
        <w:rPr>
          <w:rFonts w:eastAsia="Arial Unicode MS"/>
          <w:color w:val="000000" w:themeColor="text1"/>
        </w:rPr>
        <w:t>334</w:t>
      </w:r>
      <w:r w:rsidR="00697765" w:rsidRPr="001055CF">
        <w:rPr>
          <w:rFonts w:eastAsia="Arial Unicode MS"/>
          <w:color w:val="000000" w:themeColor="text1"/>
        </w:rPr>
        <w:t xml:space="preserve">, </w:t>
      </w:r>
      <w:r w:rsidR="00697765" w:rsidRPr="001055CF">
        <w:rPr>
          <w:rFonts w:eastAsia="Arial Unicode MS"/>
          <w:i/>
          <w:iCs/>
          <w:color w:val="000000" w:themeColor="text1"/>
        </w:rPr>
        <w:t>d</w:t>
      </w:r>
      <w:r w:rsidR="00697765" w:rsidRPr="001055CF">
        <w:rPr>
          <w:rFonts w:eastAsia="Arial Unicode MS"/>
          <w:color w:val="000000" w:themeColor="text1"/>
        </w:rPr>
        <w:t xml:space="preserve"> </w:t>
      </w:r>
      <w:r w:rsidR="007D40DF" w:rsidRPr="001055CF">
        <w:rPr>
          <w:rFonts w:eastAsia="Arial Unicode MS"/>
          <w:color w:val="000000" w:themeColor="text1"/>
        </w:rPr>
        <w:t>= 0.06</w:t>
      </w:r>
      <w:r w:rsidR="00697765" w:rsidRPr="001055CF">
        <w:rPr>
          <w:rFonts w:eastAsia="Arial Unicode MS"/>
          <w:color w:val="000000" w:themeColor="text1"/>
        </w:rPr>
        <w:t xml:space="preserve">, as well as the distribution of </w:t>
      </w:r>
      <w:r w:rsidR="00C43E64" w:rsidRPr="001055CF">
        <w:rPr>
          <w:rFonts w:eastAsia="Arial Unicode MS"/>
          <w:color w:val="000000" w:themeColor="text1"/>
        </w:rPr>
        <w:t>women and men</w:t>
      </w:r>
      <w:r w:rsidR="00697765" w:rsidRPr="001055CF">
        <w:rPr>
          <w:rFonts w:eastAsia="Arial Unicode MS"/>
          <w:color w:val="000000" w:themeColor="text1"/>
        </w:rPr>
        <w:t>, χ</w:t>
      </w:r>
      <w:r w:rsidR="00697765" w:rsidRPr="001055CF">
        <w:rPr>
          <w:rFonts w:eastAsia="Arial Unicode MS"/>
          <w:color w:val="000000" w:themeColor="text1"/>
          <w:vertAlign w:val="superscript"/>
        </w:rPr>
        <w:t>2</w:t>
      </w:r>
      <w:r w:rsidR="00697765" w:rsidRPr="001055CF">
        <w:rPr>
          <w:rFonts w:eastAsia="Arial Unicode MS"/>
          <w:color w:val="000000" w:themeColor="text1"/>
        </w:rPr>
        <w:t>(1) =</w:t>
      </w:r>
      <w:r w:rsidR="007D40DF" w:rsidRPr="001055CF">
        <w:rPr>
          <w:rFonts w:eastAsia="Arial Unicode MS"/>
          <w:color w:val="000000" w:themeColor="text1"/>
        </w:rPr>
        <w:t xml:space="preserve"> 0.20</w:t>
      </w:r>
      <w:r w:rsidR="00697765" w:rsidRPr="001055CF">
        <w:rPr>
          <w:rFonts w:eastAsia="Arial Unicode MS"/>
          <w:color w:val="000000" w:themeColor="text1"/>
        </w:rPr>
        <w:t xml:space="preserve">, </w:t>
      </w:r>
      <w:r w:rsidR="00697765" w:rsidRPr="001055CF">
        <w:rPr>
          <w:rFonts w:eastAsia="Arial Unicode MS"/>
          <w:i/>
          <w:iCs/>
          <w:color w:val="000000" w:themeColor="text1"/>
        </w:rPr>
        <w:t>p</w:t>
      </w:r>
      <w:r w:rsidR="00697765" w:rsidRPr="001055CF">
        <w:rPr>
          <w:rFonts w:eastAsia="Arial Unicode MS"/>
          <w:color w:val="000000" w:themeColor="text1"/>
        </w:rPr>
        <w:t xml:space="preserve"> = .</w:t>
      </w:r>
      <w:r w:rsidR="007D40DF" w:rsidRPr="001055CF">
        <w:rPr>
          <w:rFonts w:eastAsia="Arial Unicode MS"/>
          <w:color w:val="000000" w:themeColor="text1"/>
        </w:rPr>
        <w:t>652</w:t>
      </w:r>
      <w:r w:rsidR="00697765" w:rsidRPr="001055CF">
        <w:rPr>
          <w:rFonts w:eastAsia="Arial Unicode MS"/>
          <w:color w:val="000000" w:themeColor="text1"/>
        </w:rPr>
        <w:t>.</w:t>
      </w:r>
    </w:p>
    <w:p w14:paraId="64541275" w14:textId="1919F4B7" w:rsidR="00637F44" w:rsidRPr="001055CF" w:rsidRDefault="00697765" w:rsidP="00C43E64">
      <w:pPr>
        <w:spacing w:line="480" w:lineRule="auto"/>
        <w:rPr>
          <w:color w:val="000000" w:themeColor="text1"/>
        </w:rPr>
      </w:pPr>
      <w:r w:rsidRPr="001055CF">
        <w:rPr>
          <w:color w:val="000000" w:themeColor="text1"/>
        </w:rPr>
        <w:tab/>
      </w:r>
      <w:r w:rsidRPr="001055CF">
        <w:rPr>
          <w:b/>
          <w:color w:val="000000" w:themeColor="text1"/>
        </w:rPr>
        <w:t xml:space="preserve">2.5.2. </w:t>
      </w:r>
      <w:r w:rsidR="00445D96" w:rsidRPr="001055CF">
        <w:rPr>
          <w:b/>
          <w:color w:val="000000" w:themeColor="text1"/>
        </w:rPr>
        <w:t>E</w:t>
      </w:r>
      <w:r w:rsidR="00B17686" w:rsidRPr="001055CF">
        <w:rPr>
          <w:b/>
          <w:color w:val="000000" w:themeColor="text1"/>
        </w:rPr>
        <w:t>xploratory factor analysis</w:t>
      </w:r>
      <w:r w:rsidR="003D6349" w:rsidRPr="001055CF">
        <w:rPr>
          <w:b/>
          <w:color w:val="000000" w:themeColor="text1"/>
        </w:rPr>
        <w:t xml:space="preserve"> and </w:t>
      </w:r>
      <w:r w:rsidR="00C43E64" w:rsidRPr="001055CF">
        <w:rPr>
          <w:b/>
          <w:color w:val="000000" w:themeColor="text1"/>
        </w:rPr>
        <w:t xml:space="preserve">gender </w:t>
      </w:r>
      <w:r w:rsidR="003D6349" w:rsidRPr="001055CF">
        <w:rPr>
          <w:b/>
          <w:color w:val="000000" w:themeColor="text1"/>
        </w:rPr>
        <w:t>invariance</w:t>
      </w:r>
      <w:r w:rsidRPr="001055CF">
        <w:rPr>
          <w:b/>
          <w:color w:val="000000" w:themeColor="text1"/>
        </w:rPr>
        <w:t xml:space="preserve">. </w:t>
      </w:r>
      <w:r w:rsidR="00C43E64" w:rsidRPr="001055CF">
        <w:rPr>
          <w:color w:val="000000" w:themeColor="text1"/>
        </w:rPr>
        <w:t>EFA</w:t>
      </w:r>
      <w:r w:rsidR="00682791" w:rsidRPr="001055CF">
        <w:rPr>
          <w:color w:val="000000" w:themeColor="text1"/>
        </w:rPr>
        <w:t>s</w:t>
      </w:r>
      <w:r w:rsidR="00C43E64" w:rsidRPr="001055CF">
        <w:rPr>
          <w:color w:val="000000" w:themeColor="text1"/>
        </w:rPr>
        <w:t xml:space="preserve"> w</w:t>
      </w:r>
      <w:r w:rsidR="00682791" w:rsidRPr="001055CF">
        <w:rPr>
          <w:color w:val="000000" w:themeColor="text1"/>
        </w:rPr>
        <w:t>ere</w:t>
      </w:r>
      <w:r w:rsidR="00936AC7" w:rsidRPr="001055CF">
        <w:rPr>
          <w:color w:val="000000" w:themeColor="text1"/>
        </w:rPr>
        <w:t xml:space="preserve"> performed using </w:t>
      </w:r>
      <w:proofErr w:type="spellStart"/>
      <w:r w:rsidR="00936AC7" w:rsidRPr="001055CF">
        <w:rPr>
          <w:color w:val="000000" w:themeColor="text1"/>
        </w:rPr>
        <w:t>Mplus</w:t>
      </w:r>
      <w:proofErr w:type="spellEnd"/>
      <w:r w:rsidR="00936AC7" w:rsidRPr="001055CF">
        <w:rPr>
          <w:color w:val="000000" w:themeColor="text1"/>
        </w:rPr>
        <w:t xml:space="preserve"> 8.5’s (</w:t>
      </w:r>
      <w:proofErr w:type="spellStart"/>
      <w:r w:rsidR="00936AC7" w:rsidRPr="001055CF">
        <w:rPr>
          <w:color w:val="000000" w:themeColor="text1"/>
        </w:rPr>
        <w:t>Muthén</w:t>
      </w:r>
      <w:proofErr w:type="spellEnd"/>
      <w:r w:rsidR="00936AC7" w:rsidRPr="001055CF">
        <w:rPr>
          <w:color w:val="000000" w:themeColor="text1"/>
        </w:rPr>
        <w:t xml:space="preserve"> &amp; </w:t>
      </w:r>
      <w:proofErr w:type="spellStart"/>
      <w:r w:rsidR="00936AC7" w:rsidRPr="001055CF">
        <w:rPr>
          <w:color w:val="000000" w:themeColor="text1"/>
        </w:rPr>
        <w:t>Muthén</w:t>
      </w:r>
      <w:proofErr w:type="spellEnd"/>
      <w:r w:rsidR="00936AC7" w:rsidRPr="001055CF">
        <w:rPr>
          <w:color w:val="000000" w:themeColor="text1"/>
        </w:rPr>
        <w:t xml:space="preserve">, 2019) robust weighted least squares estimator with mean and variance adjusted statistics (WLSMV). </w:t>
      </w:r>
      <w:r w:rsidR="003D6349" w:rsidRPr="001055CF">
        <w:rPr>
          <w:color w:val="000000" w:themeColor="text1"/>
        </w:rPr>
        <w:t>In a first step,</w:t>
      </w:r>
      <w:r w:rsidR="005D670D" w:rsidRPr="001055CF">
        <w:rPr>
          <w:color w:val="000000" w:themeColor="text1"/>
        </w:rPr>
        <w:t xml:space="preserve"> eight</w:t>
      </w:r>
      <w:r w:rsidR="00936AC7" w:rsidRPr="001055CF">
        <w:rPr>
          <w:color w:val="000000" w:themeColor="text1"/>
        </w:rPr>
        <w:t xml:space="preserve"> EFA</w:t>
      </w:r>
      <w:r w:rsidR="00C43E64" w:rsidRPr="001055CF">
        <w:rPr>
          <w:color w:val="000000" w:themeColor="text1"/>
        </w:rPr>
        <w:t>s</w:t>
      </w:r>
      <w:r w:rsidR="00936AC7" w:rsidRPr="001055CF">
        <w:rPr>
          <w:color w:val="000000" w:themeColor="text1"/>
        </w:rPr>
        <w:t xml:space="preserve"> with one to eight correlated latent factors were examined (</w:t>
      </w:r>
      <w:r w:rsidR="00637F44" w:rsidRPr="001055CF">
        <w:rPr>
          <w:color w:val="000000" w:themeColor="text1"/>
        </w:rPr>
        <w:t xml:space="preserve">henceforth </w:t>
      </w:r>
      <w:r w:rsidR="00936AC7" w:rsidRPr="001055CF">
        <w:rPr>
          <w:color w:val="000000" w:themeColor="text1"/>
        </w:rPr>
        <w:t xml:space="preserve">Models 1-1 to 1-8) using </w:t>
      </w:r>
      <w:proofErr w:type="spellStart"/>
      <w:r w:rsidR="00936AC7" w:rsidRPr="001055CF">
        <w:rPr>
          <w:color w:val="000000" w:themeColor="text1"/>
        </w:rPr>
        <w:t>Mplus’s</w:t>
      </w:r>
      <w:proofErr w:type="spellEnd"/>
      <w:r w:rsidR="00936AC7" w:rsidRPr="001055CF">
        <w:rPr>
          <w:color w:val="000000" w:themeColor="text1"/>
        </w:rPr>
        <w:t xml:space="preserve"> ESEM capabilities.</w:t>
      </w:r>
      <w:r w:rsidR="00637F44" w:rsidRPr="001055CF">
        <w:rPr>
          <w:color w:val="000000" w:themeColor="text1"/>
        </w:rPr>
        <w:t xml:space="preserve"> The decision to select eight as the upper limit was exploratory; that is, given that previous work has indicated a possibility that IES-2 scores reduce to up to six factors</w:t>
      </w:r>
      <w:r w:rsidR="00637F44" w:rsidRPr="001055CF">
        <w:rPr>
          <w:rStyle w:val="text"/>
          <w:color w:val="000000" w:themeColor="text1"/>
        </w:rPr>
        <w:t xml:space="preserve">, we selected a higher upper limit to account for this possibility in the present dataset. </w:t>
      </w:r>
      <w:r w:rsidR="00936AC7" w:rsidRPr="001055CF">
        <w:rPr>
          <w:color w:val="000000" w:themeColor="text1"/>
        </w:rPr>
        <w:t xml:space="preserve">As recommended by Marsh et al. (2009, 2014), </w:t>
      </w:r>
      <w:r w:rsidR="00682791" w:rsidRPr="001055CF">
        <w:rPr>
          <w:color w:val="000000" w:themeColor="text1"/>
        </w:rPr>
        <w:t xml:space="preserve">the </w:t>
      </w:r>
      <w:r w:rsidR="00936AC7" w:rsidRPr="001055CF">
        <w:rPr>
          <w:color w:val="000000" w:themeColor="text1"/>
        </w:rPr>
        <w:t>EFA</w:t>
      </w:r>
      <w:r w:rsidR="00682791" w:rsidRPr="001055CF">
        <w:rPr>
          <w:color w:val="000000" w:themeColor="text1"/>
        </w:rPr>
        <w:t>s</w:t>
      </w:r>
      <w:r w:rsidR="00936AC7" w:rsidRPr="001055CF">
        <w:rPr>
          <w:color w:val="000000" w:themeColor="text1"/>
        </w:rPr>
        <w:t xml:space="preserve"> w</w:t>
      </w:r>
      <w:r w:rsidR="00682791" w:rsidRPr="001055CF">
        <w:rPr>
          <w:color w:val="000000" w:themeColor="text1"/>
        </w:rPr>
        <w:t>ere</w:t>
      </w:r>
      <w:r w:rsidR="00936AC7" w:rsidRPr="001055CF">
        <w:rPr>
          <w:color w:val="000000" w:themeColor="text1"/>
        </w:rPr>
        <w:t xml:space="preserve"> estimated with an oblique </w:t>
      </w:r>
      <w:proofErr w:type="spellStart"/>
      <w:r w:rsidR="00936AC7" w:rsidRPr="001055CF">
        <w:rPr>
          <w:color w:val="000000" w:themeColor="text1"/>
        </w:rPr>
        <w:t>geomin</w:t>
      </w:r>
      <w:proofErr w:type="spellEnd"/>
      <w:r w:rsidR="00936AC7" w:rsidRPr="001055CF">
        <w:rPr>
          <w:color w:val="000000" w:themeColor="text1"/>
        </w:rPr>
        <w:t xml:space="preserve"> rotation and an epsilon value of .5. The optimum number of factors to retain in this model was determined based on Horn’s (1965)</w:t>
      </w:r>
      <w:r w:rsidR="00936AC7" w:rsidRPr="001055CF" w:rsidDel="00E51DF5">
        <w:rPr>
          <w:color w:val="000000" w:themeColor="text1"/>
        </w:rPr>
        <w:t xml:space="preserve"> </w:t>
      </w:r>
      <w:r w:rsidR="00936AC7" w:rsidRPr="001055CF">
        <w:rPr>
          <w:color w:val="000000" w:themeColor="text1"/>
        </w:rPr>
        <w:t>para</w:t>
      </w:r>
      <w:r w:rsidR="0024368E" w:rsidRPr="001055CF">
        <w:rPr>
          <w:color w:val="000000" w:themeColor="text1"/>
        </w:rPr>
        <w:t>llel analysis</w:t>
      </w:r>
      <w:r w:rsidR="00936AC7" w:rsidRPr="001055CF">
        <w:rPr>
          <w:color w:val="000000" w:themeColor="text1"/>
        </w:rPr>
        <w:t xml:space="preserve">. </w:t>
      </w:r>
      <w:r w:rsidR="006E7154">
        <w:rPr>
          <w:color w:val="000000" w:themeColor="text1"/>
        </w:rPr>
        <w:t xml:space="preserve">This test was conducted using </w:t>
      </w:r>
      <w:r w:rsidR="00CB1FC3" w:rsidRPr="001055CF">
        <w:rPr>
          <w:color w:val="000000" w:themeColor="text1"/>
        </w:rPr>
        <w:t xml:space="preserve">the </w:t>
      </w:r>
      <w:r w:rsidR="00682791" w:rsidRPr="001055CF">
        <w:rPr>
          <w:i/>
          <w:iCs/>
          <w:color w:val="000000" w:themeColor="text1"/>
        </w:rPr>
        <w:t>p</w:t>
      </w:r>
      <w:r w:rsidR="00936AC7" w:rsidRPr="001055CF">
        <w:rPr>
          <w:i/>
          <w:iCs/>
          <w:color w:val="000000" w:themeColor="text1"/>
        </w:rPr>
        <w:t>sych</w:t>
      </w:r>
      <w:r w:rsidR="00936AC7" w:rsidRPr="001055CF">
        <w:rPr>
          <w:color w:val="000000" w:themeColor="text1"/>
        </w:rPr>
        <w:t xml:space="preserve"> package v</w:t>
      </w:r>
      <w:r w:rsidR="005D670D" w:rsidRPr="001055CF">
        <w:rPr>
          <w:color w:val="000000" w:themeColor="text1"/>
        </w:rPr>
        <w:t>.</w:t>
      </w:r>
      <w:r w:rsidR="00936AC7" w:rsidRPr="001055CF">
        <w:rPr>
          <w:color w:val="000000" w:themeColor="text1"/>
        </w:rPr>
        <w:t>2.0.12</w:t>
      </w:r>
      <w:r w:rsidR="005D670D" w:rsidRPr="001055CF">
        <w:rPr>
          <w:color w:val="000000" w:themeColor="text1"/>
        </w:rPr>
        <w:t xml:space="preserve"> (</w:t>
      </w:r>
      <w:proofErr w:type="spellStart"/>
      <w:r w:rsidR="0024368E" w:rsidRPr="001055CF">
        <w:rPr>
          <w:color w:val="000000" w:themeColor="text1"/>
        </w:rPr>
        <w:t>Revelle</w:t>
      </w:r>
      <w:proofErr w:type="spellEnd"/>
      <w:r w:rsidR="0024368E" w:rsidRPr="001055CF">
        <w:rPr>
          <w:color w:val="000000" w:themeColor="text1"/>
        </w:rPr>
        <w:t>, 2020</w:t>
      </w:r>
      <w:r w:rsidR="00936AC7" w:rsidRPr="001055CF">
        <w:rPr>
          <w:color w:val="000000" w:themeColor="text1"/>
        </w:rPr>
        <w:t>)</w:t>
      </w:r>
      <w:r w:rsidR="0024368E" w:rsidRPr="001055CF">
        <w:rPr>
          <w:color w:val="000000" w:themeColor="text1"/>
        </w:rPr>
        <w:t xml:space="preserve"> in </w:t>
      </w:r>
      <w:r w:rsidR="0024368E" w:rsidRPr="001055CF">
        <w:rPr>
          <w:i/>
          <w:iCs/>
          <w:color w:val="000000" w:themeColor="text1"/>
        </w:rPr>
        <w:t>R</w:t>
      </w:r>
      <w:r w:rsidR="0024368E" w:rsidRPr="001055CF">
        <w:rPr>
          <w:color w:val="000000" w:themeColor="text1"/>
        </w:rPr>
        <w:t xml:space="preserve"> v</w:t>
      </w:r>
      <w:r w:rsidR="00682791" w:rsidRPr="001055CF">
        <w:rPr>
          <w:color w:val="000000" w:themeColor="text1"/>
        </w:rPr>
        <w:t>.</w:t>
      </w:r>
      <w:r w:rsidR="0024368E" w:rsidRPr="001055CF">
        <w:rPr>
          <w:color w:val="000000" w:themeColor="text1"/>
        </w:rPr>
        <w:t>4.0.3</w:t>
      </w:r>
      <w:r w:rsidR="006E7154">
        <w:rPr>
          <w:color w:val="000000" w:themeColor="text1"/>
        </w:rPr>
        <w:t xml:space="preserve"> using </w:t>
      </w:r>
      <w:r w:rsidR="003D6349" w:rsidRPr="001055CF">
        <w:rPr>
          <w:color w:val="000000" w:themeColor="text1"/>
        </w:rPr>
        <w:t xml:space="preserve">a weighted least square factor method, </w:t>
      </w:r>
      <w:proofErr w:type="spellStart"/>
      <w:r w:rsidR="003D6349" w:rsidRPr="001055CF">
        <w:rPr>
          <w:color w:val="000000" w:themeColor="text1"/>
        </w:rPr>
        <w:t>polychoric</w:t>
      </w:r>
      <w:proofErr w:type="spellEnd"/>
      <w:r w:rsidR="003D6349" w:rsidRPr="001055CF">
        <w:rPr>
          <w:color w:val="000000" w:themeColor="text1"/>
        </w:rPr>
        <w:t xml:space="preserve"> correlation</w:t>
      </w:r>
      <w:r w:rsidR="00682791" w:rsidRPr="001055CF">
        <w:rPr>
          <w:color w:val="000000" w:themeColor="text1"/>
        </w:rPr>
        <w:t>s,</w:t>
      </w:r>
      <w:r w:rsidR="003D6349" w:rsidRPr="001055CF">
        <w:rPr>
          <w:color w:val="000000" w:themeColor="text1"/>
        </w:rPr>
        <w:t xml:space="preserve"> and</w:t>
      </w:r>
      <w:r w:rsidR="00936AC7" w:rsidRPr="001055CF">
        <w:rPr>
          <w:color w:val="000000" w:themeColor="text1"/>
        </w:rPr>
        <w:t xml:space="preserve"> a total of 50 randomly generated data sets.</w:t>
      </w:r>
      <w:r w:rsidR="003D6349" w:rsidRPr="001055CF">
        <w:rPr>
          <w:color w:val="000000" w:themeColor="text1"/>
        </w:rPr>
        <w:t xml:space="preserve"> </w:t>
      </w:r>
    </w:p>
    <w:p w14:paraId="69372BF4" w14:textId="260C0422" w:rsidR="003D6349" w:rsidRPr="001055CF" w:rsidRDefault="006E7154" w:rsidP="00637F44">
      <w:pPr>
        <w:spacing w:line="480" w:lineRule="auto"/>
        <w:ind w:firstLine="720"/>
        <w:rPr>
          <w:color w:val="000000" w:themeColor="text1"/>
          <w:shd w:val="clear" w:color="auto" w:fill="FFFFFF"/>
        </w:rPr>
      </w:pPr>
      <w:r>
        <w:rPr>
          <w:color w:val="000000" w:themeColor="text1"/>
        </w:rPr>
        <w:t>P</w:t>
      </w:r>
      <w:r w:rsidR="00637F44" w:rsidRPr="001055CF">
        <w:rPr>
          <w:color w:val="000000" w:themeColor="text1"/>
        </w:rPr>
        <w:t>arallel analysis</w:t>
      </w:r>
      <w:r w:rsidR="003D6349" w:rsidRPr="001055CF">
        <w:rPr>
          <w:color w:val="000000" w:themeColor="text1"/>
        </w:rPr>
        <w:t xml:space="preserve"> was complemented by examining </w:t>
      </w:r>
      <w:r w:rsidR="00697765" w:rsidRPr="001055CF">
        <w:rPr>
          <w:color w:val="000000" w:themeColor="text1"/>
        </w:rPr>
        <w:t xml:space="preserve">the following fit indices: the </w:t>
      </w:r>
      <w:r w:rsidR="00697765" w:rsidRPr="001055CF">
        <w:rPr>
          <w:rFonts w:eastAsia="Arial Unicode MS"/>
          <w:color w:val="000000" w:themeColor="text1"/>
        </w:rPr>
        <w:t xml:space="preserve">Steiger-Lind root mean square error of approximation (RMSEA) and its 90% CI (values close to .06 considered to be indicative of good fit and up to .08 indicative of adequate fit), the standardised root mean square residual (SRMR; values &lt; .09 indicative of good fit), the Tucker-Lewis index (TLI; values close to or &gt; .95 indicative of good fit), and the </w:t>
      </w:r>
      <w:r w:rsidR="00697765" w:rsidRPr="001055CF">
        <w:rPr>
          <w:rFonts w:eastAsia="Arial Unicode MS"/>
          <w:color w:val="000000" w:themeColor="text1"/>
        </w:rPr>
        <w:lastRenderedPageBreak/>
        <w:t xml:space="preserve">comparative fit index (CFI; values close to or &gt; .95 indicative of adequate fit) (Hu &amp; </w:t>
      </w:r>
      <w:proofErr w:type="spellStart"/>
      <w:r w:rsidR="00697765" w:rsidRPr="001055CF">
        <w:rPr>
          <w:rFonts w:eastAsia="Arial Unicode MS"/>
          <w:color w:val="000000" w:themeColor="text1"/>
        </w:rPr>
        <w:t>Bentler</w:t>
      </w:r>
      <w:proofErr w:type="spellEnd"/>
      <w:r w:rsidR="00697765" w:rsidRPr="001055CF">
        <w:rPr>
          <w:rFonts w:eastAsia="Arial Unicode MS"/>
          <w:color w:val="000000" w:themeColor="text1"/>
        </w:rPr>
        <w:t xml:space="preserve">, 1999; </w:t>
      </w:r>
      <w:proofErr w:type="spellStart"/>
      <w:r w:rsidR="00697765" w:rsidRPr="001055CF">
        <w:rPr>
          <w:rFonts w:eastAsia="Arial Unicode MS"/>
          <w:color w:val="000000" w:themeColor="text1"/>
        </w:rPr>
        <w:t>Steiger</w:t>
      </w:r>
      <w:proofErr w:type="spellEnd"/>
      <w:r w:rsidR="00697765" w:rsidRPr="001055CF">
        <w:rPr>
          <w:rFonts w:eastAsia="Arial Unicode MS"/>
          <w:color w:val="000000" w:themeColor="text1"/>
        </w:rPr>
        <w:t>, 2007).</w:t>
      </w:r>
      <w:r w:rsidR="00682791" w:rsidRPr="001055CF">
        <w:rPr>
          <w:rFonts w:eastAsia="Arial Unicode MS"/>
          <w:color w:val="000000" w:themeColor="text1"/>
        </w:rPr>
        <w:t xml:space="preserve"> </w:t>
      </w:r>
      <w:r w:rsidR="00A17340" w:rsidRPr="001055CF">
        <w:rPr>
          <w:rFonts w:eastAsia="Arial Unicode MS"/>
          <w:color w:val="000000" w:themeColor="text1"/>
        </w:rPr>
        <w:t>Nevertheless, in the literature it is not uncommon that RMSEA and the CFI</w:t>
      </w:r>
      <w:r w:rsidR="007B7123">
        <w:rPr>
          <w:rFonts w:eastAsia="Arial Unicode MS"/>
          <w:color w:val="000000" w:themeColor="text1"/>
        </w:rPr>
        <w:t>-</w:t>
      </w:r>
      <w:r w:rsidR="00A17340" w:rsidRPr="001055CF">
        <w:rPr>
          <w:rFonts w:eastAsia="Arial Unicode MS"/>
          <w:color w:val="000000" w:themeColor="text1"/>
        </w:rPr>
        <w:t>TLI diverge (Lai &amp; Green, 2016)</w:t>
      </w:r>
      <w:r w:rsidR="00026B28" w:rsidRPr="001055CF">
        <w:rPr>
          <w:rFonts w:eastAsia="Arial Unicode MS"/>
          <w:color w:val="000000" w:themeColor="text1"/>
        </w:rPr>
        <w:t>. Indeed</w:t>
      </w:r>
      <w:r w:rsidR="00925455" w:rsidRPr="001055CF">
        <w:rPr>
          <w:rFonts w:eastAsia="Arial Unicode MS"/>
          <w:color w:val="000000" w:themeColor="text1"/>
        </w:rPr>
        <w:t xml:space="preserve">, </w:t>
      </w:r>
      <w:r w:rsidR="00026B28" w:rsidRPr="001055CF">
        <w:rPr>
          <w:rFonts w:eastAsia="Arial Unicode MS"/>
          <w:color w:val="000000" w:themeColor="text1"/>
        </w:rPr>
        <w:t>the</w:t>
      </w:r>
      <w:r w:rsidR="00682791" w:rsidRPr="001055CF">
        <w:rPr>
          <w:rFonts w:eastAsia="Arial Unicode MS"/>
          <w:color w:val="000000" w:themeColor="text1"/>
        </w:rPr>
        <w:t xml:space="preserve"> poorer</w:t>
      </w:r>
      <w:r w:rsidR="00026B28" w:rsidRPr="001055CF">
        <w:rPr>
          <w:rFonts w:eastAsia="Arial Unicode MS"/>
          <w:color w:val="000000" w:themeColor="text1"/>
        </w:rPr>
        <w:t xml:space="preserve"> performance of the RMSEA</w:t>
      </w:r>
      <w:r w:rsidR="00970BED" w:rsidRPr="001055CF">
        <w:rPr>
          <w:rFonts w:eastAsia="Arial Unicode MS"/>
          <w:color w:val="000000" w:themeColor="text1"/>
        </w:rPr>
        <w:t xml:space="preserve"> </w:t>
      </w:r>
      <w:r w:rsidR="00682791" w:rsidRPr="001055CF">
        <w:rPr>
          <w:rFonts w:eastAsia="Arial Unicode MS"/>
          <w:color w:val="000000" w:themeColor="text1"/>
        </w:rPr>
        <w:t>with</w:t>
      </w:r>
      <w:r w:rsidR="00970BED" w:rsidRPr="001055CF">
        <w:rPr>
          <w:rFonts w:eastAsia="Arial Unicode MS"/>
          <w:color w:val="000000" w:themeColor="text1"/>
        </w:rPr>
        <w:t xml:space="preserve"> </w:t>
      </w:r>
      <w:r w:rsidR="00925455" w:rsidRPr="001055CF">
        <w:rPr>
          <w:rFonts w:eastAsia="Arial Unicode MS"/>
          <w:color w:val="000000" w:themeColor="text1"/>
        </w:rPr>
        <w:t xml:space="preserve">categorical data analyses </w:t>
      </w:r>
      <w:r w:rsidR="00026B28" w:rsidRPr="001055CF">
        <w:rPr>
          <w:rFonts w:eastAsia="Arial Unicode MS"/>
          <w:color w:val="000000" w:themeColor="text1"/>
        </w:rPr>
        <w:t xml:space="preserve">is </w:t>
      </w:r>
      <w:r w:rsidR="00925455" w:rsidRPr="001055CF">
        <w:rPr>
          <w:rFonts w:eastAsia="Arial Unicode MS"/>
          <w:color w:val="000000" w:themeColor="text1"/>
        </w:rPr>
        <w:t>well d</w:t>
      </w:r>
      <w:r w:rsidR="00026B28" w:rsidRPr="001055CF">
        <w:rPr>
          <w:rFonts w:eastAsia="Arial Unicode MS"/>
          <w:color w:val="000000" w:themeColor="text1"/>
        </w:rPr>
        <w:t xml:space="preserve">ocumented and traditional guidelines may be too strict or </w:t>
      </w:r>
      <w:r w:rsidR="00970BED" w:rsidRPr="001055CF">
        <w:rPr>
          <w:rFonts w:eastAsia="Arial Unicode MS"/>
          <w:color w:val="000000" w:themeColor="text1"/>
        </w:rPr>
        <w:t>inadequate</w:t>
      </w:r>
      <w:r w:rsidR="00026B28" w:rsidRPr="001055CF">
        <w:rPr>
          <w:rFonts w:eastAsia="Arial Unicode MS"/>
          <w:color w:val="000000" w:themeColor="text1"/>
        </w:rPr>
        <w:t xml:space="preserve"> under certain circumstances (</w:t>
      </w:r>
      <w:r w:rsidR="00925455" w:rsidRPr="001055CF">
        <w:rPr>
          <w:rFonts w:eastAsia="Arial Unicode MS"/>
          <w:color w:val="000000" w:themeColor="text1"/>
        </w:rPr>
        <w:t xml:space="preserve">e.g., </w:t>
      </w:r>
      <w:r w:rsidR="00026B28" w:rsidRPr="001055CF">
        <w:rPr>
          <w:rFonts w:eastAsia="Arial Unicode MS"/>
          <w:color w:val="000000" w:themeColor="text1"/>
        </w:rPr>
        <w:t>Monroe &amp; Cai, 2015)</w:t>
      </w:r>
      <w:r w:rsidR="00970BED" w:rsidRPr="001055CF">
        <w:rPr>
          <w:rFonts w:eastAsia="Arial Unicode MS"/>
          <w:color w:val="000000" w:themeColor="text1"/>
        </w:rPr>
        <w:t xml:space="preserve">. </w:t>
      </w:r>
      <w:r w:rsidR="00445D96" w:rsidRPr="001055CF">
        <w:rPr>
          <w:rFonts w:eastAsia="Arial Unicode MS"/>
          <w:bCs/>
          <w:color w:val="000000" w:themeColor="text1"/>
        </w:rPr>
        <w:t xml:space="preserve">The composite reliability of scales from the best factor solution was estimated using </w:t>
      </w:r>
      <w:r w:rsidR="00445D96" w:rsidRPr="001055CF">
        <w:rPr>
          <w:rFonts w:eastAsia="Arial Unicode MS"/>
          <w:noProof/>
          <w:color w:val="000000" w:themeColor="text1"/>
        </w:rPr>
        <w:t>McDonald’s (</w:t>
      </w:r>
      <w:r w:rsidR="00445D96" w:rsidRPr="001055CF">
        <w:rPr>
          <w:rFonts w:eastAsia="Arial Unicode MS"/>
          <w:color w:val="000000" w:themeColor="text1"/>
        </w:rPr>
        <w:t xml:space="preserve">1970) </w:t>
      </w:r>
      <w:r w:rsidR="00445D96" w:rsidRPr="001055CF">
        <w:rPr>
          <w:rFonts w:eastAsia="Arial Unicode MS"/>
          <w:bCs/>
          <w:color w:val="000000" w:themeColor="text1"/>
        </w:rPr>
        <w:t>omega (</w:t>
      </w:r>
      <w:r w:rsidR="00445D96" w:rsidRPr="001055CF">
        <w:rPr>
          <w:rFonts w:eastAsia="Arial Unicode MS"/>
          <w:bCs/>
          <w:iCs/>
          <w:color w:val="000000" w:themeColor="text1"/>
        </w:rPr>
        <w:t>ω</w:t>
      </w:r>
      <w:r w:rsidR="00445D96" w:rsidRPr="001055CF">
        <w:rPr>
          <w:rFonts w:eastAsia="Arial Unicode MS"/>
          <w:bCs/>
          <w:color w:val="000000" w:themeColor="text1"/>
        </w:rPr>
        <w:t>)</w:t>
      </w:r>
      <w:r w:rsidR="00445D96" w:rsidRPr="001055CF">
        <w:rPr>
          <w:rFonts w:eastAsia="Arial Unicode MS"/>
          <w:color w:val="000000" w:themeColor="text1"/>
        </w:rPr>
        <w:t xml:space="preserve">, with values greater than </w:t>
      </w:r>
      <w:r w:rsidR="00445D96" w:rsidRPr="001055CF">
        <w:rPr>
          <w:color w:val="000000" w:themeColor="text1"/>
        </w:rPr>
        <w:t xml:space="preserve">.70 reflecting adequate internal reliability </w:t>
      </w:r>
      <w:r w:rsidR="00445D96" w:rsidRPr="001055CF">
        <w:rPr>
          <w:noProof/>
          <w:color w:val="000000" w:themeColor="text1"/>
        </w:rPr>
        <w:t xml:space="preserve">(Nunnally, 1978). </w:t>
      </w:r>
    </w:p>
    <w:p w14:paraId="031BEB01" w14:textId="36076524" w:rsidR="00697765" w:rsidRPr="001055CF" w:rsidRDefault="003D6349" w:rsidP="0043424A">
      <w:pPr>
        <w:spacing w:line="480" w:lineRule="auto"/>
        <w:ind w:firstLine="720"/>
        <w:rPr>
          <w:color w:val="000000" w:themeColor="text1"/>
          <w:shd w:val="clear" w:color="auto" w:fill="FFFFFF"/>
        </w:rPr>
      </w:pPr>
      <w:r w:rsidRPr="001055CF">
        <w:rPr>
          <w:rFonts w:eastAsia="Arial Unicode MS"/>
          <w:color w:val="000000" w:themeColor="text1"/>
        </w:rPr>
        <w:t xml:space="preserve">In a </w:t>
      </w:r>
      <w:r w:rsidR="00445D96" w:rsidRPr="001055CF">
        <w:rPr>
          <w:rFonts w:eastAsia="Arial Unicode MS"/>
          <w:color w:val="000000" w:themeColor="text1"/>
        </w:rPr>
        <w:t xml:space="preserve">second step, the </w:t>
      </w:r>
      <w:r w:rsidR="005D670D" w:rsidRPr="001055CF">
        <w:rPr>
          <w:rFonts w:eastAsia="Arial Unicode MS"/>
          <w:color w:val="000000" w:themeColor="text1"/>
        </w:rPr>
        <w:t>optimal</w:t>
      </w:r>
      <w:r w:rsidR="00445D96" w:rsidRPr="001055CF">
        <w:rPr>
          <w:rFonts w:eastAsia="Arial Unicode MS"/>
          <w:color w:val="000000" w:themeColor="text1"/>
        </w:rPr>
        <w:t xml:space="preserve"> </w:t>
      </w:r>
      <w:r w:rsidR="003A4118" w:rsidRPr="001055CF">
        <w:rPr>
          <w:rFonts w:eastAsia="Arial Unicode MS"/>
          <w:color w:val="000000" w:themeColor="text1"/>
        </w:rPr>
        <w:t xml:space="preserve">EFA </w:t>
      </w:r>
      <w:r w:rsidR="00CB1FC3" w:rsidRPr="001055CF">
        <w:rPr>
          <w:rFonts w:eastAsia="Arial Unicode MS"/>
          <w:color w:val="000000" w:themeColor="text1"/>
        </w:rPr>
        <w:t>model</w:t>
      </w:r>
      <w:r w:rsidR="00445D96" w:rsidRPr="001055CF">
        <w:rPr>
          <w:rFonts w:eastAsia="Arial Unicode MS"/>
          <w:color w:val="000000" w:themeColor="text1"/>
        </w:rPr>
        <w:t xml:space="preserve"> was examined separately </w:t>
      </w:r>
      <w:r w:rsidR="00682791" w:rsidRPr="001055CF">
        <w:rPr>
          <w:rFonts w:eastAsia="Arial Unicode MS"/>
          <w:color w:val="000000" w:themeColor="text1"/>
        </w:rPr>
        <w:t>in</w:t>
      </w:r>
      <w:r w:rsidR="00445D96" w:rsidRPr="001055CF">
        <w:rPr>
          <w:rFonts w:eastAsia="Arial Unicode MS"/>
          <w:color w:val="000000" w:themeColor="text1"/>
        </w:rPr>
        <w:t xml:space="preserve"> </w:t>
      </w:r>
      <w:r w:rsidR="00682791" w:rsidRPr="001055CF">
        <w:rPr>
          <w:rFonts w:eastAsia="Arial Unicode MS"/>
          <w:color w:val="000000" w:themeColor="text1"/>
        </w:rPr>
        <w:t>wo</w:t>
      </w:r>
      <w:r w:rsidR="001D63F3" w:rsidRPr="001055CF">
        <w:rPr>
          <w:rFonts w:eastAsia="Arial Unicode MS"/>
          <w:color w:val="000000" w:themeColor="text1"/>
        </w:rPr>
        <w:t>men</w:t>
      </w:r>
      <w:r w:rsidR="00445D96" w:rsidRPr="001055CF">
        <w:rPr>
          <w:rFonts w:eastAsia="Arial Unicode MS"/>
          <w:color w:val="000000" w:themeColor="text1"/>
        </w:rPr>
        <w:t xml:space="preserve"> and men. </w:t>
      </w:r>
      <w:r w:rsidR="00682791" w:rsidRPr="001055CF">
        <w:rPr>
          <w:rFonts w:eastAsia="Arial Unicode MS"/>
          <w:color w:val="000000" w:themeColor="text1"/>
        </w:rPr>
        <w:t>Next</w:t>
      </w:r>
      <w:r w:rsidR="00445D96" w:rsidRPr="001055CF">
        <w:rPr>
          <w:rFonts w:eastAsia="Arial Unicode MS"/>
          <w:color w:val="000000" w:themeColor="text1"/>
        </w:rPr>
        <w:t xml:space="preserve">, the </w:t>
      </w:r>
      <w:r w:rsidRPr="001055CF">
        <w:rPr>
          <w:rFonts w:eastAsia="Arial Unicode MS"/>
          <w:color w:val="000000" w:themeColor="text1"/>
        </w:rPr>
        <w:t xml:space="preserve">measurement invariance of </w:t>
      </w:r>
      <w:r w:rsidR="00445D96" w:rsidRPr="001055CF">
        <w:rPr>
          <w:rFonts w:eastAsia="Arial Unicode MS"/>
          <w:color w:val="000000" w:themeColor="text1"/>
        </w:rPr>
        <w:t>th</w:t>
      </w:r>
      <w:r w:rsidR="003A4118" w:rsidRPr="001055CF">
        <w:rPr>
          <w:rFonts w:eastAsia="Arial Unicode MS"/>
          <w:color w:val="000000" w:themeColor="text1"/>
        </w:rPr>
        <w:t>is</w:t>
      </w:r>
      <w:r w:rsidR="00445D96" w:rsidRPr="001055CF">
        <w:rPr>
          <w:rFonts w:eastAsia="Arial Unicode MS"/>
          <w:color w:val="000000" w:themeColor="text1"/>
        </w:rPr>
        <w:t xml:space="preserve"> </w:t>
      </w:r>
      <w:r w:rsidR="003A4118" w:rsidRPr="001055CF">
        <w:rPr>
          <w:rFonts w:eastAsia="Arial Unicode MS"/>
          <w:color w:val="000000" w:themeColor="text1"/>
        </w:rPr>
        <w:t>EFA</w:t>
      </w:r>
      <w:r w:rsidR="00445D96" w:rsidRPr="001055CF">
        <w:rPr>
          <w:rFonts w:eastAsia="Arial Unicode MS"/>
          <w:color w:val="000000" w:themeColor="text1"/>
        </w:rPr>
        <w:t xml:space="preserve"> </w:t>
      </w:r>
      <w:r w:rsidR="00CB1FC3" w:rsidRPr="001055CF">
        <w:rPr>
          <w:rFonts w:eastAsia="Arial Unicode MS"/>
          <w:color w:val="000000" w:themeColor="text1"/>
        </w:rPr>
        <w:t>model</w:t>
      </w:r>
      <w:r w:rsidRPr="001055CF">
        <w:rPr>
          <w:rFonts w:eastAsia="Arial Unicode MS"/>
          <w:color w:val="000000" w:themeColor="text1"/>
        </w:rPr>
        <w:t xml:space="preserve"> was examined </w:t>
      </w:r>
      <w:r w:rsidR="00445D96" w:rsidRPr="001055CF">
        <w:rPr>
          <w:rFonts w:eastAsia="Arial Unicode MS"/>
          <w:color w:val="000000" w:themeColor="text1"/>
        </w:rPr>
        <w:t xml:space="preserve">across </w:t>
      </w:r>
      <w:r w:rsidR="00C43E64" w:rsidRPr="001055CF">
        <w:rPr>
          <w:rFonts w:eastAsia="Arial Unicode MS"/>
          <w:color w:val="000000" w:themeColor="text1"/>
        </w:rPr>
        <w:t>gender</w:t>
      </w:r>
      <w:r w:rsidR="00445D96" w:rsidRPr="001055CF">
        <w:rPr>
          <w:rFonts w:eastAsia="Arial Unicode MS"/>
          <w:color w:val="000000" w:themeColor="text1"/>
        </w:rPr>
        <w:t xml:space="preserve"> </w:t>
      </w:r>
      <w:r w:rsidRPr="001055CF">
        <w:rPr>
          <w:rFonts w:eastAsia="Arial Unicode MS"/>
          <w:color w:val="000000" w:themeColor="text1"/>
        </w:rPr>
        <w:t xml:space="preserve">using the following sequence </w:t>
      </w:r>
      <w:r w:rsidR="003A4118" w:rsidRPr="001055CF">
        <w:rPr>
          <w:rFonts w:eastAsia="Arial Unicode MS"/>
          <w:color w:val="000000" w:themeColor="text1"/>
        </w:rPr>
        <w:t>(</w:t>
      </w:r>
      <w:r w:rsidRPr="001055CF">
        <w:rPr>
          <w:rFonts w:eastAsia="Arial Unicode MS"/>
          <w:color w:val="000000" w:themeColor="text1"/>
        </w:rPr>
        <w:t>Morin et al.</w:t>
      </w:r>
      <w:r w:rsidR="00637F44" w:rsidRPr="001055CF">
        <w:rPr>
          <w:rFonts w:eastAsia="Arial Unicode MS"/>
          <w:color w:val="000000" w:themeColor="text1"/>
        </w:rPr>
        <w:t xml:space="preserve">, </w:t>
      </w:r>
      <w:r w:rsidRPr="001055CF">
        <w:rPr>
          <w:rFonts w:eastAsia="Arial Unicode MS"/>
          <w:color w:val="000000" w:themeColor="text1"/>
        </w:rPr>
        <w:t>2011): (</w:t>
      </w:r>
      <w:proofErr w:type="spellStart"/>
      <w:r w:rsidRPr="001055CF">
        <w:rPr>
          <w:rFonts w:eastAsia="Arial Unicode MS"/>
          <w:color w:val="000000" w:themeColor="text1"/>
        </w:rPr>
        <w:t>i</w:t>
      </w:r>
      <w:proofErr w:type="spellEnd"/>
      <w:r w:rsidRPr="001055CF">
        <w:rPr>
          <w:rFonts w:eastAsia="Arial Unicode MS"/>
          <w:color w:val="000000" w:themeColor="text1"/>
        </w:rPr>
        <w:t>) configural invariance; (ii) weak invariance (loadings); (iii) strong invariance (thresholds); (iv) strict invariance (</w:t>
      </w:r>
      <w:proofErr w:type="spellStart"/>
      <w:r w:rsidRPr="001055CF">
        <w:rPr>
          <w:rFonts w:eastAsia="Arial Unicode MS"/>
          <w:color w:val="000000" w:themeColor="text1"/>
        </w:rPr>
        <w:t>uniquenesses</w:t>
      </w:r>
      <w:proofErr w:type="spellEnd"/>
      <w:r w:rsidRPr="001055CF">
        <w:rPr>
          <w:rFonts w:eastAsia="Arial Unicode MS"/>
          <w:color w:val="000000" w:themeColor="text1"/>
        </w:rPr>
        <w:t xml:space="preserve">); (v) invariance of the latent variances/covariances; and (vi) invariance of latent mean factors. </w:t>
      </w:r>
      <w:r w:rsidRPr="001055CF">
        <w:rPr>
          <w:rFonts w:eastAsia="Arial Unicode MS"/>
          <w:bCs/>
          <w:color w:val="000000" w:themeColor="text1"/>
        </w:rPr>
        <w:t>Model comparisons (i.e., the preceding model served as comparison) were based on changes (∆) in CFIs, TLIs, and RMSEAs. A sequence was considered as invariant when ∆CFIs</w:t>
      </w:r>
      <w:r w:rsidR="007B7123">
        <w:rPr>
          <w:rFonts w:eastAsia="Arial Unicode MS"/>
          <w:bCs/>
          <w:color w:val="000000" w:themeColor="text1"/>
        </w:rPr>
        <w:t>-</w:t>
      </w:r>
      <w:r w:rsidRPr="001055CF">
        <w:rPr>
          <w:rFonts w:eastAsia="Arial Unicode MS"/>
          <w:bCs/>
          <w:color w:val="000000" w:themeColor="text1"/>
        </w:rPr>
        <w:t xml:space="preserve">∆TLIs were ≤ -.01 and ∆RMSEAs ≤ -. 015 (Chen, 2007; Cheung &amp; </w:t>
      </w:r>
      <w:proofErr w:type="spellStart"/>
      <w:r w:rsidRPr="001055CF">
        <w:rPr>
          <w:rFonts w:eastAsia="Arial Unicode MS"/>
          <w:bCs/>
          <w:color w:val="000000" w:themeColor="text1"/>
        </w:rPr>
        <w:t>Rensvold</w:t>
      </w:r>
      <w:proofErr w:type="spellEnd"/>
      <w:r w:rsidRPr="001055CF">
        <w:rPr>
          <w:rFonts w:eastAsia="Arial Unicode MS"/>
          <w:bCs/>
          <w:color w:val="000000" w:themeColor="text1"/>
        </w:rPr>
        <w:t>, 2002).</w:t>
      </w:r>
    </w:p>
    <w:p w14:paraId="4E1C14E2" w14:textId="3870C744" w:rsidR="00EB2B47" w:rsidRPr="00B7216E" w:rsidRDefault="007B6F14" w:rsidP="003C48C0">
      <w:pPr>
        <w:spacing w:line="480" w:lineRule="auto"/>
        <w:rPr>
          <w:color w:val="000000" w:themeColor="text1"/>
        </w:rPr>
      </w:pPr>
      <w:r w:rsidRPr="001055CF">
        <w:rPr>
          <w:b/>
          <w:bCs/>
          <w:color w:val="FF0000"/>
          <w:shd w:val="clear" w:color="auto" w:fill="FFFFFF"/>
        </w:rPr>
        <w:tab/>
      </w:r>
      <w:r w:rsidRPr="001055CF">
        <w:rPr>
          <w:b/>
          <w:bCs/>
          <w:color w:val="000000" w:themeColor="text1"/>
          <w:shd w:val="clear" w:color="auto" w:fill="FFFFFF"/>
        </w:rPr>
        <w:t>2.5.</w:t>
      </w:r>
      <w:r w:rsidR="00FD1050">
        <w:rPr>
          <w:b/>
          <w:bCs/>
          <w:color w:val="000000" w:themeColor="text1"/>
          <w:shd w:val="clear" w:color="auto" w:fill="FFFFFF"/>
        </w:rPr>
        <w:t>3</w:t>
      </w:r>
      <w:r w:rsidRPr="001055CF">
        <w:rPr>
          <w:b/>
          <w:bCs/>
          <w:color w:val="000000" w:themeColor="text1"/>
          <w:shd w:val="clear" w:color="auto" w:fill="FFFFFF"/>
        </w:rPr>
        <w:t xml:space="preserve">. </w:t>
      </w:r>
      <w:r w:rsidR="00B17686" w:rsidRPr="001055CF">
        <w:rPr>
          <w:b/>
          <w:color w:val="000000" w:themeColor="text1"/>
        </w:rPr>
        <w:t xml:space="preserve">Bifactor-exploratory structural equation </w:t>
      </w:r>
      <w:r w:rsidR="008A3E5C" w:rsidRPr="001055CF">
        <w:rPr>
          <w:b/>
          <w:color w:val="000000" w:themeColor="text1"/>
        </w:rPr>
        <w:t>modelling</w:t>
      </w:r>
      <w:r w:rsidR="00B17686" w:rsidRPr="001055CF">
        <w:rPr>
          <w:b/>
          <w:color w:val="000000" w:themeColor="text1"/>
        </w:rPr>
        <w:t xml:space="preserve"> </w:t>
      </w:r>
      <w:r w:rsidR="00445D96" w:rsidRPr="001055CF">
        <w:rPr>
          <w:b/>
          <w:color w:val="000000" w:themeColor="text1"/>
        </w:rPr>
        <w:t xml:space="preserve">and </w:t>
      </w:r>
      <w:r w:rsidR="004158E6" w:rsidRPr="001055CF">
        <w:rPr>
          <w:b/>
          <w:color w:val="000000" w:themeColor="text1"/>
        </w:rPr>
        <w:t>gender</w:t>
      </w:r>
      <w:r w:rsidR="00445D96" w:rsidRPr="001055CF">
        <w:rPr>
          <w:b/>
          <w:color w:val="000000" w:themeColor="text1"/>
        </w:rPr>
        <w:t xml:space="preserve"> invariance.</w:t>
      </w:r>
      <w:r w:rsidR="003A4118" w:rsidRPr="001055CF">
        <w:rPr>
          <w:b/>
          <w:color w:val="000000" w:themeColor="text1"/>
        </w:rPr>
        <w:t xml:space="preserve"> </w:t>
      </w:r>
      <w:r w:rsidR="0055611B" w:rsidRPr="001055CF">
        <w:rPr>
          <w:color w:val="000000" w:themeColor="text1"/>
        </w:rPr>
        <w:t>T</w:t>
      </w:r>
      <w:r w:rsidR="003A4118" w:rsidRPr="001055CF">
        <w:rPr>
          <w:color w:val="000000" w:themeColor="text1"/>
        </w:rPr>
        <w:t>he</w:t>
      </w:r>
      <w:r w:rsidR="001F1FE1" w:rsidRPr="001055CF">
        <w:rPr>
          <w:color w:val="000000" w:themeColor="text1"/>
        </w:rPr>
        <w:t xml:space="preserve"> optimal</w:t>
      </w:r>
      <w:r w:rsidR="003A4118" w:rsidRPr="001055CF">
        <w:rPr>
          <w:color w:val="000000" w:themeColor="text1"/>
        </w:rPr>
        <w:t xml:space="preserve"> EFA solution </w:t>
      </w:r>
      <w:r w:rsidR="00664EE4" w:rsidRPr="001055CF">
        <w:rPr>
          <w:color w:val="000000" w:themeColor="text1"/>
        </w:rPr>
        <w:t xml:space="preserve">obtained </w:t>
      </w:r>
      <w:r w:rsidR="005D670D" w:rsidRPr="001055CF">
        <w:rPr>
          <w:color w:val="000000" w:themeColor="text1"/>
        </w:rPr>
        <w:t>from</w:t>
      </w:r>
      <w:r w:rsidR="00664EE4" w:rsidRPr="001055CF">
        <w:rPr>
          <w:color w:val="000000" w:themeColor="text1"/>
        </w:rPr>
        <w:t xml:space="preserve"> the first split-half subsample </w:t>
      </w:r>
      <w:r w:rsidR="003A4118" w:rsidRPr="001055CF">
        <w:rPr>
          <w:color w:val="000000" w:themeColor="text1"/>
        </w:rPr>
        <w:t xml:space="preserve">was </w:t>
      </w:r>
      <w:r w:rsidR="00664EE4" w:rsidRPr="001055CF">
        <w:rPr>
          <w:color w:val="000000" w:themeColor="text1"/>
        </w:rPr>
        <w:t>examined using</w:t>
      </w:r>
      <w:r w:rsidR="00BB4C70" w:rsidRPr="001055CF">
        <w:rPr>
          <w:color w:val="000000" w:themeColor="text1"/>
        </w:rPr>
        <w:t xml:space="preserve"> </w:t>
      </w:r>
      <w:r w:rsidR="00664EE4" w:rsidRPr="001055CF">
        <w:rPr>
          <w:color w:val="000000" w:themeColor="text1"/>
        </w:rPr>
        <w:t>ESEM</w:t>
      </w:r>
      <w:r w:rsidR="003A4118" w:rsidRPr="001055CF">
        <w:rPr>
          <w:color w:val="000000" w:themeColor="text1"/>
        </w:rPr>
        <w:t xml:space="preserve"> </w:t>
      </w:r>
      <w:r w:rsidR="00291B6D" w:rsidRPr="001055CF">
        <w:rPr>
          <w:color w:val="000000" w:themeColor="text1"/>
        </w:rPr>
        <w:t>and B</w:t>
      </w:r>
      <w:r w:rsidR="00B17686" w:rsidRPr="001055CF">
        <w:rPr>
          <w:color w:val="000000" w:themeColor="text1"/>
        </w:rPr>
        <w:t>-</w:t>
      </w:r>
      <w:r w:rsidR="00291B6D" w:rsidRPr="001055CF">
        <w:rPr>
          <w:color w:val="000000" w:themeColor="text1"/>
        </w:rPr>
        <w:t>ESEM</w:t>
      </w:r>
      <w:r w:rsidR="00C923CD">
        <w:rPr>
          <w:color w:val="000000" w:themeColor="text1"/>
        </w:rPr>
        <w:t xml:space="preserve">. As recommended in the literature </w:t>
      </w:r>
      <w:r w:rsidR="00C923CD" w:rsidRPr="00C923CD">
        <w:rPr>
          <w:color w:val="000000" w:themeColor="text1"/>
          <w:lang w:val="en-US"/>
        </w:rPr>
        <w:t>(</w:t>
      </w:r>
      <w:r w:rsidR="00C923CD">
        <w:rPr>
          <w:color w:val="000000" w:themeColor="text1"/>
          <w:lang w:val="en-US"/>
        </w:rPr>
        <w:t xml:space="preserve">e.g., </w:t>
      </w:r>
      <w:proofErr w:type="spellStart"/>
      <w:r w:rsidR="00C923CD" w:rsidRPr="00C923CD">
        <w:rPr>
          <w:color w:val="000000" w:themeColor="text1"/>
          <w:lang w:val="en-US"/>
        </w:rPr>
        <w:t>Asparouho</w:t>
      </w:r>
      <w:r w:rsidR="00C923CD">
        <w:rPr>
          <w:color w:val="000000" w:themeColor="text1"/>
          <w:lang w:val="en-US"/>
        </w:rPr>
        <w:t>v</w:t>
      </w:r>
      <w:proofErr w:type="spellEnd"/>
      <w:r w:rsidR="00C923CD">
        <w:rPr>
          <w:color w:val="000000" w:themeColor="text1"/>
          <w:lang w:val="en-US"/>
        </w:rPr>
        <w:t xml:space="preserve"> &amp; </w:t>
      </w:r>
      <w:proofErr w:type="spellStart"/>
      <w:r w:rsidR="00C923CD">
        <w:rPr>
          <w:color w:val="000000" w:themeColor="text1"/>
          <w:lang w:val="en-US"/>
        </w:rPr>
        <w:t>Muthén</w:t>
      </w:r>
      <w:proofErr w:type="spellEnd"/>
      <w:r w:rsidR="00C923CD">
        <w:rPr>
          <w:color w:val="000000" w:themeColor="text1"/>
          <w:lang w:val="en-US"/>
        </w:rPr>
        <w:t>, 2009; Browne, 2001), b</w:t>
      </w:r>
      <w:proofErr w:type="spellStart"/>
      <w:r w:rsidR="00C923CD">
        <w:rPr>
          <w:color w:val="000000" w:themeColor="text1"/>
        </w:rPr>
        <w:t>oth</w:t>
      </w:r>
      <w:proofErr w:type="spellEnd"/>
      <w:r w:rsidR="00C923CD">
        <w:rPr>
          <w:color w:val="000000" w:themeColor="text1"/>
        </w:rPr>
        <w:t xml:space="preserve"> of these model</w:t>
      </w:r>
      <w:r w:rsidR="00FD1050">
        <w:rPr>
          <w:color w:val="000000" w:themeColor="text1"/>
        </w:rPr>
        <w:t>s</w:t>
      </w:r>
      <w:r w:rsidR="00C923CD">
        <w:rPr>
          <w:color w:val="000000" w:themeColor="text1"/>
        </w:rPr>
        <w:t xml:space="preserve"> </w:t>
      </w:r>
      <w:r w:rsidR="00B307AD">
        <w:rPr>
          <w:color w:val="000000" w:themeColor="text1"/>
        </w:rPr>
        <w:t>used</w:t>
      </w:r>
      <w:r w:rsidR="00C923CD">
        <w:rPr>
          <w:color w:val="000000" w:themeColor="text1"/>
        </w:rPr>
        <w:t xml:space="preserve"> target rotation (i.e., </w:t>
      </w:r>
      <w:r w:rsidR="00C923CD" w:rsidRPr="00C923CD">
        <w:rPr>
          <w:color w:val="000000" w:themeColor="text1"/>
          <w:lang w:val="en-US"/>
        </w:rPr>
        <w:t>all cross-loadings were “targeted” to be as close to zero as possible</w:t>
      </w:r>
      <w:r w:rsidR="00C923CD">
        <w:rPr>
          <w:color w:val="000000" w:themeColor="text1"/>
          <w:lang w:val="en-US"/>
        </w:rPr>
        <w:t>)</w:t>
      </w:r>
      <w:r w:rsidR="003A4118" w:rsidRPr="001055CF">
        <w:rPr>
          <w:color w:val="000000" w:themeColor="text1"/>
        </w:rPr>
        <w:t xml:space="preserve">. </w:t>
      </w:r>
      <w:r w:rsidR="000B454A" w:rsidRPr="001055CF">
        <w:rPr>
          <w:color w:val="000000" w:themeColor="text1"/>
        </w:rPr>
        <w:t>The B</w:t>
      </w:r>
      <w:r w:rsidR="00B17686" w:rsidRPr="001055CF">
        <w:rPr>
          <w:color w:val="000000" w:themeColor="text1"/>
        </w:rPr>
        <w:t>-</w:t>
      </w:r>
      <w:r w:rsidR="000B454A" w:rsidRPr="001055CF">
        <w:rPr>
          <w:color w:val="000000" w:themeColor="text1"/>
        </w:rPr>
        <w:t>ESEM model comprises one more factor than the ESEM model</w:t>
      </w:r>
      <w:r w:rsidR="00B17686" w:rsidRPr="001055CF">
        <w:rPr>
          <w:color w:val="000000" w:themeColor="text1"/>
        </w:rPr>
        <w:t>: i</w:t>
      </w:r>
      <w:r w:rsidR="000B454A" w:rsidRPr="001055CF">
        <w:rPr>
          <w:color w:val="000000" w:themeColor="text1"/>
        </w:rPr>
        <w:t>n the B</w:t>
      </w:r>
      <w:r w:rsidR="00B17686" w:rsidRPr="001055CF">
        <w:rPr>
          <w:color w:val="000000" w:themeColor="text1"/>
        </w:rPr>
        <w:t>-</w:t>
      </w:r>
      <w:r w:rsidR="000B454A" w:rsidRPr="001055CF">
        <w:rPr>
          <w:color w:val="000000" w:themeColor="text1"/>
        </w:rPr>
        <w:t xml:space="preserve">ESEM model, all items have a main loading on both a global factor (G-factor) and on their specific factors (S-factors). </w:t>
      </w:r>
      <w:r w:rsidR="00664EE4" w:rsidRPr="001055CF">
        <w:rPr>
          <w:color w:val="000000" w:themeColor="text1"/>
        </w:rPr>
        <w:t xml:space="preserve">The analyses were performed using </w:t>
      </w:r>
      <w:proofErr w:type="spellStart"/>
      <w:r w:rsidR="00664EE4" w:rsidRPr="001055CF">
        <w:rPr>
          <w:color w:val="000000" w:themeColor="text1"/>
        </w:rPr>
        <w:t>Mplus</w:t>
      </w:r>
      <w:proofErr w:type="spellEnd"/>
      <w:r w:rsidR="00664EE4" w:rsidRPr="001055CF">
        <w:rPr>
          <w:color w:val="000000" w:themeColor="text1"/>
        </w:rPr>
        <w:t xml:space="preserve"> 8.5 (</w:t>
      </w:r>
      <w:proofErr w:type="spellStart"/>
      <w:r w:rsidR="00664EE4" w:rsidRPr="001055CF">
        <w:rPr>
          <w:color w:val="000000" w:themeColor="text1"/>
        </w:rPr>
        <w:t>Muthén</w:t>
      </w:r>
      <w:proofErr w:type="spellEnd"/>
      <w:r w:rsidR="00664EE4" w:rsidRPr="001055CF">
        <w:rPr>
          <w:color w:val="000000" w:themeColor="text1"/>
        </w:rPr>
        <w:t xml:space="preserve"> &amp; </w:t>
      </w:r>
      <w:proofErr w:type="spellStart"/>
      <w:r w:rsidR="00664EE4" w:rsidRPr="001055CF">
        <w:rPr>
          <w:color w:val="000000" w:themeColor="text1"/>
        </w:rPr>
        <w:t>Muthén</w:t>
      </w:r>
      <w:proofErr w:type="spellEnd"/>
      <w:r w:rsidR="00664EE4" w:rsidRPr="001055CF">
        <w:rPr>
          <w:color w:val="000000" w:themeColor="text1"/>
        </w:rPr>
        <w:t xml:space="preserve">, 2019) and the WLSMV estimator. </w:t>
      </w:r>
      <w:r w:rsidR="00EA05DB" w:rsidRPr="001055CF">
        <w:rPr>
          <w:color w:val="000000" w:themeColor="text1"/>
        </w:rPr>
        <w:t xml:space="preserve">Additionally, </w:t>
      </w:r>
      <w:r w:rsidR="00245F00" w:rsidRPr="001055CF">
        <w:rPr>
          <w:color w:val="000000" w:themeColor="text1"/>
        </w:rPr>
        <w:t>ESEM</w:t>
      </w:r>
      <w:r w:rsidR="00291B6D" w:rsidRPr="001055CF">
        <w:rPr>
          <w:color w:val="000000" w:themeColor="text1"/>
        </w:rPr>
        <w:t xml:space="preserve"> and B</w:t>
      </w:r>
      <w:r w:rsidR="00B17686" w:rsidRPr="001055CF">
        <w:rPr>
          <w:color w:val="000000" w:themeColor="text1"/>
        </w:rPr>
        <w:t>-</w:t>
      </w:r>
      <w:r w:rsidR="00291B6D" w:rsidRPr="001055CF">
        <w:rPr>
          <w:color w:val="000000" w:themeColor="text1"/>
        </w:rPr>
        <w:t>ESEM</w:t>
      </w:r>
      <w:r w:rsidR="00245F00" w:rsidRPr="001055CF">
        <w:rPr>
          <w:color w:val="000000" w:themeColor="text1"/>
        </w:rPr>
        <w:t xml:space="preserve"> </w:t>
      </w:r>
      <w:r w:rsidR="00EA05DB" w:rsidRPr="001055CF">
        <w:rPr>
          <w:color w:val="000000" w:themeColor="text1"/>
        </w:rPr>
        <w:t>model</w:t>
      </w:r>
      <w:r w:rsidR="00B307AD">
        <w:rPr>
          <w:color w:val="000000" w:themeColor="text1"/>
        </w:rPr>
        <w:t>s</w:t>
      </w:r>
      <w:r w:rsidR="00EA05DB" w:rsidRPr="001055CF">
        <w:rPr>
          <w:color w:val="000000" w:themeColor="text1"/>
        </w:rPr>
        <w:t xml:space="preserve"> </w:t>
      </w:r>
      <w:r w:rsidR="00291B6D" w:rsidRPr="001055CF">
        <w:rPr>
          <w:color w:val="000000" w:themeColor="text1"/>
        </w:rPr>
        <w:t xml:space="preserve">were </w:t>
      </w:r>
      <w:r w:rsidR="00EA05DB" w:rsidRPr="001055CF">
        <w:rPr>
          <w:color w:val="000000" w:themeColor="text1"/>
        </w:rPr>
        <w:t xml:space="preserve">examined in order to control for the </w:t>
      </w:r>
      <w:r w:rsidR="00B17686" w:rsidRPr="001055CF">
        <w:rPr>
          <w:color w:val="000000" w:themeColor="text1"/>
        </w:rPr>
        <w:t>(</w:t>
      </w:r>
      <w:r w:rsidR="00EA05DB" w:rsidRPr="001055CF">
        <w:rPr>
          <w:color w:val="000000" w:themeColor="text1"/>
        </w:rPr>
        <w:t>potential</w:t>
      </w:r>
      <w:r w:rsidR="00B17686" w:rsidRPr="001055CF">
        <w:rPr>
          <w:color w:val="000000" w:themeColor="text1"/>
        </w:rPr>
        <w:t>)</w:t>
      </w:r>
      <w:r w:rsidR="00EA05DB" w:rsidRPr="001055CF">
        <w:rPr>
          <w:color w:val="000000" w:themeColor="text1"/>
        </w:rPr>
        <w:t xml:space="preserve"> methodological artifact </w:t>
      </w:r>
      <w:r w:rsidR="00EA05DB" w:rsidRPr="001055CF">
        <w:rPr>
          <w:color w:val="000000" w:themeColor="text1"/>
        </w:rPr>
        <w:lastRenderedPageBreak/>
        <w:t xml:space="preserve">introduced by the </w:t>
      </w:r>
      <w:r w:rsidR="00245F00" w:rsidRPr="001055CF">
        <w:rPr>
          <w:color w:val="000000" w:themeColor="text1"/>
        </w:rPr>
        <w:t xml:space="preserve">seven negatively worded items </w:t>
      </w:r>
      <w:r w:rsidR="003C48C0" w:rsidRPr="001055CF">
        <w:rPr>
          <w:color w:val="000000" w:themeColor="text1"/>
        </w:rPr>
        <w:t xml:space="preserve">(Items </w:t>
      </w:r>
      <w:r w:rsidR="00B307AD">
        <w:rPr>
          <w:color w:val="000000" w:themeColor="text1"/>
        </w:rPr>
        <w:t>#</w:t>
      </w:r>
      <w:r w:rsidR="003C48C0" w:rsidRPr="001055CF">
        <w:rPr>
          <w:color w:val="000000" w:themeColor="text1"/>
        </w:rPr>
        <w:t>1, 2, 4, 5, 9, 10, and 11</w:t>
      </w:r>
      <w:r w:rsidR="00B17686" w:rsidRPr="001055CF">
        <w:rPr>
          <w:color w:val="000000" w:themeColor="text1"/>
        </w:rPr>
        <w:t>; see Appendix</w:t>
      </w:r>
      <w:r w:rsidR="003C48C0" w:rsidRPr="001055CF">
        <w:rPr>
          <w:color w:val="000000" w:themeColor="text1"/>
        </w:rPr>
        <w:t xml:space="preserve">) </w:t>
      </w:r>
      <w:r w:rsidR="0055611B" w:rsidRPr="001055CF">
        <w:rPr>
          <w:color w:val="000000" w:themeColor="text1"/>
        </w:rPr>
        <w:t>in</w:t>
      </w:r>
      <w:r w:rsidR="00245F00" w:rsidRPr="001055CF">
        <w:rPr>
          <w:color w:val="000000" w:themeColor="text1"/>
        </w:rPr>
        <w:t xml:space="preserve"> the IES-2</w:t>
      </w:r>
      <w:r w:rsidR="003C48C0" w:rsidRPr="001055CF">
        <w:rPr>
          <w:color w:val="000000" w:themeColor="text1"/>
        </w:rPr>
        <w:t xml:space="preserve"> (Marsh et al., 2010)</w:t>
      </w:r>
      <w:r w:rsidR="00FD1050">
        <w:rPr>
          <w:color w:val="000000" w:themeColor="text1"/>
        </w:rPr>
        <w:t>.</w:t>
      </w:r>
      <w:r w:rsidR="003C48C0" w:rsidRPr="001055CF">
        <w:rPr>
          <w:color w:val="000000" w:themeColor="text1"/>
        </w:rPr>
        <w:t xml:space="preserve"> </w:t>
      </w:r>
      <w:r w:rsidR="00245F00" w:rsidRPr="001055CF">
        <w:rPr>
          <w:color w:val="000000" w:themeColor="text1"/>
        </w:rPr>
        <w:t>In this model, the uniqueness of these seven items were all correlated (</w:t>
      </w:r>
      <w:r w:rsidR="00B116EC">
        <w:rPr>
          <w:color w:val="000000" w:themeColor="text1"/>
        </w:rPr>
        <w:t>i.e., correlated uniqueness or CU</w:t>
      </w:r>
      <w:r w:rsidR="00A023FD" w:rsidRPr="001055CF">
        <w:rPr>
          <w:color w:val="000000" w:themeColor="text1"/>
        </w:rPr>
        <w:t>; Marsh, 1996</w:t>
      </w:r>
      <w:r w:rsidR="00B7216E">
        <w:rPr>
          <w:color w:val="000000" w:themeColor="text1"/>
        </w:rPr>
        <w:t>). Fit indices used to identify the optimal model were identical to those reported in Section 2.5.2</w:t>
      </w:r>
      <w:r w:rsidR="00245F00" w:rsidRPr="001055CF">
        <w:rPr>
          <w:color w:val="000000" w:themeColor="text1"/>
        </w:rPr>
        <w:t xml:space="preserve">. </w:t>
      </w:r>
      <w:r w:rsidR="00664EE4" w:rsidRPr="001055CF">
        <w:rPr>
          <w:color w:val="000000" w:themeColor="text1"/>
        </w:rPr>
        <w:t xml:space="preserve">In a second step, </w:t>
      </w:r>
      <w:r w:rsidR="00664EE4" w:rsidRPr="001055CF">
        <w:rPr>
          <w:rFonts w:eastAsia="Arial Unicode MS"/>
          <w:color w:val="000000" w:themeColor="text1"/>
        </w:rPr>
        <w:t>t</w:t>
      </w:r>
      <w:r w:rsidR="003A4118" w:rsidRPr="001055CF">
        <w:rPr>
          <w:rFonts w:eastAsia="Arial Unicode MS"/>
          <w:color w:val="000000" w:themeColor="text1"/>
        </w:rPr>
        <w:t xml:space="preserve">he </w:t>
      </w:r>
      <w:r w:rsidR="000B454A" w:rsidRPr="001055CF">
        <w:rPr>
          <w:rFonts w:eastAsia="Arial Unicode MS"/>
          <w:color w:val="000000" w:themeColor="text1"/>
        </w:rPr>
        <w:t>optimal model (</w:t>
      </w:r>
      <w:r w:rsidR="003A4118" w:rsidRPr="001055CF">
        <w:rPr>
          <w:rFonts w:eastAsia="Arial Unicode MS"/>
          <w:color w:val="000000" w:themeColor="text1"/>
        </w:rPr>
        <w:t>ESEM</w:t>
      </w:r>
      <w:r w:rsidR="00291B6D" w:rsidRPr="001055CF">
        <w:rPr>
          <w:rFonts w:eastAsia="Arial Unicode MS"/>
          <w:color w:val="000000" w:themeColor="text1"/>
        </w:rPr>
        <w:t xml:space="preserve"> or B</w:t>
      </w:r>
      <w:r w:rsidR="00A023FD" w:rsidRPr="001055CF">
        <w:rPr>
          <w:rFonts w:eastAsia="Arial Unicode MS"/>
          <w:color w:val="000000" w:themeColor="text1"/>
        </w:rPr>
        <w:t>-</w:t>
      </w:r>
      <w:r w:rsidR="00291B6D" w:rsidRPr="001055CF">
        <w:rPr>
          <w:rFonts w:eastAsia="Arial Unicode MS"/>
          <w:color w:val="000000" w:themeColor="text1"/>
        </w:rPr>
        <w:t>ESEM</w:t>
      </w:r>
      <w:r w:rsidR="000B454A" w:rsidRPr="001055CF">
        <w:rPr>
          <w:rFonts w:eastAsia="Arial Unicode MS"/>
          <w:color w:val="000000" w:themeColor="text1"/>
        </w:rPr>
        <w:t xml:space="preserve">) </w:t>
      </w:r>
      <w:r w:rsidR="00664EE4" w:rsidRPr="001055CF">
        <w:rPr>
          <w:rFonts w:eastAsia="Arial Unicode MS"/>
          <w:color w:val="000000" w:themeColor="text1"/>
        </w:rPr>
        <w:t xml:space="preserve">retained in the first step </w:t>
      </w:r>
      <w:r w:rsidR="00A023FD" w:rsidRPr="001055CF">
        <w:rPr>
          <w:rFonts w:eastAsia="Arial Unicode MS"/>
          <w:color w:val="000000" w:themeColor="text1"/>
        </w:rPr>
        <w:t xml:space="preserve">– </w:t>
      </w:r>
      <w:r w:rsidR="00245F00" w:rsidRPr="001055CF">
        <w:rPr>
          <w:rFonts w:eastAsia="Arial Unicode MS"/>
          <w:color w:val="000000" w:themeColor="text1"/>
        </w:rPr>
        <w:t>with or without CU</w:t>
      </w:r>
      <w:r w:rsidR="00A023FD" w:rsidRPr="001055CF">
        <w:rPr>
          <w:rFonts w:eastAsia="Arial Unicode MS"/>
          <w:color w:val="000000" w:themeColor="text1"/>
        </w:rPr>
        <w:t xml:space="preserve"> –</w:t>
      </w:r>
      <w:r w:rsidR="00245F00" w:rsidRPr="001055CF">
        <w:rPr>
          <w:rFonts w:eastAsia="Arial Unicode MS"/>
          <w:color w:val="000000" w:themeColor="text1"/>
        </w:rPr>
        <w:t xml:space="preserve"> </w:t>
      </w:r>
      <w:r w:rsidR="003A4118" w:rsidRPr="001055CF">
        <w:rPr>
          <w:rFonts w:eastAsia="Arial Unicode MS"/>
          <w:color w:val="000000" w:themeColor="text1"/>
        </w:rPr>
        <w:t xml:space="preserve">was examined separately </w:t>
      </w:r>
      <w:r w:rsidR="0055611B" w:rsidRPr="001055CF">
        <w:rPr>
          <w:rFonts w:eastAsia="Arial Unicode MS"/>
          <w:color w:val="000000" w:themeColor="text1"/>
        </w:rPr>
        <w:t>in</w:t>
      </w:r>
      <w:r w:rsidR="003A4118" w:rsidRPr="001055CF">
        <w:rPr>
          <w:rFonts w:eastAsia="Arial Unicode MS"/>
          <w:color w:val="000000" w:themeColor="text1"/>
        </w:rPr>
        <w:t xml:space="preserve"> </w:t>
      </w:r>
      <w:r w:rsidR="001D63F3" w:rsidRPr="001055CF">
        <w:rPr>
          <w:rFonts w:eastAsia="Arial Unicode MS"/>
          <w:color w:val="000000" w:themeColor="text1"/>
        </w:rPr>
        <w:t>men</w:t>
      </w:r>
      <w:r w:rsidR="003A4118" w:rsidRPr="001055CF">
        <w:rPr>
          <w:rFonts w:eastAsia="Arial Unicode MS"/>
          <w:color w:val="000000" w:themeColor="text1"/>
        </w:rPr>
        <w:t xml:space="preserve"> and women</w:t>
      </w:r>
      <w:r w:rsidR="003A4118" w:rsidRPr="001055CF">
        <w:rPr>
          <w:rFonts w:eastAsia="Arial Unicode MS"/>
          <w:bCs/>
          <w:color w:val="000000" w:themeColor="text1"/>
        </w:rPr>
        <w:t xml:space="preserve">, and </w:t>
      </w:r>
      <w:r w:rsidR="00664EE4" w:rsidRPr="001055CF">
        <w:rPr>
          <w:rFonts w:eastAsia="Arial Unicode MS"/>
          <w:bCs/>
          <w:color w:val="000000" w:themeColor="text1"/>
        </w:rPr>
        <w:t xml:space="preserve">its measurement invariance across </w:t>
      </w:r>
      <w:r w:rsidR="00C43E64" w:rsidRPr="001055CF">
        <w:rPr>
          <w:rFonts w:eastAsia="Arial Unicode MS"/>
          <w:bCs/>
          <w:color w:val="000000" w:themeColor="text1"/>
        </w:rPr>
        <w:t>gender</w:t>
      </w:r>
      <w:r w:rsidR="00664EE4" w:rsidRPr="001055CF">
        <w:rPr>
          <w:rFonts w:eastAsia="Arial Unicode MS"/>
          <w:bCs/>
          <w:color w:val="000000" w:themeColor="text1"/>
        </w:rPr>
        <w:t xml:space="preserve"> was </w:t>
      </w:r>
      <w:r w:rsidR="00BB4C70" w:rsidRPr="001055CF">
        <w:rPr>
          <w:rFonts w:eastAsia="Arial Unicode MS"/>
          <w:bCs/>
          <w:color w:val="000000" w:themeColor="text1"/>
        </w:rPr>
        <w:t>examined</w:t>
      </w:r>
      <w:r w:rsidR="00B307AD">
        <w:rPr>
          <w:rFonts w:eastAsia="Arial Unicode MS"/>
          <w:bCs/>
          <w:color w:val="000000" w:themeColor="text1"/>
        </w:rPr>
        <w:t xml:space="preserve">, </w:t>
      </w:r>
      <w:r w:rsidR="00060B3D">
        <w:rPr>
          <w:rFonts w:eastAsia="Arial Unicode MS"/>
          <w:bCs/>
          <w:color w:val="000000" w:themeColor="text1"/>
        </w:rPr>
        <w:t>so as to cross-validate the results from the test of invariance</w:t>
      </w:r>
      <w:r w:rsidR="00B307AD">
        <w:rPr>
          <w:rFonts w:eastAsia="Arial Unicode MS"/>
          <w:bCs/>
          <w:color w:val="000000" w:themeColor="text1"/>
        </w:rPr>
        <w:t xml:space="preserve"> in the first split-half subsample</w:t>
      </w:r>
      <w:r w:rsidR="003A4118" w:rsidRPr="001055CF">
        <w:rPr>
          <w:rFonts w:eastAsia="Arial Unicode MS"/>
          <w:bCs/>
          <w:color w:val="000000" w:themeColor="text1"/>
        </w:rPr>
        <w:t xml:space="preserve">. The same sequence </w:t>
      </w:r>
      <w:r w:rsidR="0055611B" w:rsidRPr="001055CF">
        <w:rPr>
          <w:rFonts w:eastAsia="Arial Unicode MS"/>
          <w:bCs/>
          <w:color w:val="000000" w:themeColor="text1"/>
        </w:rPr>
        <w:t>as</w:t>
      </w:r>
      <w:r w:rsidR="003A4118" w:rsidRPr="001055CF">
        <w:rPr>
          <w:rFonts w:eastAsia="Arial Unicode MS"/>
          <w:bCs/>
          <w:color w:val="000000" w:themeColor="text1"/>
        </w:rPr>
        <w:t xml:space="preserve"> th</w:t>
      </w:r>
      <w:r w:rsidR="00A023FD" w:rsidRPr="001055CF">
        <w:rPr>
          <w:rFonts w:eastAsia="Arial Unicode MS"/>
          <w:bCs/>
          <w:color w:val="000000" w:themeColor="text1"/>
        </w:rPr>
        <w:t xml:space="preserve">at reported in Section 2.5.2 was used, with the exception of </w:t>
      </w:r>
      <w:r w:rsidR="00664EE4" w:rsidRPr="001055CF">
        <w:rPr>
          <w:rFonts w:eastAsia="Arial Unicode MS"/>
          <w:bCs/>
          <w:color w:val="000000" w:themeColor="text1"/>
        </w:rPr>
        <w:t xml:space="preserve">the addition of the invariance of CU if the model with CU </w:t>
      </w:r>
      <w:r w:rsidR="000B454A" w:rsidRPr="001055CF">
        <w:rPr>
          <w:rFonts w:eastAsia="Arial Unicode MS"/>
          <w:bCs/>
          <w:color w:val="000000" w:themeColor="text1"/>
        </w:rPr>
        <w:t>w</w:t>
      </w:r>
      <w:r w:rsidR="00A023FD" w:rsidRPr="001055CF">
        <w:rPr>
          <w:rFonts w:eastAsia="Arial Unicode MS"/>
          <w:bCs/>
          <w:color w:val="000000" w:themeColor="text1"/>
        </w:rPr>
        <w:t>ere</w:t>
      </w:r>
      <w:r w:rsidR="000B454A" w:rsidRPr="001055CF">
        <w:rPr>
          <w:rFonts w:eastAsia="Arial Unicode MS"/>
          <w:bCs/>
          <w:color w:val="000000" w:themeColor="text1"/>
        </w:rPr>
        <w:t xml:space="preserve"> </w:t>
      </w:r>
      <w:r w:rsidR="00664EE4" w:rsidRPr="001055CF">
        <w:rPr>
          <w:rFonts w:eastAsia="Arial Unicode MS"/>
          <w:bCs/>
          <w:color w:val="000000" w:themeColor="text1"/>
        </w:rPr>
        <w:t>retained</w:t>
      </w:r>
      <w:r w:rsidR="003A4118" w:rsidRPr="001055CF">
        <w:rPr>
          <w:rFonts w:eastAsia="Arial Unicode MS"/>
          <w:bCs/>
          <w:color w:val="000000" w:themeColor="text1"/>
        </w:rPr>
        <w:t>.</w:t>
      </w:r>
    </w:p>
    <w:p w14:paraId="47606DDD" w14:textId="0A8CA345" w:rsidR="00F92272" w:rsidRPr="001055CF" w:rsidRDefault="00D32C54" w:rsidP="003A4118">
      <w:pPr>
        <w:spacing w:line="480" w:lineRule="auto"/>
        <w:rPr>
          <w:rFonts w:eastAsia="Arial Unicode MS"/>
          <w:color w:val="000000" w:themeColor="text1"/>
        </w:rPr>
      </w:pPr>
      <w:r w:rsidRPr="001055CF">
        <w:rPr>
          <w:rFonts w:eastAsia="Arial Unicode MS"/>
          <w:color w:val="000000" w:themeColor="text1"/>
        </w:rPr>
        <w:tab/>
      </w:r>
      <w:r w:rsidR="00F92272" w:rsidRPr="001055CF">
        <w:rPr>
          <w:rFonts w:eastAsia="Arial Unicode MS"/>
          <w:b/>
          <w:bCs/>
          <w:color w:val="000000" w:themeColor="text1"/>
        </w:rPr>
        <w:t>2.5.</w:t>
      </w:r>
      <w:r w:rsidR="00FD1050">
        <w:rPr>
          <w:rFonts w:eastAsia="Arial Unicode MS"/>
          <w:b/>
          <w:bCs/>
          <w:color w:val="000000" w:themeColor="text1"/>
        </w:rPr>
        <w:t>4</w:t>
      </w:r>
      <w:r w:rsidR="00F92272" w:rsidRPr="001055CF">
        <w:rPr>
          <w:rFonts w:eastAsia="Arial Unicode MS"/>
          <w:b/>
          <w:bCs/>
          <w:color w:val="000000" w:themeColor="text1"/>
        </w:rPr>
        <w:t xml:space="preserve">. Measurement invariance over time and test-retest </w:t>
      </w:r>
      <w:r w:rsidR="0055611B" w:rsidRPr="001055CF">
        <w:rPr>
          <w:rFonts w:eastAsia="Arial Unicode MS"/>
          <w:b/>
          <w:bCs/>
          <w:color w:val="000000" w:themeColor="text1"/>
        </w:rPr>
        <w:t>reliability</w:t>
      </w:r>
      <w:r w:rsidR="00F92272" w:rsidRPr="001055CF">
        <w:rPr>
          <w:rFonts w:eastAsia="Arial Unicode MS"/>
          <w:b/>
          <w:bCs/>
          <w:color w:val="000000" w:themeColor="text1"/>
        </w:rPr>
        <w:t xml:space="preserve">. </w:t>
      </w:r>
      <w:r w:rsidR="00664EE4" w:rsidRPr="001055CF">
        <w:rPr>
          <w:rFonts w:eastAsia="Arial Unicode MS"/>
          <w:bCs/>
          <w:color w:val="000000" w:themeColor="text1"/>
        </w:rPr>
        <w:t xml:space="preserve">The </w:t>
      </w:r>
      <w:r w:rsidR="005D670D" w:rsidRPr="001055CF">
        <w:rPr>
          <w:rFonts w:eastAsia="Arial Unicode MS"/>
          <w:bCs/>
          <w:color w:val="000000" w:themeColor="text1"/>
        </w:rPr>
        <w:t>optimal</w:t>
      </w:r>
      <w:r w:rsidR="00664EE4" w:rsidRPr="001055CF">
        <w:rPr>
          <w:rFonts w:eastAsia="Arial Unicode MS"/>
          <w:bCs/>
          <w:color w:val="000000" w:themeColor="text1"/>
        </w:rPr>
        <w:t xml:space="preserve"> </w:t>
      </w:r>
      <w:r w:rsidR="000B454A" w:rsidRPr="001055CF">
        <w:rPr>
          <w:rFonts w:eastAsia="Arial Unicode MS"/>
          <w:color w:val="000000" w:themeColor="text1"/>
        </w:rPr>
        <w:t>model (ESEM or B</w:t>
      </w:r>
      <w:r w:rsidR="00A023FD" w:rsidRPr="001055CF">
        <w:rPr>
          <w:rFonts w:eastAsia="Arial Unicode MS"/>
          <w:color w:val="000000" w:themeColor="text1"/>
        </w:rPr>
        <w:t>-</w:t>
      </w:r>
      <w:r w:rsidR="000B454A" w:rsidRPr="001055CF">
        <w:rPr>
          <w:rFonts w:eastAsia="Arial Unicode MS"/>
          <w:color w:val="000000" w:themeColor="text1"/>
        </w:rPr>
        <w:t xml:space="preserve">ESEM) </w:t>
      </w:r>
      <w:r w:rsidR="00664EE4" w:rsidRPr="001055CF">
        <w:rPr>
          <w:rFonts w:eastAsia="Arial Unicode MS"/>
          <w:color w:val="000000" w:themeColor="text1"/>
        </w:rPr>
        <w:t xml:space="preserve">retained with the second split-half subsample </w:t>
      </w:r>
      <w:r w:rsidR="00245F00" w:rsidRPr="001055CF">
        <w:rPr>
          <w:rFonts w:eastAsia="Arial Unicode MS"/>
          <w:color w:val="000000" w:themeColor="text1"/>
        </w:rPr>
        <w:t xml:space="preserve">(with or without CU) </w:t>
      </w:r>
      <w:r w:rsidR="00664EE4" w:rsidRPr="001055CF">
        <w:rPr>
          <w:rFonts w:eastAsia="Arial Unicode MS"/>
          <w:color w:val="000000" w:themeColor="text1"/>
        </w:rPr>
        <w:t xml:space="preserve">was used to examine measurement invariance over time and test-retest </w:t>
      </w:r>
      <w:r w:rsidR="0055611B" w:rsidRPr="001055CF">
        <w:rPr>
          <w:rFonts w:eastAsia="Arial Unicode MS"/>
          <w:color w:val="000000" w:themeColor="text1"/>
        </w:rPr>
        <w:t>reliability</w:t>
      </w:r>
      <w:r w:rsidR="00664EE4" w:rsidRPr="001055CF">
        <w:rPr>
          <w:rFonts w:eastAsia="Arial Unicode MS"/>
          <w:color w:val="000000" w:themeColor="text1"/>
        </w:rPr>
        <w:t xml:space="preserve">. </w:t>
      </w:r>
      <w:r w:rsidR="00CF6239" w:rsidRPr="001055CF">
        <w:rPr>
          <w:rFonts w:eastAsia="Arial Unicode MS"/>
          <w:bCs/>
          <w:color w:val="000000" w:themeColor="text1"/>
        </w:rPr>
        <w:t xml:space="preserve">The same sequence </w:t>
      </w:r>
      <w:r w:rsidR="0055611B" w:rsidRPr="001055CF">
        <w:rPr>
          <w:rFonts w:eastAsia="Arial Unicode MS"/>
          <w:bCs/>
          <w:color w:val="000000" w:themeColor="text1"/>
        </w:rPr>
        <w:t>as</w:t>
      </w:r>
      <w:r w:rsidR="00CF6239" w:rsidRPr="001055CF">
        <w:rPr>
          <w:rFonts w:eastAsia="Arial Unicode MS"/>
          <w:bCs/>
          <w:color w:val="000000" w:themeColor="text1"/>
        </w:rPr>
        <w:t xml:space="preserve"> the one </w:t>
      </w:r>
      <w:r w:rsidR="00A023FD" w:rsidRPr="001055CF">
        <w:rPr>
          <w:rFonts w:eastAsia="Arial Unicode MS"/>
          <w:bCs/>
          <w:color w:val="000000" w:themeColor="text1"/>
        </w:rPr>
        <w:t>reported in Section 2.5.2</w:t>
      </w:r>
      <w:r w:rsidR="00EA05DB" w:rsidRPr="001055CF">
        <w:rPr>
          <w:rFonts w:eastAsia="Arial Unicode MS"/>
          <w:color w:val="000000" w:themeColor="text1"/>
        </w:rPr>
        <w:t xml:space="preserve"> was used</w:t>
      </w:r>
      <w:r w:rsidR="00FD1050">
        <w:rPr>
          <w:rFonts w:eastAsia="Arial Unicode MS"/>
          <w:color w:val="000000" w:themeColor="text1"/>
        </w:rPr>
        <w:t>,</w:t>
      </w:r>
      <w:r w:rsidR="00FD1050" w:rsidRPr="00FD1050">
        <w:rPr>
          <w:rFonts w:eastAsia="Arial Unicode MS"/>
          <w:bCs/>
          <w:color w:val="000000" w:themeColor="text1"/>
        </w:rPr>
        <w:t xml:space="preserve"> </w:t>
      </w:r>
      <w:r w:rsidR="00FD1050" w:rsidRPr="001055CF">
        <w:rPr>
          <w:rFonts w:eastAsia="Arial Unicode MS"/>
          <w:bCs/>
          <w:color w:val="000000" w:themeColor="text1"/>
        </w:rPr>
        <w:t>with the exception of the addition of the invariance of CU if the model with CU were retained.</w:t>
      </w:r>
      <w:r w:rsidR="0055611B" w:rsidRPr="001055CF">
        <w:rPr>
          <w:rFonts w:eastAsia="Arial Unicode MS"/>
          <w:bCs/>
          <w:color w:val="000000" w:themeColor="text1"/>
        </w:rPr>
        <w:t xml:space="preserve"> </w:t>
      </w:r>
      <w:r w:rsidR="00CF6239" w:rsidRPr="001055CF">
        <w:rPr>
          <w:rFonts w:eastAsia="Arial Unicode MS"/>
          <w:bCs/>
          <w:color w:val="000000" w:themeColor="text1"/>
        </w:rPr>
        <w:t xml:space="preserve">The </w:t>
      </w:r>
      <w:r w:rsidR="00E22B91">
        <w:rPr>
          <w:rFonts w:eastAsia="Arial Unicode MS"/>
          <w:bCs/>
          <w:color w:val="000000" w:themeColor="text1"/>
        </w:rPr>
        <w:t xml:space="preserve">most </w:t>
      </w:r>
      <w:r w:rsidR="00CF6239" w:rsidRPr="001055CF">
        <w:rPr>
          <w:rFonts w:eastAsia="Arial Unicode MS"/>
          <w:bCs/>
          <w:color w:val="000000" w:themeColor="text1"/>
        </w:rPr>
        <w:t>invariant model obtained across the two time points was then used to obtain estimates of test-retest correlations between latent factors.</w:t>
      </w:r>
    </w:p>
    <w:p w14:paraId="3F87C344" w14:textId="57DF863A" w:rsidR="00D760A2" w:rsidRPr="001055CF" w:rsidRDefault="00D760A2" w:rsidP="00D760A2">
      <w:pPr>
        <w:spacing w:line="480" w:lineRule="auto"/>
        <w:rPr>
          <w:bCs/>
          <w:iCs/>
          <w:noProof/>
          <w:color w:val="000000" w:themeColor="text1"/>
        </w:rPr>
      </w:pPr>
      <w:r w:rsidRPr="001055CF">
        <w:rPr>
          <w:color w:val="000000" w:themeColor="text1"/>
          <w:shd w:val="clear" w:color="auto" w:fill="FFFFFF"/>
        </w:rPr>
        <w:tab/>
      </w:r>
      <w:r w:rsidRPr="001055CF">
        <w:rPr>
          <w:b/>
          <w:bCs/>
          <w:color w:val="000000" w:themeColor="text1"/>
          <w:shd w:val="clear" w:color="auto" w:fill="FFFFFF"/>
        </w:rPr>
        <w:t>2.5.</w:t>
      </w:r>
      <w:r w:rsidR="00FD1050">
        <w:rPr>
          <w:b/>
          <w:bCs/>
          <w:color w:val="000000" w:themeColor="text1"/>
          <w:shd w:val="clear" w:color="auto" w:fill="FFFFFF"/>
        </w:rPr>
        <w:t>5</w:t>
      </w:r>
      <w:r w:rsidRPr="001055CF">
        <w:rPr>
          <w:b/>
          <w:bCs/>
          <w:color w:val="000000" w:themeColor="text1"/>
          <w:shd w:val="clear" w:color="auto" w:fill="FFFFFF"/>
        </w:rPr>
        <w:t xml:space="preserve">. </w:t>
      </w:r>
      <w:r w:rsidR="00445D96" w:rsidRPr="001055CF">
        <w:rPr>
          <w:b/>
          <w:bCs/>
          <w:color w:val="000000" w:themeColor="text1"/>
          <w:shd w:val="clear" w:color="auto" w:fill="FFFFFF"/>
        </w:rPr>
        <w:t>Construct validity</w:t>
      </w:r>
      <w:r w:rsidRPr="001055CF">
        <w:rPr>
          <w:b/>
          <w:bCs/>
          <w:color w:val="000000" w:themeColor="text1"/>
          <w:shd w:val="clear" w:color="auto" w:fill="FFFFFF"/>
        </w:rPr>
        <w:t xml:space="preserve">. </w:t>
      </w:r>
      <w:r w:rsidR="0055611B" w:rsidRPr="001055CF">
        <w:rPr>
          <w:noProof/>
          <w:color w:val="000000" w:themeColor="text1"/>
        </w:rPr>
        <w:t>C</w:t>
      </w:r>
      <w:r w:rsidR="00F92272" w:rsidRPr="001055CF">
        <w:rPr>
          <w:noProof/>
          <w:color w:val="000000" w:themeColor="text1"/>
        </w:rPr>
        <w:t>onstruct validity was examined</w:t>
      </w:r>
      <w:r w:rsidR="00445D96" w:rsidRPr="001055CF">
        <w:rPr>
          <w:noProof/>
          <w:color w:val="000000" w:themeColor="text1"/>
        </w:rPr>
        <w:t xml:space="preserve"> </w:t>
      </w:r>
      <w:r w:rsidR="0055611B" w:rsidRPr="001055CF">
        <w:rPr>
          <w:noProof/>
          <w:color w:val="000000" w:themeColor="text1"/>
        </w:rPr>
        <w:t>in</w:t>
      </w:r>
      <w:r w:rsidR="00445D96" w:rsidRPr="001055CF">
        <w:rPr>
          <w:noProof/>
          <w:color w:val="000000" w:themeColor="text1"/>
        </w:rPr>
        <w:t xml:space="preserve"> the overall sample</w:t>
      </w:r>
      <w:r w:rsidR="00F92272" w:rsidRPr="001055CF">
        <w:rPr>
          <w:noProof/>
          <w:color w:val="000000" w:themeColor="text1"/>
        </w:rPr>
        <w:t xml:space="preserve"> using </w:t>
      </w:r>
      <w:r w:rsidR="00F92272" w:rsidRPr="001055CF">
        <w:rPr>
          <w:bCs/>
          <w:iCs/>
          <w:noProof/>
          <w:color w:val="000000" w:themeColor="text1"/>
        </w:rPr>
        <w:t>a structural equation model (SEM)</w:t>
      </w:r>
      <w:r w:rsidR="00EA05DB" w:rsidRPr="001055CF">
        <w:rPr>
          <w:bCs/>
          <w:iCs/>
          <w:noProof/>
          <w:color w:val="000000" w:themeColor="text1"/>
        </w:rPr>
        <w:t xml:space="preserve"> in which </w:t>
      </w:r>
      <w:r w:rsidR="00EA05DB" w:rsidRPr="001055CF">
        <w:rPr>
          <w:rFonts w:eastAsia="Arial Unicode MS"/>
          <w:color w:val="000000" w:themeColor="text1"/>
        </w:rPr>
        <w:t>the IES-2 factor structure was estimated based</w:t>
      </w:r>
      <w:r w:rsidR="0055611B" w:rsidRPr="001055CF">
        <w:rPr>
          <w:rFonts w:eastAsia="Arial Unicode MS"/>
          <w:color w:val="000000" w:themeColor="text1"/>
        </w:rPr>
        <w:t xml:space="preserve"> on</w:t>
      </w:r>
      <w:r w:rsidR="00EA05DB" w:rsidRPr="001055CF">
        <w:rPr>
          <w:rFonts w:eastAsia="Arial Unicode MS"/>
          <w:color w:val="000000" w:themeColor="text1"/>
        </w:rPr>
        <w:t xml:space="preserve"> </w:t>
      </w:r>
      <w:r w:rsidR="00EA05DB" w:rsidRPr="001055CF">
        <w:rPr>
          <w:rFonts w:eastAsia="Arial Unicode MS"/>
          <w:bCs/>
          <w:color w:val="000000" w:themeColor="text1"/>
        </w:rPr>
        <w:t>the</w:t>
      </w:r>
      <w:r w:rsidR="00291B6D" w:rsidRPr="001055CF">
        <w:rPr>
          <w:rFonts w:eastAsia="Arial Unicode MS"/>
          <w:bCs/>
          <w:color w:val="000000" w:themeColor="text1"/>
        </w:rPr>
        <w:t xml:space="preserve"> </w:t>
      </w:r>
      <w:r w:rsidR="000B454A" w:rsidRPr="001055CF">
        <w:rPr>
          <w:rFonts w:eastAsia="Arial Unicode MS"/>
          <w:color w:val="000000" w:themeColor="text1"/>
        </w:rPr>
        <w:t>model (ESEM or B</w:t>
      </w:r>
      <w:r w:rsidR="00A023FD" w:rsidRPr="001055CF">
        <w:rPr>
          <w:rFonts w:eastAsia="Arial Unicode MS"/>
          <w:color w:val="000000" w:themeColor="text1"/>
        </w:rPr>
        <w:t>-</w:t>
      </w:r>
      <w:r w:rsidR="000B454A" w:rsidRPr="001055CF">
        <w:rPr>
          <w:rFonts w:eastAsia="Arial Unicode MS"/>
          <w:color w:val="000000" w:themeColor="text1"/>
        </w:rPr>
        <w:t xml:space="preserve">ESEM) </w:t>
      </w:r>
      <w:r w:rsidR="00EA05DB" w:rsidRPr="001055CF">
        <w:rPr>
          <w:rFonts w:eastAsia="Arial Unicode MS"/>
          <w:color w:val="000000" w:themeColor="text1"/>
        </w:rPr>
        <w:t>retained with the second split-half subsample</w:t>
      </w:r>
      <w:r w:rsidR="00245F00" w:rsidRPr="001055CF">
        <w:rPr>
          <w:rFonts w:eastAsia="Arial Unicode MS"/>
          <w:color w:val="000000" w:themeColor="text1"/>
        </w:rPr>
        <w:t xml:space="preserve"> (with or without CU)</w:t>
      </w:r>
      <w:r w:rsidR="00EA05DB" w:rsidRPr="001055CF">
        <w:rPr>
          <w:rFonts w:eastAsia="Arial Unicode MS"/>
          <w:color w:val="000000" w:themeColor="text1"/>
        </w:rPr>
        <w:t>. In this model, the l</w:t>
      </w:r>
      <w:r w:rsidR="00F92272" w:rsidRPr="001055CF">
        <w:rPr>
          <w:bCs/>
          <w:iCs/>
          <w:noProof/>
          <w:color w:val="000000" w:themeColor="text1"/>
        </w:rPr>
        <w:t>atent factors of the IES-2 and</w:t>
      </w:r>
      <w:r w:rsidR="00EA05DB" w:rsidRPr="001055CF">
        <w:rPr>
          <w:bCs/>
          <w:iCs/>
          <w:noProof/>
          <w:color w:val="000000" w:themeColor="text1"/>
        </w:rPr>
        <w:t xml:space="preserve"> the</w:t>
      </w:r>
      <w:r w:rsidR="00F92272" w:rsidRPr="001055CF">
        <w:rPr>
          <w:bCs/>
          <w:iCs/>
          <w:noProof/>
          <w:color w:val="000000" w:themeColor="text1"/>
        </w:rPr>
        <w:t xml:space="preserve"> observed scores of </w:t>
      </w:r>
      <w:r w:rsidR="00445D96" w:rsidRPr="001055CF">
        <w:rPr>
          <w:bCs/>
          <w:iCs/>
          <w:noProof/>
          <w:color w:val="000000" w:themeColor="text1"/>
        </w:rPr>
        <w:t xml:space="preserve">body appreciation, </w:t>
      </w:r>
      <w:r w:rsidR="0055611B" w:rsidRPr="001055CF">
        <w:rPr>
          <w:bCs/>
          <w:iCs/>
          <w:noProof/>
          <w:color w:val="000000" w:themeColor="text1"/>
        </w:rPr>
        <w:t>f</w:t>
      </w:r>
      <w:r w:rsidR="00445D96" w:rsidRPr="001055CF">
        <w:rPr>
          <w:bCs/>
          <w:iCs/>
          <w:noProof/>
          <w:color w:val="000000" w:themeColor="text1"/>
        </w:rPr>
        <w:t xml:space="preserve">unctionality appreciation, </w:t>
      </w:r>
      <w:r w:rsidR="007D40DF" w:rsidRPr="001055CF">
        <w:rPr>
          <w:bCs/>
          <w:iCs/>
          <w:noProof/>
          <w:color w:val="000000" w:themeColor="text1"/>
        </w:rPr>
        <w:t xml:space="preserve">eating disorder symptomatology, and self-esteem, and BMI </w:t>
      </w:r>
      <w:r w:rsidR="00F92272" w:rsidRPr="001055CF">
        <w:rPr>
          <w:bCs/>
          <w:iCs/>
          <w:noProof/>
          <w:color w:val="000000" w:themeColor="text1"/>
        </w:rPr>
        <w:t>were all correlated.</w:t>
      </w:r>
      <w:r w:rsidR="007D40DF" w:rsidRPr="001055CF">
        <w:rPr>
          <w:bCs/>
          <w:iCs/>
          <w:noProof/>
          <w:color w:val="000000" w:themeColor="text1"/>
        </w:rPr>
        <w:t xml:space="preserve"> </w:t>
      </w:r>
      <w:r w:rsidRPr="001055CF">
        <w:rPr>
          <w:color w:val="000000" w:themeColor="text1"/>
        </w:rPr>
        <w:t>Based on Cohen (1992), values ≤</w:t>
      </w:r>
      <w:r w:rsidRPr="001055CF">
        <w:rPr>
          <w:rStyle w:val="apple-converted-space"/>
          <w:color w:val="000000" w:themeColor="text1"/>
        </w:rPr>
        <w:t> </w:t>
      </w:r>
      <w:r w:rsidRPr="001055CF">
        <w:rPr>
          <w:color w:val="000000" w:themeColor="text1"/>
        </w:rPr>
        <w:t>.10 were considered weak,</w:t>
      </w:r>
      <w:r w:rsidRPr="001055CF">
        <w:rPr>
          <w:rStyle w:val="apple-converted-space"/>
          <w:color w:val="000000" w:themeColor="text1"/>
        </w:rPr>
        <w:t xml:space="preserve"> </w:t>
      </w:r>
      <w:r w:rsidRPr="001055CF">
        <w:rPr>
          <w:color w:val="000000" w:themeColor="text1"/>
        </w:rPr>
        <w:t>~</w:t>
      </w:r>
      <w:r w:rsidRPr="001055CF">
        <w:rPr>
          <w:rStyle w:val="apple-converted-space"/>
          <w:color w:val="000000" w:themeColor="text1"/>
        </w:rPr>
        <w:t> </w:t>
      </w:r>
      <w:r w:rsidRPr="001055CF">
        <w:rPr>
          <w:color w:val="000000" w:themeColor="text1"/>
        </w:rPr>
        <w:t>.30 were considered moderate, and</w:t>
      </w:r>
      <w:r w:rsidRPr="001055CF">
        <w:rPr>
          <w:rStyle w:val="apple-converted-space"/>
          <w:color w:val="000000" w:themeColor="text1"/>
        </w:rPr>
        <w:t> </w:t>
      </w:r>
      <w:r w:rsidRPr="001055CF">
        <w:rPr>
          <w:color w:val="000000" w:themeColor="text1"/>
        </w:rPr>
        <w:t>~</w:t>
      </w:r>
      <w:r w:rsidRPr="001055CF">
        <w:rPr>
          <w:rStyle w:val="apple-converted-space"/>
          <w:color w:val="000000" w:themeColor="text1"/>
        </w:rPr>
        <w:t> </w:t>
      </w:r>
      <w:r w:rsidRPr="001055CF">
        <w:rPr>
          <w:color w:val="000000" w:themeColor="text1"/>
        </w:rPr>
        <w:t xml:space="preserve">.50 were considered strong correlations. </w:t>
      </w:r>
    </w:p>
    <w:p w14:paraId="5FB6B742" w14:textId="53AD3C1B" w:rsidR="001D4EF6" w:rsidRPr="001055CF" w:rsidRDefault="00294C0F" w:rsidP="007133CC">
      <w:pPr>
        <w:pStyle w:val="Heading1"/>
      </w:pPr>
      <w:r w:rsidRPr="001055CF">
        <w:t>3. Results</w:t>
      </w:r>
    </w:p>
    <w:p w14:paraId="783B89C3" w14:textId="1ECFF636" w:rsidR="004167F5" w:rsidRPr="001055CF" w:rsidRDefault="00587897" w:rsidP="007133CC">
      <w:pPr>
        <w:pStyle w:val="Heading2"/>
      </w:pPr>
      <w:r w:rsidRPr="001055CF">
        <w:t xml:space="preserve">3.1 </w:t>
      </w:r>
      <w:r w:rsidR="00957A1F" w:rsidRPr="001055CF">
        <w:t>Exploratory Factor Analysis</w:t>
      </w:r>
      <w:r w:rsidR="004167F5" w:rsidRPr="001055CF">
        <w:t xml:space="preserve"> and </w:t>
      </w:r>
      <w:r w:rsidRPr="001055CF">
        <w:t>I</w:t>
      </w:r>
      <w:r w:rsidR="004167F5" w:rsidRPr="001055CF">
        <w:t xml:space="preserve">nvariance </w:t>
      </w:r>
      <w:r w:rsidRPr="001055CF">
        <w:t>A</w:t>
      </w:r>
      <w:r w:rsidR="004167F5" w:rsidRPr="001055CF">
        <w:t xml:space="preserve">cross </w:t>
      </w:r>
      <w:r w:rsidRPr="001055CF">
        <w:t>G</w:t>
      </w:r>
      <w:r w:rsidR="00C43E64" w:rsidRPr="001055CF">
        <w:t>ender</w:t>
      </w:r>
    </w:p>
    <w:p w14:paraId="1F20EC96" w14:textId="045F1FB9" w:rsidR="004167F5" w:rsidRPr="001055CF" w:rsidRDefault="00587897" w:rsidP="00587897">
      <w:pPr>
        <w:spacing w:line="480" w:lineRule="auto"/>
        <w:ind w:firstLine="720"/>
      </w:pPr>
      <w:r w:rsidRPr="001055CF">
        <w:rPr>
          <w:b/>
        </w:rPr>
        <w:lastRenderedPageBreak/>
        <w:t xml:space="preserve">3.1.1. </w:t>
      </w:r>
      <w:r w:rsidR="004167F5" w:rsidRPr="001055CF">
        <w:rPr>
          <w:b/>
        </w:rPr>
        <w:t>E</w:t>
      </w:r>
      <w:r w:rsidRPr="001055CF">
        <w:rPr>
          <w:b/>
        </w:rPr>
        <w:t>xploratory factor analysis</w:t>
      </w:r>
      <w:r w:rsidR="004167F5" w:rsidRPr="001055CF">
        <w:rPr>
          <w:b/>
        </w:rPr>
        <w:t>.</w:t>
      </w:r>
      <w:r w:rsidR="004167F5" w:rsidRPr="001055CF">
        <w:t xml:space="preserve"> Eight </w:t>
      </w:r>
      <w:r w:rsidR="004167F5" w:rsidRPr="001055CF">
        <w:rPr>
          <w:i/>
          <w:iCs/>
        </w:rPr>
        <w:t>a priori</w:t>
      </w:r>
      <w:r w:rsidR="004167F5" w:rsidRPr="001055CF">
        <w:t xml:space="preserve"> EFA models (</w:t>
      </w:r>
      <w:r w:rsidR="00A023FD" w:rsidRPr="001055CF">
        <w:t>M</w:t>
      </w:r>
      <w:r w:rsidR="004167F5" w:rsidRPr="001055CF">
        <w:t>odels 1-1 to 1-8) with one to eight factors were examined</w:t>
      </w:r>
      <w:r w:rsidRPr="001055CF">
        <w:t xml:space="preserve"> (see Table 1 for fit statistics). The results</w:t>
      </w:r>
      <w:r w:rsidR="004167F5" w:rsidRPr="001055CF">
        <w:t xml:space="preserve"> showed that</w:t>
      </w:r>
      <w:r w:rsidRPr="001055CF">
        <w:t>,</w:t>
      </w:r>
      <w:r w:rsidR="004167F5" w:rsidRPr="001055CF">
        <w:t xml:space="preserve"> for models with one and two factors (</w:t>
      </w:r>
      <w:r w:rsidR="005D670D" w:rsidRPr="001055CF">
        <w:t>M</w:t>
      </w:r>
      <w:r w:rsidR="004167F5" w:rsidRPr="001055CF">
        <w:t>odels 1-1 and 1-2)</w:t>
      </w:r>
      <w:r w:rsidRPr="001055CF">
        <w:t>,</w:t>
      </w:r>
      <w:r w:rsidR="004167F5" w:rsidRPr="001055CF">
        <w:t xml:space="preserve"> fit indices were </w:t>
      </w:r>
      <w:r w:rsidR="00140FE8" w:rsidRPr="001055CF">
        <w:t>uniformly</w:t>
      </w:r>
      <w:r w:rsidR="004167F5" w:rsidRPr="001055CF">
        <w:t xml:space="preserve"> unsatisfactory (CFI</w:t>
      </w:r>
      <w:r w:rsidR="007B7123">
        <w:t>-</w:t>
      </w:r>
      <w:r w:rsidR="004167F5" w:rsidRPr="001055CF">
        <w:t>TLI &lt; .90; RMSEA &gt;.10</w:t>
      </w:r>
      <w:r w:rsidR="003542D1" w:rsidRPr="001055CF">
        <w:t>, SRMR &gt; .09</w:t>
      </w:r>
      <w:r w:rsidR="004167F5" w:rsidRPr="001055CF">
        <w:t xml:space="preserve">). </w:t>
      </w:r>
      <w:r w:rsidR="00140FE8" w:rsidRPr="001055CF">
        <w:t>For</w:t>
      </w:r>
      <w:r w:rsidR="004167F5" w:rsidRPr="001055CF">
        <w:t xml:space="preserve"> models with three to five factors (</w:t>
      </w:r>
      <w:r w:rsidR="005D670D" w:rsidRPr="001055CF">
        <w:t>M</w:t>
      </w:r>
      <w:r w:rsidR="004167F5" w:rsidRPr="001055CF">
        <w:t>odels 1-3 to 1-5)</w:t>
      </w:r>
      <w:r w:rsidRPr="001055CF">
        <w:t>,</w:t>
      </w:r>
      <w:r w:rsidR="004167F5" w:rsidRPr="001055CF">
        <w:t xml:space="preserve"> CFI/TLI </w:t>
      </w:r>
      <w:r w:rsidR="003542D1" w:rsidRPr="001055CF">
        <w:t xml:space="preserve">and SRMR </w:t>
      </w:r>
      <w:r w:rsidR="004167F5" w:rsidRPr="001055CF">
        <w:rPr>
          <w:iCs/>
        </w:rPr>
        <w:t xml:space="preserve">values were </w:t>
      </w:r>
      <w:r w:rsidR="004167F5" w:rsidRPr="001055CF">
        <w:t>acceptable (CFI</w:t>
      </w:r>
      <w:r w:rsidR="007B7123">
        <w:t>-</w:t>
      </w:r>
      <w:r w:rsidR="004167F5" w:rsidRPr="001055CF">
        <w:t>TLI &gt; .90 or &gt; .95</w:t>
      </w:r>
      <w:r w:rsidR="003542D1" w:rsidRPr="001055CF">
        <w:t>; SRMR &lt; .09</w:t>
      </w:r>
      <w:r w:rsidR="004167F5" w:rsidRPr="001055CF">
        <w:t xml:space="preserve">), but </w:t>
      </w:r>
      <w:r w:rsidR="00A17340" w:rsidRPr="001055CF">
        <w:t>unsatisfactory for</w:t>
      </w:r>
      <w:r w:rsidR="004167F5" w:rsidRPr="001055CF">
        <w:t xml:space="preserve"> RMSEA </w:t>
      </w:r>
      <w:r w:rsidR="00A17340" w:rsidRPr="001055CF">
        <w:t>(</w:t>
      </w:r>
      <w:r w:rsidR="004167F5" w:rsidRPr="001055CF">
        <w:t>&gt; .08</w:t>
      </w:r>
      <w:r w:rsidR="00A17340" w:rsidRPr="001055CF">
        <w:t>)</w:t>
      </w:r>
      <w:r w:rsidR="004167F5" w:rsidRPr="001055CF">
        <w:t>. Finally, in EFA models with six and seven factors, fit indices were all satisfactory (CFI</w:t>
      </w:r>
      <w:r w:rsidR="007B7123">
        <w:t>-</w:t>
      </w:r>
      <w:r w:rsidR="004167F5" w:rsidRPr="001055CF">
        <w:t>TLI &gt; .95; RMSEA &lt; .08</w:t>
      </w:r>
      <w:r w:rsidR="00A17340" w:rsidRPr="001055CF">
        <w:t>; SRMR &lt; .09</w:t>
      </w:r>
      <w:r w:rsidR="004167F5" w:rsidRPr="001055CF">
        <w:t xml:space="preserve">). </w:t>
      </w:r>
      <w:r w:rsidRPr="001055CF">
        <w:t>T</w:t>
      </w:r>
      <w:r w:rsidR="004167F5" w:rsidRPr="001055CF">
        <w:t xml:space="preserve">he eight-factor </w:t>
      </w:r>
      <w:r w:rsidR="00BB4C70" w:rsidRPr="001055CF">
        <w:t>EFA model</w:t>
      </w:r>
      <w:r w:rsidR="004167F5" w:rsidRPr="001055CF">
        <w:t xml:space="preserve"> failed to converge. </w:t>
      </w:r>
    </w:p>
    <w:p w14:paraId="4D20FBF3" w14:textId="17B9836E" w:rsidR="004167F5" w:rsidRPr="001055CF" w:rsidRDefault="00587897" w:rsidP="00140FE8">
      <w:pPr>
        <w:spacing w:line="480" w:lineRule="auto"/>
        <w:ind w:firstLine="720"/>
      </w:pPr>
      <w:r w:rsidRPr="001055CF">
        <w:t>Examination</w:t>
      </w:r>
      <w:r w:rsidR="004167F5" w:rsidRPr="001055CF">
        <w:t xml:space="preserve"> of EFA models</w:t>
      </w:r>
      <w:r w:rsidRPr="001055CF">
        <w:t xml:space="preserve"> indicated</w:t>
      </w:r>
      <w:r w:rsidR="004167F5" w:rsidRPr="001055CF">
        <w:t xml:space="preserve"> that the </w:t>
      </w:r>
      <w:r w:rsidRPr="001055CF">
        <w:t>4</w:t>
      </w:r>
      <w:r w:rsidR="004167F5" w:rsidRPr="001055CF">
        <w:t xml:space="preserve">-factor solution </w:t>
      </w:r>
      <w:r w:rsidRPr="001055CF">
        <w:t>wa</w:t>
      </w:r>
      <w:r w:rsidR="004167F5" w:rsidRPr="001055CF">
        <w:t xml:space="preserve">s </w:t>
      </w:r>
      <w:r w:rsidR="00140FE8" w:rsidRPr="001055CF">
        <w:t>identical</w:t>
      </w:r>
      <w:r w:rsidR="004167F5" w:rsidRPr="001055CF">
        <w:t xml:space="preserve"> to the </w:t>
      </w:r>
      <w:r w:rsidRPr="001055CF">
        <w:t>parent</w:t>
      </w:r>
      <w:r w:rsidR="004167F5" w:rsidRPr="001055CF">
        <w:t xml:space="preserve"> </w:t>
      </w:r>
      <w:r w:rsidR="00140FE8" w:rsidRPr="001055CF">
        <w:t xml:space="preserve">model proposed by Tylka and Kroon Van </w:t>
      </w:r>
      <w:proofErr w:type="spellStart"/>
      <w:r w:rsidR="00140FE8" w:rsidRPr="001055CF">
        <w:t>Diest</w:t>
      </w:r>
      <w:proofErr w:type="spellEnd"/>
      <w:r w:rsidR="00140FE8" w:rsidRPr="001055CF">
        <w:t xml:space="preserve"> (2013). In contrast, </w:t>
      </w:r>
      <w:r w:rsidR="004167F5" w:rsidRPr="001055CF">
        <w:t xml:space="preserve">the </w:t>
      </w:r>
      <w:r w:rsidRPr="001055CF">
        <w:t>5</w:t>
      </w:r>
      <w:r w:rsidR="004167F5" w:rsidRPr="001055CF">
        <w:t xml:space="preserve">- to </w:t>
      </w:r>
      <w:r w:rsidRPr="001055CF">
        <w:t>7</w:t>
      </w:r>
      <w:r w:rsidR="004167F5" w:rsidRPr="001055CF">
        <w:t>-factor solution</w:t>
      </w:r>
      <w:r w:rsidRPr="001055CF">
        <w:t>s</w:t>
      </w:r>
      <w:r w:rsidR="004167F5" w:rsidRPr="001055CF">
        <w:t xml:space="preserve"> proposed models in which items measuring </w:t>
      </w:r>
      <w:r w:rsidR="00140FE8" w:rsidRPr="001055CF">
        <w:t xml:space="preserve">two of the four factors (i.e., Eating for Physical Rather than Emotional Reasons and Reliance on Hunger and Satiety Cues, respectively) </w:t>
      </w:r>
      <w:r w:rsidRPr="001055CF">
        <w:t>we</w:t>
      </w:r>
      <w:r w:rsidR="004167F5" w:rsidRPr="001055CF">
        <w:t>re split in two or three</w:t>
      </w:r>
      <w:r w:rsidRPr="001055CF">
        <w:t xml:space="preserve"> dimensions</w:t>
      </w:r>
      <w:r w:rsidR="004167F5" w:rsidRPr="001055CF">
        <w:t xml:space="preserve">. Additionally, as illustrated in Figure 1, parallel analysis showed that the data </w:t>
      </w:r>
      <w:r w:rsidRPr="001055CF">
        <w:t>we</w:t>
      </w:r>
      <w:r w:rsidR="004167F5" w:rsidRPr="001055CF">
        <w:t xml:space="preserve">re best represented by a </w:t>
      </w:r>
      <w:r w:rsidRPr="001055CF">
        <w:t>4</w:t>
      </w:r>
      <w:r w:rsidR="004167F5" w:rsidRPr="001055CF">
        <w:t>-factor solution. Therefore, based on the</w:t>
      </w:r>
      <w:r w:rsidR="00140FE8" w:rsidRPr="001055CF">
        <w:t xml:space="preserve"> combination of</w:t>
      </w:r>
      <w:r w:rsidR="004167F5" w:rsidRPr="001055CF">
        <w:t xml:space="preserve"> fit indices and </w:t>
      </w:r>
      <w:r w:rsidRPr="001055CF">
        <w:t xml:space="preserve">results </w:t>
      </w:r>
      <w:r w:rsidR="004167F5" w:rsidRPr="001055CF">
        <w:t xml:space="preserve">of parallel </w:t>
      </w:r>
      <w:r w:rsidRPr="001055CF">
        <w:t>analysis</w:t>
      </w:r>
      <w:r w:rsidR="00140FE8" w:rsidRPr="001055CF">
        <w:t xml:space="preserve"> (Swami et al., 2021)</w:t>
      </w:r>
      <w:r w:rsidRPr="001055CF">
        <w:t>,</w:t>
      </w:r>
      <w:r w:rsidR="004167F5" w:rsidRPr="001055CF">
        <w:t xml:space="preserve"> the </w:t>
      </w:r>
      <w:r w:rsidRPr="001055CF">
        <w:t>4</w:t>
      </w:r>
      <w:r w:rsidR="004167F5" w:rsidRPr="001055CF">
        <w:t xml:space="preserve">-factor EFA model was retained for subsequent analyses. </w:t>
      </w:r>
    </w:p>
    <w:p w14:paraId="510A5A35" w14:textId="603905DE" w:rsidR="004167F5" w:rsidRPr="001055CF" w:rsidRDefault="004167F5" w:rsidP="002E2C1C">
      <w:pPr>
        <w:spacing w:line="480" w:lineRule="auto"/>
        <w:ind w:firstLine="720"/>
        <w:rPr>
          <w:bCs/>
        </w:rPr>
      </w:pPr>
      <w:r w:rsidRPr="001055CF">
        <w:rPr>
          <w:bCs/>
        </w:rPr>
        <w:t>The standardi</w:t>
      </w:r>
      <w:r w:rsidR="00587897" w:rsidRPr="001055CF">
        <w:rPr>
          <w:bCs/>
        </w:rPr>
        <w:t>s</w:t>
      </w:r>
      <w:r w:rsidRPr="001055CF">
        <w:rPr>
          <w:bCs/>
        </w:rPr>
        <w:t>ed parameter estimates</w:t>
      </w:r>
      <w:r w:rsidR="00BC68E8" w:rsidRPr="001055CF">
        <w:rPr>
          <w:bCs/>
        </w:rPr>
        <w:t>, composite reliability coefficients</w:t>
      </w:r>
      <w:r w:rsidR="00587897" w:rsidRPr="001055CF">
        <w:rPr>
          <w:bCs/>
        </w:rPr>
        <w:t>,</w:t>
      </w:r>
      <w:r w:rsidR="00BC68E8" w:rsidRPr="001055CF">
        <w:rPr>
          <w:bCs/>
        </w:rPr>
        <w:t xml:space="preserve"> and latent factor correlations</w:t>
      </w:r>
      <w:r w:rsidRPr="001055CF">
        <w:rPr>
          <w:bCs/>
        </w:rPr>
        <w:t xml:space="preserve"> </w:t>
      </w:r>
      <w:r w:rsidR="00BC68E8" w:rsidRPr="001055CF">
        <w:rPr>
          <w:bCs/>
        </w:rPr>
        <w:t>f</w:t>
      </w:r>
      <w:r w:rsidR="002E2C1C" w:rsidRPr="001055CF">
        <w:rPr>
          <w:bCs/>
        </w:rPr>
        <w:t>or</w:t>
      </w:r>
      <w:r w:rsidRPr="001055CF">
        <w:rPr>
          <w:bCs/>
        </w:rPr>
        <w:t xml:space="preserve"> the </w:t>
      </w:r>
      <w:r w:rsidR="00587897" w:rsidRPr="001055CF">
        <w:rPr>
          <w:bCs/>
        </w:rPr>
        <w:t>4</w:t>
      </w:r>
      <w:r w:rsidRPr="001055CF">
        <w:rPr>
          <w:bCs/>
        </w:rPr>
        <w:t>-factor EFA model are reported in Table 2. The f</w:t>
      </w:r>
      <w:r w:rsidR="002E2C1C" w:rsidRPr="001055CF">
        <w:rPr>
          <w:bCs/>
        </w:rPr>
        <w:t>irst (</w:t>
      </w:r>
      <w:r w:rsidR="002E2C1C" w:rsidRPr="001055CF">
        <w:t xml:space="preserve">Eating for Physical Rather than Emotional Reasons) and second (Unconditional Permission to Eat) factors both </w:t>
      </w:r>
      <w:r w:rsidR="002E2C1C" w:rsidRPr="001055CF">
        <w:rPr>
          <w:bCs/>
        </w:rPr>
        <w:t xml:space="preserve">had </w:t>
      </w:r>
      <w:r w:rsidRPr="001055CF">
        <w:rPr>
          <w:bCs/>
        </w:rPr>
        <w:t xml:space="preserve">moderate to </w:t>
      </w:r>
      <w:r w:rsidR="002E2C1C" w:rsidRPr="001055CF">
        <w:rPr>
          <w:bCs/>
        </w:rPr>
        <w:t>large</w:t>
      </w:r>
      <w:r w:rsidRPr="001055CF">
        <w:rPr>
          <w:bCs/>
        </w:rPr>
        <w:t xml:space="preserve"> loadings and cross-loadings of </w:t>
      </w:r>
      <w:r w:rsidR="002E2C1C" w:rsidRPr="001055CF">
        <w:rPr>
          <w:bCs/>
        </w:rPr>
        <w:t xml:space="preserve">a </w:t>
      </w:r>
      <w:r w:rsidRPr="001055CF">
        <w:rPr>
          <w:bCs/>
        </w:rPr>
        <w:t>lower magnitude. The third factor</w:t>
      </w:r>
      <w:r w:rsidR="002E2C1C" w:rsidRPr="001055CF">
        <w:rPr>
          <w:bCs/>
        </w:rPr>
        <w:t xml:space="preserve"> (</w:t>
      </w:r>
      <w:r w:rsidR="002E2C1C" w:rsidRPr="001055CF">
        <w:t>Reliance on Hunger and Satiety Cues)</w:t>
      </w:r>
      <w:r w:rsidRPr="001055CF">
        <w:rPr>
          <w:bCs/>
        </w:rPr>
        <w:t xml:space="preserve"> </w:t>
      </w:r>
      <w:r w:rsidR="002E2C1C" w:rsidRPr="001055CF">
        <w:rPr>
          <w:bCs/>
        </w:rPr>
        <w:t>had</w:t>
      </w:r>
      <w:r w:rsidRPr="001055CF">
        <w:rPr>
          <w:bCs/>
        </w:rPr>
        <w:t xml:space="preserve"> moderate to </w:t>
      </w:r>
      <w:r w:rsidR="002E2C1C" w:rsidRPr="001055CF">
        <w:rPr>
          <w:bCs/>
        </w:rPr>
        <w:t>large</w:t>
      </w:r>
      <w:r w:rsidRPr="001055CF">
        <w:rPr>
          <w:bCs/>
        </w:rPr>
        <w:t xml:space="preserve"> loadings and cross-loadings of </w:t>
      </w:r>
      <w:r w:rsidR="002E2C1C" w:rsidRPr="001055CF">
        <w:rPr>
          <w:bCs/>
        </w:rPr>
        <w:t xml:space="preserve">a </w:t>
      </w:r>
      <w:r w:rsidRPr="001055CF">
        <w:rPr>
          <w:bCs/>
        </w:rPr>
        <w:t xml:space="preserve">lower magnitude, except for </w:t>
      </w:r>
      <w:r w:rsidR="00587897" w:rsidRPr="001055CF">
        <w:rPr>
          <w:bCs/>
        </w:rPr>
        <w:t>I</w:t>
      </w:r>
      <w:r w:rsidRPr="001055CF">
        <w:rPr>
          <w:bCs/>
        </w:rPr>
        <w:t xml:space="preserve">tems </w:t>
      </w:r>
      <w:r w:rsidR="002E2C1C" w:rsidRPr="001055CF">
        <w:rPr>
          <w:bCs/>
        </w:rPr>
        <w:t>#</w:t>
      </w:r>
      <w:r w:rsidRPr="001055CF">
        <w:rPr>
          <w:bCs/>
        </w:rPr>
        <w:t>6</w:t>
      </w:r>
      <w:r w:rsidR="00EA7558">
        <w:rPr>
          <w:bCs/>
        </w:rPr>
        <w:t>, 7, and</w:t>
      </w:r>
      <w:r w:rsidRPr="001055CF">
        <w:rPr>
          <w:bCs/>
        </w:rPr>
        <w:t xml:space="preserve"> 8. Finally, </w:t>
      </w:r>
      <w:r w:rsidRPr="001055CF">
        <w:t xml:space="preserve">the fourth factor </w:t>
      </w:r>
      <w:r w:rsidR="002E2C1C" w:rsidRPr="001055CF">
        <w:t xml:space="preserve">(Body-Food Choice Congruence) had large </w:t>
      </w:r>
      <w:r w:rsidRPr="001055CF">
        <w:rPr>
          <w:bCs/>
        </w:rPr>
        <w:t xml:space="preserve">loadings and cross-loadings of </w:t>
      </w:r>
      <w:r w:rsidR="002E2C1C" w:rsidRPr="001055CF">
        <w:rPr>
          <w:bCs/>
        </w:rPr>
        <w:t xml:space="preserve">a </w:t>
      </w:r>
      <w:r w:rsidRPr="001055CF">
        <w:rPr>
          <w:bCs/>
        </w:rPr>
        <w:t>lower magnitude</w:t>
      </w:r>
      <w:r w:rsidRPr="001055CF">
        <w:t xml:space="preserve">. </w:t>
      </w:r>
      <w:r w:rsidR="002E2C1C" w:rsidRPr="001055CF">
        <w:t>A</w:t>
      </w:r>
      <w:r w:rsidRPr="001055CF">
        <w:t xml:space="preserve">s </w:t>
      </w:r>
      <w:r w:rsidR="002E2C1C" w:rsidRPr="001055CF">
        <w:t>shown</w:t>
      </w:r>
      <w:r w:rsidRPr="001055CF">
        <w:t xml:space="preserve"> in Table 2, all composite reliability coefficients were excellent (&gt; .85) and latent </w:t>
      </w:r>
      <w:r w:rsidRPr="001055CF">
        <w:lastRenderedPageBreak/>
        <w:t>factor correlations were mostly significant</w:t>
      </w:r>
      <w:r w:rsidR="002E2C1C" w:rsidRPr="001055CF">
        <w:t xml:space="preserve">, </w:t>
      </w:r>
      <w:r w:rsidRPr="001055CF">
        <w:t>with a small</w:t>
      </w:r>
      <w:r w:rsidR="00587897" w:rsidRPr="001055CF">
        <w:t>-</w:t>
      </w:r>
      <w:r w:rsidRPr="001055CF">
        <w:t>to</w:t>
      </w:r>
      <w:r w:rsidR="00587897" w:rsidRPr="001055CF">
        <w:t>-</w:t>
      </w:r>
      <w:r w:rsidRPr="001055CF">
        <w:t xml:space="preserve">moderate magnitude. </w:t>
      </w:r>
      <w:r w:rsidR="00BC68E8" w:rsidRPr="001055CF">
        <w:t xml:space="preserve">These results </w:t>
      </w:r>
      <w:r w:rsidRPr="001055CF">
        <w:t xml:space="preserve">confirm the relative independence of the </w:t>
      </w:r>
      <w:r w:rsidR="00BC68E8" w:rsidRPr="001055CF">
        <w:t xml:space="preserve">latent </w:t>
      </w:r>
      <w:r w:rsidRPr="001055CF">
        <w:t>factors.</w:t>
      </w:r>
    </w:p>
    <w:p w14:paraId="3B4859D4" w14:textId="41F7E3AE" w:rsidR="00100EFA" w:rsidRPr="001055CF" w:rsidRDefault="00587897" w:rsidP="004E57AE">
      <w:pPr>
        <w:widowControl w:val="0"/>
        <w:spacing w:line="480" w:lineRule="auto"/>
        <w:ind w:firstLine="720"/>
        <w:rPr>
          <w:bCs/>
        </w:rPr>
      </w:pPr>
      <w:r w:rsidRPr="001055CF">
        <w:rPr>
          <w:b/>
        </w:rPr>
        <w:t>3.1.2. G</w:t>
      </w:r>
      <w:r w:rsidR="00C43E64" w:rsidRPr="001055CF">
        <w:rPr>
          <w:b/>
        </w:rPr>
        <w:t>ender</w:t>
      </w:r>
      <w:r w:rsidRPr="001055CF">
        <w:rPr>
          <w:b/>
        </w:rPr>
        <w:t xml:space="preserve"> invariance</w:t>
      </w:r>
      <w:r w:rsidR="004167F5" w:rsidRPr="001055CF">
        <w:rPr>
          <w:b/>
        </w:rPr>
        <w:t>.</w:t>
      </w:r>
      <w:r w:rsidR="004167F5" w:rsidRPr="001055CF">
        <w:t xml:space="preserve"> </w:t>
      </w:r>
      <w:r w:rsidR="00970BED" w:rsidRPr="001055CF">
        <w:t xml:space="preserve">Goodness-of-fit statistics of the </w:t>
      </w:r>
      <w:r w:rsidRPr="001055CF">
        <w:t>4</w:t>
      </w:r>
      <w:r w:rsidR="00970BED" w:rsidRPr="001055CF">
        <w:t xml:space="preserve">-factor </w:t>
      </w:r>
      <w:r w:rsidR="004D7B80" w:rsidRPr="001055CF">
        <w:t>model</w:t>
      </w:r>
      <w:r w:rsidR="00970BED" w:rsidRPr="001055CF">
        <w:t xml:space="preserve"> tested separately </w:t>
      </w:r>
      <w:r w:rsidRPr="001055CF">
        <w:t>in</w:t>
      </w:r>
      <w:r w:rsidR="00970BED" w:rsidRPr="001055CF">
        <w:t xml:space="preserve"> </w:t>
      </w:r>
      <w:r w:rsidR="001D63F3" w:rsidRPr="001055CF">
        <w:t>men</w:t>
      </w:r>
      <w:r w:rsidR="00970BED" w:rsidRPr="001055CF">
        <w:t xml:space="preserve"> and women are reported in Table 1 </w:t>
      </w:r>
      <w:r w:rsidR="004D7B80" w:rsidRPr="001055CF">
        <w:t>(</w:t>
      </w:r>
      <w:r w:rsidR="004E57AE" w:rsidRPr="001055CF">
        <w:t>M</w:t>
      </w:r>
      <w:r w:rsidR="00970BED" w:rsidRPr="001055CF">
        <w:t>odels 2-1 and 2-2). Results showed</w:t>
      </w:r>
      <w:r w:rsidRPr="001055CF">
        <w:t xml:space="preserve"> that,</w:t>
      </w:r>
      <w:r w:rsidR="00970BED" w:rsidRPr="001055CF">
        <w:t xml:space="preserve"> for </w:t>
      </w:r>
      <w:r w:rsidR="001D63F3" w:rsidRPr="001055CF">
        <w:t>men</w:t>
      </w:r>
      <w:r w:rsidR="00970BED" w:rsidRPr="001055CF">
        <w:t xml:space="preserve"> and women</w:t>
      </w:r>
      <w:r w:rsidRPr="001055CF">
        <w:t xml:space="preserve">, </w:t>
      </w:r>
      <w:r w:rsidR="00970BED" w:rsidRPr="001055CF">
        <w:t>CFI</w:t>
      </w:r>
      <w:r w:rsidR="007B7123">
        <w:t>-</w:t>
      </w:r>
      <w:r w:rsidR="00970BED" w:rsidRPr="001055CF">
        <w:t xml:space="preserve">TLI and SRMR </w:t>
      </w:r>
      <w:r w:rsidR="00970BED" w:rsidRPr="001055CF">
        <w:rPr>
          <w:iCs/>
        </w:rPr>
        <w:t xml:space="preserve">values were </w:t>
      </w:r>
      <w:r w:rsidR="00970BED" w:rsidRPr="001055CF">
        <w:t>acceptable (CFI</w:t>
      </w:r>
      <w:r w:rsidR="007B7123">
        <w:t>-</w:t>
      </w:r>
      <w:r w:rsidR="00970BED" w:rsidRPr="001055CF">
        <w:t xml:space="preserve">TLI &gt; .90 or &gt; .95; SRMR &lt; .09), but </w:t>
      </w:r>
      <w:r w:rsidR="00EA7558">
        <w:t xml:space="preserve">less </w:t>
      </w:r>
      <w:r w:rsidR="00970BED" w:rsidRPr="001055CF">
        <w:t xml:space="preserve">satisfactory for the RMSEA (&gt; .08). Additionally, </w:t>
      </w:r>
      <w:r w:rsidR="001D63F3" w:rsidRPr="001055CF">
        <w:t xml:space="preserve">goodness-of-fit statistics from the measurement invariance test across </w:t>
      </w:r>
      <w:r w:rsidR="00C43E64" w:rsidRPr="001055CF">
        <w:t>gender</w:t>
      </w:r>
      <w:r w:rsidR="001D63F3" w:rsidRPr="001055CF">
        <w:t xml:space="preserve"> are reported in Table 1 </w:t>
      </w:r>
      <w:r w:rsidR="00970BED" w:rsidRPr="001055CF">
        <w:t>(</w:t>
      </w:r>
      <w:r w:rsidR="004E57AE" w:rsidRPr="001055CF">
        <w:t>M</w:t>
      </w:r>
      <w:r w:rsidR="00970BED" w:rsidRPr="001055CF">
        <w:t xml:space="preserve">odels 2-3 to 2-8). </w:t>
      </w:r>
      <w:r w:rsidR="001D63F3" w:rsidRPr="001055CF">
        <w:t>Results</w:t>
      </w:r>
      <w:r w:rsidR="00970BED" w:rsidRPr="001055CF">
        <w:t xml:space="preserve"> </w:t>
      </w:r>
      <w:r w:rsidR="00970BED" w:rsidRPr="001055CF">
        <w:rPr>
          <w:bCs/>
        </w:rPr>
        <w:t xml:space="preserve">supported the </w:t>
      </w:r>
      <w:r w:rsidR="007048D7" w:rsidRPr="001055CF">
        <w:rPr>
          <w:bCs/>
        </w:rPr>
        <w:t>complete</w:t>
      </w:r>
      <w:r w:rsidR="00970BED" w:rsidRPr="001055CF">
        <w:rPr>
          <w:bCs/>
        </w:rPr>
        <w:t xml:space="preserve"> (configural, weak, strong, strict, latent variance-covariance invariance</w:t>
      </w:r>
      <w:r w:rsidR="00492770">
        <w:rPr>
          <w:bCs/>
        </w:rPr>
        <w:t>,</w:t>
      </w:r>
      <w:r w:rsidR="00970BED" w:rsidRPr="001055CF">
        <w:rPr>
          <w:bCs/>
        </w:rPr>
        <w:t xml:space="preserve"> and latent mean) invariance of the </w:t>
      </w:r>
      <w:r w:rsidRPr="001055CF">
        <w:rPr>
          <w:bCs/>
        </w:rPr>
        <w:t>4</w:t>
      </w:r>
      <w:r w:rsidR="00970BED" w:rsidRPr="001055CF">
        <w:rPr>
          <w:bCs/>
        </w:rPr>
        <w:t>-factor</w:t>
      </w:r>
      <w:r w:rsidR="004D7B80" w:rsidRPr="001055CF">
        <w:rPr>
          <w:bCs/>
        </w:rPr>
        <w:t xml:space="preserve"> model</w:t>
      </w:r>
      <w:r w:rsidR="00100EFA" w:rsidRPr="001055CF">
        <w:rPr>
          <w:bCs/>
        </w:rPr>
        <w:t xml:space="preserve">. </w:t>
      </w:r>
    </w:p>
    <w:p w14:paraId="4E84F0DB" w14:textId="0AD4209D" w:rsidR="003A229F" w:rsidRPr="001055CF" w:rsidRDefault="00587897" w:rsidP="007133CC">
      <w:pPr>
        <w:pStyle w:val="Heading2"/>
      </w:pPr>
      <w:r w:rsidRPr="001055CF">
        <w:t xml:space="preserve">3.2. </w:t>
      </w:r>
      <w:r w:rsidR="00291B6D" w:rsidRPr="001055CF">
        <w:t xml:space="preserve">Exploratory </w:t>
      </w:r>
      <w:r w:rsidR="00A013C9">
        <w:t>S</w:t>
      </w:r>
      <w:r w:rsidR="00291B6D" w:rsidRPr="001055CF">
        <w:t xml:space="preserve">tructural </w:t>
      </w:r>
      <w:r w:rsidR="00A013C9">
        <w:t>E</w:t>
      </w:r>
      <w:r w:rsidR="00291B6D" w:rsidRPr="001055CF">
        <w:t xml:space="preserve">quation </w:t>
      </w:r>
      <w:r w:rsidR="00A013C9">
        <w:t>M</w:t>
      </w:r>
      <w:r w:rsidR="00291B6D" w:rsidRPr="001055CF">
        <w:t xml:space="preserve">odelling, Bifactor </w:t>
      </w:r>
      <w:r w:rsidR="00A013C9">
        <w:t>Analysis,</w:t>
      </w:r>
      <w:r w:rsidR="00291B6D" w:rsidRPr="001055CF" w:rsidDel="00291B6D">
        <w:t xml:space="preserve"> </w:t>
      </w:r>
      <w:r w:rsidR="003A229F" w:rsidRPr="001055CF">
        <w:t xml:space="preserve">and </w:t>
      </w:r>
      <w:r w:rsidRPr="001055CF">
        <w:t>Gender Invariance</w:t>
      </w:r>
    </w:p>
    <w:p w14:paraId="6DC80374" w14:textId="67B93980" w:rsidR="001055CF" w:rsidRDefault="00587897" w:rsidP="001055CF">
      <w:pPr>
        <w:widowControl w:val="0"/>
        <w:spacing w:line="480" w:lineRule="auto"/>
        <w:ind w:firstLine="720"/>
        <w:rPr>
          <w:bCs/>
        </w:rPr>
      </w:pPr>
      <w:r w:rsidRPr="001055CF">
        <w:rPr>
          <w:b/>
          <w:color w:val="000000" w:themeColor="text1"/>
        </w:rPr>
        <w:t>3.2.1. Exploratory</w:t>
      </w:r>
      <w:r w:rsidR="00291B6D" w:rsidRPr="001055CF">
        <w:rPr>
          <w:b/>
          <w:color w:val="000000" w:themeColor="text1"/>
        </w:rPr>
        <w:t xml:space="preserve"> structural equation modelling</w:t>
      </w:r>
      <w:r w:rsidR="001055CF">
        <w:rPr>
          <w:b/>
          <w:color w:val="000000" w:themeColor="text1"/>
        </w:rPr>
        <w:t xml:space="preserve"> and bifactor analysis</w:t>
      </w:r>
      <w:r w:rsidR="003542D1" w:rsidRPr="001055CF">
        <w:rPr>
          <w:b/>
        </w:rPr>
        <w:t xml:space="preserve">. </w:t>
      </w:r>
      <w:r w:rsidRPr="001055CF">
        <w:t>G</w:t>
      </w:r>
      <w:r w:rsidR="000C1225" w:rsidRPr="001055CF">
        <w:t xml:space="preserve">oodness-of-fit statistics </w:t>
      </w:r>
      <w:r w:rsidRPr="001055CF">
        <w:t>for</w:t>
      </w:r>
      <w:r w:rsidR="000C1225" w:rsidRPr="001055CF">
        <w:t xml:space="preserve"> the </w:t>
      </w:r>
      <w:r w:rsidRPr="001055CF">
        <w:t>4</w:t>
      </w:r>
      <w:r w:rsidR="001D63F3" w:rsidRPr="001055CF">
        <w:t xml:space="preserve">-factor ESEM </w:t>
      </w:r>
      <w:r w:rsidR="00682021" w:rsidRPr="001055CF">
        <w:t>and B</w:t>
      </w:r>
      <w:r w:rsidR="001055CF">
        <w:t>-</w:t>
      </w:r>
      <w:r w:rsidR="00682021" w:rsidRPr="001055CF">
        <w:t xml:space="preserve">ESEM </w:t>
      </w:r>
      <w:r w:rsidR="00A85F7A" w:rsidRPr="001055CF">
        <w:t>model</w:t>
      </w:r>
      <w:r w:rsidR="00682021" w:rsidRPr="001055CF">
        <w:t>s</w:t>
      </w:r>
      <w:r w:rsidR="001D63F3" w:rsidRPr="001055CF">
        <w:t xml:space="preserve"> with and without CU are </w:t>
      </w:r>
      <w:r w:rsidR="00103021" w:rsidRPr="001055CF">
        <w:t>reported</w:t>
      </w:r>
      <w:r w:rsidR="001D63F3" w:rsidRPr="001055CF">
        <w:t xml:space="preserve"> in Table 1 </w:t>
      </w:r>
      <w:r w:rsidR="004E57AE" w:rsidRPr="001055CF">
        <w:t>(M</w:t>
      </w:r>
      <w:r w:rsidR="001D63F3" w:rsidRPr="001055CF">
        <w:t xml:space="preserve">odels 3-1 </w:t>
      </w:r>
      <w:r w:rsidR="00704764" w:rsidRPr="001055CF">
        <w:t xml:space="preserve">to </w:t>
      </w:r>
      <w:r w:rsidR="001D63F3" w:rsidRPr="001055CF">
        <w:t>3-</w:t>
      </w:r>
      <w:r w:rsidR="00704764" w:rsidRPr="001055CF">
        <w:t>4</w:t>
      </w:r>
      <w:r w:rsidR="001D63F3" w:rsidRPr="001055CF">
        <w:t xml:space="preserve">). </w:t>
      </w:r>
      <w:r w:rsidR="00A85F7A" w:rsidRPr="001055CF">
        <w:t>R</w:t>
      </w:r>
      <w:r w:rsidR="00103021" w:rsidRPr="001055CF">
        <w:t xml:space="preserve">esults </w:t>
      </w:r>
      <w:r w:rsidR="00A85F7A" w:rsidRPr="001055CF">
        <w:t xml:space="preserve">from </w:t>
      </w:r>
      <w:r w:rsidR="00103021" w:rsidRPr="001055CF">
        <w:t xml:space="preserve">the </w:t>
      </w:r>
      <w:r w:rsidRPr="001055CF">
        <w:t>4</w:t>
      </w:r>
      <w:r w:rsidR="00103021" w:rsidRPr="001055CF">
        <w:t>-factor ESEM model without CU (</w:t>
      </w:r>
      <w:r w:rsidR="004E57AE" w:rsidRPr="001055CF">
        <w:t>M</w:t>
      </w:r>
      <w:r w:rsidR="00103021" w:rsidRPr="001055CF">
        <w:t xml:space="preserve">odel 3-1) </w:t>
      </w:r>
      <w:r w:rsidR="00A85F7A" w:rsidRPr="001055CF">
        <w:t xml:space="preserve">showed </w:t>
      </w:r>
      <w:r w:rsidR="00103021" w:rsidRPr="001055CF">
        <w:t>that CFI</w:t>
      </w:r>
      <w:r w:rsidR="007B7123">
        <w:t>-</w:t>
      </w:r>
      <w:r w:rsidR="00103021" w:rsidRPr="001055CF">
        <w:t xml:space="preserve">TLI and SRMR </w:t>
      </w:r>
      <w:r w:rsidR="00103021" w:rsidRPr="001055CF">
        <w:rPr>
          <w:iCs/>
        </w:rPr>
        <w:t xml:space="preserve">values were </w:t>
      </w:r>
      <w:r w:rsidR="00103021" w:rsidRPr="001055CF">
        <w:t>acceptable (CFI/TLI &gt; .90 or &gt; .95; SRMR &lt; .09), but RMSEA (&gt; .08)</w:t>
      </w:r>
      <w:r w:rsidR="001055CF">
        <w:t xml:space="preserve"> </w:t>
      </w:r>
      <w:r w:rsidR="00D14536">
        <w:t xml:space="preserve">was </w:t>
      </w:r>
      <w:r w:rsidR="001055CF" w:rsidRPr="001055CF">
        <w:t>unsatisfactory</w:t>
      </w:r>
      <w:r w:rsidR="00A85F7A" w:rsidRPr="001055CF">
        <w:t xml:space="preserve">. </w:t>
      </w:r>
      <w:r w:rsidR="001055CF">
        <w:t>Conversely</w:t>
      </w:r>
      <w:r w:rsidR="00704764" w:rsidRPr="001055CF">
        <w:t>, all fit indices were acceptable for the B</w:t>
      </w:r>
      <w:r w:rsidR="001055CF">
        <w:t>-</w:t>
      </w:r>
      <w:r w:rsidR="00704764" w:rsidRPr="001055CF">
        <w:t xml:space="preserve">ESEM model (Model 3-3) without CU. </w:t>
      </w:r>
      <w:r w:rsidR="001055CF">
        <w:t>In addition</w:t>
      </w:r>
      <w:r w:rsidR="00704764" w:rsidRPr="001055CF">
        <w:t xml:space="preserve">, </w:t>
      </w:r>
      <w:r w:rsidR="001055CF">
        <w:t>t</w:t>
      </w:r>
      <w:r w:rsidR="00704764" w:rsidRPr="001055CF">
        <w:t xml:space="preserve">he ESEM and </w:t>
      </w:r>
      <w:r w:rsidR="00704764" w:rsidRPr="001055CF">
        <w:rPr>
          <w:bCs/>
          <w:iCs/>
        </w:rPr>
        <w:t>B</w:t>
      </w:r>
      <w:r w:rsidR="001055CF">
        <w:rPr>
          <w:bCs/>
          <w:iCs/>
        </w:rPr>
        <w:t>-</w:t>
      </w:r>
      <w:r w:rsidR="00704764" w:rsidRPr="001055CF">
        <w:t xml:space="preserve">ESEM model with CU (Models 3-2 and 3-4) resulted in substantial improvement in </w:t>
      </w:r>
      <w:r w:rsidR="001055CF">
        <w:t xml:space="preserve">relative </w:t>
      </w:r>
      <w:r w:rsidR="00704764" w:rsidRPr="001055CF">
        <w:t xml:space="preserve">fit </w:t>
      </w:r>
      <w:r w:rsidR="00704764" w:rsidRPr="001055CF">
        <w:rPr>
          <w:bCs/>
        </w:rPr>
        <w:t>(∆CFI</w:t>
      </w:r>
      <w:r w:rsidR="00790772">
        <w:rPr>
          <w:bCs/>
        </w:rPr>
        <w:t>-</w:t>
      </w:r>
      <w:r w:rsidR="00790772" w:rsidRPr="001055CF">
        <w:rPr>
          <w:bCs/>
        </w:rPr>
        <w:t>∆</w:t>
      </w:r>
      <w:r w:rsidR="00704764" w:rsidRPr="001055CF">
        <w:rPr>
          <w:bCs/>
        </w:rPr>
        <w:t>TLI &gt; +.010)</w:t>
      </w:r>
      <w:r w:rsidR="00957A1F" w:rsidRPr="001055CF">
        <w:rPr>
          <w:bCs/>
        </w:rPr>
        <w:t xml:space="preserve"> compare</w:t>
      </w:r>
      <w:r w:rsidR="00EA7558">
        <w:rPr>
          <w:bCs/>
        </w:rPr>
        <w:t>d</w:t>
      </w:r>
      <w:r w:rsidR="00957A1F" w:rsidRPr="001055CF">
        <w:rPr>
          <w:bCs/>
        </w:rPr>
        <w:t xml:space="preserve"> to their counterpart</w:t>
      </w:r>
      <w:r w:rsidR="001055CF">
        <w:rPr>
          <w:bCs/>
        </w:rPr>
        <w:t xml:space="preserve"> models</w:t>
      </w:r>
      <w:r w:rsidR="00957A1F" w:rsidRPr="001055CF">
        <w:rPr>
          <w:bCs/>
        </w:rPr>
        <w:t xml:space="preserve"> without CU</w:t>
      </w:r>
      <w:r w:rsidR="00704764" w:rsidRPr="001055CF">
        <w:rPr>
          <w:bCs/>
        </w:rPr>
        <w:t xml:space="preserve">. </w:t>
      </w:r>
      <w:r w:rsidR="00103021" w:rsidRPr="001055CF">
        <w:rPr>
          <w:bCs/>
        </w:rPr>
        <w:t xml:space="preserve">Therefore, </w:t>
      </w:r>
      <w:r w:rsidRPr="001055CF">
        <w:rPr>
          <w:bCs/>
        </w:rPr>
        <w:t xml:space="preserve">the </w:t>
      </w:r>
      <w:r w:rsidR="00704764" w:rsidRPr="001055CF">
        <w:rPr>
          <w:bCs/>
        </w:rPr>
        <w:t>E</w:t>
      </w:r>
      <w:r w:rsidR="00957A1F" w:rsidRPr="001055CF">
        <w:rPr>
          <w:bCs/>
        </w:rPr>
        <w:t>SEM-CU and B</w:t>
      </w:r>
      <w:r w:rsidR="001055CF">
        <w:rPr>
          <w:bCs/>
        </w:rPr>
        <w:t>-</w:t>
      </w:r>
      <w:r w:rsidR="00957A1F" w:rsidRPr="001055CF">
        <w:rPr>
          <w:bCs/>
        </w:rPr>
        <w:t xml:space="preserve">ESEM-CU </w:t>
      </w:r>
      <w:r w:rsidR="00103021" w:rsidRPr="001055CF">
        <w:rPr>
          <w:bCs/>
        </w:rPr>
        <w:t>model</w:t>
      </w:r>
      <w:r w:rsidR="00957A1F" w:rsidRPr="001055CF">
        <w:rPr>
          <w:bCs/>
        </w:rPr>
        <w:t>s were</w:t>
      </w:r>
      <w:r w:rsidR="00704764" w:rsidRPr="001055CF">
        <w:rPr>
          <w:bCs/>
        </w:rPr>
        <w:t xml:space="preserve"> </w:t>
      </w:r>
      <w:r w:rsidR="00957A1F" w:rsidRPr="001055CF">
        <w:rPr>
          <w:bCs/>
        </w:rPr>
        <w:t>retained</w:t>
      </w:r>
      <w:r w:rsidR="00103021" w:rsidRPr="001055CF">
        <w:rPr>
          <w:bCs/>
        </w:rPr>
        <w:t xml:space="preserve">. </w:t>
      </w:r>
      <w:r w:rsidR="00E51C8A" w:rsidRPr="001055CF">
        <w:rPr>
          <w:bCs/>
        </w:rPr>
        <w:t>Comparisons of fit indices f</w:t>
      </w:r>
      <w:r w:rsidR="001055CF">
        <w:rPr>
          <w:bCs/>
        </w:rPr>
        <w:t>or</w:t>
      </w:r>
      <w:r w:rsidR="00E51C8A" w:rsidRPr="001055CF">
        <w:rPr>
          <w:bCs/>
        </w:rPr>
        <w:t xml:space="preserve"> both of these models support</w:t>
      </w:r>
      <w:r w:rsidR="001055CF">
        <w:rPr>
          <w:bCs/>
        </w:rPr>
        <w:t>ed</w:t>
      </w:r>
      <w:r w:rsidR="00E51C8A" w:rsidRPr="001055CF">
        <w:rPr>
          <w:bCs/>
        </w:rPr>
        <w:t xml:space="preserve"> the superiority of the B</w:t>
      </w:r>
      <w:r w:rsidR="001055CF">
        <w:rPr>
          <w:bCs/>
        </w:rPr>
        <w:t>-</w:t>
      </w:r>
      <w:r w:rsidR="00E51C8A" w:rsidRPr="001055CF">
        <w:rPr>
          <w:bCs/>
        </w:rPr>
        <w:t>ESEM</w:t>
      </w:r>
      <w:r w:rsidR="00957A1F" w:rsidRPr="001055CF">
        <w:rPr>
          <w:bCs/>
        </w:rPr>
        <w:t>-CU</w:t>
      </w:r>
      <w:r w:rsidR="00E51C8A" w:rsidRPr="001055CF">
        <w:rPr>
          <w:bCs/>
        </w:rPr>
        <w:t xml:space="preserve"> model. Nevertheless, as suggested by Morin et al. (2016</w:t>
      </w:r>
      <w:r w:rsidR="001055CF">
        <w:rPr>
          <w:bCs/>
        </w:rPr>
        <w:t>a</w:t>
      </w:r>
      <w:r w:rsidR="00E51C8A" w:rsidRPr="001055CF">
        <w:rPr>
          <w:bCs/>
        </w:rPr>
        <w:t xml:space="preserve">), parameter estimates from </w:t>
      </w:r>
      <w:r w:rsidR="001055CF">
        <w:rPr>
          <w:bCs/>
        </w:rPr>
        <w:t xml:space="preserve">the </w:t>
      </w:r>
      <w:r w:rsidR="00E51C8A" w:rsidRPr="001055CF">
        <w:rPr>
          <w:bCs/>
        </w:rPr>
        <w:t>ESEM</w:t>
      </w:r>
      <w:r w:rsidR="00957A1F" w:rsidRPr="001055CF">
        <w:rPr>
          <w:bCs/>
        </w:rPr>
        <w:t>-CU</w:t>
      </w:r>
      <w:r w:rsidR="00E51C8A" w:rsidRPr="001055CF">
        <w:rPr>
          <w:bCs/>
        </w:rPr>
        <w:t xml:space="preserve"> and B</w:t>
      </w:r>
      <w:r w:rsidR="004A5E5D">
        <w:rPr>
          <w:bCs/>
        </w:rPr>
        <w:t>-</w:t>
      </w:r>
      <w:r w:rsidR="00E51C8A" w:rsidRPr="001055CF">
        <w:rPr>
          <w:bCs/>
        </w:rPr>
        <w:t>ESEM</w:t>
      </w:r>
      <w:r w:rsidR="00957A1F" w:rsidRPr="001055CF">
        <w:rPr>
          <w:bCs/>
        </w:rPr>
        <w:t>-CU</w:t>
      </w:r>
      <w:r w:rsidR="00E51C8A" w:rsidRPr="001055CF">
        <w:rPr>
          <w:bCs/>
        </w:rPr>
        <w:t xml:space="preserve"> models were inspected</w:t>
      </w:r>
      <w:r w:rsidR="001055CF">
        <w:rPr>
          <w:bCs/>
        </w:rPr>
        <w:t xml:space="preserve"> (see Tables 3 and 4). </w:t>
      </w:r>
    </w:p>
    <w:p w14:paraId="079AB704" w14:textId="04283B37" w:rsidR="006A5AA9" w:rsidRPr="001055CF" w:rsidRDefault="00E51C8A" w:rsidP="00A013C9">
      <w:pPr>
        <w:widowControl w:val="0"/>
        <w:spacing w:line="480" w:lineRule="auto"/>
        <w:ind w:firstLine="720"/>
        <w:rPr>
          <w:bCs/>
        </w:rPr>
      </w:pPr>
      <w:r w:rsidRPr="001055CF">
        <w:rPr>
          <w:bCs/>
          <w:iCs/>
        </w:rPr>
        <w:t>The</w:t>
      </w:r>
      <w:r w:rsidR="00957A1F" w:rsidRPr="001055CF">
        <w:rPr>
          <w:bCs/>
          <w:iCs/>
        </w:rPr>
        <w:t xml:space="preserve"> ESEM-CU model</w:t>
      </w:r>
      <w:r w:rsidRPr="001055CF">
        <w:rPr>
          <w:bCs/>
          <w:iCs/>
        </w:rPr>
        <w:t xml:space="preserve"> </w:t>
      </w:r>
      <w:r w:rsidR="001055CF">
        <w:rPr>
          <w:bCs/>
          <w:iCs/>
        </w:rPr>
        <w:t>had</w:t>
      </w:r>
      <w:r w:rsidRPr="001055CF">
        <w:rPr>
          <w:bCs/>
          <w:iCs/>
        </w:rPr>
        <w:t xml:space="preserve"> </w:t>
      </w:r>
      <w:r w:rsidR="009323F6" w:rsidRPr="001055CF">
        <w:rPr>
          <w:bCs/>
          <w:iCs/>
        </w:rPr>
        <w:t>substantial</w:t>
      </w:r>
      <w:r w:rsidRPr="001055CF">
        <w:rPr>
          <w:bCs/>
          <w:iCs/>
        </w:rPr>
        <w:t xml:space="preserve"> main factor loadings (</w:t>
      </w:r>
      <w:r w:rsidRPr="001055CF">
        <w:rPr>
          <w:bCs/>
          <w:i/>
          <w:iCs/>
        </w:rPr>
        <w:t>λ</w:t>
      </w:r>
      <w:r w:rsidR="009323F6" w:rsidRPr="001055CF">
        <w:rPr>
          <w:bCs/>
          <w:i/>
          <w:iCs/>
        </w:rPr>
        <w:t xml:space="preserve"> </w:t>
      </w:r>
      <w:r w:rsidR="009323F6" w:rsidRPr="001055CF">
        <w:rPr>
          <w:bCs/>
          <w:iCs/>
        </w:rPr>
        <w:t>=.</w:t>
      </w:r>
      <w:r w:rsidR="00C923CD" w:rsidRPr="001055CF">
        <w:rPr>
          <w:bCs/>
          <w:iCs/>
        </w:rPr>
        <w:t>4</w:t>
      </w:r>
      <w:r w:rsidR="00C923CD">
        <w:rPr>
          <w:bCs/>
          <w:iCs/>
        </w:rPr>
        <w:t>30</w:t>
      </w:r>
      <w:r w:rsidR="009323F6" w:rsidRPr="001055CF">
        <w:rPr>
          <w:bCs/>
          <w:iCs/>
        </w:rPr>
        <w:t>-.</w:t>
      </w:r>
      <w:r w:rsidR="00C923CD" w:rsidRPr="001055CF">
        <w:rPr>
          <w:bCs/>
          <w:iCs/>
        </w:rPr>
        <w:t>9</w:t>
      </w:r>
      <w:r w:rsidR="00C923CD">
        <w:rPr>
          <w:bCs/>
          <w:iCs/>
        </w:rPr>
        <w:t>67</w:t>
      </w:r>
      <w:r w:rsidR="009323F6" w:rsidRPr="001055CF">
        <w:rPr>
          <w:bCs/>
          <w:iCs/>
        </w:rPr>
        <w:t>)</w:t>
      </w:r>
      <w:r w:rsidRPr="001055CF">
        <w:rPr>
          <w:bCs/>
          <w:iCs/>
        </w:rPr>
        <w:t xml:space="preserve"> coupled with reasonably small, yet non-negligible, cross</w:t>
      </w:r>
      <w:r w:rsidR="001055CF">
        <w:rPr>
          <w:bCs/>
          <w:iCs/>
        </w:rPr>
        <w:t>-</w:t>
      </w:r>
      <w:r w:rsidRPr="001055CF">
        <w:rPr>
          <w:bCs/>
          <w:iCs/>
        </w:rPr>
        <w:t>loadings (</w:t>
      </w:r>
      <w:r w:rsidRPr="001055CF">
        <w:rPr>
          <w:bCs/>
          <w:i/>
          <w:iCs/>
        </w:rPr>
        <w:t>λ</w:t>
      </w:r>
      <w:r w:rsidR="009323F6" w:rsidRPr="001055CF">
        <w:rPr>
          <w:bCs/>
          <w:iCs/>
        </w:rPr>
        <w:t xml:space="preserve"> </w:t>
      </w:r>
      <w:r w:rsidRPr="001055CF">
        <w:rPr>
          <w:bCs/>
          <w:iCs/>
        </w:rPr>
        <w:t>= .</w:t>
      </w:r>
      <w:r w:rsidR="00C923CD" w:rsidRPr="001055CF">
        <w:rPr>
          <w:bCs/>
          <w:iCs/>
        </w:rPr>
        <w:t>00</w:t>
      </w:r>
      <w:r w:rsidR="00C923CD">
        <w:rPr>
          <w:bCs/>
          <w:iCs/>
        </w:rPr>
        <w:t>4</w:t>
      </w:r>
      <w:r w:rsidRPr="001055CF">
        <w:rPr>
          <w:bCs/>
          <w:iCs/>
        </w:rPr>
        <w:t>-.</w:t>
      </w:r>
      <w:r w:rsidR="00C923CD" w:rsidRPr="001055CF">
        <w:rPr>
          <w:bCs/>
          <w:iCs/>
        </w:rPr>
        <w:t>3</w:t>
      </w:r>
      <w:r w:rsidR="00C923CD">
        <w:rPr>
          <w:bCs/>
          <w:iCs/>
        </w:rPr>
        <w:t>8</w:t>
      </w:r>
      <w:r w:rsidR="00C923CD" w:rsidRPr="001055CF">
        <w:rPr>
          <w:bCs/>
          <w:iCs/>
        </w:rPr>
        <w:t>7</w:t>
      </w:r>
      <w:r w:rsidRPr="001055CF">
        <w:rPr>
          <w:bCs/>
          <w:iCs/>
        </w:rPr>
        <w:t>).</w:t>
      </w:r>
      <w:r w:rsidR="009323F6" w:rsidRPr="001055CF">
        <w:rPr>
          <w:bCs/>
          <w:iCs/>
        </w:rPr>
        <w:t xml:space="preserve"> Additionally, </w:t>
      </w:r>
      <w:r w:rsidR="009323F6" w:rsidRPr="001055CF">
        <w:rPr>
          <w:bCs/>
          <w:iCs/>
        </w:rPr>
        <w:lastRenderedPageBreak/>
        <w:t xml:space="preserve">estimates of composite reliability were excellent </w:t>
      </w:r>
      <w:r w:rsidR="009323F6" w:rsidRPr="001055CF">
        <w:rPr>
          <w:bCs/>
        </w:rPr>
        <w:t>(</w:t>
      </w:r>
      <w:r w:rsidR="009323F6" w:rsidRPr="001055CF">
        <w:rPr>
          <w:bCs/>
          <w:iCs/>
        </w:rPr>
        <w:t>ω</w:t>
      </w:r>
      <w:r w:rsidR="009323F6" w:rsidRPr="001055CF">
        <w:rPr>
          <w:bCs/>
          <w:i/>
        </w:rPr>
        <w:t xml:space="preserve"> </w:t>
      </w:r>
      <w:r w:rsidR="009323F6" w:rsidRPr="001055CF">
        <w:rPr>
          <w:bCs/>
          <w:iCs/>
        </w:rPr>
        <w:t>= .</w:t>
      </w:r>
      <w:r w:rsidR="00C923CD" w:rsidRPr="001055CF">
        <w:rPr>
          <w:bCs/>
          <w:iCs/>
        </w:rPr>
        <w:t>8</w:t>
      </w:r>
      <w:r w:rsidR="00C923CD">
        <w:rPr>
          <w:bCs/>
          <w:iCs/>
        </w:rPr>
        <w:t>20</w:t>
      </w:r>
      <w:r w:rsidR="009323F6" w:rsidRPr="001055CF">
        <w:rPr>
          <w:bCs/>
          <w:iCs/>
        </w:rPr>
        <w:t>-.92</w:t>
      </w:r>
      <w:r w:rsidR="00C923CD">
        <w:rPr>
          <w:bCs/>
          <w:iCs/>
        </w:rPr>
        <w:t>2</w:t>
      </w:r>
      <w:r w:rsidR="009323F6" w:rsidRPr="001055CF">
        <w:rPr>
          <w:bCs/>
          <w:iCs/>
        </w:rPr>
        <w:t xml:space="preserve">) </w:t>
      </w:r>
      <w:r w:rsidR="009323F6" w:rsidRPr="001055CF">
        <w:t xml:space="preserve">and latent factor correlations were mostly statistically significant (except for </w:t>
      </w:r>
      <w:r w:rsidR="001055CF" w:rsidRPr="001055CF">
        <w:t>Eating for Physical Rather than Emotional Reasons</w:t>
      </w:r>
      <w:r w:rsidR="001055CF">
        <w:t xml:space="preserve"> and </w:t>
      </w:r>
      <w:r w:rsidR="001055CF" w:rsidRPr="001055CF">
        <w:t>Unconditional Permission to Eat</w:t>
      </w:r>
      <w:r w:rsidR="009323F6" w:rsidRPr="001055CF">
        <w:t>) with a small-to-moderate magnitude.</w:t>
      </w:r>
      <w:r w:rsidR="00A013C9">
        <w:rPr>
          <w:bCs/>
        </w:rPr>
        <w:t xml:space="preserve"> </w:t>
      </w:r>
      <w:r w:rsidR="009323F6" w:rsidRPr="001055CF">
        <w:rPr>
          <w:bCs/>
          <w:iCs/>
        </w:rPr>
        <w:t>The B</w:t>
      </w:r>
      <w:r w:rsidR="00A013C9">
        <w:rPr>
          <w:bCs/>
          <w:iCs/>
        </w:rPr>
        <w:t>-</w:t>
      </w:r>
      <w:r w:rsidR="009323F6" w:rsidRPr="001055CF">
        <w:rPr>
          <w:bCs/>
          <w:iCs/>
        </w:rPr>
        <w:t>ESEM</w:t>
      </w:r>
      <w:r w:rsidR="00957A1F" w:rsidRPr="001055CF">
        <w:rPr>
          <w:bCs/>
          <w:iCs/>
        </w:rPr>
        <w:t>-CU</w:t>
      </w:r>
      <w:r w:rsidR="009323F6" w:rsidRPr="001055CF">
        <w:rPr>
          <w:bCs/>
          <w:iCs/>
        </w:rPr>
        <w:t xml:space="preserve"> model showed that the G-factor </w:t>
      </w:r>
      <w:r w:rsidR="00A013C9">
        <w:rPr>
          <w:bCs/>
          <w:iCs/>
        </w:rPr>
        <w:t>was internally consistent</w:t>
      </w:r>
      <w:r w:rsidR="009323F6" w:rsidRPr="001055CF">
        <w:rPr>
          <w:bCs/>
          <w:iCs/>
        </w:rPr>
        <w:t xml:space="preserve"> (</w:t>
      </w:r>
      <w:r w:rsidR="009323F6" w:rsidRPr="00A013C9">
        <w:rPr>
          <w:bCs/>
          <w:iCs/>
        </w:rPr>
        <w:t>ω</w:t>
      </w:r>
      <w:r w:rsidR="00A013C9">
        <w:rPr>
          <w:bCs/>
          <w:iCs/>
        </w:rPr>
        <w:t xml:space="preserve"> </w:t>
      </w:r>
      <w:r w:rsidR="009323F6" w:rsidRPr="001055CF">
        <w:rPr>
          <w:bCs/>
          <w:iCs/>
        </w:rPr>
        <w:t>= .</w:t>
      </w:r>
      <w:r w:rsidR="00ED14B1" w:rsidRPr="001055CF">
        <w:rPr>
          <w:bCs/>
          <w:iCs/>
        </w:rPr>
        <w:t>9</w:t>
      </w:r>
      <w:r w:rsidR="00ED14B1">
        <w:rPr>
          <w:bCs/>
          <w:iCs/>
        </w:rPr>
        <w:t>33</w:t>
      </w:r>
      <w:r w:rsidR="009323F6" w:rsidRPr="001055CF">
        <w:rPr>
          <w:bCs/>
          <w:iCs/>
        </w:rPr>
        <w:t>) and well-defined (</w:t>
      </w:r>
      <w:r w:rsidR="00FD5550" w:rsidRPr="001055CF">
        <w:rPr>
          <w:bCs/>
          <w:i/>
          <w:iCs/>
        </w:rPr>
        <w:t>λ</w:t>
      </w:r>
      <w:r w:rsidR="00A013C9">
        <w:rPr>
          <w:bCs/>
          <w:i/>
          <w:iCs/>
        </w:rPr>
        <w:t xml:space="preserve"> </w:t>
      </w:r>
      <w:r w:rsidR="009323F6" w:rsidRPr="001055CF">
        <w:rPr>
          <w:bCs/>
          <w:iCs/>
        </w:rPr>
        <w:t>=.</w:t>
      </w:r>
      <w:r w:rsidR="00ED14B1" w:rsidRPr="001055CF">
        <w:rPr>
          <w:bCs/>
          <w:iCs/>
        </w:rPr>
        <w:t>3</w:t>
      </w:r>
      <w:r w:rsidR="00ED14B1">
        <w:rPr>
          <w:bCs/>
          <w:iCs/>
        </w:rPr>
        <w:t>02</w:t>
      </w:r>
      <w:r w:rsidR="009323F6" w:rsidRPr="001055CF">
        <w:rPr>
          <w:bCs/>
          <w:iCs/>
        </w:rPr>
        <w:t>-.</w:t>
      </w:r>
      <w:r w:rsidR="00ED14B1" w:rsidRPr="001055CF">
        <w:rPr>
          <w:bCs/>
          <w:iCs/>
        </w:rPr>
        <w:t>8</w:t>
      </w:r>
      <w:r w:rsidR="00ED14B1">
        <w:rPr>
          <w:bCs/>
          <w:iCs/>
        </w:rPr>
        <w:t>74</w:t>
      </w:r>
      <w:r w:rsidR="009323F6" w:rsidRPr="001055CF">
        <w:rPr>
          <w:bCs/>
          <w:iCs/>
        </w:rPr>
        <w:t>)</w:t>
      </w:r>
      <w:r w:rsidR="00FD5550" w:rsidRPr="001055CF">
        <w:rPr>
          <w:bCs/>
          <w:iCs/>
        </w:rPr>
        <w:t xml:space="preserve">, except for some items </w:t>
      </w:r>
      <w:r w:rsidR="006A5AA9" w:rsidRPr="001055CF">
        <w:rPr>
          <w:bCs/>
          <w:iCs/>
        </w:rPr>
        <w:t xml:space="preserve">(very small and non-significant) that remain substantial in their S-factors </w:t>
      </w:r>
      <w:r w:rsidR="00FD5550" w:rsidRPr="001055CF">
        <w:rPr>
          <w:bCs/>
          <w:iCs/>
        </w:rPr>
        <w:t>(</w:t>
      </w:r>
      <w:r w:rsidR="00A013C9">
        <w:rPr>
          <w:bCs/>
          <w:iCs/>
        </w:rPr>
        <w:t>Items #</w:t>
      </w:r>
      <w:r w:rsidR="00FD5550" w:rsidRPr="001055CF">
        <w:rPr>
          <w:bCs/>
          <w:iCs/>
        </w:rPr>
        <w:t>1, 3, 9, 16</w:t>
      </w:r>
      <w:r w:rsidR="00A013C9">
        <w:rPr>
          <w:bCs/>
          <w:iCs/>
        </w:rPr>
        <w:t>,</w:t>
      </w:r>
      <w:r w:rsidR="00FD5550" w:rsidRPr="001055CF">
        <w:rPr>
          <w:bCs/>
          <w:iCs/>
        </w:rPr>
        <w:t xml:space="preserve"> and 17).</w:t>
      </w:r>
      <w:r w:rsidR="009323F6" w:rsidRPr="001055CF">
        <w:rPr>
          <w:bCs/>
          <w:iCs/>
        </w:rPr>
        <w:t xml:space="preserve"> </w:t>
      </w:r>
      <w:r w:rsidR="006A5AA9" w:rsidRPr="001055CF">
        <w:rPr>
          <w:bCs/>
          <w:iCs/>
        </w:rPr>
        <w:t xml:space="preserve">Additional </w:t>
      </w:r>
      <w:r w:rsidR="009323F6" w:rsidRPr="001055CF">
        <w:rPr>
          <w:bCs/>
          <w:iCs/>
        </w:rPr>
        <w:t xml:space="preserve">results revealed </w:t>
      </w:r>
      <w:r w:rsidR="00ED14B1">
        <w:rPr>
          <w:bCs/>
          <w:iCs/>
        </w:rPr>
        <w:t>four</w:t>
      </w:r>
      <w:r w:rsidR="00ED14B1" w:rsidRPr="001055CF">
        <w:rPr>
          <w:bCs/>
          <w:iCs/>
        </w:rPr>
        <w:t xml:space="preserve"> </w:t>
      </w:r>
      <w:r w:rsidR="00FD5550" w:rsidRPr="001055CF">
        <w:rPr>
          <w:bCs/>
        </w:rPr>
        <w:t xml:space="preserve">well-defined S-factors: </w:t>
      </w:r>
      <w:r w:rsidR="00A013C9" w:rsidRPr="001055CF">
        <w:t>Eating for Physical Rather than Emotional Reasons</w:t>
      </w:r>
      <w:r w:rsidR="00FD5550" w:rsidRPr="001055CF">
        <w:rPr>
          <w:bCs/>
        </w:rPr>
        <w:t xml:space="preserve"> (</w:t>
      </w:r>
      <w:r w:rsidR="00FD5550" w:rsidRPr="001055CF">
        <w:rPr>
          <w:bCs/>
          <w:i/>
          <w:iCs/>
        </w:rPr>
        <w:t>λ</w:t>
      </w:r>
      <w:r w:rsidR="00A013C9">
        <w:rPr>
          <w:bCs/>
          <w:i/>
          <w:iCs/>
        </w:rPr>
        <w:t xml:space="preserve"> </w:t>
      </w:r>
      <w:r w:rsidR="00FD5550" w:rsidRPr="001055CF">
        <w:rPr>
          <w:bCs/>
          <w:iCs/>
        </w:rPr>
        <w:t>=</w:t>
      </w:r>
      <w:r w:rsidR="00A013C9">
        <w:rPr>
          <w:bCs/>
          <w:iCs/>
        </w:rPr>
        <w:t xml:space="preserve"> </w:t>
      </w:r>
      <w:r w:rsidR="00FD5550" w:rsidRPr="001055CF">
        <w:rPr>
          <w:bCs/>
          <w:iCs/>
        </w:rPr>
        <w:t>.</w:t>
      </w:r>
      <w:r w:rsidR="00ED14B1">
        <w:rPr>
          <w:bCs/>
          <w:iCs/>
        </w:rPr>
        <w:t>471</w:t>
      </w:r>
      <w:r w:rsidR="00FD5550" w:rsidRPr="001055CF">
        <w:rPr>
          <w:bCs/>
          <w:iCs/>
        </w:rPr>
        <w:t>-.</w:t>
      </w:r>
      <w:r w:rsidR="00ED14B1" w:rsidRPr="001055CF">
        <w:rPr>
          <w:bCs/>
          <w:iCs/>
        </w:rPr>
        <w:t>6</w:t>
      </w:r>
      <w:r w:rsidR="00ED14B1">
        <w:rPr>
          <w:bCs/>
          <w:iCs/>
        </w:rPr>
        <w:t>85</w:t>
      </w:r>
      <w:r w:rsidR="00FD5550" w:rsidRPr="001055CF">
        <w:rPr>
          <w:bCs/>
          <w:iCs/>
        </w:rPr>
        <w:t>,</w:t>
      </w:r>
      <w:r w:rsidR="00A013C9">
        <w:rPr>
          <w:bCs/>
          <w:iCs/>
        </w:rPr>
        <w:t xml:space="preserve"> </w:t>
      </w:r>
      <w:r w:rsidR="00FD5550" w:rsidRPr="00A013C9">
        <w:rPr>
          <w:bCs/>
          <w:iCs/>
        </w:rPr>
        <w:t>ω</w:t>
      </w:r>
      <w:r w:rsidR="00701F12">
        <w:rPr>
          <w:bCs/>
          <w:iCs/>
        </w:rPr>
        <w:t xml:space="preserve"> </w:t>
      </w:r>
      <w:r w:rsidR="00FD5550" w:rsidRPr="001055CF">
        <w:rPr>
          <w:bCs/>
          <w:iCs/>
        </w:rPr>
        <w:t>=</w:t>
      </w:r>
      <w:r w:rsidR="00A013C9">
        <w:rPr>
          <w:bCs/>
          <w:iCs/>
        </w:rPr>
        <w:t xml:space="preserve"> </w:t>
      </w:r>
      <w:r w:rsidR="00FD5550" w:rsidRPr="001055CF">
        <w:rPr>
          <w:bCs/>
          <w:iCs/>
        </w:rPr>
        <w:t>.</w:t>
      </w:r>
      <w:r w:rsidR="00ED14B1" w:rsidRPr="001055CF">
        <w:rPr>
          <w:bCs/>
          <w:iCs/>
        </w:rPr>
        <w:t>8</w:t>
      </w:r>
      <w:r w:rsidR="00ED14B1">
        <w:rPr>
          <w:bCs/>
          <w:iCs/>
        </w:rPr>
        <w:t>65</w:t>
      </w:r>
      <w:r w:rsidR="00FD5550" w:rsidRPr="001055CF">
        <w:rPr>
          <w:bCs/>
          <w:iCs/>
        </w:rPr>
        <w:t xml:space="preserve">), </w:t>
      </w:r>
      <w:r w:rsidR="00A013C9" w:rsidRPr="001055CF">
        <w:t>Unconditional Permission to Eat</w:t>
      </w:r>
      <w:r w:rsidR="00FD5550" w:rsidRPr="001055CF">
        <w:rPr>
          <w:bCs/>
        </w:rPr>
        <w:t xml:space="preserve"> (</w:t>
      </w:r>
      <w:r w:rsidR="00FD5550" w:rsidRPr="001055CF">
        <w:rPr>
          <w:bCs/>
          <w:i/>
          <w:iCs/>
        </w:rPr>
        <w:t>λ</w:t>
      </w:r>
      <w:r w:rsidR="00A013C9">
        <w:rPr>
          <w:bCs/>
          <w:i/>
          <w:iCs/>
        </w:rPr>
        <w:t xml:space="preserve"> </w:t>
      </w:r>
      <w:r w:rsidR="00FD5550" w:rsidRPr="001055CF">
        <w:rPr>
          <w:bCs/>
          <w:iCs/>
        </w:rPr>
        <w:t>=</w:t>
      </w:r>
      <w:r w:rsidR="00A013C9">
        <w:rPr>
          <w:bCs/>
          <w:iCs/>
        </w:rPr>
        <w:t xml:space="preserve"> </w:t>
      </w:r>
      <w:r w:rsidR="00FD5550" w:rsidRPr="001055CF">
        <w:rPr>
          <w:bCs/>
          <w:iCs/>
        </w:rPr>
        <w:t>.4</w:t>
      </w:r>
      <w:r w:rsidR="00ED14B1">
        <w:rPr>
          <w:bCs/>
          <w:iCs/>
        </w:rPr>
        <w:t>71</w:t>
      </w:r>
      <w:r w:rsidR="00FD5550" w:rsidRPr="001055CF">
        <w:rPr>
          <w:bCs/>
          <w:iCs/>
        </w:rPr>
        <w:t>-.8</w:t>
      </w:r>
      <w:r w:rsidR="00ED14B1">
        <w:rPr>
          <w:bCs/>
          <w:iCs/>
        </w:rPr>
        <w:t>1</w:t>
      </w:r>
      <w:r w:rsidR="00FD5550" w:rsidRPr="001055CF">
        <w:rPr>
          <w:bCs/>
          <w:iCs/>
        </w:rPr>
        <w:t xml:space="preserve">0, </w:t>
      </w:r>
      <w:r w:rsidR="00FD5550" w:rsidRPr="00A013C9">
        <w:rPr>
          <w:bCs/>
          <w:iCs/>
        </w:rPr>
        <w:t>ω</w:t>
      </w:r>
      <w:r w:rsidR="00A013C9">
        <w:rPr>
          <w:bCs/>
          <w:iCs/>
        </w:rPr>
        <w:t xml:space="preserve"> </w:t>
      </w:r>
      <w:r w:rsidR="00FD5550" w:rsidRPr="001055CF">
        <w:rPr>
          <w:bCs/>
          <w:iCs/>
        </w:rPr>
        <w:t>=</w:t>
      </w:r>
      <w:r w:rsidR="00A013C9">
        <w:rPr>
          <w:bCs/>
          <w:iCs/>
        </w:rPr>
        <w:t xml:space="preserve"> </w:t>
      </w:r>
      <w:r w:rsidR="00FD5550" w:rsidRPr="001055CF">
        <w:rPr>
          <w:bCs/>
          <w:iCs/>
        </w:rPr>
        <w:t>.</w:t>
      </w:r>
      <w:r w:rsidR="00ED14B1" w:rsidRPr="001055CF">
        <w:rPr>
          <w:bCs/>
          <w:iCs/>
        </w:rPr>
        <w:t>82</w:t>
      </w:r>
      <w:r w:rsidR="00ED14B1">
        <w:rPr>
          <w:bCs/>
          <w:iCs/>
        </w:rPr>
        <w:t>5</w:t>
      </w:r>
      <w:r w:rsidR="00FD5550" w:rsidRPr="001055CF">
        <w:rPr>
          <w:bCs/>
          <w:iCs/>
        </w:rPr>
        <w:t>), and B</w:t>
      </w:r>
      <w:r w:rsidR="00A013C9">
        <w:rPr>
          <w:bCs/>
          <w:iCs/>
        </w:rPr>
        <w:t>ody-</w:t>
      </w:r>
      <w:r w:rsidR="00FD5550" w:rsidRPr="001055CF">
        <w:rPr>
          <w:bCs/>
          <w:iCs/>
        </w:rPr>
        <w:t>F</w:t>
      </w:r>
      <w:r w:rsidR="00A013C9">
        <w:rPr>
          <w:bCs/>
          <w:iCs/>
        </w:rPr>
        <w:t xml:space="preserve">ood </w:t>
      </w:r>
      <w:r w:rsidR="00FD5550" w:rsidRPr="001055CF">
        <w:rPr>
          <w:bCs/>
          <w:iCs/>
        </w:rPr>
        <w:t>C</w:t>
      </w:r>
      <w:r w:rsidR="00A013C9">
        <w:rPr>
          <w:bCs/>
          <w:iCs/>
        </w:rPr>
        <w:t>hoice Congruence</w:t>
      </w:r>
      <w:r w:rsidR="00FD5550" w:rsidRPr="001055CF">
        <w:rPr>
          <w:bCs/>
          <w:iCs/>
        </w:rPr>
        <w:t xml:space="preserve"> </w:t>
      </w:r>
      <w:r w:rsidR="00FD5550" w:rsidRPr="001055CF">
        <w:rPr>
          <w:bCs/>
        </w:rPr>
        <w:t>(</w:t>
      </w:r>
      <w:r w:rsidR="00FD5550" w:rsidRPr="001055CF">
        <w:rPr>
          <w:bCs/>
          <w:i/>
          <w:iCs/>
        </w:rPr>
        <w:t>λ</w:t>
      </w:r>
      <w:r w:rsidR="00A013C9">
        <w:rPr>
          <w:bCs/>
          <w:i/>
          <w:iCs/>
        </w:rPr>
        <w:t xml:space="preserve"> </w:t>
      </w:r>
      <w:r w:rsidR="00FD5550" w:rsidRPr="001055CF">
        <w:rPr>
          <w:bCs/>
          <w:iCs/>
        </w:rPr>
        <w:t>=</w:t>
      </w:r>
      <w:r w:rsidR="00A013C9">
        <w:rPr>
          <w:bCs/>
          <w:iCs/>
        </w:rPr>
        <w:t xml:space="preserve"> </w:t>
      </w:r>
      <w:r w:rsidR="00FD5550" w:rsidRPr="001055CF">
        <w:rPr>
          <w:bCs/>
          <w:iCs/>
        </w:rPr>
        <w:t>.</w:t>
      </w:r>
      <w:r w:rsidR="00ED14B1">
        <w:rPr>
          <w:bCs/>
          <w:iCs/>
        </w:rPr>
        <w:t>581</w:t>
      </w:r>
      <w:r w:rsidR="00FD5550" w:rsidRPr="001055CF">
        <w:rPr>
          <w:bCs/>
          <w:iCs/>
        </w:rPr>
        <w:t>-.7</w:t>
      </w:r>
      <w:r w:rsidR="00ED14B1">
        <w:rPr>
          <w:bCs/>
          <w:iCs/>
        </w:rPr>
        <w:t>26</w:t>
      </w:r>
      <w:r w:rsidR="00FD5550" w:rsidRPr="001055CF">
        <w:rPr>
          <w:bCs/>
          <w:iCs/>
        </w:rPr>
        <w:t xml:space="preserve">, </w:t>
      </w:r>
      <w:r w:rsidR="00FD5550" w:rsidRPr="00A013C9">
        <w:rPr>
          <w:bCs/>
          <w:iCs/>
        </w:rPr>
        <w:t>ω</w:t>
      </w:r>
      <w:r w:rsidR="00A013C9">
        <w:rPr>
          <w:bCs/>
          <w:iCs/>
        </w:rPr>
        <w:t xml:space="preserve"> </w:t>
      </w:r>
      <w:r w:rsidR="00FD5550" w:rsidRPr="001055CF">
        <w:rPr>
          <w:bCs/>
          <w:iCs/>
        </w:rPr>
        <w:t>=</w:t>
      </w:r>
      <w:r w:rsidR="00A013C9">
        <w:rPr>
          <w:bCs/>
          <w:iCs/>
        </w:rPr>
        <w:t xml:space="preserve"> </w:t>
      </w:r>
      <w:r w:rsidR="00FD5550" w:rsidRPr="001055CF">
        <w:rPr>
          <w:bCs/>
          <w:iCs/>
        </w:rPr>
        <w:t>.8</w:t>
      </w:r>
      <w:r w:rsidR="00ED14B1">
        <w:rPr>
          <w:bCs/>
          <w:iCs/>
        </w:rPr>
        <w:t>23</w:t>
      </w:r>
      <w:r w:rsidR="00FD5550" w:rsidRPr="001055CF">
        <w:rPr>
          <w:bCs/>
          <w:iCs/>
        </w:rPr>
        <w:t xml:space="preserve">). However, </w:t>
      </w:r>
      <w:r w:rsidR="00A013C9">
        <w:rPr>
          <w:bCs/>
        </w:rPr>
        <w:t xml:space="preserve">the </w:t>
      </w:r>
      <w:r w:rsidR="00A013C9" w:rsidRPr="001055CF">
        <w:t>Reliance on Hunger and Satiety Cues</w:t>
      </w:r>
      <w:r w:rsidR="009323F6" w:rsidRPr="001055CF">
        <w:rPr>
          <w:bCs/>
        </w:rPr>
        <w:t xml:space="preserve"> </w:t>
      </w:r>
      <w:r w:rsidR="009323F6" w:rsidRPr="001055CF">
        <w:rPr>
          <w:bCs/>
          <w:iCs/>
        </w:rPr>
        <w:t xml:space="preserve">S-factor </w:t>
      </w:r>
      <w:r w:rsidR="00A013C9">
        <w:rPr>
          <w:bCs/>
          <w:iCs/>
        </w:rPr>
        <w:t>wa</w:t>
      </w:r>
      <w:r w:rsidR="00FD5550" w:rsidRPr="001055CF">
        <w:rPr>
          <w:bCs/>
          <w:iCs/>
        </w:rPr>
        <w:t>s</w:t>
      </w:r>
      <w:r w:rsidR="009323F6" w:rsidRPr="001055CF">
        <w:rPr>
          <w:bCs/>
          <w:iCs/>
        </w:rPr>
        <w:t xml:space="preserve"> </w:t>
      </w:r>
      <w:r w:rsidR="005F6BC4" w:rsidRPr="001055CF">
        <w:rPr>
          <w:bCs/>
          <w:iCs/>
        </w:rPr>
        <w:t>well-less</w:t>
      </w:r>
      <w:r w:rsidR="009323F6" w:rsidRPr="001055CF">
        <w:rPr>
          <w:bCs/>
          <w:iCs/>
        </w:rPr>
        <w:t xml:space="preserve"> defined </w:t>
      </w:r>
      <w:r w:rsidR="009323F6" w:rsidRPr="001055CF">
        <w:rPr>
          <w:bCs/>
        </w:rPr>
        <w:t>(</w:t>
      </w:r>
      <w:r w:rsidR="009323F6" w:rsidRPr="001055CF">
        <w:rPr>
          <w:bCs/>
          <w:i/>
          <w:iCs/>
        </w:rPr>
        <w:t>λ</w:t>
      </w:r>
      <w:r w:rsidR="00A013C9">
        <w:rPr>
          <w:bCs/>
          <w:i/>
          <w:iCs/>
        </w:rPr>
        <w:t xml:space="preserve"> </w:t>
      </w:r>
      <w:r w:rsidR="009323F6" w:rsidRPr="001055CF">
        <w:rPr>
          <w:bCs/>
          <w:iCs/>
        </w:rPr>
        <w:t xml:space="preserve">= </w:t>
      </w:r>
      <w:r w:rsidR="00ED14B1">
        <w:rPr>
          <w:bCs/>
          <w:iCs/>
        </w:rPr>
        <w:t>.108</w:t>
      </w:r>
      <w:r w:rsidR="009323F6" w:rsidRPr="001055CF">
        <w:rPr>
          <w:bCs/>
          <w:iCs/>
        </w:rPr>
        <w:t>-.</w:t>
      </w:r>
      <w:r w:rsidR="00ED14B1">
        <w:rPr>
          <w:bCs/>
          <w:iCs/>
        </w:rPr>
        <w:t>712</w:t>
      </w:r>
      <w:r w:rsidR="009323F6" w:rsidRPr="001055CF">
        <w:rPr>
          <w:bCs/>
          <w:iCs/>
        </w:rPr>
        <w:t xml:space="preserve">, </w:t>
      </w:r>
      <w:r w:rsidR="009323F6" w:rsidRPr="00A013C9">
        <w:rPr>
          <w:bCs/>
          <w:iCs/>
        </w:rPr>
        <w:t>ω</w:t>
      </w:r>
      <w:r w:rsidR="00A013C9">
        <w:rPr>
          <w:bCs/>
          <w:i/>
        </w:rPr>
        <w:t xml:space="preserve"> </w:t>
      </w:r>
      <w:r w:rsidR="009323F6" w:rsidRPr="001055CF">
        <w:rPr>
          <w:bCs/>
          <w:iCs/>
        </w:rPr>
        <w:t>= .</w:t>
      </w:r>
      <w:r w:rsidR="00ED14B1">
        <w:rPr>
          <w:bCs/>
          <w:iCs/>
        </w:rPr>
        <w:t>812</w:t>
      </w:r>
      <w:r w:rsidR="009323F6" w:rsidRPr="001055CF">
        <w:rPr>
          <w:bCs/>
        </w:rPr>
        <w:t>)</w:t>
      </w:r>
      <w:r w:rsidR="005F6BC4" w:rsidRPr="001055CF">
        <w:rPr>
          <w:bCs/>
        </w:rPr>
        <w:t xml:space="preserve"> and </w:t>
      </w:r>
      <w:r w:rsidR="006A5AA9" w:rsidRPr="001055CF">
        <w:rPr>
          <w:bCs/>
        </w:rPr>
        <w:t xml:space="preserve">this </w:t>
      </w:r>
      <w:r w:rsidR="005F6BC4" w:rsidRPr="001055CF">
        <w:rPr>
          <w:bCs/>
        </w:rPr>
        <w:t xml:space="preserve">could be attributed to </w:t>
      </w:r>
      <w:r w:rsidR="00ED14B1">
        <w:rPr>
          <w:bCs/>
        </w:rPr>
        <w:t>two</w:t>
      </w:r>
      <w:r w:rsidR="006A5AA9" w:rsidRPr="001055CF">
        <w:rPr>
          <w:bCs/>
        </w:rPr>
        <w:t xml:space="preserve"> items</w:t>
      </w:r>
      <w:r w:rsidR="005F6BC4" w:rsidRPr="001055CF">
        <w:rPr>
          <w:bCs/>
        </w:rPr>
        <w:t xml:space="preserve"> </w:t>
      </w:r>
      <w:r w:rsidR="00ED14B1" w:rsidRPr="001055CF">
        <w:rPr>
          <w:bCs/>
          <w:iCs/>
        </w:rPr>
        <w:t>(</w:t>
      </w:r>
      <w:r w:rsidR="00ED14B1">
        <w:rPr>
          <w:bCs/>
          <w:iCs/>
        </w:rPr>
        <w:t xml:space="preserve">Items #6 and 7) </w:t>
      </w:r>
      <w:r w:rsidR="005F6BC4" w:rsidRPr="001055CF">
        <w:rPr>
          <w:bCs/>
        </w:rPr>
        <w:t>that</w:t>
      </w:r>
      <w:r w:rsidR="009323F6" w:rsidRPr="001055CF">
        <w:rPr>
          <w:bCs/>
        </w:rPr>
        <w:t xml:space="preserve"> mainly </w:t>
      </w:r>
      <w:r w:rsidR="005F6BC4" w:rsidRPr="001055CF">
        <w:rPr>
          <w:bCs/>
        </w:rPr>
        <w:t xml:space="preserve">serve to </w:t>
      </w:r>
      <w:r w:rsidR="009323F6" w:rsidRPr="001055CF">
        <w:rPr>
          <w:bCs/>
        </w:rPr>
        <w:t xml:space="preserve">define the G-factor. </w:t>
      </w:r>
      <w:r w:rsidR="005F6BC4" w:rsidRPr="001055CF">
        <w:rPr>
          <w:bCs/>
        </w:rPr>
        <w:t>In sum, the results from the B</w:t>
      </w:r>
      <w:r w:rsidR="00A013C9">
        <w:rPr>
          <w:bCs/>
        </w:rPr>
        <w:t>-</w:t>
      </w:r>
      <w:r w:rsidR="005F6BC4" w:rsidRPr="001055CF">
        <w:rPr>
          <w:bCs/>
        </w:rPr>
        <w:t>ESEM model suggest that a global estimate of intuitive eating could be used and that enough specificity remained to estimate S-factors from the IES-2. This model was thus retained for subsequent analyses.</w:t>
      </w:r>
    </w:p>
    <w:p w14:paraId="2BA326C7" w14:textId="47DFD012" w:rsidR="00A013C9" w:rsidRDefault="00587897" w:rsidP="00A013C9">
      <w:pPr>
        <w:widowControl w:val="0"/>
        <w:spacing w:line="480" w:lineRule="auto"/>
        <w:ind w:firstLine="720"/>
        <w:rPr>
          <w:bCs/>
        </w:rPr>
      </w:pPr>
      <w:r w:rsidRPr="001055CF">
        <w:rPr>
          <w:b/>
        </w:rPr>
        <w:t>3.2.2. Gender invariance</w:t>
      </w:r>
      <w:r w:rsidR="003542D1" w:rsidRPr="001055CF">
        <w:rPr>
          <w:b/>
        </w:rPr>
        <w:t>.</w:t>
      </w:r>
      <w:r w:rsidR="00970BED" w:rsidRPr="001055CF">
        <w:rPr>
          <w:b/>
        </w:rPr>
        <w:t xml:space="preserve"> </w:t>
      </w:r>
      <w:r w:rsidR="00970BED" w:rsidRPr="001055CF">
        <w:t xml:space="preserve">Goodness-of-fit statistics of the </w:t>
      </w:r>
      <w:r w:rsidR="009323F6" w:rsidRPr="001055CF">
        <w:t>B</w:t>
      </w:r>
      <w:r w:rsidR="00A013C9">
        <w:t>-</w:t>
      </w:r>
      <w:r w:rsidR="00970BED" w:rsidRPr="001055CF">
        <w:t>ESEM</w:t>
      </w:r>
      <w:r w:rsidR="00957A1F" w:rsidRPr="001055CF">
        <w:t>-CU</w:t>
      </w:r>
      <w:r w:rsidR="00A013C9">
        <w:t xml:space="preserve"> model</w:t>
      </w:r>
      <w:r w:rsidR="00970BED" w:rsidRPr="001055CF">
        <w:t xml:space="preserve"> tested separately </w:t>
      </w:r>
      <w:r w:rsidRPr="001055CF">
        <w:t>in women and men</w:t>
      </w:r>
      <w:r w:rsidR="00970BED" w:rsidRPr="001055CF">
        <w:t xml:space="preserve"> are reported in Table 1 </w:t>
      </w:r>
      <w:r w:rsidR="00A85F7A" w:rsidRPr="001055CF">
        <w:t>(</w:t>
      </w:r>
      <w:r w:rsidR="004E57AE" w:rsidRPr="001055CF">
        <w:t>M</w:t>
      </w:r>
      <w:r w:rsidR="00970BED" w:rsidRPr="001055CF">
        <w:t xml:space="preserve">odels </w:t>
      </w:r>
      <w:r w:rsidR="001D63F3" w:rsidRPr="001055CF">
        <w:t>4</w:t>
      </w:r>
      <w:r w:rsidR="00970BED" w:rsidRPr="001055CF">
        <w:t xml:space="preserve">-1 and </w:t>
      </w:r>
      <w:r w:rsidR="001D63F3" w:rsidRPr="001055CF">
        <w:t>4</w:t>
      </w:r>
      <w:r w:rsidR="00970BED" w:rsidRPr="001055CF">
        <w:t xml:space="preserve">-2). Results showed that all fit indices </w:t>
      </w:r>
      <w:r w:rsidR="00970BED" w:rsidRPr="001055CF">
        <w:rPr>
          <w:iCs/>
        </w:rPr>
        <w:t xml:space="preserve">were </w:t>
      </w:r>
      <w:r w:rsidR="00970BED" w:rsidRPr="001055CF">
        <w:t>acceptable (CFI</w:t>
      </w:r>
      <w:r w:rsidR="00790772">
        <w:t>-</w:t>
      </w:r>
      <w:r w:rsidR="00970BED" w:rsidRPr="001055CF">
        <w:t xml:space="preserve">TLI &gt; .90 or &gt; .95; RMSEA ≤ .08) for </w:t>
      </w:r>
      <w:r w:rsidRPr="001055CF">
        <w:t>women and men</w:t>
      </w:r>
      <w:r w:rsidR="00970BED" w:rsidRPr="001055CF">
        <w:t xml:space="preserve">. Additionally, </w:t>
      </w:r>
      <w:r w:rsidR="001D63F3" w:rsidRPr="001055CF">
        <w:t xml:space="preserve">goodness-of-fit statistics </w:t>
      </w:r>
      <w:r w:rsidR="00970BED" w:rsidRPr="001055CF">
        <w:t>from the measurement invariance test</w:t>
      </w:r>
      <w:r w:rsidRPr="001055CF">
        <w:t>s</w:t>
      </w:r>
      <w:r w:rsidR="00970BED" w:rsidRPr="001055CF">
        <w:t xml:space="preserve"> across </w:t>
      </w:r>
      <w:r w:rsidR="00C43E64" w:rsidRPr="001055CF">
        <w:t>gender</w:t>
      </w:r>
      <w:r w:rsidR="00970BED" w:rsidRPr="001055CF">
        <w:t xml:space="preserve"> are reported in Table 1 (</w:t>
      </w:r>
      <w:r w:rsidR="004E57AE" w:rsidRPr="001055CF">
        <w:t>M</w:t>
      </w:r>
      <w:r w:rsidR="00970BED" w:rsidRPr="001055CF">
        <w:t xml:space="preserve">odels </w:t>
      </w:r>
      <w:r w:rsidR="001D63F3" w:rsidRPr="001055CF">
        <w:t>4</w:t>
      </w:r>
      <w:r w:rsidR="00970BED" w:rsidRPr="001055CF">
        <w:t xml:space="preserve">-3 to </w:t>
      </w:r>
      <w:r w:rsidR="001D63F3" w:rsidRPr="001055CF">
        <w:t>4</w:t>
      </w:r>
      <w:r w:rsidR="00970BED" w:rsidRPr="001055CF">
        <w:t>-</w:t>
      </w:r>
      <w:r w:rsidR="00E22B91">
        <w:t>9</w:t>
      </w:r>
      <w:r w:rsidR="00970BED" w:rsidRPr="001055CF">
        <w:t xml:space="preserve">). </w:t>
      </w:r>
      <w:r w:rsidR="001D63F3" w:rsidRPr="001055CF">
        <w:t xml:space="preserve">Results </w:t>
      </w:r>
      <w:r w:rsidR="00970BED" w:rsidRPr="001055CF">
        <w:rPr>
          <w:bCs/>
        </w:rPr>
        <w:t xml:space="preserve">supported the </w:t>
      </w:r>
      <w:r w:rsidR="009323F6" w:rsidRPr="001055CF">
        <w:rPr>
          <w:bCs/>
        </w:rPr>
        <w:t xml:space="preserve">complete measurement </w:t>
      </w:r>
      <w:r w:rsidR="00970BED" w:rsidRPr="001055CF">
        <w:rPr>
          <w:bCs/>
        </w:rPr>
        <w:t xml:space="preserve">invariance of the </w:t>
      </w:r>
      <w:r w:rsidR="009323F6" w:rsidRPr="001055CF">
        <w:rPr>
          <w:bCs/>
        </w:rPr>
        <w:t>B</w:t>
      </w:r>
      <w:r w:rsidR="00A013C9">
        <w:rPr>
          <w:bCs/>
        </w:rPr>
        <w:t>-</w:t>
      </w:r>
      <w:r w:rsidR="00A85F7A" w:rsidRPr="001055CF">
        <w:rPr>
          <w:bCs/>
        </w:rPr>
        <w:t>ESEM</w:t>
      </w:r>
      <w:r w:rsidR="00957A1F" w:rsidRPr="001055CF">
        <w:rPr>
          <w:bCs/>
        </w:rPr>
        <w:t>-CU</w:t>
      </w:r>
      <w:r w:rsidR="00A85F7A" w:rsidRPr="001055CF">
        <w:rPr>
          <w:bCs/>
        </w:rPr>
        <w:t xml:space="preserve"> model</w:t>
      </w:r>
      <w:r w:rsidR="00970BED" w:rsidRPr="001055CF">
        <w:rPr>
          <w:bCs/>
        </w:rPr>
        <w:t>.</w:t>
      </w:r>
      <w:r w:rsidR="001D63F3" w:rsidRPr="001055CF">
        <w:rPr>
          <w:bCs/>
        </w:rPr>
        <w:t xml:space="preserve"> However, results revealed the presence of statistically significant latent mean differences across men and women (</w:t>
      </w:r>
      <w:r w:rsidR="004E57AE" w:rsidRPr="001055CF">
        <w:rPr>
          <w:bCs/>
        </w:rPr>
        <w:t>M</w:t>
      </w:r>
      <w:r w:rsidR="001D63F3" w:rsidRPr="001055CF">
        <w:rPr>
          <w:bCs/>
        </w:rPr>
        <w:t xml:space="preserve">odel 4-9 was not supported). More specifically, they showed that women compared to men tended to </w:t>
      </w:r>
      <w:r w:rsidR="00844CB3" w:rsidRPr="001055CF">
        <w:rPr>
          <w:bCs/>
        </w:rPr>
        <w:t>present</w:t>
      </w:r>
      <w:r w:rsidR="001D63F3" w:rsidRPr="001055CF">
        <w:rPr>
          <w:bCs/>
        </w:rPr>
        <w:t xml:space="preserve"> significantly lower scores on </w:t>
      </w:r>
      <w:r w:rsidR="00A013C9">
        <w:rPr>
          <w:bCs/>
        </w:rPr>
        <w:t xml:space="preserve">the </w:t>
      </w:r>
      <w:r w:rsidR="00300860" w:rsidRPr="001055CF">
        <w:rPr>
          <w:bCs/>
        </w:rPr>
        <w:t>G-factor (-.</w:t>
      </w:r>
      <w:r w:rsidR="008D2086">
        <w:rPr>
          <w:bCs/>
        </w:rPr>
        <w:t>25</w:t>
      </w:r>
      <w:r w:rsidR="00300860" w:rsidRPr="001055CF">
        <w:rPr>
          <w:bCs/>
        </w:rPr>
        <w:t xml:space="preserve">, </w:t>
      </w:r>
      <w:r w:rsidR="00300860" w:rsidRPr="001055CF">
        <w:rPr>
          <w:bCs/>
          <w:i/>
        </w:rPr>
        <w:t>p</w:t>
      </w:r>
      <w:r w:rsidR="00300860" w:rsidRPr="001055CF">
        <w:rPr>
          <w:bCs/>
        </w:rPr>
        <w:t xml:space="preserve"> </w:t>
      </w:r>
      <w:r w:rsidR="008D2086">
        <w:rPr>
          <w:bCs/>
        </w:rPr>
        <w:t>=</w:t>
      </w:r>
      <w:r w:rsidR="00701F12">
        <w:rPr>
          <w:bCs/>
        </w:rPr>
        <w:t xml:space="preserve"> </w:t>
      </w:r>
      <w:r w:rsidR="00300860" w:rsidRPr="001055CF">
        <w:rPr>
          <w:bCs/>
        </w:rPr>
        <w:t>.</w:t>
      </w:r>
      <w:r w:rsidR="008D2086" w:rsidRPr="001055CF">
        <w:rPr>
          <w:bCs/>
        </w:rPr>
        <w:t>0</w:t>
      </w:r>
      <w:r w:rsidR="008D2086">
        <w:rPr>
          <w:bCs/>
        </w:rPr>
        <w:t>2</w:t>
      </w:r>
      <w:r w:rsidR="00300860" w:rsidRPr="001055CF">
        <w:rPr>
          <w:bCs/>
        </w:rPr>
        <w:t xml:space="preserve">) and </w:t>
      </w:r>
      <w:r w:rsidR="00A013C9">
        <w:rPr>
          <w:bCs/>
        </w:rPr>
        <w:t xml:space="preserve">the </w:t>
      </w:r>
      <w:r w:rsidR="00A013C9" w:rsidRPr="001055CF">
        <w:t>Eating for Physical Rather than Emotional Reasons</w:t>
      </w:r>
      <w:r w:rsidR="00A013C9" w:rsidRPr="001055CF">
        <w:rPr>
          <w:bCs/>
        </w:rPr>
        <w:t xml:space="preserve"> </w:t>
      </w:r>
      <w:r w:rsidR="00300860" w:rsidRPr="001055CF">
        <w:rPr>
          <w:bCs/>
        </w:rPr>
        <w:t>S-factor</w:t>
      </w:r>
      <w:r w:rsidR="001D63F3" w:rsidRPr="001055CF">
        <w:rPr>
          <w:bCs/>
        </w:rPr>
        <w:t xml:space="preserve"> (</w:t>
      </w:r>
      <w:r w:rsidR="00020F9A" w:rsidRPr="001055CF">
        <w:rPr>
          <w:bCs/>
        </w:rPr>
        <w:t>-</w:t>
      </w:r>
      <w:r w:rsidR="001D63F3" w:rsidRPr="001055CF">
        <w:rPr>
          <w:bCs/>
        </w:rPr>
        <w:t>.</w:t>
      </w:r>
      <w:r w:rsidR="008D2086">
        <w:rPr>
          <w:bCs/>
        </w:rPr>
        <w:t>71</w:t>
      </w:r>
      <w:r w:rsidR="001D63F3" w:rsidRPr="001055CF">
        <w:rPr>
          <w:bCs/>
        </w:rPr>
        <w:t xml:space="preserve">, </w:t>
      </w:r>
      <w:r w:rsidR="001D63F3" w:rsidRPr="001055CF">
        <w:rPr>
          <w:bCs/>
          <w:i/>
        </w:rPr>
        <w:t>p</w:t>
      </w:r>
      <w:r w:rsidR="001D63F3" w:rsidRPr="001055CF">
        <w:rPr>
          <w:bCs/>
        </w:rPr>
        <w:t xml:space="preserve"> &lt; .001).</w:t>
      </w:r>
    </w:p>
    <w:p w14:paraId="2470AD61" w14:textId="76CC6A58" w:rsidR="003A229F" w:rsidRPr="00A013C9" w:rsidRDefault="00020F9A" w:rsidP="007133CC">
      <w:pPr>
        <w:pStyle w:val="Heading2"/>
      </w:pPr>
      <w:r w:rsidRPr="001055CF">
        <w:rPr>
          <w:rFonts w:eastAsia="Arial Unicode MS"/>
        </w:rPr>
        <w:t xml:space="preserve">3.3. </w:t>
      </w:r>
      <w:r w:rsidR="003A229F" w:rsidRPr="001055CF">
        <w:rPr>
          <w:rFonts w:eastAsia="Arial Unicode MS"/>
        </w:rPr>
        <w:t xml:space="preserve">Measurement </w:t>
      </w:r>
      <w:r w:rsidRPr="001055CF">
        <w:rPr>
          <w:rFonts w:eastAsia="Arial Unicode MS"/>
        </w:rPr>
        <w:t>I</w:t>
      </w:r>
      <w:r w:rsidR="003A229F" w:rsidRPr="001055CF">
        <w:rPr>
          <w:rFonts w:eastAsia="Arial Unicode MS"/>
        </w:rPr>
        <w:t xml:space="preserve">nvariance </w:t>
      </w:r>
      <w:r w:rsidR="00E22B91">
        <w:rPr>
          <w:rFonts w:eastAsia="Arial Unicode MS"/>
        </w:rPr>
        <w:t>O</w:t>
      </w:r>
      <w:r w:rsidR="003A229F" w:rsidRPr="001055CF">
        <w:rPr>
          <w:rFonts w:eastAsia="Arial Unicode MS"/>
        </w:rPr>
        <w:t xml:space="preserve">ver </w:t>
      </w:r>
      <w:r w:rsidRPr="001055CF">
        <w:rPr>
          <w:rFonts w:eastAsia="Arial Unicode MS"/>
        </w:rPr>
        <w:t>T</w:t>
      </w:r>
      <w:r w:rsidR="003A229F" w:rsidRPr="001055CF">
        <w:rPr>
          <w:rFonts w:eastAsia="Arial Unicode MS"/>
        </w:rPr>
        <w:t xml:space="preserve">ime and </w:t>
      </w:r>
      <w:r w:rsidRPr="001055CF">
        <w:rPr>
          <w:rFonts w:eastAsia="Arial Unicode MS"/>
        </w:rPr>
        <w:t>Te</w:t>
      </w:r>
      <w:r w:rsidR="003A229F" w:rsidRPr="001055CF">
        <w:rPr>
          <w:rFonts w:eastAsia="Arial Unicode MS"/>
        </w:rPr>
        <w:t>st-</w:t>
      </w:r>
      <w:r w:rsidRPr="001055CF">
        <w:rPr>
          <w:rFonts w:eastAsia="Arial Unicode MS"/>
        </w:rPr>
        <w:t>R</w:t>
      </w:r>
      <w:r w:rsidR="003A229F" w:rsidRPr="001055CF">
        <w:rPr>
          <w:rFonts w:eastAsia="Arial Unicode MS"/>
        </w:rPr>
        <w:t xml:space="preserve">etest </w:t>
      </w:r>
      <w:r w:rsidRPr="001055CF">
        <w:rPr>
          <w:rFonts w:eastAsia="Arial Unicode MS"/>
        </w:rPr>
        <w:t>Reliability</w:t>
      </w:r>
    </w:p>
    <w:p w14:paraId="3B9DBF83" w14:textId="14AE01E0" w:rsidR="00A013C9" w:rsidRPr="00A013C9" w:rsidRDefault="00020F9A" w:rsidP="00A013C9">
      <w:pPr>
        <w:widowControl w:val="0"/>
        <w:spacing w:line="480" w:lineRule="auto"/>
        <w:ind w:firstLine="720"/>
        <w:rPr>
          <w:bCs/>
        </w:rPr>
      </w:pPr>
      <w:r w:rsidRPr="001055CF">
        <w:lastRenderedPageBreak/>
        <w:t>G</w:t>
      </w:r>
      <w:r w:rsidR="0022437C" w:rsidRPr="001055CF">
        <w:t xml:space="preserve">oodness-of-fit of the models used to test measurement invariance over time of the </w:t>
      </w:r>
      <w:r w:rsidR="0022437C" w:rsidRPr="001055CF">
        <w:rPr>
          <w:bCs/>
        </w:rPr>
        <w:t xml:space="preserve">IES-2 </w:t>
      </w:r>
      <w:r w:rsidR="0022437C" w:rsidRPr="001055CF">
        <w:t>(</w:t>
      </w:r>
      <w:r w:rsidR="004E57AE" w:rsidRPr="001055CF">
        <w:t>M</w:t>
      </w:r>
      <w:r w:rsidR="0022437C" w:rsidRPr="001055CF">
        <w:t xml:space="preserve">odels 5-1 to 5-7) are presented in Table 1. The </w:t>
      </w:r>
      <w:r w:rsidR="0022437C" w:rsidRPr="001055CF">
        <w:rPr>
          <w:bCs/>
        </w:rPr>
        <w:t>results support</w:t>
      </w:r>
      <w:r w:rsidR="00EA7558">
        <w:rPr>
          <w:bCs/>
        </w:rPr>
        <w:t>ed</w:t>
      </w:r>
      <w:r w:rsidR="0022437C" w:rsidRPr="001055CF">
        <w:rPr>
          <w:bCs/>
        </w:rPr>
        <w:t xml:space="preserve"> complete measurement invariance of the IES</w:t>
      </w:r>
      <w:r w:rsidRPr="001055CF">
        <w:rPr>
          <w:bCs/>
        </w:rPr>
        <w:t>-2</w:t>
      </w:r>
      <w:r w:rsidR="0022437C" w:rsidRPr="001055CF">
        <w:rPr>
          <w:bCs/>
        </w:rPr>
        <w:t xml:space="preserve"> factors over the </w:t>
      </w:r>
      <w:r w:rsidRPr="001055CF">
        <w:rPr>
          <w:bCs/>
        </w:rPr>
        <w:t>3-</w:t>
      </w:r>
      <w:r w:rsidR="0022437C" w:rsidRPr="001055CF">
        <w:rPr>
          <w:bCs/>
        </w:rPr>
        <w:t xml:space="preserve">week period. </w:t>
      </w:r>
      <w:r w:rsidR="00844CB3" w:rsidRPr="001055CF">
        <w:rPr>
          <w:bCs/>
        </w:rPr>
        <w:t>R</w:t>
      </w:r>
      <w:r w:rsidR="0022437C" w:rsidRPr="001055CF">
        <w:rPr>
          <w:bCs/>
        </w:rPr>
        <w:t xml:space="preserve">esults from the most invariant of these models (latent mean invariance) revealed a </w:t>
      </w:r>
      <w:r w:rsidRPr="001055CF">
        <w:rPr>
          <w:bCs/>
        </w:rPr>
        <w:t>3</w:t>
      </w:r>
      <w:r w:rsidR="0022437C" w:rsidRPr="001055CF">
        <w:rPr>
          <w:bCs/>
        </w:rPr>
        <w:t>-week test-retest correlation of .</w:t>
      </w:r>
      <w:r w:rsidR="008D2086" w:rsidRPr="001055CF">
        <w:rPr>
          <w:bCs/>
        </w:rPr>
        <w:t>8</w:t>
      </w:r>
      <w:r w:rsidR="008D2086">
        <w:rPr>
          <w:bCs/>
        </w:rPr>
        <w:t xml:space="preserve">5 </w:t>
      </w:r>
      <w:r w:rsidR="00273F94" w:rsidRPr="001055CF">
        <w:rPr>
          <w:bCs/>
        </w:rPr>
        <w:t xml:space="preserve">for the G-factor, </w:t>
      </w:r>
      <w:r w:rsidR="000354F3" w:rsidRPr="001055CF">
        <w:rPr>
          <w:bCs/>
        </w:rPr>
        <w:t>.</w:t>
      </w:r>
      <w:r w:rsidR="008D2086">
        <w:rPr>
          <w:bCs/>
        </w:rPr>
        <w:t>83</w:t>
      </w:r>
      <w:r w:rsidR="008D2086" w:rsidRPr="001055CF">
        <w:rPr>
          <w:bCs/>
        </w:rPr>
        <w:t xml:space="preserve"> </w:t>
      </w:r>
      <w:r w:rsidR="0022437C" w:rsidRPr="001055CF">
        <w:rPr>
          <w:bCs/>
        </w:rPr>
        <w:t xml:space="preserve">for </w:t>
      </w:r>
      <w:r w:rsidR="00A013C9">
        <w:rPr>
          <w:bCs/>
        </w:rPr>
        <w:t xml:space="preserve">the </w:t>
      </w:r>
      <w:r w:rsidR="00A013C9" w:rsidRPr="001055CF">
        <w:t>Eating for Physical Rather than Emotional Reasons</w:t>
      </w:r>
      <w:r w:rsidR="00A013C9" w:rsidRPr="001055CF">
        <w:rPr>
          <w:bCs/>
        </w:rPr>
        <w:t xml:space="preserve"> </w:t>
      </w:r>
      <w:r w:rsidR="00273F94" w:rsidRPr="001055CF">
        <w:rPr>
          <w:bCs/>
        </w:rPr>
        <w:t>S-factor</w:t>
      </w:r>
      <w:r w:rsidR="0022437C" w:rsidRPr="001055CF">
        <w:rPr>
          <w:bCs/>
        </w:rPr>
        <w:t>, .</w:t>
      </w:r>
      <w:r w:rsidR="008D2086" w:rsidRPr="00A013C9">
        <w:rPr>
          <w:bCs/>
        </w:rPr>
        <w:t>8</w:t>
      </w:r>
      <w:r w:rsidR="008D2086">
        <w:rPr>
          <w:bCs/>
        </w:rPr>
        <w:t>6</w:t>
      </w:r>
      <w:r w:rsidR="008D2086" w:rsidRPr="001055CF">
        <w:rPr>
          <w:bCs/>
        </w:rPr>
        <w:t xml:space="preserve"> </w:t>
      </w:r>
      <w:r w:rsidR="0022437C" w:rsidRPr="001055CF">
        <w:rPr>
          <w:bCs/>
        </w:rPr>
        <w:t xml:space="preserve">for </w:t>
      </w:r>
      <w:r w:rsidR="00A013C9">
        <w:rPr>
          <w:bCs/>
        </w:rPr>
        <w:t xml:space="preserve">the </w:t>
      </w:r>
      <w:r w:rsidR="00A013C9" w:rsidRPr="001055CF">
        <w:t>Unconditional Permission to Eat</w:t>
      </w:r>
      <w:r w:rsidR="000354F3" w:rsidRPr="001055CF">
        <w:rPr>
          <w:bCs/>
        </w:rPr>
        <w:t xml:space="preserve"> S-factor, </w:t>
      </w:r>
      <w:r w:rsidR="0022437C" w:rsidRPr="001055CF">
        <w:rPr>
          <w:bCs/>
        </w:rPr>
        <w:t>.</w:t>
      </w:r>
      <w:r w:rsidR="008D2086">
        <w:rPr>
          <w:bCs/>
        </w:rPr>
        <w:t>54</w:t>
      </w:r>
      <w:r w:rsidR="008D2086" w:rsidRPr="001055CF">
        <w:rPr>
          <w:bCs/>
        </w:rPr>
        <w:t xml:space="preserve"> </w:t>
      </w:r>
      <w:r w:rsidR="0022437C" w:rsidRPr="001055CF">
        <w:rPr>
          <w:bCs/>
        </w:rPr>
        <w:t xml:space="preserve">for </w:t>
      </w:r>
      <w:r w:rsidR="00A013C9">
        <w:rPr>
          <w:bCs/>
        </w:rPr>
        <w:t xml:space="preserve">the </w:t>
      </w:r>
      <w:r w:rsidR="00A013C9" w:rsidRPr="001055CF">
        <w:t>Reliance on Hunger and Satiety Cues</w:t>
      </w:r>
      <w:r w:rsidR="000354F3" w:rsidRPr="001055CF">
        <w:rPr>
          <w:bCs/>
        </w:rPr>
        <w:t xml:space="preserve"> S-factor</w:t>
      </w:r>
      <w:r w:rsidR="0022437C" w:rsidRPr="001055CF">
        <w:rPr>
          <w:bCs/>
        </w:rPr>
        <w:t>, and .</w:t>
      </w:r>
      <w:r w:rsidR="008D2086" w:rsidRPr="001055CF">
        <w:rPr>
          <w:bCs/>
        </w:rPr>
        <w:t>7</w:t>
      </w:r>
      <w:r w:rsidR="008D2086">
        <w:rPr>
          <w:bCs/>
        </w:rPr>
        <w:t>4</w:t>
      </w:r>
      <w:r w:rsidR="008D2086" w:rsidRPr="001055CF">
        <w:rPr>
          <w:bCs/>
        </w:rPr>
        <w:t xml:space="preserve"> </w:t>
      </w:r>
      <w:r w:rsidR="0022437C" w:rsidRPr="001055CF">
        <w:rPr>
          <w:bCs/>
        </w:rPr>
        <w:t>for</w:t>
      </w:r>
      <w:r w:rsidR="00A013C9">
        <w:rPr>
          <w:bCs/>
        </w:rPr>
        <w:t xml:space="preserve"> the </w:t>
      </w:r>
      <w:r w:rsidR="00A013C9" w:rsidRPr="001055CF">
        <w:t>Body-Food Choice Congruence</w:t>
      </w:r>
      <w:r w:rsidR="0022437C" w:rsidRPr="001055CF">
        <w:rPr>
          <w:bCs/>
        </w:rPr>
        <w:t xml:space="preserve"> </w:t>
      </w:r>
      <w:r w:rsidR="000354F3" w:rsidRPr="00A013C9">
        <w:rPr>
          <w:bCs/>
        </w:rPr>
        <w:t>S-factor</w:t>
      </w:r>
      <w:r w:rsidR="0022437C" w:rsidRPr="001055CF">
        <w:rPr>
          <w:bCs/>
        </w:rPr>
        <w:t>.</w:t>
      </w:r>
    </w:p>
    <w:p w14:paraId="73275CE8" w14:textId="008AFC82" w:rsidR="003A229F" w:rsidRPr="001055CF" w:rsidRDefault="00893989" w:rsidP="007133CC">
      <w:pPr>
        <w:pStyle w:val="Heading2"/>
        <w:rPr>
          <w:shd w:val="clear" w:color="auto" w:fill="FFFFFF"/>
        </w:rPr>
      </w:pPr>
      <w:r w:rsidRPr="001055CF">
        <w:rPr>
          <w:shd w:val="clear" w:color="auto" w:fill="FFFFFF"/>
        </w:rPr>
        <w:t xml:space="preserve">3.4. </w:t>
      </w:r>
      <w:r w:rsidR="003A229F" w:rsidRPr="001055CF">
        <w:rPr>
          <w:shd w:val="clear" w:color="auto" w:fill="FFFFFF"/>
        </w:rPr>
        <w:t xml:space="preserve">Construct </w:t>
      </w:r>
      <w:r w:rsidRPr="001055CF">
        <w:rPr>
          <w:shd w:val="clear" w:color="auto" w:fill="FFFFFF"/>
        </w:rPr>
        <w:t>V</w:t>
      </w:r>
      <w:r w:rsidR="003A229F" w:rsidRPr="001055CF">
        <w:rPr>
          <w:shd w:val="clear" w:color="auto" w:fill="FFFFFF"/>
        </w:rPr>
        <w:t>alidity</w:t>
      </w:r>
    </w:p>
    <w:p w14:paraId="044D7AC6" w14:textId="0F966003" w:rsidR="00A013C9" w:rsidRDefault="0022437C" w:rsidP="00020F9A">
      <w:pPr>
        <w:widowControl w:val="0"/>
        <w:spacing w:line="480" w:lineRule="auto"/>
        <w:ind w:firstLine="720"/>
        <w:rPr>
          <w:bCs/>
        </w:rPr>
      </w:pPr>
      <w:r w:rsidRPr="001055CF">
        <w:rPr>
          <w:bCs/>
          <w:iCs/>
        </w:rPr>
        <w:t xml:space="preserve">The SEM including the </w:t>
      </w:r>
      <w:r w:rsidRPr="001055CF">
        <w:rPr>
          <w:bCs/>
        </w:rPr>
        <w:t>IES-2</w:t>
      </w:r>
      <w:r w:rsidRPr="001055CF">
        <w:rPr>
          <w:bCs/>
          <w:iCs/>
        </w:rPr>
        <w:t xml:space="preserve"> latent factors and the other measures </w:t>
      </w:r>
      <w:r w:rsidR="00A013C9">
        <w:rPr>
          <w:bCs/>
          <w:iCs/>
        </w:rPr>
        <w:t>provided</w:t>
      </w:r>
      <w:r w:rsidRPr="001055CF">
        <w:rPr>
          <w:bCs/>
          <w:iCs/>
        </w:rPr>
        <w:t xml:space="preserve"> an acceptable level of fit to the data</w:t>
      </w:r>
      <w:r w:rsidR="00020F9A" w:rsidRPr="001055CF">
        <w:rPr>
          <w:bCs/>
          <w:iCs/>
        </w:rPr>
        <w:t xml:space="preserve">, </w:t>
      </w:r>
      <w:r w:rsidRPr="001055CF">
        <w:rPr>
          <w:bCs/>
          <w:iCs/>
        </w:rPr>
        <w:t>χ</w:t>
      </w:r>
      <w:r w:rsidRPr="001055CF">
        <w:rPr>
          <w:bCs/>
          <w:iCs/>
          <w:vertAlign w:val="superscript"/>
        </w:rPr>
        <w:t>2</w:t>
      </w:r>
      <w:r w:rsidR="00020F9A" w:rsidRPr="001055CF">
        <w:rPr>
          <w:bCs/>
          <w:iCs/>
        </w:rPr>
        <w:t>(</w:t>
      </w:r>
      <w:r w:rsidR="00FF60BA" w:rsidRPr="001055CF">
        <w:rPr>
          <w:bCs/>
          <w:iCs/>
        </w:rPr>
        <w:t>2</w:t>
      </w:r>
      <w:r w:rsidR="00876D3B" w:rsidRPr="001055CF">
        <w:rPr>
          <w:bCs/>
          <w:iCs/>
        </w:rPr>
        <w:t>53</w:t>
      </w:r>
      <w:r w:rsidR="00020F9A" w:rsidRPr="001055CF">
        <w:rPr>
          <w:bCs/>
          <w:iCs/>
        </w:rPr>
        <w:t xml:space="preserve">) </w:t>
      </w:r>
      <w:r w:rsidRPr="001055CF">
        <w:rPr>
          <w:bCs/>
          <w:iCs/>
        </w:rPr>
        <w:t xml:space="preserve">= </w:t>
      </w:r>
      <w:r w:rsidR="00876D3B" w:rsidRPr="001055CF">
        <w:rPr>
          <w:bCs/>
          <w:iCs/>
        </w:rPr>
        <w:t>1218.313</w:t>
      </w:r>
      <w:r w:rsidRPr="001055CF">
        <w:rPr>
          <w:bCs/>
          <w:iCs/>
        </w:rPr>
        <w:t>,</w:t>
      </w:r>
      <w:r w:rsidR="00020F9A" w:rsidRPr="001055CF">
        <w:rPr>
          <w:bCs/>
          <w:iCs/>
        </w:rPr>
        <w:t xml:space="preserve"> </w:t>
      </w:r>
      <w:r w:rsidRPr="001055CF">
        <w:rPr>
          <w:bCs/>
          <w:iCs/>
        </w:rPr>
        <w:t>CFI = .</w:t>
      </w:r>
      <w:r w:rsidR="00FF60BA" w:rsidRPr="001055CF">
        <w:rPr>
          <w:bCs/>
          <w:iCs/>
        </w:rPr>
        <w:t>9</w:t>
      </w:r>
      <w:r w:rsidR="00876D3B" w:rsidRPr="001055CF">
        <w:rPr>
          <w:bCs/>
          <w:iCs/>
        </w:rPr>
        <w:t>71</w:t>
      </w:r>
      <w:r w:rsidRPr="001055CF">
        <w:rPr>
          <w:bCs/>
          <w:iCs/>
        </w:rPr>
        <w:t>, TLI = .</w:t>
      </w:r>
      <w:r w:rsidR="00FF60BA" w:rsidRPr="001055CF">
        <w:rPr>
          <w:bCs/>
          <w:iCs/>
        </w:rPr>
        <w:t>9</w:t>
      </w:r>
      <w:r w:rsidR="00876D3B" w:rsidRPr="001055CF">
        <w:rPr>
          <w:bCs/>
          <w:iCs/>
        </w:rPr>
        <w:t>51</w:t>
      </w:r>
      <w:r w:rsidRPr="001055CF">
        <w:rPr>
          <w:bCs/>
          <w:iCs/>
        </w:rPr>
        <w:t>, RMSEA = .</w:t>
      </w:r>
      <w:r w:rsidR="00FF60BA" w:rsidRPr="001055CF">
        <w:rPr>
          <w:bCs/>
          <w:iCs/>
        </w:rPr>
        <w:t>0</w:t>
      </w:r>
      <w:r w:rsidR="00876D3B" w:rsidRPr="001055CF">
        <w:rPr>
          <w:bCs/>
          <w:iCs/>
        </w:rPr>
        <w:t>63</w:t>
      </w:r>
      <w:r w:rsidR="00FF60BA" w:rsidRPr="001055CF">
        <w:rPr>
          <w:bCs/>
          <w:iCs/>
        </w:rPr>
        <w:t xml:space="preserve"> </w:t>
      </w:r>
      <w:r w:rsidR="00020F9A" w:rsidRPr="001055CF">
        <w:rPr>
          <w:bCs/>
          <w:iCs/>
        </w:rPr>
        <w:t>(</w:t>
      </w:r>
      <w:r w:rsidRPr="001055CF">
        <w:rPr>
          <w:bCs/>
          <w:iCs/>
        </w:rPr>
        <w:t>90% CI = .</w:t>
      </w:r>
      <w:r w:rsidR="00FF60BA" w:rsidRPr="001055CF">
        <w:rPr>
          <w:bCs/>
          <w:iCs/>
        </w:rPr>
        <w:t>0</w:t>
      </w:r>
      <w:r w:rsidR="00876D3B" w:rsidRPr="001055CF">
        <w:rPr>
          <w:bCs/>
          <w:iCs/>
        </w:rPr>
        <w:t>60</w:t>
      </w:r>
      <w:r w:rsidR="00A013C9">
        <w:rPr>
          <w:bCs/>
          <w:iCs/>
        </w:rPr>
        <w:t>, .</w:t>
      </w:r>
      <w:r w:rsidR="00FF60BA" w:rsidRPr="001055CF">
        <w:rPr>
          <w:bCs/>
          <w:iCs/>
        </w:rPr>
        <w:t>0</w:t>
      </w:r>
      <w:r w:rsidR="00876D3B" w:rsidRPr="001055CF">
        <w:rPr>
          <w:bCs/>
          <w:iCs/>
        </w:rPr>
        <w:t>6</w:t>
      </w:r>
      <w:r w:rsidR="00FF60BA" w:rsidRPr="001055CF">
        <w:rPr>
          <w:bCs/>
          <w:iCs/>
        </w:rPr>
        <w:t>7</w:t>
      </w:r>
      <w:r w:rsidR="00020F9A" w:rsidRPr="001055CF">
        <w:rPr>
          <w:bCs/>
          <w:iCs/>
        </w:rPr>
        <w:t>),</w:t>
      </w:r>
      <w:r w:rsidRPr="001055CF">
        <w:rPr>
          <w:bCs/>
          <w:iCs/>
        </w:rPr>
        <w:t xml:space="preserve"> SRMR = .</w:t>
      </w:r>
      <w:r w:rsidR="00FF60BA" w:rsidRPr="001055CF">
        <w:rPr>
          <w:bCs/>
          <w:iCs/>
        </w:rPr>
        <w:t>02</w:t>
      </w:r>
      <w:r w:rsidR="00876D3B" w:rsidRPr="001055CF">
        <w:rPr>
          <w:bCs/>
          <w:iCs/>
        </w:rPr>
        <w:t>3</w:t>
      </w:r>
      <w:r w:rsidRPr="001055CF">
        <w:rPr>
          <w:bCs/>
          <w:iCs/>
        </w:rPr>
        <w:t xml:space="preserve">. The results from this model are reported in Table </w:t>
      </w:r>
      <w:r w:rsidR="00E51C8A" w:rsidRPr="001055CF">
        <w:rPr>
          <w:bCs/>
          <w:iCs/>
        </w:rPr>
        <w:t>5</w:t>
      </w:r>
      <w:r w:rsidRPr="001055CF">
        <w:rPr>
          <w:bCs/>
          <w:iCs/>
        </w:rPr>
        <w:t xml:space="preserve">, and </w:t>
      </w:r>
      <w:r w:rsidR="00A013C9">
        <w:rPr>
          <w:bCs/>
          <w:iCs/>
        </w:rPr>
        <w:t>show that the IES-2</w:t>
      </w:r>
      <w:r w:rsidRPr="001055CF">
        <w:rPr>
          <w:bCs/>
          <w:iCs/>
        </w:rPr>
        <w:t xml:space="preserve"> </w:t>
      </w:r>
      <w:r w:rsidR="00957A1F" w:rsidRPr="001055CF">
        <w:rPr>
          <w:bCs/>
          <w:iCs/>
        </w:rPr>
        <w:t xml:space="preserve">G-factor </w:t>
      </w:r>
      <w:r w:rsidR="00957A1F" w:rsidRPr="001055CF">
        <w:rPr>
          <w:bCs/>
        </w:rPr>
        <w:t xml:space="preserve">was </w:t>
      </w:r>
      <w:r w:rsidRPr="001055CF">
        <w:rPr>
          <w:bCs/>
        </w:rPr>
        <w:t xml:space="preserve">significantly and </w:t>
      </w:r>
      <w:r w:rsidR="00957A1F" w:rsidRPr="001055CF">
        <w:rPr>
          <w:bCs/>
        </w:rPr>
        <w:t xml:space="preserve">(a) </w:t>
      </w:r>
      <w:r w:rsidRPr="001055CF">
        <w:rPr>
          <w:bCs/>
        </w:rPr>
        <w:t xml:space="preserve">positively </w:t>
      </w:r>
      <w:r w:rsidR="003D539C" w:rsidRPr="001055CF">
        <w:rPr>
          <w:bCs/>
        </w:rPr>
        <w:t>correlated with self-esteem, functionality appreciation, and body appreciation</w:t>
      </w:r>
      <w:r w:rsidR="00957A1F" w:rsidRPr="001055CF">
        <w:rPr>
          <w:bCs/>
        </w:rPr>
        <w:t xml:space="preserve">; and (b) </w:t>
      </w:r>
      <w:r w:rsidR="003D539C" w:rsidRPr="001055CF">
        <w:rPr>
          <w:bCs/>
        </w:rPr>
        <w:t>negatively correlated with eating disorder symptomatology</w:t>
      </w:r>
      <w:r w:rsidR="00A013C9">
        <w:rPr>
          <w:bCs/>
        </w:rPr>
        <w:t xml:space="preserve"> </w:t>
      </w:r>
      <w:r w:rsidR="003D539C" w:rsidRPr="001055CF">
        <w:rPr>
          <w:bCs/>
        </w:rPr>
        <w:t>and BMI.</w:t>
      </w:r>
      <w:r w:rsidR="00C42A3D">
        <w:rPr>
          <w:bCs/>
        </w:rPr>
        <w:t xml:space="preserve"> Results for the S-factors were mostly similar, although some associations were weaker in strength than comparable associations with the G-factor, and some associations did not reach significance. Of note, the association between the </w:t>
      </w:r>
      <w:r w:rsidR="00C42A3D" w:rsidRPr="001055CF">
        <w:t>Eating for Physical Rather than Emotional Reasons</w:t>
      </w:r>
      <w:r w:rsidR="00C42A3D" w:rsidRPr="001055CF">
        <w:rPr>
          <w:bCs/>
        </w:rPr>
        <w:t xml:space="preserve"> S-factor</w:t>
      </w:r>
      <w:r w:rsidR="00C42A3D">
        <w:rPr>
          <w:bCs/>
        </w:rPr>
        <w:t xml:space="preserve"> and functionality appreciation, </w:t>
      </w:r>
      <w:r w:rsidR="008D2086">
        <w:rPr>
          <w:bCs/>
        </w:rPr>
        <w:t xml:space="preserve">and </w:t>
      </w:r>
      <w:r w:rsidR="00C42A3D">
        <w:rPr>
          <w:bCs/>
        </w:rPr>
        <w:t>between the Unconditional Permission to Eat S-factor and BMI</w:t>
      </w:r>
      <w:r w:rsidR="008D2086">
        <w:rPr>
          <w:bCs/>
        </w:rPr>
        <w:t xml:space="preserve"> </w:t>
      </w:r>
      <w:r w:rsidR="00701F12">
        <w:rPr>
          <w:bCs/>
        </w:rPr>
        <w:t>and</w:t>
      </w:r>
      <w:r w:rsidR="008D2086">
        <w:rPr>
          <w:bCs/>
        </w:rPr>
        <w:t xml:space="preserve"> one of the EDI-3 subscale</w:t>
      </w:r>
      <w:r w:rsidR="00701F12">
        <w:rPr>
          <w:bCs/>
        </w:rPr>
        <w:t>s</w:t>
      </w:r>
      <w:r w:rsidR="008D2086">
        <w:rPr>
          <w:bCs/>
        </w:rPr>
        <w:t xml:space="preserve"> (bulimia symptoms)</w:t>
      </w:r>
      <w:r w:rsidR="00701F12">
        <w:rPr>
          <w:bCs/>
        </w:rPr>
        <w:t>, respectively,</w:t>
      </w:r>
      <w:r w:rsidR="00C42A3D">
        <w:rPr>
          <w:bCs/>
        </w:rPr>
        <w:t xml:space="preserve"> were non-significant. </w:t>
      </w:r>
    </w:p>
    <w:p w14:paraId="701EAC73" w14:textId="49F14963" w:rsidR="00627C2E" w:rsidRPr="001055CF" w:rsidRDefault="00627C2E" w:rsidP="007133CC">
      <w:pPr>
        <w:pStyle w:val="Heading1"/>
      </w:pPr>
      <w:r w:rsidRPr="001055CF">
        <w:t>4. Discussion</w:t>
      </w:r>
    </w:p>
    <w:p w14:paraId="48993D92" w14:textId="2382025D" w:rsidR="00627C2E" w:rsidRDefault="00025F4F" w:rsidP="00627C2E">
      <w:pPr>
        <w:spacing w:line="480" w:lineRule="auto"/>
        <w:rPr>
          <w:color w:val="000000" w:themeColor="text1"/>
        </w:rPr>
      </w:pPr>
      <w:r>
        <w:rPr>
          <w:color w:val="000000" w:themeColor="text1"/>
        </w:rPr>
        <w:tab/>
      </w:r>
      <w:r w:rsidR="00EA7558">
        <w:rPr>
          <w:color w:val="000000" w:themeColor="text1"/>
        </w:rPr>
        <w:t>T</w:t>
      </w:r>
      <w:r>
        <w:rPr>
          <w:color w:val="000000" w:themeColor="text1"/>
        </w:rPr>
        <w:t xml:space="preserve">his is the first study to examine the psychometric properties of the IES-2 – in this case of an Italian translation – using </w:t>
      </w:r>
      <w:r w:rsidR="00EA7558">
        <w:rPr>
          <w:color w:val="000000" w:themeColor="text1"/>
        </w:rPr>
        <w:t xml:space="preserve">an </w:t>
      </w:r>
      <w:r>
        <w:rPr>
          <w:color w:val="000000" w:themeColor="text1"/>
        </w:rPr>
        <w:t>ESEM framework and additional</w:t>
      </w:r>
      <w:r w:rsidR="00753DA3">
        <w:rPr>
          <w:color w:val="000000" w:themeColor="text1"/>
        </w:rPr>
        <w:t>ly</w:t>
      </w:r>
      <w:r>
        <w:rPr>
          <w:color w:val="000000" w:themeColor="text1"/>
        </w:rPr>
        <w:t xml:space="preserve"> accounting for </w:t>
      </w:r>
      <w:r w:rsidR="00EA7558">
        <w:rPr>
          <w:color w:val="000000" w:themeColor="text1"/>
        </w:rPr>
        <w:t xml:space="preserve">global dimensionality via bifactor analyses as well as for </w:t>
      </w:r>
      <w:r>
        <w:rPr>
          <w:color w:val="000000" w:themeColor="text1"/>
        </w:rPr>
        <w:t xml:space="preserve">the correlated uniqueness of negatively worded IES-2 items. </w:t>
      </w:r>
      <w:r w:rsidR="00291812">
        <w:rPr>
          <w:color w:val="000000" w:themeColor="text1"/>
        </w:rPr>
        <w:t xml:space="preserve">Our results showed that a B-ESEM model that accounted for the correlated uniqueness of negatively worded items had optimal and improved fit compared </w:t>
      </w:r>
      <w:r w:rsidR="00291812">
        <w:rPr>
          <w:color w:val="000000" w:themeColor="text1"/>
        </w:rPr>
        <w:lastRenderedPageBreak/>
        <w:t>to all other examined models, although the ESEM model (i.e., without a G-factor) that accounted for negatively worded items also showed optimal fit. The B-ESEM-CU model also showed adequate internal consistency both in terms of the G- and S-factors, had adequate test-retest reliability up to three weeks, and generally showed adequate construct validity, particularly in terms of the G-factor. Overall, these findings make a number of important contributions to scholarly understanding of the IES-2, which we elaborate upon below.</w:t>
      </w:r>
    </w:p>
    <w:p w14:paraId="58C6AAAE" w14:textId="174E08A1" w:rsidR="00A03B6A" w:rsidRPr="00753DA3" w:rsidRDefault="00291812" w:rsidP="00627C2E">
      <w:pPr>
        <w:spacing w:line="480" w:lineRule="auto"/>
        <w:rPr>
          <w:color w:val="000000" w:themeColor="text1"/>
        </w:rPr>
      </w:pPr>
      <w:r>
        <w:rPr>
          <w:color w:val="000000" w:themeColor="text1"/>
        </w:rPr>
        <w:tab/>
        <w:t xml:space="preserve">First, our results indicated that scores on the Italian IES-2 could be conceptualised as a 4-factor model, which was identical to the parent model proposed by Tylka and Kroon Van </w:t>
      </w:r>
      <w:proofErr w:type="spellStart"/>
      <w:r>
        <w:rPr>
          <w:color w:val="000000" w:themeColor="text1"/>
        </w:rPr>
        <w:t>Diest</w:t>
      </w:r>
      <w:proofErr w:type="spellEnd"/>
      <w:r>
        <w:rPr>
          <w:color w:val="000000" w:themeColor="text1"/>
        </w:rPr>
        <w:t xml:space="preserve"> (2013). </w:t>
      </w:r>
      <w:r w:rsidR="00753DA3">
        <w:rPr>
          <w:color w:val="000000" w:themeColor="text1"/>
        </w:rPr>
        <w:t>This is consistent with IES-2 models that have been proposed in other</w:t>
      </w:r>
      <w:r w:rsidR="00EA7558">
        <w:rPr>
          <w:color w:val="000000" w:themeColor="text1"/>
        </w:rPr>
        <w:t xml:space="preserve"> CFA-based studies</w:t>
      </w:r>
      <w:r w:rsidR="00753DA3">
        <w:rPr>
          <w:color w:val="000000" w:themeColor="text1"/>
        </w:rPr>
        <w:t xml:space="preserve"> (e.g., </w:t>
      </w:r>
      <w:r w:rsidR="00753DA3" w:rsidRPr="001055CF">
        <w:t>Carbonneau et al., 2016</w:t>
      </w:r>
      <w:r w:rsidR="00753DA3">
        <w:t xml:space="preserve">; </w:t>
      </w:r>
      <w:r w:rsidR="00753DA3" w:rsidRPr="001055CF">
        <w:t>Duarte et al., 2016</w:t>
      </w:r>
      <w:r w:rsidR="00753DA3">
        <w:t xml:space="preserve">; </w:t>
      </w:r>
      <w:r w:rsidR="00753DA3" w:rsidRPr="001055CF">
        <w:t>2021</w:t>
      </w:r>
      <w:r w:rsidR="00753DA3">
        <w:t xml:space="preserve">; </w:t>
      </w:r>
      <w:proofErr w:type="spellStart"/>
      <w:r w:rsidR="00753DA3" w:rsidRPr="001055CF">
        <w:t>Ruzanska</w:t>
      </w:r>
      <w:proofErr w:type="spellEnd"/>
      <w:r w:rsidR="00753DA3" w:rsidRPr="001055CF">
        <w:t xml:space="preserve"> &amp; </w:t>
      </w:r>
      <w:proofErr w:type="spellStart"/>
      <w:r w:rsidR="00753DA3" w:rsidRPr="001055CF">
        <w:t>Warschburger</w:t>
      </w:r>
      <w:proofErr w:type="spellEnd"/>
      <w:r w:rsidR="00753DA3" w:rsidRPr="001055CF">
        <w:t>, 2017</w:t>
      </w:r>
      <w:r w:rsidR="00753DA3">
        <w:t xml:space="preserve">; </w:t>
      </w:r>
      <w:r w:rsidR="00753DA3" w:rsidRPr="001055CF">
        <w:t>van Dyck et al., 2016</w:t>
      </w:r>
      <w:r w:rsidR="00753DA3">
        <w:t xml:space="preserve">), although we suggest that an ESEM </w:t>
      </w:r>
      <w:r w:rsidR="00EA7558">
        <w:t xml:space="preserve">framework </w:t>
      </w:r>
      <w:r w:rsidR="00753DA3">
        <w:t xml:space="preserve">offers a more plausible and realistic accounting of IES-2 dimensionality than CFA. </w:t>
      </w:r>
      <w:r w:rsidR="008170CC">
        <w:rPr>
          <w:color w:val="111111"/>
          <w:shd w:val="clear" w:color="auto" w:fill="FFFFFF"/>
        </w:rPr>
        <w:t xml:space="preserve">As we explained earlier, </w:t>
      </w:r>
      <w:r w:rsidR="00753DA3">
        <w:rPr>
          <w:color w:val="111111"/>
          <w:shd w:val="clear" w:color="auto" w:fill="FFFFFF"/>
        </w:rPr>
        <w:t>ESEM</w:t>
      </w:r>
      <w:r w:rsidR="008170CC">
        <w:rPr>
          <w:color w:val="111111"/>
          <w:shd w:val="clear" w:color="auto" w:fill="FFFFFF"/>
        </w:rPr>
        <w:t xml:space="preserve"> is superior to CFA when dealing with lower-order multidimensionality because it allows for cross-loadings (Marsh et al., 2009; Morin et al., 2016a, 2020), which is a more realistic account of IES-2 item behaviour. In this sense, it may be useful to re-examine the fit of both EFA-derived and parent models of the IES-2 in national or linguistic contexts where fit has previously been shown to be poor (e.g., </w:t>
      </w:r>
      <w:r w:rsidR="008170CC">
        <w:rPr>
          <w:color w:val="000000" w:themeColor="text1"/>
        </w:rPr>
        <w:t xml:space="preserve">Swami et al., 2020; </w:t>
      </w:r>
      <w:proofErr w:type="spellStart"/>
      <w:r w:rsidR="008170CC" w:rsidRPr="001055CF">
        <w:t>Vintil</w:t>
      </w:r>
      <w:r w:rsidR="008170CC" w:rsidRPr="001055CF">
        <w:rPr>
          <w:color w:val="111111"/>
          <w:shd w:val="clear" w:color="auto" w:fill="FFFFFF"/>
        </w:rPr>
        <w:t>ă</w:t>
      </w:r>
      <w:proofErr w:type="spellEnd"/>
      <w:r w:rsidR="008170CC" w:rsidRPr="001055CF">
        <w:rPr>
          <w:color w:val="111111"/>
          <w:shd w:val="clear" w:color="auto" w:fill="FFFFFF"/>
        </w:rPr>
        <w:t xml:space="preserve"> et al., 2020</w:t>
      </w:r>
      <w:r w:rsidR="008170CC">
        <w:rPr>
          <w:color w:val="111111"/>
          <w:shd w:val="clear" w:color="auto" w:fill="FFFFFF"/>
        </w:rPr>
        <w:t xml:space="preserve">). Doing so would offer </w:t>
      </w:r>
      <w:r w:rsidR="00753DA3">
        <w:rPr>
          <w:color w:val="111111"/>
          <w:shd w:val="clear" w:color="auto" w:fill="FFFFFF"/>
        </w:rPr>
        <w:t xml:space="preserve">a </w:t>
      </w:r>
      <w:r w:rsidR="008170CC">
        <w:rPr>
          <w:color w:val="111111"/>
          <w:shd w:val="clear" w:color="auto" w:fill="FFFFFF"/>
        </w:rPr>
        <w:t>test of whether the previously-reported poor fit of IES-2 models</w:t>
      </w:r>
      <w:r w:rsidR="00753DA3">
        <w:rPr>
          <w:color w:val="111111"/>
          <w:shd w:val="clear" w:color="auto" w:fill="FFFFFF"/>
        </w:rPr>
        <w:t xml:space="preserve"> in some nations</w:t>
      </w:r>
      <w:r w:rsidR="008170CC">
        <w:rPr>
          <w:color w:val="111111"/>
          <w:shd w:val="clear" w:color="auto" w:fill="FFFFFF"/>
        </w:rPr>
        <w:t xml:space="preserve"> is a function of limitations in the extent to which IES-2 measures the construct of intuitive eating in those contexts or a limitation of the</w:t>
      </w:r>
      <w:r w:rsidR="00EA7558">
        <w:rPr>
          <w:color w:val="111111"/>
          <w:shd w:val="clear" w:color="auto" w:fill="FFFFFF"/>
        </w:rPr>
        <w:t xml:space="preserve"> sole</w:t>
      </w:r>
      <w:r w:rsidR="008170CC">
        <w:rPr>
          <w:color w:val="111111"/>
          <w:shd w:val="clear" w:color="auto" w:fill="FFFFFF"/>
        </w:rPr>
        <w:t xml:space="preserve"> use of CFA.</w:t>
      </w:r>
      <w:r w:rsidR="00A03B6A">
        <w:rPr>
          <w:color w:val="111111"/>
          <w:shd w:val="clear" w:color="auto" w:fill="FFFFFF"/>
        </w:rPr>
        <w:t xml:space="preserve"> </w:t>
      </w:r>
    </w:p>
    <w:p w14:paraId="1288A14F" w14:textId="4EE88636" w:rsidR="008170CC" w:rsidRDefault="008170CC" w:rsidP="008170CC">
      <w:pPr>
        <w:spacing w:line="480" w:lineRule="auto"/>
        <w:rPr>
          <w:color w:val="000000" w:themeColor="text1"/>
          <w:shd w:val="clear" w:color="auto" w:fill="FFFFFF"/>
        </w:rPr>
      </w:pPr>
      <w:r>
        <w:rPr>
          <w:color w:val="111111"/>
          <w:shd w:val="clear" w:color="auto" w:fill="FFFFFF"/>
        </w:rPr>
        <w:tab/>
        <w:t xml:space="preserve">Second, </w:t>
      </w:r>
      <w:r w:rsidR="00B9171A">
        <w:rPr>
          <w:color w:val="111111"/>
          <w:shd w:val="clear" w:color="auto" w:fill="FFFFFF"/>
        </w:rPr>
        <w:t xml:space="preserve">our results suggest that it is possible to conceptualise IES-2 scores as consisting of </w:t>
      </w:r>
      <w:r w:rsidR="00A03B6A">
        <w:rPr>
          <w:color w:val="111111"/>
          <w:shd w:val="clear" w:color="auto" w:fill="FFFFFF"/>
        </w:rPr>
        <w:t xml:space="preserve">four S-factors and a global intuitive eating factor (i.e., a B-ESEM model). In contrast to previous studies that have modelled the IES-2 as consisting of a higher-order factor (i.e., </w:t>
      </w:r>
      <w:r w:rsidR="00880B14">
        <w:rPr>
          <w:color w:val="111111"/>
          <w:shd w:val="clear" w:color="auto" w:fill="FFFFFF"/>
        </w:rPr>
        <w:t xml:space="preserve">where associations between </w:t>
      </w:r>
      <w:r w:rsidRPr="001055CF">
        <w:rPr>
          <w:color w:val="111111"/>
          <w:shd w:val="clear" w:color="auto" w:fill="FFFFFF"/>
        </w:rPr>
        <w:t xml:space="preserve">indicators and the higher-order factor are indirect </w:t>
      </w:r>
      <w:r w:rsidR="00880B14">
        <w:rPr>
          <w:color w:val="111111"/>
          <w:shd w:val="clear" w:color="auto" w:fill="FFFFFF"/>
        </w:rPr>
        <w:t xml:space="preserve">or </w:t>
      </w:r>
      <w:r w:rsidRPr="001055CF">
        <w:rPr>
          <w:color w:val="111111"/>
          <w:shd w:val="clear" w:color="auto" w:fill="FFFFFF"/>
        </w:rPr>
        <w:lastRenderedPageBreak/>
        <w:t>mediated by the lower-order factors</w:t>
      </w:r>
      <w:r w:rsidR="00880B14">
        <w:rPr>
          <w:color w:val="111111"/>
          <w:shd w:val="clear" w:color="auto" w:fill="FFFFFF"/>
        </w:rPr>
        <w:t xml:space="preserve"> and where </w:t>
      </w:r>
      <w:r w:rsidRPr="001055CF">
        <w:rPr>
          <w:color w:val="111111"/>
          <w:shd w:val="clear" w:color="auto" w:fill="FFFFFF"/>
        </w:rPr>
        <w:t>associations between the indicators and the unique part of the first-order factor are also mediated by the lower-order factor</w:t>
      </w:r>
      <w:r w:rsidRPr="001055CF">
        <w:rPr>
          <w:color w:val="000000" w:themeColor="text1"/>
          <w:shd w:val="clear" w:color="auto" w:fill="FFFFFF"/>
        </w:rPr>
        <w:t>)</w:t>
      </w:r>
      <w:r w:rsidR="00880B14">
        <w:rPr>
          <w:color w:val="000000" w:themeColor="text1"/>
          <w:shd w:val="clear" w:color="auto" w:fill="FFFFFF"/>
        </w:rPr>
        <w:t xml:space="preserve">, a bifactor model likely provides a more realistic representation of multidimensional IES-2 space. That is, we suggest that there may be value to conceptualising </w:t>
      </w:r>
      <w:r w:rsidRPr="001055CF">
        <w:rPr>
          <w:color w:val="000000" w:themeColor="text1"/>
          <w:shd w:val="clear" w:color="auto" w:fill="FFFFFF"/>
        </w:rPr>
        <w:t>the total</w:t>
      </w:r>
      <w:r w:rsidR="00880B14">
        <w:rPr>
          <w:color w:val="000000" w:themeColor="text1"/>
          <w:shd w:val="clear" w:color="auto" w:fill="FFFFFF"/>
        </w:rPr>
        <w:t xml:space="preserve"> IES-2</w:t>
      </w:r>
      <w:r w:rsidRPr="001055CF">
        <w:rPr>
          <w:color w:val="000000" w:themeColor="text1"/>
          <w:shd w:val="clear" w:color="auto" w:fill="FFFFFF"/>
        </w:rPr>
        <w:t xml:space="preserve"> item covariance matrix to be separated into a global component that explains the variance shared among responses to all</w:t>
      </w:r>
      <w:r w:rsidR="00880B14">
        <w:rPr>
          <w:color w:val="000000" w:themeColor="text1"/>
          <w:shd w:val="clear" w:color="auto" w:fill="FFFFFF"/>
        </w:rPr>
        <w:t xml:space="preserve"> IES-2</w:t>
      </w:r>
      <w:r w:rsidRPr="001055CF">
        <w:rPr>
          <w:color w:val="000000" w:themeColor="text1"/>
          <w:shd w:val="clear" w:color="auto" w:fill="FFFFFF"/>
        </w:rPr>
        <w:t xml:space="preserve"> items, and </w:t>
      </w:r>
      <w:r w:rsidR="00880B14">
        <w:rPr>
          <w:color w:val="000000" w:themeColor="text1"/>
          <w:shd w:val="clear" w:color="auto" w:fill="FFFFFF"/>
        </w:rPr>
        <w:t xml:space="preserve">four </w:t>
      </w:r>
      <w:r w:rsidRPr="001055CF">
        <w:rPr>
          <w:color w:val="000000" w:themeColor="text1"/>
          <w:shd w:val="clear" w:color="auto" w:fill="FFFFFF"/>
        </w:rPr>
        <w:t xml:space="preserve">specific factors that explain the covariance associated with items subsets not already explained by the global component. </w:t>
      </w:r>
      <w:r w:rsidR="00880B14">
        <w:rPr>
          <w:color w:val="000000" w:themeColor="text1"/>
          <w:shd w:val="clear" w:color="auto" w:fill="FFFFFF"/>
        </w:rPr>
        <w:t xml:space="preserve">Indeed, in the present study, both the G-factor and S-factors were internally consistent and reliable across three weeks, which suggests a degree of robustness to this model. </w:t>
      </w:r>
    </w:p>
    <w:p w14:paraId="170B66D8" w14:textId="18C5A1E9" w:rsidR="00880B14" w:rsidRDefault="00880B14" w:rsidP="008170CC">
      <w:pPr>
        <w:spacing w:line="480" w:lineRule="auto"/>
        <w:rPr>
          <w:color w:val="000000" w:themeColor="text1"/>
          <w:shd w:val="clear" w:color="auto" w:fill="FFFFFF"/>
        </w:rPr>
      </w:pPr>
      <w:r>
        <w:rPr>
          <w:color w:val="000000" w:themeColor="text1"/>
          <w:shd w:val="clear" w:color="auto" w:fill="FFFFFF"/>
        </w:rPr>
        <w:tab/>
        <w:t xml:space="preserve">Third, our results suggest that the seven negatively worded items of the IES-2 may be introducing a degree of artefactual variance to IES-2 models. In </w:t>
      </w:r>
      <w:r w:rsidR="000663A7">
        <w:rPr>
          <w:color w:val="000000" w:themeColor="text1"/>
          <w:shd w:val="clear" w:color="auto" w:fill="FFFFFF"/>
        </w:rPr>
        <w:t xml:space="preserve">all </w:t>
      </w:r>
      <w:r>
        <w:rPr>
          <w:color w:val="000000" w:themeColor="text1"/>
          <w:shd w:val="clear" w:color="auto" w:fill="FFFFFF"/>
        </w:rPr>
        <w:t>previous studies</w:t>
      </w:r>
      <w:r w:rsidR="000663A7">
        <w:rPr>
          <w:color w:val="000000" w:themeColor="text1"/>
          <w:shd w:val="clear" w:color="auto" w:fill="FFFFFF"/>
        </w:rPr>
        <w:t xml:space="preserve"> using the IES-2</w:t>
      </w:r>
      <w:r>
        <w:rPr>
          <w:color w:val="000000" w:themeColor="text1"/>
          <w:shd w:val="clear" w:color="auto" w:fill="FFFFFF"/>
        </w:rPr>
        <w:t xml:space="preserve">, researchers have consistently ignored the potential wording effect by introducing negatively worded items. However, this practice of ignoring wording effects may have led to biased estimates of measurement reliability, as well biased estimates of relationships between IES-2 factors and other variables (see Gu et al., 2015). </w:t>
      </w:r>
      <w:r w:rsidR="00E024D0">
        <w:rPr>
          <w:color w:val="000000" w:themeColor="text1"/>
          <w:shd w:val="clear" w:color="auto" w:fill="FFFFFF"/>
        </w:rPr>
        <w:t xml:space="preserve">In contrast, our results suggest that controlling for the uniqueness of the seven negatively worded items improved the fit of both the ESEM and B-ESEM models of IES-2 scores. </w:t>
      </w:r>
      <w:r w:rsidR="00486193">
        <w:rPr>
          <w:color w:val="000000" w:themeColor="text1"/>
          <w:shd w:val="clear" w:color="auto" w:fill="FFFFFF"/>
        </w:rPr>
        <w:t xml:space="preserve">As Gu and colleagues (2017) have suggested, when an instrument includes both positive and negative words, it will be important to control for wording effects and use the bifactor model for further analyses. </w:t>
      </w:r>
    </w:p>
    <w:p w14:paraId="5CEA6A9A" w14:textId="7B1E433E" w:rsidR="00060B3D" w:rsidRDefault="00712265" w:rsidP="008170CC">
      <w:pPr>
        <w:spacing w:line="480" w:lineRule="auto"/>
        <w:rPr>
          <w:color w:val="000000" w:themeColor="text1"/>
          <w:shd w:val="clear" w:color="auto" w:fill="FFFFFF"/>
        </w:rPr>
      </w:pPr>
      <w:r>
        <w:rPr>
          <w:color w:val="000000" w:themeColor="text1"/>
          <w:shd w:val="clear" w:color="auto" w:fill="FFFFFF"/>
        </w:rPr>
        <w:tab/>
        <w:t xml:space="preserve">From a more practical point-of-view, the present results indicate that the IES-2 is a reliable and valid instrument for use in Italian-speaking populations. In terms of validity indices, our results indicated that IES-2 scores generally had adequate construct validity, insofar as most associations with scores on measures of positive body image, disordered eating, psychological well-being, and BMI were significant and in the expected directions. </w:t>
      </w:r>
      <w:r w:rsidR="00225D79">
        <w:rPr>
          <w:color w:val="000000" w:themeColor="text1"/>
          <w:shd w:val="clear" w:color="auto" w:fill="FFFFFF"/>
        </w:rPr>
        <w:t>A</w:t>
      </w:r>
      <w:r>
        <w:rPr>
          <w:color w:val="000000" w:themeColor="text1"/>
          <w:shd w:val="clear" w:color="auto" w:fill="FFFFFF"/>
        </w:rPr>
        <w:t>s shown in Table 5, indices of construct validity were uniformly supported in terms of the IES-</w:t>
      </w:r>
      <w:r>
        <w:rPr>
          <w:color w:val="000000" w:themeColor="text1"/>
          <w:shd w:val="clear" w:color="auto" w:fill="FFFFFF"/>
        </w:rPr>
        <w:lastRenderedPageBreak/>
        <w:t xml:space="preserve">2 G-factor, </w:t>
      </w:r>
      <w:r w:rsidR="00225D79">
        <w:rPr>
          <w:color w:val="000000" w:themeColor="text1"/>
          <w:shd w:val="clear" w:color="auto" w:fill="FFFFFF"/>
        </w:rPr>
        <w:t xml:space="preserve">and were broadly supported in terms of the S-factors. Overall, associations between IES-2 S-factors and scores on additional measures included in the present study were weaker than comparable associations with the G-factor. Nevertheless, from a practical point-of-view, our results suggest that researchers seeking to use the Italian IES-2 may use either latent G-factor scores or S-factor scores in their analyses, as both are supported in terms of reliability and validity. </w:t>
      </w:r>
      <w:r w:rsidR="00060B3D">
        <w:rPr>
          <w:color w:val="000000" w:themeColor="text1"/>
          <w:shd w:val="clear" w:color="auto" w:fill="FFFFFF"/>
        </w:rPr>
        <w:t xml:space="preserve">This could be done ideally by using </w:t>
      </w:r>
      <w:r w:rsidR="00060B3D" w:rsidRPr="00060B3D">
        <w:rPr>
          <w:bCs/>
          <w:iCs/>
          <w:lang w:val="en-US"/>
        </w:rPr>
        <w:t xml:space="preserve">a </w:t>
      </w:r>
      <w:r w:rsidR="00060B3D">
        <w:rPr>
          <w:bCs/>
          <w:lang w:val="en-US"/>
        </w:rPr>
        <w:t>B</w:t>
      </w:r>
      <w:r w:rsidR="00060B3D" w:rsidRPr="00060B3D">
        <w:rPr>
          <w:bCs/>
          <w:lang w:val="en-US"/>
        </w:rPr>
        <w:t>-ESEM latent variable model as in the present study</w:t>
      </w:r>
      <w:r w:rsidR="00060B3D">
        <w:rPr>
          <w:bCs/>
          <w:lang w:val="en-US"/>
        </w:rPr>
        <w:t xml:space="preserve"> or by using </w:t>
      </w:r>
      <w:r w:rsidR="00060B3D" w:rsidRPr="00060B3D">
        <w:rPr>
          <w:bCs/>
          <w:lang w:val="en-US"/>
        </w:rPr>
        <w:t xml:space="preserve">the </w:t>
      </w:r>
      <w:proofErr w:type="spellStart"/>
      <w:r w:rsidR="00060B3D" w:rsidRPr="00060B3D">
        <w:rPr>
          <w:bCs/>
          <w:iCs/>
          <w:lang w:val="en-CA"/>
        </w:rPr>
        <w:t>Mplus</w:t>
      </w:r>
      <w:proofErr w:type="spellEnd"/>
      <w:r w:rsidR="00060B3D" w:rsidRPr="00060B3D">
        <w:rPr>
          <w:bCs/>
          <w:iCs/>
          <w:lang w:val="en-US"/>
        </w:rPr>
        <w:t xml:space="preserve"> </w:t>
      </w:r>
      <w:r w:rsidR="00060B3D" w:rsidRPr="00060B3D">
        <w:rPr>
          <w:bCs/>
          <w:lang w:val="en-US"/>
        </w:rPr>
        <w:t xml:space="preserve">FSCORE </w:t>
      </w:r>
      <w:r w:rsidR="00060B3D" w:rsidRPr="00060B3D">
        <w:rPr>
          <w:bCs/>
          <w:lang w:val="en-CA"/>
        </w:rPr>
        <w:t xml:space="preserve">algorithm </w:t>
      </w:r>
      <w:r w:rsidR="00060B3D" w:rsidRPr="00060B3D">
        <w:rPr>
          <w:bCs/>
          <w:lang w:val="en-US"/>
        </w:rPr>
        <w:t>to obtain scores on the G-factor and S-factors</w:t>
      </w:r>
      <w:r w:rsidR="00060B3D">
        <w:rPr>
          <w:bCs/>
          <w:lang w:val="en-US"/>
        </w:rPr>
        <w:t xml:space="preserve">, which could </w:t>
      </w:r>
      <w:r w:rsidR="0079239B">
        <w:rPr>
          <w:bCs/>
          <w:lang w:val="en-US"/>
        </w:rPr>
        <w:t>t</w:t>
      </w:r>
      <w:r w:rsidR="00060B3D" w:rsidRPr="00060B3D">
        <w:rPr>
          <w:bCs/>
          <w:lang w:val="en-US"/>
        </w:rPr>
        <w:t>hen be used in conjunction with other scores from other measures</w:t>
      </w:r>
      <w:r w:rsidR="0079239B">
        <w:rPr>
          <w:bCs/>
          <w:lang w:val="en-US"/>
        </w:rPr>
        <w:t xml:space="preserve"> (</w:t>
      </w:r>
      <w:proofErr w:type="spellStart"/>
      <w:r w:rsidR="0079239B">
        <w:rPr>
          <w:bCs/>
          <w:lang w:val="en-US"/>
        </w:rPr>
        <w:t>Maïano</w:t>
      </w:r>
      <w:proofErr w:type="spellEnd"/>
      <w:r w:rsidR="0079239B">
        <w:rPr>
          <w:bCs/>
          <w:lang w:val="en-US"/>
        </w:rPr>
        <w:t xml:space="preserve"> et al., 2021</w:t>
      </w:r>
      <w:r w:rsidR="00790772">
        <w:rPr>
          <w:bCs/>
          <w:lang w:val="en-US"/>
        </w:rPr>
        <w:t xml:space="preserve">; </w:t>
      </w:r>
      <w:proofErr w:type="spellStart"/>
      <w:r w:rsidR="00790772">
        <w:rPr>
          <w:bCs/>
          <w:lang w:val="en-US"/>
        </w:rPr>
        <w:t>Perreira</w:t>
      </w:r>
      <w:proofErr w:type="spellEnd"/>
      <w:r w:rsidR="00790772">
        <w:rPr>
          <w:bCs/>
          <w:lang w:val="en-US"/>
        </w:rPr>
        <w:t xml:space="preserve"> et al., 2018</w:t>
      </w:r>
      <w:r w:rsidR="0079239B">
        <w:rPr>
          <w:bCs/>
          <w:lang w:val="en-US"/>
        </w:rPr>
        <w:t xml:space="preserve">). </w:t>
      </w:r>
    </w:p>
    <w:p w14:paraId="28ED50F1" w14:textId="670FD8CC" w:rsidR="00492770" w:rsidRPr="00060B3D" w:rsidRDefault="005F3BB9" w:rsidP="008170CC">
      <w:pPr>
        <w:spacing w:line="480" w:lineRule="auto"/>
        <w:rPr>
          <w:bCs/>
          <w:iCs/>
        </w:rPr>
      </w:pPr>
      <w:r>
        <w:rPr>
          <w:bCs/>
          <w:iCs/>
        </w:rPr>
        <w:tab/>
        <w:t>The present results also showed that the B-ESEM-CU model of IES-2 scores was invariant across gender</w:t>
      </w:r>
      <w:r w:rsidR="00060B3D">
        <w:rPr>
          <w:bCs/>
          <w:iCs/>
        </w:rPr>
        <w:t xml:space="preserve">. In broad outline, these results are </w:t>
      </w:r>
      <w:r>
        <w:rPr>
          <w:bCs/>
          <w:iCs/>
        </w:rPr>
        <w:t>consistent with previous studies show</w:t>
      </w:r>
      <w:r w:rsidR="00060B3D">
        <w:rPr>
          <w:bCs/>
          <w:iCs/>
        </w:rPr>
        <w:t>ing that</w:t>
      </w:r>
      <w:r>
        <w:rPr>
          <w:bCs/>
          <w:iCs/>
        </w:rPr>
        <w:t xml:space="preserve"> </w:t>
      </w:r>
      <w:r w:rsidR="00492770">
        <w:rPr>
          <w:bCs/>
          <w:iCs/>
        </w:rPr>
        <w:t>IES-2 scores achieve full scalar invariance across gender (e.g.,</w:t>
      </w:r>
      <w:r w:rsidRPr="001055CF">
        <w:rPr>
          <w:color w:val="000000" w:themeColor="text1"/>
        </w:rPr>
        <w:t xml:space="preserve"> Duarte et al., 2016; Swami, Todd et al., 2020; </w:t>
      </w:r>
      <w:proofErr w:type="spellStart"/>
      <w:r w:rsidRPr="001055CF">
        <w:rPr>
          <w:color w:val="111111"/>
          <w:shd w:val="clear" w:color="auto" w:fill="FFFFFF"/>
        </w:rPr>
        <w:t>Vintilă</w:t>
      </w:r>
      <w:proofErr w:type="spellEnd"/>
      <w:r w:rsidRPr="001055CF">
        <w:rPr>
          <w:color w:val="111111"/>
          <w:shd w:val="clear" w:color="auto" w:fill="FFFFFF"/>
        </w:rPr>
        <w:t xml:space="preserve"> et al., 2020</w:t>
      </w:r>
      <w:r w:rsidRPr="001055CF">
        <w:rPr>
          <w:color w:val="000000" w:themeColor="text1"/>
        </w:rPr>
        <w:t>).</w:t>
      </w:r>
      <w:r w:rsidR="00492770">
        <w:rPr>
          <w:color w:val="000000" w:themeColor="text1"/>
        </w:rPr>
        <w:t xml:space="preserve"> Comparison of latent means across gender in the present study suggested few gendered effects: latent means were invariant in the first split-half subsample, whereas in the second split-half subsample men had significantly higher scores on the G-factor and the </w:t>
      </w:r>
      <w:r w:rsidR="00492770" w:rsidRPr="001055CF">
        <w:t>Eating for Physical Rather than Emotional Reasons</w:t>
      </w:r>
      <w:r w:rsidR="00492770" w:rsidRPr="001055CF">
        <w:rPr>
          <w:bCs/>
        </w:rPr>
        <w:t xml:space="preserve"> S-factor</w:t>
      </w:r>
      <w:r w:rsidR="00492770">
        <w:rPr>
          <w:bCs/>
        </w:rPr>
        <w:t xml:space="preserve"> only. Broadly speaking, however, these gendered effects are consistent with the findings of Tylka and Kroon Van </w:t>
      </w:r>
      <w:proofErr w:type="spellStart"/>
      <w:r w:rsidR="00492770">
        <w:rPr>
          <w:bCs/>
        </w:rPr>
        <w:t>Diest</w:t>
      </w:r>
      <w:proofErr w:type="spellEnd"/>
      <w:r w:rsidR="00492770">
        <w:rPr>
          <w:bCs/>
        </w:rPr>
        <w:t xml:space="preserve"> (2013), who reported that men had significantly higher IES-2 scores than women, although effect sizes were comparatively larger in the parent compared to the present study. </w:t>
      </w:r>
    </w:p>
    <w:p w14:paraId="04562BD0" w14:textId="62562A2C" w:rsidR="00492770" w:rsidRDefault="00492770" w:rsidP="008170CC">
      <w:pPr>
        <w:spacing w:line="480" w:lineRule="auto"/>
        <w:rPr>
          <w:bCs/>
        </w:rPr>
      </w:pPr>
      <w:r>
        <w:rPr>
          <w:bCs/>
        </w:rPr>
        <w:tab/>
      </w:r>
      <w:r w:rsidR="002F164F">
        <w:rPr>
          <w:bCs/>
        </w:rPr>
        <w:t xml:space="preserve">As we have outlined above, a strength of the present study was the application of a B-ESEM framework that additionally controlled for the correlated uniqueness of negatively worded items. Nevertheless, there were a number of limitations to the present study, which we acknowledge. First, given that participants were recruited online, we cannot claim that our sample was representative of the wider Italian population. </w:t>
      </w:r>
      <w:r w:rsidR="00867E91">
        <w:rPr>
          <w:bCs/>
        </w:rPr>
        <w:t xml:space="preserve">In future work, it may be useful to </w:t>
      </w:r>
      <w:r w:rsidR="00867E91">
        <w:rPr>
          <w:bCs/>
        </w:rPr>
        <w:lastRenderedPageBreak/>
        <w:t xml:space="preserve">examine the impact that regional differences have on the validity of IES-2 scores, particularly as eating practices and obesity rates are known to vary widely across Italian regions (e.g., </w:t>
      </w:r>
      <w:proofErr w:type="spellStart"/>
      <w:r w:rsidR="00867E91">
        <w:rPr>
          <w:bCs/>
        </w:rPr>
        <w:t>Lauria</w:t>
      </w:r>
      <w:proofErr w:type="spellEnd"/>
      <w:r w:rsidR="00867E91">
        <w:rPr>
          <w:bCs/>
        </w:rPr>
        <w:t xml:space="preserve"> et al., 2019). Second, our data were collected in the context of the novel coronavirus (COVID-19) pandemic, during which time Italy underwent various forms of nationally-mandated lockdowns. It is difficult to know how both the pandemic and attendant lockdown measures may have impacted our results, although it is important to note that other studies in Italy have shown that conditions of lockdown increased indices of emotional eating (e.g., </w:t>
      </w:r>
      <w:proofErr w:type="spellStart"/>
      <w:r w:rsidR="00867E91">
        <w:rPr>
          <w:bCs/>
        </w:rPr>
        <w:t>Cecchetto</w:t>
      </w:r>
      <w:proofErr w:type="spellEnd"/>
      <w:r w:rsidR="00867E91">
        <w:rPr>
          <w:bCs/>
        </w:rPr>
        <w:t xml:space="preserve"> et al., 2021) and that respondents used food to manage distress during periods of lockdown (Di Renzo et al., 2020). </w:t>
      </w:r>
    </w:p>
    <w:p w14:paraId="46A636DE" w14:textId="4971B256" w:rsidR="00922C5A" w:rsidRDefault="00552848" w:rsidP="00627C2E">
      <w:pPr>
        <w:spacing w:line="480" w:lineRule="auto"/>
        <w:rPr>
          <w:bCs/>
        </w:rPr>
      </w:pPr>
      <w:r>
        <w:rPr>
          <w:bCs/>
        </w:rPr>
        <w:tab/>
        <w:t xml:space="preserve">Setting aside these limitations, the present study indicates that there may be value to utilising a B-ESEM framework to better understand the structure of IES-2 scores. In addition, our findings highlight the importance of accounting for the correlated uniqueness of the negatively worded IES-2 items. We appreciate that our work may raise more questions than they currently answer </w:t>
      </w:r>
      <w:r w:rsidRPr="00552848">
        <w:rPr>
          <w:bCs/>
          <w:i/>
          <w:iCs/>
        </w:rPr>
        <w:t>vis-à-vis</w:t>
      </w:r>
      <w:r>
        <w:rPr>
          <w:bCs/>
        </w:rPr>
        <w:t xml:space="preserve"> the conceptualisation of IES-2 scores, especially given the novelty of the application of a B-ESEM-CU framework to the IES-2. That is, given this novelty, it becomes difficult to draw direct comparisons between our findings and those reported in previous studies. Nevertheless, we believe that the application of B-ESEM frameworks will likely help scholars develop fuller understandings of the nature, conceptualisation, and operationalisation of the construct of intuitive eating. Going forward, such a framework may also help resolve questions about the efficacy of the IES-2 at operationalising the construct of intuitive eating in diverse social, national, and linguistic groups. </w:t>
      </w:r>
    </w:p>
    <w:p w14:paraId="043527F7" w14:textId="77777777" w:rsidR="00225D79" w:rsidRPr="002E29F7" w:rsidRDefault="00225D79" w:rsidP="007133CC">
      <w:pPr>
        <w:pStyle w:val="Heading1"/>
        <w:rPr>
          <w:lang w:val="en-US"/>
        </w:rPr>
      </w:pPr>
      <w:r w:rsidRPr="002E29F7">
        <w:rPr>
          <w:lang w:val="en-US"/>
        </w:rPr>
        <w:t>Acknowledgements</w:t>
      </w:r>
    </w:p>
    <w:p w14:paraId="53039103" w14:textId="2C42D365" w:rsidR="008674B2" w:rsidRPr="008674B2" w:rsidRDefault="00225D79" w:rsidP="00225D79">
      <w:pPr>
        <w:spacing w:line="480" w:lineRule="auto"/>
        <w:outlineLvl w:val="0"/>
        <w:rPr>
          <w:bCs/>
        </w:rPr>
      </w:pPr>
      <w:r w:rsidRPr="00FF66A5">
        <w:rPr>
          <w:bCs/>
          <w:lang w:val="en-US"/>
        </w:rPr>
        <w:t xml:space="preserve">The study was supported by a </w:t>
      </w:r>
      <w:r w:rsidR="008674B2" w:rsidRPr="008674B2">
        <w:rPr>
          <w:color w:val="000000" w:themeColor="text1"/>
        </w:rPr>
        <w:t>grant from</w:t>
      </w:r>
      <w:r w:rsidR="008674B2" w:rsidRPr="008674B2">
        <w:rPr>
          <w:rStyle w:val="apple-converted-space"/>
          <w:color w:val="000000" w:themeColor="text1"/>
        </w:rPr>
        <w:t> </w:t>
      </w:r>
      <w:r w:rsidR="008674B2" w:rsidRPr="008674B2">
        <w:rPr>
          <w:color w:val="000000" w:themeColor="text1"/>
        </w:rPr>
        <w:t>MIUR</w:t>
      </w:r>
      <w:r w:rsidR="008674B2" w:rsidRPr="008674B2">
        <w:rPr>
          <w:rStyle w:val="apple-converted-space"/>
          <w:color w:val="000000" w:themeColor="text1"/>
        </w:rPr>
        <w:t> </w:t>
      </w:r>
      <w:r w:rsidR="008674B2" w:rsidRPr="008674B2">
        <w:rPr>
          <w:color w:val="000000" w:themeColor="text1"/>
        </w:rPr>
        <w:t>(</w:t>
      </w:r>
      <w:proofErr w:type="spellStart"/>
      <w:r w:rsidR="008674B2" w:rsidRPr="008674B2">
        <w:rPr>
          <w:color w:val="000000" w:themeColor="text1"/>
        </w:rPr>
        <w:t>Dipartimenti</w:t>
      </w:r>
      <w:proofErr w:type="spellEnd"/>
      <w:r w:rsidR="008674B2" w:rsidRPr="008674B2">
        <w:rPr>
          <w:color w:val="000000" w:themeColor="text1"/>
        </w:rPr>
        <w:t xml:space="preserve"> di </w:t>
      </w:r>
      <w:proofErr w:type="spellStart"/>
      <w:r w:rsidR="008674B2" w:rsidRPr="008674B2">
        <w:rPr>
          <w:color w:val="000000" w:themeColor="text1"/>
        </w:rPr>
        <w:t>Eccellenza</w:t>
      </w:r>
      <w:proofErr w:type="spellEnd"/>
      <w:r w:rsidR="008674B2" w:rsidRPr="008674B2">
        <w:rPr>
          <w:color w:val="000000" w:themeColor="text1"/>
        </w:rPr>
        <w:t xml:space="preserve"> DM 11/05/2017 n. 262) to the Department of General Psychology</w:t>
      </w:r>
      <w:r w:rsidR="008674B2">
        <w:rPr>
          <w:color w:val="000000" w:themeColor="text1"/>
        </w:rPr>
        <w:t>.</w:t>
      </w:r>
    </w:p>
    <w:p w14:paraId="7C2DADEF" w14:textId="1D48FD39" w:rsidR="006A7A78" w:rsidRPr="008674B2" w:rsidRDefault="00E01A4D" w:rsidP="007133CC">
      <w:pPr>
        <w:pStyle w:val="Heading1"/>
        <w:rPr>
          <w:lang w:val="en-US"/>
        </w:rPr>
      </w:pPr>
      <w:r w:rsidRPr="001055CF">
        <w:lastRenderedPageBreak/>
        <w:t>References</w:t>
      </w:r>
    </w:p>
    <w:p w14:paraId="75220B7A" w14:textId="766D2C13" w:rsidR="00D3134A" w:rsidRPr="001055CF" w:rsidRDefault="00D3134A" w:rsidP="008674B2">
      <w:pPr>
        <w:spacing w:line="480" w:lineRule="auto"/>
        <w:ind w:left="567" w:hanging="567"/>
        <w:rPr>
          <w:rStyle w:val="Hyperlink"/>
        </w:rPr>
      </w:pPr>
      <w:proofErr w:type="spellStart"/>
      <w:r w:rsidRPr="001055CF">
        <w:t>Ak</w:t>
      </w:r>
      <w:r w:rsidRPr="001055CF">
        <w:rPr>
          <w:rStyle w:val="text"/>
          <w:color w:val="000000" w:themeColor="text1"/>
        </w:rPr>
        <w:t>ırmak</w:t>
      </w:r>
      <w:proofErr w:type="spellEnd"/>
      <w:r w:rsidRPr="001055CF">
        <w:rPr>
          <w:rStyle w:val="text"/>
          <w:color w:val="000000" w:themeColor="text1"/>
        </w:rPr>
        <w:t xml:space="preserve">, Ü., </w:t>
      </w:r>
      <w:proofErr w:type="spellStart"/>
      <w:r w:rsidRPr="001055CF">
        <w:rPr>
          <w:rStyle w:val="text"/>
          <w:color w:val="000000" w:themeColor="text1"/>
        </w:rPr>
        <w:t>Bakıner</w:t>
      </w:r>
      <w:proofErr w:type="spellEnd"/>
      <w:r w:rsidRPr="001055CF">
        <w:rPr>
          <w:rStyle w:val="text"/>
          <w:color w:val="000000" w:themeColor="text1"/>
        </w:rPr>
        <w:t xml:space="preserve">, E., </w:t>
      </w:r>
      <w:proofErr w:type="spellStart"/>
      <w:r w:rsidRPr="001055CF">
        <w:rPr>
          <w:rStyle w:val="text"/>
          <w:color w:val="000000" w:themeColor="text1"/>
        </w:rPr>
        <w:t>Boratav</w:t>
      </w:r>
      <w:proofErr w:type="spellEnd"/>
      <w:r w:rsidRPr="001055CF">
        <w:rPr>
          <w:rStyle w:val="text"/>
          <w:color w:val="000000" w:themeColor="text1"/>
        </w:rPr>
        <w:t xml:space="preserve">, H. B., &amp; </w:t>
      </w:r>
      <w:proofErr w:type="spellStart"/>
      <w:r w:rsidRPr="001055CF">
        <w:rPr>
          <w:rStyle w:val="text"/>
          <w:color w:val="000000" w:themeColor="text1"/>
        </w:rPr>
        <w:t>Güneri</w:t>
      </w:r>
      <w:proofErr w:type="spellEnd"/>
      <w:r w:rsidRPr="001055CF">
        <w:rPr>
          <w:rStyle w:val="text"/>
          <w:color w:val="000000" w:themeColor="text1"/>
        </w:rPr>
        <w:t xml:space="preserve">, G. (2021). Cross-cultural adaptation of the Intuitive Eating Scale-2: Psychometric evaluation in a sample in Turkey. </w:t>
      </w:r>
      <w:r w:rsidRPr="001055CF">
        <w:rPr>
          <w:rStyle w:val="text"/>
          <w:i/>
          <w:color w:val="000000" w:themeColor="text1"/>
        </w:rPr>
        <w:t>Current Psychology</w:t>
      </w:r>
      <w:r w:rsidRPr="001055CF">
        <w:rPr>
          <w:rStyle w:val="text"/>
          <w:color w:val="000000" w:themeColor="text1"/>
        </w:rPr>
        <w:t xml:space="preserve">. Advance online publication. </w:t>
      </w:r>
      <w:hyperlink r:id="rId8" w:history="1">
        <w:r w:rsidRPr="001055CF">
          <w:rPr>
            <w:rStyle w:val="Hyperlink"/>
          </w:rPr>
          <w:t>https://doi.org/10.1007/s12144-018-0024-3</w:t>
        </w:r>
      </w:hyperlink>
    </w:p>
    <w:p w14:paraId="5540C838" w14:textId="140402B5" w:rsidR="00350B27" w:rsidRPr="001055CF" w:rsidRDefault="00350B27" w:rsidP="00350B27">
      <w:pPr>
        <w:spacing w:line="480" w:lineRule="auto"/>
        <w:ind w:left="567" w:hanging="567"/>
        <w:rPr>
          <w:rStyle w:val="Hyperlink"/>
        </w:rPr>
      </w:pPr>
      <w:r w:rsidRPr="001055CF">
        <w:t xml:space="preserve">Alleva, J. M., Tylka, T. L., &amp; Kroon Van </w:t>
      </w:r>
      <w:proofErr w:type="spellStart"/>
      <w:r w:rsidRPr="001055CF">
        <w:t>Diest</w:t>
      </w:r>
      <w:proofErr w:type="spellEnd"/>
      <w:r w:rsidRPr="001055CF">
        <w:t xml:space="preserve">, A. M. (2017). The Functionality Appreciation Scale (FAS): Development and psychometric properties in U.S. community women and men. </w:t>
      </w:r>
      <w:r w:rsidRPr="001055CF">
        <w:rPr>
          <w:i/>
        </w:rPr>
        <w:t>Body Image</w:t>
      </w:r>
      <w:r w:rsidRPr="001055CF">
        <w:t xml:space="preserve">, </w:t>
      </w:r>
      <w:r w:rsidRPr="001055CF">
        <w:rPr>
          <w:i/>
        </w:rPr>
        <w:t>23</w:t>
      </w:r>
      <w:r w:rsidRPr="001055CF">
        <w:t xml:space="preserve">, 28-44. </w:t>
      </w:r>
      <w:hyperlink r:id="rId9" w:history="1">
        <w:r w:rsidRPr="001055CF">
          <w:rPr>
            <w:rStyle w:val="Hyperlink"/>
          </w:rPr>
          <w:t>https://doi.org/10.1016/j.bodyim.2017.07.008</w:t>
        </w:r>
      </w:hyperlink>
    </w:p>
    <w:p w14:paraId="6EB181CD" w14:textId="74ECA947" w:rsidR="00F57856" w:rsidRPr="0082217E" w:rsidRDefault="00F57856" w:rsidP="00D3134A">
      <w:pPr>
        <w:spacing w:line="480" w:lineRule="auto"/>
        <w:ind w:left="567" w:hanging="567"/>
        <w:rPr>
          <w:rStyle w:val="Hyperlink"/>
          <w:lang w:val="fi-FI"/>
        </w:rPr>
      </w:pPr>
      <w:proofErr w:type="spellStart"/>
      <w:r w:rsidRPr="001055CF">
        <w:t>Asparouhov</w:t>
      </w:r>
      <w:proofErr w:type="spellEnd"/>
      <w:r w:rsidRPr="001055CF">
        <w:t xml:space="preserve">, T., &amp; </w:t>
      </w:r>
      <w:proofErr w:type="spellStart"/>
      <w:r w:rsidRPr="001055CF">
        <w:t>Muthén</w:t>
      </w:r>
      <w:proofErr w:type="spellEnd"/>
      <w:r w:rsidRPr="001055CF">
        <w:t xml:space="preserve">, B. (2009). Exploratory structural equation </w:t>
      </w:r>
      <w:proofErr w:type="spellStart"/>
      <w:r w:rsidRPr="001055CF">
        <w:t>modeling</w:t>
      </w:r>
      <w:proofErr w:type="spellEnd"/>
      <w:r w:rsidRPr="001055CF">
        <w:t xml:space="preserve">. </w:t>
      </w:r>
      <w:r w:rsidRPr="001055CF">
        <w:rPr>
          <w:i/>
          <w:iCs/>
        </w:rPr>
        <w:t xml:space="preserve">Structural Equation </w:t>
      </w:r>
      <w:proofErr w:type="spellStart"/>
      <w:r w:rsidRPr="001055CF">
        <w:rPr>
          <w:i/>
          <w:iCs/>
        </w:rPr>
        <w:t>Modeling</w:t>
      </w:r>
      <w:proofErr w:type="spellEnd"/>
      <w:r w:rsidRPr="001055CF">
        <w:t xml:space="preserve">, </w:t>
      </w:r>
      <w:r w:rsidRPr="001055CF">
        <w:rPr>
          <w:i/>
          <w:iCs/>
        </w:rPr>
        <w:t>16</w:t>
      </w:r>
      <w:r w:rsidRPr="001055CF">
        <w:t xml:space="preserve">(3), 397-438. </w:t>
      </w:r>
      <w:hyperlink r:id="rId10" w:history="1">
        <w:r w:rsidRPr="0082217E">
          <w:rPr>
            <w:rStyle w:val="Hyperlink"/>
            <w:lang w:val="fi-FI"/>
          </w:rPr>
          <w:t>https://doi.org/10.1080/1075510903008204</w:t>
        </w:r>
      </w:hyperlink>
    </w:p>
    <w:p w14:paraId="3626F61D" w14:textId="7A732B75" w:rsidR="00BE696B" w:rsidRPr="001055CF" w:rsidRDefault="00BE696B" w:rsidP="00D3134A">
      <w:pPr>
        <w:spacing w:line="480" w:lineRule="auto"/>
        <w:ind w:left="567" w:hanging="567"/>
      </w:pPr>
      <w:r w:rsidRPr="0082217E">
        <w:rPr>
          <w:lang w:val="fi-FI"/>
        </w:rPr>
        <w:t xml:space="preserve">Asparouhov, T., Muthén, B., &amp; Morin, A. J. S. (2015). </w:t>
      </w:r>
      <w:r w:rsidRPr="001055CF">
        <w:t xml:space="preserve">Bayesian structural equation </w:t>
      </w:r>
      <w:proofErr w:type="spellStart"/>
      <w:r w:rsidRPr="001055CF">
        <w:t>modeling</w:t>
      </w:r>
      <w:proofErr w:type="spellEnd"/>
      <w:r w:rsidRPr="001055CF">
        <w:t xml:space="preserve"> with cross-loadings and residual covariances: Comments on </w:t>
      </w:r>
      <w:proofErr w:type="spellStart"/>
      <w:r w:rsidRPr="001055CF">
        <w:t>Stromeyer</w:t>
      </w:r>
      <w:proofErr w:type="spellEnd"/>
      <w:r w:rsidRPr="001055CF">
        <w:t xml:space="preserve"> et al. </w:t>
      </w:r>
      <w:r w:rsidRPr="001055CF">
        <w:rPr>
          <w:i/>
          <w:iCs/>
        </w:rPr>
        <w:t>Journal of Management</w:t>
      </w:r>
      <w:r w:rsidRPr="001055CF">
        <w:t xml:space="preserve">, </w:t>
      </w:r>
      <w:r w:rsidRPr="001055CF">
        <w:rPr>
          <w:i/>
          <w:iCs/>
        </w:rPr>
        <w:t>41</w:t>
      </w:r>
      <w:r w:rsidRPr="001055CF">
        <w:t xml:space="preserve">(6), 1561-1577. </w:t>
      </w:r>
      <w:hyperlink r:id="rId11" w:history="1">
        <w:r w:rsidRPr="001055CF">
          <w:rPr>
            <w:rStyle w:val="Hyperlink"/>
          </w:rPr>
          <w:t>https://doi.org/10.1177/0149206315591075</w:t>
        </w:r>
      </w:hyperlink>
    </w:p>
    <w:p w14:paraId="11B9DD13" w14:textId="5D749FB7" w:rsidR="00FE2C7E" w:rsidRPr="00641B47" w:rsidRDefault="00FE2C7E" w:rsidP="00FE2C7E">
      <w:pPr>
        <w:spacing w:line="480" w:lineRule="auto"/>
        <w:ind w:left="567" w:hanging="567"/>
        <w:rPr>
          <w:rStyle w:val="Hyperlink"/>
          <w:lang w:val="fr-FR"/>
        </w:rPr>
      </w:pPr>
      <w:r w:rsidRPr="001055CF">
        <w:rPr>
          <w:color w:val="000000" w:themeColor="text1"/>
        </w:rPr>
        <w:t xml:space="preserve">Bas, M., </w:t>
      </w:r>
      <w:proofErr w:type="spellStart"/>
      <w:r w:rsidRPr="001055CF">
        <w:rPr>
          <w:color w:val="000000" w:themeColor="text1"/>
        </w:rPr>
        <w:t>Esen</w:t>
      </w:r>
      <w:proofErr w:type="spellEnd"/>
      <w:r w:rsidRPr="001055CF">
        <w:rPr>
          <w:color w:val="000000" w:themeColor="text1"/>
        </w:rPr>
        <w:t xml:space="preserve">, K., </w:t>
      </w:r>
      <w:proofErr w:type="spellStart"/>
      <w:r w:rsidRPr="001055CF">
        <w:rPr>
          <w:color w:val="000000" w:themeColor="text1"/>
        </w:rPr>
        <w:t>Saglam</w:t>
      </w:r>
      <w:proofErr w:type="spellEnd"/>
      <w:r w:rsidRPr="001055CF">
        <w:rPr>
          <w:color w:val="000000" w:themeColor="text1"/>
        </w:rPr>
        <w:t xml:space="preserve">, F., </w:t>
      </w:r>
      <w:proofErr w:type="spellStart"/>
      <w:r w:rsidRPr="001055CF">
        <w:rPr>
          <w:color w:val="000000" w:themeColor="text1"/>
        </w:rPr>
        <w:t>A</w:t>
      </w:r>
      <w:r w:rsidRPr="001055CF">
        <w:rPr>
          <w:rStyle w:val="text"/>
          <w:color w:val="000000" w:themeColor="text1"/>
        </w:rPr>
        <w:t>rıtıcı</w:t>
      </w:r>
      <w:proofErr w:type="spellEnd"/>
      <w:r w:rsidRPr="001055CF">
        <w:rPr>
          <w:rStyle w:val="author-ref"/>
          <w:color w:val="000000" w:themeColor="text1"/>
        </w:rPr>
        <w:t xml:space="preserve">, G., Cengiz, E., </w:t>
      </w:r>
      <w:proofErr w:type="spellStart"/>
      <w:r w:rsidRPr="001055CF">
        <w:rPr>
          <w:rStyle w:val="author-ref"/>
          <w:color w:val="000000" w:themeColor="text1"/>
        </w:rPr>
        <w:t>Köksal</w:t>
      </w:r>
      <w:proofErr w:type="spellEnd"/>
      <w:r w:rsidRPr="001055CF">
        <w:rPr>
          <w:rStyle w:val="author-ref"/>
          <w:color w:val="000000" w:themeColor="text1"/>
        </w:rPr>
        <w:t xml:space="preserve">, S.&amp; </w:t>
      </w:r>
      <w:proofErr w:type="spellStart"/>
      <w:r w:rsidRPr="001055CF">
        <w:rPr>
          <w:rStyle w:val="author-ref"/>
          <w:color w:val="000000" w:themeColor="text1"/>
        </w:rPr>
        <w:t>Buyukkaragoz</w:t>
      </w:r>
      <w:proofErr w:type="spellEnd"/>
      <w:r w:rsidRPr="001055CF">
        <w:rPr>
          <w:rStyle w:val="author-ref"/>
          <w:color w:val="000000" w:themeColor="text1"/>
        </w:rPr>
        <w:t xml:space="preserve">, H. (2017). Turkish version of the Intuitive Eating Scale-2: Validity and reliability among university students. </w:t>
      </w:r>
      <w:proofErr w:type="spellStart"/>
      <w:r w:rsidRPr="00641B47">
        <w:rPr>
          <w:rStyle w:val="author-ref"/>
          <w:i/>
          <w:color w:val="000000" w:themeColor="text1"/>
          <w:lang w:val="fr-FR"/>
        </w:rPr>
        <w:t>Appetite</w:t>
      </w:r>
      <w:proofErr w:type="spellEnd"/>
      <w:r w:rsidRPr="00641B47">
        <w:rPr>
          <w:rStyle w:val="author-ref"/>
          <w:color w:val="000000" w:themeColor="text1"/>
          <w:lang w:val="fr-FR"/>
        </w:rPr>
        <w:t xml:space="preserve">, </w:t>
      </w:r>
      <w:r w:rsidRPr="00641B47">
        <w:rPr>
          <w:rStyle w:val="author-ref"/>
          <w:i/>
          <w:color w:val="000000" w:themeColor="text1"/>
          <w:lang w:val="fr-FR"/>
        </w:rPr>
        <w:t>114</w:t>
      </w:r>
      <w:r w:rsidRPr="00641B47">
        <w:rPr>
          <w:rStyle w:val="author-ref"/>
          <w:color w:val="000000" w:themeColor="text1"/>
          <w:lang w:val="fr-FR"/>
        </w:rPr>
        <w:t xml:space="preserve">, 391-397. </w:t>
      </w:r>
      <w:hyperlink r:id="rId12" w:history="1">
        <w:r w:rsidRPr="00641B47">
          <w:rPr>
            <w:rStyle w:val="Hyperlink"/>
            <w:lang w:val="fr-FR"/>
          </w:rPr>
          <w:t>https://doi.org/10.1016/j.appet.2017.04.017</w:t>
        </w:r>
      </w:hyperlink>
    </w:p>
    <w:p w14:paraId="19CAE374" w14:textId="77777777" w:rsidR="00D32C54" w:rsidRPr="001055CF" w:rsidRDefault="008C467F" w:rsidP="00D32C54">
      <w:pPr>
        <w:spacing w:line="480" w:lineRule="auto"/>
        <w:ind w:left="567" w:hanging="567"/>
        <w:rPr>
          <w:color w:val="000000" w:themeColor="text1"/>
        </w:rPr>
      </w:pPr>
      <w:r w:rsidRPr="00641B47">
        <w:rPr>
          <w:color w:val="000000" w:themeColor="text1"/>
          <w:lang w:val="fr-FR"/>
        </w:rPr>
        <w:t xml:space="preserve">Beaton, D., Bombardier, C., Guillemin, F., &amp; </w:t>
      </w:r>
      <w:proofErr w:type="spellStart"/>
      <w:r w:rsidRPr="00641B47">
        <w:rPr>
          <w:color w:val="000000" w:themeColor="text1"/>
          <w:lang w:val="fr-FR"/>
        </w:rPr>
        <w:t>Ferraz</w:t>
      </w:r>
      <w:proofErr w:type="spellEnd"/>
      <w:r w:rsidRPr="00641B47">
        <w:rPr>
          <w:color w:val="000000" w:themeColor="text1"/>
          <w:lang w:val="fr-FR"/>
        </w:rPr>
        <w:t xml:space="preserve">, M. B. (2000). </w:t>
      </w:r>
      <w:r w:rsidRPr="001055CF">
        <w:rPr>
          <w:color w:val="000000" w:themeColor="text1"/>
        </w:rPr>
        <w:t xml:space="preserve">Guidelines for the process of cross-cultural adaptation of self-report measures. </w:t>
      </w:r>
      <w:r w:rsidRPr="001055CF">
        <w:rPr>
          <w:i/>
          <w:color w:val="000000" w:themeColor="text1"/>
        </w:rPr>
        <w:t>Spine</w:t>
      </w:r>
      <w:r w:rsidRPr="001055CF">
        <w:rPr>
          <w:color w:val="000000" w:themeColor="text1"/>
        </w:rPr>
        <w:t xml:space="preserve">, </w:t>
      </w:r>
      <w:r w:rsidRPr="001055CF">
        <w:rPr>
          <w:i/>
          <w:color w:val="000000" w:themeColor="text1"/>
        </w:rPr>
        <w:t>25</w:t>
      </w:r>
      <w:r w:rsidRPr="001055CF">
        <w:rPr>
          <w:color w:val="000000" w:themeColor="text1"/>
        </w:rPr>
        <w:t>(24), 3186-3191.</w:t>
      </w:r>
    </w:p>
    <w:p w14:paraId="29506E84" w14:textId="04FF8C2E" w:rsidR="00D32C54" w:rsidRDefault="00D32C54" w:rsidP="00D32C54">
      <w:pPr>
        <w:spacing w:line="480" w:lineRule="auto"/>
        <w:ind w:left="567" w:hanging="567"/>
        <w:rPr>
          <w:rStyle w:val="Hyperlink"/>
        </w:rPr>
      </w:pPr>
      <w:r w:rsidRPr="001055CF">
        <w:t xml:space="preserve">Browne, M. W. (2001) An overview of analytic rotation in exploratory factor analysis. </w:t>
      </w:r>
      <w:r w:rsidRPr="001055CF">
        <w:rPr>
          <w:i/>
          <w:iCs/>
        </w:rPr>
        <w:t xml:space="preserve">Multivariate </w:t>
      </w:r>
      <w:proofErr w:type="spellStart"/>
      <w:r w:rsidRPr="001055CF">
        <w:rPr>
          <w:i/>
          <w:iCs/>
        </w:rPr>
        <w:t>Behavioral</w:t>
      </w:r>
      <w:proofErr w:type="spellEnd"/>
      <w:r w:rsidRPr="001055CF">
        <w:rPr>
          <w:i/>
          <w:iCs/>
        </w:rPr>
        <w:t xml:space="preserve"> Research</w:t>
      </w:r>
      <w:r w:rsidRPr="001055CF">
        <w:t>,</w:t>
      </w:r>
      <w:r w:rsidRPr="001055CF">
        <w:rPr>
          <w:i/>
          <w:iCs/>
        </w:rPr>
        <w:t xml:space="preserve"> 36</w:t>
      </w:r>
      <w:r w:rsidRPr="001055CF">
        <w:t xml:space="preserve">(1), 111-150. </w:t>
      </w:r>
      <w:hyperlink r:id="rId13" w:history="1">
        <w:r w:rsidRPr="001055CF">
          <w:rPr>
            <w:rStyle w:val="Hyperlink"/>
          </w:rPr>
          <w:t>https://doi.org/10.1207/S15327906MBR3601_05</w:t>
        </w:r>
      </w:hyperlink>
    </w:p>
    <w:p w14:paraId="5AB16C9E" w14:textId="6A5FC10A" w:rsidR="006E05FB" w:rsidRPr="00BC7AF0" w:rsidRDefault="006E05FB" w:rsidP="00D32C54">
      <w:pPr>
        <w:spacing w:line="480" w:lineRule="auto"/>
        <w:ind w:left="567" w:hanging="567"/>
        <w:rPr>
          <w:lang w:val="fr-FR"/>
        </w:rPr>
      </w:pPr>
      <w:r>
        <w:t xml:space="preserve">Bruce, L. J., &amp; </w:t>
      </w:r>
      <w:proofErr w:type="spellStart"/>
      <w:r>
        <w:t>Ricciardelli</w:t>
      </w:r>
      <w:proofErr w:type="spellEnd"/>
      <w:r>
        <w:t xml:space="preserve">, L. A. (2016). A systematic review of psychosocial correlates of intuitive eating among adult women. </w:t>
      </w:r>
      <w:proofErr w:type="spellStart"/>
      <w:r w:rsidRPr="00BC7AF0">
        <w:rPr>
          <w:i/>
          <w:iCs/>
          <w:lang w:val="fr-FR"/>
        </w:rPr>
        <w:t>Appetite</w:t>
      </w:r>
      <w:proofErr w:type="spellEnd"/>
      <w:r w:rsidRPr="00BC7AF0">
        <w:rPr>
          <w:lang w:val="fr-FR"/>
        </w:rPr>
        <w:t xml:space="preserve">, </w:t>
      </w:r>
      <w:r w:rsidRPr="00BC7AF0">
        <w:rPr>
          <w:i/>
          <w:iCs/>
          <w:lang w:val="fr-FR"/>
        </w:rPr>
        <w:t>96</w:t>
      </w:r>
      <w:r w:rsidRPr="00BC7AF0">
        <w:rPr>
          <w:lang w:val="fr-FR"/>
        </w:rPr>
        <w:t xml:space="preserve">, 454-472. </w:t>
      </w:r>
      <w:hyperlink r:id="rId14" w:history="1">
        <w:r w:rsidRPr="00BC7AF0">
          <w:rPr>
            <w:rStyle w:val="Hyperlink"/>
            <w:lang w:val="fr-FR"/>
          </w:rPr>
          <w:t>https://doi.org/10.1016/j.appet.2015.10.012</w:t>
        </w:r>
      </w:hyperlink>
    </w:p>
    <w:p w14:paraId="3EB4CFD4" w14:textId="1B33CFF5" w:rsidR="00BE696B" w:rsidRPr="001055CF" w:rsidRDefault="00BE696B" w:rsidP="00FE2C7E">
      <w:pPr>
        <w:spacing w:line="480" w:lineRule="auto"/>
        <w:ind w:left="567" w:hanging="567"/>
        <w:rPr>
          <w:color w:val="000000" w:themeColor="text1"/>
        </w:rPr>
      </w:pPr>
      <w:r w:rsidRPr="00BC7AF0">
        <w:rPr>
          <w:color w:val="000000" w:themeColor="text1"/>
          <w:lang w:val="fr-FR"/>
        </w:rPr>
        <w:lastRenderedPageBreak/>
        <w:t xml:space="preserve">Brunet, J., </w:t>
      </w:r>
      <w:proofErr w:type="spellStart"/>
      <w:r w:rsidRPr="00BC7AF0">
        <w:rPr>
          <w:color w:val="000000" w:themeColor="text1"/>
          <w:lang w:val="fr-FR"/>
        </w:rPr>
        <w:t>Gunnel</w:t>
      </w:r>
      <w:proofErr w:type="spellEnd"/>
      <w:r w:rsidRPr="00BC7AF0">
        <w:rPr>
          <w:color w:val="000000" w:themeColor="text1"/>
          <w:lang w:val="fr-FR"/>
        </w:rPr>
        <w:t xml:space="preserve">, K. E., Teixeira, P., </w:t>
      </w:r>
      <w:proofErr w:type="spellStart"/>
      <w:r w:rsidRPr="00BC7AF0">
        <w:rPr>
          <w:color w:val="000000" w:themeColor="text1"/>
          <w:lang w:val="fr-FR"/>
        </w:rPr>
        <w:t>Sabiston</w:t>
      </w:r>
      <w:proofErr w:type="spellEnd"/>
      <w:r w:rsidRPr="00BC7AF0">
        <w:rPr>
          <w:color w:val="000000" w:themeColor="text1"/>
          <w:lang w:val="fr-FR"/>
        </w:rPr>
        <w:t xml:space="preserve">, C. M., &amp; Bélanger, M. (2016). </w:t>
      </w:r>
      <w:r w:rsidRPr="001055CF">
        <w:rPr>
          <w:color w:val="000000" w:themeColor="text1"/>
        </w:rPr>
        <w:t xml:space="preserve">Should we be looking at the forest or the trees? Overall psychological need satisfaction and individual needs as predictors of physical activity. </w:t>
      </w:r>
      <w:r w:rsidRPr="001055CF">
        <w:rPr>
          <w:i/>
          <w:iCs/>
          <w:color w:val="000000" w:themeColor="text1"/>
        </w:rPr>
        <w:t>Journal of Sport and Exercise Psychology</w:t>
      </w:r>
      <w:r w:rsidRPr="001055CF">
        <w:rPr>
          <w:color w:val="000000" w:themeColor="text1"/>
        </w:rPr>
        <w:t xml:space="preserve">, </w:t>
      </w:r>
      <w:r w:rsidRPr="001055CF">
        <w:rPr>
          <w:i/>
          <w:iCs/>
          <w:color w:val="000000" w:themeColor="text1"/>
        </w:rPr>
        <w:t>38</w:t>
      </w:r>
      <w:r w:rsidRPr="001055CF">
        <w:rPr>
          <w:color w:val="000000" w:themeColor="text1"/>
        </w:rPr>
        <w:t xml:space="preserve">(4), 317-330. </w:t>
      </w:r>
      <w:hyperlink r:id="rId15" w:history="1">
        <w:r w:rsidRPr="001055CF">
          <w:rPr>
            <w:rStyle w:val="Hyperlink"/>
          </w:rPr>
          <w:t>https://doi.org/10.1123/jsep.2016-0256</w:t>
        </w:r>
      </w:hyperlink>
    </w:p>
    <w:p w14:paraId="7FDA102C" w14:textId="1AF5D9DA" w:rsidR="00C37B57" w:rsidRPr="0082217E" w:rsidRDefault="00C37B57" w:rsidP="00C37B57">
      <w:pPr>
        <w:spacing w:line="480" w:lineRule="auto"/>
        <w:ind w:left="567" w:hanging="567"/>
        <w:rPr>
          <w:rStyle w:val="Hyperlink"/>
          <w:color w:val="000000" w:themeColor="text1"/>
          <w:u w:val="none"/>
          <w:lang w:val="fr-FR"/>
        </w:rPr>
      </w:pPr>
      <w:r w:rsidRPr="001055CF">
        <w:rPr>
          <w:color w:val="000000" w:themeColor="text1"/>
        </w:rPr>
        <w:t xml:space="preserve">Camilleri, G. M., </w:t>
      </w:r>
      <w:proofErr w:type="spellStart"/>
      <w:r w:rsidRPr="001055CF">
        <w:rPr>
          <w:color w:val="000000" w:themeColor="text1"/>
        </w:rPr>
        <w:t>Méjean</w:t>
      </w:r>
      <w:proofErr w:type="spellEnd"/>
      <w:r w:rsidRPr="001055CF">
        <w:rPr>
          <w:color w:val="000000" w:themeColor="text1"/>
        </w:rPr>
        <w:t xml:space="preserve">, C., </w:t>
      </w:r>
      <w:proofErr w:type="spellStart"/>
      <w:r w:rsidRPr="001055CF">
        <w:rPr>
          <w:color w:val="000000" w:themeColor="text1"/>
        </w:rPr>
        <w:t>Bellisle</w:t>
      </w:r>
      <w:proofErr w:type="spellEnd"/>
      <w:r w:rsidRPr="001055CF">
        <w:rPr>
          <w:color w:val="000000" w:themeColor="text1"/>
        </w:rPr>
        <w:t xml:space="preserve">, F., </w:t>
      </w:r>
      <w:proofErr w:type="spellStart"/>
      <w:r w:rsidRPr="001055CF">
        <w:rPr>
          <w:color w:val="000000" w:themeColor="text1"/>
        </w:rPr>
        <w:t>Andreeva</w:t>
      </w:r>
      <w:proofErr w:type="spellEnd"/>
      <w:r w:rsidRPr="001055CF">
        <w:rPr>
          <w:color w:val="000000" w:themeColor="text1"/>
        </w:rPr>
        <w:t xml:space="preserve">, V. A., </w:t>
      </w:r>
      <w:proofErr w:type="spellStart"/>
      <w:r w:rsidRPr="001055CF">
        <w:rPr>
          <w:color w:val="000000" w:themeColor="text1"/>
        </w:rPr>
        <w:t>Sautron</w:t>
      </w:r>
      <w:proofErr w:type="spellEnd"/>
      <w:r w:rsidRPr="001055CF">
        <w:rPr>
          <w:color w:val="000000" w:themeColor="text1"/>
        </w:rPr>
        <w:t xml:space="preserve">, V., </w:t>
      </w:r>
      <w:proofErr w:type="spellStart"/>
      <w:r w:rsidRPr="001055CF">
        <w:rPr>
          <w:color w:val="000000" w:themeColor="text1"/>
        </w:rPr>
        <w:t>Hercberg</w:t>
      </w:r>
      <w:proofErr w:type="spellEnd"/>
      <w:r w:rsidRPr="001055CF">
        <w:rPr>
          <w:color w:val="000000" w:themeColor="text1"/>
        </w:rPr>
        <w:t xml:space="preserve">, S., &amp; </w:t>
      </w:r>
      <w:proofErr w:type="spellStart"/>
      <w:r w:rsidRPr="001055CF">
        <w:rPr>
          <w:color w:val="000000" w:themeColor="text1"/>
        </w:rPr>
        <w:t>Péneau</w:t>
      </w:r>
      <w:proofErr w:type="spellEnd"/>
      <w:r w:rsidRPr="001055CF">
        <w:rPr>
          <w:color w:val="000000" w:themeColor="text1"/>
        </w:rPr>
        <w:t xml:space="preserve">, S. (2015). Cross-cultural validity of the Intuitive Eating </w:t>
      </w:r>
      <w:r w:rsidR="007B7123" w:rsidRPr="001055CF">
        <w:rPr>
          <w:color w:val="000000" w:themeColor="text1"/>
        </w:rPr>
        <w:t>Sca</w:t>
      </w:r>
      <w:r w:rsidR="007B7123">
        <w:rPr>
          <w:color w:val="000000" w:themeColor="text1"/>
        </w:rPr>
        <w:t>l</w:t>
      </w:r>
      <w:r w:rsidR="007B7123" w:rsidRPr="001055CF">
        <w:rPr>
          <w:color w:val="000000" w:themeColor="text1"/>
        </w:rPr>
        <w:t>e</w:t>
      </w:r>
      <w:r w:rsidRPr="001055CF">
        <w:rPr>
          <w:color w:val="000000" w:themeColor="text1"/>
        </w:rPr>
        <w:t xml:space="preserve">-2: Psychometric evaluation in a sample of the general French population. </w:t>
      </w:r>
      <w:r w:rsidRPr="0082217E">
        <w:rPr>
          <w:i/>
          <w:color w:val="000000" w:themeColor="text1"/>
          <w:lang w:val="fr-FR"/>
        </w:rPr>
        <w:t>Appetite</w:t>
      </w:r>
      <w:r w:rsidRPr="0082217E">
        <w:rPr>
          <w:color w:val="000000" w:themeColor="text1"/>
          <w:lang w:val="fr-FR"/>
        </w:rPr>
        <w:t xml:space="preserve">, </w:t>
      </w:r>
      <w:r w:rsidRPr="0082217E">
        <w:rPr>
          <w:i/>
          <w:color w:val="000000" w:themeColor="text1"/>
          <w:lang w:val="fr-FR"/>
        </w:rPr>
        <w:t>84</w:t>
      </w:r>
      <w:r w:rsidRPr="0082217E">
        <w:rPr>
          <w:color w:val="000000" w:themeColor="text1"/>
          <w:lang w:val="fr-FR"/>
        </w:rPr>
        <w:t xml:space="preserve">, 34-42. </w:t>
      </w:r>
      <w:hyperlink r:id="rId16" w:history="1">
        <w:r w:rsidRPr="0082217E">
          <w:rPr>
            <w:rStyle w:val="Hyperlink"/>
            <w:lang w:val="fr-FR"/>
          </w:rPr>
          <w:t>https://doi.org/10.1016/j.appet.2014.09.009</w:t>
        </w:r>
      </w:hyperlink>
    </w:p>
    <w:p w14:paraId="1593DFEA" w14:textId="39068135" w:rsidR="00A575E7" w:rsidRPr="0082217E" w:rsidRDefault="00FE2C7E" w:rsidP="00A575E7">
      <w:pPr>
        <w:spacing w:line="480" w:lineRule="auto"/>
        <w:ind w:left="567" w:hanging="567"/>
        <w:rPr>
          <w:rStyle w:val="Hyperlink"/>
          <w:lang w:val="it-IT"/>
        </w:rPr>
      </w:pPr>
      <w:r w:rsidRPr="0082217E">
        <w:rPr>
          <w:color w:val="000000" w:themeColor="text1"/>
          <w:lang w:val="fr-FR"/>
        </w:rPr>
        <w:t xml:space="preserve">Carbonneau, E., Carbonneau, N., Lamarche, B., Provencher, V., Bégin, C., Bradette-Laplante, M., Lamerée, C., &amp; Lemieux, S. (2016). </w:t>
      </w:r>
      <w:r w:rsidRPr="001055CF">
        <w:rPr>
          <w:color w:val="000000" w:themeColor="text1"/>
        </w:rPr>
        <w:t xml:space="preserve">Validation of a French-Canadian adaptation of the Intuitive Eating Scale-2 for the adult population. </w:t>
      </w:r>
      <w:r w:rsidRPr="0082217E">
        <w:rPr>
          <w:i/>
          <w:color w:val="000000" w:themeColor="text1"/>
          <w:lang w:val="it-IT"/>
        </w:rPr>
        <w:t>Appetite</w:t>
      </w:r>
      <w:r w:rsidRPr="0082217E">
        <w:rPr>
          <w:color w:val="000000" w:themeColor="text1"/>
          <w:lang w:val="it-IT"/>
        </w:rPr>
        <w:t xml:space="preserve">, </w:t>
      </w:r>
      <w:r w:rsidRPr="0082217E">
        <w:rPr>
          <w:i/>
          <w:color w:val="000000" w:themeColor="text1"/>
          <w:lang w:val="it-IT"/>
        </w:rPr>
        <w:t>105</w:t>
      </w:r>
      <w:r w:rsidRPr="0082217E">
        <w:rPr>
          <w:color w:val="000000" w:themeColor="text1"/>
          <w:lang w:val="it-IT"/>
        </w:rPr>
        <w:t xml:space="preserve">, 37-45. </w:t>
      </w:r>
      <w:hyperlink r:id="rId17" w:history="1">
        <w:r w:rsidRPr="0082217E">
          <w:rPr>
            <w:rStyle w:val="Hyperlink"/>
            <w:lang w:val="it-IT"/>
          </w:rPr>
          <w:t>https://doi.org/10.1016/j.appet.2016.05.001</w:t>
        </w:r>
      </w:hyperlink>
    </w:p>
    <w:p w14:paraId="4997A432" w14:textId="3F01D246" w:rsidR="00350B27" w:rsidRPr="0082217E" w:rsidRDefault="00350B27" w:rsidP="00350B27">
      <w:pPr>
        <w:spacing w:line="480" w:lineRule="auto"/>
        <w:ind w:left="567" w:hanging="567"/>
        <w:rPr>
          <w:rStyle w:val="Hyperlink"/>
          <w:lang w:val="it-IT"/>
        </w:rPr>
      </w:pPr>
      <w:r w:rsidRPr="0082217E">
        <w:rPr>
          <w:lang w:val="it-IT"/>
        </w:rPr>
        <w:t xml:space="preserve">Casale, S., Prostamo, A., Giovannetti, S., &amp; Fioravanti, G. (2021). </w:t>
      </w:r>
      <w:r w:rsidRPr="001055CF">
        <w:t xml:space="preserve">Translation and validation of an Italian version of the Body Appreciation Scale-2. </w:t>
      </w:r>
      <w:r w:rsidRPr="0082217E">
        <w:rPr>
          <w:i/>
          <w:iCs/>
          <w:lang w:val="it-IT"/>
        </w:rPr>
        <w:t>Body Image</w:t>
      </w:r>
      <w:r w:rsidRPr="0082217E">
        <w:rPr>
          <w:lang w:val="it-IT"/>
        </w:rPr>
        <w:t xml:space="preserve">, </w:t>
      </w:r>
      <w:r w:rsidRPr="0082217E">
        <w:rPr>
          <w:i/>
          <w:iCs/>
          <w:lang w:val="it-IT"/>
        </w:rPr>
        <w:t>37</w:t>
      </w:r>
      <w:r w:rsidRPr="0082217E">
        <w:rPr>
          <w:lang w:val="it-IT"/>
        </w:rPr>
        <w:t xml:space="preserve">, 1-5. </w:t>
      </w:r>
      <w:hyperlink r:id="rId18" w:history="1">
        <w:r w:rsidRPr="0082217E">
          <w:rPr>
            <w:rStyle w:val="Hyperlink"/>
            <w:lang w:val="it-IT"/>
          </w:rPr>
          <w:t>https://doi.org/10.1016/j.bodyim.2021.01.005</w:t>
        </w:r>
      </w:hyperlink>
    </w:p>
    <w:p w14:paraId="43EC8F96" w14:textId="3D3423E3" w:rsidR="00867E91" w:rsidRDefault="00867E91" w:rsidP="00350B27">
      <w:pPr>
        <w:spacing w:line="480" w:lineRule="auto"/>
        <w:ind w:left="567" w:hanging="567"/>
      </w:pPr>
      <w:r w:rsidRPr="0082217E">
        <w:rPr>
          <w:lang w:val="it-IT"/>
        </w:rPr>
        <w:t xml:space="preserve">Cecchetto, C., Aiello, M., Gentili, C., Ionta, S., &amp; Osimo, S. A. (2021). </w:t>
      </w:r>
      <w:r>
        <w:t xml:space="preserve">Increased emotional eating during COVID-19 associated with lockdown, psychological and social distress. </w:t>
      </w:r>
      <w:r>
        <w:rPr>
          <w:i/>
          <w:iCs/>
        </w:rPr>
        <w:t>Appetite</w:t>
      </w:r>
      <w:r>
        <w:t xml:space="preserve">, </w:t>
      </w:r>
      <w:r>
        <w:rPr>
          <w:i/>
          <w:iCs/>
        </w:rPr>
        <w:t>160</w:t>
      </w:r>
      <w:r>
        <w:t xml:space="preserve">, 105122. </w:t>
      </w:r>
      <w:hyperlink r:id="rId19" w:history="1">
        <w:r w:rsidRPr="001F7732">
          <w:rPr>
            <w:rStyle w:val="Hyperlink"/>
          </w:rPr>
          <w:t>https://doi.org/10.1016/j.appet.2021.105122</w:t>
        </w:r>
      </w:hyperlink>
    </w:p>
    <w:p w14:paraId="1320548C" w14:textId="56BA5226" w:rsidR="00350B27" w:rsidRDefault="00350B27" w:rsidP="00350B27">
      <w:pPr>
        <w:spacing w:line="480" w:lineRule="auto"/>
        <w:ind w:left="567" w:hanging="567"/>
      </w:pPr>
      <w:r w:rsidRPr="001055CF">
        <w:t xml:space="preserve">Cerea, S., Todd, J., </w:t>
      </w:r>
      <w:proofErr w:type="spellStart"/>
      <w:r w:rsidRPr="001055CF">
        <w:t>Ghisi</w:t>
      </w:r>
      <w:proofErr w:type="spellEnd"/>
      <w:r w:rsidRPr="001055CF">
        <w:t xml:space="preserve">, M., </w:t>
      </w:r>
      <w:proofErr w:type="spellStart"/>
      <w:r w:rsidRPr="001055CF">
        <w:t>Mancin</w:t>
      </w:r>
      <w:proofErr w:type="spellEnd"/>
      <w:r w:rsidRPr="001055CF">
        <w:t xml:space="preserve">, P., &amp; Swami, V. (2021). </w:t>
      </w:r>
      <w:r w:rsidRPr="002A0880">
        <w:t>Psychometric properties of an Italian translation of the Functionality Appreciation Scale</w:t>
      </w:r>
      <w:r w:rsidR="002A0880">
        <w:t xml:space="preserve"> (FAS). </w:t>
      </w:r>
      <w:r w:rsidR="002A0880">
        <w:rPr>
          <w:i/>
          <w:iCs/>
        </w:rPr>
        <w:t>Body Image</w:t>
      </w:r>
      <w:r w:rsidR="002A0880">
        <w:t xml:space="preserve">, </w:t>
      </w:r>
      <w:r w:rsidR="002A0880">
        <w:rPr>
          <w:i/>
          <w:iCs/>
        </w:rPr>
        <w:t>38</w:t>
      </w:r>
      <w:r w:rsidR="002A0880">
        <w:t xml:space="preserve">, 210-218. </w:t>
      </w:r>
      <w:hyperlink r:id="rId20" w:history="1">
        <w:r w:rsidR="002A0880" w:rsidRPr="00425768">
          <w:rPr>
            <w:rStyle w:val="Hyperlink"/>
          </w:rPr>
          <w:t>https://doi.org/10.1016/j.bodyim.2021.04.007</w:t>
        </w:r>
      </w:hyperlink>
    </w:p>
    <w:p w14:paraId="2C1B5532" w14:textId="24F5DBBD" w:rsidR="00D760A2" w:rsidRPr="001055CF" w:rsidRDefault="00D760A2" w:rsidP="00D760A2">
      <w:pPr>
        <w:spacing w:line="480" w:lineRule="auto"/>
        <w:ind w:left="567" w:hanging="567"/>
        <w:rPr>
          <w:rStyle w:val="Hyperlink"/>
          <w:color w:val="0000FF"/>
        </w:rPr>
      </w:pPr>
      <w:r w:rsidRPr="001055CF">
        <w:rPr>
          <w:color w:val="000000" w:themeColor="text1"/>
        </w:rPr>
        <w:t xml:space="preserve">Charter, R. A., &amp; Feldt, L. S. (2001). Meaning of reliability in terms of correct and incorrect clinical decisions: The art of decision making is still alive. </w:t>
      </w:r>
      <w:r w:rsidRPr="001055CF">
        <w:rPr>
          <w:i/>
          <w:color w:val="000000" w:themeColor="text1"/>
        </w:rPr>
        <w:t>Journal of Clinical and Experimental Neuropsychology</w:t>
      </w:r>
      <w:r w:rsidRPr="001055CF">
        <w:rPr>
          <w:color w:val="000000" w:themeColor="text1"/>
        </w:rPr>
        <w:t xml:space="preserve">, </w:t>
      </w:r>
      <w:r w:rsidRPr="001055CF">
        <w:rPr>
          <w:i/>
          <w:color w:val="000000" w:themeColor="text1"/>
        </w:rPr>
        <w:t>23</w:t>
      </w:r>
      <w:r w:rsidRPr="001055CF">
        <w:rPr>
          <w:color w:val="000000" w:themeColor="text1"/>
        </w:rPr>
        <w:t xml:space="preserve">(4), 530-537. </w:t>
      </w:r>
      <w:hyperlink r:id="rId21" w:history="1">
        <w:r w:rsidRPr="001055CF">
          <w:rPr>
            <w:rStyle w:val="Hyperlink"/>
          </w:rPr>
          <w:t>https://doi.org/10.1076/jcen.23.4.530.1227</w:t>
        </w:r>
      </w:hyperlink>
    </w:p>
    <w:p w14:paraId="718BCE5F" w14:textId="77777777" w:rsidR="00D760A2" w:rsidRPr="001055CF" w:rsidRDefault="00D760A2" w:rsidP="00D760A2">
      <w:pPr>
        <w:spacing w:line="480" w:lineRule="auto"/>
        <w:ind w:left="567" w:hanging="567"/>
        <w:rPr>
          <w:rStyle w:val="Hyperlink"/>
          <w:shd w:val="clear" w:color="auto" w:fill="FFFFFF"/>
        </w:rPr>
      </w:pPr>
      <w:r w:rsidRPr="001055CF">
        <w:rPr>
          <w:color w:val="000000" w:themeColor="text1"/>
          <w:shd w:val="clear" w:color="auto" w:fill="FFFFFF"/>
        </w:rPr>
        <w:lastRenderedPageBreak/>
        <w:t xml:space="preserve">Chen, F. F. (2007). Sensitivity of goodness of fit indices to lack of measurement invariance. </w:t>
      </w:r>
      <w:r w:rsidRPr="001055CF">
        <w:rPr>
          <w:i/>
          <w:color w:val="000000" w:themeColor="text1"/>
          <w:shd w:val="clear" w:color="auto" w:fill="FFFFFF"/>
        </w:rPr>
        <w:t xml:space="preserve">Structural Equation </w:t>
      </w:r>
      <w:proofErr w:type="spellStart"/>
      <w:r w:rsidRPr="001055CF">
        <w:rPr>
          <w:i/>
          <w:color w:val="000000" w:themeColor="text1"/>
          <w:shd w:val="clear" w:color="auto" w:fill="FFFFFF"/>
        </w:rPr>
        <w:t>Modeling</w:t>
      </w:r>
      <w:proofErr w:type="spellEnd"/>
      <w:r w:rsidRPr="001055CF">
        <w:rPr>
          <w:color w:val="000000" w:themeColor="text1"/>
          <w:shd w:val="clear" w:color="auto" w:fill="FFFFFF"/>
        </w:rPr>
        <w:t xml:space="preserve">, </w:t>
      </w:r>
      <w:r w:rsidRPr="001055CF">
        <w:rPr>
          <w:i/>
          <w:color w:val="000000" w:themeColor="text1"/>
          <w:shd w:val="clear" w:color="auto" w:fill="FFFFFF"/>
        </w:rPr>
        <w:t>14</w:t>
      </w:r>
      <w:r w:rsidRPr="001055CF">
        <w:rPr>
          <w:color w:val="000000" w:themeColor="text1"/>
          <w:shd w:val="clear" w:color="auto" w:fill="FFFFFF"/>
        </w:rPr>
        <w:t xml:space="preserve">(3), 464-504. </w:t>
      </w:r>
      <w:hyperlink r:id="rId22" w:history="1">
        <w:r w:rsidRPr="001055CF">
          <w:rPr>
            <w:rStyle w:val="Hyperlink"/>
          </w:rPr>
          <w:t>https://doi.org/</w:t>
        </w:r>
        <w:r w:rsidRPr="001055CF">
          <w:rPr>
            <w:rStyle w:val="Hyperlink"/>
            <w:shd w:val="clear" w:color="auto" w:fill="FFFFFF"/>
          </w:rPr>
          <w:t>10.1207/s15328007sem1203_7</w:t>
        </w:r>
      </w:hyperlink>
    </w:p>
    <w:p w14:paraId="778F3515" w14:textId="77777777" w:rsidR="00D760A2" w:rsidRPr="001055CF" w:rsidRDefault="00D760A2" w:rsidP="00D760A2">
      <w:pPr>
        <w:spacing w:line="480" w:lineRule="auto"/>
        <w:ind w:left="567" w:hanging="567"/>
        <w:rPr>
          <w:color w:val="0000FF"/>
          <w:u w:val="single"/>
        </w:rPr>
      </w:pPr>
      <w:r w:rsidRPr="001055CF">
        <w:rPr>
          <w:color w:val="000000" w:themeColor="text1"/>
        </w:rPr>
        <w:t xml:space="preserve">Cheung, G. W., &amp; </w:t>
      </w:r>
      <w:proofErr w:type="spellStart"/>
      <w:r w:rsidRPr="001055CF">
        <w:rPr>
          <w:color w:val="000000" w:themeColor="text1"/>
        </w:rPr>
        <w:t>Rensvold</w:t>
      </w:r>
      <w:proofErr w:type="spellEnd"/>
      <w:r w:rsidRPr="001055CF">
        <w:rPr>
          <w:color w:val="000000" w:themeColor="text1"/>
        </w:rPr>
        <w:t xml:space="preserve">, R. B. (2002). Evaluating goodness-of-fit indexes for testing measurement invariance. </w:t>
      </w:r>
      <w:r w:rsidRPr="001055CF">
        <w:rPr>
          <w:i/>
          <w:iCs/>
          <w:color w:val="000000" w:themeColor="text1"/>
        </w:rPr>
        <w:t xml:space="preserve">Structural Equation </w:t>
      </w:r>
      <w:proofErr w:type="spellStart"/>
      <w:r w:rsidRPr="001055CF">
        <w:rPr>
          <w:i/>
          <w:iCs/>
          <w:color w:val="000000" w:themeColor="text1"/>
        </w:rPr>
        <w:t>Modeling</w:t>
      </w:r>
      <w:proofErr w:type="spellEnd"/>
      <w:r w:rsidRPr="001055CF">
        <w:rPr>
          <w:iCs/>
          <w:color w:val="000000" w:themeColor="text1"/>
        </w:rPr>
        <w:t>,</w:t>
      </w:r>
      <w:r w:rsidRPr="001055CF">
        <w:rPr>
          <w:i/>
          <w:iCs/>
          <w:color w:val="000000" w:themeColor="text1"/>
        </w:rPr>
        <w:t xml:space="preserve"> 9</w:t>
      </w:r>
      <w:r w:rsidRPr="001055CF">
        <w:rPr>
          <w:iCs/>
          <w:color w:val="000000" w:themeColor="text1"/>
        </w:rPr>
        <w:t>(2)</w:t>
      </w:r>
      <w:r w:rsidRPr="001055CF">
        <w:rPr>
          <w:color w:val="000000" w:themeColor="text1"/>
        </w:rPr>
        <w:t xml:space="preserve">, 233-255. </w:t>
      </w:r>
      <w:hyperlink r:id="rId23" w:history="1">
        <w:r w:rsidRPr="001055CF">
          <w:rPr>
            <w:rStyle w:val="Hyperlink"/>
          </w:rPr>
          <w:t>https://doi.org/10.1207/s15328007sem0902_5</w:t>
        </w:r>
      </w:hyperlink>
    </w:p>
    <w:p w14:paraId="69BE325F" w14:textId="6CFB1E76" w:rsidR="0043424A" w:rsidRPr="001055CF" w:rsidRDefault="0043424A" w:rsidP="0043424A">
      <w:pPr>
        <w:spacing w:line="480" w:lineRule="auto"/>
        <w:ind w:left="567" w:hanging="567"/>
        <w:rPr>
          <w:rStyle w:val="Hyperlink"/>
        </w:rPr>
      </w:pPr>
      <w:r w:rsidRPr="001055CF">
        <w:rPr>
          <w:color w:val="000000" w:themeColor="text1"/>
        </w:rPr>
        <w:t xml:space="preserve">Clark, L. A., &amp; Watson, D. (1995). Constructing validity: Basic issues in objective scale development. </w:t>
      </w:r>
      <w:r w:rsidRPr="001055CF">
        <w:rPr>
          <w:i/>
          <w:color w:val="000000" w:themeColor="text1"/>
        </w:rPr>
        <w:t>Psychological Assessment</w:t>
      </w:r>
      <w:r w:rsidRPr="001055CF">
        <w:rPr>
          <w:color w:val="000000" w:themeColor="text1"/>
        </w:rPr>
        <w:t xml:space="preserve">, </w:t>
      </w:r>
      <w:r w:rsidRPr="001055CF">
        <w:rPr>
          <w:i/>
          <w:color w:val="000000" w:themeColor="text1"/>
        </w:rPr>
        <w:t>7</w:t>
      </w:r>
      <w:r w:rsidRPr="001055CF">
        <w:rPr>
          <w:color w:val="000000" w:themeColor="text1"/>
        </w:rPr>
        <w:t xml:space="preserve">(3), 309-319. </w:t>
      </w:r>
      <w:hyperlink r:id="rId24" w:history="1">
        <w:r w:rsidRPr="001055CF">
          <w:rPr>
            <w:rStyle w:val="Hyperlink"/>
          </w:rPr>
          <w:t>https://doi.org/10.1037/1040-3590.7.3.309</w:t>
        </w:r>
      </w:hyperlink>
    </w:p>
    <w:p w14:paraId="0CED3295" w14:textId="20E6E6F5" w:rsidR="00D760A2" w:rsidRPr="001055CF" w:rsidRDefault="00D760A2" w:rsidP="00D760A2">
      <w:pPr>
        <w:spacing w:line="480" w:lineRule="auto"/>
        <w:ind w:left="567" w:hanging="567"/>
        <w:rPr>
          <w:rStyle w:val="Hyperlink"/>
          <w:shd w:val="clear" w:color="auto" w:fill="FFFFFF"/>
        </w:rPr>
      </w:pPr>
      <w:r w:rsidRPr="001055CF">
        <w:rPr>
          <w:color w:val="000000" w:themeColor="text1"/>
          <w:shd w:val="clear" w:color="auto" w:fill="FFFFFF"/>
        </w:rPr>
        <w:t xml:space="preserve">Cohen, J. (1992). A power primer. </w:t>
      </w:r>
      <w:r w:rsidRPr="001055CF">
        <w:rPr>
          <w:i/>
          <w:color w:val="000000" w:themeColor="text1"/>
          <w:shd w:val="clear" w:color="auto" w:fill="FFFFFF"/>
        </w:rPr>
        <w:t>Psychological Bulletin</w:t>
      </w:r>
      <w:r w:rsidRPr="001055CF">
        <w:rPr>
          <w:color w:val="000000" w:themeColor="text1"/>
          <w:shd w:val="clear" w:color="auto" w:fill="FFFFFF"/>
        </w:rPr>
        <w:t xml:space="preserve">, </w:t>
      </w:r>
      <w:r w:rsidRPr="001055CF">
        <w:rPr>
          <w:i/>
          <w:color w:val="000000" w:themeColor="text1"/>
          <w:shd w:val="clear" w:color="auto" w:fill="FFFFFF"/>
        </w:rPr>
        <w:t>112</w:t>
      </w:r>
      <w:r w:rsidRPr="001055CF">
        <w:rPr>
          <w:color w:val="000000" w:themeColor="text1"/>
          <w:shd w:val="clear" w:color="auto" w:fill="FFFFFF"/>
        </w:rPr>
        <w:t xml:space="preserve">(1), 155-159. </w:t>
      </w:r>
      <w:hyperlink r:id="rId25" w:history="1">
        <w:r w:rsidRPr="001055CF">
          <w:rPr>
            <w:rStyle w:val="Hyperlink"/>
            <w:shd w:val="clear" w:color="auto" w:fill="FFFFFF"/>
          </w:rPr>
          <w:t>https://doi.org/10.1037/0033-2909.112.1.155</w:t>
        </w:r>
      </w:hyperlink>
    </w:p>
    <w:p w14:paraId="553719AC" w14:textId="1D6358A9" w:rsidR="0043424A" w:rsidRPr="001055CF" w:rsidRDefault="0043424A" w:rsidP="0043424A">
      <w:pPr>
        <w:autoSpaceDE w:val="0"/>
        <w:autoSpaceDN w:val="0"/>
        <w:adjustRightInd w:val="0"/>
        <w:spacing w:line="480" w:lineRule="auto"/>
        <w:ind w:left="567" w:hanging="567"/>
        <w:rPr>
          <w:rStyle w:val="Hyperlink"/>
          <w:color w:val="000000" w:themeColor="text1"/>
          <w:u w:val="none"/>
        </w:rPr>
      </w:pPr>
      <w:proofErr w:type="spellStart"/>
      <w:r w:rsidRPr="001055CF">
        <w:rPr>
          <w:color w:val="000000" w:themeColor="text1"/>
        </w:rPr>
        <w:t>Comrey</w:t>
      </w:r>
      <w:proofErr w:type="spellEnd"/>
      <w:r w:rsidRPr="001055CF">
        <w:rPr>
          <w:color w:val="000000" w:themeColor="text1"/>
        </w:rPr>
        <w:t xml:space="preserve">, A. L., &amp; Lee, H. B. (1992). </w:t>
      </w:r>
      <w:r w:rsidRPr="001055CF">
        <w:rPr>
          <w:i/>
          <w:color w:val="000000" w:themeColor="text1"/>
        </w:rPr>
        <w:t>A first course in factor analysis</w:t>
      </w:r>
      <w:r w:rsidRPr="001055CF">
        <w:rPr>
          <w:color w:val="000000" w:themeColor="text1"/>
        </w:rPr>
        <w:t>. Lawrence Erlbaum.</w:t>
      </w:r>
    </w:p>
    <w:p w14:paraId="32676D32" w14:textId="6E2184B5" w:rsidR="0043424A" w:rsidRPr="0082217E" w:rsidRDefault="0043424A" w:rsidP="0043424A">
      <w:pPr>
        <w:autoSpaceDE w:val="0"/>
        <w:autoSpaceDN w:val="0"/>
        <w:adjustRightInd w:val="0"/>
        <w:spacing w:line="480" w:lineRule="auto"/>
        <w:ind w:left="567" w:hanging="567"/>
        <w:rPr>
          <w:rStyle w:val="title-text"/>
          <w:color w:val="0563C1" w:themeColor="hyperlink"/>
          <w:u w:val="single"/>
          <w:lang w:val="pt-BR"/>
        </w:rPr>
      </w:pPr>
      <w:r w:rsidRPr="001055CF">
        <w:rPr>
          <w:color w:val="000000" w:themeColor="text1"/>
        </w:rPr>
        <w:t xml:space="preserve">Curran, P. J., West, S. G., &amp; Finch, J. F. (1996). The robustness of test statistics to nonnormality and specification error in confirmatory factor analysis. </w:t>
      </w:r>
      <w:r w:rsidRPr="0082217E">
        <w:rPr>
          <w:i/>
          <w:color w:val="000000" w:themeColor="text1"/>
          <w:lang w:val="pt-BR"/>
        </w:rPr>
        <w:t>Psychological Methods</w:t>
      </w:r>
      <w:r w:rsidRPr="0082217E">
        <w:rPr>
          <w:color w:val="000000" w:themeColor="text1"/>
          <w:lang w:val="pt-BR"/>
        </w:rPr>
        <w:t xml:space="preserve">, </w:t>
      </w:r>
      <w:r w:rsidRPr="0082217E">
        <w:rPr>
          <w:i/>
          <w:color w:val="000000" w:themeColor="text1"/>
          <w:lang w:val="pt-BR"/>
        </w:rPr>
        <w:t>1</w:t>
      </w:r>
      <w:r w:rsidRPr="0082217E">
        <w:rPr>
          <w:color w:val="000000" w:themeColor="text1"/>
          <w:lang w:val="pt-BR"/>
        </w:rPr>
        <w:t xml:space="preserve">(1), 16-29. </w:t>
      </w:r>
      <w:hyperlink r:id="rId26" w:history="1">
        <w:r w:rsidRPr="0082217E">
          <w:rPr>
            <w:rStyle w:val="Hyperlink"/>
            <w:lang w:val="pt-BR"/>
          </w:rPr>
          <w:t>https://doi.org/10.1037/1082-989X.1.1.16</w:t>
        </w:r>
      </w:hyperlink>
    </w:p>
    <w:p w14:paraId="3BCA06E5" w14:textId="797D205D" w:rsidR="00D3134A" w:rsidRPr="0082217E" w:rsidRDefault="00D3134A" w:rsidP="00D3134A">
      <w:pPr>
        <w:spacing w:line="480" w:lineRule="auto"/>
        <w:ind w:left="567" w:hanging="567"/>
        <w:rPr>
          <w:rStyle w:val="Hyperlink"/>
          <w:lang w:val="it-IT"/>
        </w:rPr>
      </w:pPr>
      <w:r w:rsidRPr="0082217E">
        <w:rPr>
          <w:color w:val="000000" w:themeColor="text1"/>
          <w:lang w:val="pt-BR"/>
        </w:rPr>
        <w:t xml:space="preserve">da Silva, W. R., Neves, A. N., Ferreira, L., Campos, J. A. D. B., &amp; Swami, V. (2019). </w:t>
      </w:r>
      <w:r w:rsidRPr="001055CF">
        <w:rPr>
          <w:color w:val="000000" w:themeColor="text1"/>
        </w:rPr>
        <w:t xml:space="preserve">A psychometric investigation of Brazilian Portuguese versions of the Caregiver Eating Messages Scale and the Intuitive Eating Scale-2. </w:t>
      </w:r>
      <w:r w:rsidRPr="0082217E">
        <w:rPr>
          <w:i/>
          <w:color w:val="000000" w:themeColor="text1"/>
          <w:lang w:val="it-IT"/>
        </w:rPr>
        <w:t>Eating and Weight Disorders</w:t>
      </w:r>
      <w:r w:rsidRPr="0082217E">
        <w:rPr>
          <w:color w:val="000000" w:themeColor="text1"/>
          <w:lang w:val="it-IT"/>
        </w:rPr>
        <w:t xml:space="preserve">, </w:t>
      </w:r>
      <w:r w:rsidRPr="0082217E">
        <w:rPr>
          <w:i/>
          <w:color w:val="000000" w:themeColor="text1"/>
          <w:lang w:val="it-IT"/>
        </w:rPr>
        <w:t>25</w:t>
      </w:r>
      <w:r w:rsidRPr="0082217E">
        <w:rPr>
          <w:color w:val="000000" w:themeColor="text1"/>
          <w:lang w:val="it-IT"/>
        </w:rPr>
        <w:t xml:space="preserve">, 221-230. </w:t>
      </w:r>
      <w:hyperlink r:id="rId27" w:history="1">
        <w:r w:rsidRPr="0082217E">
          <w:rPr>
            <w:rStyle w:val="Hyperlink"/>
            <w:lang w:val="it-IT"/>
          </w:rPr>
          <w:t>https://doi.org/10.1007/s40519-018-0557-3</w:t>
        </w:r>
      </w:hyperlink>
    </w:p>
    <w:p w14:paraId="504F80B4" w14:textId="3DDE0353" w:rsidR="00867E91" w:rsidRPr="0082217E" w:rsidRDefault="00867E91" w:rsidP="00D3134A">
      <w:pPr>
        <w:spacing w:line="480" w:lineRule="auto"/>
        <w:ind w:left="567" w:hanging="567"/>
        <w:rPr>
          <w:color w:val="000000" w:themeColor="text1"/>
          <w:lang w:val="fr-FR"/>
        </w:rPr>
      </w:pPr>
      <w:r w:rsidRPr="0082217E">
        <w:rPr>
          <w:color w:val="000000" w:themeColor="text1"/>
          <w:lang w:val="it-IT"/>
        </w:rPr>
        <w:t xml:space="preserve">Di Renzo, L., Gualteri, P., Cinello, G., Bigioni, G., Soldati, L., Attinà, A., Bianco, F. F., Caparello, G., Camodeca, V., Carrano, E., Ferraro, S., Giannattasio, S., Leggeri, C., Rampello, T., Lo Presti, L., Tarsitano, M. G., &amp; De Lorenzo, A. (2020). </w:t>
      </w:r>
      <w:r>
        <w:rPr>
          <w:color w:val="000000" w:themeColor="text1"/>
        </w:rPr>
        <w:t xml:space="preserve">Psychological aspects and eating habits during COVID-19 home confinements: Results of EHLC-COVID-19 Italian online survey. </w:t>
      </w:r>
      <w:r w:rsidRPr="0082217E">
        <w:rPr>
          <w:i/>
          <w:iCs/>
          <w:color w:val="000000" w:themeColor="text1"/>
          <w:lang w:val="fr-FR"/>
        </w:rPr>
        <w:t>Nutrients</w:t>
      </w:r>
      <w:r w:rsidRPr="0082217E">
        <w:rPr>
          <w:color w:val="000000" w:themeColor="text1"/>
          <w:lang w:val="fr-FR"/>
        </w:rPr>
        <w:t xml:space="preserve">, </w:t>
      </w:r>
      <w:r w:rsidRPr="0082217E">
        <w:rPr>
          <w:i/>
          <w:iCs/>
          <w:color w:val="000000" w:themeColor="text1"/>
          <w:lang w:val="fr-FR"/>
        </w:rPr>
        <w:t>12</w:t>
      </w:r>
      <w:r w:rsidRPr="0082217E">
        <w:rPr>
          <w:color w:val="000000" w:themeColor="text1"/>
          <w:lang w:val="fr-FR"/>
        </w:rPr>
        <w:t xml:space="preserve">(7), 2152. </w:t>
      </w:r>
      <w:hyperlink r:id="rId28" w:history="1">
        <w:r w:rsidRPr="0082217E">
          <w:rPr>
            <w:rStyle w:val="Hyperlink"/>
            <w:lang w:val="fr-FR"/>
          </w:rPr>
          <w:t>https://doi.org/10.3390/nu12072152</w:t>
        </w:r>
      </w:hyperlink>
    </w:p>
    <w:p w14:paraId="3823AE36" w14:textId="02F13A99" w:rsidR="00A575E7" w:rsidRPr="001055CF" w:rsidRDefault="00FE2C7E" w:rsidP="00A575E7">
      <w:pPr>
        <w:spacing w:line="480" w:lineRule="auto"/>
        <w:ind w:left="567" w:hanging="567"/>
        <w:rPr>
          <w:color w:val="000000" w:themeColor="text1"/>
        </w:rPr>
      </w:pPr>
      <w:r w:rsidRPr="00BC7AF0">
        <w:rPr>
          <w:color w:val="000000" w:themeColor="text1"/>
          <w:lang w:val="fr-FR"/>
        </w:rPr>
        <w:lastRenderedPageBreak/>
        <w:t xml:space="preserve">Duarte, C., </w:t>
      </w:r>
      <w:proofErr w:type="spellStart"/>
      <w:r w:rsidRPr="00BC7AF0">
        <w:rPr>
          <w:color w:val="000000" w:themeColor="text1"/>
          <w:lang w:val="fr-FR"/>
        </w:rPr>
        <w:t>Gouveia</w:t>
      </w:r>
      <w:proofErr w:type="spellEnd"/>
      <w:r w:rsidRPr="00BC7AF0">
        <w:rPr>
          <w:color w:val="000000" w:themeColor="text1"/>
          <w:lang w:val="fr-FR"/>
        </w:rPr>
        <w:t xml:space="preserve">, J. P., &amp; Mendes, A. (2016). </w:t>
      </w:r>
      <w:r w:rsidRPr="001055CF">
        <w:rPr>
          <w:color w:val="000000" w:themeColor="text1"/>
        </w:rPr>
        <w:t xml:space="preserve">Psychometric properties of the Intuitive Eating Scale-2 and association with binge eating symptoms in a Portuguese community sample. </w:t>
      </w:r>
      <w:r w:rsidRPr="001055CF">
        <w:rPr>
          <w:i/>
          <w:color w:val="000000" w:themeColor="text1"/>
        </w:rPr>
        <w:t>International Journal of Psychology and Psychological Therapy</w:t>
      </w:r>
      <w:r w:rsidRPr="001055CF">
        <w:rPr>
          <w:color w:val="000000" w:themeColor="text1"/>
        </w:rPr>
        <w:t xml:space="preserve">, </w:t>
      </w:r>
      <w:r w:rsidRPr="001055CF">
        <w:rPr>
          <w:i/>
          <w:color w:val="000000" w:themeColor="text1"/>
        </w:rPr>
        <w:t>16</w:t>
      </w:r>
      <w:r w:rsidRPr="001055CF">
        <w:rPr>
          <w:color w:val="000000" w:themeColor="text1"/>
        </w:rPr>
        <w:t>(3), 329-341.</w:t>
      </w:r>
    </w:p>
    <w:p w14:paraId="7B61C2A4" w14:textId="0AEBC9E5" w:rsidR="00D760A2" w:rsidRPr="001055CF" w:rsidRDefault="00D760A2" w:rsidP="00D760A2">
      <w:pPr>
        <w:autoSpaceDE w:val="0"/>
        <w:autoSpaceDN w:val="0"/>
        <w:adjustRightInd w:val="0"/>
        <w:spacing w:line="480" w:lineRule="auto"/>
        <w:ind w:left="567" w:hanging="567"/>
        <w:rPr>
          <w:color w:val="0563C1" w:themeColor="hyperlink"/>
          <w:u w:val="single"/>
        </w:rPr>
      </w:pPr>
      <w:r w:rsidRPr="001055CF">
        <w:rPr>
          <w:color w:val="000000" w:themeColor="text1"/>
        </w:rPr>
        <w:t xml:space="preserve">Dunn, T. J., Baguley, T., &amp; </w:t>
      </w:r>
      <w:proofErr w:type="spellStart"/>
      <w:r w:rsidRPr="001055CF">
        <w:rPr>
          <w:color w:val="000000" w:themeColor="text1"/>
        </w:rPr>
        <w:t>Brunsden</w:t>
      </w:r>
      <w:proofErr w:type="spellEnd"/>
      <w:r w:rsidRPr="001055CF">
        <w:rPr>
          <w:color w:val="000000" w:themeColor="text1"/>
        </w:rPr>
        <w:t xml:space="preserve">, V. (2014). From alpha to omega: A practical solution to the pervasive problem of internal consistency estimation. </w:t>
      </w:r>
      <w:r w:rsidRPr="001055CF">
        <w:rPr>
          <w:i/>
          <w:color w:val="000000" w:themeColor="text1"/>
        </w:rPr>
        <w:t>British Journal of Psychology</w:t>
      </w:r>
      <w:r w:rsidRPr="001055CF">
        <w:rPr>
          <w:color w:val="000000" w:themeColor="text1"/>
        </w:rPr>
        <w:t xml:space="preserve">, </w:t>
      </w:r>
      <w:r w:rsidRPr="001055CF">
        <w:rPr>
          <w:i/>
          <w:color w:val="000000" w:themeColor="text1"/>
        </w:rPr>
        <w:t>105</w:t>
      </w:r>
      <w:r w:rsidRPr="001055CF">
        <w:rPr>
          <w:color w:val="000000" w:themeColor="text1"/>
        </w:rPr>
        <w:t>(3), 399-412.</w:t>
      </w:r>
      <w:r w:rsidRPr="001055CF">
        <w:rPr>
          <w:color w:val="000000" w:themeColor="text1"/>
          <w:rtl/>
        </w:rPr>
        <w:t>‏</w:t>
      </w:r>
      <w:r w:rsidRPr="001055CF">
        <w:rPr>
          <w:color w:val="000000"/>
          <w:sz w:val="17"/>
          <w:szCs w:val="17"/>
          <w:shd w:val="clear" w:color="auto" w:fill="FFFFFF"/>
        </w:rPr>
        <w:t xml:space="preserve"> </w:t>
      </w:r>
      <w:hyperlink r:id="rId29" w:history="1">
        <w:r w:rsidRPr="001055CF">
          <w:rPr>
            <w:rStyle w:val="Hyperlink"/>
          </w:rPr>
          <w:t>https://doi.org/10.1111/bjop.12046</w:t>
        </w:r>
      </w:hyperlink>
    </w:p>
    <w:p w14:paraId="1B31FC77" w14:textId="77777777" w:rsidR="008C467F" w:rsidRPr="001055CF" w:rsidRDefault="008C467F" w:rsidP="008C467F">
      <w:pPr>
        <w:tabs>
          <w:tab w:val="left" w:pos="426"/>
        </w:tabs>
        <w:spacing w:line="480" w:lineRule="auto"/>
        <w:ind w:left="567" w:hanging="567"/>
      </w:pPr>
      <w:r w:rsidRPr="001055CF">
        <w:t xml:space="preserve">Garner, D.M. (2004). </w:t>
      </w:r>
      <w:r w:rsidRPr="001055CF">
        <w:rPr>
          <w:i/>
          <w:iCs/>
        </w:rPr>
        <w:t>Eating disorder inventory-3 (EDI-3). Professional manual.</w:t>
      </w:r>
      <w:r w:rsidRPr="001055CF">
        <w:t xml:space="preserve"> Psychological Assessment Resources.</w:t>
      </w:r>
    </w:p>
    <w:p w14:paraId="0878BE87" w14:textId="77379F64" w:rsidR="008C467F" w:rsidRPr="0082217E" w:rsidRDefault="008C467F" w:rsidP="008C467F">
      <w:pPr>
        <w:tabs>
          <w:tab w:val="left" w:pos="426"/>
        </w:tabs>
        <w:spacing w:line="480" w:lineRule="auto"/>
        <w:ind w:left="567" w:hanging="567"/>
        <w:rPr>
          <w:lang w:val="it-IT"/>
        </w:rPr>
      </w:pPr>
      <w:r w:rsidRPr="0082217E">
        <w:rPr>
          <w:lang w:val="it-IT"/>
        </w:rPr>
        <w:t xml:space="preserve">Giannini, M., Pannocchia, L., Dalle Grave, R., Muratori, F., &amp; Viglione, V. (2008). </w:t>
      </w:r>
      <w:r w:rsidRPr="0082217E">
        <w:rPr>
          <w:i/>
          <w:iCs/>
          <w:lang w:val="it-IT"/>
        </w:rPr>
        <w:t>EDI-3 Eating Disorder Inventory-3: Manuale</w:t>
      </w:r>
      <w:r w:rsidRPr="0082217E">
        <w:rPr>
          <w:lang w:val="it-IT"/>
        </w:rPr>
        <w:t>. OS Organizzazioni Speciali.</w:t>
      </w:r>
    </w:p>
    <w:p w14:paraId="60A80E53" w14:textId="3881F640" w:rsidR="00BE696B" w:rsidRPr="0082217E" w:rsidRDefault="00BE696B" w:rsidP="00A575E7">
      <w:pPr>
        <w:spacing w:line="480" w:lineRule="auto"/>
        <w:ind w:left="567" w:hanging="567"/>
        <w:rPr>
          <w:rStyle w:val="Hyperlink"/>
          <w:lang w:val="de-DE"/>
        </w:rPr>
      </w:pPr>
      <w:r w:rsidRPr="001E5FEF">
        <w:rPr>
          <w:color w:val="000000" w:themeColor="text1"/>
          <w:lang w:val="en-US"/>
        </w:rPr>
        <w:t xml:space="preserve">Gignac, G. E. (2016). </w:t>
      </w:r>
      <w:r w:rsidRPr="001055CF">
        <w:rPr>
          <w:color w:val="000000" w:themeColor="text1"/>
        </w:rPr>
        <w:t xml:space="preserve">The higher-order model imposes a proportionality constraint: That is why the bifactor model tends to fit better. </w:t>
      </w:r>
      <w:r w:rsidRPr="0082217E">
        <w:rPr>
          <w:i/>
          <w:iCs/>
          <w:color w:val="000000" w:themeColor="text1"/>
          <w:lang w:val="de-DE"/>
        </w:rPr>
        <w:t>Intelligence</w:t>
      </w:r>
      <w:r w:rsidRPr="0082217E">
        <w:rPr>
          <w:color w:val="000000" w:themeColor="text1"/>
          <w:lang w:val="de-DE"/>
        </w:rPr>
        <w:t xml:space="preserve">, </w:t>
      </w:r>
      <w:r w:rsidRPr="0082217E">
        <w:rPr>
          <w:i/>
          <w:iCs/>
          <w:color w:val="000000" w:themeColor="text1"/>
          <w:lang w:val="de-DE"/>
        </w:rPr>
        <w:t>55</w:t>
      </w:r>
      <w:r w:rsidRPr="0082217E">
        <w:rPr>
          <w:color w:val="000000" w:themeColor="text1"/>
          <w:lang w:val="de-DE"/>
        </w:rPr>
        <w:t xml:space="preserve">, 57-68. </w:t>
      </w:r>
      <w:hyperlink r:id="rId30" w:history="1">
        <w:r w:rsidRPr="0082217E">
          <w:rPr>
            <w:rStyle w:val="Hyperlink"/>
            <w:lang w:val="de-DE"/>
          </w:rPr>
          <w:t>https://doi.org/10.1016/j.intell.2016.01.006</w:t>
        </w:r>
      </w:hyperlink>
    </w:p>
    <w:p w14:paraId="5CA4486E" w14:textId="77777777" w:rsidR="00880B14" w:rsidRDefault="0043424A" w:rsidP="00880B14">
      <w:pPr>
        <w:spacing w:line="480" w:lineRule="auto"/>
        <w:ind w:left="567" w:hanging="567"/>
        <w:rPr>
          <w:rStyle w:val="Hyperlink"/>
          <w:shd w:val="clear" w:color="auto" w:fill="FCFCFC"/>
        </w:rPr>
      </w:pPr>
      <w:r w:rsidRPr="0082217E">
        <w:rPr>
          <w:color w:val="000000" w:themeColor="text1"/>
          <w:shd w:val="clear" w:color="auto" w:fill="FCFCFC"/>
          <w:lang w:val="de-DE"/>
        </w:rPr>
        <w:t xml:space="preserve">Goretzko, D., Pham, T. T. H., &amp; Bühner, M. (2020). </w:t>
      </w:r>
      <w:r w:rsidRPr="001055CF">
        <w:rPr>
          <w:color w:val="000000" w:themeColor="text1"/>
          <w:shd w:val="clear" w:color="auto" w:fill="FCFCFC"/>
        </w:rPr>
        <w:t>Exploratory factor analysis: Current use, methodological developments and recommendations for good practice.</w:t>
      </w:r>
      <w:r w:rsidRPr="001055CF">
        <w:rPr>
          <w:rStyle w:val="apple-converted-space"/>
          <w:color w:val="000000" w:themeColor="text1"/>
          <w:shd w:val="clear" w:color="auto" w:fill="FCFCFC"/>
        </w:rPr>
        <w:t> </w:t>
      </w:r>
      <w:r w:rsidRPr="001055CF">
        <w:rPr>
          <w:i/>
          <w:iCs/>
          <w:color w:val="000000" w:themeColor="text1"/>
        </w:rPr>
        <w:t>Current Psychology</w:t>
      </w:r>
      <w:r w:rsidRPr="001055CF">
        <w:rPr>
          <w:iCs/>
          <w:color w:val="000000" w:themeColor="text1"/>
        </w:rPr>
        <w:t xml:space="preserve">. Advanced online publication. </w:t>
      </w:r>
      <w:hyperlink r:id="rId31" w:history="1">
        <w:r w:rsidRPr="001055CF">
          <w:rPr>
            <w:rStyle w:val="Hyperlink"/>
          </w:rPr>
          <w:t>https://doi.org/</w:t>
        </w:r>
        <w:r w:rsidRPr="001055CF">
          <w:rPr>
            <w:rStyle w:val="Hyperlink"/>
            <w:shd w:val="clear" w:color="auto" w:fill="FCFCFC"/>
          </w:rPr>
          <w:t>10.1007/s12144-019-00300-2</w:t>
        </w:r>
      </w:hyperlink>
    </w:p>
    <w:p w14:paraId="3B5F87E9" w14:textId="30794F36" w:rsidR="00880B14" w:rsidRDefault="00880B14" w:rsidP="00880B14">
      <w:pPr>
        <w:spacing w:line="480" w:lineRule="auto"/>
        <w:ind w:left="567" w:hanging="567"/>
        <w:rPr>
          <w:color w:val="000000" w:themeColor="text1"/>
        </w:rPr>
      </w:pPr>
      <w:r w:rsidRPr="00880B14">
        <w:rPr>
          <w:color w:val="000000" w:themeColor="text1"/>
        </w:rPr>
        <w:t xml:space="preserve">Gu, H., Wen, Z., &amp; Fan, X. (2015). The impact of wording effect on reliability and validity of the Core Self-Evaluation Scale (CSES): A bi-factor perspective. </w:t>
      </w:r>
      <w:r w:rsidRPr="00880B14">
        <w:rPr>
          <w:i/>
          <w:iCs/>
          <w:color w:val="000000" w:themeColor="text1"/>
        </w:rPr>
        <w:t>Personality and Individual Differences</w:t>
      </w:r>
      <w:r w:rsidRPr="00880B14">
        <w:rPr>
          <w:color w:val="000000" w:themeColor="text1"/>
        </w:rPr>
        <w:t xml:space="preserve">, </w:t>
      </w:r>
      <w:r w:rsidRPr="00880B14">
        <w:rPr>
          <w:i/>
          <w:iCs/>
          <w:color w:val="000000" w:themeColor="text1"/>
        </w:rPr>
        <w:t>83</w:t>
      </w:r>
      <w:r w:rsidRPr="00880B14">
        <w:rPr>
          <w:color w:val="000000" w:themeColor="text1"/>
        </w:rPr>
        <w:t>, 142</w:t>
      </w:r>
      <w:r>
        <w:rPr>
          <w:color w:val="000000" w:themeColor="text1"/>
        </w:rPr>
        <w:t>-</w:t>
      </w:r>
      <w:r w:rsidRPr="00880B14">
        <w:rPr>
          <w:color w:val="000000" w:themeColor="text1"/>
        </w:rPr>
        <w:t xml:space="preserve">147. </w:t>
      </w:r>
      <w:hyperlink r:id="rId32" w:history="1">
        <w:r w:rsidRPr="001F7732">
          <w:rPr>
            <w:rStyle w:val="Hyperlink"/>
          </w:rPr>
          <w:t>https://doi.org/</w:t>
        </w:r>
        <w:r w:rsidRPr="00880B14">
          <w:rPr>
            <w:rStyle w:val="Hyperlink"/>
          </w:rPr>
          <w:t>10.1016/j.paid.2015.04.006</w:t>
        </w:r>
      </w:hyperlink>
    </w:p>
    <w:p w14:paraId="38E09BC4" w14:textId="44F5C68C" w:rsidR="00880B14" w:rsidRDefault="00880B14" w:rsidP="00880B14">
      <w:pPr>
        <w:spacing w:line="480" w:lineRule="auto"/>
        <w:ind w:left="567" w:hanging="567"/>
        <w:rPr>
          <w:color w:val="000000" w:themeColor="text1"/>
        </w:rPr>
      </w:pPr>
      <w:r w:rsidRPr="00880B14">
        <w:rPr>
          <w:color w:val="000000" w:themeColor="text1"/>
        </w:rPr>
        <w:t>Gu, H., Wen, Z., &amp; Fan, X. (201</w:t>
      </w:r>
      <w:r>
        <w:rPr>
          <w:color w:val="000000" w:themeColor="text1"/>
        </w:rPr>
        <w:t xml:space="preserve">7). Examining and controlling for wording effect in a self-report measure: A Monte Carlo simulation study. </w:t>
      </w:r>
      <w:r>
        <w:rPr>
          <w:i/>
          <w:iCs/>
          <w:color w:val="000000" w:themeColor="text1"/>
        </w:rPr>
        <w:t xml:space="preserve">Structural Equation </w:t>
      </w:r>
      <w:proofErr w:type="spellStart"/>
      <w:r>
        <w:rPr>
          <w:i/>
          <w:iCs/>
          <w:color w:val="000000" w:themeColor="text1"/>
        </w:rPr>
        <w:t>Modeling</w:t>
      </w:r>
      <w:proofErr w:type="spellEnd"/>
      <w:r>
        <w:rPr>
          <w:color w:val="000000" w:themeColor="text1"/>
        </w:rPr>
        <w:t xml:space="preserve">, </w:t>
      </w:r>
      <w:r>
        <w:rPr>
          <w:i/>
          <w:iCs/>
          <w:color w:val="000000" w:themeColor="text1"/>
        </w:rPr>
        <w:t>24</w:t>
      </w:r>
      <w:r>
        <w:rPr>
          <w:color w:val="000000" w:themeColor="text1"/>
        </w:rPr>
        <w:t xml:space="preserve">(4), 545-555. </w:t>
      </w:r>
      <w:hyperlink r:id="rId33" w:history="1">
        <w:r w:rsidRPr="001F7732">
          <w:rPr>
            <w:rStyle w:val="Hyperlink"/>
          </w:rPr>
          <w:t>https://doi.org/10.1080/10705511.2017.1286228</w:t>
        </w:r>
      </w:hyperlink>
    </w:p>
    <w:p w14:paraId="0DD1B4BC" w14:textId="00D8DDEB" w:rsidR="0043424A" w:rsidRPr="001055CF" w:rsidRDefault="0043424A" w:rsidP="0043424A">
      <w:pPr>
        <w:spacing w:line="480" w:lineRule="auto"/>
        <w:ind w:left="567" w:hanging="567"/>
      </w:pPr>
      <w:r w:rsidRPr="001055CF">
        <w:t xml:space="preserve">Hair, J. F. Jr., Black, W. C., </w:t>
      </w:r>
      <w:proofErr w:type="spellStart"/>
      <w:r w:rsidRPr="001055CF">
        <w:t>Babin</w:t>
      </w:r>
      <w:proofErr w:type="spellEnd"/>
      <w:r w:rsidRPr="001055CF">
        <w:t xml:space="preserve">, B. J., &amp; Anderson, R. E. (2009). </w:t>
      </w:r>
      <w:r w:rsidRPr="001055CF">
        <w:rPr>
          <w:i/>
        </w:rPr>
        <w:t>Multivariate data analysis</w:t>
      </w:r>
      <w:r w:rsidRPr="001055CF">
        <w:t xml:space="preserve"> (7</w:t>
      </w:r>
      <w:r w:rsidRPr="001055CF">
        <w:rPr>
          <w:vertAlign w:val="superscript"/>
        </w:rPr>
        <w:t>th</w:t>
      </w:r>
      <w:r w:rsidRPr="001055CF">
        <w:t xml:space="preserve"> ed.). Macmillan.</w:t>
      </w:r>
    </w:p>
    <w:p w14:paraId="681ABAD5" w14:textId="48FCB408" w:rsidR="00C43E64" w:rsidRPr="0082217E" w:rsidRDefault="00C43E64" w:rsidP="00C03BDC">
      <w:pPr>
        <w:spacing w:line="480" w:lineRule="auto"/>
        <w:ind w:left="567" w:hanging="567"/>
        <w:rPr>
          <w:lang w:val="nb-NO"/>
        </w:rPr>
      </w:pPr>
      <w:r w:rsidRPr="001055CF">
        <w:lastRenderedPageBreak/>
        <w:t xml:space="preserve">Horn, J. L. (1965). A rationale and test for the number of factors in factor analysis. </w:t>
      </w:r>
      <w:r w:rsidRPr="0082217E">
        <w:rPr>
          <w:i/>
          <w:lang w:val="nb-NO"/>
        </w:rPr>
        <w:t>Psychometrika</w:t>
      </w:r>
      <w:r w:rsidRPr="0082217E">
        <w:rPr>
          <w:lang w:val="nb-NO"/>
        </w:rPr>
        <w:t xml:space="preserve">, </w:t>
      </w:r>
      <w:r w:rsidRPr="0082217E">
        <w:rPr>
          <w:i/>
          <w:lang w:val="nb-NO"/>
        </w:rPr>
        <w:t>32</w:t>
      </w:r>
      <w:r w:rsidRPr="0082217E">
        <w:rPr>
          <w:lang w:val="nb-NO"/>
        </w:rPr>
        <w:t xml:space="preserve">, 179-185. </w:t>
      </w:r>
      <w:hyperlink r:id="rId34" w:history="1">
        <w:r w:rsidRPr="0082217E">
          <w:rPr>
            <w:rStyle w:val="Hyperlink"/>
            <w:lang w:val="nb-NO"/>
          </w:rPr>
          <w:t>https://doi.org/10.1007/BF02289447</w:t>
        </w:r>
      </w:hyperlink>
    </w:p>
    <w:p w14:paraId="205BF587" w14:textId="2CE95A95" w:rsidR="0043424A" w:rsidRPr="001055CF" w:rsidRDefault="0043424A" w:rsidP="0043424A">
      <w:pPr>
        <w:spacing w:line="480" w:lineRule="auto"/>
        <w:ind w:left="567" w:hanging="567"/>
        <w:rPr>
          <w:rStyle w:val="Hyperlink"/>
        </w:rPr>
      </w:pPr>
      <w:r w:rsidRPr="001055CF">
        <w:t xml:space="preserve">Hu, L. T., &amp; </w:t>
      </w:r>
      <w:proofErr w:type="spellStart"/>
      <w:r w:rsidRPr="001055CF">
        <w:t>Bentler</w:t>
      </w:r>
      <w:proofErr w:type="spellEnd"/>
      <w:r w:rsidRPr="001055CF">
        <w:t xml:space="preserve">, P. M. (1999). </w:t>
      </w:r>
      <w:proofErr w:type="spellStart"/>
      <w:r w:rsidRPr="001055CF">
        <w:t>Cutoff</w:t>
      </w:r>
      <w:proofErr w:type="spellEnd"/>
      <w:r w:rsidRPr="001055CF">
        <w:t xml:space="preserve"> criteria for fit indexes in covariance structure analysis: Conventional criteria versus new alternatives. </w:t>
      </w:r>
      <w:r w:rsidRPr="001055CF">
        <w:rPr>
          <w:i/>
        </w:rPr>
        <w:t xml:space="preserve">Structural Equation </w:t>
      </w:r>
      <w:proofErr w:type="spellStart"/>
      <w:r w:rsidRPr="001055CF">
        <w:rPr>
          <w:i/>
        </w:rPr>
        <w:t>Modeling</w:t>
      </w:r>
      <w:proofErr w:type="spellEnd"/>
      <w:r w:rsidRPr="001055CF">
        <w:rPr>
          <w:i/>
        </w:rPr>
        <w:t>, 6</w:t>
      </w:r>
      <w:r w:rsidRPr="001055CF">
        <w:t xml:space="preserve">(1), 1-55. </w:t>
      </w:r>
      <w:hyperlink r:id="rId35" w:history="1">
        <w:r w:rsidRPr="001055CF">
          <w:rPr>
            <w:rStyle w:val="Hyperlink"/>
          </w:rPr>
          <w:t>https://doi.org/10.1080/10705519909540118</w:t>
        </w:r>
      </w:hyperlink>
    </w:p>
    <w:p w14:paraId="0055218B" w14:textId="7E8A842A" w:rsidR="0029579F" w:rsidRPr="001055CF" w:rsidRDefault="0029579F" w:rsidP="00A575E7">
      <w:pPr>
        <w:spacing w:line="480" w:lineRule="auto"/>
        <w:ind w:left="567" w:hanging="567"/>
        <w:rPr>
          <w:rStyle w:val="Hyperlink"/>
        </w:rPr>
      </w:pPr>
      <w:r w:rsidRPr="001055CF">
        <w:rPr>
          <w:color w:val="000000" w:themeColor="text1"/>
        </w:rPr>
        <w:t xml:space="preserve">Khalsa, A. S., </w:t>
      </w:r>
      <w:proofErr w:type="spellStart"/>
      <w:r w:rsidRPr="001055CF">
        <w:rPr>
          <w:color w:val="000000" w:themeColor="text1"/>
        </w:rPr>
        <w:t>Stough</w:t>
      </w:r>
      <w:proofErr w:type="spellEnd"/>
      <w:r w:rsidRPr="001055CF">
        <w:rPr>
          <w:color w:val="000000" w:themeColor="text1"/>
        </w:rPr>
        <w:t xml:space="preserve">, C. O., Garr, K., Copeland, K. A., </w:t>
      </w:r>
      <w:proofErr w:type="spellStart"/>
      <w:r w:rsidRPr="001055CF">
        <w:rPr>
          <w:color w:val="000000" w:themeColor="text1"/>
        </w:rPr>
        <w:t>Kharofa</w:t>
      </w:r>
      <w:proofErr w:type="spellEnd"/>
      <w:r w:rsidRPr="001055CF">
        <w:rPr>
          <w:color w:val="000000" w:themeColor="text1"/>
        </w:rPr>
        <w:t xml:space="preserve">, R. Y., &amp; Woo, J. G. (2019). Factor structure of the Intuitive Eating Scale-2 among a low-income and racial minority population. </w:t>
      </w:r>
      <w:r w:rsidRPr="001055CF">
        <w:rPr>
          <w:i/>
          <w:color w:val="000000" w:themeColor="text1"/>
        </w:rPr>
        <w:t>Appetite</w:t>
      </w:r>
      <w:r w:rsidRPr="001055CF">
        <w:rPr>
          <w:color w:val="000000" w:themeColor="text1"/>
        </w:rPr>
        <w:t xml:space="preserve">, </w:t>
      </w:r>
      <w:r w:rsidRPr="001055CF">
        <w:rPr>
          <w:i/>
          <w:color w:val="000000" w:themeColor="text1"/>
        </w:rPr>
        <w:t>142</w:t>
      </w:r>
      <w:r w:rsidRPr="001055CF">
        <w:rPr>
          <w:color w:val="000000" w:themeColor="text1"/>
        </w:rPr>
        <w:t xml:space="preserve">, 104390. </w:t>
      </w:r>
      <w:hyperlink r:id="rId36" w:history="1">
        <w:r w:rsidRPr="001055CF">
          <w:rPr>
            <w:rStyle w:val="Hyperlink"/>
          </w:rPr>
          <w:t>https://doi.org/10.1016/j.appet.2019.104390</w:t>
        </w:r>
      </w:hyperlink>
    </w:p>
    <w:p w14:paraId="22FD3AD1" w14:textId="34092E9E" w:rsidR="00682791" w:rsidRPr="0082217E" w:rsidRDefault="00682791" w:rsidP="00A575E7">
      <w:pPr>
        <w:spacing w:line="480" w:lineRule="auto"/>
        <w:ind w:left="567" w:hanging="567"/>
        <w:rPr>
          <w:rStyle w:val="Hyperlink"/>
          <w:lang w:val="it-IT"/>
        </w:rPr>
      </w:pPr>
      <w:r w:rsidRPr="001055CF">
        <w:t xml:space="preserve">Lai, K., &amp; Green, S. B. (2016). The problem with having two watches: Assessment of fit when RMSEA and CFI disagree. </w:t>
      </w:r>
      <w:r w:rsidRPr="0082217E">
        <w:rPr>
          <w:i/>
          <w:iCs/>
          <w:lang w:val="it-IT"/>
        </w:rPr>
        <w:t>Multivariate Behavioral Research</w:t>
      </w:r>
      <w:r w:rsidRPr="0082217E">
        <w:rPr>
          <w:lang w:val="it-IT"/>
        </w:rPr>
        <w:t xml:space="preserve">, </w:t>
      </w:r>
      <w:r w:rsidRPr="0082217E">
        <w:rPr>
          <w:i/>
          <w:iCs/>
          <w:lang w:val="it-IT"/>
        </w:rPr>
        <w:t>51</w:t>
      </w:r>
      <w:r w:rsidRPr="0082217E">
        <w:rPr>
          <w:lang w:val="it-IT"/>
        </w:rPr>
        <w:t xml:space="preserve">(2-3), 220-239. </w:t>
      </w:r>
      <w:hyperlink r:id="rId37" w:history="1">
        <w:r w:rsidRPr="0082217E">
          <w:rPr>
            <w:rStyle w:val="Hyperlink"/>
            <w:lang w:val="it-IT"/>
          </w:rPr>
          <w:t>https://doi.org/10.1080/00273171.2015.1135306</w:t>
        </w:r>
      </w:hyperlink>
    </w:p>
    <w:p w14:paraId="5F4E2D5A" w14:textId="767D80E2" w:rsidR="00867E91" w:rsidRDefault="00867E91" w:rsidP="00867E91">
      <w:pPr>
        <w:spacing w:line="480" w:lineRule="auto"/>
        <w:ind w:left="567" w:hanging="567"/>
        <w:rPr>
          <w:rStyle w:val="Hyperlink"/>
        </w:rPr>
      </w:pPr>
      <w:r w:rsidRPr="00E656D0">
        <w:rPr>
          <w:color w:val="000000" w:themeColor="text1"/>
          <w:lang w:val="it-IT"/>
        </w:rPr>
        <w:t xml:space="preserve">Lauria, L., Spinelli, A., Buoncristiano, M., &amp; Nardone, P. (2019). </w:t>
      </w:r>
      <w:r>
        <w:rPr>
          <w:color w:val="000000" w:themeColor="text1"/>
        </w:rPr>
        <w:t xml:space="preserve">Decline of childhood overweight and obesity in Italy from 2008 to 2016: Results from 5 rounds of the population-based surveillance system. </w:t>
      </w:r>
      <w:r>
        <w:rPr>
          <w:i/>
          <w:iCs/>
          <w:color w:val="000000" w:themeColor="text1"/>
        </w:rPr>
        <w:t>BMC Public Health</w:t>
      </w:r>
      <w:r>
        <w:rPr>
          <w:color w:val="000000" w:themeColor="text1"/>
        </w:rPr>
        <w:t xml:space="preserve">, </w:t>
      </w:r>
      <w:r>
        <w:rPr>
          <w:i/>
          <w:iCs/>
          <w:color w:val="000000" w:themeColor="text1"/>
        </w:rPr>
        <w:t>19</w:t>
      </w:r>
      <w:r>
        <w:rPr>
          <w:color w:val="000000" w:themeColor="text1"/>
        </w:rPr>
        <w:t xml:space="preserve">, 618. </w:t>
      </w:r>
      <w:hyperlink r:id="rId38" w:history="1">
        <w:r w:rsidRPr="007C1170">
          <w:rPr>
            <w:rStyle w:val="Hyperlink"/>
          </w:rPr>
          <w:t>https://doi.org/10.1186/s12889-019-6946-3</w:t>
        </w:r>
      </w:hyperlink>
    </w:p>
    <w:p w14:paraId="47C65FA7" w14:textId="48810AE4" w:rsidR="006E05FB" w:rsidRDefault="006E05FB" w:rsidP="00867E91">
      <w:pPr>
        <w:spacing w:line="480" w:lineRule="auto"/>
        <w:ind w:left="567" w:hanging="567"/>
        <w:rPr>
          <w:color w:val="000000" w:themeColor="text1"/>
        </w:rPr>
      </w:pPr>
      <w:proofErr w:type="spellStart"/>
      <w:r>
        <w:rPr>
          <w:color w:val="000000" w:themeColor="text1"/>
        </w:rPr>
        <w:t>Linardon</w:t>
      </w:r>
      <w:proofErr w:type="spellEnd"/>
      <w:r>
        <w:rPr>
          <w:color w:val="000000" w:themeColor="text1"/>
        </w:rPr>
        <w:t xml:space="preserve">, J., Tylka, T. L., &amp; Fuller-Tyszkiewicz, M. (2021). Intuitive eating and its psychological correlates: A meta-analysis. </w:t>
      </w:r>
      <w:r>
        <w:rPr>
          <w:i/>
          <w:iCs/>
          <w:color w:val="000000" w:themeColor="text1"/>
        </w:rPr>
        <w:t>International Journal of Eating Disorders</w:t>
      </w:r>
      <w:r>
        <w:rPr>
          <w:color w:val="000000" w:themeColor="text1"/>
        </w:rPr>
        <w:t xml:space="preserve">. Advanced online publication. </w:t>
      </w:r>
      <w:hyperlink r:id="rId39" w:history="1">
        <w:r w:rsidRPr="00425768">
          <w:rPr>
            <w:rStyle w:val="Hyperlink"/>
          </w:rPr>
          <w:t>https://doi.org/10.1002/eat.23509</w:t>
        </w:r>
      </w:hyperlink>
    </w:p>
    <w:p w14:paraId="09C74171" w14:textId="348DA373" w:rsidR="0043424A" w:rsidRPr="001055CF" w:rsidRDefault="0043424A" w:rsidP="0043424A">
      <w:pPr>
        <w:spacing w:line="480" w:lineRule="auto"/>
        <w:ind w:left="567" w:hanging="567"/>
        <w:rPr>
          <w:rStyle w:val="Hyperlink"/>
        </w:rPr>
      </w:pPr>
      <w:r w:rsidRPr="001055CF">
        <w:rPr>
          <w:color w:val="000000" w:themeColor="text1"/>
        </w:rPr>
        <w:t>Lorenzo-</w:t>
      </w:r>
      <w:proofErr w:type="spellStart"/>
      <w:r w:rsidRPr="001055CF">
        <w:rPr>
          <w:color w:val="000000" w:themeColor="text1"/>
        </w:rPr>
        <w:t>Seva</w:t>
      </w:r>
      <w:proofErr w:type="spellEnd"/>
      <w:r w:rsidRPr="001055CF">
        <w:rPr>
          <w:color w:val="000000" w:themeColor="text1"/>
        </w:rPr>
        <w:t xml:space="preserve">, U., &amp; ten Berge, J. M. F. (2006). Tucker’s congruence coefficient as a meaningful index of factor similarity. </w:t>
      </w:r>
      <w:r w:rsidRPr="001055CF">
        <w:rPr>
          <w:i/>
          <w:color w:val="000000" w:themeColor="text1"/>
        </w:rPr>
        <w:t>Methodology</w:t>
      </w:r>
      <w:r w:rsidRPr="001055CF">
        <w:rPr>
          <w:color w:val="000000" w:themeColor="text1"/>
        </w:rPr>
        <w:t xml:space="preserve">, </w:t>
      </w:r>
      <w:r w:rsidRPr="001055CF">
        <w:rPr>
          <w:i/>
          <w:color w:val="000000" w:themeColor="text1"/>
        </w:rPr>
        <w:t>2</w:t>
      </w:r>
      <w:r w:rsidRPr="001055CF">
        <w:rPr>
          <w:color w:val="000000" w:themeColor="text1"/>
        </w:rPr>
        <w:t xml:space="preserve">, 57-64. </w:t>
      </w:r>
      <w:hyperlink r:id="rId40" w:history="1">
        <w:r w:rsidRPr="001055CF">
          <w:rPr>
            <w:rStyle w:val="Hyperlink"/>
          </w:rPr>
          <w:t>https://doi.org/10.1027/1614-1881.2.2.57</w:t>
        </w:r>
      </w:hyperlink>
    </w:p>
    <w:p w14:paraId="18AB2663" w14:textId="2851F658" w:rsidR="004E2FF2" w:rsidRDefault="0029579F" w:rsidP="004E2FF2">
      <w:pPr>
        <w:spacing w:line="480" w:lineRule="auto"/>
        <w:ind w:left="567" w:hanging="567"/>
        <w:rPr>
          <w:rStyle w:val="Hyperlink"/>
        </w:rPr>
      </w:pPr>
      <w:proofErr w:type="spellStart"/>
      <w:r w:rsidRPr="001055CF">
        <w:rPr>
          <w:color w:val="000000" w:themeColor="text1"/>
        </w:rPr>
        <w:t>Madanat</w:t>
      </w:r>
      <w:proofErr w:type="spellEnd"/>
      <w:r w:rsidRPr="001055CF">
        <w:rPr>
          <w:color w:val="000000" w:themeColor="text1"/>
        </w:rPr>
        <w:t>, H., Hawks, J., Gonzales, A., Miranda, E., Walsh-</w:t>
      </w:r>
      <w:proofErr w:type="spellStart"/>
      <w:r w:rsidRPr="001055CF">
        <w:rPr>
          <w:color w:val="000000" w:themeColor="text1"/>
        </w:rPr>
        <w:t>Buhi</w:t>
      </w:r>
      <w:proofErr w:type="spellEnd"/>
      <w:r w:rsidRPr="001055CF">
        <w:rPr>
          <w:color w:val="000000" w:themeColor="text1"/>
        </w:rPr>
        <w:t xml:space="preserve">, E. R., Takemoto, M., &amp; </w:t>
      </w:r>
      <w:proofErr w:type="spellStart"/>
      <w:r w:rsidRPr="001055CF">
        <w:rPr>
          <w:color w:val="000000" w:themeColor="text1"/>
        </w:rPr>
        <w:t>Gaida</w:t>
      </w:r>
      <w:proofErr w:type="spellEnd"/>
      <w:r w:rsidRPr="001055CF">
        <w:rPr>
          <w:color w:val="000000" w:themeColor="text1"/>
        </w:rPr>
        <w:t xml:space="preserve">, E. (2020). Assessing evidence of validity for the Intuitive Eating Scale-2 among adult Latina women. </w:t>
      </w:r>
      <w:r w:rsidRPr="001055CF">
        <w:rPr>
          <w:i/>
          <w:color w:val="000000" w:themeColor="text1"/>
        </w:rPr>
        <w:t>Health</w:t>
      </w:r>
      <w:r w:rsidRPr="001055CF">
        <w:rPr>
          <w:color w:val="000000" w:themeColor="text1"/>
        </w:rPr>
        <w:t xml:space="preserve">, </w:t>
      </w:r>
      <w:r w:rsidRPr="001055CF">
        <w:rPr>
          <w:i/>
          <w:color w:val="000000" w:themeColor="text1"/>
        </w:rPr>
        <w:t>12</w:t>
      </w:r>
      <w:r w:rsidRPr="001055CF">
        <w:rPr>
          <w:color w:val="000000" w:themeColor="text1"/>
        </w:rPr>
        <w:t xml:space="preserve">(4), 99310. </w:t>
      </w:r>
      <w:hyperlink r:id="rId41" w:history="1">
        <w:r w:rsidRPr="001055CF">
          <w:rPr>
            <w:rStyle w:val="Hyperlink"/>
          </w:rPr>
          <w:t>https://doi.org/health.2020.124024</w:t>
        </w:r>
      </w:hyperlink>
    </w:p>
    <w:p w14:paraId="6B64694E" w14:textId="6A1E304A" w:rsidR="0079239B" w:rsidRDefault="0079239B" w:rsidP="0079239B">
      <w:pPr>
        <w:widowControl w:val="0"/>
        <w:spacing w:line="480" w:lineRule="auto"/>
        <w:ind w:left="567" w:hanging="567"/>
        <w:rPr>
          <w:lang w:val="en-CA"/>
        </w:rPr>
      </w:pPr>
      <w:r w:rsidRPr="00A058EB">
        <w:rPr>
          <w:lang w:val="en-US"/>
        </w:rPr>
        <w:t>Maïano, C., Morin, A.J.S., Aimé, A. L</w:t>
      </w:r>
      <w:r>
        <w:rPr>
          <w:lang w:val="en-US"/>
        </w:rPr>
        <w:t>epage, G., &amp; Bouchard, S. (2021</w:t>
      </w:r>
      <w:r w:rsidRPr="00A058EB">
        <w:rPr>
          <w:lang w:val="en-US"/>
        </w:rPr>
        <w:t xml:space="preserve">). Psychometric </w:t>
      </w:r>
      <w:r w:rsidRPr="00A058EB">
        <w:rPr>
          <w:lang w:val="en-US"/>
        </w:rPr>
        <w:lastRenderedPageBreak/>
        <w:t xml:space="preserve">Properties of the Body Checking Questionnaire (BCQ) and of the Body Checking Cognitions Scale (BCCS): A bifactor-exploratory structural equation modeling approach. </w:t>
      </w:r>
      <w:r w:rsidRPr="00A058EB">
        <w:rPr>
          <w:i/>
          <w:lang w:val="en-US"/>
        </w:rPr>
        <w:t>Assessment</w:t>
      </w:r>
      <w:r>
        <w:rPr>
          <w:lang w:val="en-US"/>
        </w:rPr>
        <w:t>,</w:t>
      </w:r>
      <w:r w:rsidRPr="00A058EB">
        <w:rPr>
          <w:lang w:val="en-US"/>
        </w:rPr>
        <w:t xml:space="preserve"> </w:t>
      </w:r>
      <w:r w:rsidRPr="00DC6CD1">
        <w:rPr>
          <w:i/>
          <w:lang w:val="en-CA"/>
        </w:rPr>
        <w:t>28</w:t>
      </w:r>
      <w:r w:rsidRPr="00DC6CD1">
        <w:rPr>
          <w:lang w:val="en-CA"/>
        </w:rPr>
        <w:t>(2), 632-646.</w:t>
      </w:r>
      <w:r>
        <w:rPr>
          <w:lang w:val="en-CA"/>
        </w:rPr>
        <w:t xml:space="preserve"> </w:t>
      </w:r>
      <w:hyperlink r:id="rId42" w:history="1">
        <w:r w:rsidRPr="00425768">
          <w:rPr>
            <w:rStyle w:val="Hyperlink"/>
            <w:lang w:val="en-CA"/>
          </w:rPr>
          <w:t>https://doi.org/10.1177/1073191119858411</w:t>
        </w:r>
      </w:hyperlink>
    </w:p>
    <w:p w14:paraId="21E3DA90" w14:textId="3162310F" w:rsidR="00922C5A" w:rsidRPr="001055CF" w:rsidRDefault="00922C5A" w:rsidP="004E2FF2">
      <w:pPr>
        <w:spacing w:line="480" w:lineRule="auto"/>
        <w:ind w:left="567" w:hanging="567"/>
        <w:rPr>
          <w:color w:val="000000" w:themeColor="text1"/>
        </w:rPr>
      </w:pPr>
      <w:r w:rsidRPr="001055CF">
        <w:rPr>
          <w:color w:val="000000" w:themeColor="text1"/>
        </w:rPr>
        <w:t xml:space="preserve">Marsh, H. W. (1996). Positive and negative global self-esteem: A substantively meaningful distinction or </w:t>
      </w:r>
      <w:proofErr w:type="spellStart"/>
      <w:r w:rsidRPr="001055CF">
        <w:rPr>
          <w:color w:val="000000" w:themeColor="text1"/>
        </w:rPr>
        <w:t>artifactors</w:t>
      </w:r>
      <w:proofErr w:type="spellEnd"/>
      <w:r w:rsidRPr="001055CF">
        <w:rPr>
          <w:color w:val="000000" w:themeColor="text1"/>
        </w:rPr>
        <w:t xml:space="preserve">? </w:t>
      </w:r>
      <w:r w:rsidRPr="001055CF">
        <w:rPr>
          <w:i/>
          <w:iCs/>
          <w:color w:val="000000" w:themeColor="text1"/>
        </w:rPr>
        <w:t>Journal of Personality and Social Psychology</w:t>
      </w:r>
      <w:r w:rsidRPr="001055CF">
        <w:rPr>
          <w:color w:val="000000" w:themeColor="text1"/>
        </w:rPr>
        <w:t xml:space="preserve">, </w:t>
      </w:r>
      <w:r w:rsidRPr="001055CF">
        <w:rPr>
          <w:i/>
          <w:iCs/>
          <w:color w:val="000000" w:themeColor="text1"/>
        </w:rPr>
        <w:t>70</w:t>
      </w:r>
      <w:r w:rsidRPr="001055CF">
        <w:rPr>
          <w:color w:val="000000" w:themeColor="text1"/>
        </w:rPr>
        <w:t xml:space="preserve">(4), 810-819. </w:t>
      </w:r>
      <w:hyperlink r:id="rId43" w:history="1">
        <w:r w:rsidRPr="001055CF">
          <w:rPr>
            <w:rStyle w:val="Hyperlink"/>
          </w:rPr>
          <w:t>https://doi.org/10.1037/0022-3514.70.4.810</w:t>
        </w:r>
      </w:hyperlink>
    </w:p>
    <w:p w14:paraId="28A8E3D2" w14:textId="326BF402" w:rsidR="004E2FF2" w:rsidRPr="001055CF" w:rsidRDefault="004E2FF2" w:rsidP="004E2FF2">
      <w:pPr>
        <w:spacing w:line="480" w:lineRule="auto"/>
        <w:ind w:left="567" w:hanging="567"/>
        <w:rPr>
          <w:color w:val="000000" w:themeColor="text1"/>
        </w:rPr>
      </w:pPr>
      <w:r w:rsidRPr="001055CF">
        <w:rPr>
          <w:color w:val="000000" w:themeColor="text1"/>
        </w:rPr>
        <w:t xml:space="preserve">Marsh, H. W., </w:t>
      </w:r>
      <w:proofErr w:type="spellStart"/>
      <w:r w:rsidRPr="001055CF">
        <w:rPr>
          <w:color w:val="000000" w:themeColor="text1"/>
        </w:rPr>
        <w:t>Muthén</w:t>
      </w:r>
      <w:proofErr w:type="spellEnd"/>
      <w:r w:rsidRPr="001055CF">
        <w:rPr>
          <w:color w:val="000000" w:themeColor="text1"/>
        </w:rPr>
        <w:t xml:space="preserve">, B., </w:t>
      </w:r>
      <w:proofErr w:type="spellStart"/>
      <w:r w:rsidRPr="001055CF">
        <w:rPr>
          <w:color w:val="000000" w:themeColor="text1"/>
        </w:rPr>
        <w:t>Asparouhov</w:t>
      </w:r>
      <w:proofErr w:type="spellEnd"/>
      <w:r w:rsidRPr="001055CF">
        <w:rPr>
          <w:color w:val="000000" w:themeColor="text1"/>
        </w:rPr>
        <w:t xml:space="preserve">, T., </w:t>
      </w:r>
      <w:proofErr w:type="spellStart"/>
      <w:r w:rsidRPr="001055CF">
        <w:rPr>
          <w:color w:val="000000" w:themeColor="text1"/>
        </w:rPr>
        <w:t>Lüdtke</w:t>
      </w:r>
      <w:proofErr w:type="spellEnd"/>
      <w:r w:rsidRPr="001055CF">
        <w:rPr>
          <w:color w:val="000000" w:themeColor="text1"/>
        </w:rPr>
        <w:t xml:space="preserve">, O., </w:t>
      </w:r>
      <w:proofErr w:type="spellStart"/>
      <w:r w:rsidRPr="001055CF">
        <w:rPr>
          <w:color w:val="000000" w:themeColor="text1"/>
        </w:rPr>
        <w:t>Robitzsch</w:t>
      </w:r>
      <w:proofErr w:type="spellEnd"/>
      <w:r w:rsidRPr="001055CF">
        <w:rPr>
          <w:color w:val="000000" w:themeColor="text1"/>
        </w:rPr>
        <w:t xml:space="preserve">, A., Morin, A. J. S., &amp; </w:t>
      </w:r>
      <w:proofErr w:type="spellStart"/>
      <w:r w:rsidRPr="001055CF">
        <w:rPr>
          <w:color w:val="000000" w:themeColor="text1"/>
        </w:rPr>
        <w:t>Trautwein</w:t>
      </w:r>
      <w:proofErr w:type="spellEnd"/>
      <w:r w:rsidRPr="001055CF">
        <w:rPr>
          <w:color w:val="000000" w:themeColor="text1"/>
        </w:rPr>
        <w:t xml:space="preserve">, U. (2009). Exploratory structural equation </w:t>
      </w:r>
      <w:proofErr w:type="spellStart"/>
      <w:r w:rsidRPr="001055CF">
        <w:rPr>
          <w:color w:val="000000" w:themeColor="text1"/>
        </w:rPr>
        <w:t>modeling</w:t>
      </w:r>
      <w:proofErr w:type="spellEnd"/>
      <w:r w:rsidRPr="001055CF">
        <w:rPr>
          <w:color w:val="000000" w:themeColor="text1"/>
        </w:rPr>
        <w:t xml:space="preserve">, integrating CFA and EFA: Application to students’ evaluations of university teaching. </w:t>
      </w:r>
      <w:r w:rsidRPr="001055CF">
        <w:rPr>
          <w:i/>
          <w:iCs/>
          <w:color w:val="000000" w:themeColor="text1"/>
        </w:rPr>
        <w:t xml:space="preserve">Structural Equation </w:t>
      </w:r>
      <w:proofErr w:type="spellStart"/>
      <w:r w:rsidRPr="001055CF">
        <w:rPr>
          <w:i/>
          <w:iCs/>
          <w:color w:val="000000" w:themeColor="text1"/>
        </w:rPr>
        <w:t>Modeling</w:t>
      </w:r>
      <w:proofErr w:type="spellEnd"/>
      <w:r w:rsidRPr="001055CF">
        <w:rPr>
          <w:i/>
          <w:iCs/>
          <w:color w:val="000000" w:themeColor="text1"/>
        </w:rPr>
        <w:t xml:space="preserve">, </w:t>
      </w:r>
      <w:r w:rsidRPr="001055CF">
        <w:rPr>
          <w:color w:val="000000" w:themeColor="text1"/>
        </w:rPr>
        <w:t xml:space="preserve">16(3), 439-476. </w:t>
      </w:r>
      <w:hyperlink r:id="rId44" w:history="1">
        <w:r w:rsidRPr="001055CF">
          <w:rPr>
            <w:rStyle w:val="Hyperlink"/>
          </w:rPr>
          <w:t>https://doi.org/10.1080/10705510903008220</w:t>
        </w:r>
      </w:hyperlink>
      <w:r w:rsidRPr="001055CF">
        <w:rPr>
          <w:color w:val="000000" w:themeColor="text1"/>
        </w:rPr>
        <w:t>.</w:t>
      </w:r>
    </w:p>
    <w:p w14:paraId="4DFE0BDF" w14:textId="195F4265" w:rsidR="004E2FF2" w:rsidRPr="001055CF" w:rsidRDefault="004E2FF2" w:rsidP="004E2FF2">
      <w:pPr>
        <w:spacing w:line="480" w:lineRule="auto"/>
        <w:ind w:left="567" w:hanging="567"/>
        <w:rPr>
          <w:color w:val="000000" w:themeColor="text1"/>
        </w:rPr>
      </w:pPr>
      <w:r w:rsidRPr="001055CF">
        <w:rPr>
          <w:color w:val="000000" w:themeColor="text1"/>
        </w:rPr>
        <w:t xml:space="preserve">Marsh, H. W., </w:t>
      </w:r>
      <w:proofErr w:type="spellStart"/>
      <w:r w:rsidRPr="001055CF">
        <w:rPr>
          <w:color w:val="000000" w:themeColor="text1"/>
        </w:rPr>
        <w:t>Liem</w:t>
      </w:r>
      <w:proofErr w:type="spellEnd"/>
      <w:r w:rsidRPr="001055CF">
        <w:rPr>
          <w:color w:val="000000" w:themeColor="text1"/>
        </w:rPr>
        <w:t xml:space="preserve">, G. A. D., Martin, A. J., Morin, A. J. S., &amp; </w:t>
      </w:r>
      <w:proofErr w:type="spellStart"/>
      <w:r w:rsidRPr="001055CF">
        <w:rPr>
          <w:color w:val="000000" w:themeColor="text1"/>
        </w:rPr>
        <w:t>Nagengast</w:t>
      </w:r>
      <w:proofErr w:type="spellEnd"/>
      <w:r w:rsidRPr="001055CF">
        <w:rPr>
          <w:color w:val="000000" w:themeColor="text1"/>
        </w:rPr>
        <w:t xml:space="preserve">, B. (2011). Methodological measurement fruitfulness of exploratory structural equation </w:t>
      </w:r>
      <w:proofErr w:type="spellStart"/>
      <w:r w:rsidRPr="001055CF">
        <w:rPr>
          <w:color w:val="000000" w:themeColor="text1"/>
        </w:rPr>
        <w:t>modeling</w:t>
      </w:r>
      <w:proofErr w:type="spellEnd"/>
      <w:r w:rsidRPr="001055CF">
        <w:rPr>
          <w:color w:val="000000" w:themeColor="text1"/>
        </w:rPr>
        <w:t xml:space="preserve"> (ESEM): New approaches to key substantive issues in motivation and engagement. </w:t>
      </w:r>
      <w:r w:rsidRPr="001055CF">
        <w:rPr>
          <w:i/>
          <w:iCs/>
          <w:color w:val="000000" w:themeColor="text1"/>
        </w:rPr>
        <w:t>Journal of Psychoeducational Assessment</w:t>
      </w:r>
      <w:r w:rsidRPr="001055CF">
        <w:rPr>
          <w:color w:val="000000" w:themeColor="text1"/>
        </w:rPr>
        <w:t xml:space="preserve">, </w:t>
      </w:r>
      <w:r w:rsidRPr="001055CF">
        <w:rPr>
          <w:i/>
          <w:iCs/>
          <w:color w:val="000000" w:themeColor="text1"/>
        </w:rPr>
        <w:t>29</w:t>
      </w:r>
      <w:r w:rsidRPr="001055CF">
        <w:rPr>
          <w:color w:val="000000" w:themeColor="text1"/>
        </w:rPr>
        <w:t xml:space="preserve">(4), 322-346. </w:t>
      </w:r>
      <w:hyperlink r:id="rId45" w:history="1">
        <w:r w:rsidRPr="001055CF">
          <w:rPr>
            <w:rStyle w:val="Hyperlink"/>
          </w:rPr>
          <w:t>https://doi.org/10.1177/0734282911406657</w:t>
        </w:r>
      </w:hyperlink>
    </w:p>
    <w:p w14:paraId="11DB3E5C" w14:textId="06FA5E3D" w:rsidR="004E2FF2" w:rsidRPr="001055CF" w:rsidRDefault="004E2FF2" w:rsidP="004E2FF2">
      <w:pPr>
        <w:spacing w:line="480" w:lineRule="auto"/>
        <w:ind w:left="567" w:hanging="567"/>
        <w:rPr>
          <w:color w:val="000000" w:themeColor="text1"/>
        </w:rPr>
      </w:pPr>
      <w:r w:rsidRPr="001055CF">
        <w:rPr>
          <w:color w:val="000000" w:themeColor="text1"/>
        </w:rPr>
        <w:t xml:space="preserve">Marsh, H. W., </w:t>
      </w:r>
      <w:proofErr w:type="spellStart"/>
      <w:r w:rsidRPr="001055CF">
        <w:rPr>
          <w:color w:val="000000" w:themeColor="text1"/>
        </w:rPr>
        <w:t>Nagengast</w:t>
      </w:r>
      <w:proofErr w:type="spellEnd"/>
      <w:r w:rsidRPr="001055CF">
        <w:rPr>
          <w:color w:val="000000" w:themeColor="text1"/>
        </w:rPr>
        <w:t xml:space="preserve">, B., &amp; Morin, A. J. S. (2013). Measurement invariance of big-five factors over the life span: ESEM tests of gender, age, plasticity, maturity, and la dolce vita effects. </w:t>
      </w:r>
      <w:r w:rsidRPr="001055CF">
        <w:rPr>
          <w:i/>
          <w:iCs/>
          <w:color w:val="000000" w:themeColor="text1"/>
        </w:rPr>
        <w:t>Developmental Psychology</w:t>
      </w:r>
      <w:r w:rsidRPr="001055CF">
        <w:rPr>
          <w:color w:val="000000" w:themeColor="text1"/>
        </w:rPr>
        <w:t xml:space="preserve">, </w:t>
      </w:r>
      <w:r w:rsidRPr="001055CF">
        <w:rPr>
          <w:i/>
          <w:iCs/>
          <w:color w:val="000000" w:themeColor="text1"/>
        </w:rPr>
        <w:t>49</w:t>
      </w:r>
      <w:r w:rsidRPr="001055CF">
        <w:rPr>
          <w:color w:val="000000" w:themeColor="text1"/>
        </w:rPr>
        <w:t xml:space="preserve">(6), 1194-1218. </w:t>
      </w:r>
      <w:hyperlink r:id="rId46" w:history="1">
        <w:r w:rsidRPr="001055CF">
          <w:rPr>
            <w:rStyle w:val="Hyperlink"/>
          </w:rPr>
          <w:t>https://doi.org/10.1037/a0026913</w:t>
        </w:r>
      </w:hyperlink>
    </w:p>
    <w:p w14:paraId="5BF8D51A" w14:textId="32BD0252" w:rsidR="00682791" w:rsidRPr="001055CF" w:rsidRDefault="004E2FF2" w:rsidP="00682791">
      <w:pPr>
        <w:spacing w:line="480" w:lineRule="auto"/>
        <w:ind w:left="567" w:hanging="567"/>
        <w:rPr>
          <w:rStyle w:val="Hyperlink"/>
        </w:rPr>
      </w:pPr>
      <w:r w:rsidRPr="001055CF">
        <w:rPr>
          <w:color w:val="000000" w:themeColor="text1"/>
        </w:rPr>
        <w:t xml:space="preserve">Marsh, H. W., Morin, A. J. S., Parker, P. D., &amp; Kaur, G. (2014). Exploratory structural equation </w:t>
      </w:r>
      <w:proofErr w:type="spellStart"/>
      <w:r w:rsidRPr="001055CF">
        <w:rPr>
          <w:color w:val="000000" w:themeColor="text1"/>
        </w:rPr>
        <w:t>modeling</w:t>
      </w:r>
      <w:proofErr w:type="spellEnd"/>
      <w:r w:rsidRPr="001055CF">
        <w:rPr>
          <w:color w:val="000000" w:themeColor="text1"/>
        </w:rPr>
        <w:t xml:space="preserve">: An integration of the best features of exploratory and confirmatory factor analysis. </w:t>
      </w:r>
      <w:r w:rsidRPr="001055CF">
        <w:rPr>
          <w:i/>
          <w:iCs/>
          <w:color w:val="000000" w:themeColor="text1"/>
        </w:rPr>
        <w:t>Annual Review of Clinical Psychology</w:t>
      </w:r>
      <w:r w:rsidRPr="001055CF">
        <w:rPr>
          <w:color w:val="000000" w:themeColor="text1"/>
        </w:rPr>
        <w:t xml:space="preserve">, </w:t>
      </w:r>
      <w:r w:rsidRPr="001055CF">
        <w:rPr>
          <w:i/>
          <w:iCs/>
          <w:color w:val="000000" w:themeColor="text1"/>
        </w:rPr>
        <w:t>10</w:t>
      </w:r>
      <w:r w:rsidRPr="001055CF">
        <w:rPr>
          <w:color w:val="000000" w:themeColor="text1"/>
        </w:rPr>
        <w:t xml:space="preserve">, 85-110. </w:t>
      </w:r>
      <w:hyperlink r:id="rId47" w:history="1">
        <w:r w:rsidRPr="001055CF">
          <w:rPr>
            <w:rStyle w:val="Hyperlink"/>
          </w:rPr>
          <w:t>https://doi.org/10.1146/annurev-clinpsy-032813-153700</w:t>
        </w:r>
      </w:hyperlink>
    </w:p>
    <w:p w14:paraId="180EC20F" w14:textId="550D6E59" w:rsidR="00B17686" w:rsidRPr="001055CF" w:rsidRDefault="00B17686" w:rsidP="00B17686">
      <w:pPr>
        <w:spacing w:line="480" w:lineRule="auto"/>
        <w:ind w:left="567" w:hanging="567"/>
        <w:rPr>
          <w:rStyle w:val="Hyperlink"/>
        </w:rPr>
      </w:pPr>
      <w:r w:rsidRPr="001055CF">
        <w:rPr>
          <w:bCs/>
        </w:rPr>
        <w:t xml:space="preserve">Marsh, H. W., Scalas, L. F., &amp; </w:t>
      </w:r>
      <w:proofErr w:type="spellStart"/>
      <w:r w:rsidRPr="001055CF">
        <w:rPr>
          <w:bCs/>
        </w:rPr>
        <w:t>Nagengast</w:t>
      </w:r>
      <w:proofErr w:type="spellEnd"/>
      <w:r w:rsidRPr="001055CF">
        <w:rPr>
          <w:bCs/>
        </w:rPr>
        <w:t xml:space="preserve">, B. (2010). Longitudinal tests of competing factor structures for the Rosenberg Self-Esteem Scale: Traits, ephemeral artifacts, and stable </w:t>
      </w:r>
      <w:r w:rsidRPr="001055CF">
        <w:rPr>
          <w:bCs/>
        </w:rPr>
        <w:lastRenderedPageBreak/>
        <w:t xml:space="preserve">response styles. </w:t>
      </w:r>
      <w:r w:rsidRPr="001055CF">
        <w:rPr>
          <w:bCs/>
          <w:i/>
        </w:rPr>
        <w:t>Psychological Assessment</w:t>
      </w:r>
      <w:r w:rsidRPr="001055CF">
        <w:rPr>
          <w:bCs/>
        </w:rPr>
        <w:t xml:space="preserve">, </w:t>
      </w:r>
      <w:r w:rsidRPr="001055CF">
        <w:rPr>
          <w:bCs/>
          <w:i/>
        </w:rPr>
        <w:t>22</w:t>
      </w:r>
      <w:r w:rsidRPr="001055CF">
        <w:rPr>
          <w:bCs/>
        </w:rPr>
        <w:t xml:space="preserve">, 366-381. </w:t>
      </w:r>
      <w:hyperlink r:id="rId48" w:history="1">
        <w:r w:rsidRPr="001055CF">
          <w:rPr>
            <w:rStyle w:val="Hyperlink"/>
            <w:bCs/>
          </w:rPr>
          <w:t>https://doi.org/10.1037/a0019225</w:t>
        </w:r>
      </w:hyperlink>
    </w:p>
    <w:p w14:paraId="035224FF" w14:textId="702943EE" w:rsidR="00682791" w:rsidRPr="001055CF" w:rsidRDefault="00682791" w:rsidP="00682791">
      <w:pPr>
        <w:spacing w:line="480" w:lineRule="auto"/>
        <w:ind w:left="567" w:hanging="567"/>
      </w:pPr>
      <w:r w:rsidRPr="001055CF">
        <w:t xml:space="preserve">McDonald, R. P. (1970). </w:t>
      </w:r>
      <w:r w:rsidRPr="001055CF">
        <w:rPr>
          <w:bCs/>
        </w:rPr>
        <w:t xml:space="preserve">Theoretical foundations of principal factor analysis, canonical factor analysis, and alpha factor analysis. </w:t>
      </w:r>
      <w:r w:rsidRPr="001055CF">
        <w:rPr>
          <w:bCs/>
          <w:i/>
        </w:rPr>
        <w:t>British Journal of Mathematical and Statistical Psychology</w:t>
      </w:r>
      <w:r w:rsidRPr="001055CF">
        <w:rPr>
          <w:bCs/>
        </w:rPr>
        <w:t xml:space="preserve">, </w:t>
      </w:r>
      <w:r w:rsidRPr="001055CF">
        <w:rPr>
          <w:bCs/>
          <w:i/>
        </w:rPr>
        <w:t>23</w:t>
      </w:r>
      <w:r w:rsidRPr="001055CF">
        <w:rPr>
          <w:bCs/>
        </w:rPr>
        <w:t xml:space="preserve">, 1-21. </w:t>
      </w:r>
      <w:hyperlink r:id="rId49" w:history="1">
        <w:r w:rsidRPr="001055CF">
          <w:rPr>
            <w:rStyle w:val="Hyperlink"/>
            <w:bCs/>
          </w:rPr>
          <w:t>https://doi.org/10.1111/j.2044-8317.1970.tb00432.x</w:t>
        </w:r>
      </w:hyperlink>
    </w:p>
    <w:p w14:paraId="67D61D52" w14:textId="62160F34" w:rsidR="00682791" w:rsidRPr="001055CF" w:rsidRDefault="00D760A2" w:rsidP="00682791">
      <w:pPr>
        <w:spacing w:line="480" w:lineRule="auto"/>
        <w:ind w:left="567" w:hanging="567"/>
        <w:rPr>
          <w:rStyle w:val="Hyperlink"/>
          <w:color w:val="auto"/>
          <w:u w:val="none"/>
        </w:rPr>
      </w:pPr>
      <w:r w:rsidRPr="001055CF">
        <w:rPr>
          <w:color w:val="000000" w:themeColor="text1"/>
        </w:rPr>
        <w:t xml:space="preserve">Meade, A. W., Johnson, E. C., &amp; </w:t>
      </w:r>
      <w:proofErr w:type="spellStart"/>
      <w:r w:rsidRPr="001055CF">
        <w:rPr>
          <w:color w:val="000000" w:themeColor="text1"/>
        </w:rPr>
        <w:t>Braddy</w:t>
      </w:r>
      <w:proofErr w:type="spellEnd"/>
      <w:r w:rsidRPr="001055CF">
        <w:rPr>
          <w:color w:val="000000" w:themeColor="text1"/>
        </w:rPr>
        <w:t>, P. W. (2008). Power and sensitivity of alternative fit indices in tests of measurement invariance.</w:t>
      </w:r>
      <w:r w:rsidRPr="001055CF">
        <w:rPr>
          <w:rStyle w:val="apple-converted-space"/>
          <w:color w:val="000000" w:themeColor="text1"/>
        </w:rPr>
        <w:t> </w:t>
      </w:r>
      <w:r w:rsidRPr="001055CF">
        <w:rPr>
          <w:i/>
          <w:iCs/>
          <w:color w:val="000000" w:themeColor="text1"/>
        </w:rPr>
        <w:t>Journal of Applied Psychology</w:t>
      </w:r>
      <w:r w:rsidRPr="001055CF">
        <w:rPr>
          <w:iCs/>
          <w:color w:val="000000" w:themeColor="text1"/>
        </w:rPr>
        <w:t>,</w:t>
      </w:r>
      <w:r w:rsidRPr="001055CF">
        <w:rPr>
          <w:rStyle w:val="apple-converted-space"/>
          <w:i/>
          <w:iCs/>
          <w:color w:val="000000" w:themeColor="text1"/>
        </w:rPr>
        <w:t> </w:t>
      </w:r>
      <w:r w:rsidRPr="001055CF">
        <w:rPr>
          <w:rStyle w:val="vol"/>
          <w:i/>
          <w:iCs/>
          <w:color w:val="000000" w:themeColor="text1"/>
        </w:rPr>
        <w:t>93</w:t>
      </w:r>
      <w:r w:rsidRPr="001055CF">
        <w:rPr>
          <w:rStyle w:val="vol"/>
          <w:iCs/>
          <w:color w:val="000000" w:themeColor="text1"/>
        </w:rPr>
        <w:t>(3)</w:t>
      </w:r>
      <w:r w:rsidRPr="001055CF">
        <w:rPr>
          <w:color w:val="000000" w:themeColor="text1"/>
        </w:rPr>
        <w:t xml:space="preserve">, 568-592. </w:t>
      </w:r>
      <w:hyperlink r:id="rId50" w:history="1">
        <w:r w:rsidRPr="001055CF">
          <w:rPr>
            <w:rStyle w:val="Hyperlink"/>
          </w:rPr>
          <w:t>https://doi.org/10.1037/0021-9010.93.3.568</w:t>
        </w:r>
      </w:hyperlink>
    </w:p>
    <w:p w14:paraId="0A44B6C3" w14:textId="2A7A312F" w:rsidR="00682791" w:rsidRPr="001055CF" w:rsidRDefault="00682791" w:rsidP="00682791">
      <w:pPr>
        <w:spacing w:line="480" w:lineRule="auto"/>
        <w:ind w:left="567" w:hanging="567"/>
      </w:pPr>
      <w:r w:rsidRPr="001055CF">
        <w:t xml:space="preserve">Monroe, S., &amp; Cai, L. (2015). Evaluating structural equation models for categorical outcomes: A new test statistic and a practical challenge of interpretation. </w:t>
      </w:r>
      <w:r w:rsidRPr="001055CF">
        <w:rPr>
          <w:i/>
          <w:iCs/>
        </w:rPr>
        <w:t xml:space="preserve">Multivariate </w:t>
      </w:r>
      <w:proofErr w:type="spellStart"/>
      <w:r w:rsidRPr="001055CF">
        <w:rPr>
          <w:i/>
          <w:iCs/>
        </w:rPr>
        <w:t>Behavioral</w:t>
      </w:r>
      <w:proofErr w:type="spellEnd"/>
      <w:r w:rsidRPr="001055CF">
        <w:rPr>
          <w:i/>
          <w:iCs/>
        </w:rPr>
        <w:t xml:space="preserve"> Research</w:t>
      </w:r>
      <w:r w:rsidRPr="001055CF">
        <w:t xml:space="preserve">, </w:t>
      </w:r>
      <w:r w:rsidRPr="001055CF">
        <w:rPr>
          <w:i/>
          <w:iCs/>
        </w:rPr>
        <w:t>50</w:t>
      </w:r>
      <w:r w:rsidRPr="001055CF">
        <w:t xml:space="preserve">(6), 569-583. </w:t>
      </w:r>
      <w:hyperlink r:id="rId51" w:history="1">
        <w:r w:rsidRPr="001055CF">
          <w:rPr>
            <w:rStyle w:val="Hyperlink"/>
          </w:rPr>
          <w:t>https://doi.org/10.1080/00273171.2015.1032398</w:t>
        </w:r>
      </w:hyperlink>
    </w:p>
    <w:p w14:paraId="39872DE6" w14:textId="2E53F0D2" w:rsidR="00682791" w:rsidRPr="001055CF" w:rsidRDefault="00E01A4D" w:rsidP="00682791">
      <w:pPr>
        <w:spacing w:line="480" w:lineRule="auto"/>
        <w:ind w:left="567" w:hanging="567"/>
        <w:rPr>
          <w:rStyle w:val="Hyperlink"/>
        </w:rPr>
      </w:pPr>
      <w:r w:rsidRPr="001055CF">
        <w:rPr>
          <w:color w:val="000000" w:themeColor="text1"/>
        </w:rPr>
        <w:t xml:space="preserve">Moore, C. J., &amp; Cunningham, S. A. (2012). Social position, psychological stress, and obesity: A systematic review. </w:t>
      </w:r>
      <w:r w:rsidRPr="001055CF">
        <w:rPr>
          <w:i/>
          <w:iCs/>
          <w:color w:val="000000" w:themeColor="text1"/>
        </w:rPr>
        <w:t>Journal of the Academy of Nutrition and Dietetics</w:t>
      </w:r>
      <w:r w:rsidRPr="001055CF">
        <w:rPr>
          <w:color w:val="000000" w:themeColor="text1"/>
        </w:rPr>
        <w:t xml:space="preserve">, </w:t>
      </w:r>
      <w:r w:rsidRPr="001055CF">
        <w:rPr>
          <w:i/>
          <w:iCs/>
          <w:color w:val="000000" w:themeColor="text1"/>
        </w:rPr>
        <w:t>112</w:t>
      </w:r>
      <w:r w:rsidRPr="001055CF">
        <w:rPr>
          <w:color w:val="000000" w:themeColor="text1"/>
        </w:rPr>
        <w:t xml:space="preserve">(4), 518-526. </w:t>
      </w:r>
      <w:hyperlink r:id="rId52" w:history="1">
        <w:r w:rsidRPr="001055CF">
          <w:rPr>
            <w:rStyle w:val="Hyperlink"/>
          </w:rPr>
          <w:t>https://doi.org/10.1016/j.jand.2011.12.001</w:t>
        </w:r>
      </w:hyperlink>
    </w:p>
    <w:p w14:paraId="2EB92CA7" w14:textId="173062EF" w:rsidR="00603CB4" w:rsidRPr="001055CF" w:rsidRDefault="00603CB4" w:rsidP="000B3C49">
      <w:pPr>
        <w:spacing w:line="480" w:lineRule="auto"/>
        <w:ind w:left="567" w:hanging="567"/>
        <w:rPr>
          <w:color w:val="000000" w:themeColor="text1"/>
        </w:rPr>
      </w:pPr>
      <w:r w:rsidRPr="001055CF">
        <w:rPr>
          <w:color w:val="000000" w:themeColor="text1"/>
        </w:rPr>
        <w:t xml:space="preserve">Morin, A. J. S., Arens, A., &amp; Marsh, H. (2016a). A bifactor exploratory structural equation </w:t>
      </w:r>
      <w:proofErr w:type="spellStart"/>
      <w:r w:rsidRPr="001055CF">
        <w:rPr>
          <w:color w:val="000000" w:themeColor="text1"/>
        </w:rPr>
        <w:t>modeling</w:t>
      </w:r>
      <w:proofErr w:type="spellEnd"/>
      <w:r w:rsidRPr="001055CF">
        <w:rPr>
          <w:color w:val="000000" w:themeColor="text1"/>
        </w:rPr>
        <w:t xml:space="preserve"> framework for the identification of distinct sources of construct-relevant psychometric multidimensionality. </w:t>
      </w:r>
      <w:r w:rsidRPr="001055CF">
        <w:rPr>
          <w:i/>
          <w:iCs/>
          <w:color w:val="000000" w:themeColor="text1"/>
        </w:rPr>
        <w:t xml:space="preserve">Structural Equation </w:t>
      </w:r>
      <w:proofErr w:type="spellStart"/>
      <w:r w:rsidRPr="001055CF">
        <w:rPr>
          <w:i/>
          <w:iCs/>
          <w:color w:val="000000" w:themeColor="text1"/>
        </w:rPr>
        <w:t>Modeling</w:t>
      </w:r>
      <w:proofErr w:type="spellEnd"/>
      <w:r w:rsidRPr="001055CF">
        <w:rPr>
          <w:color w:val="000000" w:themeColor="text1"/>
        </w:rPr>
        <w:t xml:space="preserve">, </w:t>
      </w:r>
      <w:r w:rsidRPr="001055CF">
        <w:rPr>
          <w:i/>
          <w:iCs/>
          <w:color w:val="000000" w:themeColor="text1"/>
        </w:rPr>
        <w:t>23</w:t>
      </w:r>
      <w:r w:rsidRPr="001055CF">
        <w:rPr>
          <w:color w:val="000000" w:themeColor="text1"/>
        </w:rPr>
        <w:t xml:space="preserve">(1), 116-139. </w:t>
      </w:r>
      <w:hyperlink r:id="rId53" w:history="1">
        <w:r w:rsidRPr="001055CF">
          <w:rPr>
            <w:rStyle w:val="Hyperlink"/>
          </w:rPr>
          <w:t>https://doi.org/10.1080/10705511.2014.961800</w:t>
        </w:r>
      </w:hyperlink>
    </w:p>
    <w:p w14:paraId="39B5116F" w14:textId="67C0EADA" w:rsidR="00603CB4" w:rsidRPr="001055CF" w:rsidRDefault="00603CB4" w:rsidP="000B3C49">
      <w:pPr>
        <w:spacing w:line="480" w:lineRule="auto"/>
        <w:ind w:left="567" w:hanging="567"/>
        <w:rPr>
          <w:color w:val="000000" w:themeColor="text1"/>
        </w:rPr>
      </w:pPr>
      <w:r w:rsidRPr="001055CF">
        <w:rPr>
          <w:color w:val="000000" w:themeColor="text1"/>
        </w:rPr>
        <w:t xml:space="preserve">Morin, A. J. S., Arens, A., Tran, A., &amp; </w:t>
      </w:r>
      <w:proofErr w:type="spellStart"/>
      <w:r w:rsidRPr="001055CF">
        <w:rPr>
          <w:color w:val="000000" w:themeColor="text1"/>
        </w:rPr>
        <w:t>Caci</w:t>
      </w:r>
      <w:proofErr w:type="spellEnd"/>
      <w:r w:rsidRPr="001055CF">
        <w:rPr>
          <w:color w:val="000000" w:themeColor="text1"/>
        </w:rPr>
        <w:t xml:space="preserve">, H. (2016b). Exploring sources of construct-relevant multidimensionality in psychiatric measurement: A tutorial and illustration using the Composite Scale of </w:t>
      </w:r>
      <w:proofErr w:type="spellStart"/>
      <w:r w:rsidRPr="001055CF">
        <w:rPr>
          <w:color w:val="000000" w:themeColor="text1"/>
        </w:rPr>
        <w:t>Morningness</w:t>
      </w:r>
      <w:proofErr w:type="spellEnd"/>
      <w:r w:rsidRPr="001055CF">
        <w:rPr>
          <w:color w:val="000000" w:themeColor="text1"/>
        </w:rPr>
        <w:t xml:space="preserve">. </w:t>
      </w:r>
      <w:r w:rsidRPr="001055CF">
        <w:rPr>
          <w:i/>
          <w:iCs/>
          <w:color w:val="000000" w:themeColor="text1"/>
        </w:rPr>
        <w:t>International Journal of Methods in Psychiatric Research</w:t>
      </w:r>
      <w:r w:rsidRPr="001055CF">
        <w:rPr>
          <w:color w:val="000000" w:themeColor="text1"/>
        </w:rPr>
        <w:t xml:space="preserve">, </w:t>
      </w:r>
      <w:r w:rsidRPr="001055CF">
        <w:rPr>
          <w:i/>
          <w:iCs/>
          <w:color w:val="000000" w:themeColor="text1"/>
        </w:rPr>
        <w:t>25</w:t>
      </w:r>
      <w:r w:rsidRPr="001055CF">
        <w:rPr>
          <w:color w:val="000000" w:themeColor="text1"/>
        </w:rPr>
        <w:t xml:space="preserve">(4), 277-288. </w:t>
      </w:r>
      <w:hyperlink r:id="rId54" w:history="1">
        <w:r w:rsidRPr="001055CF">
          <w:rPr>
            <w:rStyle w:val="Hyperlink"/>
          </w:rPr>
          <w:t>https://doi.org/10.1002/mpr.1485</w:t>
        </w:r>
      </w:hyperlink>
    </w:p>
    <w:p w14:paraId="7BBE0903" w14:textId="171E0712" w:rsidR="00682791" w:rsidRPr="001055CF" w:rsidRDefault="00A575E7" w:rsidP="00682791">
      <w:pPr>
        <w:spacing w:line="480" w:lineRule="auto"/>
        <w:ind w:left="567" w:hanging="567"/>
        <w:rPr>
          <w:rStyle w:val="Hyperlink"/>
          <w:color w:val="000000" w:themeColor="text1"/>
          <w:u w:val="none"/>
        </w:rPr>
      </w:pPr>
      <w:r w:rsidRPr="001055CF">
        <w:rPr>
          <w:color w:val="000000" w:themeColor="text1"/>
        </w:rPr>
        <w:t xml:space="preserve">Morin, A. J. S., Marsh, H. W., &amp; </w:t>
      </w:r>
      <w:proofErr w:type="spellStart"/>
      <w:r w:rsidRPr="001055CF">
        <w:rPr>
          <w:color w:val="000000" w:themeColor="text1"/>
        </w:rPr>
        <w:t>Nagengast</w:t>
      </w:r>
      <w:proofErr w:type="spellEnd"/>
      <w:r w:rsidRPr="001055CF">
        <w:rPr>
          <w:color w:val="000000" w:themeColor="text1"/>
        </w:rPr>
        <w:t xml:space="preserve">, B. (2013). Exploratory structural equation </w:t>
      </w:r>
      <w:proofErr w:type="spellStart"/>
      <w:r w:rsidRPr="001055CF">
        <w:rPr>
          <w:color w:val="000000" w:themeColor="text1"/>
        </w:rPr>
        <w:t>modeling</w:t>
      </w:r>
      <w:proofErr w:type="spellEnd"/>
      <w:r w:rsidRPr="001055CF">
        <w:rPr>
          <w:color w:val="000000" w:themeColor="text1"/>
        </w:rPr>
        <w:t xml:space="preserve">. In G. R. Hancock &amp; R. O. Mueller (Eds.), </w:t>
      </w:r>
      <w:r w:rsidRPr="001055CF">
        <w:rPr>
          <w:i/>
          <w:iCs/>
          <w:color w:val="000000" w:themeColor="text1"/>
        </w:rPr>
        <w:t xml:space="preserve">Structural equation </w:t>
      </w:r>
      <w:proofErr w:type="spellStart"/>
      <w:r w:rsidRPr="001055CF">
        <w:rPr>
          <w:i/>
          <w:iCs/>
          <w:color w:val="000000" w:themeColor="text1"/>
        </w:rPr>
        <w:t>modeling</w:t>
      </w:r>
      <w:proofErr w:type="spellEnd"/>
      <w:r w:rsidRPr="001055CF">
        <w:rPr>
          <w:i/>
          <w:iCs/>
          <w:color w:val="000000" w:themeColor="text1"/>
        </w:rPr>
        <w:t xml:space="preserve">: a second course </w:t>
      </w:r>
      <w:r w:rsidRPr="001055CF">
        <w:rPr>
          <w:color w:val="000000" w:themeColor="text1"/>
        </w:rPr>
        <w:t>(pp. 395-436). Information Age Publishing, Inc.</w:t>
      </w:r>
    </w:p>
    <w:p w14:paraId="7FB69948" w14:textId="13C94D97" w:rsidR="00701F12" w:rsidRDefault="00DC1F5E" w:rsidP="00701F12">
      <w:pPr>
        <w:spacing w:line="480" w:lineRule="auto"/>
        <w:ind w:left="567" w:hanging="567"/>
      </w:pPr>
      <w:r>
        <w:lastRenderedPageBreak/>
        <w:t xml:space="preserve">Morin, A. J. S., &amp; Maïano, C. (2011). Cross-validation of the short form of the Physical Self- Inventory (PSI-18) using exploratory structural equation </w:t>
      </w:r>
      <w:proofErr w:type="spellStart"/>
      <w:r>
        <w:t>modeling</w:t>
      </w:r>
      <w:proofErr w:type="spellEnd"/>
      <w:r>
        <w:t xml:space="preserve"> (ESEM). </w:t>
      </w:r>
      <w:r w:rsidRPr="00701F12">
        <w:rPr>
          <w:i/>
        </w:rPr>
        <w:t>Psychology of Sport and Exercise</w:t>
      </w:r>
      <w:r>
        <w:t xml:space="preserve">, </w:t>
      </w:r>
      <w:r w:rsidRPr="00701F12">
        <w:rPr>
          <w:i/>
        </w:rPr>
        <w:t>12</w:t>
      </w:r>
      <w:r>
        <w:t xml:space="preserve">, 540–554. </w:t>
      </w:r>
      <w:hyperlink r:id="rId55" w:history="1">
        <w:r w:rsidR="00701F12" w:rsidRPr="002334E5">
          <w:rPr>
            <w:rStyle w:val="Hyperlink"/>
          </w:rPr>
          <w:t>https://doi.org/10.1016/j.psychsport.2011.04.003</w:t>
        </w:r>
      </w:hyperlink>
    </w:p>
    <w:p w14:paraId="1F3E8C8F" w14:textId="7C522627" w:rsidR="00701F12" w:rsidRPr="00BC7AF0" w:rsidRDefault="00682791" w:rsidP="00701F12">
      <w:pPr>
        <w:spacing w:line="480" w:lineRule="auto"/>
        <w:ind w:left="567" w:hanging="567"/>
        <w:rPr>
          <w:lang w:val="fr-FR"/>
        </w:rPr>
      </w:pPr>
      <w:r w:rsidRPr="001055CF">
        <w:t xml:space="preserve">Morin, A. J. S., Moullec, G., Maïano, C., </w:t>
      </w:r>
      <w:proofErr w:type="spellStart"/>
      <w:r w:rsidRPr="001055CF">
        <w:t>Layet</w:t>
      </w:r>
      <w:proofErr w:type="spellEnd"/>
      <w:r w:rsidRPr="001055CF">
        <w:t xml:space="preserve">, L., Just, J.-L., &amp; </w:t>
      </w:r>
      <w:proofErr w:type="spellStart"/>
      <w:r w:rsidRPr="001055CF">
        <w:t>Ninot</w:t>
      </w:r>
      <w:proofErr w:type="spellEnd"/>
      <w:r w:rsidRPr="001055CF">
        <w:t xml:space="preserve">, G. (2011). Psychometric properties of the </w:t>
      </w:r>
      <w:proofErr w:type="spellStart"/>
      <w:r w:rsidRPr="001055CF">
        <w:t>Center</w:t>
      </w:r>
      <w:proofErr w:type="spellEnd"/>
      <w:r w:rsidRPr="001055CF">
        <w:t xml:space="preserve"> for Epidemiologic Studies Depression Scale (CES-D) in French clinical and nonclinical adults. </w:t>
      </w:r>
      <w:r w:rsidRPr="0082217E">
        <w:rPr>
          <w:i/>
          <w:lang w:val="fr-FR"/>
        </w:rPr>
        <w:t>Revue d’Épidémiologie et de Santé Publique</w:t>
      </w:r>
      <w:r w:rsidRPr="0082217E">
        <w:rPr>
          <w:lang w:val="fr-FR"/>
        </w:rPr>
        <w:t xml:space="preserve">, </w:t>
      </w:r>
      <w:r w:rsidRPr="0082217E">
        <w:rPr>
          <w:i/>
          <w:lang w:val="fr-FR"/>
        </w:rPr>
        <w:t>59</w:t>
      </w:r>
      <w:r w:rsidRPr="0082217E">
        <w:rPr>
          <w:lang w:val="fr-FR"/>
        </w:rPr>
        <w:t>, 327-340.</w:t>
      </w:r>
      <w:r w:rsidR="00DC1F5E">
        <w:rPr>
          <w:lang w:val="fr-FR"/>
        </w:rPr>
        <w:t xml:space="preserve"> </w:t>
      </w:r>
      <w:hyperlink r:id="rId56" w:history="1">
        <w:r w:rsidR="00701F12" w:rsidRPr="002334E5">
          <w:rPr>
            <w:rStyle w:val="Hyperlink"/>
            <w:lang w:val="fr-FR"/>
          </w:rPr>
          <w:t>https://doi.org/10.1016/j.respe.2011.03.061</w:t>
        </w:r>
      </w:hyperlink>
    </w:p>
    <w:p w14:paraId="7C61C45B" w14:textId="510DF360" w:rsidR="00E36989" w:rsidRPr="00701F12" w:rsidRDefault="00E36989" w:rsidP="00701F12">
      <w:pPr>
        <w:spacing w:line="480" w:lineRule="auto"/>
        <w:ind w:left="567" w:hanging="567"/>
        <w:rPr>
          <w:rStyle w:val="Hyperlink"/>
          <w:color w:val="auto"/>
          <w:u w:val="none"/>
        </w:rPr>
      </w:pPr>
      <w:r w:rsidRPr="00BC7AF0">
        <w:rPr>
          <w:color w:val="000000" w:themeColor="text1"/>
          <w:lang w:val="en-US"/>
        </w:rPr>
        <w:t xml:space="preserve">Morin, A. J. S., Myers, N. D., &amp; Lee, S. M. (2020). </w:t>
      </w:r>
      <w:r w:rsidRPr="001055CF">
        <w:rPr>
          <w:color w:val="000000" w:themeColor="text1"/>
        </w:rPr>
        <w:t xml:space="preserve">Modern factor analytic techniques: Bifactors models, exploratory structural equation </w:t>
      </w:r>
      <w:proofErr w:type="spellStart"/>
      <w:r w:rsidRPr="001055CF">
        <w:rPr>
          <w:color w:val="000000" w:themeColor="text1"/>
        </w:rPr>
        <w:t>modeling</w:t>
      </w:r>
      <w:proofErr w:type="spellEnd"/>
      <w:r w:rsidRPr="001055CF">
        <w:rPr>
          <w:color w:val="000000" w:themeColor="text1"/>
        </w:rPr>
        <w:t xml:space="preserve"> (ESEM), and bifactor-ESEM. In G. Tenenbaum &amp; R. C. Eklund (Eds.), </w:t>
      </w:r>
      <w:r w:rsidRPr="001055CF">
        <w:rPr>
          <w:i/>
          <w:iCs/>
          <w:color w:val="000000" w:themeColor="text1"/>
        </w:rPr>
        <w:t>Handbook of sport psychology</w:t>
      </w:r>
      <w:r w:rsidRPr="001055CF">
        <w:rPr>
          <w:color w:val="000000" w:themeColor="text1"/>
        </w:rPr>
        <w:t xml:space="preserve"> (4</w:t>
      </w:r>
      <w:r w:rsidRPr="001055CF">
        <w:rPr>
          <w:color w:val="000000" w:themeColor="text1"/>
          <w:vertAlign w:val="superscript"/>
        </w:rPr>
        <w:t>th</w:t>
      </w:r>
      <w:r w:rsidRPr="001055CF">
        <w:rPr>
          <w:color w:val="000000" w:themeColor="text1"/>
        </w:rPr>
        <w:t xml:space="preserve"> ed., pp. 1044-1073). Wiley. </w:t>
      </w:r>
      <w:hyperlink r:id="rId57" w:history="1">
        <w:r w:rsidRPr="001055CF">
          <w:rPr>
            <w:rStyle w:val="Hyperlink"/>
          </w:rPr>
          <w:t>https://doi.org/10.1002/9781119568124.ch51</w:t>
        </w:r>
      </w:hyperlink>
    </w:p>
    <w:p w14:paraId="3BC7EB08" w14:textId="5249FB94" w:rsidR="00C43E64" w:rsidRPr="0082217E" w:rsidRDefault="00C43E64" w:rsidP="00E36989">
      <w:pPr>
        <w:spacing w:line="480" w:lineRule="auto"/>
        <w:ind w:left="567" w:hanging="567"/>
        <w:rPr>
          <w:color w:val="0563C1" w:themeColor="hyperlink"/>
          <w:u w:val="single"/>
          <w:lang w:val="fr-FR"/>
        </w:rPr>
      </w:pPr>
      <w:proofErr w:type="spellStart"/>
      <w:r w:rsidRPr="001055CF">
        <w:t>Muthén</w:t>
      </w:r>
      <w:proofErr w:type="spellEnd"/>
      <w:r w:rsidRPr="001055CF">
        <w:t xml:space="preserve">, L. K., &amp; </w:t>
      </w:r>
      <w:proofErr w:type="spellStart"/>
      <w:r w:rsidRPr="001055CF">
        <w:t>Muthén</w:t>
      </w:r>
      <w:proofErr w:type="spellEnd"/>
      <w:r w:rsidRPr="001055CF">
        <w:t xml:space="preserve">, B. (2019). </w:t>
      </w:r>
      <w:r w:rsidRPr="0082217E">
        <w:rPr>
          <w:i/>
          <w:iCs/>
          <w:lang w:val="fr-FR"/>
        </w:rPr>
        <w:t>Mplus user’s guide.</w:t>
      </w:r>
      <w:r w:rsidRPr="0082217E">
        <w:rPr>
          <w:lang w:val="fr-FR"/>
        </w:rPr>
        <w:t xml:space="preserve"> Muthén &amp; Muthén.</w:t>
      </w:r>
    </w:p>
    <w:p w14:paraId="563ACEEC" w14:textId="07650228" w:rsidR="00D3134A" w:rsidRPr="001055CF" w:rsidRDefault="00D3134A" w:rsidP="00D3134A">
      <w:pPr>
        <w:spacing w:line="480" w:lineRule="auto"/>
        <w:ind w:left="567" w:hanging="567"/>
        <w:rPr>
          <w:rStyle w:val="Hyperlink"/>
        </w:rPr>
      </w:pPr>
      <w:proofErr w:type="spellStart"/>
      <w:r w:rsidRPr="00641B47">
        <w:rPr>
          <w:color w:val="000000" w:themeColor="text1"/>
          <w:lang w:val="en-US"/>
        </w:rPr>
        <w:t>Nejati</w:t>
      </w:r>
      <w:proofErr w:type="spellEnd"/>
      <w:r w:rsidRPr="00641B47">
        <w:rPr>
          <w:color w:val="000000" w:themeColor="text1"/>
          <w:lang w:val="en-US"/>
        </w:rPr>
        <w:t xml:space="preserve">, B., Fan, C.-W., Boone, W. J., Griffiths, M. D., Lin, C.-Y., &amp; </w:t>
      </w:r>
      <w:proofErr w:type="spellStart"/>
      <w:r w:rsidRPr="00641B47">
        <w:rPr>
          <w:color w:val="000000" w:themeColor="text1"/>
          <w:lang w:val="en-US"/>
        </w:rPr>
        <w:t>Pakpour</w:t>
      </w:r>
      <w:proofErr w:type="spellEnd"/>
      <w:r w:rsidRPr="00641B47">
        <w:rPr>
          <w:color w:val="000000" w:themeColor="text1"/>
          <w:lang w:val="en-US"/>
        </w:rPr>
        <w:t xml:space="preserve">, A. H. (2021). </w:t>
      </w:r>
      <w:r w:rsidRPr="001055CF">
        <w:rPr>
          <w:color w:val="000000" w:themeColor="text1"/>
        </w:rPr>
        <w:t xml:space="preserve">Validating the Persian Intuitive Eating Scale-2 among breast cancer survivors who are overweight/obese. </w:t>
      </w:r>
      <w:r w:rsidRPr="001055CF">
        <w:rPr>
          <w:i/>
          <w:iCs/>
          <w:color w:val="000000" w:themeColor="text1"/>
        </w:rPr>
        <w:t>Evaluation and the Health Professions</w:t>
      </w:r>
      <w:r w:rsidRPr="001055CF">
        <w:rPr>
          <w:color w:val="000000" w:themeColor="text1"/>
        </w:rPr>
        <w:t xml:space="preserve">. Advance online publication. </w:t>
      </w:r>
      <w:hyperlink r:id="rId58" w:history="1">
        <w:r w:rsidRPr="001055CF">
          <w:rPr>
            <w:rStyle w:val="Hyperlink"/>
          </w:rPr>
          <w:t>https://doi.org/10.1177/016328720965688</w:t>
        </w:r>
      </w:hyperlink>
    </w:p>
    <w:p w14:paraId="4910609E" w14:textId="3F27AFDF" w:rsidR="00D760A2" w:rsidRPr="001055CF" w:rsidRDefault="00D760A2" w:rsidP="00D760A2">
      <w:pPr>
        <w:spacing w:line="480" w:lineRule="auto"/>
        <w:ind w:left="567" w:hanging="567"/>
        <w:rPr>
          <w:color w:val="000000" w:themeColor="text1"/>
          <w:shd w:val="clear" w:color="auto" w:fill="FCFCFC"/>
        </w:rPr>
      </w:pPr>
      <w:r w:rsidRPr="001055CF">
        <w:rPr>
          <w:color w:val="000000" w:themeColor="text1"/>
          <w:shd w:val="clear" w:color="auto" w:fill="FCFCFC"/>
        </w:rPr>
        <w:t xml:space="preserve">Nunnally, J. C. (1978). </w:t>
      </w:r>
      <w:r w:rsidRPr="001055CF">
        <w:rPr>
          <w:i/>
          <w:iCs/>
          <w:color w:val="000000" w:themeColor="text1"/>
          <w:shd w:val="clear" w:color="auto" w:fill="FCFCFC"/>
        </w:rPr>
        <w:t>Psychometric theory</w:t>
      </w:r>
      <w:r w:rsidRPr="001055CF">
        <w:rPr>
          <w:color w:val="000000" w:themeColor="text1"/>
          <w:shd w:val="clear" w:color="auto" w:fill="FCFCFC"/>
        </w:rPr>
        <w:t xml:space="preserve">. McGraw-Hill. </w:t>
      </w:r>
    </w:p>
    <w:p w14:paraId="7092C647" w14:textId="012CF1AE" w:rsidR="0043424A" w:rsidRPr="0082217E" w:rsidRDefault="0043424A" w:rsidP="0043424A">
      <w:pPr>
        <w:spacing w:line="480" w:lineRule="auto"/>
        <w:ind w:left="567" w:hanging="567"/>
        <w:rPr>
          <w:rStyle w:val="Hyperlink"/>
          <w:color w:val="000000" w:themeColor="text1"/>
          <w:u w:val="none"/>
          <w:lang w:val="it-IT"/>
        </w:rPr>
      </w:pPr>
      <w:proofErr w:type="spellStart"/>
      <w:r w:rsidRPr="001055CF">
        <w:rPr>
          <w:color w:val="000000" w:themeColor="text1"/>
        </w:rPr>
        <w:t>Pedhazur</w:t>
      </w:r>
      <w:proofErr w:type="spellEnd"/>
      <w:r w:rsidRPr="001055CF">
        <w:rPr>
          <w:color w:val="000000" w:themeColor="text1"/>
        </w:rPr>
        <w:t xml:space="preserve">, E. J., &amp; </w:t>
      </w:r>
      <w:proofErr w:type="spellStart"/>
      <w:r w:rsidRPr="001055CF">
        <w:rPr>
          <w:color w:val="000000" w:themeColor="text1"/>
        </w:rPr>
        <w:t>Schmelkin</w:t>
      </w:r>
      <w:proofErr w:type="spellEnd"/>
      <w:r w:rsidRPr="001055CF">
        <w:rPr>
          <w:color w:val="000000" w:themeColor="text1"/>
        </w:rPr>
        <w:t xml:space="preserve">, L. P. (1991). </w:t>
      </w:r>
      <w:r w:rsidRPr="001055CF">
        <w:rPr>
          <w:i/>
          <w:color w:val="000000" w:themeColor="text1"/>
        </w:rPr>
        <w:t>Measurement, design, and analysis: An integrated approach</w:t>
      </w:r>
      <w:r w:rsidRPr="001055CF">
        <w:rPr>
          <w:color w:val="000000" w:themeColor="text1"/>
        </w:rPr>
        <w:t xml:space="preserve">. </w:t>
      </w:r>
      <w:r w:rsidRPr="0082217E">
        <w:rPr>
          <w:color w:val="000000" w:themeColor="text1"/>
          <w:lang w:val="it-IT"/>
        </w:rPr>
        <w:t xml:space="preserve">Lawrence Erlbaum. </w:t>
      </w:r>
    </w:p>
    <w:p w14:paraId="20CFE30D" w14:textId="02D802C4" w:rsidR="00BC7AF0" w:rsidRDefault="00790772" w:rsidP="00BC7AF0">
      <w:pPr>
        <w:spacing w:line="480" w:lineRule="auto"/>
        <w:ind w:left="567" w:hanging="567"/>
        <w:rPr>
          <w:rStyle w:val="Hyperlink"/>
          <w:color w:val="000000" w:themeColor="text1"/>
          <w:u w:val="none"/>
          <w:lang w:val="it-IT"/>
        </w:rPr>
      </w:pPr>
      <w:r w:rsidRPr="00790772">
        <w:rPr>
          <w:color w:val="000000" w:themeColor="text1"/>
          <w:lang w:val="tr-TR"/>
        </w:rPr>
        <w:t xml:space="preserve">Perreira, T.A., </w:t>
      </w:r>
      <w:r w:rsidRPr="00790772">
        <w:rPr>
          <w:bCs/>
          <w:color w:val="000000" w:themeColor="text1"/>
          <w:lang w:val="tr-TR"/>
        </w:rPr>
        <w:t>Morin, A.J.S.,</w:t>
      </w:r>
      <w:r w:rsidRPr="00790772">
        <w:rPr>
          <w:color w:val="000000" w:themeColor="text1"/>
          <w:lang w:val="tr-TR"/>
        </w:rPr>
        <w:t xml:space="preserve"> Hebert, M., Gillet, N., Houle, S.A., &amp; Berta, W. (2018). The short form of the Workplace Affective Commitment Multidimensional Questionnaire (WACMQ-S): A bifactor-ESEM approach among healthcare professionals. </w:t>
      </w:r>
      <w:r w:rsidRPr="00790772">
        <w:rPr>
          <w:i/>
          <w:iCs/>
          <w:color w:val="000000" w:themeColor="text1"/>
          <w:lang w:val="tr-TR"/>
        </w:rPr>
        <w:t xml:space="preserve">Journal of Vocational Behavior, 106, </w:t>
      </w:r>
      <w:r w:rsidRPr="00790772">
        <w:rPr>
          <w:color w:val="000000" w:themeColor="text1"/>
          <w:lang w:val="tr-TR"/>
        </w:rPr>
        <w:t xml:space="preserve">62-83. </w:t>
      </w:r>
      <w:hyperlink r:id="rId59" w:history="1">
        <w:r w:rsidR="00BC7AF0" w:rsidRPr="00425768">
          <w:rPr>
            <w:rStyle w:val="Hyperlink"/>
            <w:lang w:val="tr-TR"/>
          </w:rPr>
          <w:t>https://doi.org/10.1016/j.jvb.2017.12.004</w:t>
        </w:r>
      </w:hyperlink>
    </w:p>
    <w:p w14:paraId="63397CA0" w14:textId="4AA115D8" w:rsidR="008C467F" w:rsidRPr="00BC7AF0" w:rsidRDefault="008C467F" w:rsidP="00BC7AF0">
      <w:pPr>
        <w:spacing w:line="480" w:lineRule="auto"/>
        <w:ind w:left="567" w:hanging="567"/>
        <w:rPr>
          <w:rStyle w:val="Hyperlink"/>
          <w:color w:val="000000" w:themeColor="text1"/>
          <w:u w:val="none"/>
          <w:lang w:val="it-IT"/>
        </w:rPr>
      </w:pPr>
      <w:r w:rsidRPr="0082217E">
        <w:rPr>
          <w:rStyle w:val="Hyperlink"/>
          <w:color w:val="000000" w:themeColor="text1"/>
          <w:u w:val="none"/>
          <w:lang w:val="it-IT"/>
        </w:rPr>
        <w:lastRenderedPageBreak/>
        <w:t xml:space="preserve">Prezza, M., Trombaccia, F.R., Armento, L. (1997). </w:t>
      </w:r>
      <w:r w:rsidRPr="0082217E">
        <w:rPr>
          <w:rStyle w:val="Hyperlink"/>
          <w:i/>
          <w:iCs/>
          <w:color w:val="000000" w:themeColor="text1"/>
          <w:u w:val="none"/>
          <w:lang w:val="it-IT"/>
        </w:rPr>
        <w:t>La scala dell'autostima di Rosenberg: traduzione e validazione Italiana</w:t>
      </w:r>
      <w:r w:rsidRPr="0082217E">
        <w:rPr>
          <w:rStyle w:val="Hyperlink"/>
          <w:color w:val="000000" w:themeColor="text1"/>
          <w:u w:val="none"/>
          <w:lang w:val="it-IT"/>
        </w:rPr>
        <w:t xml:space="preserve">. </w:t>
      </w:r>
      <w:proofErr w:type="spellStart"/>
      <w:r w:rsidRPr="001055CF">
        <w:rPr>
          <w:rStyle w:val="Hyperlink"/>
          <w:i/>
          <w:iCs/>
          <w:color w:val="000000" w:themeColor="text1"/>
          <w:u w:val="none"/>
        </w:rPr>
        <w:t>Giunti</w:t>
      </w:r>
      <w:proofErr w:type="spellEnd"/>
      <w:r w:rsidRPr="001055CF">
        <w:rPr>
          <w:rStyle w:val="Hyperlink"/>
          <w:i/>
          <w:iCs/>
          <w:color w:val="000000" w:themeColor="text1"/>
          <w:u w:val="none"/>
        </w:rPr>
        <w:t xml:space="preserve"> </w:t>
      </w:r>
      <w:proofErr w:type="spellStart"/>
      <w:r w:rsidRPr="001055CF">
        <w:rPr>
          <w:rStyle w:val="Hyperlink"/>
          <w:i/>
          <w:iCs/>
          <w:color w:val="000000" w:themeColor="text1"/>
          <w:u w:val="none"/>
        </w:rPr>
        <w:t>Organizzazioni</w:t>
      </w:r>
      <w:proofErr w:type="spellEnd"/>
      <w:r w:rsidRPr="001055CF">
        <w:rPr>
          <w:rStyle w:val="Hyperlink"/>
          <w:i/>
          <w:iCs/>
          <w:color w:val="000000" w:themeColor="text1"/>
          <w:u w:val="none"/>
        </w:rPr>
        <w:t xml:space="preserve"> </w:t>
      </w:r>
      <w:proofErr w:type="spellStart"/>
      <w:r w:rsidRPr="001055CF">
        <w:rPr>
          <w:rStyle w:val="Hyperlink"/>
          <w:i/>
          <w:iCs/>
          <w:color w:val="000000" w:themeColor="text1"/>
          <w:u w:val="none"/>
        </w:rPr>
        <w:t>Speciali</w:t>
      </w:r>
      <w:proofErr w:type="spellEnd"/>
      <w:r w:rsidRPr="001055CF">
        <w:rPr>
          <w:rStyle w:val="Hyperlink"/>
          <w:color w:val="000000" w:themeColor="text1"/>
          <w:u w:val="none"/>
        </w:rPr>
        <w:t xml:space="preserve">, </w:t>
      </w:r>
      <w:r w:rsidRPr="001055CF">
        <w:rPr>
          <w:rStyle w:val="Hyperlink"/>
          <w:i/>
          <w:iCs/>
          <w:color w:val="000000" w:themeColor="text1"/>
          <w:u w:val="none"/>
        </w:rPr>
        <w:t>223</w:t>
      </w:r>
      <w:r w:rsidRPr="001055CF">
        <w:rPr>
          <w:rStyle w:val="Hyperlink"/>
          <w:color w:val="000000" w:themeColor="text1"/>
          <w:u w:val="none"/>
        </w:rPr>
        <w:t>, 35–44.</w:t>
      </w:r>
    </w:p>
    <w:p w14:paraId="42D48F7B" w14:textId="77777777" w:rsidR="00682791" w:rsidRPr="001055CF" w:rsidRDefault="00682791" w:rsidP="00682791">
      <w:pPr>
        <w:pStyle w:val="EndNoteBibliography"/>
        <w:spacing w:line="480" w:lineRule="auto"/>
        <w:ind w:left="720" w:hanging="720"/>
        <w:rPr>
          <w:rStyle w:val="Hyperlink"/>
          <w:rFonts w:ascii="Times New Roman" w:hAnsi="Times New Roman" w:cs="Times New Roman"/>
          <w:lang w:val="en-GB"/>
        </w:rPr>
      </w:pPr>
      <w:r w:rsidRPr="001055CF">
        <w:rPr>
          <w:rFonts w:ascii="Times New Roman" w:hAnsi="Times New Roman" w:cs="Times New Roman"/>
          <w:color w:val="000000" w:themeColor="text1"/>
          <w:lang w:val="en-GB"/>
        </w:rPr>
        <w:t xml:space="preserve">Revelle, W. R. (2019). </w:t>
      </w:r>
      <w:r w:rsidRPr="001055CF">
        <w:rPr>
          <w:rFonts w:ascii="Times New Roman" w:hAnsi="Times New Roman" w:cs="Times New Roman"/>
          <w:i/>
          <w:color w:val="000000" w:themeColor="text1"/>
          <w:lang w:val="en-GB"/>
        </w:rPr>
        <w:t>psych</w:t>
      </w:r>
      <w:r w:rsidRPr="001055CF">
        <w:rPr>
          <w:rFonts w:ascii="Times New Roman" w:hAnsi="Times New Roman" w:cs="Times New Roman"/>
          <w:color w:val="000000" w:themeColor="text1"/>
          <w:lang w:val="en-GB"/>
        </w:rPr>
        <w:t xml:space="preserve">: </w:t>
      </w:r>
      <w:r w:rsidRPr="001055CF">
        <w:rPr>
          <w:rFonts w:ascii="Times New Roman" w:hAnsi="Times New Roman" w:cs="Times New Roman"/>
          <w:i/>
          <w:color w:val="000000" w:themeColor="text1"/>
          <w:lang w:val="en-GB"/>
        </w:rPr>
        <w:t xml:space="preserve">Procedures for personality and psychological research. </w:t>
      </w:r>
      <w:hyperlink r:id="rId60" w:history="1">
        <w:r w:rsidRPr="001055CF">
          <w:rPr>
            <w:rStyle w:val="Hyperlink"/>
            <w:rFonts w:ascii="Times New Roman" w:hAnsi="Times New Roman" w:cs="Times New Roman"/>
            <w:lang w:val="en-GB"/>
          </w:rPr>
          <w:t>https://cran.r-project.org/web/packages/psych/index.html</w:t>
        </w:r>
      </w:hyperlink>
    </w:p>
    <w:p w14:paraId="437B9F6F" w14:textId="38840A55" w:rsidR="008C467F" w:rsidRPr="001055CF" w:rsidRDefault="008C467F" w:rsidP="008C467F">
      <w:pPr>
        <w:pStyle w:val="EndNoteBibliography"/>
        <w:spacing w:line="480" w:lineRule="auto"/>
        <w:ind w:left="720" w:hanging="720"/>
        <w:rPr>
          <w:rFonts w:ascii="Times New Roman" w:hAnsi="Times New Roman" w:cs="Times New Roman"/>
          <w:color w:val="000000" w:themeColor="text1"/>
          <w:lang w:val="en-GB"/>
        </w:rPr>
      </w:pPr>
      <w:r w:rsidRPr="001055CF">
        <w:rPr>
          <w:rStyle w:val="Hyperlink"/>
          <w:rFonts w:ascii="Times New Roman" w:hAnsi="Times New Roman" w:cs="Times New Roman"/>
          <w:color w:val="000000" w:themeColor="text1"/>
          <w:u w:val="none"/>
          <w:lang w:val="en-GB"/>
        </w:rPr>
        <w:t xml:space="preserve">Rosenberg, M. (1965). </w:t>
      </w:r>
      <w:r w:rsidRPr="001055CF">
        <w:rPr>
          <w:rStyle w:val="Hyperlink"/>
          <w:rFonts w:ascii="Times New Roman" w:hAnsi="Times New Roman" w:cs="Times New Roman"/>
          <w:i/>
          <w:iCs/>
          <w:color w:val="000000" w:themeColor="text1"/>
          <w:u w:val="none"/>
          <w:lang w:val="en-GB"/>
        </w:rPr>
        <w:t>Society and the Adolescent Self-Image</w:t>
      </w:r>
      <w:r w:rsidRPr="001055CF">
        <w:rPr>
          <w:rStyle w:val="Hyperlink"/>
          <w:rFonts w:ascii="Times New Roman" w:hAnsi="Times New Roman" w:cs="Times New Roman"/>
          <w:color w:val="000000" w:themeColor="text1"/>
          <w:u w:val="none"/>
          <w:lang w:val="en-GB"/>
        </w:rPr>
        <w:t>. Princeton University Press, Princeton.</w:t>
      </w:r>
    </w:p>
    <w:p w14:paraId="34B784AE" w14:textId="3CF9CC52" w:rsidR="00FE2C7E" w:rsidRPr="00BC7AF0" w:rsidRDefault="00FE2C7E" w:rsidP="00FE2C7E">
      <w:pPr>
        <w:spacing w:line="480" w:lineRule="auto"/>
        <w:ind w:left="567" w:hanging="567"/>
        <w:rPr>
          <w:rStyle w:val="Hyperlink"/>
          <w:lang w:val="en-US"/>
        </w:rPr>
      </w:pPr>
      <w:proofErr w:type="spellStart"/>
      <w:r w:rsidRPr="001055CF">
        <w:rPr>
          <w:color w:val="000000" w:themeColor="text1"/>
        </w:rPr>
        <w:t>Ruzanska</w:t>
      </w:r>
      <w:proofErr w:type="spellEnd"/>
      <w:r w:rsidRPr="001055CF">
        <w:rPr>
          <w:color w:val="000000" w:themeColor="text1"/>
        </w:rPr>
        <w:t xml:space="preserve">, U., &amp; </w:t>
      </w:r>
      <w:proofErr w:type="spellStart"/>
      <w:r w:rsidRPr="001055CF">
        <w:rPr>
          <w:color w:val="000000" w:themeColor="text1"/>
        </w:rPr>
        <w:t>Warschburger</w:t>
      </w:r>
      <w:proofErr w:type="spellEnd"/>
      <w:r w:rsidRPr="001055CF">
        <w:rPr>
          <w:color w:val="000000" w:themeColor="text1"/>
        </w:rPr>
        <w:t xml:space="preserve">, P. (2017). Psychometric evaluation of the German version of the Intuitive Eating-Scale-2 in a community sample. </w:t>
      </w:r>
      <w:r w:rsidRPr="00BC7AF0">
        <w:rPr>
          <w:i/>
          <w:color w:val="000000" w:themeColor="text1"/>
          <w:lang w:val="en-US"/>
        </w:rPr>
        <w:t>Appetite</w:t>
      </w:r>
      <w:r w:rsidRPr="00BC7AF0">
        <w:rPr>
          <w:color w:val="000000" w:themeColor="text1"/>
          <w:lang w:val="en-US"/>
        </w:rPr>
        <w:t xml:space="preserve">, </w:t>
      </w:r>
      <w:r w:rsidRPr="00BC7AF0">
        <w:rPr>
          <w:i/>
          <w:color w:val="000000" w:themeColor="text1"/>
          <w:lang w:val="en-US"/>
        </w:rPr>
        <w:t>117</w:t>
      </w:r>
      <w:r w:rsidRPr="00BC7AF0">
        <w:rPr>
          <w:color w:val="000000" w:themeColor="text1"/>
          <w:lang w:val="en-US"/>
        </w:rPr>
        <w:t xml:space="preserve">, 126-134. </w:t>
      </w:r>
      <w:hyperlink r:id="rId61" w:history="1">
        <w:r w:rsidRPr="00BC7AF0">
          <w:rPr>
            <w:rStyle w:val="Hyperlink"/>
            <w:lang w:val="en-US"/>
          </w:rPr>
          <w:t>https://doi.org/10.1016/j.appet.2017.06.018</w:t>
        </w:r>
      </w:hyperlink>
    </w:p>
    <w:p w14:paraId="64F5196F" w14:textId="58F35A23" w:rsidR="00D760A2" w:rsidRPr="001055CF" w:rsidRDefault="00D760A2" w:rsidP="00D760A2">
      <w:pPr>
        <w:spacing w:line="480" w:lineRule="auto"/>
        <w:ind w:left="567" w:hanging="567"/>
        <w:rPr>
          <w:rStyle w:val="Hyperlink"/>
        </w:rPr>
      </w:pPr>
      <w:proofErr w:type="spellStart"/>
      <w:r w:rsidRPr="001055CF">
        <w:rPr>
          <w:color w:val="000000" w:themeColor="text1"/>
        </w:rPr>
        <w:t>Shrout</w:t>
      </w:r>
      <w:proofErr w:type="spellEnd"/>
      <w:r w:rsidRPr="001055CF">
        <w:rPr>
          <w:color w:val="000000" w:themeColor="text1"/>
        </w:rPr>
        <w:t xml:space="preserve">, P. E. (1998). Measurement reliability and agreement in psychiatry. </w:t>
      </w:r>
      <w:r w:rsidRPr="001055CF">
        <w:rPr>
          <w:i/>
          <w:color w:val="000000" w:themeColor="text1"/>
        </w:rPr>
        <w:t>Statistical Methods in Medical Research</w:t>
      </w:r>
      <w:r w:rsidRPr="001055CF">
        <w:rPr>
          <w:color w:val="000000" w:themeColor="text1"/>
        </w:rPr>
        <w:t xml:space="preserve">, </w:t>
      </w:r>
      <w:r w:rsidRPr="001055CF">
        <w:rPr>
          <w:i/>
          <w:color w:val="000000" w:themeColor="text1"/>
        </w:rPr>
        <w:t>7</w:t>
      </w:r>
      <w:r w:rsidRPr="001055CF">
        <w:rPr>
          <w:color w:val="000000" w:themeColor="text1"/>
        </w:rPr>
        <w:t xml:space="preserve">(3), 301-317. </w:t>
      </w:r>
      <w:hyperlink r:id="rId62" w:history="1">
        <w:r w:rsidRPr="001055CF">
          <w:rPr>
            <w:rStyle w:val="Hyperlink"/>
          </w:rPr>
          <w:t>https://doi.org/10.1177/096228029800700306</w:t>
        </w:r>
      </w:hyperlink>
    </w:p>
    <w:p w14:paraId="0AD5DAE4" w14:textId="5AC85040" w:rsidR="00922C5A" w:rsidRPr="001055CF" w:rsidRDefault="00922C5A" w:rsidP="00D760A2">
      <w:pPr>
        <w:spacing w:line="480" w:lineRule="auto"/>
        <w:ind w:left="567" w:hanging="567"/>
        <w:rPr>
          <w:color w:val="000000" w:themeColor="text1"/>
        </w:rPr>
      </w:pPr>
      <w:proofErr w:type="spellStart"/>
      <w:r w:rsidRPr="001055CF">
        <w:rPr>
          <w:color w:val="000000" w:themeColor="text1"/>
        </w:rPr>
        <w:t>Sliter</w:t>
      </w:r>
      <w:proofErr w:type="spellEnd"/>
      <w:r w:rsidRPr="001055CF">
        <w:rPr>
          <w:color w:val="000000" w:themeColor="text1"/>
        </w:rPr>
        <w:t xml:space="preserve">, K. A., &amp; </w:t>
      </w:r>
      <w:proofErr w:type="spellStart"/>
      <w:r w:rsidRPr="001055CF">
        <w:rPr>
          <w:color w:val="000000" w:themeColor="text1"/>
        </w:rPr>
        <w:t>Zickar</w:t>
      </w:r>
      <w:proofErr w:type="spellEnd"/>
      <w:r w:rsidRPr="001055CF">
        <w:rPr>
          <w:color w:val="000000" w:themeColor="text1"/>
        </w:rPr>
        <w:t xml:space="preserve">, M. J. (2014). An IRT examination of the psychometric functioning of negatively worded personality items. </w:t>
      </w:r>
      <w:r w:rsidRPr="001055CF">
        <w:rPr>
          <w:i/>
          <w:iCs/>
          <w:color w:val="000000" w:themeColor="text1"/>
        </w:rPr>
        <w:t>Educational and Psychological Measurement</w:t>
      </w:r>
      <w:r w:rsidRPr="001055CF">
        <w:rPr>
          <w:color w:val="000000" w:themeColor="text1"/>
        </w:rPr>
        <w:t xml:space="preserve">, </w:t>
      </w:r>
      <w:r w:rsidRPr="001055CF">
        <w:rPr>
          <w:i/>
          <w:iCs/>
          <w:color w:val="000000" w:themeColor="text1"/>
        </w:rPr>
        <w:t>74</w:t>
      </w:r>
      <w:r w:rsidRPr="001055CF">
        <w:rPr>
          <w:color w:val="000000" w:themeColor="text1"/>
        </w:rPr>
        <w:t xml:space="preserve">(2), 214-226. </w:t>
      </w:r>
      <w:hyperlink r:id="rId63" w:history="1">
        <w:r w:rsidRPr="001055CF">
          <w:rPr>
            <w:rStyle w:val="Hyperlink"/>
          </w:rPr>
          <w:t>https://doi.org/10.1177/0013164413504584</w:t>
        </w:r>
      </w:hyperlink>
    </w:p>
    <w:p w14:paraId="10ABD39F" w14:textId="08BBB971" w:rsidR="0043424A" w:rsidRPr="001055CF" w:rsidRDefault="0043424A" w:rsidP="0043424A">
      <w:pPr>
        <w:pStyle w:val="EndNoteBibliography"/>
        <w:spacing w:line="480" w:lineRule="auto"/>
        <w:ind w:left="720" w:hanging="720"/>
        <w:rPr>
          <w:rFonts w:ascii="Times New Roman" w:hAnsi="Times New Roman" w:cs="Times New Roman"/>
          <w:color w:val="0563C1" w:themeColor="hyperlink"/>
          <w:u w:val="single"/>
          <w:lang w:val="en-GB"/>
        </w:rPr>
      </w:pPr>
      <w:r w:rsidRPr="001055CF">
        <w:rPr>
          <w:rFonts w:ascii="Times New Roman" w:hAnsi="Times New Roman" w:cs="Times New Roman"/>
          <w:color w:val="000000" w:themeColor="text1"/>
          <w:lang w:val="en-GB"/>
        </w:rPr>
        <w:t xml:space="preserve">Steiger, J. H. (2007). Understanding the limitations of global fit assessment in structural equation modeling. </w:t>
      </w:r>
      <w:r w:rsidRPr="001055CF">
        <w:rPr>
          <w:rFonts w:ascii="Times New Roman" w:hAnsi="Times New Roman" w:cs="Times New Roman"/>
          <w:i/>
          <w:color w:val="000000" w:themeColor="text1"/>
          <w:lang w:val="en-GB"/>
        </w:rPr>
        <w:t>Personality and Individual Differences</w:t>
      </w:r>
      <w:r w:rsidRPr="001055CF">
        <w:rPr>
          <w:rFonts w:ascii="Times New Roman" w:hAnsi="Times New Roman" w:cs="Times New Roman"/>
          <w:color w:val="000000" w:themeColor="text1"/>
          <w:lang w:val="en-GB"/>
        </w:rPr>
        <w:t xml:space="preserve">, </w:t>
      </w:r>
      <w:r w:rsidRPr="001055CF">
        <w:rPr>
          <w:rFonts w:ascii="Times New Roman" w:hAnsi="Times New Roman" w:cs="Times New Roman"/>
          <w:i/>
          <w:color w:val="000000" w:themeColor="text1"/>
          <w:lang w:val="en-GB"/>
        </w:rPr>
        <w:t>42</w:t>
      </w:r>
      <w:r w:rsidRPr="001055CF">
        <w:rPr>
          <w:rFonts w:ascii="Times New Roman" w:hAnsi="Times New Roman" w:cs="Times New Roman"/>
          <w:color w:val="000000" w:themeColor="text1"/>
          <w:lang w:val="en-GB"/>
        </w:rPr>
        <w:t xml:space="preserve">, 893-898. </w:t>
      </w:r>
      <w:hyperlink r:id="rId64" w:history="1">
        <w:r w:rsidRPr="001055CF">
          <w:rPr>
            <w:rStyle w:val="Hyperlink"/>
            <w:rFonts w:ascii="Times New Roman" w:hAnsi="Times New Roman" w:cs="Times New Roman"/>
            <w:lang w:val="en-GB"/>
          </w:rPr>
          <w:t>https://doi.org/10.1016/j.paid.2006.09.017</w:t>
        </w:r>
      </w:hyperlink>
    </w:p>
    <w:p w14:paraId="1FCF05EA" w14:textId="72922C5F" w:rsidR="00C37B57" w:rsidRPr="001055CF" w:rsidRDefault="00C37B57" w:rsidP="00C37B57">
      <w:pPr>
        <w:spacing w:line="480" w:lineRule="auto"/>
        <w:ind w:left="567" w:hanging="567"/>
        <w:rPr>
          <w:color w:val="000000" w:themeColor="text1"/>
          <w:kern w:val="36"/>
        </w:rPr>
      </w:pPr>
      <w:r w:rsidRPr="001055CF">
        <w:rPr>
          <w:color w:val="000000" w:themeColor="text1"/>
        </w:rPr>
        <w:t xml:space="preserve">Strodl, E., Markey, C., Aimé, A., Rodgers, R. F., Dion, J., </w:t>
      </w:r>
      <w:proofErr w:type="spellStart"/>
      <w:r w:rsidRPr="001055CF">
        <w:rPr>
          <w:color w:val="000000" w:themeColor="text1"/>
        </w:rPr>
        <w:t>LoCoco</w:t>
      </w:r>
      <w:proofErr w:type="spellEnd"/>
      <w:r w:rsidRPr="001055CF">
        <w:rPr>
          <w:color w:val="000000" w:themeColor="text1"/>
        </w:rPr>
        <w:t>, G., Gullo, S., McCabe, M., Mellor, D., Granero-Gallegos, A., Sicilia, A., Castelnuovo, G., Probst, M., Maïano, C., Manzoni, G. M., Begin, C., Blackburn, M.-E., Pietrabissa, G., Alcaraz-</w:t>
      </w:r>
      <w:proofErr w:type="spellStart"/>
      <w:r w:rsidRPr="001055CF">
        <w:rPr>
          <w:color w:val="000000" w:themeColor="text1"/>
        </w:rPr>
        <w:t>Ibánez</w:t>
      </w:r>
      <w:proofErr w:type="spellEnd"/>
      <w:r w:rsidRPr="001055CF">
        <w:rPr>
          <w:color w:val="000000" w:themeColor="text1"/>
        </w:rPr>
        <w:t xml:space="preserve">, M., … Fuller-Tyszkiewicz, M. (2020). </w:t>
      </w:r>
      <w:r w:rsidRPr="001055CF">
        <w:rPr>
          <w:color w:val="000000" w:themeColor="text1"/>
          <w:kern w:val="36"/>
        </w:rPr>
        <w:t xml:space="preserve">A cross-country examination of emotional eating, restrained eating and intuitive eating: Measurement Invariance across eight countries. </w:t>
      </w:r>
      <w:r w:rsidRPr="001055CF">
        <w:rPr>
          <w:i/>
          <w:iCs/>
          <w:color w:val="000000" w:themeColor="text1"/>
          <w:kern w:val="36"/>
        </w:rPr>
        <w:t>Body Image</w:t>
      </w:r>
      <w:r w:rsidRPr="001055CF">
        <w:rPr>
          <w:color w:val="000000" w:themeColor="text1"/>
          <w:kern w:val="36"/>
        </w:rPr>
        <w:t xml:space="preserve">, </w:t>
      </w:r>
      <w:r w:rsidRPr="001055CF">
        <w:rPr>
          <w:i/>
          <w:iCs/>
          <w:color w:val="000000" w:themeColor="text1"/>
          <w:kern w:val="36"/>
        </w:rPr>
        <w:t>35</w:t>
      </w:r>
      <w:r w:rsidRPr="001055CF">
        <w:rPr>
          <w:color w:val="000000" w:themeColor="text1"/>
          <w:kern w:val="36"/>
        </w:rPr>
        <w:t xml:space="preserve">, 245-254. </w:t>
      </w:r>
      <w:hyperlink r:id="rId65" w:history="1">
        <w:r w:rsidRPr="001055CF">
          <w:rPr>
            <w:rStyle w:val="Hyperlink"/>
            <w:kern w:val="36"/>
          </w:rPr>
          <w:t>https://doi.org/10.1016/j.bodyim.2020.09.013</w:t>
        </w:r>
      </w:hyperlink>
    </w:p>
    <w:p w14:paraId="4AC43769" w14:textId="77777777" w:rsidR="007B6F14" w:rsidRPr="001055CF" w:rsidRDefault="0029579F" w:rsidP="007B6F14">
      <w:pPr>
        <w:spacing w:line="480" w:lineRule="auto"/>
        <w:ind w:left="567" w:hanging="567"/>
        <w:rPr>
          <w:rStyle w:val="Hyperlink"/>
        </w:rPr>
      </w:pPr>
      <w:r w:rsidRPr="001055CF">
        <w:lastRenderedPageBreak/>
        <w:t xml:space="preserve">Swami, V., &amp; Barron, D. (2019). </w:t>
      </w:r>
      <w:r w:rsidRPr="001055CF">
        <w:rPr>
          <w:color w:val="000000" w:themeColor="text1"/>
        </w:rPr>
        <w:t xml:space="preserve">Translation and validation of body image instruments: Challenges, good practice guidelines, and reporting recommendations for test adaptation. </w:t>
      </w:r>
      <w:r w:rsidRPr="001055CF">
        <w:rPr>
          <w:i/>
          <w:color w:val="000000" w:themeColor="text1"/>
        </w:rPr>
        <w:t>Body Image</w:t>
      </w:r>
      <w:r w:rsidRPr="001055CF">
        <w:rPr>
          <w:color w:val="000000" w:themeColor="text1"/>
        </w:rPr>
        <w:t xml:space="preserve">, </w:t>
      </w:r>
      <w:r w:rsidRPr="001055CF">
        <w:rPr>
          <w:i/>
          <w:color w:val="000000" w:themeColor="text1"/>
        </w:rPr>
        <w:t>31</w:t>
      </w:r>
      <w:r w:rsidRPr="001055CF">
        <w:rPr>
          <w:color w:val="000000" w:themeColor="text1"/>
        </w:rPr>
        <w:t xml:space="preserve">, 204-220. </w:t>
      </w:r>
      <w:hyperlink r:id="rId66" w:history="1">
        <w:r w:rsidRPr="001055CF">
          <w:rPr>
            <w:rStyle w:val="Hyperlink"/>
          </w:rPr>
          <w:t>https://doi.org/10.1016/j.bodyim.2018.08.014</w:t>
        </w:r>
      </w:hyperlink>
    </w:p>
    <w:p w14:paraId="7F08A3EF" w14:textId="400A9546" w:rsidR="007B6F14" w:rsidRPr="001055CF" w:rsidRDefault="007B6F14" w:rsidP="007B6F14">
      <w:pPr>
        <w:spacing w:line="480" w:lineRule="auto"/>
        <w:ind w:left="567" w:hanging="567"/>
        <w:rPr>
          <w:color w:val="0563C1" w:themeColor="hyperlink"/>
          <w:u w:val="single"/>
        </w:rPr>
      </w:pPr>
      <w:r w:rsidRPr="001055CF">
        <w:t>Swami, V.</w:t>
      </w:r>
      <w:r w:rsidRPr="001055CF">
        <w:rPr>
          <w:iCs/>
        </w:rPr>
        <w:t xml:space="preserve">, Todd, J., &amp; Barron, D. (2021). Translation and validation of body image instruments: An addendum to Swami and Barron (2019) in the form of frequently asked questions. </w:t>
      </w:r>
      <w:r w:rsidRPr="001055CF">
        <w:rPr>
          <w:i/>
        </w:rPr>
        <w:t>Body Image</w:t>
      </w:r>
      <w:r w:rsidRPr="001055CF">
        <w:rPr>
          <w:iCs/>
        </w:rPr>
        <w:t xml:space="preserve">, </w:t>
      </w:r>
      <w:r w:rsidRPr="001055CF">
        <w:rPr>
          <w:i/>
        </w:rPr>
        <w:t>37</w:t>
      </w:r>
      <w:r w:rsidRPr="001055CF">
        <w:rPr>
          <w:iCs/>
        </w:rPr>
        <w:t xml:space="preserve">, 214-224. </w:t>
      </w:r>
      <w:hyperlink r:id="rId67" w:history="1">
        <w:r w:rsidRPr="001055CF">
          <w:rPr>
            <w:rStyle w:val="Hyperlink"/>
            <w:iCs/>
          </w:rPr>
          <w:t>https://doi.org/10.1016/j.bodyim.2021.03.002</w:t>
        </w:r>
      </w:hyperlink>
    </w:p>
    <w:p w14:paraId="53A9C6D7" w14:textId="2F2B2A93" w:rsidR="00C37B57" w:rsidRPr="001055CF" w:rsidRDefault="00C37B57" w:rsidP="007B6F14">
      <w:pPr>
        <w:spacing w:line="480" w:lineRule="auto"/>
        <w:ind w:left="567" w:hanging="567"/>
        <w:rPr>
          <w:rStyle w:val="Hyperlink"/>
        </w:rPr>
      </w:pPr>
      <w:r w:rsidRPr="001055CF">
        <w:rPr>
          <w:color w:val="000000" w:themeColor="text1"/>
        </w:rPr>
        <w:t xml:space="preserve">Swami, V., Todd, J., </w:t>
      </w:r>
      <w:proofErr w:type="spellStart"/>
      <w:r w:rsidRPr="001055CF">
        <w:rPr>
          <w:color w:val="000000" w:themeColor="text1"/>
        </w:rPr>
        <w:t>Zahari</w:t>
      </w:r>
      <w:proofErr w:type="spellEnd"/>
      <w:r w:rsidRPr="001055CF">
        <w:rPr>
          <w:color w:val="000000" w:themeColor="text1"/>
        </w:rPr>
        <w:t xml:space="preserve">, H. S., </w:t>
      </w:r>
      <w:proofErr w:type="spellStart"/>
      <w:r w:rsidRPr="001055CF">
        <w:rPr>
          <w:color w:val="000000" w:themeColor="text1"/>
        </w:rPr>
        <w:t>Mohd</w:t>
      </w:r>
      <w:proofErr w:type="spellEnd"/>
      <w:r w:rsidRPr="001055CF">
        <w:rPr>
          <w:color w:val="000000" w:themeColor="text1"/>
        </w:rPr>
        <w:t xml:space="preserve">. Khatib, N. A., </w:t>
      </w:r>
      <w:proofErr w:type="spellStart"/>
      <w:r w:rsidRPr="001055CF">
        <w:rPr>
          <w:color w:val="000000" w:themeColor="text1"/>
        </w:rPr>
        <w:t>Toh</w:t>
      </w:r>
      <w:proofErr w:type="spellEnd"/>
      <w:r w:rsidRPr="001055CF">
        <w:rPr>
          <w:color w:val="000000" w:themeColor="text1"/>
        </w:rPr>
        <w:t xml:space="preserve">, E. K. L., &amp; Barron, D. (2020). Dimensional structure, psychometric properties, and sex and ethnic invariance of a Bahasa Malaysia (Malay) translation of the Intuitive Eating Scale (IES-2). </w:t>
      </w:r>
      <w:r w:rsidRPr="001055CF">
        <w:rPr>
          <w:i/>
          <w:color w:val="000000" w:themeColor="text1"/>
        </w:rPr>
        <w:t>Body Image</w:t>
      </w:r>
      <w:r w:rsidRPr="001055CF">
        <w:rPr>
          <w:color w:val="000000" w:themeColor="text1"/>
        </w:rPr>
        <w:t xml:space="preserve">, </w:t>
      </w:r>
      <w:r w:rsidRPr="001055CF">
        <w:rPr>
          <w:i/>
          <w:color w:val="000000" w:themeColor="text1"/>
        </w:rPr>
        <w:t>32</w:t>
      </w:r>
      <w:r w:rsidRPr="001055CF">
        <w:rPr>
          <w:color w:val="000000" w:themeColor="text1"/>
        </w:rPr>
        <w:t xml:space="preserve">, 167-179. </w:t>
      </w:r>
      <w:hyperlink r:id="rId68" w:history="1">
        <w:r w:rsidRPr="001055CF">
          <w:rPr>
            <w:rStyle w:val="Hyperlink"/>
          </w:rPr>
          <w:t>https://doi.org/j.bodyim.2020.01.003</w:t>
        </w:r>
      </w:hyperlink>
    </w:p>
    <w:p w14:paraId="260D11A3" w14:textId="3B56529A" w:rsidR="0043424A" w:rsidRPr="001055CF" w:rsidRDefault="0043424A" w:rsidP="0043424A">
      <w:pPr>
        <w:spacing w:line="480" w:lineRule="auto"/>
        <w:ind w:left="567" w:hanging="567"/>
        <w:rPr>
          <w:color w:val="000000" w:themeColor="text1"/>
        </w:rPr>
      </w:pPr>
      <w:r w:rsidRPr="001055CF">
        <w:rPr>
          <w:color w:val="000000" w:themeColor="text1"/>
        </w:rPr>
        <w:t xml:space="preserve">Tabachnick, B. G., &amp; Fidell, L. S. (2007). </w:t>
      </w:r>
      <w:r w:rsidRPr="001055CF">
        <w:rPr>
          <w:i/>
          <w:color w:val="000000" w:themeColor="text1"/>
        </w:rPr>
        <w:t>Using multivariate statistics</w:t>
      </w:r>
      <w:r w:rsidRPr="001055CF">
        <w:rPr>
          <w:color w:val="000000" w:themeColor="text1"/>
        </w:rPr>
        <w:t xml:space="preserve"> (6</w:t>
      </w:r>
      <w:r w:rsidRPr="001055CF">
        <w:rPr>
          <w:color w:val="000000" w:themeColor="text1"/>
          <w:vertAlign w:val="superscript"/>
        </w:rPr>
        <w:t>th</w:t>
      </w:r>
      <w:r w:rsidRPr="001055CF">
        <w:rPr>
          <w:color w:val="000000" w:themeColor="text1"/>
        </w:rPr>
        <w:t xml:space="preserve"> ed.) </w:t>
      </w:r>
      <w:proofErr w:type="spellStart"/>
      <w:r w:rsidRPr="001055CF">
        <w:rPr>
          <w:color w:val="000000" w:themeColor="text1"/>
        </w:rPr>
        <w:t>Allyn</w:t>
      </w:r>
      <w:proofErr w:type="spellEnd"/>
      <w:r w:rsidRPr="001055CF">
        <w:rPr>
          <w:color w:val="000000" w:themeColor="text1"/>
        </w:rPr>
        <w:t xml:space="preserve"> &amp; Bacon. </w:t>
      </w:r>
    </w:p>
    <w:p w14:paraId="5096C47C" w14:textId="77777777" w:rsidR="00E01A4D" w:rsidRPr="001055CF" w:rsidRDefault="00E01A4D" w:rsidP="00E01A4D">
      <w:pPr>
        <w:spacing w:line="480" w:lineRule="auto"/>
        <w:ind w:left="567" w:hanging="567"/>
      </w:pPr>
      <w:proofErr w:type="spellStart"/>
      <w:r w:rsidRPr="001055CF">
        <w:rPr>
          <w:bCs/>
          <w:color w:val="000000" w:themeColor="text1"/>
        </w:rPr>
        <w:t>Tribole</w:t>
      </w:r>
      <w:proofErr w:type="spellEnd"/>
      <w:r w:rsidRPr="001055CF">
        <w:rPr>
          <w:bCs/>
          <w:color w:val="000000" w:themeColor="text1"/>
        </w:rPr>
        <w:t xml:space="preserve">, E. (2017). Intuitive eating: Research update. </w:t>
      </w:r>
      <w:r w:rsidRPr="001055CF">
        <w:rPr>
          <w:bCs/>
          <w:i/>
          <w:color w:val="000000" w:themeColor="text1"/>
        </w:rPr>
        <w:t>SCAN’s Pulse</w:t>
      </w:r>
      <w:r w:rsidRPr="001055CF">
        <w:rPr>
          <w:bCs/>
          <w:color w:val="000000" w:themeColor="text1"/>
        </w:rPr>
        <w:t xml:space="preserve">, </w:t>
      </w:r>
      <w:r w:rsidRPr="001055CF">
        <w:rPr>
          <w:bCs/>
          <w:i/>
          <w:color w:val="000000" w:themeColor="text1"/>
        </w:rPr>
        <w:t>36</w:t>
      </w:r>
      <w:r w:rsidRPr="001055CF">
        <w:rPr>
          <w:bCs/>
          <w:color w:val="000000" w:themeColor="text1"/>
        </w:rPr>
        <w:t xml:space="preserve">, 1-5. </w:t>
      </w:r>
    </w:p>
    <w:p w14:paraId="42FCB0AC" w14:textId="4AE77501" w:rsidR="00E01A4D" w:rsidRPr="001055CF" w:rsidRDefault="00E01A4D" w:rsidP="00E01A4D">
      <w:pPr>
        <w:spacing w:line="480" w:lineRule="auto"/>
        <w:ind w:left="567" w:hanging="567"/>
      </w:pPr>
      <w:proofErr w:type="spellStart"/>
      <w:r w:rsidRPr="001055CF">
        <w:t>Tribole</w:t>
      </w:r>
      <w:proofErr w:type="spellEnd"/>
      <w:r w:rsidRPr="001055CF">
        <w:t xml:space="preserve">, E., &amp; Resch, E. (2012). </w:t>
      </w:r>
      <w:r w:rsidRPr="001055CF">
        <w:rPr>
          <w:i/>
        </w:rPr>
        <w:t xml:space="preserve">Intuitive eating: A recovery book for the chronic dieter </w:t>
      </w:r>
      <w:r w:rsidRPr="001055CF">
        <w:t>(2</w:t>
      </w:r>
      <w:r w:rsidRPr="001055CF">
        <w:rPr>
          <w:vertAlign w:val="superscript"/>
        </w:rPr>
        <w:t>nd</w:t>
      </w:r>
      <w:r w:rsidRPr="001055CF">
        <w:t xml:space="preserve"> ed.). St. Martin’s Griffin.</w:t>
      </w:r>
    </w:p>
    <w:p w14:paraId="2C8076B7" w14:textId="29C3EE7E" w:rsidR="0043424A" w:rsidRPr="001055CF" w:rsidRDefault="0043424A" w:rsidP="0043424A">
      <w:pPr>
        <w:spacing w:line="480" w:lineRule="auto"/>
        <w:ind w:left="567" w:hanging="567"/>
        <w:rPr>
          <w:color w:val="000000" w:themeColor="text1"/>
          <w:u w:val="single"/>
        </w:rPr>
      </w:pPr>
      <w:r w:rsidRPr="001055CF">
        <w:rPr>
          <w:color w:val="000000" w:themeColor="text1"/>
        </w:rPr>
        <w:t xml:space="preserve">Tucker, L. R. (1951). </w:t>
      </w:r>
      <w:r w:rsidRPr="001055CF">
        <w:rPr>
          <w:i/>
          <w:iCs/>
          <w:color w:val="000000" w:themeColor="text1"/>
        </w:rPr>
        <w:t xml:space="preserve">A method for synthesis of factor analysis studies </w:t>
      </w:r>
      <w:r w:rsidRPr="001055CF">
        <w:rPr>
          <w:color w:val="000000" w:themeColor="text1"/>
        </w:rPr>
        <w:t>(Personnel Research Section Report No. 984). Department of the Army.</w:t>
      </w:r>
    </w:p>
    <w:p w14:paraId="4F9C4ACA" w14:textId="053BDA0D" w:rsidR="00E01A4D" w:rsidRPr="001055CF" w:rsidRDefault="00E01A4D" w:rsidP="00E01A4D">
      <w:pPr>
        <w:spacing w:line="480" w:lineRule="auto"/>
        <w:ind w:left="567" w:hanging="567"/>
        <w:rPr>
          <w:rStyle w:val="Hyperlink"/>
        </w:rPr>
      </w:pPr>
      <w:r w:rsidRPr="001055CF">
        <w:t xml:space="preserve">Tylka, T. L. (2006). Development and psychometric evaluation of a measure of intuitive </w:t>
      </w:r>
      <w:r w:rsidRPr="001055CF">
        <w:rPr>
          <w:color w:val="000000" w:themeColor="text1"/>
        </w:rPr>
        <w:t xml:space="preserve">eating. </w:t>
      </w:r>
      <w:r w:rsidRPr="001055CF">
        <w:rPr>
          <w:i/>
          <w:color w:val="000000" w:themeColor="text1"/>
        </w:rPr>
        <w:t xml:space="preserve">Journal of </w:t>
      </w:r>
      <w:proofErr w:type="spellStart"/>
      <w:r w:rsidRPr="001055CF">
        <w:rPr>
          <w:i/>
          <w:color w:val="000000" w:themeColor="text1"/>
        </w:rPr>
        <w:t>Counseling</w:t>
      </w:r>
      <w:proofErr w:type="spellEnd"/>
      <w:r w:rsidRPr="001055CF">
        <w:rPr>
          <w:i/>
          <w:color w:val="000000" w:themeColor="text1"/>
        </w:rPr>
        <w:t xml:space="preserve"> Psychology</w:t>
      </w:r>
      <w:r w:rsidRPr="001055CF">
        <w:rPr>
          <w:color w:val="000000" w:themeColor="text1"/>
        </w:rPr>
        <w:t xml:space="preserve">, </w:t>
      </w:r>
      <w:r w:rsidRPr="001055CF">
        <w:rPr>
          <w:i/>
          <w:color w:val="000000" w:themeColor="text1"/>
        </w:rPr>
        <w:t>53</w:t>
      </w:r>
      <w:r w:rsidRPr="001055CF">
        <w:rPr>
          <w:color w:val="000000" w:themeColor="text1"/>
        </w:rPr>
        <w:t xml:space="preserve">(2), 226-240. </w:t>
      </w:r>
      <w:hyperlink r:id="rId69" w:history="1">
        <w:r w:rsidRPr="001055CF">
          <w:rPr>
            <w:rStyle w:val="Hyperlink"/>
          </w:rPr>
          <w:t>https://doi.org/10.1037/0022-0167.53.2.226</w:t>
        </w:r>
      </w:hyperlink>
    </w:p>
    <w:p w14:paraId="06FB2DB5" w14:textId="14803D39" w:rsidR="006F535A" w:rsidRPr="001055CF" w:rsidRDefault="006F535A" w:rsidP="006F535A">
      <w:pPr>
        <w:spacing w:line="480" w:lineRule="auto"/>
        <w:ind w:left="567" w:hanging="567"/>
        <w:rPr>
          <w:rStyle w:val="Hyperlink"/>
        </w:rPr>
      </w:pPr>
      <w:r w:rsidRPr="0082217E">
        <w:rPr>
          <w:color w:val="000000" w:themeColor="text1"/>
          <w:lang w:val="nl-NL"/>
        </w:rPr>
        <w:t xml:space="preserve">Tylka, T. L., &amp; Kroon Van Diest, A. M. (2013). </w:t>
      </w:r>
      <w:r w:rsidRPr="001055CF">
        <w:rPr>
          <w:color w:val="000000" w:themeColor="text1"/>
        </w:rPr>
        <w:t xml:space="preserve">The Intuitive Eating Scale-2: Item refinement and psychometric evaluation with college women and men. </w:t>
      </w:r>
      <w:r w:rsidRPr="001055CF">
        <w:rPr>
          <w:i/>
          <w:color w:val="000000" w:themeColor="text1"/>
        </w:rPr>
        <w:t xml:space="preserve">Journal of </w:t>
      </w:r>
      <w:proofErr w:type="spellStart"/>
      <w:r w:rsidRPr="001055CF">
        <w:rPr>
          <w:i/>
          <w:color w:val="000000" w:themeColor="text1"/>
        </w:rPr>
        <w:t>Counseling</w:t>
      </w:r>
      <w:proofErr w:type="spellEnd"/>
      <w:r w:rsidRPr="001055CF">
        <w:rPr>
          <w:i/>
          <w:color w:val="000000" w:themeColor="text1"/>
        </w:rPr>
        <w:t xml:space="preserve"> Psychology</w:t>
      </w:r>
      <w:r w:rsidRPr="001055CF">
        <w:rPr>
          <w:color w:val="000000" w:themeColor="text1"/>
        </w:rPr>
        <w:t xml:space="preserve">, </w:t>
      </w:r>
      <w:r w:rsidRPr="001055CF">
        <w:rPr>
          <w:i/>
          <w:color w:val="000000" w:themeColor="text1"/>
        </w:rPr>
        <w:t>60</w:t>
      </w:r>
      <w:r w:rsidRPr="001055CF">
        <w:rPr>
          <w:color w:val="000000" w:themeColor="text1"/>
        </w:rPr>
        <w:t xml:space="preserve">(1), 137-153. </w:t>
      </w:r>
      <w:hyperlink r:id="rId70" w:history="1">
        <w:r w:rsidRPr="001055CF">
          <w:rPr>
            <w:rStyle w:val="Hyperlink"/>
          </w:rPr>
          <w:t>https://doi.org/10.1037/a0030893</w:t>
        </w:r>
      </w:hyperlink>
    </w:p>
    <w:p w14:paraId="16B980D0" w14:textId="58566185" w:rsidR="00627C2E" w:rsidRPr="001055CF" w:rsidRDefault="00627C2E" w:rsidP="00627C2E">
      <w:pPr>
        <w:spacing w:line="480" w:lineRule="auto"/>
        <w:ind w:left="567" w:hanging="567"/>
        <w:rPr>
          <w:rStyle w:val="Hyperlink"/>
          <w:color w:val="auto"/>
          <w:u w:val="none"/>
        </w:rPr>
      </w:pPr>
      <w:r w:rsidRPr="001055CF">
        <w:lastRenderedPageBreak/>
        <w:t xml:space="preserve">Tylka, T. L., &amp; Wood-Barcalow, N. L. (2015). The Body Appreciation Scale-2: Item refinement and psychometric evaluation. </w:t>
      </w:r>
      <w:r w:rsidRPr="001055CF">
        <w:rPr>
          <w:i/>
        </w:rPr>
        <w:t>Body Image</w:t>
      </w:r>
      <w:r w:rsidRPr="001055CF">
        <w:t xml:space="preserve">, </w:t>
      </w:r>
      <w:r w:rsidRPr="001055CF">
        <w:rPr>
          <w:i/>
        </w:rPr>
        <w:t>12</w:t>
      </w:r>
      <w:r w:rsidRPr="001055CF">
        <w:t xml:space="preserve">, 53-67. </w:t>
      </w:r>
      <w:hyperlink r:id="rId71" w:history="1">
        <w:r w:rsidRPr="001055CF">
          <w:rPr>
            <w:rStyle w:val="Hyperlink"/>
          </w:rPr>
          <w:t>https://doi.org/10.1016/j.bodyim.2014.09.006</w:t>
        </w:r>
      </w:hyperlink>
    </w:p>
    <w:p w14:paraId="4B0AC10C" w14:textId="5185F502" w:rsidR="00FE2C7E" w:rsidRPr="0082217E" w:rsidRDefault="00FE2C7E" w:rsidP="00FE2C7E">
      <w:pPr>
        <w:spacing w:line="480" w:lineRule="auto"/>
        <w:ind w:left="567" w:hanging="567"/>
        <w:rPr>
          <w:rStyle w:val="Hyperlink"/>
          <w:lang w:val="fr-FR"/>
        </w:rPr>
      </w:pPr>
      <w:r w:rsidRPr="001E5FEF">
        <w:rPr>
          <w:color w:val="000000" w:themeColor="text1"/>
          <w:lang w:val="nl-NL"/>
        </w:rPr>
        <w:t xml:space="preserve">van Dyck, Z., Herbert, B. M., Happ, C., Kleveman, G. V., &amp; Vögele, C. (2016). </w:t>
      </w:r>
      <w:r w:rsidRPr="001055CF">
        <w:rPr>
          <w:color w:val="000000" w:themeColor="text1"/>
        </w:rPr>
        <w:t xml:space="preserve">German version of the Intuitive Eating Scale: Psychometric evaluation and application to an eating disordered population. </w:t>
      </w:r>
      <w:r w:rsidRPr="0082217E">
        <w:rPr>
          <w:i/>
          <w:color w:val="000000" w:themeColor="text1"/>
          <w:lang w:val="fr-FR"/>
        </w:rPr>
        <w:t>Appetite</w:t>
      </w:r>
      <w:r w:rsidRPr="0082217E">
        <w:rPr>
          <w:color w:val="000000" w:themeColor="text1"/>
          <w:lang w:val="fr-FR"/>
        </w:rPr>
        <w:t xml:space="preserve">, </w:t>
      </w:r>
      <w:r w:rsidRPr="0082217E">
        <w:rPr>
          <w:i/>
          <w:color w:val="000000" w:themeColor="text1"/>
          <w:lang w:val="fr-FR"/>
        </w:rPr>
        <w:t>105</w:t>
      </w:r>
      <w:r w:rsidRPr="0082217E">
        <w:rPr>
          <w:color w:val="000000" w:themeColor="text1"/>
          <w:lang w:val="fr-FR"/>
        </w:rPr>
        <w:t xml:space="preserve">, 798-807. </w:t>
      </w:r>
      <w:hyperlink r:id="rId72" w:history="1">
        <w:r w:rsidRPr="0082217E">
          <w:rPr>
            <w:rStyle w:val="Hyperlink"/>
            <w:lang w:val="fr-FR"/>
          </w:rPr>
          <w:t>https://doi.org/10.1016/j.appet.2016.07.019</w:t>
        </w:r>
      </w:hyperlink>
    </w:p>
    <w:p w14:paraId="1B1521A6" w14:textId="06827CEE" w:rsidR="00D760A2" w:rsidRPr="001055CF" w:rsidRDefault="00D760A2" w:rsidP="00D760A2">
      <w:pPr>
        <w:spacing w:line="480" w:lineRule="auto"/>
        <w:ind w:left="567" w:hanging="567"/>
        <w:rPr>
          <w:rStyle w:val="Hyperlink"/>
          <w:color w:val="0000FF"/>
        </w:rPr>
      </w:pPr>
      <w:r w:rsidRPr="0082217E">
        <w:rPr>
          <w:color w:val="000000" w:themeColor="text1"/>
          <w:lang w:val="fr-FR"/>
        </w:rPr>
        <w:t xml:space="preserve">Vandenberg, R. J., &amp; Lance, C. E. (2000). </w:t>
      </w:r>
      <w:r w:rsidRPr="001055CF">
        <w:rPr>
          <w:color w:val="000000" w:themeColor="text1"/>
        </w:rPr>
        <w:t xml:space="preserve">A review and synthesis of the measurement invariance literature: Suggestions, practices, and recommendations for organizational research. </w:t>
      </w:r>
      <w:r w:rsidRPr="001055CF">
        <w:rPr>
          <w:i/>
          <w:iCs/>
          <w:color w:val="000000" w:themeColor="text1"/>
        </w:rPr>
        <w:t>Organizational Research Methods</w:t>
      </w:r>
      <w:r w:rsidRPr="001055CF">
        <w:rPr>
          <w:color w:val="000000" w:themeColor="text1"/>
        </w:rPr>
        <w:t xml:space="preserve">, </w:t>
      </w:r>
      <w:r w:rsidRPr="001055CF">
        <w:rPr>
          <w:i/>
          <w:iCs/>
          <w:color w:val="000000" w:themeColor="text1"/>
        </w:rPr>
        <w:t>3</w:t>
      </w:r>
      <w:r w:rsidRPr="001055CF">
        <w:rPr>
          <w:color w:val="000000" w:themeColor="text1"/>
        </w:rPr>
        <w:t xml:space="preserve">(1), 4-70. </w:t>
      </w:r>
      <w:hyperlink r:id="rId73" w:history="1">
        <w:r w:rsidRPr="001055CF">
          <w:rPr>
            <w:rStyle w:val="Hyperlink"/>
          </w:rPr>
          <w:t>https://doi.org/10.1177/109442810031002</w:t>
        </w:r>
      </w:hyperlink>
    </w:p>
    <w:p w14:paraId="47FCA6A5" w14:textId="1D09D9BC" w:rsidR="00C37B57" w:rsidRPr="0082217E" w:rsidRDefault="00C37B57" w:rsidP="00C37B57">
      <w:pPr>
        <w:spacing w:line="480" w:lineRule="auto"/>
        <w:ind w:left="567" w:hanging="567"/>
        <w:rPr>
          <w:rStyle w:val="Hyperlink"/>
          <w:lang w:val="de-DE"/>
        </w:rPr>
      </w:pPr>
      <w:proofErr w:type="spellStart"/>
      <w:r w:rsidRPr="001055CF">
        <w:t>Vintil</w:t>
      </w:r>
      <w:r w:rsidRPr="001055CF">
        <w:rPr>
          <w:color w:val="111111"/>
          <w:shd w:val="clear" w:color="auto" w:fill="FFFFFF"/>
        </w:rPr>
        <w:t>ă</w:t>
      </w:r>
      <w:proofErr w:type="spellEnd"/>
      <w:r w:rsidRPr="001055CF">
        <w:rPr>
          <w:color w:val="111111"/>
          <w:shd w:val="clear" w:color="auto" w:fill="FFFFFF"/>
        </w:rPr>
        <w:t xml:space="preserve">, M., Todd, J., </w:t>
      </w:r>
      <w:proofErr w:type="spellStart"/>
      <w:r w:rsidRPr="001055CF">
        <w:rPr>
          <w:color w:val="111111"/>
          <w:shd w:val="clear" w:color="auto" w:fill="FFFFFF"/>
        </w:rPr>
        <w:t>Goian</w:t>
      </w:r>
      <w:proofErr w:type="spellEnd"/>
      <w:r w:rsidRPr="001055CF">
        <w:rPr>
          <w:color w:val="111111"/>
          <w:shd w:val="clear" w:color="auto" w:fill="FFFFFF"/>
        </w:rPr>
        <w:t xml:space="preserve">, C., </w:t>
      </w:r>
      <w:proofErr w:type="spellStart"/>
      <w:r w:rsidRPr="001055CF">
        <w:rPr>
          <w:color w:val="111111"/>
          <w:shd w:val="clear" w:color="auto" w:fill="FFFFFF"/>
        </w:rPr>
        <w:t>Tudorel</w:t>
      </w:r>
      <w:proofErr w:type="spellEnd"/>
      <w:r w:rsidRPr="001055CF">
        <w:rPr>
          <w:color w:val="111111"/>
          <w:shd w:val="clear" w:color="auto" w:fill="FFFFFF"/>
        </w:rPr>
        <w:t xml:space="preserve">, O., </w:t>
      </w:r>
      <w:proofErr w:type="spellStart"/>
      <w:r w:rsidRPr="001055CF">
        <w:rPr>
          <w:color w:val="111111"/>
          <w:shd w:val="clear" w:color="auto" w:fill="FFFFFF"/>
        </w:rPr>
        <w:t>Barbat</w:t>
      </w:r>
      <w:proofErr w:type="spellEnd"/>
      <w:r w:rsidRPr="001055CF">
        <w:rPr>
          <w:color w:val="111111"/>
          <w:shd w:val="clear" w:color="auto" w:fill="FFFFFF"/>
        </w:rPr>
        <w:t xml:space="preserve">, C. A., &amp; Swami, V. (2020). </w:t>
      </w:r>
      <w:r w:rsidRPr="001055CF">
        <w:rPr>
          <w:rStyle w:val="title-text"/>
          <w:color w:val="000000" w:themeColor="text1"/>
        </w:rPr>
        <w:t xml:space="preserve">The Romanian version of the Intuitive Eating Scale-2: Assessment of its psychometric properties and gender invariance in Romanian adults. </w:t>
      </w:r>
      <w:r w:rsidRPr="0082217E">
        <w:rPr>
          <w:rStyle w:val="title-text"/>
          <w:i/>
          <w:iCs/>
          <w:color w:val="000000" w:themeColor="text1"/>
          <w:lang w:val="de-DE"/>
        </w:rPr>
        <w:t>Body Image</w:t>
      </w:r>
      <w:r w:rsidRPr="0082217E">
        <w:rPr>
          <w:rStyle w:val="title-text"/>
          <w:color w:val="000000" w:themeColor="text1"/>
          <w:lang w:val="de-DE"/>
        </w:rPr>
        <w:t xml:space="preserve">, </w:t>
      </w:r>
      <w:r w:rsidRPr="0082217E">
        <w:rPr>
          <w:rStyle w:val="title-text"/>
          <w:i/>
          <w:iCs/>
          <w:color w:val="000000" w:themeColor="text1"/>
          <w:lang w:val="de-DE"/>
        </w:rPr>
        <w:t>35</w:t>
      </w:r>
      <w:r w:rsidRPr="0082217E">
        <w:rPr>
          <w:rStyle w:val="title-text"/>
          <w:color w:val="000000" w:themeColor="text1"/>
          <w:lang w:val="de-DE"/>
        </w:rPr>
        <w:t xml:space="preserve">, 225-236. </w:t>
      </w:r>
      <w:hyperlink r:id="rId74" w:history="1">
        <w:r w:rsidRPr="0082217E">
          <w:rPr>
            <w:rStyle w:val="Hyperlink"/>
            <w:lang w:val="de-DE"/>
          </w:rPr>
          <w:t>https://doi.org/10.1016/j.bodyim.2020.09.009</w:t>
        </w:r>
      </w:hyperlink>
    </w:p>
    <w:p w14:paraId="6246254D" w14:textId="4599B34F" w:rsidR="00225D79" w:rsidRPr="00225D79" w:rsidRDefault="00922C5A" w:rsidP="00225D79">
      <w:pPr>
        <w:spacing w:line="480" w:lineRule="auto"/>
        <w:ind w:left="567" w:hanging="567"/>
        <w:rPr>
          <w:color w:val="0563C1" w:themeColor="hyperlink"/>
          <w:u w:val="single"/>
        </w:rPr>
      </w:pPr>
      <w:r w:rsidRPr="0082217E">
        <w:rPr>
          <w:lang w:val="de-DE"/>
        </w:rPr>
        <w:t xml:space="preserve">Weijters, B., Baumgartner, H., &amp; Schillewaert, N. (2013). </w:t>
      </w:r>
      <w:r w:rsidRPr="001055CF">
        <w:t xml:space="preserve">Reversed item bias: An integrative model. </w:t>
      </w:r>
      <w:r w:rsidRPr="001055CF">
        <w:rPr>
          <w:i/>
          <w:iCs/>
        </w:rPr>
        <w:t>Psychological Methods</w:t>
      </w:r>
      <w:r w:rsidRPr="001055CF">
        <w:t xml:space="preserve">, </w:t>
      </w:r>
      <w:r w:rsidRPr="001055CF">
        <w:rPr>
          <w:i/>
          <w:iCs/>
        </w:rPr>
        <w:t>18</w:t>
      </w:r>
      <w:r w:rsidRPr="001055CF">
        <w:t xml:space="preserve">(3), 320-334. </w:t>
      </w:r>
      <w:hyperlink r:id="rId75" w:history="1">
        <w:r w:rsidRPr="001055CF">
          <w:rPr>
            <w:rStyle w:val="Hyperlink"/>
          </w:rPr>
          <w:t>https://doi.org/10.1037/a0032121</w:t>
        </w:r>
      </w:hyperlink>
    </w:p>
    <w:p w14:paraId="7EB57A68" w14:textId="77777777" w:rsidR="003543AB" w:rsidRDefault="0043424A" w:rsidP="00225D79">
      <w:pPr>
        <w:spacing w:line="480" w:lineRule="auto"/>
        <w:ind w:left="567" w:hanging="567"/>
        <w:rPr>
          <w:rStyle w:val="Hyperlink"/>
          <w:shd w:val="clear" w:color="auto" w:fill="FFFFFF"/>
        </w:rPr>
      </w:pPr>
      <w:r w:rsidRPr="001055CF">
        <w:rPr>
          <w:rStyle w:val="apple-converted-space"/>
          <w:color w:val="000000" w:themeColor="text1"/>
          <w:shd w:val="clear" w:color="auto" w:fill="FFFFFF"/>
        </w:rPr>
        <w:t xml:space="preserve">Worthington, R., &amp; Whittaker, T. (2006). Scale development research: A content analysis and recommendations for best practice. </w:t>
      </w:r>
      <w:proofErr w:type="spellStart"/>
      <w:r w:rsidRPr="001055CF">
        <w:rPr>
          <w:rStyle w:val="apple-converted-space"/>
          <w:i/>
          <w:color w:val="000000" w:themeColor="text1"/>
          <w:shd w:val="clear" w:color="auto" w:fill="FFFFFF"/>
        </w:rPr>
        <w:t>Counseling</w:t>
      </w:r>
      <w:proofErr w:type="spellEnd"/>
      <w:r w:rsidRPr="001055CF">
        <w:rPr>
          <w:rStyle w:val="apple-converted-space"/>
          <w:i/>
          <w:color w:val="000000" w:themeColor="text1"/>
          <w:shd w:val="clear" w:color="auto" w:fill="FFFFFF"/>
        </w:rPr>
        <w:t xml:space="preserve"> Psychologist</w:t>
      </w:r>
      <w:r w:rsidRPr="001055CF">
        <w:rPr>
          <w:rStyle w:val="apple-converted-space"/>
          <w:color w:val="000000" w:themeColor="text1"/>
          <w:shd w:val="clear" w:color="auto" w:fill="FFFFFF"/>
        </w:rPr>
        <w:t xml:space="preserve">, </w:t>
      </w:r>
      <w:r w:rsidRPr="001055CF">
        <w:rPr>
          <w:rStyle w:val="apple-converted-space"/>
          <w:i/>
          <w:color w:val="000000" w:themeColor="text1"/>
          <w:shd w:val="clear" w:color="auto" w:fill="FFFFFF"/>
        </w:rPr>
        <w:t>34</w:t>
      </w:r>
      <w:r w:rsidRPr="001055CF">
        <w:rPr>
          <w:rStyle w:val="apple-converted-space"/>
          <w:color w:val="000000" w:themeColor="text1"/>
          <w:shd w:val="clear" w:color="auto" w:fill="FFFFFF"/>
        </w:rPr>
        <w:t xml:space="preserve">, 806-838. </w:t>
      </w:r>
      <w:hyperlink r:id="rId76" w:history="1">
        <w:r w:rsidRPr="001055CF">
          <w:rPr>
            <w:rStyle w:val="Hyperlink"/>
            <w:shd w:val="clear" w:color="auto" w:fill="FFFFFF"/>
          </w:rPr>
          <w:t>https://doi.org/10.1177/0011000006288127</w:t>
        </w:r>
      </w:hyperlink>
    </w:p>
    <w:p w14:paraId="4851B935" w14:textId="77777777" w:rsidR="00BC7AF0" w:rsidRDefault="00BC7AF0" w:rsidP="00BC7AF0">
      <w:pPr>
        <w:spacing w:line="480" w:lineRule="auto"/>
        <w:ind w:left="567" w:hanging="567"/>
        <w:rPr>
          <w:rStyle w:val="Hyperlink"/>
        </w:rPr>
      </w:pPr>
    </w:p>
    <w:p w14:paraId="2C430D1C" w14:textId="77777777" w:rsidR="00BC7AF0" w:rsidRDefault="00BC7AF0" w:rsidP="00BC7AF0">
      <w:pPr>
        <w:spacing w:line="480" w:lineRule="auto"/>
        <w:ind w:left="567" w:hanging="567"/>
        <w:rPr>
          <w:rStyle w:val="Hyperlink"/>
        </w:rPr>
      </w:pPr>
    </w:p>
    <w:p w14:paraId="67EC7ED0" w14:textId="77777777" w:rsidR="00BC7AF0" w:rsidRDefault="00BC7AF0" w:rsidP="00BC7AF0">
      <w:pPr>
        <w:spacing w:line="480" w:lineRule="auto"/>
        <w:ind w:left="567" w:hanging="567"/>
        <w:rPr>
          <w:rStyle w:val="Hyperlink"/>
        </w:rPr>
      </w:pPr>
    </w:p>
    <w:p w14:paraId="386A2A9F" w14:textId="77777777" w:rsidR="00BC7AF0" w:rsidRDefault="00BC7AF0" w:rsidP="00BC7AF0">
      <w:pPr>
        <w:spacing w:line="480" w:lineRule="auto"/>
        <w:ind w:left="567" w:hanging="567"/>
        <w:rPr>
          <w:rStyle w:val="Hyperlink"/>
        </w:rPr>
      </w:pPr>
    </w:p>
    <w:p w14:paraId="09417409" w14:textId="118E5B99" w:rsidR="00BC7AF0" w:rsidRPr="001055CF" w:rsidRDefault="007133CC" w:rsidP="007133CC">
      <w:pPr>
        <w:pStyle w:val="Heading1"/>
        <w:rPr>
          <w:ins w:id="0" w:author="Inconnu" w:date="2021-03-24T12:26:00Z"/>
        </w:rPr>
        <w:sectPr w:rsidR="00BC7AF0" w:rsidRPr="001055CF" w:rsidSect="00E01A4D">
          <w:headerReference w:type="even" r:id="rId77"/>
          <w:headerReference w:type="default" r:id="rId78"/>
          <w:pgSz w:w="11900" w:h="16840"/>
          <w:pgMar w:top="1440" w:right="1440" w:bottom="1440" w:left="1440" w:header="720" w:footer="720" w:gutter="0"/>
          <w:cols w:space="720"/>
          <w:titlePg/>
          <w:docGrid w:linePitch="360"/>
        </w:sectPr>
      </w:pPr>
      <w:r>
        <w:t>Tables and Figures</w:t>
      </w:r>
    </w:p>
    <w:p w14:paraId="48A75C34" w14:textId="4116CC6B" w:rsidR="001D4EF6" w:rsidRPr="001055CF" w:rsidRDefault="00BE5D98">
      <w:r w:rsidRPr="001055CF">
        <w:lastRenderedPageBreak/>
        <w:t>Table 1</w:t>
      </w:r>
    </w:p>
    <w:p w14:paraId="070142FA" w14:textId="6CAE8E26" w:rsidR="00BE5D98" w:rsidRPr="001055CF" w:rsidRDefault="00BE5D98">
      <w:pPr>
        <w:rPr>
          <w:i/>
        </w:rPr>
      </w:pPr>
      <w:r w:rsidRPr="001055CF">
        <w:rPr>
          <w:i/>
        </w:rPr>
        <w:t>Goodness-of-Fit Statistics for the IES-2</w:t>
      </w:r>
    </w:p>
    <w:tbl>
      <w:tblPr>
        <w:tblpPr w:leftFromText="141" w:rightFromText="141" w:vertAnchor="text" w:horzAnchor="margin" w:tblpY="86"/>
        <w:tblW w:w="14729" w:type="dxa"/>
        <w:tblCellMar>
          <w:left w:w="70" w:type="dxa"/>
          <w:right w:w="70" w:type="dxa"/>
        </w:tblCellMar>
        <w:tblLook w:val="04A0" w:firstRow="1" w:lastRow="0" w:firstColumn="1" w:lastColumn="0" w:noHBand="0" w:noVBand="1"/>
      </w:tblPr>
      <w:tblGrid>
        <w:gridCol w:w="851"/>
        <w:gridCol w:w="850"/>
        <w:gridCol w:w="567"/>
        <w:gridCol w:w="1651"/>
        <w:gridCol w:w="1124"/>
        <w:gridCol w:w="527"/>
        <w:gridCol w:w="640"/>
        <w:gridCol w:w="580"/>
        <w:gridCol w:w="864"/>
        <w:gridCol w:w="849"/>
        <w:gridCol w:w="761"/>
        <w:gridCol w:w="808"/>
        <w:gridCol w:w="467"/>
        <w:gridCol w:w="920"/>
        <w:gridCol w:w="400"/>
        <w:gridCol w:w="626"/>
        <w:gridCol w:w="626"/>
        <w:gridCol w:w="626"/>
        <w:gridCol w:w="992"/>
      </w:tblGrid>
      <w:tr w:rsidR="007F66C2" w:rsidRPr="001055CF" w14:paraId="6F749ADC" w14:textId="77777777" w:rsidTr="007F66C2">
        <w:trPr>
          <w:trHeight w:val="408"/>
        </w:trPr>
        <w:tc>
          <w:tcPr>
            <w:tcW w:w="851" w:type="dxa"/>
            <w:vMerge w:val="restart"/>
            <w:tcBorders>
              <w:top w:val="single" w:sz="4" w:space="0" w:color="auto"/>
              <w:left w:val="nil"/>
              <w:bottom w:val="single" w:sz="4" w:space="0" w:color="000000"/>
              <w:right w:val="nil"/>
            </w:tcBorders>
            <w:shd w:val="clear" w:color="000000" w:fill="FFFFFF"/>
            <w:noWrap/>
            <w:vAlign w:val="center"/>
            <w:hideMark/>
          </w:tcPr>
          <w:p w14:paraId="712BA020" w14:textId="77777777" w:rsidR="007F66C2" w:rsidRPr="001055CF" w:rsidRDefault="007F66C2" w:rsidP="007F66C2">
            <w:pPr>
              <w:rPr>
                <w:sz w:val="21"/>
                <w:szCs w:val="21"/>
                <w:lang w:eastAsia="fr-FR"/>
              </w:rPr>
            </w:pPr>
            <w:r w:rsidRPr="001055CF">
              <w:rPr>
                <w:sz w:val="21"/>
                <w:szCs w:val="21"/>
                <w:lang w:eastAsia="fr-FR"/>
              </w:rPr>
              <w:t>Models</w:t>
            </w:r>
          </w:p>
        </w:tc>
        <w:tc>
          <w:tcPr>
            <w:tcW w:w="850" w:type="dxa"/>
            <w:vMerge w:val="restart"/>
            <w:tcBorders>
              <w:top w:val="single" w:sz="4" w:space="0" w:color="auto"/>
              <w:left w:val="nil"/>
              <w:bottom w:val="single" w:sz="4" w:space="0" w:color="000000"/>
              <w:right w:val="nil"/>
            </w:tcBorders>
            <w:shd w:val="clear" w:color="000000" w:fill="FFFFFF"/>
            <w:noWrap/>
            <w:vAlign w:val="center"/>
            <w:hideMark/>
          </w:tcPr>
          <w:p w14:paraId="31AAE3D0" w14:textId="77777777" w:rsidR="007F66C2" w:rsidRPr="001055CF" w:rsidRDefault="007F66C2" w:rsidP="007F66C2">
            <w:pPr>
              <w:jc w:val="center"/>
              <w:rPr>
                <w:iCs/>
                <w:color w:val="000000"/>
                <w:sz w:val="21"/>
                <w:szCs w:val="21"/>
                <w:lang w:eastAsia="fr-FR"/>
              </w:rPr>
            </w:pPr>
            <w:r w:rsidRPr="001055CF">
              <w:rPr>
                <w:iCs/>
                <w:color w:val="000000"/>
                <w:sz w:val="21"/>
                <w:szCs w:val="21"/>
                <w:lang w:eastAsia="fr-FR"/>
              </w:rPr>
              <w:t>Sample</w:t>
            </w:r>
          </w:p>
        </w:tc>
        <w:tc>
          <w:tcPr>
            <w:tcW w:w="567" w:type="dxa"/>
            <w:vMerge w:val="restart"/>
            <w:tcBorders>
              <w:top w:val="single" w:sz="4" w:space="0" w:color="auto"/>
              <w:left w:val="nil"/>
              <w:bottom w:val="single" w:sz="4" w:space="0" w:color="000000"/>
              <w:right w:val="nil"/>
            </w:tcBorders>
            <w:shd w:val="clear" w:color="000000" w:fill="FFFFFF"/>
            <w:noWrap/>
            <w:vAlign w:val="center"/>
            <w:hideMark/>
          </w:tcPr>
          <w:p w14:paraId="03F26388" w14:textId="77777777" w:rsidR="007F66C2" w:rsidRPr="001055CF" w:rsidRDefault="007F66C2" w:rsidP="007F66C2">
            <w:pPr>
              <w:jc w:val="center"/>
              <w:rPr>
                <w:sz w:val="21"/>
                <w:szCs w:val="21"/>
                <w:lang w:eastAsia="fr-FR"/>
              </w:rPr>
            </w:pPr>
            <w:r w:rsidRPr="001055CF">
              <w:rPr>
                <w:sz w:val="21"/>
                <w:szCs w:val="21"/>
                <w:lang w:eastAsia="fr-FR"/>
              </w:rPr>
              <w:t>N</w:t>
            </w:r>
            <w:r w:rsidRPr="001055CF">
              <w:rPr>
                <w:sz w:val="21"/>
                <w:szCs w:val="21"/>
                <w:vertAlign w:val="superscript"/>
                <w:lang w:eastAsia="fr-FR"/>
              </w:rPr>
              <w:t>o</w:t>
            </w:r>
          </w:p>
        </w:tc>
        <w:tc>
          <w:tcPr>
            <w:tcW w:w="1651" w:type="dxa"/>
            <w:vMerge w:val="restart"/>
            <w:tcBorders>
              <w:top w:val="single" w:sz="4" w:space="0" w:color="auto"/>
              <w:left w:val="nil"/>
              <w:bottom w:val="single" w:sz="4" w:space="0" w:color="000000"/>
              <w:right w:val="nil"/>
            </w:tcBorders>
            <w:shd w:val="clear" w:color="000000" w:fill="FFFFFF"/>
            <w:noWrap/>
            <w:vAlign w:val="center"/>
            <w:hideMark/>
          </w:tcPr>
          <w:p w14:paraId="04E0F808" w14:textId="77777777" w:rsidR="007F66C2" w:rsidRPr="001055CF" w:rsidRDefault="007F66C2" w:rsidP="007F66C2">
            <w:pPr>
              <w:jc w:val="center"/>
              <w:rPr>
                <w:sz w:val="21"/>
                <w:szCs w:val="21"/>
                <w:lang w:eastAsia="fr-FR"/>
              </w:rPr>
            </w:pPr>
            <w:r w:rsidRPr="001055CF">
              <w:rPr>
                <w:sz w:val="21"/>
                <w:szCs w:val="21"/>
                <w:lang w:eastAsia="fr-FR"/>
              </w:rPr>
              <w:t>Description</w:t>
            </w:r>
          </w:p>
        </w:tc>
        <w:tc>
          <w:tcPr>
            <w:tcW w:w="1124" w:type="dxa"/>
            <w:vMerge w:val="restart"/>
            <w:tcBorders>
              <w:top w:val="single" w:sz="4" w:space="0" w:color="auto"/>
              <w:left w:val="nil"/>
              <w:bottom w:val="single" w:sz="4" w:space="0" w:color="000000"/>
              <w:right w:val="nil"/>
            </w:tcBorders>
            <w:shd w:val="clear" w:color="000000" w:fill="FFFFFF"/>
            <w:noWrap/>
            <w:vAlign w:val="center"/>
            <w:hideMark/>
          </w:tcPr>
          <w:p w14:paraId="4597F10B" w14:textId="77777777" w:rsidR="007F66C2" w:rsidRPr="001055CF" w:rsidRDefault="007F66C2" w:rsidP="007F66C2">
            <w:pPr>
              <w:jc w:val="center"/>
              <w:rPr>
                <w:sz w:val="21"/>
                <w:szCs w:val="21"/>
                <w:lang w:eastAsia="fr-FR"/>
              </w:rPr>
            </w:pPr>
            <w:r w:rsidRPr="001055CF">
              <w:rPr>
                <w:sz w:val="21"/>
                <w:szCs w:val="21"/>
                <w:lang w:eastAsia="fr-FR"/>
              </w:rPr>
              <w:t>Wχ²</w:t>
            </w:r>
          </w:p>
        </w:tc>
        <w:tc>
          <w:tcPr>
            <w:tcW w:w="527" w:type="dxa"/>
            <w:vMerge w:val="restart"/>
            <w:tcBorders>
              <w:top w:val="single" w:sz="4" w:space="0" w:color="auto"/>
              <w:left w:val="nil"/>
              <w:bottom w:val="single" w:sz="4" w:space="0" w:color="000000"/>
              <w:right w:val="nil"/>
            </w:tcBorders>
            <w:shd w:val="clear" w:color="000000" w:fill="FFFFFF"/>
            <w:noWrap/>
            <w:vAlign w:val="center"/>
            <w:hideMark/>
          </w:tcPr>
          <w:p w14:paraId="71071E4A" w14:textId="77777777" w:rsidR="007F66C2" w:rsidRPr="001055CF" w:rsidRDefault="007F66C2" w:rsidP="007F66C2">
            <w:pPr>
              <w:jc w:val="center"/>
              <w:rPr>
                <w:i/>
                <w:iCs/>
                <w:sz w:val="21"/>
                <w:szCs w:val="21"/>
                <w:lang w:eastAsia="fr-FR"/>
              </w:rPr>
            </w:pPr>
            <w:r w:rsidRPr="001055CF">
              <w:rPr>
                <w:i/>
                <w:iCs/>
                <w:sz w:val="21"/>
                <w:szCs w:val="21"/>
                <w:lang w:eastAsia="fr-FR"/>
              </w:rPr>
              <w:t>df</w:t>
            </w:r>
          </w:p>
        </w:tc>
        <w:tc>
          <w:tcPr>
            <w:tcW w:w="640" w:type="dxa"/>
            <w:vMerge w:val="restart"/>
            <w:tcBorders>
              <w:top w:val="single" w:sz="4" w:space="0" w:color="auto"/>
              <w:left w:val="nil"/>
              <w:bottom w:val="single" w:sz="4" w:space="0" w:color="000000"/>
              <w:right w:val="nil"/>
            </w:tcBorders>
            <w:shd w:val="clear" w:color="000000" w:fill="FFFFFF"/>
            <w:noWrap/>
            <w:vAlign w:val="center"/>
            <w:hideMark/>
          </w:tcPr>
          <w:p w14:paraId="39220148" w14:textId="77777777" w:rsidR="007F66C2" w:rsidRPr="001055CF" w:rsidRDefault="007F66C2" w:rsidP="007F66C2">
            <w:pPr>
              <w:jc w:val="center"/>
              <w:rPr>
                <w:sz w:val="21"/>
                <w:szCs w:val="21"/>
                <w:lang w:eastAsia="fr-FR"/>
              </w:rPr>
            </w:pPr>
            <w:r w:rsidRPr="001055CF">
              <w:rPr>
                <w:sz w:val="21"/>
                <w:szCs w:val="21"/>
                <w:lang w:eastAsia="fr-FR"/>
              </w:rPr>
              <w:t>CFI</w:t>
            </w:r>
          </w:p>
        </w:tc>
        <w:tc>
          <w:tcPr>
            <w:tcW w:w="580" w:type="dxa"/>
            <w:vMerge w:val="restart"/>
            <w:tcBorders>
              <w:top w:val="single" w:sz="4" w:space="0" w:color="auto"/>
              <w:left w:val="nil"/>
              <w:bottom w:val="single" w:sz="4" w:space="0" w:color="000000"/>
              <w:right w:val="nil"/>
            </w:tcBorders>
            <w:shd w:val="clear" w:color="000000" w:fill="FFFFFF"/>
            <w:noWrap/>
            <w:vAlign w:val="center"/>
            <w:hideMark/>
          </w:tcPr>
          <w:p w14:paraId="6897FF7F" w14:textId="77777777" w:rsidR="007F66C2" w:rsidRPr="001055CF" w:rsidRDefault="007F66C2" w:rsidP="007F66C2">
            <w:pPr>
              <w:jc w:val="center"/>
              <w:rPr>
                <w:sz w:val="21"/>
                <w:szCs w:val="21"/>
                <w:lang w:eastAsia="fr-FR"/>
              </w:rPr>
            </w:pPr>
            <w:r w:rsidRPr="001055CF">
              <w:rPr>
                <w:sz w:val="21"/>
                <w:szCs w:val="21"/>
                <w:lang w:eastAsia="fr-FR"/>
              </w:rPr>
              <w:t>TLI</w:t>
            </w:r>
          </w:p>
        </w:tc>
        <w:tc>
          <w:tcPr>
            <w:tcW w:w="864" w:type="dxa"/>
            <w:vMerge w:val="restart"/>
            <w:tcBorders>
              <w:top w:val="single" w:sz="4" w:space="0" w:color="auto"/>
              <w:left w:val="nil"/>
              <w:bottom w:val="single" w:sz="4" w:space="0" w:color="000000"/>
              <w:right w:val="nil"/>
            </w:tcBorders>
            <w:shd w:val="clear" w:color="000000" w:fill="FFFFFF"/>
            <w:noWrap/>
            <w:vAlign w:val="center"/>
            <w:hideMark/>
          </w:tcPr>
          <w:p w14:paraId="2A318AE6" w14:textId="77777777" w:rsidR="007F66C2" w:rsidRPr="001055CF" w:rsidRDefault="007F66C2" w:rsidP="007F66C2">
            <w:pPr>
              <w:jc w:val="center"/>
              <w:rPr>
                <w:sz w:val="21"/>
                <w:szCs w:val="21"/>
                <w:lang w:eastAsia="fr-FR"/>
              </w:rPr>
            </w:pPr>
            <w:r w:rsidRPr="001055CF">
              <w:rPr>
                <w:sz w:val="21"/>
                <w:szCs w:val="21"/>
                <w:lang w:eastAsia="fr-FR"/>
              </w:rPr>
              <w:t>RMSEA</w:t>
            </w:r>
          </w:p>
        </w:tc>
        <w:tc>
          <w:tcPr>
            <w:tcW w:w="1610" w:type="dxa"/>
            <w:gridSpan w:val="2"/>
            <w:tcBorders>
              <w:top w:val="single" w:sz="4" w:space="0" w:color="auto"/>
              <w:left w:val="nil"/>
              <w:bottom w:val="nil"/>
              <w:right w:val="nil"/>
            </w:tcBorders>
            <w:shd w:val="clear" w:color="000000" w:fill="FFFFFF"/>
            <w:vAlign w:val="bottom"/>
            <w:hideMark/>
          </w:tcPr>
          <w:p w14:paraId="49AA5246" w14:textId="77777777" w:rsidR="007F66C2" w:rsidRPr="001055CF" w:rsidRDefault="007F66C2" w:rsidP="007F66C2">
            <w:pPr>
              <w:jc w:val="center"/>
              <w:rPr>
                <w:color w:val="000000"/>
                <w:sz w:val="21"/>
                <w:szCs w:val="21"/>
                <w:lang w:eastAsia="fr-FR"/>
              </w:rPr>
            </w:pPr>
            <w:r w:rsidRPr="001055CF">
              <w:rPr>
                <w:color w:val="000000"/>
                <w:sz w:val="21"/>
                <w:szCs w:val="21"/>
                <w:lang w:eastAsia="fr-FR"/>
              </w:rPr>
              <w:t>RMSEA 90% CI</w:t>
            </w:r>
          </w:p>
        </w:tc>
        <w:tc>
          <w:tcPr>
            <w:tcW w:w="808" w:type="dxa"/>
            <w:vMerge w:val="restart"/>
            <w:tcBorders>
              <w:top w:val="single" w:sz="4" w:space="0" w:color="auto"/>
              <w:left w:val="nil"/>
              <w:bottom w:val="single" w:sz="4" w:space="0" w:color="000000"/>
              <w:right w:val="nil"/>
            </w:tcBorders>
            <w:shd w:val="clear" w:color="000000" w:fill="FFFFFF"/>
            <w:noWrap/>
            <w:vAlign w:val="center"/>
            <w:hideMark/>
          </w:tcPr>
          <w:p w14:paraId="26233487" w14:textId="77777777" w:rsidR="007F66C2" w:rsidRPr="001055CF" w:rsidRDefault="007F66C2" w:rsidP="007F66C2">
            <w:pPr>
              <w:jc w:val="center"/>
              <w:rPr>
                <w:sz w:val="21"/>
                <w:szCs w:val="21"/>
                <w:lang w:eastAsia="fr-FR"/>
              </w:rPr>
            </w:pPr>
            <w:r w:rsidRPr="001055CF">
              <w:rPr>
                <w:sz w:val="21"/>
                <w:szCs w:val="21"/>
                <w:lang w:eastAsia="fr-FR"/>
              </w:rPr>
              <w:t>SRMR</w:t>
            </w:r>
          </w:p>
        </w:tc>
        <w:tc>
          <w:tcPr>
            <w:tcW w:w="467" w:type="dxa"/>
            <w:vMerge w:val="restart"/>
            <w:tcBorders>
              <w:top w:val="single" w:sz="4" w:space="0" w:color="auto"/>
              <w:left w:val="nil"/>
              <w:bottom w:val="single" w:sz="4" w:space="0" w:color="000000"/>
              <w:right w:val="nil"/>
            </w:tcBorders>
            <w:shd w:val="clear" w:color="000000" w:fill="FFFFFF"/>
            <w:noWrap/>
            <w:vAlign w:val="center"/>
            <w:hideMark/>
          </w:tcPr>
          <w:p w14:paraId="2FA2E481" w14:textId="77777777" w:rsidR="007F66C2" w:rsidRPr="001055CF" w:rsidRDefault="007F66C2" w:rsidP="007F66C2">
            <w:pPr>
              <w:jc w:val="center"/>
              <w:rPr>
                <w:sz w:val="21"/>
                <w:szCs w:val="21"/>
                <w:lang w:eastAsia="fr-FR"/>
              </w:rPr>
            </w:pPr>
            <w:r w:rsidRPr="001055CF">
              <w:rPr>
                <w:sz w:val="21"/>
                <w:szCs w:val="21"/>
                <w:lang w:eastAsia="fr-FR"/>
              </w:rPr>
              <w:t>CM</w:t>
            </w:r>
          </w:p>
        </w:tc>
        <w:tc>
          <w:tcPr>
            <w:tcW w:w="920" w:type="dxa"/>
            <w:vMerge w:val="restart"/>
            <w:tcBorders>
              <w:top w:val="single" w:sz="4" w:space="0" w:color="auto"/>
              <w:left w:val="nil"/>
              <w:bottom w:val="single" w:sz="4" w:space="0" w:color="000000"/>
              <w:right w:val="nil"/>
            </w:tcBorders>
            <w:shd w:val="clear" w:color="000000" w:fill="FFFFFF"/>
            <w:noWrap/>
            <w:vAlign w:val="center"/>
            <w:hideMark/>
          </w:tcPr>
          <w:p w14:paraId="1724EAF4" w14:textId="77777777" w:rsidR="007F66C2" w:rsidRPr="001055CF" w:rsidRDefault="007F66C2" w:rsidP="007F66C2">
            <w:pPr>
              <w:jc w:val="center"/>
              <w:rPr>
                <w:sz w:val="21"/>
                <w:szCs w:val="21"/>
                <w:lang w:eastAsia="fr-FR"/>
              </w:rPr>
            </w:pPr>
            <w:r w:rsidRPr="001055CF">
              <w:rPr>
                <w:sz w:val="21"/>
                <w:szCs w:val="21"/>
                <w:lang w:eastAsia="fr-FR"/>
              </w:rPr>
              <w:t xml:space="preserve">∆Wχ² </w:t>
            </w:r>
          </w:p>
        </w:tc>
        <w:tc>
          <w:tcPr>
            <w:tcW w:w="400" w:type="dxa"/>
            <w:vMerge w:val="restart"/>
            <w:tcBorders>
              <w:top w:val="single" w:sz="4" w:space="0" w:color="auto"/>
              <w:left w:val="nil"/>
              <w:bottom w:val="single" w:sz="4" w:space="0" w:color="000000"/>
              <w:right w:val="nil"/>
            </w:tcBorders>
            <w:shd w:val="clear" w:color="000000" w:fill="FFFFFF"/>
            <w:noWrap/>
            <w:vAlign w:val="center"/>
            <w:hideMark/>
          </w:tcPr>
          <w:p w14:paraId="7E564E0E" w14:textId="77777777" w:rsidR="007F66C2" w:rsidRPr="001055CF" w:rsidRDefault="007F66C2" w:rsidP="007F66C2">
            <w:pPr>
              <w:jc w:val="center"/>
              <w:rPr>
                <w:i/>
                <w:iCs/>
                <w:sz w:val="21"/>
                <w:szCs w:val="21"/>
                <w:lang w:eastAsia="fr-FR"/>
              </w:rPr>
            </w:pPr>
            <w:r w:rsidRPr="001055CF">
              <w:rPr>
                <w:i/>
                <w:iCs/>
                <w:sz w:val="21"/>
                <w:szCs w:val="21"/>
                <w:lang w:eastAsia="fr-FR"/>
              </w:rPr>
              <w:t>df</w:t>
            </w:r>
          </w:p>
        </w:tc>
        <w:tc>
          <w:tcPr>
            <w:tcW w:w="626" w:type="dxa"/>
            <w:vMerge w:val="restart"/>
            <w:tcBorders>
              <w:top w:val="single" w:sz="4" w:space="0" w:color="auto"/>
              <w:left w:val="nil"/>
              <w:bottom w:val="single" w:sz="4" w:space="0" w:color="000000"/>
              <w:right w:val="nil"/>
            </w:tcBorders>
            <w:shd w:val="clear" w:color="000000" w:fill="FFFFFF"/>
            <w:noWrap/>
            <w:vAlign w:val="center"/>
            <w:hideMark/>
          </w:tcPr>
          <w:p w14:paraId="4FFD70DC" w14:textId="77777777" w:rsidR="007F66C2" w:rsidRPr="001055CF" w:rsidRDefault="007F66C2" w:rsidP="007F66C2">
            <w:pPr>
              <w:jc w:val="center"/>
              <w:rPr>
                <w:i/>
                <w:iCs/>
                <w:sz w:val="21"/>
                <w:szCs w:val="21"/>
                <w:lang w:eastAsia="fr-FR"/>
              </w:rPr>
            </w:pPr>
            <w:r w:rsidRPr="001055CF">
              <w:rPr>
                <w:i/>
                <w:iCs/>
                <w:sz w:val="21"/>
                <w:szCs w:val="21"/>
                <w:lang w:eastAsia="fr-FR"/>
              </w:rPr>
              <w:t>p</w:t>
            </w:r>
          </w:p>
        </w:tc>
        <w:tc>
          <w:tcPr>
            <w:tcW w:w="626" w:type="dxa"/>
            <w:vMerge w:val="restart"/>
            <w:tcBorders>
              <w:top w:val="single" w:sz="4" w:space="0" w:color="auto"/>
              <w:left w:val="nil"/>
              <w:bottom w:val="single" w:sz="4" w:space="0" w:color="000000"/>
              <w:right w:val="nil"/>
            </w:tcBorders>
            <w:shd w:val="clear" w:color="000000" w:fill="FFFFFF"/>
            <w:noWrap/>
            <w:vAlign w:val="center"/>
            <w:hideMark/>
          </w:tcPr>
          <w:p w14:paraId="48DF98D7" w14:textId="77777777" w:rsidR="007F66C2" w:rsidRPr="001055CF" w:rsidRDefault="007F66C2" w:rsidP="007F66C2">
            <w:pPr>
              <w:jc w:val="center"/>
              <w:rPr>
                <w:sz w:val="21"/>
                <w:szCs w:val="21"/>
                <w:lang w:eastAsia="fr-FR"/>
              </w:rPr>
            </w:pPr>
            <w:r w:rsidRPr="001055CF">
              <w:rPr>
                <w:sz w:val="21"/>
                <w:szCs w:val="21"/>
                <w:lang w:eastAsia="fr-FR"/>
              </w:rPr>
              <w:t>∆CFI</w:t>
            </w:r>
          </w:p>
        </w:tc>
        <w:tc>
          <w:tcPr>
            <w:tcW w:w="626" w:type="dxa"/>
            <w:vMerge w:val="restart"/>
            <w:tcBorders>
              <w:top w:val="single" w:sz="4" w:space="0" w:color="auto"/>
              <w:left w:val="nil"/>
              <w:bottom w:val="single" w:sz="4" w:space="0" w:color="000000"/>
              <w:right w:val="nil"/>
            </w:tcBorders>
            <w:shd w:val="clear" w:color="000000" w:fill="FFFFFF"/>
            <w:noWrap/>
            <w:vAlign w:val="center"/>
            <w:hideMark/>
          </w:tcPr>
          <w:p w14:paraId="44F73FAE" w14:textId="77777777" w:rsidR="007F66C2" w:rsidRPr="001055CF" w:rsidRDefault="007F66C2" w:rsidP="007F66C2">
            <w:pPr>
              <w:jc w:val="center"/>
              <w:rPr>
                <w:sz w:val="21"/>
                <w:szCs w:val="21"/>
                <w:lang w:eastAsia="fr-FR"/>
              </w:rPr>
            </w:pPr>
            <w:r w:rsidRPr="001055CF">
              <w:rPr>
                <w:sz w:val="21"/>
                <w:szCs w:val="21"/>
                <w:lang w:eastAsia="fr-FR"/>
              </w:rPr>
              <w:t>∆TLI</w:t>
            </w:r>
          </w:p>
        </w:tc>
        <w:tc>
          <w:tcPr>
            <w:tcW w:w="992" w:type="dxa"/>
            <w:vMerge w:val="restart"/>
            <w:tcBorders>
              <w:top w:val="single" w:sz="4" w:space="0" w:color="auto"/>
              <w:left w:val="nil"/>
              <w:bottom w:val="single" w:sz="4" w:space="0" w:color="000000"/>
              <w:right w:val="nil"/>
            </w:tcBorders>
            <w:shd w:val="clear" w:color="000000" w:fill="FFFFFF"/>
            <w:noWrap/>
            <w:vAlign w:val="center"/>
            <w:hideMark/>
          </w:tcPr>
          <w:p w14:paraId="5C52CC4D" w14:textId="77777777" w:rsidR="007F66C2" w:rsidRPr="001055CF" w:rsidRDefault="007F66C2" w:rsidP="007F66C2">
            <w:pPr>
              <w:jc w:val="center"/>
              <w:rPr>
                <w:sz w:val="21"/>
                <w:szCs w:val="21"/>
                <w:lang w:eastAsia="fr-FR"/>
              </w:rPr>
            </w:pPr>
            <w:r w:rsidRPr="001055CF">
              <w:rPr>
                <w:sz w:val="21"/>
                <w:szCs w:val="21"/>
                <w:lang w:eastAsia="fr-FR"/>
              </w:rPr>
              <w:t>∆RMSEA</w:t>
            </w:r>
          </w:p>
        </w:tc>
      </w:tr>
      <w:tr w:rsidR="007F66C2" w:rsidRPr="001055CF" w14:paraId="1CDCDB64" w14:textId="77777777" w:rsidTr="007F66C2">
        <w:trPr>
          <w:trHeight w:val="336"/>
        </w:trPr>
        <w:tc>
          <w:tcPr>
            <w:tcW w:w="851" w:type="dxa"/>
            <w:vMerge/>
            <w:tcBorders>
              <w:top w:val="single" w:sz="4" w:space="0" w:color="auto"/>
              <w:left w:val="nil"/>
              <w:bottom w:val="single" w:sz="4" w:space="0" w:color="000000"/>
              <w:right w:val="nil"/>
            </w:tcBorders>
            <w:vAlign w:val="center"/>
            <w:hideMark/>
          </w:tcPr>
          <w:p w14:paraId="6765D18C" w14:textId="77777777" w:rsidR="007F66C2" w:rsidRPr="001055CF" w:rsidRDefault="007F66C2" w:rsidP="007F66C2">
            <w:pPr>
              <w:rPr>
                <w:sz w:val="21"/>
                <w:szCs w:val="21"/>
                <w:lang w:eastAsia="fr-FR"/>
              </w:rPr>
            </w:pPr>
          </w:p>
        </w:tc>
        <w:tc>
          <w:tcPr>
            <w:tcW w:w="850" w:type="dxa"/>
            <w:vMerge/>
            <w:tcBorders>
              <w:top w:val="single" w:sz="4" w:space="0" w:color="auto"/>
              <w:left w:val="nil"/>
              <w:bottom w:val="single" w:sz="4" w:space="0" w:color="000000"/>
              <w:right w:val="nil"/>
            </w:tcBorders>
            <w:vAlign w:val="center"/>
            <w:hideMark/>
          </w:tcPr>
          <w:p w14:paraId="4824C9CA" w14:textId="77777777" w:rsidR="007F66C2" w:rsidRPr="001055CF" w:rsidRDefault="007F66C2" w:rsidP="007F66C2">
            <w:pPr>
              <w:rPr>
                <w:i/>
                <w:iCs/>
                <w:color w:val="000000"/>
                <w:sz w:val="21"/>
                <w:szCs w:val="21"/>
                <w:lang w:eastAsia="fr-FR"/>
              </w:rPr>
            </w:pPr>
          </w:p>
        </w:tc>
        <w:tc>
          <w:tcPr>
            <w:tcW w:w="567" w:type="dxa"/>
            <w:vMerge/>
            <w:tcBorders>
              <w:top w:val="single" w:sz="4" w:space="0" w:color="auto"/>
              <w:left w:val="nil"/>
              <w:bottom w:val="single" w:sz="4" w:space="0" w:color="000000"/>
              <w:right w:val="nil"/>
            </w:tcBorders>
            <w:vAlign w:val="center"/>
            <w:hideMark/>
          </w:tcPr>
          <w:p w14:paraId="465E33BB" w14:textId="77777777" w:rsidR="007F66C2" w:rsidRPr="001055CF" w:rsidRDefault="007F66C2" w:rsidP="007F66C2">
            <w:pPr>
              <w:rPr>
                <w:sz w:val="21"/>
                <w:szCs w:val="21"/>
                <w:lang w:eastAsia="fr-FR"/>
              </w:rPr>
            </w:pPr>
          </w:p>
        </w:tc>
        <w:tc>
          <w:tcPr>
            <w:tcW w:w="1651" w:type="dxa"/>
            <w:vMerge/>
            <w:tcBorders>
              <w:top w:val="single" w:sz="4" w:space="0" w:color="auto"/>
              <w:left w:val="nil"/>
              <w:bottom w:val="single" w:sz="4" w:space="0" w:color="000000"/>
              <w:right w:val="nil"/>
            </w:tcBorders>
            <w:vAlign w:val="center"/>
            <w:hideMark/>
          </w:tcPr>
          <w:p w14:paraId="26F3759C" w14:textId="77777777" w:rsidR="007F66C2" w:rsidRPr="001055CF" w:rsidRDefault="007F66C2" w:rsidP="007F66C2">
            <w:pPr>
              <w:rPr>
                <w:sz w:val="21"/>
                <w:szCs w:val="21"/>
                <w:lang w:eastAsia="fr-FR"/>
              </w:rPr>
            </w:pPr>
          </w:p>
        </w:tc>
        <w:tc>
          <w:tcPr>
            <w:tcW w:w="1124" w:type="dxa"/>
            <w:vMerge/>
            <w:tcBorders>
              <w:top w:val="single" w:sz="4" w:space="0" w:color="auto"/>
              <w:left w:val="nil"/>
              <w:bottom w:val="single" w:sz="4" w:space="0" w:color="000000"/>
              <w:right w:val="nil"/>
            </w:tcBorders>
            <w:vAlign w:val="center"/>
            <w:hideMark/>
          </w:tcPr>
          <w:p w14:paraId="64F3B1FE" w14:textId="77777777" w:rsidR="007F66C2" w:rsidRPr="001055CF" w:rsidRDefault="007F66C2" w:rsidP="007F66C2">
            <w:pPr>
              <w:rPr>
                <w:sz w:val="21"/>
                <w:szCs w:val="21"/>
                <w:lang w:eastAsia="fr-FR"/>
              </w:rPr>
            </w:pPr>
          </w:p>
        </w:tc>
        <w:tc>
          <w:tcPr>
            <w:tcW w:w="527" w:type="dxa"/>
            <w:vMerge/>
            <w:tcBorders>
              <w:top w:val="single" w:sz="4" w:space="0" w:color="auto"/>
              <w:left w:val="nil"/>
              <w:bottom w:val="single" w:sz="4" w:space="0" w:color="000000"/>
              <w:right w:val="nil"/>
            </w:tcBorders>
            <w:vAlign w:val="center"/>
            <w:hideMark/>
          </w:tcPr>
          <w:p w14:paraId="740052AF" w14:textId="77777777" w:rsidR="007F66C2" w:rsidRPr="001055CF" w:rsidRDefault="007F66C2" w:rsidP="007F66C2">
            <w:pPr>
              <w:rPr>
                <w:sz w:val="21"/>
                <w:szCs w:val="21"/>
                <w:lang w:eastAsia="fr-FR"/>
              </w:rPr>
            </w:pPr>
          </w:p>
        </w:tc>
        <w:tc>
          <w:tcPr>
            <w:tcW w:w="640" w:type="dxa"/>
            <w:vMerge/>
            <w:tcBorders>
              <w:top w:val="single" w:sz="4" w:space="0" w:color="auto"/>
              <w:left w:val="nil"/>
              <w:bottom w:val="single" w:sz="4" w:space="0" w:color="000000"/>
              <w:right w:val="nil"/>
            </w:tcBorders>
            <w:vAlign w:val="center"/>
            <w:hideMark/>
          </w:tcPr>
          <w:p w14:paraId="4B70F59D" w14:textId="77777777" w:rsidR="007F66C2" w:rsidRPr="001055CF" w:rsidRDefault="007F66C2" w:rsidP="007F66C2">
            <w:pPr>
              <w:rPr>
                <w:sz w:val="21"/>
                <w:szCs w:val="21"/>
                <w:lang w:eastAsia="fr-FR"/>
              </w:rPr>
            </w:pPr>
          </w:p>
        </w:tc>
        <w:tc>
          <w:tcPr>
            <w:tcW w:w="580" w:type="dxa"/>
            <w:vMerge/>
            <w:tcBorders>
              <w:top w:val="single" w:sz="4" w:space="0" w:color="auto"/>
              <w:left w:val="nil"/>
              <w:bottom w:val="single" w:sz="4" w:space="0" w:color="000000"/>
              <w:right w:val="nil"/>
            </w:tcBorders>
            <w:vAlign w:val="center"/>
            <w:hideMark/>
          </w:tcPr>
          <w:p w14:paraId="478B738F" w14:textId="77777777" w:rsidR="007F66C2" w:rsidRPr="001055CF" w:rsidRDefault="007F66C2" w:rsidP="007F66C2">
            <w:pPr>
              <w:rPr>
                <w:sz w:val="21"/>
                <w:szCs w:val="21"/>
                <w:lang w:eastAsia="fr-FR"/>
              </w:rPr>
            </w:pPr>
          </w:p>
        </w:tc>
        <w:tc>
          <w:tcPr>
            <w:tcW w:w="864" w:type="dxa"/>
            <w:vMerge/>
            <w:tcBorders>
              <w:top w:val="single" w:sz="4" w:space="0" w:color="auto"/>
              <w:left w:val="nil"/>
              <w:bottom w:val="single" w:sz="4" w:space="0" w:color="000000"/>
              <w:right w:val="nil"/>
            </w:tcBorders>
            <w:vAlign w:val="center"/>
            <w:hideMark/>
          </w:tcPr>
          <w:p w14:paraId="4BDD0187" w14:textId="77777777" w:rsidR="007F66C2" w:rsidRPr="001055CF" w:rsidRDefault="007F66C2" w:rsidP="007F66C2">
            <w:pPr>
              <w:rPr>
                <w:sz w:val="21"/>
                <w:szCs w:val="21"/>
                <w:lang w:eastAsia="fr-FR"/>
              </w:rPr>
            </w:pPr>
          </w:p>
        </w:tc>
        <w:tc>
          <w:tcPr>
            <w:tcW w:w="849" w:type="dxa"/>
            <w:tcBorders>
              <w:top w:val="nil"/>
              <w:left w:val="nil"/>
              <w:bottom w:val="single" w:sz="4" w:space="0" w:color="auto"/>
              <w:right w:val="nil"/>
            </w:tcBorders>
            <w:shd w:val="clear" w:color="000000" w:fill="FFFFFF"/>
            <w:vAlign w:val="center"/>
            <w:hideMark/>
          </w:tcPr>
          <w:p w14:paraId="789063F1" w14:textId="77777777" w:rsidR="007F66C2" w:rsidRPr="001055CF" w:rsidRDefault="007F66C2" w:rsidP="007F66C2">
            <w:pPr>
              <w:jc w:val="center"/>
              <w:rPr>
                <w:sz w:val="21"/>
                <w:szCs w:val="21"/>
                <w:lang w:eastAsia="fr-FR"/>
              </w:rPr>
            </w:pPr>
            <w:r w:rsidRPr="001055CF">
              <w:rPr>
                <w:sz w:val="21"/>
                <w:szCs w:val="21"/>
                <w:lang w:eastAsia="fr-FR"/>
              </w:rPr>
              <w:t>LB</w:t>
            </w:r>
          </w:p>
        </w:tc>
        <w:tc>
          <w:tcPr>
            <w:tcW w:w="761" w:type="dxa"/>
            <w:tcBorders>
              <w:top w:val="nil"/>
              <w:left w:val="nil"/>
              <w:bottom w:val="single" w:sz="4" w:space="0" w:color="auto"/>
              <w:right w:val="nil"/>
            </w:tcBorders>
            <w:shd w:val="clear" w:color="000000" w:fill="FFFFFF"/>
            <w:vAlign w:val="center"/>
            <w:hideMark/>
          </w:tcPr>
          <w:p w14:paraId="565714D4" w14:textId="77777777" w:rsidR="007F66C2" w:rsidRPr="001055CF" w:rsidRDefault="007F66C2" w:rsidP="007F66C2">
            <w:pPr>
              <w:jc w:val="center"/>
              <w:rPr>
                <w:sz w:val="21"/>
                <w:szCs w:val="21"/>
                <w:lang w:eastAsia="fr-FR"/>
              </w:rPr>
            </w:pPr>
            <w:r w:rsidRPr="001055CF">
              <w:rPr>
                <w:sz w:val="21"/>
                <w:szCs w:val="21"/>
                <w:lang w:eastAsia="fr-FR"/>
              </w:rPr>
              <w:t>UB</w:t>
            </w:r>
          </w:p>
        </w:tc>
        <w:tc>
          <w:tcPr>
            <w:tcW w:w="808" w:type="dxa"/>
            <w:vMerge/>
            <w:tcBorders>
              <w:top w:val="single" w:sz="4" w:space="0" w:color="auto"/>
              <w:left w:val="nil"/>
              <w:bottom w:val="single" w:sz="4" w:space="0" w:color="000000"/>
              <w:right w:val="nil"/>
            </w:tcBorders>
            <w:vAlign w:val="center"/>
            <w:hideMark/>
          </w:tcPr>
          <w:p w14:paraId="65C6E1A7" w14:textId="77777777" w:rsidR="007F66C2" w:rsidRPr="001055CF" w:rsidRDefault="007F66C2" w:rsidP="007F66C2">
            <w:pPr>
              <w:rPr>
                <w:sz w:val="21"/>
                <w:szCs w:val="21"/>
                <w:lang w:eastAsia="fr-FR"/>
              </w:rPr>
            </w:pPr>
          </w:p>
        </w:tc>
        <w:tc>
          <w:tcPr>
            <w:tcW w:w="467" w:type="dxa"/>
            <w:vMerge/>
            <w:tcBorders>
              <w:top w:val="single" w:sz="4" w:space="0" w:color="auto"/>
              <w:left w:val="nil"/>
              <w:bottom w:val="single" w:sz="4" w:space="0" w:color="000000"/>
              <w:right w:val="nil"/>
            </w:tcBorders>
            <w:vAlign w:val="center"/>
            <w:hideMark/>
          </w:tcPr>
          <w:p w14:paraId="19CBBF4D" w14:textId="77777777" w:rsidR="007F66C2" w:rsidRPr="001055CF" w:rsidRDefault="007F66C2" w:rsidP="007F66C2">
            <w:pPr>
              <w:rPr>
                <w:sz w:val="21"/>
                <w:szCs w:val="21"/>
                <w:lang w:eastAsia="fr-FR"/>
              </w:rPr>
            </w:pPr>
          </w:p>
        </w:tc>
        <w:tc>
          <w:tcPr>
            <w:tcW w:w="920" w:type="dxa"/>
            <w:vMerge/>
            <w:tcBorders>
              <w:top w:val="single" w:sz="4" w:space="0" w:color="auto"/>
              <w:left w:val="nil"/>
              <w:bottom w:val="single" w:sz="4" w:space="0" w:color="000000"/>
              <w:right w:val="nil"/>
            </w:tcBorders>
            <w:vAlign w:val="center"/>
            <w:hideMark/>
          </w:tcPr>
          <w:p w14:paraId="3876BB93" w14:textId="77777777" w:rsidR="007F66C2" w:rsidRPr="001055CF" w:rsidRDefault="007F66C2" w:rsidP="007F66C2">
            <w:pPr>
              <w:rPr>
                <w:sz w:val="21"/>
                <w:szCs w:val="21"/>
                <w:lang w:eastAsia="fr-FR"/>
              </w:rPr>
            </w:pPr>
          </w:p>
        </w:tc>
        <w:tc>
          <w:tcPr>
            <w:tcW w:w="400" w:type="dxa"/>
            <w:vMerge/>
            <w:tcBorders>
              <w:top w:val="single" w:sz="4" w:space="0" w:color="auto"/>
              <w:left w:val="nil"/>
              <w:bottom w:val="single" w:sz="4" w:space="0" w:color="000000"/>
              <w:right w:val="nil"/>
            </w:tcBorders>
            <w:vAlign w:val="center"/>
            <w:hideMark/>
          </w:tcPr>
          <w:p w14:paraId="3E06BEA2" w14:textId="77777777" w:rsidR="007F66C2" w:rsidRPr="001055CF" w:rsidRDefault="007F66C2" w:rsidP="007F66C2">
            <w:pPr>
              <w:rPr>
                <w:sz w:val="21"/>
                <w:szCs w:val="21"/>
                <w:lang w:eastAsia="fr-FR"/>
              </w:rPr>
            </w:pPr>
          </w:p>
        </w:tc>
        <w:tc>
          <w:tcPr>
            <w:tcW w:w="626" w:type="dxa"/>
            <w:vMerge/>
            <w:tcBorders>
              <w:top w:val="single" w:sz="4" w:space="0" w:color="auto"/>
              <w:left w:val="nil"/>
              <w:bottom w:val="single" w:sz="4" w:space="0" w:color="000000"/>
              <w:right w:val="nil"/>
            </w:tcBorders>
            <w:vAlign w:val="center"/>
            <w:hideMark/>
          </w:tcPr>
          <w:p w14:paraId="23CC2A97" w14:textId="77777777" w:rsidR="007F66C2" w:rsidRPr="001055CF" w:rsidRDefault="007F66C2" w:rsidP="007F66C2">
            <w:pPr>
              <w:rPr>
                <w:sz w:val="21"/>
                <w:szCs w:val="21"/>
                <w:lang w:eastAsia="fr-FR"/>
              </w:rPr>
            </w:pPr>
          </w:p>
        </w:tc>
        <w:tc>
          <w:tcPr>
            <w:tcW w:w="626" w:type="dxa"/>
            <w:vMerge/>
            <w:tcBorders>
              <w:top w:val="single" w:sz="4" w:space="0" w:color="auto"/>
              <w:left w:val="nil"/>
              <w:bottom w:val="single" w:sz="4" w:space="0" w:color="000000"/>
              <w:right w:val="nil"/>
            </w:tcBorders>
            <w:vAlign w:val="center"/>
            <w:hideMark/>
          </w:tcPr>
          <w:p w14:paraId="6A8A9F3F" w14:textId="77777777" w:rsidR="007F66C2" w:rsidRPr="001055CF" w:rsidRDefault="007F66C2" w:rsidP="007F66C2">
            <w:pPr>
              <w:rPr>
                <w:sz w:val="21"/>
                <w:szCs w:val="21"/>
                <w:lang w:eastAsia="fr-FR"/>
              </w:rPr>
            </w:pPr>
          </w:p>
        </w:tc>
        <w:tc>
          <w:tcPr>
            <w:tcW w:w="626" w:type="dxa"/>
            <w:vMerge/>
            <w:tcBorders>
              <w:top w:val="single" w:sz="4" w:space="0" w:color="auto"/>
              <w:left w:val="nil"/>
              <w:bottom w:val="single" w:sz="4" w:space="0" w:color="000000"/>
              <w:right w:val="nil"/>
            </w:tcBorders>
            <w:vAlign w:val="center"/>
            <w:hideMark/>
          </w:tcPr>
          <w:p w14:paraId="630C1D29" w14:textId="77777777" w:rsidR="007F66C2" w:rsidRPr="001055CF" w:rsidRDefault="007F66C2" w:rsidP="007F66C2">
            <w:pPr>
              <w:rPr>
                <w:sz w:val="21"/>
                <w:szCs w:val="21"/>
                <w:lang w:eastAsia="fr-FR"/>
              </w:rPr>
            </w:pPr>
          </w:p>
        </w:tc>
        <w:tc>
          <w:tcPr>
            <w:tcW w:w="992" w:type="dxa"/>
            <w:vMerge/>
            <w:tcBorders>
              <w:top w:val="single" w:sz="4" w:space="0" w:color="auto"/>
              <w:left w:val="nil"/>
              <w:bottom w:val="single" w:sz="4" w:space="0" w:color="000000"/>
              <w:right w:val="nil"/>
            </w:tcBorders>
            <w:vAlign w:val="center"/>
            <w:hideMark/>
          </w:tcPr>
          <w:p w14:paraId="62C78F99" w14:textId="77777777" w:rsidR="007F66C2" w:rsidRPr="001055CF" w:rsidRDefault="007F66C2" w:rsidP="007F66C2">
            <w:pPr>
              <w:rPr>
                <w:sz w:val="21"/>
                <w:szCs w:val="21"/>
                <w:lang w:eastAsia="fr-FR"/>
              </w:rPr>
            </w:pPr>
          </w:p>
        </w:tc>
      </w:tr>
      <w:tr w:rsidR="007F66C2" w:rsidRPr="001055CF" w14:paraId="7AB61A97" w14:textId="77777777" w:rsidTr="007F66C2">
        <w:trPr>
          <w:trHeight w:val="312"/>
        </w:trPr>
        <w:tc>
          <w:tcPr>
            <w:tcW w:w="851" w:type="dxa"/>
            <w:vMerge w:val="restart"/>
            <w:tcBorders>
              <w:top w:val="nil"/>
              <w:left w:val="nil"/>
              <w:right w:val="nil"/>
            </w:tcBorders>
            <w:shd w:val="clear" w:color="000000" w:fill="FFFFFF"/>
            <w:noWrap/>
            <w:hideMark/>
          </w:tcPr>
          <w:p w14:paraId="5FD95A00" w14:textId="77777777" w:rsidR="007F66C2" w:rsidRPr="001055CF" w:rsidRDefault="007F66C2" w:rsidP="007F66C2">
            <w:pPr>
              <w:rPr>
                <w:sz w:val="21"/>
                <w:szCs w:val="21"/>
                <w:lang w:eastAsia="fr-FR"/>
              </w:rPr>
            </w:pPr>
            <w:r w:rsidRPr="001055CF">
              <w:rPr>
                <w:sz w:val="21"/>
                <w:szCs w:val="21"/>
                <w:lang w:eastAsia="fr-FR"/>
              </w:rPr>
              <w:t>EFA</w:t>
            </w:r>
          </w:p>
        </w:tc>
        <w:tc>
          <w:tcPr>
            <w:tcW w:w="850" w:type="dxa"/>
            <w:vMerge w:val="restart"/>
            <w:tcBorders>
              <w:top w:val="nil"/>
              <w:left w:val="nil"/>
              <w:right w:val="nil"/>
            </w:tcBorders>
            <w:shd w:val="clear" w:color="000000" w:fill="FFFFFF"/>
            <w:noWrap/>
            <w:hideMark/>
          </w:tcPr>
          <w:p w14:paraId="305EA790" w14:textId="77777777" w:rsidR="007F66C2" w:rsidRPr="001055CF" w:rsidRDefault="007F66C2" w:rsidP="007F66C2">
            <w:pPr>
              <w:rPr>
                <w:sz w:val="21"/>
                <w:szCs w:val="21"/>
                <w:lang w:eastAsia="fr-FR"/>
              </w:rPr>
            </w:pPr>
            <w:r w:rsidRPr="001055CF">
              <w:rPr>
                <w:sz w:val="21"/>
                <w:szCs w:val="21"/>
                <w:lang w:eastAsia="fr-FR"/>
              </w:rPr>
              <w:t>First split-half</w:t>
            </w:r>
          </w:p>
        </w:tc>
        <w:tc>
          <w:tcPr>
            <w:tcW w:w="567" w:type="dxa"/>
            <w:tcBorders>
              <w:top w:val="nil"/>
              <w:left w:val="nil"/>
              <w:bottom w:val="nil"/>
              <w:right w:val="nil"/>
            </w:tcBorders>
            <w:shd w:val="clear" w:color="000000" w:fill="FFFFFF"/>
            <w:noWrap/>
            <w:vAlign w:val="bottom"/>
            <w:hideMark/>
          </w:tcPr>
          <w:p w14:paraId="3A4F18ED" w14:textId="77777777" w:rsidR="007F66C2" w:rsidRPr="001055CF" w:rsidRDefault="007F66C2" w:rsidP="007F66C2">
            <w:pPr>
              <w:jc w:val="center"/>
              <w:rPr>
                <w:sz w:val="21"/>
                <w:szCs w:val="21"/>
                <w:lang w:eastAsia="fr-FR"/>
              </w:rPr>
            </w:pPr>
            <w:r w:rsidRPr="001055CF">
              <w:rPr>
                <w:sz w:val="21"/>
                <w:szCs w:val="21"/>
                <w:lang w:eastAsia="fr-FR"/>
              </w:rPr>
              <w:t>1-1</w:t>
            </w:r>
          </w:p>
        </w:tc>
        <w:tc>
          <w:tcPr>
            <w:tcW w:w="1651" w:type="dxa"/>
            <w:tcBorders>
              <w:top w:val="nil"/>
              <w:left w:val="nil"/>
              <w:bottom w:val="nil"/>
              <w:right w:val="nil"/>
            </w:tcBorders>
            <w:shd w:val="clear" w:color="000000" w:fill="FFFFFF"/>
            <w:noWrap/>
            <w:vAlign w:val="bottom"/>
            <w:hideMark/>
          </w:tcPr>
          <w:p w14:paraId="077C1F3B" w14:textId="77777777" w:rsidR="007F66C2" w:rsidRPr="001055CF" w:rsidRDefault="007F66C2" w:rsidP="007F66C2">
            <w:pPr>
              <w:rPr>
                <w:sz w:val="21"/>
                <w:szCs w:val="21"/>
                <w:lang w:eastAsia="fr-FR"/>
              </w:rPr>
            </w:pPr>
            <w:r w:rsidRPr="001055CF">
              <w:rPr>
                <w:sz w:val="21"/>
                <w:szCs w:val="21"/>
                <w:lang w:eastAsia="fr-FR"/>
              </w:rPr>
              <w:t>1-factor</w:t>
            </w:r>
          </w:p>
        </w:tc>
        <w:tc>
          <w:tcPr>
            <w:tcW w:w="1124" w:type="dxa"/>
            <w:tcBorders>
              <w:top w:val="nil"/>
              <w:left w:val="nil"/>
              <w:bottom w:val="nil"/>
              <w:right w:val="nil"/>
            </w:tcBorders>
            <w:shd w:val="clear" w:color="000000" w:fill="FFFFFF"/>
            <w:noWrap/>
            <w:vAlign w:val="center"/>
            <w:hideMark/>
          </w:tcPr>
          <w:p w14:paraId="3FC6D9D3" w14:textId="77777777" w:rsidR="007F66C2" w:rsidRPr="001055CF" w:rsidRDefault="007F66C2" w:rsidP="007F66C2">
            <w:pPr>
              <w:jc w:val="center"/>
              <w:rPr>
                <w:sz w:val="21"/>
                <w:szCs w:val="21"/>
                <w:lang w:eastAsia="fr-FR"/>
              </w:rPr>
            </w:pPr>
            <w:r w:rsidRPr="001055CF">
              <w:rPr>
                <w:sz w:val="21"/>
                <w:szCs w:val="21"/>
                <w:lang w:eastAsia="fr-FR"/>
              </w:rPr>
              <w:t>5316.212*</w:t>
            </w:r>
          </w:p>
        </w:tc>
        <w:tc>
          <w:tcPr>
            <w:tcW w:w="527" w:type="dxa"/>
            <w:tcBorders>
              <w:top w:val="nil"/>
              <w:left w:val="nil"/>
              <w:bottom w:val="nil"/>
              <w:right w:val="nil"/>
            </w:tcBorders>
            <w:shd w:val="clear" w:color="000000" w:fill="FFFFFF"/>
            <w:noWrap/>
            <w:vAlign w:val="center"/>
            <w:hideMark/>
          </w:tcPr>
          <w:p w14:paraId="4A9F40C1" w14:textId="77777777" w:rsidR="007F66C2" w:rsidRPr="001055CF" w:rsidRDefault="007F66C2" w:rsidP="007F66C2">
            <w:pPr>
              <w:jc w:val="center"/>
              <w:rPr>
                <w:sz w:val="21"/>
                <w:szCs w:val="21"/>
                <w:lang w:eastAsia="fr-FR"/>
              </w:rPr>
            </w:pPr>
            <w:r w:rsidRPr="001055CF">
              <w:rPr>
                <w:sz w:val="21"/>
                <w:szCs w:val="21"/>
                <w:lang w:eastAsia="fr-FR"/>
              </w:rPr>
              <w:t>230</w:t>
            </w:r>
          </w:p>
        </w:tc>
        <w:tc>
          <w:tcPr>
            <w:tcW w:w="640" w:type="dxa"/>
            <w:tcBorders>
              <w:top w:val="nil"/>
              <w:left w:val="nil"/>
              <w:bottom w:val="nil"/>
              <w:right w:val="nil"/>
            </w:tcBorders>
            <w:shd w:val="clear" w:color="000000" w:fill="FFFFFF"/>
            <w:noWrap/>
            <w:vAlign w:val="center"/>
            <w:hideMark/>
          </w:tcPr>
          <w:p w14:paraId="5A84026E" w14:textId="77777777" w:rsidR="007F66C2" w:rsidRPr="001055CF" w:rsidRDefault="007F66C2" w:rsidP="007F66C2">
            <w:pPr>
              <w:jc w:val="center"/>
              <w:rPr>
                <w:sz w:val="21"/>
                <w:szCs w:val="21"/>
                <w:lang w:eastAsia="fr-FR"/>
              </w:rPr>
            </w:pPr>
            <w:r w:rsidRPr="001055CF">
              <w:rPr>
                <w:sz w:val="21"/>
                <w:szCs w:val="21"/>
                <w:lang w:eastAsia="fr-FR"/>
              </w:rPr>
              <w:t>.735</w:t>
            </w:r>
          </w:p>
        </w:tc>
        <w:tc>
          <w:tcPr>
            <w:tcW w:w="580" w:type="dxa"/>
            <w:tcBorders>
              <w:top w:val="nil"/>
              <w:left w:val="nil"/>
              <w:bottom w:val="nil"/>
              <w:right w:val="nil"/>
            </w:tcBorders>
            <w:shd w:val="clear" w:color="000000" w:fill="FFFFFF"/>
            <w:noWrap/>
            <w:vAlign w:val="center"/>
            <w:hideMark/>
          </w:tcPr>
          <w:p w14:paraId="155E1965" w14:textId="77777777" w:rsidR="007F66C2" w:rsidRPr="001055CF" w:rsidRDefault="007F66C2" w:rsidP="007F66C2">
            <w:pPr>
              <w:jc w:val="center"/>
              <w:rPr>
                <w:sz w:val="21"/>
                <w:szCs w:val="21"/>
                <w:lang w:eastAsia="fr-FR"/>
              </w:rPr>
            </w:pPr>
            <w:r w:rsidRPr="001055CF">
              <w:rPr>
                <w:sz w:val="21"/>
                <w:szCs w:val="21"/>
                <w:lang w:eastAsia="fr-FR"/>
              </w:rPr>
              <w:t>.709</w:t>
            </w:r>
          </w:p>
        </w:tc>
        <w:tc>
          <w:tcPr>
            <w:tcW w:w="864" w:type="dxa"/>
            <w:tcBorders>
              <w:top w:val="nil"/>
              <w:left w:val="nil"/>
              <w:bottom w:val="nil"/>
              <w:right w:val="nil"/>
            </w:tcBorders>
            <w:shd w:val="clear" w:color="000000" w:fill="FFFFFF"/>
            <w:noWrap/>
            <w:vAlign w:val="center"/>
            <w:hideMark/>
          </w:tcPr>
          <w:p w14:paraId="5600EC97" w14:textId="77777777" w:rsidR="007F66C2" w:rsidRPr="001055CF" w:rsidRDefault="007F66C2" w:rsidP="007F66C2">
            <w:pPr>
              <w:jc w:val="center"/>
              <w:rPr>
                <w:sz w:val="21"/>
                <w:szCs w:val="21"/>
                <w:lang w:eastAsia="fr-FR"/>
              </w:rPr>
            </w:pPr>
            <w:r w:rsidRPr="001055CF">
              <w:rPr>
                <w:sz w:val="21"/>
                <w:szCs w:val="21"/>
                <w:lang w:eastAsia="fr-FR"/>
              </w:rPr>
              <w:t>.216</w:t>
            </w:r>
          </w:p>
        </w:tc>
        <w:tc>
          <w:tcPr>
            <w:tcW w:w="849" w:type="dxa"/>
            <w:tcBorders>
              <w:top w:val="nil"/>
              <w:left w:val="nil"/>
              <w:bottom w:val="nil"/>
              <w:right w:val="nil"/>
            </w:tcBorders>
            <w:shd w:val="clear" w:color="000000" w:fill="FFFFFF"/>
            <w:noWrap/>
            <w:vAlign w:val="center"/>
            <w:hideMark/>
          </w:tcPr>
          <w:p w14:paraId="7C813FD5" w14:textId="77777777" w:rsidR="007F66C2" w:rsidRPr="001055CF" w:rsidRDefault="007F66C2" w:rsidP="007F66C2">
            <w:pPr>
              <w:jc w:val="center"/>
              <w:rPr>
                <w:sz w:val="21"/>
                <w:szCs w:val="21"/>
                <w:lang w:eastAsia="fr-FR"/>
              </w:rPr>
            </w:pPr>
            <w:r w:rsidRPr="001055CF">
              <w:rPr>
                <w:sz w:val="21"/>
                <w:szCs w:val="21"/>
                <w:lang w:eastAsia="fr-FR"/>
              </w:rPr>
              <w:t>.211</w:t>
            </w:r>
          </w:p>
        </w:tc>
        <w:tc>
          <w:tcPr>
            <w:tcW w:w="761" w:type="dxa"/>
            <w:tcBorders>
              <w:top w:val="nil"/>
              <w:left w:val="nil"/>
              <w:bottom w:val="nil"/>
              <w:right w:val="nil"/>
            </w:tcBorders>
            <w:shd w:val="clear" w:color="000000" w:fill="FFFFFF"/>
            <w:noWrap/>
            <w:vAlign w:val="center"/>
            <w:hideMark/>
          </w:tcPr>
          <w:p w14:paraId="057ACC90" w14:textId="77777777" w:rsidR="007F66C2" w:rsidRPr="001055CF" w:rsidRDefault="007F66C2" w:rsidP="007F66C2">
            <w:pPr>
              <w:jc w:val="center"/>
              <w:rPr>
                <w:sz w:val="21"/>
                <w:szCs w:val="21"/>
                <w:lang w:eastAsia="fr-FR"/>
              </w:rPr>
            </w:pPr>
            <w:r w:rsidRPr="001055CF">
              <w:rPr>
                <w:sz w:val="21"/>
                <w:szCs w:val="21"/>
                <w:lang w:eastAsia="fr-FR"/>
              </w:rPr>
              <w:t>.221</w:t>
            </w:r>
          </w:p>
        </w:tc>
        <w:tc>
          <w:tcPr>
            <w:tcW w:w="808" w:type="dxa"/>
            <w:tcBorders>
              <w:top w:val="nil"/>
              <w:left w:val="nil"/>
              <w:bottom w:val="nil"/>
              <w:right w:val="nil"/>
            </w:tcBorders>
            <w:shd w:val="clear" w:color="000000" w:fill="FFFFFF"/>
            <w:noWrap/>
            <w:vAlign w:val="bottom"/>
            <w:hideMark/>
          </w:tcPr>
          <w:p w14:paraId="53065F4B" w14:textId="77777777" w:rsidR="007F66C2" w:rsidRPr="001055CF" w:rsidRDefault="007F66C2" w:rsidP="007F66C2">
            <w:pPr>
              <w:jc w:val="center"/>
              <w:rPr>
                <w:sz w:val="21"/>
                <w:szCs w:val="21"/>
                <w:lang w:eastAsia="fr-FR"/>
              </w:rPr>
            </w:pPr>
            <w:r w:rsidRPr="001055CF">
              <w:rPr>
                <w:sz w:val="21"/>
                <w:szCs w:val="21"/>
                <w:lang w:eastAsia="fr-FR"/>
              </w:rPr>
              <w:t>.214</w:t>
            </w:r>
          </w:p>
        </w:tc>
        <w:tc>
          <w:tcPr>
            <w:tcW w:w="467" w:type="dxa"/>
            <w:tcBorders>
              <w:top w:val="nil"/>
              <w:left w:val="nil"/>
              <w:bottom w:val="nil"/>
              <w:right w:val="nil"/>
            </w:tcBorders>
            <w:shd w:val="clear" w:color="000000" w:fill="FFFFFF"/>
            <w:noWrap/>
            <w:vAlign w:val="bottom"/>
            <w:hideMark/>
          </w:tcPr>
          <w:p w14:paraId="368295D1" w14:textId="77777777" w:rsidR="007F66C2" w:rsidRPr="001055CF" w:rsidRDefault="007F66C2" w:rsidP="007F66C2">
            <w:pPr>
              <w:jc w:val="cente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vAlign w:val="bottom"/>
            <w:hideMark/>
          </w:tcPr>
          <w:p w14:paraId="4ABA3709" w14:textId="77777777" w:rsidR="007F66C2" w:rsidRPr="001055CF" w:rsidRDefault="007F66C2" w:rsidP="007F66C2">
            <w:pPr>
              <w:jc w:val="cente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vAlign w:val="bottom"/>
            <w:hideMark/>
          </w:tcPr>
          <w:p w14:paraId="64DE3261"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3B3F9279"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10E300A1"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6F9BDDB4" w14:textId="77777777" w:rsidR="007F66C2" w:rsidRPr="001055CF" w:rsidRDefault="007F66C2" w:rsidP="007F66C2">
            <w:pPr>
              <w:jc w:val="cente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vAlign w:val="bottom"/>
            <w:hideMark/>
          </w:tcPr>
          <w:p w14:paraId="49952B97" w14:textId="77777777" w:rsidR="007F66C2" w:rsidRPr="001055CF" w:rsidRDefault="007F66C2" w:rsidP="007F66C2">
            <w:pPr>
              <w:jc w:val="center"/>
              <w:rPr>
                <w:sz w:val="21"/>
                <w:szCs w:val="21"/>
                <w:lang w:eastAsia="fr-FR"/>
              </w:rPr>
            </w:pPr>
            <w:r w:rsidRPr="001055CF">
              <w:rPr>
                <w:sz w:val="21"/>
                <w:szCs w:val="21"/>
                <w:lang w:eastAsia="fr-FR"/>
              </w:rPr>
              <w:t>-</w:t>
            </w:r>
          </w:p>
        </w:tc>
      </w:tr>
      <w:tr w:rsidR="007F66C2" w:rsidRPr="001055CF" w14:paraId="26F65B35" w14:textId="77777777" w:rsidTr="007F66C2">
        <w:trPr>
          <w:trHeight w:val="312"/>
        </w:trPr>
        <w:tc>
          <w:tcPr>
            <w:tcW w:w="851" w:type="dxa"/>
            <w:vMerge/>
            <w:tcBorders>
              <w:left w:val="nil"/>
              <w:right w:val="nil"/>
            </w:tcBorders>
            <w:shd w:val="clear" w:color="000000" w:fill="FFFFFF"/>
            <w:noWrap/>
            <w:vAlign w:val="center"/>
            <w:hideMark/>
          </w:tcPr>
          <w:p w14:paraId="372711C9"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noWrap/>
            <w:vAlign w:val="center"/>
            <w:hideMark/>
          </w:tcPr>
          <w:p w14:paraId="70E21A77"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vAlign w:val="bottom"/>
            <w:hideMark/>
          </w:tcPr>
          <w:p w14:paraId="2D1E4E41" w14:textId="77777777" w:rsidR="007F66C2" w:rsidRPr="001055CF" w:rsidRDefault="007F66C2" w:rsidP="007F66C2">
            <w:pPr>
              <w:jc w:val="center"/>
              <w:rPr>
                <w:sz w:val="21"/>
                <w:szCs w:val="21"/>
                <w:lang w:eastAsia="fr-FR"/>
              </w:rPr>
            </w:pPr>
            <w:r w:rsidRPr="001055CF">
              <w:rPr>
                <w:sz w:val="21"/>
                <w:szCs w:val="21"/>
                <w:lang w:eastAsia="fr-FR"/>
              </w:rPr>
              <w:t>1-2</w:t>
            </w:r>
          </w:p>
        </w:tc>
        <w:tc>
          <w:tcPr>
            <w:tcW w:w="1651" w:type="dxa"/>
            <w:tcBorders>
              <w:top w:val="nil"/>
              <w:left w:val="nil"/>
              <w:bottom w:val="nil"/>
              <w:right w:val="nil"/>
            </w:tcBorders>
            <w:shd w:val="clear" w:color="000000" w:fill="FFFFFF"/>
            <w:noWrap/>
            <w:vAlign w:val="bottom"/>
            <w:hideMark/>
          </w:tcPr>
          <w:p w14:paraId="7EACD360" w14:textId="77777777" w:rsidR="007F66C2" w:rsidRPr="001055CF" w:rsidRDefault="007F66C2" w:rsidP="007F66C2">
            <w:pPr>
              <w:rPr>
                <w:sz w:val="21"/>
                <w:szCs w:val="21"/>
                <w:lang w:eastAsia="fr-FR"/>
              </w:rPr>
            </w:pPr>
            <w:r w:rsidRPr="001055CF">
              <w:rPr>
                <w:sz w:val="21"/>
                <w:szCs w:val="21"/>
                <w:lang w:eastAsia="fr-FR"/>
              </w:rPr>
              <w:t>2-factor</w:t>
            </w:r>
          </w:p>
        </w:tc>
        <w:tc>
          <w:tcPr>
            <w:tcW w:w="1124" w:type="dxa"/>
            <w:tcBorders>
              <w:top w:val="nil"/>
              <w:left w:val="nil"/>
              <w:bottom w:val="nil"/>
              <w:right w:val="nil"/>
            </w:tcBorders>
            <w:shd w:val="clear" w:color="000000" w:fill="FFFFFF"/>
            <w:noWrap/>
            <w:vAlign w:val="center"/>
            <w:hideMark/>
          </w:tcPr>
          <w:p w14:paraId="4735F9D1" w14:textId="77777777" w:rsidR="007F66C2" w:rsidRPr="001055CF" w:rsidRDefault="007F66C2" w:rsidP="007F66C2">
            <w:pPr>
              <w:jc w:val="center"/>
              <w:rPr>
                <w:sz w:val="21"/>
                <w:szCs w:val="21"/>
                <w:lang w:eastAsia="fr-FR"/>
              </w:rPr>
            </w:pPr>
            <w:r w:rsidRPr="001055CF">
              <w:rPr>
                <w:sz w:val="21"/>
                <w:szCs w:val="21"/>
                <w:lang w:eastAsia="fr-FR"/>
              </w:rPr>
              <w:t>3284.922*</w:t>
            </w:r>
          </w:p>
        </w:tc>
        <w:tc>
          <w:tcPr>
            <w:tcW w:w="527" w:type="dxa"/>
            <w:tcBorders>
              <w:top w:val="nil"/>
              <w:left w:val="nil"/>
              <w:bottom w:val="nil"/>
              <w:right w:val="nil"/>
            </w:tcBorders>
            <w:shd w:val="clear" w:color="000000" w:fill="FFFFFF"/>
            <w:noWrap/>
            <w:vAlign w:val="center"/>
            <w:hideMark/>
          </w:tcPr>
          <w:p w14:paraId="7CBDAF26" w14:textId="77777777" w:rsidR="007F66C2" w:rsidRPr="001055CF" w:rsidRDefault="007F66C2" w:rsidP="007F66C2">
            <w:pPr>
              <w:jc w:val="center"/>
              <w:rPr>
                <w:sz w:val="21"/>
                <w:szCs w:val="21"/>
                <w:lang w:eastAsia="fr-FR"/>
              </w:rPr>
            </w:pPr>
            <w:r w:rsidRPr="001055CF">
              <w:rPr>
                <w:sz w:val="21"/>
                <w:szCs w:val="21"/>
                <w:lang w:eastAsia="fr-FR"/>
              </w:rPr>
              <w:t>208</w:t>
            </w:r>
          </w:p>
        </w:tc>
        <w:tc>
          <w:tcPr>
            <w:tcW w:w="640" w:type="dxa"/>
            <w:tcBorders>
              <w:top w:val="nil"/>
              <w:left w:val="nil"/>
              <w:bottom w:val="nil"/>
              <w:right w:val="nil"/>
            </w:tcBorders>
            <w:shd w:val="clear" w:color="000000" w:fill="FFFFFF"/>
            <w:noWrap/>
            <w:vAlign w:val="center"/>
            <w:hideMark/>
          </w:tcPr>
          <w:p w14:paraId="13F5380C" w14:textId="77777777" w:rsidR="007F66C2" w:rsidRPr="001055CF" w:rsidRDefault="007F66C2" w:rsidP="007F66C2">
            <w:pPr>
              <w:jc w:val="center"/>
              <w:rPr>
                <w:sz w:val="21"/>
                <w:szCs w:val="21"/>
                <w:lang w:eastAsia="fr-FR"/>
              </w:rPr>
            </w:pPr>
            <w:r w:rsidRPr="001055CF">
              <w:rPr>
                <w:sz w:val="21"/>
                <w:szCs w:val="21"/>
                <w:lang w:eastAsia="fr-FR"/>
              </w:rPr>
              <w:t>.840</w:t>
            </w:r>
          </w:p>
        </w:tc>
        <w:tc>
          <w:tcPr>
            <w:tcW w:w="580" w:type="dxa"/>
            <w:tcBorders>
              <w:top w:val="nil"/>
              <w:left w:val="nil"/>
              <w:bottom w:val="nil"/>
              <w:right w:val="nil"/>
            </w:tcBorders>
            <w:shd w:val="clear" w:color="000000" w:fill="FFFFFF"/>
            <w:noWrap/>
            <w:vAlign w:val="center"/>
            <w:hideMark/>
          </w:tcPr>
          <w:p w14:paraId="4173E5EC" w14:textId="77777777" w:rsidR="007F66C2" w:rsidRPr="001055CF" w:rsidRDefault="007F66C2" w:rsidP="007F66C2">
            <w:pPr>
              <w:jc w:val="center"/>
              <w:rPr>
                <w:sz w:val="21"/>
                <w:szCs w:val="21"/>
                <w:lang w:eastAsia="fr-FR"/>
              </w:rPr>
            </w:pPr>
            <w:r w:rsidRPr="001055CF">
              <w:rPr>
                <w:sz w:val="21"/>
                <w:szCs w:val="21"/>
                <w:lang w:eastAsia="fr-FR"/>
              </w:rPr>
              <w:t>.805</w:t>
            </w:r>
          </w:p>
        </w:tc>
        <w:tc>
          <w:tcPr>
            <w:tcW w:w="864" w:type="dxa"/>
            <w:tcBorders>
              <w:top w:val="nil"/>
              <w:left w:val="nil"/>
              <w:bottom w:val="nil"/>
              <w:right w:val="nil"/>
            </w:tcBorders>
            <w:shd w:val="clear" w:color="000000" w:fill="FFFFFF"/>
            <w:noWrap/>
            <w:vAlign w:val="center"/>
            <w:hideMark/>
          </w:tcPr>
          <w:p w14:paraId="1648661B" w14:textId="77777777" w:rsidR="007F66C2" w:rsidRPr="001055CF" w:rsidRDefault="007F66C2" w:rsidP="007F66C2">
            <w:pPr>
              <w:jc w:val="center"/>
              <w:rPr>
                <w:sz w:val="21"/>
                <w:szCs w:val="21"/>
                <w:lang w:eastAsia="fr-FR"/>
              </w:rPr>
            </w:pPr>
            <w:r w:rsidRPr="001055CF">
              <w:rPr>
                <w:sz w:val="21"/>
                <w:szCs w:val="21"/>
                <w:lang w:eastAsia="fr-FR"/>
              </w:rPr>
              <w:t>.176</w:t>
            </w:r>
          </w:p>
        </w:tc>
        <w:tc>
          <w:tcPr>
            <w:tcW w:w="849" w:type="dxa"/>
            <w:tcBorders>
              <w:top w:val="nil"/>
              <w:left w:val="nil"/>
              <w:bottom w:val="nil"/>
              <w:right w:val="nil"/>
            </w:tcBorders>
            <w:shd w:val="clear" w:color="000000" w:fill="FFFFFF"/>
            <w:noWrap/>
            <w:vAlign w:val="center"/>
            <w:hideMark/>
          </w:tcPr>
          <w:p w14:paraId="7281C557" w14:textId="77777777" w:rsidR="007F66C2" w:rsidRPr="001055CF" w:rsidRDefault="007F66C2" w:rsidP="007F66C2">
            <w:pPr>
              <w:jc w:val="center"/>
              <w:rPr>
                <w:sz w:val="21"/>
                <w:szCs w:val="21"/>
                <w:lang w:eastAsia="fr-FR"/>
              </w:rPr>
            </w:pPr>
            <w:r w:rsidRPr="001055CF">
              <w:rPr>
                <w:sz w:val="21"/>
                <w:szCs w:val="21"/>
                <w:lang w:eastAsia="fr-FR"/>
              </w:rPr>
              <w:t>.171</w:t>
            </w:r>
          </w:p>
        </w:tc>
        <w:tc>
          <w:tcPr>
            <w:tcW w:w="761" w:type="dxa"/>
            <w:tcBorders>
              <w:top w:val="nil"/>
              <w:left w:val="nil"/>
              <w:bottom w:val="nil"/>
              <w:right w:val="nil"/>
            </w:tcBorders>
            <w:shd w:val="clear" w:color="000000" w:fill="FFFFFF"/>
            <w:noWrap/>
            <w:vAlign w:val="center"/>
            <w:hideMark/>
          </w:tcPr>
          <w:p w14:paraId="777C88E6" w14:textId="77777777" w:rsidR="007F66C2" w:rsidRPr="001055CF" w:rsidRDefault="007F66C2" w:rsidP="007F66C2">
            <w:pPr>
              <w:jc w:val="center"/>
              <w:rPr>
                <w:sz w:val="21"/>
                <w:szCs w:val="21"/>
                <w:lang w:eastAsia="fr-FR"/>
              </w:rPr>
            </w:pPr>
            <w:r w:rsidRPr="001055CF">
              <w:rPr>
                <w:sz w:val="21"/>
                <w:szCs w:val="21"/>
                <w:lang w:eastAsia="fr-FR"/>
              </w:rPr>
              <w:t>.182</w:t>
            </w:r>
          </w:p>
        </w:tc>
        <w:tc>
          <w:tcPr>
            <w:tcW w:w="808" w:type="dxa"/>
            <w:tcBorders>
              <w:top w:val="nil"/>
              <w:left w:val="nil"/>
              <w:bottom w:val="nil"/>
              <w:right w:val="nil"/>
            </w:tcBorders>
            <w:shd w:val="clear" w:color="000000" w:fill="FFFFFF"/>
            <w:noWrap/>
            <w:vAlign w:val="bottom"/>
            <w:hideMark/>
          </w:tcPr>
          <w:p w14:paraId="7F9CC7C7" w14:textId="77777777" w:rsidR="007F66C2" w:rsidRPr="001055CF" w:rsidRDefault="007F66C2" w:rsidP="007F66C2">
            <w:pPr>
              <w:jc w:val="center"/>
              <w:rPr>
                <w:sz w:val="21"/>
                <w:szCs w:val="21"/>
                <w:lang w:eastAsia="fr-FR"/>
              </w:rPr>
            </w:pPr>
            <w:r w:rsidRPr="001055CF">
              <w:rPr>
                <w:sz w:val="21"/>
                <w:szCs w:val="21"/>
                <w:lang w:eastAsia="fr-FR"/>
              </w:rPr>
              <w:t>.149</w:t>
            </w:r>
          </w:p>
        </w:tc>
        <w:tc>
          <w:tcPr>
            <w:tcW w:w="467" w:type="dxa"/>
            <w:tcBorders>
              <w:top w:val="nil"/>
              <w:left w:val="nil"/>
              <w:bottom w:val="nil"/>
              <w:right w:val="nil"/>
            </w:tcBorders>
            <w:shd w:val="clear" w:color="000000" w:fill="FFFFFF"/>
            <w:noWrap/>
            <w:vAlign w:val="bottom"/>
            <w:hideMark/>
          </w:tcPr>
          <w:p w14:paraId="3CA9109C" w14:textId="77777777" w:rsidR="007F66C2" w:rsidRPr="001055CF" w:rsidRDefault="007F66C2" w:rsidP="007F66C2">
            <w:pPr>
              <w:jc w:val="cente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vAlign w:val="bottom"/>
            <w:hideMark/>
          </w:tcPr>
          <w:p w14:paraId="3CEEF921" w14:textId="77777777" w:rsidR="007F66C2" w:rsidRPr="001055CF" w:rsidRDefault="007F66C2" w:rsidP="007F66C2">
            <w:pPr>
              <w:jc w:val="cente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vAlign w:val="bottom"/>
            <w:hideMark/>
          </w:tcPr>
          <w:p w14:paraId="36D83344"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1F338E19"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17DF191F"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64D36B0A" w14:textId="77777777" w:rsidR="007F66C2" w:rsidRPr="001055CF" w:rsidRDefault="007F66C2" w:rsidP="007F66C2">
            <w:pPr>
              <w:jc w:val="cente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vAlign w:val="bottom"/>
            <w:hideMark/>
          </w:tcPr>
          <w:p w14:paraId="1DBE41FD" w14:textId="77777777" w:rsidR="007F66C2" w:rsidRPr="001055CF" w:rsidRDefault="007F66C2" w:rsidP="007F66C2">
            <w:pPr>
              <w:jc w:val="center"/>
              <w:rPr>
                <w:sz w:val="21"/>
                <w:szCs w:val="21"/>
                <w:lang w:eastAsia="fr-FR"/>
              </w:rPr>
            </w:pPr>
            <w:r w:rsidRPr="001055CF">
              <w:rPr>
                <w:sz w:val="21"/>
                <w:szCs w:val="21"/>
                <w:lang w:eastAsia="fr-FR"/>
              </w:rPr>
              <w:t>-</w:t>
            </w:r>
          </w:p>
        </w:tc>
      </w:tr>
      <w:tr w:rsidR="007F66C2" w:rsidRPr="001055CF" w14:paraId="19192707" w14:textId="77777777" w:rsidTr="007F66C2">
        <w:trPr>
          <w:trHeight w:val="312"/>
        </w:trPr>
        <w:tc>
          <w:tcPr>
            <w:tcW w:w="851" w:type="dxa"/>
            <w:vMerge/>
            <w:tcBorders>
              <w:left w:val="nil"/>
              <w:right w:val="nil"/>
            </w:tcBorders>
            <w:shd w:val="clear" w:color="000000" w:fill="FFFFFF"/>
            <w:noWrap/>
            <w:vAlign w:val="center"/>
            <w:hideMark/>
          </w:tcPr>
          <w:p w14:paraId="5415C0FE"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noWrap/>
            <w:vAlign w:val="center"/>
            <w:hideMark/>
          </w:tcPr>
          <w:p w14:paraId="6199A7B7"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vAlign w:val="bottom"/>
            <w:hideMark/>
          </w:tcPr>
          <w:p w14:paraId="5EC3F058" w14:textId="77777777" w:rsidR="007F66C2" w:rsidRPr="001055CF" w:rsidRDefault="007F66C2" w:rsidP="007F66C2">
            <w:pPr>
              <w:jc w:val="center"/>
              <w:rPr>
                <w:sz w:val="21"/>
                <w:szCs w:val="21"/>
                <w:lang w:eastAsia="fr-FR"/>
              </w:rPr>
            </w:pPr>
            <w:r w:rsidRPr="001055CF">
              <w:rPr>
                <w:sz w:val="21"/>
                <w:szCs w:val="21"/>
                <w:lang w:eastAsia="fr-FR"/>
              </w:rPr>
              <w:t>1-3</w:t>
            </w:r>
          </w:p>
        </w:tc>
        <w:tc>
          <w:tcPr>
            <w:tcW w:w="1651" w:type="dxa"/>
            <w:tcBorders>
              <w:top w:val="nil"/>
              <w:left w:val="nil"/>
              <w:bottom w:val="nil"/>
              <w:right w:val="nil"/>
            </w:tcBorders>
            <w:shd w:val="clear" w:color="000000" w:fill="FFFFFF"/>
            <w:noWrap/>
            <w:vAlign w:val="bottom"/>
            <w:hideMark/>
          </w:tcPr>
          <w:p w14:paraId="1DE84A25" w14:textId="77777777" w:rsidR="007F66C2" w:rsidRPr="001055CF" w:rsidRDefault="007F66C2" w:rsidP="007F66C2">
            <w:pPr>
              <w:rPr>
                <w:sz w:val="21"/>
                <w:szCs w:val="21"/>
                <w:lang w:eastAsia="fr-FR"/>
              </w:rPr>
            </w:pPr>
            <w:r w:rsidRPr="001055CF">
              <w:rPr>
                <w:sz w:val="21"/>
                <w:szCs w:val="21"/>
                <w:lang w:eastAsia="fr-FR"/>
              </w:rPr>
              <w:t>3-factor</w:t>
            </w:r>
          </w:p>
        </w:tc>
        <w:tc>
          <w:tcPr>
            <w:tcW w:w="1124" w:type="dxa"/>
            <w:tcBorders>
              <w:top w:val="nil"/>
              <w:left w:val="nil"/>
              <w:bottom w:val="nil"/>
              <w:right w:val="nil"/>
            </w:tcBorders>
            <w:shd w:val="clear" w:color="000000" w:fill="FFFFFF"/>
            <w:noWrap/>
            <w:vAlign w:val="center"/>
            <w:hideMark/>
          </w:tcPr>
          <w:p w14:paraId="73712FAD" w14:textId="77777777" w:rsidR="007F66C2" w:rsidRPr="001055CF" w:rsidRDefault="007F66C2" w:rsidP="007F66C2">
            <w:pPr>
              <w:jc w:val="center"/>
              <w:rPr>
                <w:sz w:val="21"/>
                <w:szCs w:val="21"/>
                <w:lang w:eastAsia="fr-FR"/>
              </w:rPr>
            </w:pPr>
            <w:r w:rsidRPr="001055CF">
              <w:rPr>
                <w:sz w:val="21"/>
                <w:szCs w:val="21"/>
                <w:lang w:eastAsia="fr-FR"/>
              </w:rPr>
              <w:t>1516.494*</w:t>
            </w:r>
          </w:p>
        </w:tc>
        <w:tc>
          <w:tcPr>
            <w:tcW w:w="527" w:type="dxa"/>
            <w:tcBorders>
              <w:top w:val="nil"/>
              <w:left w:val="nil"/>
              <w:bottom w:val="nil"/>
              <w:right w:val="nil"/>
            </w:tcBorders>
            <w:shd w:val="clear" w:color="000000" w:fill="FFFFFF"/>
            <w:noWrap/>
            <w:vAlign w:val="center"/>
            <w:hideMark/>
          </w:tcPr>
          <w:p w14:paraId="583EEF91" w14:textId="77777777" w:rsidR="007F66C2" w:rsidRPr="001055CF" w:rsidRDefault="007F66C2" w:rsidP="007F66C2">
            <w:pPr>
              <w:jc w:val="center"/>
              <w:rPr>
                <w:sz w:val="21"/>
                <w:szCs w:val="21"/>
                <w:lang w:eastAsia="fr-FR"/>
              </w:rPr>
            </w:pPr>
            <w:r w:rsidRPr="001055CF">
              <w:rPr>
                <w:sz w:val="21"/>
                <w:szCs w:val="21"/>
                <w:lang w:eastAsia="fr-FR"/>
              </w:rPr>
              <w:t>187</w:t>
            </w:r>
          </w:p>
        </w:tc>
        <w:tc>
          <w:tcPr>
            <w:tcW w:w="640" w:type="dxa"/>
            <w:tcBorders>
              <w:top w:val="nil"/>
              <w:left w:val="nil"/>
              <w:bottom w:val="nil"/>
              <w:right w:val="nil"/>
            </w:tcBorders>
            <w:shd w:val="clear" w:color="000000" w:fill="FFFFFF"/>
            <w:noWrap/>
            <w:vAlign w:val="center"/>
            <w:hideMark/>
          </w:tcPr>
          <w:p w14:paraId="017960ED" w14:textId="77777777" w:rsidR="007F66C2" w:rsidRPr="001055CF" w:rsidRDefault="007F66C2" w:rsidP="007F66C2">
            <w:pPr>
              <w:jc w:val="center"/>
              <w:rPr>
                <w:sz w:val="21"/>
                <w:szCs w:val="21"/>
                <w:lang w:eastAsia="fr-FR"/>
              </w:rPr>
            </w:pPr>
            <w:r w:rsidRPr="001055CF">
              <w:rPr>
                <w:sz w:val="21"/>
                <w:szCs w:val="21"/>
                <w:lang w:eastAsia="fr-FR"/>
              </w:rPr>
              <w:t>.931</w:t>
            </w:r>
          </w:p>
        </w:tc>
        <w:tc>
          <w:tcPr>
            <w:tcW w:w="580" w:type="dxa"/>
            <w:tcBorders>
              <w:top w:val="nil"/>
              <w:left w:val="nil"/>
              <w:bottom w:val="nil"/>
              <w:right w:val="nil"/>
            </w:tcBorders>
            <w:shd w:val="clear" w:color="000000" w:fill="FFFFFF"/>
            <w:noWrap/>
            <w:vAlign w:val="center"/>
            <w:hideMark/>
          </w:tcPr>
          <w:p w14:paraId="28881002" w14:textId="77777777" w:rsidR="007F66C2" w:rsidRPr="001055CF" w:rsidRDefault="007F66C2" w:rsidP="007F66C2">
            <w:pPr>
              <w:jc w:val="center"/>
              <w:rPr>
                <w:sz w:val="21"/>
                <w:szCs w:val="21"/>
                <w:lang w:eastAsia="fr-FR"/>
              </w:rPr>
            </w:pPr>
            <w:r w:rsidRPr="001055CF">
              <w:rPr>
                <w:sz w:val="21"/>
                <w:szCs w:val="21"/>
                <w:lang w:eastAsia="fr-FR"/>
              </w:rPr>
              <w:t>.906</w:t>
            </w:r>
          </w:p>
        </w:tc>
        <w:tc>
          <w:tcPr>
            <w:tcW w:w="864" w:type="dxa"/>
            <w:tcBorders>
              <w:top w:val="nil"/>
              <w:left w:val="nil"/>
              <w:bottom w:val="nil"/>
              <w:right w:val="nil"/>
            </w:tcBorders>
            <w:shd w:val="clear" w:color="000000" w:fill="FFFFFF"/>
            <w:noWrap/>
            <w:vAlign w:val="center"/>
            <w:hideMark/>
          </w:tcPr>
          <w:p w14:paraId="06DAE124" w14:textId="77777777" w:rsidR="007F66C2" w:rsidRPr="001055CF" w:rsidRDefault="007F66C2" w:rsidP="007F66C2">
            <w:pPr>
              <w:jc w:val="center"/>
              <w:rPr>
                <w:sz w:val="21"/>
                <w:szCs w:val="21"/>
                <w:lang w:eastAsia="fr-FR"/>
              </w:rPr>
            </w:pPr>
            <w:r w:rsidRPr="001055CF">
              <w:rPr>
                <w:sz w:val="21"/>
                <w:szCs w:val="21"/>
                <w:lang w:eastAsia="fr-FR"/>
              </w:rPr>
              <w:t>.122</w:t>
            </w:r>
          </w:p>
        </w:tc>
        <w:tc>
          <w:tcPr>
            <w:tcW w:w="849" w:type="dxa"/>
            <w:tcBorders>
              <w:top w:val="nil"/>
              <w:left w:val="nil"/>
              <w:bottom w:val="nil"/>
              <w:right w:val="nil"/>
            </w:tcBorders>
            <w:shd w:val="clear" w:color="000000" w:fill="FFFFFF"/>
            <w:noWrap/>
            <w:vAlign w:val="center"/>
            <w:hideMark/>
          </w:tcPr>
          <w:p w14:paraId="15FBDAD7" w14:textId="77777777" w:rsidR="007F66C2" w:rsidRPr="001055CF" w:rsidRDefault="007F66C2" w:rsidP="007F66C2">
            <w:pPr>
              <w:jc w:val="center"/>
              <w:rPr>
                <w:sz w:val="21"/>
                <w:szCs w:val="21"/>
                <w:lang w:eastAsia="fr-FR"/>
              </w:rPr>
            </w:pPr>
            <w:r w:rsidRPr="001055CF">
              <w:rPr>
                <w:sz w:val="21"/>
                <w:szCs w:val="21"/>
                <w:lang w:eastAsia="fr-FR"/>
              </w:rPr>
              <w:t>.117</w:t>
            </w:r>
          </w:p>
        </w:tc>
        <w:tc>
          <w:tcPr>
            <w:tcW w:w="761" w:type="dxa"/>
            <w:tcBorders>
              <w:top w:val="nil"/>
              <w:left w:val="nil"/>
              <w:bottom w:val="nil"/>
              <w:right w:val="nil"/>
            </w:tcBorders>
            <w:shd w:val="clear" w:color="000000" w:fill="FFFFFF"/>
            <w:noWrap/>
            <w:vAlign w:val="center"/>
            <w:hideMark/>
          </w:tcPr>
          <w:p w14:paraId="7A072123" w14:textId="77777777" w:rsidR="007F66C2" w:rsidRPr="001055CF" w:rsidRDefault="007F66C2" w:rsidP="007F66C2">
            <w:pPr>
              <w:jc w:val="center"/>
              <w:rPr>
                <w:sz w:val="21"/>
                <w:szCs w:val="21"/>
                <w:lang w:eastAsia="fr-FR"/>
              </w:rPr>
            </w:pPr>
            <w:r w:rsidRPr="001055CF">
              <w:rPr>
                <w:sz w:val="21"/>
                <w:szCs w:val="21"/>
                <w:lang w:eastAsia="fr-FR"/>
              </w:rPr>
              <w:t>.128</w:t>
            </w:r>
          </w:p>
        </w:tc>
        <w:tc>
          <w:tcPr>
            <w:tcW w:w="808" w:type="dxa"/>
            <w:tcBorders>
              <w:top w:val="nil"/>
              <w:left w:val="nil"/>
              <w:bottom w:val="nil"/>
              <w:right w:val="nil"/>
            </w:tcBorders>
            <w:shd w:val="clear" w:color="000000" w:fill="FFFFFF"/>
            <w:noWrap/>
            <w:vAlign w:val="bottom"/>
            <w:hideMark/>
          </w:tcPr>
          <w:p w14:paraId="7E8F38A7" w14:textId="77777777" w:rsidR="007F66C2" w:rsidRPr="001055CF" w:rsidRDefault="007F66C2" w:rsidP="007F66C2">
            <w:pPr>
              <w:jc w:val="center"/>
              <w:rPr>
                <w:sz w:val="21"/>
                <w:szCs w:val="21"/>
                <w:lang w:eastAsia="fr-FR"/>
              </w:rPr>
            </w:pPr>
            <w:r w:rsidRPr="001055CF">
              <w:rPr>
                <w:sz w:val="21"/>
                <w:szCs w:val="21"/>
                <w:lang w:eastAsia="fr-FR"/>
              </w:rPr>
              <w:t>.064</w:t>
            </w:r>
          </w:p>
        </w:tc>
        <w:tc>
          <w:tcPr>
            <w:tcW w:w="467" w:type="dxa"/>
            <w:tcBorders>
              <w:top w:val="nil"/>
              <w:left w:val="nil"/>
              <w:bottom w:val="nil"/>
              <w:right w:val="nil"/>
            </w:tcBorders>
            <w:shd w:val="clear" w:color="000000" w:fill="FFFFFF"/>
            <w:noWrap/>
            <w:vAlign w:val="bottom"/>
            <w:hideMark/>
          </w:tcPr>
          <w:p w14:paraId="577D6DB4" w14:textId="77777777" w:rsidR="007F66C2" w:rsidRPr="001055CF" w:rsidRDefault="007F66C2" w:rsidP="007F66C2">
            <w:pPr>
              <w:jc w:val="cente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vAlign w:val="bottom"/>
            <w:hideMark/>
          </w:tcPr>
          <w:p w14:paraId="01E68928" w14:textId="77777777" w:rsidR="007F66C2" w:rsidRPr="001055CF" w:rsidRDefault="007F66C2" w:rsidP="007F66C2">
            <w:pPr>
              <w:jc w:val="cente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vAlign w:val="bottom"/>
            <w:hideMark/>
          </w:tcPr>
          <w:p w14:paraId="04287331"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1ED7C000"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55ED7603"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11D540A0" w14:textId="77777777" w:rsidR="007F66C2" w:rsidRPr="001055CF" w:rsidRDefault="007F66C2" w:rsidP="007F66C2">
            <w:pPr>
              <w:jc w:val="cente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vAlign w:val="bottom"/>
            <w:hideMark/>
          </w:tcPr>
          <w:p w14:paraId="3D1CE8BB" w14:textId="77777777" w:rsidR="007F66C2" w:rsidRPr="001055CF" w:rsidRDefault="007F66C2" w:rsidP="007F66C2">
            <w:pPr>
              <w:jc w:val="center"/>
              <w:rPr>
                <w:sz w:val="21"/>
                <w:szCs w:val="21"/>
                <w:lang w:eastAsia="fr-FR"/>
              </w:rPr>
            </w:pPr>
            <w:r w:rsidRPr="001055CF">
              <w:rPr>
                <w:sz w:val="21"/>
                <w:szCs w:val="21"/>
                <w:lang w:eastAsia="fr-FR"/>
              </w:rPr>
              <w:t>-</w:t>
            </w:r>
          </w:p>
        </w:tc>
      </w:tr>
      <w:tr w:rsidR="007F66C2" w:rsidRPr="001055CF" w14:paraId="50412058" w14:textId="77777777" w:rsidTr="007F66C2">
        <w:trPr>
          <w:trHeight w:val="312"/>
        </w:trPr>
        <w:tc>
          <w:tcPr>
            <w:tcW w:w="851" w:type="dxa"/>
            <w:vMerge/>
            <w:tcBorders>
              <w:left w:val="nil"/>
              <w:right w:val="nil"/>
            </w:tcBorders>
            <w:shd w:val="clear" w:color="auto" w:fill="auto"/>
            <w:noWrap/>
            <w:vAlign w:val="bottom"/>
            <w:hideMark/>
          </w:tcPr>
          <w:p w14:paraId="74FAE9E4"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noWrap/>
            <w:vAlign w:val="bottom"/>
            <w:hideMark/>
          </w:tcPr>
          <w:p w14:paraId="58EBD26D" w14:textId="77777777" w:rsidR="007F66C2" w:rsidRPr="001055CF" w:rsidRDefault="007F66C2" w:rsidP="007F66C2">
            <w:pPr>
              <w:rPr>
                <w:color w:val="000000"/>
                <w:sz w:val="21"/>
                <w:szCs w:val="21"/>
                <w:lang w:eastAsia="fr-FR"/>
              </w:rPr>
            </w:pPr>
          </w:p>
        </w:tc>
        <w:tc>
          <w:tcPr>
            <w:tcW w:w="567" w:type="dxa"/>
            <w:tcBorders>
              <w:top w:val="nil"/>
              <w:left w:val="nil"/>
              <w:bottom w:val="nil"/>
              <w:right w:val="nil"/>
            </w:tcBorders>
            <w:shd w:val="clear" w:color="auto" w:fill="auto"/>
            <w:noWrap/>
            <w:vAlign w:val="bottom"/>
            <w:hideMark/>
          </w:tcPr>
          <w:p w14:paraId="69F49083" w14:textId="77777777" w:rsidR="007F66C2" w:rsidRPr="001055CF" w:rsidRDefault="007F66C2" w:rsidP="007F66C2">
            <w:pPr>
              <w:jc w:val="center"/>
              <w:rPr>
                <w:sz w:val="21"/>
                <w:szCs w:val="21"/>
                <w:lang w:eastAsia="fr-FR"/>
              </w:rPr>
            </w:pPr>
            <w:r w:rsidRPr="001055CF">
              <w:rPr>
                <w:sz w:val="21"/>
                <w:szCs w:val="21"/>
                <w:lang w:eastAsia="fr-FR"/>
              </w:rPr>
              <w:t>1-4</w:t>
            </w:r>
          </w:p>
        </w:tc>
        <w:tc>
          <w:tcPr>
            <w:tcW w:w="1651" w:type="dxa"/>
            <w:tcBorders>
              <w:top w:val="nil"/>
              <w:left w:val="nil"/>
              <w:bottom w:val="nil"/>
              <w:right w:val="nil"/>
            </w:tcBorders>
            <w:shd w:val="clear" w:color="000000" w:fill="FFFFFF"/>
            <w:noWrap/>
            <w:vAlign w:val="bottom"/>
            <w:hideMark/>
          </w:tcPr>
          <w:p w14:paraId="6658E786" w14:textId="77777777" w:rsidR="007F66C2" w:rsidRPr="001055CF" w:rsidRDefault="007F66C2" w:rsidP="007F66C2">
            <w:pPr>
              <w:rPr>
                <w:sz w:val="21"/>
                <w:szCs w:val="21"/>
                <w:lang w:eastAsia="fr-FR"/>
              </w:rPr>
            </w:pPr>
            <w:r w:rsidRPr="001055CF">
              <w:rPr>
                <w:sz w:val="21"/>
                <w:szCs w:val="21"/>
                <w:lang w:eastAsia="fr-FR"/>
              </w:rPr>
              <w:t>4-factor</w:t>
            </w:r>
          </w:p>
        </w:tc>
        <w:tc>
          <w:tcPr>
            <w:tcW w:w="1124" w:type="dxa"/>
            <w:tcBorders>
              <w:top w:val="nil"/>
              <w:left w:val="nil"/>
              <w:bottom w:val="nil"/>
              <w:right w:val="nil"/>
            </w:tcBorders>
            <w:shd w:val="clear" w:color="000000" w:fill="FFFFFF"/>
            <w:noWrap/>
            <w:vAlign w:val="bottom"/>
            <w:hideMark/>
          </w:tcPr>
          <w:p w14:paraId="7BB6FC22" w14:textId="77777777" w:rsidR="007F66C2" w:rsidRPr="001055CF" w:rsidRDefault="007F66C2" w:rsidP="007F66C2">
            <w:pPr>
              <w:jc w:val="center"/>
              <w:rPr>
                <w:sz w:val="21"/>
                <w:szCs w:val="21"/>
                <w:lang w:eastAsia="fr-FR"/>
              </w:rPr>
            </w:pPr>
            <w:r w:rsidRPr="001055CF">
              <w:rPr>
                <w:sz w:val="21"/>
                <w:szCs w:val="21"/>
                <w:lang w:eastAsia="fr-FR"/>
              </w:rPr>
              <w:t>978.399*</w:t>
            </w:r>
          </w:p>
        </w:tc>
        <w:tc>
          <w:tcPr>
            <w:tcW w:w="527" w:type="dxa"/>
            <w:tcBorders>
              <w:top w:val="nil"/>
              <w:left w:val="nil"/>
              <w:bottom w:val="nil"/>
              <w:right w:val="nil"/>
            </w:tcBorders>
            <w:shd w:val="clear" w:color="000000" w:fill="FFFFFF"/>
            <w:noWrap/>
            <w:vAlign w:val="bottom"/>
            <w:hideMark/>
          </w:tcPr>
          <w:p w14:paraId="35F3993E" w14:textId="77777777" w:rsidR="007F66C2" w:rsidRPr="001055CF" w:rsidRDefault="007F66C2" w:rsidP="007F66C2">
            <w:pPr>
              <w:jc w:val="center"/>
              <w:rPr>
                <w:sz w:val="21"/>
                <w:szCs w:val="21"/>
                <w:lang w:eastAsia="fr-FR"/>
              </w:rPr>
            </w:pPr>
            <w:r w:rsidRPr="001055CF">
              <w:rPr>
                <w:sz w:val="21"/>
                <w:szCs w:val="21"/>
                <w:lang w:eastAsia="fr-FR"/>
              </w:rPr>
              <w:t>167</w:t>
            </w:r>
          </w:p>
        </w:tc>
        <w:tc>
          <w:tcPr>
            <w:tcW w:w="640" w:type="dxa"/>
            <w:tcBorders>
              <w:top w:val="nil"/>
              <w:left w:val="nil"/>
              <w:bottom w:val="nil"/>
              <w:right w:val="nil"/>
            </w:tcBorders>
            <w:shd w:val="clear" w:color="000000" w:fill="FFFFFF"/>
            <w:noWrap/>
            <w:vAlign w:val="bottom"/>
            <w:hideMark/>
          </w:tcPr>
          <w:p w14:paraId="5D4AA0C9" w14:textId="77777777" w:rsidR="007F66C2" w:rsidRPr="001055CF" w:rsidRDefault="007F66C2" w:rsidP="007F66C2">
            <w:pPr>
              <w:jc w:val="center"/>
              <w:rPr>
                <w:sz w:val="21"/>
                <w:szCs w:val="21"/>
                <w:lang w:eastAsia="fr-FR"/>
              </w:rPr>
            </w:pPr>
            <w:r w:rsidRPr="001055CF">
              <w:rPr>
                <w:sz w:val="21"/>
                <w:szCs w:val="21"/>
                <w:lang w:eastAsia="fr-FR"/>
              </w:rPr>
              <w:t>.958</w:t>
            </w:r>
          </w:p>
        </w:tc>
        <w:tc>
          <w:tcPr>
            <w:tcW w:w="580" w:type="dxa"/>
            <w:tcBorders>
              <w:top w:val="nil"/>
              <w:left w:val="nil"/>
              <w:bottom w:val="nil"/>
              <w:right w:val="nil"/>
            </w:tcBorders>
            <w:shd w:val="clear" w:color="000000" w:fill="FFFFFF"/>
            <w:noWrap/>
            <w:vAlign w:val="bottom"/>
            <w:hideMark/>
          </w:tcPr>
          <w:p w14:paraId="130720E1" w14:textId="77777777" w:rsidR="007F66C2" w:rsidRPr="001055CF" w:rsidRDefault="007F66C2" w:rsidP="007F66C2">
            <w:pPr>
              <w:jc w:val="center"/>
              <w:rPr>
                <w:sz w:val="21"/>
                <w:szCs w:val="21"/>
                <w:lang w:eastAsia="fr-FR"/>
              </w:rPr>
            </w:pPr>
            <w:r w:rsidRPr="001055CF">
              <w:rPr>
                <w:sz w:val="21"/>
                <w:szCs w:val="21"/>
                <w:lang w:eastAsia="fr-FR"/>
              </w:rPr>
              <w:t>.936</w:t>
            </w:r>
          </w:p>
        </w:tc>
        <w:tc>
          <w:tcPr>
            <w:tcW w:w="864" w:type="dxa"/>
            <w:tcBorders>
              <w:top w:val="nil"/>
              <w:left w:val="nil"/>
              <w:bottom w:val="nil"/>
              <w:right w:val="nil"/>
            </w:tcBorders>
            <w:shd w:val="clear" w:color="000000" w:fill="FFFFFF"/>
            <w:noWrap/>
            <w:vAlign w:val="bottom"/>
            <w:hideMark/>
          </w:tcPr>
          <w:p w14:paraId="138513C2" w14:textId="77777777" w:rsidR="007F66C2" w:rsidRPr="001055CF" w:rsidRDefault="007F66C2" w:rsidP="007F66C2">
            <w:pPr>
              <w:jc w:val="center"/>
              <w:rPr>
                <w:sz w:val="21"/>
                <w:szCs w:val="21"/>
                <w:lang w:eastAsia="fr-FR"/>
              </w:rPr>
            </w:pPr>
            <w:r w:rsidRPr="001055CF">
              <w:rPr>
                <w:sz w:val="21"/>
                <w:szCs w:val="21"/>
                <w:lang w:eastAsia="fr-FR"/>
              </w:rPr>
              <w:t>.101</w:t>
            </w:r>
          </w:p>
        </w:tc>
        <w:tc>
          <w:tcPr>
            <w:tcW w:w="849" w:type="dxa"/>
            <w:tcBorders>
              <w:top w:val="nil"/>
              <w:left w:val="nil"/>
              <w:bottom w:val="nil"/>
              <w:right w:val="nil"/>
            </w:tcBorders>
            <w:shd w:val="clear" w:color="000000" w:fill="FFFFFF"/>
            <w:noWrap/>
            <w:vAlign w:val="center"/>
            <w:hideMark/>
          </w:tcPr>
          <w:p w14:paraId="7353BFE8" w14:textId="77777777" w:rsidR="007F66C2" w:rsidRPr="001055CF" w:rsidRDefault="007F66C2" w:rsidP="007F66C2">
            <w:pPr>
              <w:jc w:val="center"/>
              <w:rPr>
                <w:sz w:val="21"/>
                <w:szCs w:val="21"/>
                <w:lang w:eastAsia="fr-FR"/>
              </w:rPr>
            </w:pPr>
            <w:r w:rsidRPr="001055CF">
              <w:rPr>
                <w:sz w:val="21"/>
                <w:szCs w:val="21"/>
                <w:lang w:eastAsia="fr-FR"/>
              </w:rPr>
              <w:t>.095</w:t>
            </w:r>
          </w:p>
        </w:tc>
        <w:tc>
          <w:tcPr>
            <w:tcW w:w="761" w:type="dxa"/>
            <w:tcBorders>
              <w:top w:val="nil"/>
              <w:left w:val="nil"/>
              <w:bottom w:val="nil"/>
              <w:right w:val="nil"/>
            </w:tcBorders>
            <w:shd w:val="clear" w:color="000000" w:fill="FFFFFF"/>
            <w:noWrap/>
            <w:vAlign w:val="center"/>
            <w:hideMark/>
          </w:tcPr>
          <w:p w14:paraId="6EF61D97" w14:textId="77777777" w:rsidR="007F66C2" w:rsidRPr="001055CF" w:rsidRDefault="007F66C2" w:rsidP="007F66C2">
            <w:pPr>
              <w:jc w:val="center"/>
              <w:rPr>
                <w:sz w:val="21"/>
                <w:szCs w:val="21"/>
                <w:lang w:eastAsia="fr-FR"/>
              </w:rPr>
            </w:pPr>
            <w:r w:rsidRPr="001055CF">
              <w:rPr>
                <w:sz w:val="21"/>
                <w:szCs w:val="21"/>
                <w:lang w:eastAsia="fr-FR"/>
              </w:rPr>
              <w:t>.107</w:t>
            </w:r>
          </w:p>
        </w:tc>
        <w:tc>
          <w:tcPr>
            <w:tcW w:w="808" w:type="dxa"/>
            <w:tcBorders>
              <w:top w:val="nil"/>
              <w:left w:val="nil"/>
              <w:bottom w:val="nil"/>
              <w:right w:val="nil"/>
            </w:tcBorders>
            <w:shd w:val="clear" w:color="000000" w:fill="FFFFFF"/>
            <w:noWrap/>
            <w:vAlign w:val="bottom"/>
            <w:hideMark/>
          </w:tcPr>
          <w:p w14:paraId="72DA22DD" w14:textId="77777777" w:rsidR="007F66C2" w:rsidRPr="001055CF" w:rsidRDefault="007F66C2" w:rsidP="007F66C2">
            <w:pPr>
              <w:jc w:val="center"/>
              <w:rPr>
                <w:sz w:val="21"/>
                <w:szCs w:val="21"/>
                <w:lang w:eastAsia="fr-FR"/>
              </w:rPr>
            </w:pPr>
            <w:r w:rsidRPr="001055CF">
              <w:rPr>
                <w:sz w:val="21"/>
                <w:szCs w:val="21"/>
                <w:lang w:eastAsia="fr-FR"/>
              </w:rPr>
              <w:t>.044</w:t>
            </w:r>
          </w:p>
        </w:tc>
        <w:tc>
          <w:tcPr>
            <w:tcW w:w="467" w:type="dxa"/>
            <w:tcBorders>
              <w:top w:val="nil"/>
              <w:left w:val="nil"/>
              <w:bottom w:val="nil"/>
              <w:right w:val="nil"/>
            </w:tcBorders>
            <w:shd w:val="clear" w:color="000000" w:fill="FFFFFF"/>
            <w:noWrap/>
            <w:vAlign w:val="bottom"/>
            <w:hideMark/>
          </w:tcPr>
          <w:p w14:paraId="35785F9D" w14:textId="77777777" w:rsidR="007F66C2" w:rsidRPr="001055CF" w:rsidRDefault="007F66C2" w:rsidP="007F66C2">
            <w:pPr>
              <w:jc w:val="cente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vAlign w:val="bottom"/>
            <w:hideMark/>
          </w:tcPr>
          <w:p w14:paraId="65F8D017" w14:textId="77777777" w:rsidR="007F66C2" w:rsidRPr="001055CF" w:rsidRDefault="007F66C2" w:rsidP="007F66C2">
            <w:pPr>
              <w:jc w:val="cente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vAlign w:val="bottom"/>
            <w:hideMark/>
          </w:tcPr>
          <w:p w14:paraId="1553FC31"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51FEA49D"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30FDF972"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1A575F29" w14:textId="77777777" w:rsidR="007F66C2" w:rsidRPr="001055CF" w:rsidRDefault="007F66C2" w:rsidP="007F66C2">
            <w:pPr>
              <w:jc w:val="cente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vAlign w:val="bottom"/>
            <w:hideMark/>
          </w:tcPr>
          <w:p w14:paraId="24EA6C15" w14:textId="77777777" w:rsidR="007F66C2" w:rsidRPr="001055CF" w:rsidRDefault="007F66C2" w:rsidP="007F66C2">
            <w:pPr>
              <w:jc w:val="center"/>
              <w:rPr>
                <w:sz w:val="21"/>
                <w:szCs w:val="21"/>
                <w:lang w:eastAsia="fr-FR"/>
              </w:rPr>
            </w:pPr>
            <w:r w:rsidRPr="001055CF">
              <w:rPr>
                <w:sz w:val="21"/>
                <w:szCs w:val="21"/>
                <w:lang w:eastAsia="fr-FR"/>
              </w:rPr>
              <w:t>-</w:t>
            </w:r>
          </w:p>
        </w:tc>
      </w:tr>
      <w:tr w:rsidR="007F66C2" w:rsidRPr="001055CF" w14:paraId="6B2F8526" w14:textId="77777777" w:rsidTr="007F66C2">
        <w:trPr>
          <w:trHeight w:val="312"/>
        </w:trPr>
        <w:tc>
          <w:tcPr>
            <w:tcW w:w="851" w:type="dxa"/>
            <w:vMerge/>
            <w:tcBorders>
              <w:left w:val="nil"/>
              <w:right w:val="nil"/>
            </w:tcBorders>
            <w:shd w:val="clear" w:color="000000" w:fill="FFFFFF"/>
            <w:noWrap/>
            <w:vAlign w:val="bottom"/>
            <w:hideMark/>
          </w:tcPr>
          <w:p w14:paraId="6D82AB14"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noWrap/>
            <w:vAlign w:val="bottom"/>
            <w:hideMark/>
          </w:tcPr>
          <w:p w14:paraId="48EA19AC"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vAlign w:val="bottom"/>
            <w:hideMark/>
          </w:tcPr>
          <w:p w14:paraId="57E7BB9E" w14:textId="77777777" w:rsidR="007F66C2" w:rsidRPr="001055CF" w:rsidRDefault="007F66C2" w:rsidP="007F66C2">
            <w:pPr>
              <w:jc w:val="center"/>
              <w:rPr>
                <w:sz w:val="21"/>
                <w:szCs w:val="21"/>
                <w:lang w:eastAsia="fr-FR"/>
              </w:rPr>
            </w:pPr>
            <w:r w:rsidRPr="001055CF">
              <w:rPr>
                <w:sz w:val="21"/>
                <w:szCs w:val="21"/>
                <w:lang w:eastAsia="fr-FR"/>
              </w:rPr>
              <w:t>1-5</w:t>
            </w:r>
          </w:p>
        </w:tc>
        <w:tc>
          <w:tcPr>
            <w:tcW w:w="1651" w:type="dxa"/>
            <w:tcBorders>
              <w:top w:val="nil"/>
              <w:left w:val="nil"/>
              <w:bottom w:val="nil"/>
              <w:right w:val="nil"/>
            </w:tcBorders>
            <w:shd w:val="clear" w:color="000000" w:fill="FFFFFF"/>
            <w:noWrap/>
            <w:vAlign w:val="bottom"/>
            <w:hideMark/>
          </w:tcPr>
          <w:p w14:paraId="701577F5" w14:textId="77777777" w:rsidR="007F66C2" w:rsidRPr="001055CF" w:rsidRDefault="007F66C2" w:rsidP="007F66C2">
            <w:pPr>
              <w:rPr>
                <w:sz w:val="21"/>
                <w:szCs w:val="21"/>
                <w:lang w:eastAsia="fr-FR"/>
              </w:rPr>
            </w:pPr>
            <w:r w:rsidRPr="001055CF">
              <w:rPr>
                <w:sz w:val="21"/>
                <w:szCs w:val="21"/>
                <w:lang w:eastAsia="fr-FR"/>
              </w:rPr>
              <w:t>5-factor</w:t>
            </w:r>
          </w:p>
        </w:tc>
        <w:tc>
          <w:tcPr>
            <w:tcW w:w="1124" w:type="dxa"/>
            <w:tcBorders>
              <w:top w:val="nil"/>
              <w:left w:val="nil"/>
              <w:bottom w:val="nil"/>
              <w:right w:val="nil"/>
            </w:tcBorders>
            <w:shd w:val="clear" w:color="000000" w:fill="FFFFFF"/>
            <w:noWrap/>
            <w:vAlign w:val="bottom"/>
            <w:hideMark/>
          </w:tcPr>
          <w:p w14:paraId="02A7F0DD" w14:textId="77777777" w:rsidR="007F66C2" w:rsidRPr="001055CF" w:rsidRDefault="007F66C2" w:rsidP="007F66C2">
            <w:pPr>
              <w:jc w:val="center"/>
              <w:rPr>
                <w:sz w:val="21"/>
                <w:szCs w:val="21"/>
                <w:lang w:eastAsia="fr-FR"/>
              </w:rPr>
            </w:pPr>
            <w:r w:rsidRPr="001055CF">
              <w:rPr>
                <w:sz w:val="21"/>
                <w:szCs w:val="21"/>
                <w:lang w:eastAsia="fr-FR"/>
              </w:rPr>
              <w:t>708.582*</w:t>
            </w:r>
          </w:p>
        </w:tc>
        <w:tc>
          <w:tcPr>
            <w:tcW w:w="527" w:type="dxa"/>
            <w:tcBorders>
              <w:top w:val="nil"/>
              <w:left w:val="nil"/>
              <w:bottom w:val="nil"/>
              <w:right w:val="nil"/>
            </w:tcBorders>
            <w:shd w:val="clear" w:color="000000" w:fill="FFFFFF"/>
            <w:noWrap/>
            <w:vAlign w:val="bottom"/>
            <w:hideMark/>
          </w:tcPr>
          <w:p w14:paraId="7FCFEF53" w14:textId="77777777" w:rsidR="007F66C2" w:rsidRPr="001055CF" w:rsidRDefault="007F66C2" w:rsidP="007F66C2">
            <w:pPr>
              <w:jc w:val="center"/>
              <w:rPr>
                <w:sz w:val="21"/>
                <w:szCs w:val="21"/>
                <w:lang w:eastAsia="fr-FR"/>
              </w:rPr>
            </w:pPr>
            <w:r w:rsidRPr="001055CF">
              <w:rPr>
                <w:sz w:val="21"/>
                <w:szCs w:val="21"/>
                <w:lang w:eastAsia="fr-FR"/>
              </w:rPr>
              <w:t>148</w:t>
            </w:r>
          </w:p>
        </w:tc>
        <w:tc>
          <w:tcPr>
            <w:tcW w:w="640" w:type="dxa"/>
            <w:tcBorders>
              <w:top w:val="nil"/>
              <w:left w:val="nil"/>
              <w:bottom w:val="nil"/>
              <w:right w:val="nil"/>
            </w:tcBorders>
            <w:shd w:val="clear" w:color="000000" w:fill="FFFFFF"/>
            <w:noWrap/>
            <w:vAlign w:val="bottom"/>
            <w:hideMark/>
          </w:tcPr>
          <w:p w14:paraId="671D4753" w14:textId="77777777" w:rsidR="007F66C2" w:rsidRPr="001055CF" w:rsidRDefault="007F66C2" w:rsidP="007F66C2">
            <w:pPr>
              <w:jc w:val="center"/>
              <w:rPr>
                <w:sz w:val="21"/>
                <w:szCs w:val="21"/>
                <w:lang w:eastAsia="fr-FR"/>
              </w:rPr>
            </w:pPr>
            <w:r w:rsidRPr="001055CF">
              <w:rPr>
                <w:sz w:val="21"/>
                <w:szCs w:val="21"/>
                <w:lang w:eastAsia="fr-FR"/>
              </w:rPr>
              <w:t>.971</w:t>
            </w:r>
          </w:p>
        </w:tc>
        <w:tc>
          <w:tcPr>
            <w:tcW w:w="580" w:type="dxa"/>
            <w:tcBorders>
              <w:top w:val="nil"/>
              <w:left w:val="nil"/>
              <w:bottom w:val="nil"/>
              <w:right w:val="nil"/>
            </w:tcBorders>
            <w:shd w:val="clear" w:color="000000" w:fill="FFFFFF"/>
            <w:noWrap/>
            <w:vAlign w:val="bottom"/>
            <w:hideMark/>
          </w:tcPr>
          <w:p w14:paraId="69463BF4" w14:textId="77777777" w:rsidR="007F66C2" w:rsidRPr="001055CF" w:rsidRDefault="007F66C2" w:rsidP="007F66C2">
            <w:pPr>
              <w:jc w:val="center"/>
              <w:rPr>
                <w:sz w:val="21"/>
                <w:szCs w:val="21"/>
                <w:lang w:eastAsia="fr-FR"/>
              </w:rPr>
            </w:pPr>
            <w:r w:rsidRPr="001055CF">
              <w:rPr>
                <w:sz w:val="21"/>
                <w:szCs w:val="21"/>
                <w:lang w:eastAsia="fr-FR"/>
              </w:rPr>
              <w:t>.950</w:t>
            </w:r>
          </w:p>
        </w:tc>
        <w:tc>
          <w:tcPr>
            <w:tcW w:w="864" w:type="dxa"/>
            <w:tcBorders>
              <w:top w:val="nil"/>
              <w:left w:val="nil"/>
              <w:bottom w:val="nil"/>
              <w:right w:val="nil"/>
            </w:tcBorders>
            <w:shd w:val="clear" w:color="000000" w:fill="FFFFFF"/>
            <w:noWrap/>
            <w:vAlign w:val="bottom"/>
            <w:hideMark/>
          </w:tcPr>
          <w:p w14:paraId="4676E2B2" w14:textId="77777777" w:rsidR="007F66C2" w:rsidRPr="001055CF" w:rsidRDefault="007F66C2" w:rsidP="007F66C2">
            <w:pPr>
              <w:jc w:val="center"/>
              <w:rPr>
                <w:sz w:val="21"/>
                <w:szCs w:val="21"/>
                <w:lang w:eastAsia="fr-FR"/>
              </w:rPr>
            </w:pPr>
            <w:r w:rsidRPr="001055CF">
              <w:rPr>
                <w:sz w:val="21"/>
                <w:szCs w:val="21"/>
                <w:lang w:eastAsia="fr-FR"/>
              </w:rPr>
              <w:t>.089</w:t>
            </w:r>
          </w:p>
        </w:tc>
        <w:tc>
          <w:tcPr>
            <w:tcW w:w="849" w:type="dxa"/>
            <w:tcBorders>
              <w:top w:val="nil"/>
              <w:left w:val="nil"/>
              <w:bottom w:val="nil"/>
              <w:right w:val="nil"/>
            </w:tcBorders>
            <w:shd w:val="clear" w:color="000000" w:fill="FFFFFF"/>
            <w:noWrap/>
            <w:vAlign w:val="center"/>
            <w:hideMark/>
          </w:tcPr>
          <w:p w14:paraId="59E3A572" w14:textId="77777777" w:rsidR="007F66C2" w:rsidRPr="001055CF" w:rsidRDefault="007F66C2" w:rsidP="007F66C2">
            <w:pPr>
              <w:jc w:val="center"/>
              <w:rPr>
                <w:sz w:val="21"/>
                <w:szCs w:val="21"/>
                <w:lang w:eastAsia="fr-FR"/>
              </w:rPr>
            </w:pPr>
            <w:r w:rsidRPr="001055CF">
              <w:rPr>
                <w:sz w:val="21"/>
                <w:szCs w:val="21"/>
                <w:lang w:eastAsia="fr-FR"/>
              </w:rPr>
              <w:t>.083</w:t>
            </w:r>
          </w:p>
        </w:tc>
        <w:tc>
          <w:tcPr>
            <w:tcW w:w="761" w:type="dxa"/>
            <w:tcBorders>
              <w:top w:val="nil"/>
              <w:left w:val="nil"/>
              <w:bottom w:val="nil"/>
              <w:right w:val="nil"/>
            </w:tcBorders>
            <w:shd w:val="clear" w:color="000000" w:fill="FFFFFF"/>
            <w:noWrap/>
            <w:vAlign w:val="center"/>
            <w:hideMark/>
          </w:tcPr>
          <w:p w14:paraId="0D4EFE01" w14:textId="77777777" w:rsidR="007F66C2" w:rsidRPr="001055CF" w:rsidRDefault="007F66C2" w:rsidP="007F66C2">
            <w:pPr>
              <w:jc w:val="center"/>
              <w:rPr>
                <w:sz w:val="21"/>
                <w:szCs w:val="21"/>
                <w:lang w:eastAsia="fr-FR"/>
              </w:rPr>
            </w:pPr>
            <w:r w:rsidRPr="001055CF">
              <w:rPr>
                <w:sz w:val="21"/>
                <w:szCs w:val="21"/>
                <w:lang w:eastAsia="fr-FR"/>
              </w:rPr>
              <w:t>.096</w:t>
            </w:r>
          </w:p>
        </w:tc>
        <w:tc>
          <w:tcPr>
            <w:tcW w:w="808" w:type="dxa"/>
            <w:tcBorders>
              <w:top w:val="nil"/>
              <w:left w:val="nil"/>
              <w:bottom w:val="nil"/>
              <w:right w:val="nil"/>
            </w:tcBorders>
            <w:shd w:val="clear" w:color="000000" w:fill="FFFFFF"/>
            <w:noWrap/>
            <w:vAlign w:val="bottom"/>
            <w:hideMark/>
          </w:tcPr>
          <w:p w14:paraId="2A731BF2" w14:textId="77777777" w:rsidR="007F66C2" w:rsidRPr="001055CF" w:rsidRDefault="007F66C2" w:rsidP="007F66C2">
            <w:pPr>
              <w:jc w:val="center"/>
              <w:rPr>
                <w:sz w:val="21"/>
                <w:szCs w:val="21"/>
                <w:lang w:eastAsia="fr-FR"/>
              </w:rPr>
            </w:pPr>
            <w:r w:rsidRPr="001055CF">
              <w:rPr>
                <w:sz w:val="21"/>
                <w:szCs w:val="21"/>
                <w:lang w:eastAsia="fr-FR"/>
              </w:rPr>
              <w:t>.035</w:t>
            </w:r>
          </w:p>
        </w:tc>
        <w:tc>
          <w:tcPr>
            <w:tcW w:w="467" w:type="dxa"/>
            <w:tcBorders>
              <w:top w:val="nil"/>
              <w:left w:val="nil"/>
              <w:bottom w:val="nil"/>
              <w:right w:val="nil"/>
            </w:tcBorders>
            <w:shd w:val="clear" w:color="000000" w:fill="FFFFFF"/>
            <w:noWrap/>
            <w:vAlign w:val="bottom"/>
            <w:hideMark/>
          </w:tcPr>
          <w:p w14:paraId="1D03D381" w14:textId="77777777" w:rsidR="007F66C2" w:rsidRPr="001055CF" w:rsidRDefault="007F66C2" w:rsidP="007F66C2">
            <w:pPr>
              <w:jc w:val="cente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vAlign w:val="bottom"/>
            <w:hideMark/>
          </w:tcPr>
          <w:p w14:paraId="36D5C55E" w14:textId="77777777" w:rsidR="007F66C2" w:rsidRPr="001055CF" w:rsidRDefault="007F66C2" w:rsidP="007F66C2">
            <w:pPr>
              <w:jc w:val="cente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vAlign w:val="bottom"/>
            <w:hideMark/>
          </w:tcPr>
          <w:p w14:paraId="42018841"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4FD50F09"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3BAEBBEA"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396BCC36" w14:textId="77777777" w:rsidR="007F66C2" w:rsidRPr="001055CF" w:rsidRDefault="007F66C2" w:rsidP="007F66C2">
            <w:pPr>
              <w:jc w:val="cente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vAlign w:val="bottom"/>
            <w:hideMark/>
          </w:tcPr>
          <w:p w14:paraId="7786030A" w14:textId="77777777" w:rsidR="007F66C2" w:rsidRPr="001055CF" w:rsidRDefault="007F66C2" w:rsidP="007F66C2">
            <w:pPr>
              <w:jc w:val="center"/>
              <w:rPr>
                <w:sz w:val="21"/>
                <w:szCs w:val="21"/>
                <w:lang w:eastAsia="fr-FR"/>
              </w:rPr>
            </w:pPr>
            <w:r w:rsidRPr="001055CF">
              <w:rPr>
                <w:sz w:val="21"/>
                <w:szCs w:val="21"/>
                <w:lang w:eastAsia="fr-FR"/>
              </w:rPr>
              <w:t>-</w:t>
            </w:r>
          </w:p>
        </w:tc>
      </w:tr>
      <w:tr w:rsidR="007F66C2" w:rsidRPr="001055CF" w14:paraId="58E9F9DB" w14:textId="77777777" w:rsidTr="007F66C2">
        <w:trPr>
          <w:trHeight w:val="312"/>
        </w:trPr>
        <w:tc>
          <w:tcPr>
            <w:tcW w:w="851" w:type="dxa"/>
            <w:vMerge/>
            <w:tcBorders>
              <w:left w:val="nil"/>
              <w:right w:val="nil"/>
            </w:tcBorders>
            <w:shd w:val="clear" w:color="000000" w:fill="FFFFFF"/>
            <w:noWrap/>
            <w:vAlign w:val="bottom"/>
            <w:hideMark/>
          </w:tcPr>
          <w:p w14:paraId="19140003"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noWrap/>
            <w:vAlign w:val="bottom"/>
            <w:hideMark/>
          </w:tcPr>
          <w:p w14:paraId="2F513AA6"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vAlign w:val="bottom"/>
            <w:hideMark/>
          </w:tcPr>
          <w:p w14:paraId="5A43B7B0" w14:textId="77777777" w:rsidR="007F66C2" w:rsidRPr="001055CF" w:rsidRDefault="007F66C2" w:rsidP="007F66C2">
            <w:pPr>
              <w:jc w:val="center"/>
              <w:rPr>
                <w:sz w:val="21"/>
                <w:szCs w:val="21"/>
                <w:lang w:eastAsia="fr-FR"/>
              </w:rPr>
            </w:pPr>
            <w:r w:rsidRPr="001055CF">
              <w:rPr>
                <w:sz w:val="21"/>
                <w:szCs w:val="21"/>
                <w:lang w:eastAsia="fr-FR"/>
              </w:rPr>
              <w:t>1-6</w:t>
            </w:r>
          </w:p>
        </w:tc>
        <w:tc>
          <w:tcPr>
            <w:tcW w:w="1651" w:type="dxa"/>
            <w:tcBorders>
              <w:top w:val="nil"/>
              <w:left w:val="nil"/>
              <w:bottom w:val="nil"/>
              <w:right w:val="nil"/>
            </w:tcBorders>
            <w:shd w:val="clear" w:color="000000" w:fill="FFFFFF"/>
            <w:noWrap/>
            <w:vAlign w:val="bottom"/>
            <w:hideMark/>
          </w:tcPr>
          <w:p w14:paraId="72EABC6B" w14:textId="77777777" w:rsidR="007F66C2" w:rsidRPr="001055CF" w:rsidRDefault="007F66C2" w:rsidP="007F66C2">
            <w:pPr>
              <w:rPr>
                <w:sz w:val="21"/>
                <w:szCs w:val="21"/>
                <w:lang w:eastAsia="fr-FR"/>
              </w:rPr>
            </w:pPr>
            <w:r w:rsidRPr="001055CF">
              <w:rPr>
                <w:sz w:val="21"/>
                <w:szCs w:val="21"/>
                <w:lang w:eastAsia="fr-FR"/>
              </w:rPr>
              <w:t>6-factor</w:t>
            </w:r>
          </w:p>
        </w:tc>
        <w:tc>
          <w:tcPr>
            <w:tcW w:w="1124" w:type="dxa"/>
            <w:tcBorders>
              <w:top w:val="nil"/>
              <w:left w:val="nil"/>
              <w:bottom w:val="nil"/>
              <w:right w:val="nil"/>
            </w:tcBorders>
            <w:shd w:val="clear" w:color="000000" w:fill="FFFFFF"/>
            <w:noWrap/>
            <w:vAlign w:val="bottom"/>
            <w:hideMark/>
          </w:tcPr>
          <w:p w14:paraId="324B3AC6" w14:textId="77777777" w:rsidR="007F66C2" w:rsidRPr="001055CF" w:rsidRDefault="007F66C2" w:rsidP="007F66C2">
            <w:pPr>
              <w:jc w:val="center"/>
              <w:rPr>
                <w:sz w:val="21"/>
                <w:szCs w:val="21"/>
                <w:lang w:eastAsia="fr-FR"/>
              </w:rPr>
            </w:pPr>
            <w:r w:rsidRPr="001055CF">
              <w:rPr>
                <w:sz w:val="21"/>
                <w:szCs w:val="21"/>
                <w:lang w:eastAsia="fr-FR"/>
              </w:rPr>
              <w:t>446.507*</w:t>
            </w:r>
          </w:p>
        </w:tc>
        <w:tc>
          <w:tcPr>
            <w:tcW w:w="527" w:type="dxa"/>
            <w:tcBorders>
              <w:top w:val="nil"/>
              <w:left w:val="nil"/>
              <w:bottom w:val="nil"/>
              <w:right w:val="nil"/>
            </w:tcBorders>
            <w:shd w:val="clear" w:color="000000" w:fill="FFFFFF"/>
            <w:noWrap/>
            <w:vAlign w:val="bottom"/>
            <w:hideMark/>
          </w:tcPr>
          <w:p w14:paraId="0B1A98F9" w14:textId="77777777" w:rsidR="007F66C2" w:rsidRPr="001055CF" w:rsidRDefault="007F66C2" w:rsidP="007F66C2">
            <w:pPr>
              <w:jc w:val="center"/>
              <w:rPr>
                <w:sz w:val="21"/>
                <w:szCs w:val="21"/>
                <w:lang w:eastAsia="fr-FR"/>
              </w:rPr>
            </w:pPr>
            <w:r w:rsidRPr="001055CF">
              <w:rPr>
                <w:sz w:val="21"/>
                <w:szCs w:val="21"/>
                <w:lang w:eastAsia="fr-FR"/>
              </w:rPr>
              <w:t>130</w:t>
            </w:r>
          </w:p>
        </w:tc>
        <w:tc>
          <w:tcPr>
            <w:tcW w:w="640" w:type="dxa"/>
            <w:tcBorders>
              <w:top w:val="nil"/>
              <w:left w:val="nil"/>
              <w:bottom w:val="nil"/>
              <w:right w:val="nil"/>
            </w:tcBorders>
            <w:shd w:val="clear" w:color="000000" w:fill="FFFFFF"/>
            <w:noWrap/>
            <w:vAlign w:val="bottom"/>
            <w:hideMark/>
          </w:tcPr>
          <w:p w14:paraId="166B302C" w14:textId="77777777" w:rsidR="007F66C2" w:rsidRPr="001055CF" w:rsidRDefault="007F66C2" w:rsidP="007F66C2">
            <w:pPr>
              <w:jc w:val="center"/>
              <w:rPr>
                <w:sz w:val="21"/>
                <w:szCs w:val="21"/>
                <w:lang w:eastAsia="fr-FR"/>
              </w:rPr>
            </w:pPr>
            <w:r w:rsidRPr="001055CF">
              <w:rPr>
                <w:sz w:val="21"/>
                <w:szCs w:val="21"/>
                <w:lang w:eastAsia="fr-FR"/>
              </w:rPr>
              <w:t>.984</w:t>
            </w:r>
          </w:p>
        </w:tc>
        <w:tc>
          <w:tcPr>
            <w:tcW w:w="580" w:type="dxa"/>
            <w:tcBorders>
              <w:top w:val="nil"/>
              <w:left w:val="nil"/>
              <w:bottom w:val="nil"/>
              <w:right w:val="nil"/>
            </w:tcBorders>
            <w:shd w:val="clear" w:color="000000" w:fill="FFFFFF"/>
            <w:noWrap/>
            <w:vAlign w:val="bottom"/>
            <w:hideMark/>
          </w:tcPr>
          <w:p w14:paraId="2923C5CD" w14:textId="77777777" w:rsidR="007F66C2" w:rsidRPr="001055CF" w:rsidRDefault="007F66C2" w:rsidP="007F66C2">
            <w:pPr>
              <w:jc w:val="center"/>
              <w:rPr>
                <w:sz w:val="21"/>
                <w:szCs w:val="21"/>
                <w:lang w:eastAsia="fr-FR"/>
              </w:rPr>
            </w:pPr>
            <w:r w:rsidRPr="001055CF">
              <w:rPr>
                <w:sz w:val="21"/>
                <w:szCs w:val="21"/>
                <w:lang w:eastAsia="fr-FR"/>
              </w:rPr>
              <w:t>.968</w:t>
            </w:r>
          </w:p>
        </w:tc>
        <w:tc>
          <w:tcPr>
            <w:tcW w:w="864" w:type="dxa"/>
            <w:tcBorders>
              <w:top w:val="nil"/>
              <w:left w:val="nil"/>
              <w:bottom w:val="nil"/>
              <w:right w:val="nil"/>
            </w:tcBorders>
            <w:shd w:val="clear" w:color="000000" w:fill="FFFFFF"/>
            <w:noWrap/>
            <w:vAlign w:val="bottom"/>
            <w:hideMark/>
          </w:tcPr>
          <w:p w14:paraId="5C681DB1" w14:textId="77777777" w:rsidR="007F66C2" w:rsidRPr="001055CF" w:rsidRDefault="007F66C2" w:rsidP="007F66C2">
            <w:pPr>
              <w:jc w:val="center"/>
              <w:rPr>
                <w:sz w:val="21"/>
                <w:szCs w:val="21"/>
                <w:lang w:eastAsia="fr-FR"/>
              </w:rPr>
            </w:pPr>
            <w:r w:rsidRPr="001055CF">
              <w:rPr>
                <w:sz w:val="21"/>
                <w:szCs w:val="21"/>
                <w:lang w:eastAsia="fr-FR"/>
              </w:rPr>
              <w:t>.072</w:t>
            </w:r>
          </w:p>
        </w:tc>
        <w:tc>
          <w:tcPr>
            <w:tcW w:w="849" w:type="dxa"/>
            <w:tcBorders>
              <w:top w:val="nil"/>
              <w:left w:val="nil"/>
              <w:bottom w:val="nil"/>
              <w:right w:val="nil"/>
            </w:tcBorders>
            <w:shd w:val="clear" w:color="000000" w:fill="FFFFFF"/>
            <w:noWrap/>
            <w:vAlign w:val="center"/>
            <w:hideMark/>
          </w:tcPr>
          <w:p w14:paraId="2147EF70" w14:textId="77777777" w:rsidR="007F66C2" w:rsidRPr="001055CF" w:rsidRDefault="007F66C2" w:rsidP="007F66C2">
            <w:pPr>
              <w:jc w:val="center"/>
              <w:rPr>
                <w:sz w:val="21"/>
                <w:szCs w:val="21"/>
                <w:lang w:eastAsia="fr-FR"/>
              </w:rPr>
            </w:pPr>
            <w:r w:rsidRPr="001055CF">
              <w:rPr>
                <w:sz w:val="21"/>
                <w:szCs w:val="21"/>
                <w:lang w:eastAsia="fr-FR"/>
              </w:rPr>
              <w:t>.064</w:t>
            </w:r>
          </w:p>
        </w:tc>
        <w:tc>
          <w:tcPr>
            <w:tcW w:w="761" w:type="dxa"/>
            <w:tcBorders>
              <w:top w:val="nil"/>
              <w:left w:val="nil"/>
              <w:bottom w:val="nil"/>
              <w:right w:val="nil"/>
            </w:tcBorders>
            <w:shd w:val="clear" w:color="000000" w:fill="FFFFFF"/>
            <w:noWrap/>
            <w:vAlign w:val="center"/>
            <w:hideMark/>
          </w:tcPr>
          <w:p w14:paraId="5FB950E3" w14:textId="77777777" w:rsidR="007F66C2" w:rsidRPr="001055CF" w:rsidRDefault="007F66C2" w:rsidP="007F66C2">
            <w:pPr>
              <w:jc w:val="center"/>
              <w:rPr>
                <w:sz w:val="21"/>
                <w:szCs w:val="21"/>
                <w:lang w:eastAsia="fr-FR"/>
              </w:rPr>
            </w:pPr>
            <w:r w:rsidRPr="001055CF">
              <w:rPr>
                <w:sz w:val="21"/>
                <w:szCs w:val="21"/>
                <w:lang w:eastAsia="fr-FR"/>
              </w:rPr>
              <w:t>.079</w:t>
            </w:r>
          </w:p>
        </w:tc>
        <w:tc>
          <w:tcPr>
            <w:tcW w:w="808" w:type="dxa"/>
            <w:tcBorders>
              <w:top w:val="nil"/>
              <w:left w:val="nil"/>
              <w:bottom w:val="nil"/>
              <w:right w:val="nil"/>
            </w:tcBorders>
            <w:shd w:val="clear" w:color="000000" w:fill="FFFFFF"/>
            <w:noWrap/>
            <w:vAlign w:val="bottom"/>
            <w:hideMark/>
          </w:tcPr>
          <w:p w14:paraId="6360ECF4" w14:textId="77777777" w:rsidR="007F66C2" w:rsidRPr="001055CF" w:rsidRDefault="007F66C2" w:rsidP="007F66C2">
            <w:pPr>
              <w:jc w:val="center"/>
              <w:rPr>
                <w:sz w:val="21"/>
                <w:szCs w:val="21"/>
                <w:lang w:eastAsia="fr-FR"/>
              </w:rPr>
            </w:pPr>
            <w:r w:rsidRPr="001055CF">
              <w:rPr>
                <w:sz w:val="21"/>
                <w:szCs w:val="21"/>
                <w:lang w:eastAsia="fr-FR"/>
              </w:rPr>
              <w:t>.026</w:t>
            </w:r>
          </w:p>
        </w:tc>
        <w:tc>
          <w:tcPr>
            <w:tcW w:w="467" w:type="dxa"/>
            <w:tcBorders>
              <w:top w:val="nil"/>
              <w:left w:val="nil"/>
              <w:bottom w:val="nil"/>
              <w:right w:val="nil"/>
            </w:tcBorders>
            <w:shd w:val="clear" w:color="000000" w:fill="FFFFFF"/>
            <w:noWrap/>
            <w:vAlign w:val="bottom"/>
            <w:hideMark/>
          </w:tcPr>
          <w:p w14:paraId="186F3A57" w14:textId="77777777" w:rsidR="007F66C2" w:rsidRPr="001055CF" w:rsidRDefault="007F66C2" w:rsidP="007F66C2">
            <w:pPr>
              <w:jc w:val="cente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vAlign w:val="bottom"/>
            <w:hideMark/>
          </w:tcPr>
          <w:p w14:paraId="7E1DCC15" w14:textId="77777777" w:rsidR="007F66C2" w:rsidRPr="001055CF" w:rsidRDefault="007F66C2" w:rsidP="007F66C2">
            <w:pPr>
              <w:jc w:val="cente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vAlign w:val="bottom"/>
            <w:hideMark/>
          </w:tcPr>
          <w:p w14:paraId="582B2F79"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0BC919E4"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3CF2E6A4"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4D86FEDD" w14:textId="77777777" w:rsidR="007F66C2" w:rsidRPr="001055CF" w:rsidRDefault="007F66C2" w:rsidP="007F66C2">
            <w:pPr>
              <w:jc w:val="cente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vAlign w:val="bottom"/>
            <w:hideMark/>
          </w:tcPr>
          <w:p w14:paraId="4EEC4398" w14:textId="77777777" w:rsidR="007F66C2" w:rsidRPr="001055CF" w:rsidRDefault="007F66C2" w:rsidP="007F66C2">
            <w:pPr>
              <w:jc w:val="center"/>
              <w:rPr>
                <w:sz w:val="21"/>
                <w:szCs w:val="21"/>
                <w:lang w:eastAsia="fr-FR"/>
              </w:rPr>
            </w:pPr>
            <w:r w:rsidRPr="001055CF">
              <w:rPr>
                <w:sz w:val="21"/>
                <w:szCs w:val="21"/>
                <w:lang w:eastAsia="fr-FR"/>
              </w:rPr>
              <w:t>-</w:t>
            </w:r>
          </w:p>
        </w:tc>
      </w:tr>
      <w:tr w:rsidR="007F66C2" w:rsidRPr="001055CF" w14:paraId="6C991C6F" w14:textId="77777777" w:rsidTr="007F66C2">
        <w:trPr>
          <w:trHeight w:val="312"/>
        </w:trPr>
        <w:tc>
          <w:tcPr>
            <w:tcW w:w="851" w:type="dxa"/>
            <w:vMerge/>
            <w:tcBorders>
              <w:left w:val="nil"/>
              <w:right w:val="nil"/>
            </w:tcBorders>
            <w:shd w:val="clear" w:color="000000" w:fill="FFFFFF"/>
            <w:noWrap/>
            <w:vAlign w:val="bottom"/>
            <w:hideMark/>
          </w:tcPr>
          <w:p w14:paraId="23232605"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noWrap/>
            <w:vAlign w:val="bottom"/>
            <w:hideMark/>
          </w:tcPr>
          <w:p w14:paraId="16765108"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vAlign w:val="bottom"/>
            <w:hideMark/>
          </w:tcPr>
          <w:p w14:paraId="540F50C2" w14:textId="77777777" w:rsidR="007F66C2" w:rsidRPr="001055CF" w:rsidRDefault="007F66C2" w:rsidP="007F66C2">
            <w:pPr>
              <w:jc w:val="center"/>
              <w:rPr>
                <w:sz w:val="21"/>
                <w:szCs w:val="21"/>
                <w:lang w:eastAsia="fr-FR"/>
              </w:rPr>
            </w:pPr>
            <w:r w:rsidRPr="001055CF">
              <w:rPr>
                <w:sz w:val="21"/>
                <w:szCs w:val="21"/>
                <w:lang w:eastAsia="fr-FR"/>
              </w:rPr>
              <w:t>1-7</w:t>
            </w:r>
          </w:p>
        </w:tc>
        <w:tc>
          <w:tcPr>
            <w:tcW w:w="1651" w:type="dxa"/>
            <w:tcBorders>
              <w:top w:val="nil"/>
              <w:left w:val="nil"/>
              <w:bottom w:val="nil"/>
              <w:right w:val="nil"/>
            </w:tcBorders>
            <w:shd w:val="clear" w:color="000000" w:fill="FFFFFF"/>
            <w:noWrap/>
            <w:vAlign w:val="bottom"/>
            <w:hideMark/>
          </w:tcPr>
          <w:p w14:paraId="6A9A0CCC" w14:textId="77777777" w:rsidR="007F66C2" w:rsidRPr="001055CF" w:rsidRDefault="007F66C2" w:rsidP="007F66C2">
            <w:pPr>
              <w:rPr>
                <w:sz w:val="21"/>
                <w:szCs w:val="21"/>
                <w:lang w:eastAsia="fr-FR"/>
              </w:rPr>
            </w:pPr>
            <w:r w:rsidRPr="001055CF">
              <w:rPr>
                <w:sz w:val="21"/>
                <w:szCs w:val="21"/>
                <w:lang w:eastAsia="fr-FR"/>
              </w:rPr>
              <w:t>7-factor</w:t>
            </w:r>
          </w:p>
        </w:tc>
        <w:tc>
          <w:tcPr>
            <w:tcW w:w="1124" w:type="dxa"/>
            <w:tcBorders>
              <w:top w:val="nil"/>
              <w:left w:val="nil"/>
              <w:bottom w:val="nil"/>
              <w:right w:val="nil"/>
            </w:tcBorders>
            <w:shd w:val="clear" w:color="000000" w:fill="FFFFFF"/>
            <w:noWrap/>
            <w:vAlign w:val="bottom"/>
            <w:hideMark/>
          </w:tcPr>
          <w:p w14:paraId="32E9E4A6" w14:textId="77777777" w:rsidR="007F66C2" w:rsidRPr="001055CF" w:rsidRDefault="007F66C2" w:rsidP="007F66C2">
            <w:pPr>
              <w:jc w:val="center"/>
              <w:rPr>
                <w:sz w:val="21"/>
                <w:szCs w:val="21"/>
                <w:lang w:eastAsia="fr-FR"/>
              </w:rPr>
            </w:pPr>
            <w:r w:rsidRPr="001055CF">
              <w:rPr>
                <w:sz w:val="21"/>
                <w:szCs w:val="21"/>
                <w:lang w:eastAsia="fr-FR"/>
              </w:rPr>
              <w:t>302.640*</w:t>
            </w:r>
          </w:p>
        </w:tc>
        <w:tc>
          <w:tcPr>
            <w:tcW w:w="527" w:type="dxa"/>
            <w:tcBorders>
              <w:top w:val="nil"/>
              <w:left w:val="nil"/>
              <w:bottom w:val="nil"/>
              <w:right w:val="nil"/>
            </w:tcBorders>
            <w:shd w:val="clear" w:color="000000" w:fill="FFFFFF"/>
            <w:noWrap/>
            <w:vAlign w:val="bottom"/>
            <w:hideMark/>
          </w:tcPr>
          <w:p w14:paraId="51F5756B" w14:textId="77777777" w:rsidR="007F66C2" w:rsidRPr="001055CF" w:rsidRDefault="007F66C2" w:rsidP="007F66C2">
            <w:pPr>
              <w:jc w:val="center"/>
              <w:rPr>
                <w:sz w:val="21"/>
                <w:szCs w:val="21"/>
                <w:lang w:eastAsia="fr-FR"/>
              </w:rPr>
            </w:pPr>
            <w:r w:rsidRPr="001055CF">
              <w:rPr>
                <w:sz w:val="21"/>
                <w:szCs w:val="21"/>
                <w:lang w:eastAsia="fr-FR"/>
              </w:rPr>
              <w:t>113</w:t>
            </w:r>
          </w:p>
        </w:tc>
        <w:tc>
          <w:tcPr>
            <w:tcW w:w="640" w:type="dxa"/>
            <w:tcBorders>
              <w:top w:val="nil"/>
              <w:left w:val="nil"/>
              <w:bottom w:val="nil"/>
              <w:right w:val="nil"/>
            </w:tcBorders>
            <w:shd w:val="clear" w:color="000000" w:fill="FFFFFF"/>
            <w:noWrap/>
            <w:vAlign w:val="bottom"/>
            <w:hideMark/>
          </w:tcPr>
          <w:p w14:paraId="50A65DCA" w14:textId="77777777" w:rsidR="007F66C2" w:rsidRPr="001055CF" w:rsidRDefault="007F66C2" w:rsidP="007F66C2">
            <w:pPr>
              <w:jc w:val="center"/>
              <w:rPr>
                <w:sz w:val="21"/>
                <w:szCs w:val="21"/>
                <w:lang w:eastAsia="fr-FR"/>
              </w:rPr>
            </w:pPr>
            <w:r w:rsidRPr="001055CF">
              <w:rPr>
                <w:sz w:val="21"/>
                <w:szCs w:val="21"/>
                <w:lang w:eastAsia="fr-FR"/>
              </w:rPr>
              <w:t>.990</w:t>
            </w:r>
          </w:p>
        </w:tc>
        <w:tc>
          <w:tcPr>
            <w:tcW w:w="580" w:type="dxa"/>
            <w:tcBorders>
              <w:top w:val="nil"/>
              <w:left w:val="nil"/>
              <w:bottom w:val="nil"/>
              <w:right w:val="nil"/>
            </w:tcBorders>
            <w:shd w:val="clear" w:color="000000" w:fill="FFFFFF"/>
            <w:noWrap/>
            <w:vAlign w:val="bottom"/>
            <w:hideMark/>
          </w:tcPr>
          <w:p w14:paraId="1968F902" w14:textId="77777777" w:rsidR="007F66C2" w:rsidRPr="001055CF" w:rsidRDefault="007F66C2" w:rsidP="007F66C2">
            <w:pPr>
              <w:jc w:val="center"/>
              <w:rPr>
                <w:sz w:val="21"/>
                <w:szCs w:val="21"/>
                <w:lang w:eastAsia="fr-FR"/>
              </w:rPr>
            </w:pPr>
            <w:r w:rsidRPr="001055CF">
              <w:rPr>
                <w:sz w:val="21"/>
                <w:szCs w:val="21"/>
                <w:lang w:eastAsia="fr-FR"/>
              </w:rPr>
              <w:t>.978</w:t>
            </w:r>
          </w:p>
        </w:tc>
        <w:tc>
          <w:tcPr>
            <w:tcW w:w="864" w:type="dxa"/>
            <w:tcBorders>
              <w:top w:val="nil"/>
              <w:left w:val="nil"/>
              <w:bottom w:val="nil"/>
              <w:right w:val="nil"/>
            </w:tcBorders>
            <w:shd w:val="clear" w:color="000000" w:fill="FFFFFF"/>
            <w:noWrap/>
            <w:vAlign w:val="bottom"/>
            <w:hideMark/>
          </w:tcPr>
          <w:p w14:paraId="6B258768" w14:textId="77777777" w:rsidR="007F66C2" w:rsidRPr="001055CF" w:rsidRDefault="007F66C2" w:rsidP="007F66C2">
            <w:pPr>
              <w:jc w:val="center"/>
              <w:rPr>
                <w:sz w:val="21"/>
                <w:szCs w:val="21"/>
                <w:lang w:eastAsia="fr-FR"/>
              </w:rPr>
            </w:pPr>
            <w:r w:rsidRPr="001055CF">
              <w:rPr>
                <w:sz w:val="21"/>
                <w:szCs w:val="21"/>
                <w:lang w:eastAsia="fr-FR"/>
              </w:rPr>
              <w:t>.059</w:t>
            </w:r>
          </w:p>
        </w:tc>
        <w:tc>
          <w:tcPr>
            <w:tcW w:w="849" w:type="dxa"/>
            <w:tcBorders>
              <w:top w:val="nil"/>
              <w:left w:val="nil"/>
              <w:bottom w:val="nil"/>
              <w:right w:val="nil"/>
            </w:tcBorders>
            <w:shd w:val="clear" w:color="000000" w:fill="FFFFFF"/>
            <w:noWrap/>
            <w:vAlign w:val="center"/>
            <w:hideMark/>
          </w:tcPr>
          <w:p w14:paraId="19C89E24" w14:textId="77777777" w:rsidR="007F66C2" w:rsidRPr="001055CF" w:rsidRDefault="007F66C2" w:rsidP="007F66C2">
            <w:pPr>
              <w:jc w:val="center"/>
              <w:rPr>
                <w:sz w:val="21"/>
                <w:szCs w:val="21"/>
                <w:lang w:eastAsia="fr-FR"/>
              </w:rPr>
            </w:pPr>
            <w:r w:rsidRPr="001055CF">
              <w:rPr>
                <w:sz w:val="21"/>
                <w:szCs w:val="21"/>
                <w:lang w:eastAsia="fr-FR"/>
              </w:rPr>
              <w:t>.051</w:t>
            </w:r>
          </w:p>
        </w:tc>
        <w:tc>
          <w:tcPr>
            <w:tcW w:w="761" w:type="dxa"/>
            <w:tcBorders>
              <w:top w:val="nil"/>
              <w:left w:val="nil"/>
              <w:bottom w:val="nil"/>
              <w:right w:val="nil"/>
            </w:tcBorders>
            <w:shd w:val="clear" w:color="000000" w:fill="FFFFFF"/>
            <w:noWrap/>
            <w:vAlign w:val="center"/>
            <w:hideMark/>
          </w:tcPr>
          <w:p w14:paraId="40677A35" w14:textId="77777777" w:rsidR="007F66C2" w:rsidRPr="001055CF" w:rsidRDefault="007F66C2" w:rsidP="007F66C2">
            <w:pPr>
              <w:jc w:val="center"/>
              <w:rPr>
                <w:sz w:val="21"/>
                <w:szCs w:val="21"/>
                <w:lang w:eastAsia="fr-FR"/>
              </w:rPr>
            </w:pPr>
            <w:r w:rsidRPr="001055CF">
              <w:rPr>
                <w:sz w:val="21"/>
                <w:szCs w:val="21"/>
                <w:lang w:eastAsia="fr-FR"/>
              </w:rPr>
              <w:t>.068</w:t>
            </w:r>
          </w:p>
        </w:tc>
        <w:tc>
          <w:tcPr>
            <w:tcW w:w="808" w:type="dxa"/>
            <w:tcBorders>
              <w:top w:val="nil"/>
              <w:left w:val="nil"/>
              <w:bottom w:val="nil"/>
              <w:right w:val="nil"/>
            </w:tcBorders>
            <w:shd w:val="clear" w:color="000000" w:fill="FFFFFF"/>
            <w:noWrap/>
            <w:vAlign w:val="bottom"/>
            <w:hideMark/>
          </w:tcPr>
          <w:p w14:paraId="5CC826C2" w14:textId="77777777" w:rsidR="007F66C2" w:rsidRPr="001055CF" w:rsidRDefault="007F66C2" w:rsidP="007F66C2">
            <w:pPr>
              <w:jc w:val="center"/>
              <w:rPr>
                <w:sz w:val="21"/>
                <w:szCs w:val="21"/>
                <w:lang w:eastAsia="fr-FR"/>
              </w:rPr>
            </w:pPr>
            <w:r w:rsidRPr="001055CF">
              <w:rPr>
                <w:sz w:val="21"/>
                <w:szCs w:val="21"/>
                <w:lang w:eastAsia="fr-FR"/>
              </w:rPr>
              <w:t>.021</w:t>
            </w:r>
          </w:p>
        </w:tc>
        <w:tc>
          <w:tcPr>
            <w:tcW w:w="467" w:type="dxa"/>
            <w:tcBorders>
              <w:top w:val="nil"/>
              <w:left w:val="nil"/>
              <w:bottom w:val="nil"/>
              <w:right w:val="nil"/>
            </w:tcBorders>
            <w:shd w:val="clear" w:color="000000" w:fill="FFFFFF"/>
            <w:noWrap/>
            <w:vAlign w:val="bottom"/>
            <w:hideMark/>
          </w:tcPr>
          <w:p w14:paraId="0583C2B6" w14:textId="77777777" w:rsidR="007F66C2" w:rsidRPr="001055CF" w:rsidRDefault="007F66C2" w:rsidP="007F66C2">
            <w:pPr>
              <w:jc w:val="cente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vAlign w:val="bottom"/>
            <w:hideMark/>
          </w:tcPr>
          <w:p w14:paraId="2AD1789D" w14:textId="77777777" w:rsidR="007F66C2" w:rsidRPr="001055CF" w:rsidRDefault="007F66C2" w:rsidP="007F66C2">
            <w:pPr>
              <w:jc w:val="cente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vAlign w:val="bottom"/>
            <w:hideMark/>
          </w:tcPr>
          <w:p w14:paraId="410CF73A"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29753DE5"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11D43B28"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15EE3384" w14:textId="77777777" w:rsidR="007F66C2" w:rsidRPr="001055CF" w:rsidRDefault="007F66C2" w:rsidP="007F66C2">
            <w:pPr>
              <w:jc w:val="cente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vAlign w:val="bottom"/>
            <w:hideMark/>
          </w:tcPr>
          <w:p w14:paraId="6E3B1B74" w14:textId="77777777" w:rsidR="007F66C2" w:rsidRPr="001055CF" w:rsidRDefault="007F66C2" w:rsidP="007F66C2">
            <w:pPr>
              <w:jc w:val="center"/>
              <w:rPr>
                <w:sz w:val="21"/>
                <w:szCs w:val="21"/>
                <w:lang w:eastAsia="fr-FR"/>
              </w:rPr>
            </w:pPr>
            <w:r w:rsidRPr="001055CF">
              <w:rPr>
                <w:sz w:val="21"/>
                <w:szCs w:val="21"/>
                <w:lang w:eastAsia="fr-FR"/>
              </w:rPr>
              <w:t>-</w:t>
            </w:r>
          </w:p>
        </w:tc>
      </w:tr>
      <w:tr w:rsidR="007F66C2" w:rsidRPr="001055CF" w14:paraId="276D382B" w14:textId="77777777" w:rsidTr="007F66C2">
        <w:trPr>
          <w:trHeight w:val="300"/>
        </w:trPr>
        <w:tc>
          <w:tcPr>
            <w:tcW w:w="851" w:type="dxa"/>
            <w:vMerge/>
            <w:tcBorders>
              <w:left w:val="nil"/>
              <w:bottom w:val="nil"/>
              <w:right w:val="nil"/>
            </w:tcBorders>
            <w:shd w:val="clear" w:color="000000" w:fill="FFFFFF"/>
            <w:noWrap/>
            <w:vAlign w:val="bottom"/>
            <w:hideMark/>
          </w:tcPr>
          <w:p w14:paraId="48E4D2B9"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noWrap/>
            <w:vAlign w:val="bottom"/>
            <w:hideMark/>
          </w:tcPr>
          <w:p w14:paraId="0D74DB8D"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vAlign w:val="bottom"/>
            <w:hideMark/>
          </w:tcPr>
          <w:p w14:paraId="5717699E" w14:textId="77777777" w:rsidR="007F66C2" w:rsidRPr="001055CF" w:rsidRDefault="007F66C2" w:rsidP="007F66C2">
            <w:pPr>
              <w:jc w:val="center"/>
              <w:rPr>
                <w:sz w:val="21"/>
                <w:szCs w:val="21"/>
                <w:lang w:eastAsia="fr-FR"/>
              </w:rPr>
            </w:pPr>
            <w:r w:rsidRPr="001055CF">
              <w:rPr>
                <w:sz w:val="21"/>
                <w:szCs w:val="21"/>
                <w:lang w:eastAsia="fr-FR"/>
              </w:rPr>
              <w:t>1-8</w:t>
            </w:r>
          </w:p>
        </w:tc>
        <w:tc>
          <w:tcPr>
            <w:tcW w:w="1651" w:type="dxa"/>
            <w:tcBorders>
              <w:top w:val="nil"/>
              <w:left w:val="nil"/>
              <w:bottom w:val="nil"/>
              <w:right w:val="nil"/>
            </w:tcBorders>
            <w:shd w:val="clear" w:color="000000" w:fill="FFFFFF"/>
            <w:noWrap/>
            <w:vAlign w:val="bottom"/>
            <w:hideMark/>
          </w:tcPr>
          <w:p w14:paraId="383BB17C" w14:textId="77777777" w:rsidR="007F66C2" w:rsidRPr="001055CF" w:rsidRDefault="007F66C2" w:rsidP="007F66C2">
            <w:pPr>
              <w:rPr>
                <w:sz w:val="21"/>
                <w:szCs w:val="21"/>
                <w:lang w:eastAsia="fr-FR"/>
              </w:rPr>
            </w:pPr>
            <w:r w:rsidRPr="001055CF">
              <w:rPr>
                <w:sz w:val="21"/>
                <w:szCs w:val="21"/>
                <w:lang w:eastAsia="fr-FR"/>
              </w:rPr>
              <w:t>8-factor</w:t>
            </w:r>
          </w:p>
        </w:tc>
        <w:tc>
          <w:tcPr>
            <w:tcW w:w="1124" w:type="dxa"/>
            <w:tcBorders>
              <w:top w:val="nil"/>
              <w:left w:val="nil"/>
              <w:bottom w:val="nil"/>
              <w:right w:val="nil"/>
            </w:tcBorders>
            <w:shd w:val="clear" w:color="000000" w:fill="FFFFFF"/>
            <w:noWrap/>
            <w:vAlign w:val="bottom"/>
            <w:hideMark/>
          </w:tcPr>
          <w:p w14:paraId="6514A8C7" w14:textId="77777777" w:rsidR="007F66C2" w:rsidRPr="001055CF" w:rsidRDefault="007F66C2" w:rsidP="007F66C2">
            <w:pPr>
              <w:jc w:val="center"/>
              <w:rPr>
                <w:sz w:val="21"/>
                <w:szCs w:val="21"/>
                <w:lang w:eastAsia="fr-FR"/>
              </w:rPr>
            </w:pPr>
            <w:r w:rsidRPr="001055CF">
              <w:rPr>
                <w:sz w:val="21"/>
                <w:szCs w:val="21"/>
                <w:lang w:eastAsia="fr-FR"/>
              </w:rPr>
              <w:t>NA</w:t>
            </w:r>
          </w:p>
        </w:tc>
        <w:tc>
          <w:tcPr>
            <w:tcW w:w="527" w:type="dxa"/>
            <w:tcBorders>
              <w:top w:val="nil"/>
              <w:left w:val="nil"/>
              <w:bottom w:val="nil"/>
              <w:right w:val="nil"/>
            </w:tcBorders>
            <w:shd w:val="clear" w:color="000000" w:fill="FFFFFF"/>
            <w:noWrap/>
            <w:vAlign w:val="bottom"/>
            <w:hideMark/>
          </w:tcPr>
          <w:p w14:paraId="649BC61D" w14:textId="77777777" w:rsidR="007F66C2" w:rsidRPr="001055CF" w:rsidRDefault="007F66C2" w:rsidP="007F66C2">
            <w:pPr>
              <w:jc w:val="center"/>
              <w:rPr>
                <w:sz w:val="21"/>
                <w:szCs w:val="21"/>
                <w:lang w:eastAsia="fr-FR"/>
              </w:rPr>
            </w:pPr>
            <w:r w:rsidRPr="001055CF">
              <w:rPr>
                <w:sz w:val="21"/>
                <w:szCs w:val="21"/>
                <w:lang w:eastAsia="fr-FR"/>
              </w:rPr>
              <w:t>NA</w:t>
            </w:r>
          </w:p>
        </w:tc>
        <w:tc>
          <w:tcPr>
            <w:tcW w:w="640" w:type="dxa"/>
            <w:tcBorders>
              <w:top w:val="nil"/>
              <w:left w:val="nil"/>
              <w:bottom w:val="nil"/>
              <w:right w:val="nil"/>
            </w:tcBorders>
            <w:shd w:val="clear" w:color="000000" w:fill="FFFFFF"/>
            <w:noWrap/>
            <w:vAlign w:val="bottom"/>
            <w:hideMark/>
          </w:tcPr>
          <w:p w14:paraId="470C2EFC" w14:textId="77777777" w:rsidR="007F66C2" w:rsidRPr="001055CF" w:rsidRDefault="007F66C2" w:rsidP="007F66C2">
            <w:pPr>
              <w:jc w:val="center"/>
              <w:rPr>
                <w:sz w:val="21"/>
                <w:szCs w:val="21"/>
                <w:lang w:eastAsia="fr-FR"/>
              </w:rPr>
            </w:pPr>
            <w:r w:rsidRPr="001055CF">
              <w:rPr>
                <w:sz w:val="21"/>
                <w:szCs w:val="21"/>
                <w:lang w:eastAsia="fr-FR"/>
              </w:rPr>
              <w:t>NA</w:t>
            </w:r>
          </w:p>
        </w:tc>
        <w:tc>
          <w:tcPr>
            <w:tcW w:w="580" w:type="dxa"/>
            <w:tcBorders>
              <w:top w:val="nil"/>
              <w:left w:val="nil"/>
              <w:bottom w:val="nil"/>
              <w:right w:val="nil"/>
            </w:tcBorders>
            <w:shd w:val="clear" w:color="000000" w:fill="FFFFFF"/>
            <w:noWrap/>
            <w:vAlign w:val="bottom"/>
            <w:hideMark/>
          </w:tcPr>
          <w:p w14:paraId="39735B54" w14:textId="77777777" w:rsidR="007F66C2" w:rsidRPr="001055CF" w:rsidRDefault="007F66C2" w:rsidP="007F66C2">
            <w:pPr>
              <w:jc w:val="center"/>
              <w:rPr>
                <w:sz w:val="21"/>
                <w:szCs w:val="21"/>
                <w:lang w:eastAsia="fr-FR"/>
              </w:rPr>
            </w:pPr>
            <w:r w:rsidRPr="001055CF">
              <w:rPr>
                <w:sz w:val="21"/>
                <w:szCs w:val="21"/>
                <w:lang w:eastAsia="fr-FR"/>
              </w:rPr>
              <w:t>NA</w:t>
            </w:r>
          </w:p>
        </w:tc>
        <w:tc>
          <w:tcPr>
            <w:tcW w:w="864" w:type="dxa"/>
            <w:tcBorders>
              <w:top w:val="nil"/>
              <w:left w:val="nil"/>
              <w:bottom w:val="nil"/>
              <w:right w:val="nil"/>
            </w:tcBorders>
            <w:shd w:val="clear" w:color="000000" w:fill="FFFFFF"/>
            <w:noWrap/>
            <w:vAlign w:val="bottom"/>
            <w:hideMark/>
          </w:tcPr>
          <w:p w14:paraId="198380EE" w14:textId="77777777" w:rsidR="007F66C2" w:rsidRPr="001055CF" w:rsidRDefault="007F66C2" w:rsidP="007F66C2">
            <w:pPr>
              <w:jc w:val="center"/>
              <w:rPr>
                <w:sz w:val="21"/>
                <w:szCs w:val="21"/>
                <w:lang w:eastAsia="fr-FR"/>
              </w:rPr>
            </w:pPr>
            <w:r w:rsidRPr="001055CF">
              <w:rPr>
                <w:sz w:val="21"/>
                <w:szCs w:val="21"/>
                <w:lang w:eastAsia="fr-FR"/>
              </w:rPr>
              <w:t>NA</w:t>
            </w:r>
          </w:p>
        </w:tc>
        <w:tc>
          <w:tcPr>
            <w:tcW w:w="849" w:type="dxa"/>
            <w:tcBorders>
              <w:top w:val="nil"/>
              <w:left w:val="nil"/>
              <w:bottom w:val="nil"/>
              <w:right w:val="nil"/>
            </w:tcBorders>
            <w:shd w:val="clear" w:color="000000" w:fill="FFFFFF"/>
            <w:noWrap/>
            <w:vAlign w:val="bottom"/>
            <w:hideMark/>
          </w:tcPr>
          <w:p w14:paraId="64F5F503" w14:textId="77777777" w:rsidR="007F66C2" w:rsidRPr="001055CF" w:rsidRDefault="007F66C2" w:rsidP="007F66C2">
            <w:pPr>
              <w:jc w:val="center"/>
              <w:rPr>
                <w:sz w:val="21"/>
                <w:szCs w:val="21"/>
                <w:lang w:eastAsia="fr-FR"/>
              </w:rPr>
            </w:pPr>
            <w:r w:rsidRPr="001055CF">
              <w:rPr>
                <w:sz w:val="21"/>
                <w:szCs w:val="21"/>
                <w:lang w:eastAsia="fr-FR"/>
              </w:rPr>
              <w:t>NA</w:t>
            </w:r>
          </w:p>
        </w:tc>
        <w:tc>
          <w:tcPr>
            <w:tcW w:w="761" w:type="dxa"/>
            <w:tcBorders>
              <w:top w:val="nil"/>
              <w:left w:val="nil"/>
              <w:bottom w:val="nil"/>
              <w:right w:val="nil"/>
            </w:tcBorders>
            <w:shd w:val="clear" w:color="000000" w:fill="FFFFFF"/>
            <w:noWrap/>
            <w:vAlign w:val="bottom"/>
            <w:hideMark/>
          </w:tcPr>
          <w:p w14:paraId="4AC56A07" w14:textId="77777777" w:rsidR="007F66C2" w:rsidRPr="001055CF" w:rsidRDefault="007F66C2" w:rsidP="007F66C2">
            <w:pPr>
              <w:jc w:val="center"/>
              <w:rPr>
                <w:sz w:val="21"/>
                <w:szCs w:val="21"/>
                <w:lang w:eastAsia="fr-FR"/>
              </w:rPr>
            </w:pPr>
            <w:r w:rsidRPr="001055CF">
              <w:rPr>
                <w:sz w:val="21"/>
                <w:szCs w:val="21"/>
                <w:lang w:eastAsia="fr-FR"/>
              </w:rPr>
              <w:t>NA</w:t>
            </w:r>
          </w:p>
        </w:tc>
        <w:tc>
          <w:tcPr>
            <w:tcW w:w="808" w:type="dxa"/>
            <w:tcBorders>
              <w:top w:val="nil"/>
              <w:left w:val="nil"/>
              <w:bottom w:val="nil"/>
              <w:right w:val="nil"/>
            </w:tcBorders>
            <w:shd w:val="clear" w:color="000000" w:fill="FFFFFF"/>
            <w:noWrap/>
            <w:vAlign w:val="bottom"/>
            <w:hideMark/>
          </w:tcPr>
          <w:p w14:paraId="128164A4" w14:textId="77777777" w:rsidR="007F66C2" w:rsidRPr="001055CF" w:rsidRDefault="007F66C2" w:rsidP="007F66C2">
            <w:pPr>
              <w:jc w:val="center"/>
              <w:rPr>
                <w:sz w:val="21"/>
                <w:szCs w:val="21"/>
                <w:lang w:eastAsia="fr-FR"/>
              </w:rPr>
            </w:pPr>
            <w:r w:rsidRPr="001055CF">
              <w:rPr>
                <w:sz w:val="21"/>
                <w:szCs w:val="21"/>
                <w:lang w:eastAsia="fr-FR"/>
              </w:rPr>
              <w:t>NA</w:t>
            </w:r>
          </w:p>
        </w:tc>
        <w:tc>
          <w:tcPr>
            <w:tcW w:w="467" w:type="dxa"/>
            <w:tcBorders>
              <w:top w:val="nil"/>
              <w:left w:val="nil"/>
              <w:bottom w:val="nil"/>
              <w:right w:val="nil"/>
            </w:tcBorders>
            <w:shd w:val="clear" w:color="000000" w:fill="FFFFFF"/>
            <w:noWrap/>
            <w:vAlign w:val="bottom"/>
            <w:hideMark/>
          </w:tcPr>
          <w:p w14:paraId="08FE8FBE" w14:textId="77777777" w:rsidR="007F66C2" w:rsidRPr="001055CF" w:rsidRDefault="007F66C2" w:rsidP="007F66C2">
            <w:pPr>
              <w:jc w:val="cente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vAlign w:val="bottom"/>
            <w:hideMark/>
          </w:tcPr>
          <w:p w14:paraId="28DD2D4A" w14:textId="77777777" w:rsidR="007F66C2" w:rsidRPr="001055CF" w:rsidRDefault="007F66C2" w:rsidP="007F66C2">
            <w:pPr>
              <w:jc w:val="cente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vAlign w:val="bottom"/>
            <w:hideMark/>
          </w:tcPr>
          <w:p w14:paraId="481F2B60"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6ECFE441"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38747E69" w14:textId="77777777" w:rsidR="007F66C2" w:rsidRPr="001055CF" w:rsidRDefault="007F66C2" w:rsidP="007F66C2">
            <w:pPr>
              <w:jc w:val="cente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vAlign w:val="bottom"/>
            <w:hideMark/>
          </w:tcPr>
          <w:p w14:paraId="68225217" w14:textId="77777777" w:rsidR="007F66C2" w:rsidRPr="001055CF" w:rsidRDefault="007F66C2" w:rsidP="007F66C2">
            <w:pPr>
              <w:jc w:val="cente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vAlign w:val="bottom"/>
            <w:hideMark/>
          </w:tcPr>
          <w:p w14:paraId="07B4354B" w14:textId="77777777" w:rsidR="007F66C2" w:rsidRPr="001055CF" w:rsidRDefault="007F66C2" w:rsidP="007F66C2">
            <w:pPr>
              <w:jc w:val="center"/>
              <w:rPr>
                <w:sz w:val="21"/>
                <w:szCs w:val="21"/>
                <w:lang w:eastAsia="fr-FR"/>
              </w:rPr>
            </w:pPr>
            <w:r w:rsidRPr="001055CF">
              <w:rPr>
                <w:sz w:val="21"/>
                <w:szCs w:val="21"/>
                <w:lang w:eastAsia="fr-FR"/>
              </w:rPr>
              <w:t>-</w:t>
            </w:r>
          </w:p>
        </w:tc>
      </w:tr>
      <w:tr w:rsidR="007F66C2" w:rsidRPr="001055CF" w14:paraId="3EC8CD9A" w14:textId="77777777" w:rsidTr="007F66C2">
        <w:trPr>
          <w:trHeight w:val="96"/>
        </w:trPr>
        <w:tc>
          <w:tcPr>
            <w:tcW w:w="851" w:type="dxa"/>
            <w:tcBorders>
              <w:top w:val="nil"/>
              <w:left w:val="nil"/>
              <w:bottom w:val="nil"/>
              <w:right w:val="nil"/>
            </w:tcBorders>
            <w:shd w:val="clear" w:color="000000" w:fill="FFFFFF"/>
            <w:noWrap/>
            <w:vAlign w:val="bottom"/>
            <w:hideMark/>
          </w:tcPr>
          <w:p w14:paraId="24108CC2" w14:textId="77777777" w:rsidR="007F66C2" w:rsidRPr="001055CF" w:rsidRDefault="007F66C2" w:rsidP="007F66C2">
            <w:pPr>
              <w:rPr>
                <w:sz w:val="21"/>
                <w:szCs w:val="21"/>
                <w:lang w:eastAsia="fr-FR"/>
              </w:rPr>
            </w:pPr>
            <w:r w:rsidRPr="001055CF">
              <w:rPr>
                <w:sz w:val="21"/>
                <w:szCs w:val="21"/>
                <w:lang w:eastAsia="fr-FR"/>
              </w:rPr>
              <w:t> </w:t>
            </w:r>
          </w:p>
        </w:tc>
        <w:tc>
          <w:tcPr>
            <w:tcW w:w="850" w:type="dxa"/>
            <w:vMerge/>
            <w:tcBorders>
              <w:left w:val="nil"/>
              <w:bottom w:val="nil"/>
              <w:right w:val="nil"/>
            </w:tcBorders>
            <w:shd w:val="clear" w:color="000000" w:fill="FFFFFF"/>
            <w:noWrap/>
            <w:vAlign w:val="bottom"/>
            <w:hideMark/>
          </w:tcPr>
          <w:p w14:paraId="29F4BEBA"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vAlign w:val="bottom"/>
            <w:hideMark/>
          </w:tcPr>
          <w:p w14:paraId="2D45ADA7" w14:textId="77777777" w:rsidR="007F66C2" w:rsidRPr="001055CF" w:rsidRDefault="007F66C2" w:rsidP="007F66C2">
            <w:pPr>
              <w:jc w:val="center"/>
              <w:rPr>
                <w:sz w:val="21"/>
                <w:szCs w:val="21"/>
                <w:lang w:eastAsia="fr-FR"/>
              </w:rPr>
            </w:pPr>
            <w:r w:rsidRPr="001055CF">
              <w:rPr>
                <w:sz w:val="21"/>
                <w:szCs w:val="21"/>
                <w:lang w:eastAsia="fr-FR"/>
              </w:rPr>
              <w:t> </w:t>
            </w:r>
          </w:p>
        </w:tc>
        <w:tc>
          <w:tcPr>
            <w:tcW w:w="1651" w:type="dxa"/>
            <w:tcBorders>
              <w:top w:val="nil"/>
              <w:left w:val="nil"/>
              <w:bottom w:val="nil"/>
              <w:right w:val="nil"/>
            </w:tcBorders>
            <w:shd w:val="clear" w:color="000000" w:fill="FFFFFF"/>
            <w:noWrap/>
            <w:vAlign w:val="bottom"/>
            <w:hideMark/>
          </w:tcPr>
          <w:p w14:paraId="6523AF77" w14:textId="77777777" w:rsidR="007F66C2" w:rsidRPr="001055CF" w:rsidRDefault="007F66C2" w:rsidP="007F66C2">
            <w:pPr>
              <w:rPr>
                <w:sz w:val="21"/>
                <w:szCs w:val="21"/>
                <w:lang w:eastAsia="fr-FR"/>
              </w:rPr>
            </w:pPr>
            <w:r w:rsidRPr="001055CF">
              <w:rPr>
                <w:sz w:val="21"/>
                <w:szCs w:val="21"/>
                <w:lang w:eastAsia="fr-FR"/>
              </w:rPr>
              <w:t> </w:t>
            </w:r>
          </w:p>
        </w:tc>
        <w:tc>
          <w:tcPr>
            <w:tcW w:w="1124" w:type="dxa"/>
            <w:tcBorders>
              <w:top w:val="nil"/>
              <w:left w:val="nil"/>
              <w:bottom w:val="nil"/>
              <w:right w:val="nil"/>
            </w:tcBorders>
            <w:shd w:val="clear" w:color="000000" w:fill="FFFFFF"/>
            <w:noWrap/>
            <w:vAlign w:val="bottom"/>
            <w:hideMark/>
          </w:tcPr>
          <w:p w14:paraId="250F533B" w14:textId="77777777" w:rsidR="007F66C2" w:rsidRPr="001055CF" w:rsidRDefault="007F66C2" w:rsidP="007F66C2">
            <w:pPr>
              <w:jc w:val="center"/>
              <w:rPr>
                <w:sz w:val="21"/>
                <w:szCs w:val="21"/>
                <w:lang w:eastAsia="fr-FR"/>
              </w:rPr>
            </w:pPr>
            <w:r w:rsidRPr="001055CF">
              <w:rPr>
                <w:sz w:val="21"/>
                <w:szCs w:val="21"/>
                <w:lang w:eastAsia="fr-FR"/>
              </w:rPr>
              <w:t> </w:t>
            </w:r>
          </w:p>
        </w:tc>
        <w:tc>
          <w:tcPr>
            <w:tcW w:w="527" w:type="dxa"/>
            <w:tcBorders>
              <w:top w:val="nil"/>
              <w:left w:val="nil"/>
              <w:bottom w:val="nil"/>
              <w:right w:val="nil"/>
            </w:tcBorders>
            <w:shd w:val="clear" w:color="000000" w:fill="FFFFFF"/>
            <w:noWrap/>
            <w:vAlign w:val="bottom"/>
            <w:hideMark/>
          </w:tcPr>
          <w:p w14:paraId="57F8C098" w14:textId="77777777" w:rsidR="007F66C2" w:rsidRPr="001055CF" w:rsidRDefault="007F66C2" w:rsidP="007F66C2">
            <w:pPr>
              <w:jc w:val="center"/>
              <w:rPr>
                <w:sz w:val="21"/>
                <w:szCs w:val="21"/>
                <w:lang w:eastAsia="fr-FR"/>
              </w:rPr>
            </w:pPr>
            <w:r w:rsidRPr="001055CF">
              <w:rPr>
                <w:sz w:val="21"/>
                <w:szCs w:val="21"/>
                <w:lang w:eastAsia="fr-FR"/>
              </w:rPr>
              <w:t> </w:t>
            </w:r>
          </w:p>
        </w:tc>
        <w:tc>
          <w:tcPr>
            <w:tcW w:w="640" w:type="dxa"/>
            <w:tcBorders>
              <w:top w:val="nil"/>
              <w:left w:val="nil"/>
              <w:bottom w:val="nil"/>
              <w:right w:val="nil"/>
            </w:tcBorders>
            <w:shd w:val="clear" w:color="000000" w:fill="FFFFFF"/>
            <w:noWrap/>
            <w:vAlign w:val="bottom"/>
            <w:hideMark/>
          </w:tcPr>
          <w:p w14:paraId="7D016FF7" w14:textId="77777777" w:rsidR="007F66C2" w:rsidRPr="001055CF" w:rsidRDefault="007F66C2" w:rsidP="007F66C2">
            <w:pPr>
              <w:jc w:val="center"/>
              <w:rPr>
                <w:sz w:val="21"/>
                <w:szCs w:val="21"/>
                <w:lang w:eastAsia="fr-FR"/>
              </w:rPr>
            </w:pPr>
            <w:r w:rsidRPr="001055CF">
              <w:rPr>
                <w:sz w:val="21"/>
                <w:szCs w:val="21"/>
                <w:lang w:eastAsia="fr-FR"/>
              </w:rPr>
              <w:t> </w:t>
            </w:r>
          </w:p>
        </w:tc>
        <w:tc>
          <w:tcPr>
            <w:tcW w:w="580" w:type="dxa"/>
            <w:tcBorders>
              <w:top w:val="nil"/>
              <w:left w:val="nil"/>
              <w:bottom w:val="nil"/>
              <w:right w:val="nil"/>
            </w:tcBorders>
            <w:shd w:val="clear" w:color="000000" w:fill="FFFFFF"/>
            <w:noWrap/>
            <w:vAlign w:val="bottom"/>
            <w:hideMark/>
          </w:tcPr>
          <w:p w14:paraId="3B315463" w14:textId="77777777" w:rsidR="007F66C2" w:rsidRPr="001055CF" w:rsidRDefault="007F66C2" w:rsidP="007F66C2">
            <w:pPr>
              <w:jc w:val="center"/>
              <w:rPr>
                <w:sz w:val="21"/>
                <w:szCs w:val="21"/>
                <w:lang w:eastAsia="fr-FR"/>
              </w:rPr>
            </w:pPr>
            <w:r w:rsidRPr="001055CF">
              <w:rPr>
                <w:sz w:val="21"/>
                <w:szCs w:val="21"/>
                <w:lang w:eastAsia="fr-FR"/>
              </w:rPr>
              <w:t> </w:t>
            </w:r>
          </w:p>
        </w:tc>
        <w:tc>
          <w:tcPr>
            <w:tcW w:w="864" w:type="dxa"/>
            <w:tcBorders>
              <w:top w:val="nil"/>
              <w:left w:val="nil"/>
              <w:bottom w:val="nil"/>
              <w:right w:val="nil"/>
            </w:tcBorders>
            <w:shd w:val="clear" w:color="000000" w:fill="FFFFFF"/>
            <w:noWrap/>
            <w:vAlign w:val="bottom"/>
            <w:hideMark/>
          </w:tcPr>
          <w:p w14:paraId="6E7F24F7" w14:textId="77777777" w:rsidR="007F66C2" w:rsidRPr="001055CF" w:rsidRDefault="007F66C2" w:rsidP="007F66C2">
            <w:pPr>
              <w:jc w:val="center"/>
              <w:rPr>
                <w:sz w:val="21"/>
                <w:szCs w:val="21"/>
                <w:lang w:eastAsia="fr-FR"/>
              </w:rPr>
            </w:pPr>
            <w:r w:rsidRPr="001055CF">
              <w:rPr>
                <w:sz w:val="21"/>
                <w:szCs w:val="21"/>
                <w:lang w:eastAsia="fr-FR"/>
              </w:rPr>
              <w:t> </w:t>
            </w:r>
          </w:p>
        </w:tc>
        <w:tc>
          <w:tcPr>
            <w:tcW w:w="849" w:type="dxa"/>
            <w:tcBorders>
              <w:top w:val="nil"/>
              <w:left w:val="nil"/>
              <w:bottom w:val="nil"/>
              <w:right w:val="nil"/>
            </w:tcBorders>
            <w:shd w:val="clear" w:color="000000" w:fill="FFFFFF"/>
            <w:noWrap/>
            <w:vAlign w:val="center"/>
            <w:hideMark/>
          </w:tcPr>
          <w:p w14:paraId="1EBA111E" w14:textId="77777777" w:rsidR="007F66C2" w:rsidRPr="001055CF" w:rsidRDefault="007F66C2" w:rsidP="007F66C2">
            <w:pPr>
              <w:jc w:val="center"/>
              <w:rPr>
                <w:sz w:val="21"/>
                <w:szCs w:val="21"/>
                <w:lang w:eastAsia="fr-FR"/>
              </w:rPr>
            </w:pPr>
            <w:r w:rsidRPr="001055CF">
              <w:rPr>
                <w:sz w:val="21"/>
                <w:szCs w:val="21"/>
                <w:lang w:eastAsia="fr-FR"/>
              </w:rPr>
              <w:t> </w:t>
            </w:r>
          </w:p>
        </w:tc>
        <w:tc>
          <w:tcPr>
            <w:tcW w:w="761" w:type="dxa"/>
            <w:tcBorders>
              <w:top w:val="nil"/>
              <w:left w:val="nil"/>
              <w:bottom w:val="nil"/>
              <w:right w:val="nil"/>
            </w:tcBorders>
            <w:shd w:val="clear" w:color="000000" w:fill="FFFFFF"/>
            <w:noWrap/>
            <w:vAlign w:val="center"/>
            <w:hideMark/>
          </w:tcPr>
          <w:p w14:paraId="632F6943" w14:textId="77777777" w:rsidR="007F66C2" w:rsidRPr="001055CF" w:rsidRDefault="007F66C2" w:rsidP="007F66C2">
            <w:pPr>
              <w:jc w:val="center"/>
              <w:rPr>
                <w:sz w:val="21"/>
                <w:szCs w:val="21"/>
                <w:lang w:eastAsia="fr-FR"/>
              </w:rPr>
            </w:pPr>
            <w:r w:rsidRPr="001055CF">
              <w:rPr>
                <w:sz w:val="21"/>
                <w:szCs w:val="21"/>
                <w:lang w:eastAsia="fr-FR"/>
              </w:rPr>
              <w:t> </w:t>
            </w:r>
          </w:p>
        </w:tc>
        <w:tc>
          <w:tcPr>
            <w:tcW w:w="808" w:type="dxa"/>
            <w:tcBorders>
              <w:top w:val="nil"/>
              <w:left w:val="nil"/>
              <w:bottom w:val="nil"/>
              <w:right w:val="nil"/>
            </w:tcBorders>
            <w:shd w:val="clear" w:color="000000" w:fill="FFFFFF"/>
            <w:noWrap/>
            <w:vAlign w:val="center"/>
            <w:hideMark/>
          </w:tcPr>
          <w:p w14:paraId="2CE6267A" w14:textId="77777777" w:rsidR="007F66C2" w:rsidRPr="001055CF" w:rsidRDefault="007F66C2" w:rsidP="007F66C2">
            <w:pPr>
              <w:jc w:val="center"/>
              <w:rPr>
                <w:sz w:val="21"/>
                <w:szCs w:val="21"/>
                <w:lang w:eastAsia="fr-FR"/>
              </w:rPr>
            </w:pPr>
            <w:r w:rsidRPr="001055CF">
              <w:rPr>
                <w:sz w:val="21"/>
                <w:szCs w:val="21"/>
                <w:lang w:eastAsia="fr-FR"/>
              </w:rPr>
              <w:t> </w:t>
            </w:r>
          </w:p>
        </w:tc>
        <w:tc>
          <w:tcPr>
            <w:tcW w:w="467" w:type="dxa"/>
            <w:tcBorders>
              <w:top w:val="nil"/>
              <w:left w:val="nil"/>
              <w:bottom w:val="nil"/>
              <w:right w:val="nil"/>
            </w:tcBorders>
            <w:shd w:val="clear" w:color="000000" w:fill="FFFFFF"/>
            <w:noWrap/>
            <w:vAlign w:val="bottom"/>
            <w:hideMark/>
          </w:tcPr>
          <w:p w14:paraId="145EE8D2" w14:textId="77777777" w:rsidR="007F66C2" w:rsidRPr="001055CF" w:rsidRDefault="007F66C2" w:rsidP="007F66C2">
            <w:pPr>
              <w:jc w:val="center"/>
              <w:rPr>
                <w:sz w:val="21"/>
                <w:szCs w:val="21"/>
                <w:lang w:eastAsia="fr-FR"/>
              </w:rPr>
            </w:pPr>
            <w:r w:rsidRPr="001055CF">
              <w:rPr>
                <w:sz w:val="21"/>
                <w:szCs w:val="21"/>
                <w:lang w:eastAsia="fr-FR"/>
              </w:rPr>
              <w:t> </w:t>
            </w:r>
          </w:p>
        </w:tc>
        <w:tc>
          <w:tcPr>
            <w:tcW w:w="920" w:type="dxa"/>
            <w:tcBorders>
              <w:top w:val="nil"/>
              <w:left w:val="nil"/>
              <w:bottom w:val="nil"/>
              <w:right w:val="nil"/>
            </w:tcBorders>
            <w:shd w:val="clear" w:color="000000" w:fill="FFFFFF"/>
            <w:noWrap/>
            <w:vAlign w:val="bottom"/>
            <w:hideMark/>
          </w:tcPr>
          <w:p w14:paraId="1816733E" w14:textId="77777777" w:rsidR="007F66C2" w:rsidRPr="001055CF" w:rsidRDefault="007F66C2" w:rsidP="007F66C2">
            <w:pPr>
              <w:jc w:val="center"/>
              <w:rPr>
                <w:sz w:val="21"/>
                <w:szCs w:val="21"/>
                <w:lang w:eastAsia="fr-FR"/>
              </w:rPr>
            </w:pPr>
            <w:r w:rsidRPr="001055CF">
              <w:rPr>
                <w:sz w:val="21"/>
                <w:szCs w:val="21"/>
                <w:lang w:eastAsia="fr-FR"/>
              </w:rPr>
              <w:t> </w:t>
            </w:r>
          </w:p>
        </w:tc>
        <w:tc>
          <w:tcPr>
            <w:tcW w:w="400" w:type="dxa"/>
            <w:tcBorders>
              <w:top w:val="nil"/>
              <w:left w:val="nil"/>
              <w:bottom w:val="nil"/>
              <w:right w:val="nil"/>
            </w:tcBorders>
            <w:shd w:val="clear" w:color="000000" w:fill="FFFFFF"/>
            <w:noWrap/>
            <w:vAlign w:val="bottom"/>
            <w:hideMark/>
          </w:tcPr>
          <w:p w14:paraId="304FD8C8" w14:textId="77777777" w:rsidR="007F66C2" w:rsidRPr="001055CF" w:rsidRDefault="007F66C2" w:rsidP="007F66C2">
            <w:pPr>
              <w:jc w:val="center"/>
              <w:rPr>
                <w:sz w:val="21"/>
                <w:szCs w:val="21"/>
                <w:lang w:eastAsia="fr-FR"/>
              </w:rPr>
            </w:pPr>
            <w:r w:rsidRPr="001055CF">
              <w:rPr>
                <w:sz w:val="21"/>
                <w:szCs w:val="21"/>
                <w:lang w:eastAsia="fr-FR"/>
              </w:rPr>
              <w:t> </w:t>
            </w:r>
          </w:p>
        </w:tc>
        <w:tc>
          <w:tcPr>
            <w:tcW w:w="626" w:type="dxa"/>
            <w:tcBorders>
              <w:top w:val="nil"/>
              <w:left w:val="nil"/>
              <w:bottom w:val="nil"/>
              <w:right w:val="nil"/>
            </w:tcBorders>
            <w:shd w:val="clear" w:color="000000" w:fill="FFFFFF"/>
            <w:noWrap/>
            <w:vAlign w:val="bottom"/>
            <w:hideMark/>
          </w:tcPr>
          <w:p w14:paraId="023C4089" w14:textId="77777777" w:rsidR="007F66C2" w:rsidRPr="001055CF" w:rsidRDefault="007F66C2" w:rsidP="007F66C2">
            <w:pPr>
              <w:jc w:val="center"/>
              <w:rPr>
                <w:sz w:val="21"/>
                <w:szCs w:val="21"/>
                <w:lang w:eastAsia="fr-FR"/>
              </w:rPr>
            </w:pPr>
            <w:r w:rsidRPr="001055CF">
              <w:rPr>
                <w:sz w:val="21"/>
                <w:szCs w:val="21"/>
                <w:lang w:eastAsia="fr-FR"/>
              </w:rPr>
              <w:t> </w:t>
            </w:r>
          </w:p>
        </w:tc>
        <w:tc>
          <w:tcPr>
            <w:tcW w:w="626" w:type="dxa"/>
            <w:tcBorders>
              <w:top w:val="nil"/>
              <w:left w:val="nil"/>
              <w:bottom w:val="nil"/>
              <w:right w:val="nil"/>
            </w:tcBorders>
            <w:shd w:val="clear" w:color="000000" w:fill="FFFFFF"/>
            <w:noWrap/>
            <w:vAlign w:val="bottom"/>
            <w:hideMark/>
          </w:tcPr>
          <w:p w14:paraId="5C846D02" w14:textId="77777777" w:rsidR="007F66C2" w:rsidRPr="001055CF" w:rsidRDefault="007F66C2" w:rsidP="007F66C2">
            <w:pPr>
              <w:jc w:val="center"/>
              <w:rPr>
                <w:sz w:val="21"/>
                <w:szCs w:val="21"/>
                <w:lang w:eastAsia="fr-FR"/>
              </w:rPr>
            </w:pPr>
            <w:r w:rsidRPr="001055CF">
              <w:rPr>
                <w:sz w:val="21"/>
                <w:szCs w:val="21"/>
                <w:lang w:eastAsia="fr-FR"/>
              </w:rPr>
              <w:t> </w:t>
            </w:r>
          </w:p>
        </w:tc>
        <w:tc>
          <w:tcPr>
            <w:tcW w:w="626" w:type="dxa"/>
            <w:tcBorders>
              <w:top w:val="nil"/>
              <w:left w:val="nil"/>
              <w:bottom w:val="nil"/>
              <w:right w:val="nil"/>
            </w:tcBorders>
            <w:shd w:val="clear" w:color="000000" w:fill="FFFFFF"/>
            <w:noWrap/>
            <w:vAlign w:val="bottom"/>
            <w:hideMark/>
          </w:tcPr>
          <w:p w14:paraId="5F56CA22" w14:textId="77777777" w:rsidR="007F66C2" w:rsidRPr="001055CF" w:rsidRDefault="007F66C2" w:rsidP="007F66C2">
            <w:pPr>
              <w:jc w:val="center"/>
              <w:rPr>
                <w:sz w:val="21"/>
                <w:szCs w:val="21"/>
                <w:lang w:eastAsia="fr-FR"/>
              </w:rPr>
            </w:pPr>
            <w:r w:rsidRPr="001055CF">
              <w:rPr>
                <w:sz w:val="21"/>
                <w:szCs w:val="21"/>
                <w:lang w:eastAsia="fr-FR"/>
              </w:rPr>
              <w:t> </w:t>
            </w:r>
          </w:p>
        </w:tc>
        <w:tc>
          <w:tcPr>
            <w:tcW w:w="992" w:type="dxa"/>
            <w:tcBorders>
              <w:top w:val="nil"/>
              <w:left w:val="nil"/>
              <w:bottom w:val="nil"/>
              <w:right w:val="nil"/>
            </w:tcBorders>
            <w:shd w:val="clear" w:color="000000" w:fill="FFFFFF"/>
            <w:noWrap/>
            <w:vAlign w:val="bottom"/>
            <w:hideMark/>
          </w:tcPr>
          <w:p w14:paraId="1F95541E" w14:textId="77777777" w:rsidR="007F66C2" w:rsidRPr="001055CF" w:rsidRDefault="007F66C2" w:rsidP="007F66C2">
            <w:pPr>
              <w:jc w:val="center"/>
              <w:rPr>
                <w:sz w:val="21"/>
                <w:szCs w:val="21"/>
                <w:lang w:eastAsia="fr-FR"/>
              </w:rPr>
            </w:pPr>
            <w:r w:rsidRPr="001055CF">
              <w:rPr>
                <w:sz w:val="21"/>
                <w:szCs w:val="21"/>
                <w:lang w:eastAsia="fr-FR"/>
              </w:rPr>
              <w:t> </w:t>
            </w:r>
          </w:p>
        </w:tc>
      </w:tr>
      <w:tr w:rsidR="007F66C2" w:rsidRPr="001055CF" w14:paraId="0CE8D0E3" w14:textId="77777777" w:rsidTr="007F66C2">
        <w:trPr>
          <w:trHeight w:val="300"/>
        </w:trPr>
        <w:tc>
          <w:tcPr>
            <w:tcW w:w="851" w:type="dxa"/>
            <w:vMerge w:val="restart"/>
            <w:tcBorders>
              <w:top w:val="nil"/>
              <w:left w:val="nil"/>
              <w:bottom w:val="single" w:sz="4" w:space="0" w:color="000000"/>
              <w:right w:val="nil"/>
            </w:tcBorders>
            <w:shd w:val="clear" w:color="000000" w:fill="FFFFFF"/>
            <w:hideMark/>
          </w:tcPr>
          <w:p w14:paraId="38846A75" w14:textId="77777777" w:rsidR="007F66C2" w:rsidRPr="001055CF" w:rsidRDefault="007F66C2" w:rsidP="007F66C2">
            <w:pPr>
              <w:rPr>
                <w:sz w:val="21"/>
                <w:szCs w:val="21"/>
                <w:lang w:eastAsia="fr-FR"/>
              </w:rPr>
            </w:pPr>
            <w:r w:rsidRPr="001055CF">
              <w:rPr>
                <w:sz w:val="21"/>
                <w:szCs w:val="21"/>
                <w:lang w:eastAsia="fr-FR"/>
              </w:rPr>
              <w:t>ESEM: MI across gender</w:t>
            </w:r>
          </w:p>
        </w:tc>
        <w:tc>
          <w:tcPr>
            <w:tcW w:w="850" w:type="dxa"/>
            <w:vMerge w:val="restart"/>
            <w:tcBorders>
              <w:top w:val="nil"/>
              <w:left w:val="nil"/>
              <w:right w:val="nil"/>
            </w:tcBorders>
            <w:shd w:val="clear" w:color="000000" w:fill="FFFFFF"/>
            <w:noWrap/>
            <w:hideMark/>
          </w:tcPr>
          <w:p w14:paraId="4AF4D85B" w14:textId="77777777" w:rsidR="007F66C2" w:rsidRPr="001055CF" w:rsidRDefault="007F66C2" w:rsidP="007F66C2">
            <w:pPr>
              <w:rPr>
                <w:sz w:val="21"/>
                <w:szCs w:val="21"/>
                <w:lang w:eastAsia="fr-FR"/>
              </w:rPr>
            </w:pPr>
            <w:r w:rsidRPr="001055CF">
              <w:rPr>
                <w:sz w:val="21"/>
                <w:szCs w:val="21"/>
                <w:lang w:eastAsia="fr-FR"/>
              </w:rPr>
              <w:t>First split-half</w:t>
            </w:r>
          </w:p>
        </w:tc>
        <w:tc>
          <w:tcPr>
            <w:tcW w:w="567" w:type="dxa"/>
            <w:tcBorders>
              <w:top w:val="nil"/>
              <w:left w:val="nil"/>
              <w:bottom w:val="nil"/>
              <w:right w:val="nil"/>
            </w:tcBorders>
            <w:shd w:val="clear" w:color="000000" w:fill="FFFFFF"/>
            <w:noWrap/>
            <w:hideMark/>
          </w:tcPr>
          <w:p w14:paraId="2E1CEA56" w14:textId="77777777" w:rsidR="007F66C2" w:rsidRPr="001055CF" w:rsidRDefault="007F66C2" w:rsidP="007F66C2">
            <w:pPr>
              <w:jc w:val="center"/>
              <w:rPr>
                <w:sz w:val="21"/>
                <w:szCs w:val="21"/>
                <w:lang w:eastAsia="fr-FR"/>
              </w:rPr>
            </w:pPr>
            <w:r w:rsidRPr="001055CF">
              <w:rPr>
                <w:sz w:val="21"/>
                <w:szCs w:val="21"/>
                <w:lang w:eastAsia="fr-FR"/>
              </w:rPr>
              <w:t>2-1</w:t>
            </w:r>
          </w:p>
        </w:tc>
        <w:tc>
          <w:tcPr>
            <w:tcW w:w="1651" w:type="dxa"/>
            <w:tcBorders>
              <w:top w:val="nil"/>
              <w:left w:val="nil"/>
              <w:bottom w:val="nil"/>
              <w:right w:val="nil"/>
            </w:tcBorders>
            <w:shd w:val="clear" w:color="000000" w:fill="FFFFFF"/>
            <w:noWrap/>
            <w:hideMark/>
          </w:tcPr>
          <w:p w14:paraId="26569F77" w14:textId="77777777" w:rsidR="007F66C2" w:rsidRPr="001055CF" w:rsidRDefault="007F66C2" w:rsidP="007F66C2">
            <w:pPr>
              <w:rPr>
                <w:sz w:val="21"/>
                <w:szCs w:val="21"/>
                <w:lang w:eastAsia="fr-FR"/>
              </w:rPr>
            </w:pPr>
            <w:r w:rsidRPr="001055CF">
              <w:rPr>
                <w:sz w:val="21"/>
                <w:szCs w:val="21"/>
                <w:lang w:eastAsia="fr-FR"/>
              </w:rPr>
              <w:t>Men</w:t>
            </w:r>
          </w:p>
        </w:tc>
        <w:tc>
          <w:tcPr>
            <w:tcW w:w="1124" w:type="dxa"/>
            <w:tcBorders>
              <w:top w:val="nil"/>
              <w:left w:val="nil"/>
              <w:bottom w:val="nil"/>
              <w:right w:val="nil"/>
            </w:tcBorders>
            <w:shd w:val="clear" w:color="000000" w:fill="FFFFFF"/>
            <w:noWrap/>
            <w:hideMark/>
          </w:tcPr>
          <w:p w14:paraId="643050E0" w14:textId="77777777" w:rsidR="007F66C2" w:rsidRPr="001055CF" w:rsidRDefault="007F66C2" w:rsidP="007F66C2">
            <w:pPr>
              <w:rPr>
                <w:sz w:val="21"/>
                <w:szCs w:val="21"/>
                <w:lang w:eastAsia="fr-FR"/>
              </w:rPr>
            </w:pPr>
            <w:r w:rsidRPr="001055CF">
              <w:rPr>
                <w:sz w:val="21"/>
                <w:szCs w:val="21"/>
                <w:lang w:eastAsia="fr-FR"/>
              </w:rPr>
              <w:t>484.684*</w:t>
            </w:r>
          </w:p>
        </w:tc>
        <w:tc>
          <w:tcPr>
            <w:tcW w:w="527" w:type="dxa"/>
            <w:tcBorders>
              <w:top w:val="nil"/>
              <w:left w:val="nil"/>
              <w:bottom w:val="nil"/>
              <w:right w:val="nil"/>
            </w:tcBorders>
            <w:shd w:val="clear" w:color="000000" w:fill="FFFFFF"/>
            <w:noWrap/>
            <w:hideMark/>
          </w:tcPr>
          <w:p w14:paraId="2C9B8781" w14:textId="77777777" w:rsidR="007F66C2" w:rsidRPr="001055CF" w:rsidRDefault="007F66C2" w:rsidP="007F66C2">
            <w:pPr>
              <w:rPr>
                <w:sz w:val="21"/>
                <w:szCs w:val="21"/>
                <w:lang w:eastAsia="fr-FR"/>
              </w:rPr>
            </w:pPr>
            <w:r w:rsidRPr="001055CF">
              <w:rPr>
                <w:sz w:val="21"/>
                <w:szCs w:val="21"/>
                <w:lang w:eastAsia="fr-FR"/>
              </w:rPr>
              <w:t>167</w:t>
            </w:r>
          </w:p>
        </w:tc>
        <w:tc>
          <w:tcPr>
            <w:tcW w:w="640" w:type="dxa"/>
            <w:tcBorders>
              <w:top w:val="nil"/>
              <w:left w:val="nil"/>
              <w:bottom w:val="nil"/>
              <w:right w:val="nil"/>
            </w:tcBorders>
            <w:shd w:val="clear" w:color="000000" w:fill="FFFFFF"/>
            <w:noWrap/>
            <w:hideMark/>
          </w:tcPr>
          <w:p w14:paraId="65AA2971" w14:textId="77777777" w:rsidR="007F66C2" w:rsidRPr="001055CF" w:rsidRDefault="007F66C2" w:rsidP="007F66C2">
            <w:pPr>
              <w:rPr>
                <w:sz w:val="21"/>
                <w:szCs w:val="21"/>
                <w:lang w:eastAsia="fr-FR"/>
              </w:rPr>
            </w:pPr>
            <w:r w:rsidRPr="001055CF">
              <w:rPr>
                <w:sz w:val="21"/>
                <w:szCs w:val="21"/>
                <w:lang w:eastAsia="fr-FR"/>
              </w:rPr>
              <w:t>.961</w:t>
            </w:r>
          </w:p>
        </w:tc>
        <w:tc>
          <w:tcPr>
            <w:tcW w:w="580" w:type="dxa"/>
            <w:tcBorders>
              <w:top w:val="nil"/>
              <w:left w:val="nil"/>
              <w:bottom w:val="nil"/>
              <w:right w:val="nil"/>
            </w:tcBorders>
            <w:shd w:val="clear" w:color="000000" w:fill="FFFFFF"/>
            <w:noWrap/>
            <w:hideMark/>
          </w:tcPr>
          <w:p w14:paraId="4C04BC20" w14:textId="77777777" w:rsidR="007F66C2" w:rsidRPr="001055CF" w:rsidRDefault="007F66C2" w:rsidP="007F66C2">
            <w:pPr>
              <w:rPr>
                <w:sz w:val="21"/>
                <w:szCs w:val="21"/>
                <w:lang w:eastAsia="fr-FR"/>
              </w:rPr>
            </w:pPr>
            <w:r w:rsidRPr="001055CF">
              <w:rPr>
                <w:sz w:val="21"/>
                <w:szCs w:val="21"/>
                <w:lang w:eastAsia="fr-FR"/>
              </w:rPr>
              <w:t>.940</w:t>
            </w:r>
          </w:p>
        </w:tc>
        <w:tc>
          <w:tcPr>
            <w:tcW w:w="864" w:type="dxa"/>
            <w:tcBorders>
              <w:top w:val="nil"/>
              <w:left w:val="nil"/>
              <w:bottom w:val="nil"/>
              <w:right w:val="nil"/>
            </w:tcBorders>
            <w:shd w:val="clear" w:color="000000" w:fill="FFFFFF"/>
            <w:noWrap/>
            <w:hideMark/>
          </w:tcPr>
          <w:p w14:paraId="6CB1FCED" w14:textId="77777777" w:rsidR="007F66C2" w:rsidRPr="001055CF" w:rsidRDefault="007F66C2" w:rsidP="007F66C2">
            <w:pPr>
              <w:rPr>
                <w:sz w:val="21"/>
                <w:szCs w:val="21"/>
                <w:lang w:eastAsia="fr-FR"/>
              </w:rPr>
            </w:pPr>
            <w:r w:rsidRPr="001055CF">
              <w:rPr>
                <w:sz w:val="21"/>
                <w:szCs w:val="21"/>
                <w:lang w:eastAsia="fr-FR"/>
              </w:rPr>
              <w:t>.093</w:t>
            </w:r>
          </w:p>
        </w:tc>
        <w:tc>
          <w:tcPr>
            <w:tcW w:w="849" w:type="dxa"/>
            <w:tcBorders>
              <w:top w:val="nil"/>
              <w:left w:val="nil"/>
              <w:bottom w:val="nil"/>
              <w:right w:val="nil"/>
            </w:tcBorders>
            <w:shd w:val="clear" w:color="000000" w:fill="FFFFFF"/>
            <w:noWrap/>
            <w:hideMark/>
          </w:tcPr>
          <w:p w14:paraId="0341001F" w14:textId="77777777" w:rsidR="007F66C2" w:rsidRPr="001055CF" w:rsidRDefault="007F66C2" w:rsidP="007F66C2">
            <w:pPr>
              <w:rPr>
                <w:sz w:val="21"/>
                <w:szCs w:val="21"/>
                <w:lang w:eastAsia="fr-FR"/>
              </w:rPr>
            </w:pPr>
            <w:r w:rsidRPr="001055CF">
              <w:rPr>
                <w:sz w:val="21"/>
                <w:szCs w:val="21"/>
                <w:lang w:eastAsia="fr-FR"/>
              </w:rPr>
              <w:t>.083</w:t>
            </w:r>
          </w:p>
        </w:tc>
        <w:tc>
          <w:tcPr>
            <w:tcW w:w="761" w:type="dxa"/>
            <w:tcBorders>
              <w:top w:val="nil"/>
              <w:left w:val="nil"/>
              <w:bottom w:val="nil"/>
              <w:right w:val="nil"/>
            </w:tcBorders>
            <w:shd w:val="clear" w:color="000000" w:fill="FFFFFF"/>
            <w:noWrap/>
            <w:hideMark/>
          </w:tcPr>
          <w:p w14:paraId="6FAE47A7" w14:textId="77777777" w:rsidR="007F66C2" w:rsidRPr="001055CF" w:rsidRDefault="007F66C2" w:rsidP="007F66C2">
            <w:pPr>
              <w:rPr>
                <w:sz w:val="21"/>
                <w:szCs w:val="21"/>
                <w:lang w:eastAsia="fr-FR"/>
              </w:rPr>
            </w:pPr>
            <w:r w:rsidRPr="001055CF">
              <w:rPr>
                <w:sz w:val="21"/>
                <w:szCs w:val="21"/>
                <w:lang w:eastAsia="fr-FR"/>
              </w:rPr>
              <w:t>.102</w:t>
            </w:r>
          </w:p>
        </w:tc>
        <w:tc>
          <w:tcPr>
            <w:tcW w:w="808" w:type="dxa"/>
            <w:tcBorders>
              <w:top w:val="nil"/>
              <w:left w:val="nil"/>
              <w:bottom w:val="nil"/>
              <w:right w:val="nil"/>
            </w:tcBorders>
            <w:shd w:val="clear" w:color="000000" w:fill="FFFFFF"/>
            <w:noWrap/>
            <w:hideMark/>
          </w:tcPr>
          <w:p w14:paraId="0BFFB9D3" w14:textId="77777777" w:rsidR="007F66C2" w:rsidRPr="001055CF" w:rsidRDefault="007F66C2" w:rsidP="007F66C2">
            <w:pPr>
              <w:rPr>
                <w:sz w:val="21"/>
                <w:szCs w:val="21"/>
                <w:lang w:eastAsia="fr-FR"/>
              </w:rPr>
            </w:pPr>
            <w:r w:rsidRPr="001055CF">
              <w:rPr>
                <w:sz w:val="21"/>
                <w:szCs w:val="21"/>
                <w:lang w:eastAsia="fr-FR"/>
              </w:rPr>
              <w:t>.040</w:t>
            </w:r>
          </w:p>
        </w:tc>
        <w:tc>
          <w:tcPr>
            <w:tcW w:w="467" w:type="dxa"/>
            <w:tcBorders>
              <w:top w:val="nil"/>
              <w:left w:val="nil"/>
              <w:bottom w:val="nil"/>
              <w:right w:val="nil"/>
            </w:tcBorders>
            <w:shd w:val="clear" w:color="000000" w:fill="FFFFFF"/>
            <w:noWrap/>
            <w:hideMark/>
          </w:tcPr>
          <w:p w14:paraId="6C888A46" w14:textId="77777777" w:rsidR="007F66C2" w:rsidRPr="001055CF" w:rsidRDefault="007F66C2" w:rsidP="007F66C2">
            <w:pP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hideMark/>
          </w:tcPr>
          <w:p w14:paraId="4D2D893A" w14:textId="77777777" w:rsidR="007F66C2" w:rsidRPr="001055CF" w:rsidRDefault="007F66C2" w:rsidP="007F66C2">
            <w:pP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hideMark/>
          </w:tcPr>
          <w:p w14:paraId="66F66231" w14:textId="77777777" w:rsidR="007F66C2" w:rsidRPr="001055CF" w:rsidRDefault="007F66C2"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1521CFC4" w14:textId="77777777" w:rsidR="007F66C2" w:rsidRPr="001055CF" w:rsidRDefault="007F66C2"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4D2C3D23" w14:textId="77777777" w:rsidR="007F66C2" w:rsidRPr="001055CF" w:rsidRDefault="007F66C2"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353244A0" w14:textId="77777777" w:rsidR="007F66C2" w:rsidRPr="001055CF" w:rsidRDefault="007F66C2" w:rsidP="007F66C2">
            <w:pP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hideMark/>
          </w:tcPr>
          <w:p w14:paraId="647F90F4" w14:textId="77777777" w:rsidR="007F66C2" w:rsidRPr="001055CF" w:rsidRDefault="007F66C2" w:rsidP="007F66C2">
            <w:pPr>
              <w:rPr>
                <w:sz w:val="21"/>
                <w:szCs w:val="21"/>
                <w:lang w:eastAsia="fr-FR"/>
              </w:rPr>
            </w:pPr>
            <w:r w:rsidRPr="001055CF">
              <w:rPr>
                <w:sz w:val="21"/>
                <w:szCs w:val="21"/>
                <w:lang w:eastAsia="fr-FR"/>
              </w:rPr>
              <w:t>-</w:t>
            </w:r>
          </w:p>
        </w:tc>
      </w:tr>
      <w:tr w:rsidR="007F66C2" w:rsidRPr="001055CF" w14:paraId="45D50D2A" w14:textId="77777777" w:rsidTr="007F66C2">
        <w:trPr>
          <w:trHeight w:val="300"/>
        </w:trPr>
        <w:tc>
          <w:tcPr>
            <w:tcW w:w="851" w:type="dxa"/>
            <w:vMerge/>
            <w:tcBorders>
              <w:top w:val="nil"/>
              <w:left w:val="nil"/>
              <w:bottom w:val="single" w:sz="4" w:space="0" w:color="000000"/>
              <w:right w:val="nil"/>
            </w:tcBorders>
            <w:vAlign w:val="center"/>
            <w:hideMark/>
          </w:tcPr>
          <w:p w14:paraId="5AA24BB0"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noWrap/>
            <w:vAlign w:val="center"/>
            <w:hideMark/>
          </w:tcPr>
          <w:p w14:paraId="1F3E73C2"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hideMark/>
          </w:tcPr>
          <w:p w14:paraId="39EBA4A1" w14:textId="77777777" w:rsidR="007F66C2" w:rsidRPr="001055CF" w:rsidRDefault="007F66C2" w:rsidP="007F66C2">
            <w:pPr>
              <w:jc w:val="center"/>
              <w:rPr>
                <w:sz w:val="21"/>
                <w:szCs w:val="21"/>
                <w:lang w:eastAsia="fr-FR"/>
              </w:rPr>
            </w:pPr>
            <w:r w:rsidRPr="001055CF">
              <w:rPr>
                <w:sz w:val="21"/>
                <w:szCs w:val="21"/>
                <w:lang w:eastAsia="fr-FR"/>
              </w:rPr>
              <w:t>2-2</w:t>
            </w:r>
          </w:p>
        </w:tc>
        <w:tc>
          <w:tcPr>
            <w:tcW w:w="1651" w:type="dxa"/>
            <w:tcBorders>
              <w:top w:val="nil"/>
              <w:left w:val="nil"/>
              <w:bottom w:val="nil"/>
              <w:right w:val="nil"/>
            </w:tcBorders>
            <w:shd w:val="clear" w:color="000000" w:fill="FFFFFF"/>
            <w:noWrap/>
            <w:hideMark/>
          </w:tcPr>
          <w:p w14:paraId="20179573" w14:textId="77777777" w:rsidR="007F66C2" w:rsidRPr="001055CF" w:rsidRDefault="007F66C2" w:rsidP="007F66C2">
            <w:pPr>
              <w:rPr>
                <w:sz w:val="21"/>
                <w:szCs w:val="21"/>
                <w:lang w:eastAsia="fr-FR"/>
              </w:rPr>
            </w:pPr>
            <w:r w:rsidRPr="001055CF">
              <w:rPr>
                <w:sz w:val="21"/>
                <w:szCs w:val="21"/>
                <w:lang w:eastAsia="fr-FR"/>
              </w:rPr>
              <w:t>Women</w:t>
            </w:r>
          </w:p>
        </w:tc>
        <w:tc>
          <w:tcPr>
            <w:tcW w:w="1124" w:type="dxa"/>
            <w:tcBorders>
              <w:top w:val="nil"/>
              <w:left w:val="nil"/>
              <w:bottom w:val="nil"/>
              <w:right w:val="nil"/>
            </w:tcBorders>
            <w:shd w:val="clear" w:color="000000" w:fill="FFFFFF"/>
            <w:noWrap/>
            <w:hideMark/>
          </w:tcPr>
          <w:p w14:paraId="43CD11E7" w14:textId="77777777" w:rsidR="007F66C2" w:rsidRPr="001055CF" w:rsidRDefault="007F66C2" w:rsidP="007F66C2">
            <w:pPr>
              <w:rPr>
                <w:sz w:val="21"/>
                <w:szCs w:val="21"/>
                <w:lang w:eastAsia="fr-FR"/>
              </w:rPr>
            </w:pPr>
            <w:r w:rsidRPr="001055CF">
              <w:rPr>
                <w:sz w:val="21"/>
                <w:szCs w:val="21"/>
                <w:lang w:eastAsia="fr-FR"/>
              </w:rPr>
              <w:t>600.999*</w:t>
            </w:r>
          </w:p>
        </w:tc>
        <w:tc>
          <w:tcPr>
            <w:tcW w:w="527" w:type="dxa"/>
            <w:tcBorders>
              <w:top w:val="nil"/>
              <w:left w:val="nil"/>
              <w:bottom w:val="nil"/>
              <w:right w:val="nil"/>
            </w:tcBorders>
            <w:shd w:val="clear" w:color="000000" w:fill="FFFFFF"/>
            <w:noWrap/>
            <w:hideMark/>
          </w:tcPr>
          <w:p w14:paraId="2D349C71" w14:textId="77777777" w:rsidR="007F66C2" w:rsidRPr="001055CF" w:rsidRDefault="007F66C2" w:rsidP="007F66C2">
            <w:pPr>
              <w:rPr>
                <w:sz w:val="21"/>
                <w:szCs w:val="21"/>
                <w:lang w:eastAsia="fr-FR"/>
              </w:rPr>
            </w:pPr>
            <w:r w:rsidRPr="001055CF">
              <w:rPr>
                <w:sz w:val="21"/>
                <w:szCs w:val="21"/>
                <w:lang w:eastAsia="fr-FR"/>
              </w:rPr>
              <w:t>167</w:t>
            </w:r>
          </w:p>
        </w:tc>
        <w:tc>
          <w:tcPr>
            <w:tcW w:w="640" w:type="dxa"/>
            <w:tcBorders>
              <w:top w:val="nil"/>
              <w:left w:val="nil"/>
              <w:bottom w:val="nil"/>
              <w:right w:val="nil"/>
            </w:tcBorders>
            <w:shd w:val="clear" w:color="000000" w:fill="FFFFFF"/>
            <w:noWrap/>
            <w:hideMark/>
          </w:tcPr>
          <w:p w14:paraId="56626681" w14:textId="77777777" w:rsidR="007F66C2" w:rsidRPr="001055CF" w:rsidRDefault="007F66C2" w:rsidP="007F66C2">
            <w:pPr>
              <w:rPr>
                <w:sz w:val="21"/>
                <w:szCs w:val="21"/>
                <w:lang w:eastAsia="fr-FR"/>
              </w:rPr>
            </w:pPr>
            <w:r w:rsidRPr="001055CF">
              <w:rPr>
                <w:sz w:val="21"/>
                <w:szCs w:val="21"/>
                <w:lang w:eastAsia="fr-FR"/>
              </w:rPr>
              <w:t>.960</w:t>
            </w:r>
          </w:p>
        </w:tc>
        <w:tc>
          <w:tcPr>
            <w:tcW w:w="580" w:type="dxa"/>
            <w:tcBorders>
              <w:top w:val="nil"/>
              <w:left w:val="nil"/>
              <w:bottom w:val="nil"/>
              <w:right w:val="nil"/>
            </w:tcBorders>
            <w:shd w:val="clear" w:color="000000" w:fill="FFFFFF"/>
            <w:noWrap/>
            <w:hideMark/>
          </w:tcPr>
          <w:p w14:paraId="18033955" w14:textId="77777777" w:rsidR="007F66C2" w:rsidRPr="001055CF" w:rsidRDefault="007F66C2" w:rsidP="007F66C2">
            <w:pPr>
              <w:rPr>
                <w:sz w:val="21"/>
                <w:szCs w:val="21"/>
                <w:lang w:eastAsia="fr-FR"/>
              </w:rPr>
            </w:pPr>
            <w:r w:rsidRPr="001055CF">
              <w:rPr>
                <w:sz w:val="21"/>
                <w:szCs w:val="21"/>
                <w:lang w:eastAsia="fr-FR"/>
              </w:rPr>
              <w:t>.939</w:t>
            </w:r>
          </w:p>
        </w:tc>
        <w:tc>
          <w:tcPr>
            <w:tcW w:w="864" w:type="dxa"/>
            <w:tcBorders>
              <w:top w:val="nil"/>
              <w:left w:val="nil"/>
              <w:bottom w:val="nil"/>
              <w:right w:val="nil"/>
            </w:tcBorders>
            <w:shd w:val="clear" w:color="000000" w:fill="FFFFFF"/>
            <w:noWrap/>
            <w:hideMark/>
          </w:tcPr>
          <w:p w14:paraId="4EBB3CE2" w14:textId="77777777" w:rsidR="007F66C2" w:rsidRPr="001055CF" w:rsidRDefault="007F66C2" w:rsidP="007F66C2">
            <w:pPr>
              <w:rPr>
                <w:sz w:val="21"/>
                <w:szCs w:val="21"/>
                <w:lang w:eastAsia="fr-FR"/>
              </w:rPr>
            </w:pPr>
            <w:r w:rsidRPr="001055CF">
              <w:rPr>
                <w:sz w:val="21"/>
                <w:szCs w:val="21"/>
                <w:lang w:eastAsia="fr-FR"/>
              </w:rPr>
              <w:t>.101</w:t>
            </w:r>
          </w:p>
        </w:tc>
        <w:tc>
          <w:tcPr>
            <w:tcW w:w="849" w:type="dxa"/>
            <w:tcBorders>
              <w:top w:val="nil"/>
              <w:left w:val="nil"/>
              <w:bottom w:val="nil"/>
              <w:right w:val="nil"/>
            </w:tcBorders>
            <w:shd w:val="clear" w:color="000000" w:fill="FFFFFF"/>
            <w:noWrap/>
            <w:hideMark/>
          </w:tcPr>
          <w:p w14:paraId="001B7D20" w14:textId="77777777" w:rsidR="007F66C2" w:rsidRPr="001055CF" w:rsidRDefault="007F66C2" w:rsidP="007F66C2">
            <w:pPr>
              <w:rPr>
                <w:sz w:val="21"/>
                <w:szCs w:val="21"/>
                <w:lang w:eastAsia="fr-FR"/>
              </w:rPr>
            </w:pPr>
            <w:r w:rsidRPr="001055CF">
              <w:rPr>
                <w:sz w:val="21"/>
                <w:szCs w:val="21"/>
                <w:lang w:eastAsia="fr-FR"/>
              </w:rPr>
              <w:t>.092</w:t>
            </w:r>
          </w:p>
        </w:tc>
        <w:tc>
          <w:tcPr>
            <w:tcW w:w="761" w:type="dxa"/>
            <w:tcBorders>
              <w:top w:val="nil"/>
              <w:left w:val="nil"/>
              <w:bottom w:val="nil"/>
              <w:right w:val="nil"/>
            </w:tcBorders>
            <w:shd w:val="clear" w:color="000000" w:fill="FFFFFF"/>
            <w:noWrap/>
            <w:hideMark/>
          </w:tcPr>
          <w:p w14:paraId="399BF1FE" w14:textId="77777777" w:rsidR="007F66C2" w:rsidRPr="001055CF" w:rsidRDefault="007F66C2" w:rsidP="007F66C2">
            <w:pPr>
              <w:rPr>
                <w:sz w:val="21"/>
                <w:szCs w:val="21"/>
                <w:lang w:eastAsia="fr-FR"/>
              </w:rPr>
            </w:pPr>
            <w:r w:rsidRPr="001055CF">
              <w:rPr>
                <w:sz w:val="21"/>
                <w:szCs w:val="21"/>
                <w:lang w:eastAsia="fr-FR"/>
              </w:rPr>
              <w:t>.110</w:t>
            </w:r>
          </w:p>
        </w:tc>
        <w:tc>
          <w:tcPr>
            <w:tcW w:w="808" w:type="dxa"/>
            <w:tcBorders>
              <w:top w:val="nil"/>
              <w:left w:val="nil"/>
              <w:bottom w:val="nil"/>
              <w:right w:val="nil"/>
            </w:tcBorders>
            <w:shd w:val="clear" w:color="000000" w:fill="FFFFFF"/>
            <w:noWrap/>
            <w:hideMark/>
          </w:tcPr>
          <w:p w14:paraId="2E9F6E0D" w14:textId="77777777" w:rsidR="007F66C2" w:rsidRPr="001055CF" w:rsidRDefault="007F66C2" w:rsidP="007F66C2">
            <w:pPr>
              <w:rPr>
                <w:sz w:val="21"/>
                <w:szCs w:val="21"/>
                <w:lang w:eastAsia="fr-FR"/>
              </w:rPr>
            </w:pPr>
            <w:r w:rsidRPr="001055CF">
              <w:rPr>
                <w:sz w:val="21"/>
                <w:szCs w:val="21"/>
                <w:lang w:eastAsia="fr-FR"/>
              </w:rPr>
              <w:t>.038</w:t>
            </w:r>
          </w:p>
        </w:tc>
        <w:tc>
          <w:tcPr>
            <w:tcW w:w="467" w:type="dxa"/>
            <w:tcBorders>
              <w:top w:val="nil"/>
              <w:left w:val="nil"/>
              <w:bottom w:val="nil"/>
              <w:right w:val="nil"/>
            </w:tcBorders>
            <w:shd w:val="clear" w:color="000000" w:fill="FFFFFF"/>
            <w:noWrap/>
            <w:hideMark/>
          </w:tcPr>
          <w:p w14:paraId="354DA33E" w14:textId="77777777" w:rsidR="007F66C2" w:rsidRPr="001055CF" w:rsidRDefault="007F66C2" w:rsidP="007F66C2">
            <w:pP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hideMark/>
          </w:tcPr>
          <w:p w14:paraId="7E7C560A" w14:textId="77777777" w:rsidR="007F66C2" w:rsidRPr="001055CF" w:rsidRDefault="007F66C2" w:rsidP="007F66C2">
            <w:pP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hideMark/>
          </w:tcPr>
          <w:p w14:paraId="02FDB9A5" w14:textId="77777777" w:rsidR="007F66C2" w:rsidRPr="001055CF" w:rsidRDefault="007F66C2"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5AC793BB" w14:textId="77777777" w:rsidR="007F66C2" w:rsidRPr="001055CF" w:rsidRDefault="007F66C2"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357B4DE5" w14:textId="77777777" w:rsidR="007F66C2" w:rsidRPr="001055CF" w:rsidRDefault="007F66C2"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56681651" w14:textId="77777777" w:rsidR="007F66C2" w:rsidRPr="001055CF" w:rsidRDefault="007F66C2" w:rsidP="007F66C2">
            <w:pP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hideMark/>
          </w:tcPr>
          <w:p w14:paraId="722D103E" w14:textId="77777777" w:rsidR="007F66C2" w:rsidRPr="001055CF" w:rsidRDefault="007F66C2" w:rsidP="007F66C2">
            <w:pPr>
              <w:rPr>
                <w:sz w:val="21"/>
                <w:szCs w:val="21"/>
                <w:lang w:eastAsia="fr-FR"/>
              </w:rPr>
            </w:pPr>
            <w:r w:rsidRPr="001055CF">
              <w:rPr>
                <w:sz w:val="21"/>
                <w:szCs w:val="21"/>
                <w:lang w:eastAsia="fr-FR"/>
              </w:rPr>
              <w:t>-</w:t>
            </w:r>
          </w:p>
        </w:tc>
      </w:tr>
      <w:tr w:rsidR="007F66C2" w:rsidRPr="001055CF" w14:paraId="3CBDD936" w14:textId="77777777" w:rsidTr="007F66C2">
        <w:trPr>
          <w:trHeight w:val="300"/>
        </w:trPr>
        <w:tc>
          <w:tcPr>
            <w:tcW w:w="851" w:type="dxa"/>
            <w:vMerge/>
            <w:tcBorders>
              <w:top w:val="nil"/>
              <w:left w:val="nil"/>
              <w:bottom w:val="single" w:sz="4" w:space="0" w:color="000000"/>
              <w:right w:val="nil"/>
            </w:tcBorders>
            <w:vAlign w:val="center"/>
            <w:hideMark/>
          </w:tcPr>
          <w:p w14:paraId="1966DACD"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noWrap/>
            <w:vAlign w:val="center"/>
            <w:hideMark/>
          </w:tcPr>
          <w:p w14:paraId="19E4BC72"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hideMark/>
          </w:tcPr>
          <w:p w14:paraId="771E304F" w14:textId="77777777" w:rsidR="007F66C2" w:rsidRPr="001055CF" w:rsidRDefault="007F66C2" w:rsidP="007F66C2">
            <w:pPr>
              <w:jc w:val="center"/>
              <w:rPr>
                <w:sz w:val="21"/>
                <w:szCs w:val="21"/>
                <w:lang w:eastAsia="fr-FR"/>
              </w:rPr>
            </w:pPr>
            <w:r w:rsidRPr="001055CF">
              <w:rPr>
                <w:sz w:val="21"/>
                <w:szCs w:val="21"/>
                <w:lang w:eastAsia="fr-FR"/>
              </w:rPr>
              <w:t>2-3</w:t>
            </w:r>
          </w:p>
        </w:tc>
        <w:tc>
          <w:tcPr>
            <w:tcW w:w="1651" w:type="dxa"/>
            <w:tcBorders>
              <w:top w:val="nil"/>
              <w:left w:val="nil"/>
              <w:bottom w:val="nil"/>
              <w:right w:val="nil"/>
            </w:tcBorders>
            <w:shd w:val="clear" w:color="000000" w:fill="FFFFFF"/>
            <w:noWrap/>
            <w:hideMark/>
          </w:tcPr>
          <w:p w14:paraId="5C30512A" w14:textId="77777777" w:rsidR="007F66C2" w:rsidRPr="001055CF" w:rsidRDefault="007F66C2" w:rsidP="007F66C2">
            <w:pPr>
              <w:rPr>
                <w:sz w:val="21"/>
                <w:szCs w:val="21"/>
                <w:lang w:eastAsia="fr-FR"/>
              </w:rPr>
            </w:pPr>
            <w:r w:rsidRPr="001055CF">
              <w:rPr>
                <w:sz w:val="21"/>
                <w:szCs w:val="21"/>
                <w:lang w:eastAsia="fr-FR"/>
              </w:rPr>
              <w:t>Configural invariance</w:t>
            </w:r>
          </w:p>
        </w:tc>
        <w:tc>
          <w:tcPr>
            <w:tcW w:w="1124" w:type="dxa"/>
            <w:tcBorders>
              <w:top w:val="nil"/>
              <w:left w:val="nil"/>
              <w:bottom w:val="nil"/>
              <w:right w:val="nil"/>
            </w:tcBorders>
            <w:shd w:val="clear" w:color="000000" w:fill="FFFFFF"/>
            <w:noWrap/>
            <w:hideMark/>
          </w:tcPr>
          <w:p w14:paraId="44A6ABDF" w14:textId="77777777" w:rsidR="007F66C2" w:rsidRPr="001055CF" w:rsidRDefault="007F66C2" w:rsidP="007F66C2">
            <w:pPr>
              <w:rPr>
                <w:sz w:val="21"/>
                <w:szCs w:val="21"/>
                <w:lang w:eastAsia="fr-FR"/>
              </w:rPr>
            </w:pPr>
            <w:r w:rsidRPr="001055CF">
              <w:rPr>
                <w:sz w:val="21"/>
                <w:szCs w:val="21"/>
                <w:lang w:eastAsia="fr-FR"/>
              </w:rPr>
              <w:t>1077.075*</w:t>
            </w:r>
          </w:p>
        </w:tc>
        <w:tc>
          <w:tcPr>
            <w:tcW w:w="527" w:type="dxa"/>
            <w:tcBorders>
              <w:top w:val="nil"/>
              <w:left w:val="nil"/>
              <w:bottom w:val="nil"/>
              <w:right w:val="nil"/>
            </w:tcBorders>
            <w:shd w:val="clear" w:color="000000" w:fill="FFFFFF"/>
            <w:noWrap/>
            <w:hideMark/>
          </w:tcPr>
          <w:p w14:paraId="491C6E44" w14:textId="77777777" w:rsidR="007F66C2" w:rsidRPr="001055CF" w:rsidRDefault="007F66C2" w:rsidP="007F66C2">
            <w:pPr>
              <w:rPr>
                <w:sz w:val="21"/>
                <w:szCs w:val="21"/>
                <w:lang w:eastAsia="fr-FR"/>
              </w:rPr>
            </w:pPr>
            <w:r w:rsidRPr="001055CF">
              <w:rPr>
                <w:sz w:val="21"/>
                <w:szCs w:val="21"/>
                <w:lang w:eastAsia="fr-FR"/>
              </w:rPr>
              <w:t>334</w:t>
            </w:r>
          </w:p>
        </w:tc>
        <w:tc>
          <w:tcPr>
            <w:tcW w:w="640" w:type="dxa"/>
            <w:tcBorders>
              <w:top w:val="nil"/>
              <w:left w:val="nil"/>
              <w:bottom w:val="nil"/>
              <w:right w:val="nil"/>
            </w:tcBorders>
            <w:shd w:val="clear" w:color="000000" w:fill="FFFFFF"/>
            <w:noWrap/>
            <w:hideMark/>
          </w:tcPr>
          <w:p w14:paraId="62BF01E4" w14:textId="77777777" w:rsidR="007F66C2" w:rsidRPr="001055CF" w:rsidRDefault="007F66C2" w:rsidP="007F66C2">
            <w:pPr>
              <w:rPr>
                <w:sz w:val="21"/>
                <w:szCs w:val="21"/>
                <w:lang w:eastAsia="fr-FR"/>
              </w:rPr>
            </w:pPr>
            <w:r w:rsidRPr="001055CF">
              <w:rPr>
                <w:sz w:val="21"/>
                <w:szCs w:val="21"/>
                <w:lang w:eastAsia="fr-FR"/>
              </w:rPr>
              <w:t>.960</w:t>
            </w:r>
          </w:p>
        </w:tc>
        <w:tc>
          <w:tcPr>
            <w:tcW w:w="580" w:type="dxa"/>
            <w:tcBorders>
              <w:top w:val="nil"/>
              <w:left w:val="nil"/>
              <w:bottom w:val="nil"/>
              <w:right w:val="nil"/>
            </w:tcBorders>
            <w:shd w:val="clear" w:color="000000" w:fill="FFFFFF"/>
            <w:noWrap/>
            <w:hideMark/>
          </w:tcPr>
          <w:p w14:paraId="54B863D7" w14:textId="77777777" w:rsidR="007F66C2" w:rsidRPr="001055CF" w:rsidRDefault="007F66C2" w:rsidP="007F66C2">
            <w:pPr>
              <w:rPr>
                <w:sz w:val="21"/>
                <w:szCs w:val="21"/>
                <w:lang w:eastAsia="fr-FR"/>
              </w:rPr>
            </w:pPr>
            <w:r w:rsidRPr="001055CF">
              <w:rPr>
                <w:sz w:val="21"/>
                <w:szCs w:val="21"/>
                <w:lang w:eastAsia="fr-FR"/>
              </w:rPr>
              <w:t>.940</w:t>
            </w:r>
          </w:p>
        </w:tc>
        <w:tc>
          <w:tcPr>
            <w:tcW w:w="864" w:type="dxa"/>
            <w:tcBorders>
              <w:top w:val="nil"/>
              <w:left w:val="nil"/>
              <w:bottom w:val="nil"/>
              <w:right w:val="nil"/>
            </w:tcBorders>
            <w:shd w:val="clear" w:color="000000" w:fill="FFFFFF"/>
            <w:noWrap/>
            <w:hideMark/>
          </w:tcPr>
          <w:p w14:paraId="40DB0B0B" w14:textId="77777777" w:rsidR="007F66C2" w:rsidRPr="001055CF" w:rsidRDefault="007F66C2" w:rsidP="007F66C2">
            <w:pPr>
              <w:rPr>
                <w:sz w:val="21"/>
                <w:szCs w:val="21"/>
                <w:lang w:eastAsia="fr-FR"/>
              </w:rPr>
            </w:pPr>
            <w:r w:rsidRPr="001055CF">
              <w:rPr>
                <w:sz w:val="21"/>
                <w:szCs w:val="21"/>
                <w:lang w:eastAsia="fr-FR"/>
              </w:rPr>
              <w:t>.097</w:t>
            </w:r>
          </w:p>
        </w:tc>
        <w:tc>
          <w:tcPr>
            <w:tcW w:w="849" w:type="dxa"/>
            <w:tcBorders>
              <w:top w:val="nil"/>
              <w:left w:val="nil"/>
              <w:bottom w:val="nil"/>
              <w:right w:val="nil"/>
            </w:tcBorders>
            <w:shd w:val="clear" w:color="000000" w:fill="FFFFFF"/>
            <w:noWrap/>
            <w:hideMark/>
          </w:tcPr>
          <w:p w14:paraId="2E4379F7" w14:textId="77777777" w:rsidR="007F66C2" w:rsidRPr="001055CF" w:rsidRDefault="007F66C2" w:rsidP="007F66C2">
            <w:pPr>
              <w:rPr>
                <w:sz w:val="21"/>
                <w:szCs w:val="21"/>
                <w:lang w:eastAsia="fr-FR"/>
              </w:rPr>
            </w:pPr>
            <w:r w:rsidRPr="001055CF">
              <w:rPr>
                <w:sz w:val="21"/>
                <w:szCs w:val="21"/>
                <w:lang w:eastAsia="fr-FR"/>
              </w:rPr>
              <w:t>.090</w:t>
            </w:r>
          </w:p>
        </w:tc>
        <w:tc>
          <w:tcPr>
            <w:tcW w:w="761" w:type="dxa"/>
            <w:tcBorders>
              <w:top w:val="nil"/>
              <w:left w:val="nil"/>
              <w:bottom w:val="nil"/>
              <w:right w:val="nil"/>
            </w:tcBorders>
            <w:shd w:val="clear" w:color="000000" w:fill="FFFFFF"/>
            <w:noWrap/>
            <w:hideMark/>
          </w:tcPr>
          <w:p w14:paraId="6DAAD1D1" w14:textId="77777777" w:rsidR="007F66C2" w:rsidRPr="001055CF" w:rsidRDefault="007F66C2" w:rsidP="007F66C2">
            <w:pPr>
              <w:rPr>
                <w:sz w:val="21"/>
                <w:szCs w:val="21"/>
                <w:lang w:eastAsia="fr-FR"/>
              </w:rPr>
            </w:pPr>
            <w:r w:rsidRPr="001055CF">
              <w:rPr>
                <w:sz w:val="21"/>
                <w:szCs w:val="21"/>
                <w:lang w:eastAsia="fr-FR"/>
              </w:rPr>
              <w:t>.103</w:t>
            </w:r>
          </w:p>
        </w:tc>
        <w:tc>
          <w:tcPr>
            <w:tcW w:w="808" w:type="dxa"/>
            <w:tcBorders>
              <w:top w:val="nil"/>
              <w:left w:val="nil"/>
              <w:bottom w:val="nil"/>
              <w:right w:val="nil"/>
            </w:tcBorders>
            <w:shd w:val="clear" w:color="000000" w:fill="FFFFFF"/>
            <w:noWrap/>
            <w:hideMark/>
          </w:tcPr>
          <w:p w14:paraId="4D403E01" w14:textId="77777777" w:rsidR="007F66C2" w:rsidRPr="001055CF" w:rsidRDefault="007F66C2" w:rsidP="007F66C2">
            <w:pPr>
              <w:rPr>
                <w:sz w:val="21"/>
                <w:szCs w:val="21"/>
                <w:lang w:eastAsia="fr-FR"/>
              </w:rPr>
            </w:pPr>
            <w:r w:rsidRPr="001055CF">
              <w:rPr>
                <w:sz w:val="21"/>
                <w:szCs w:val="21"/>
                <w:lang w:eastAsia="fr-FR"/>
              </w:rPr>
              <w:t>.039</w:t>
            </w:r>
          </w:p>
        </w:tc>
        <w:tc>
          <w:tcPr>
            <w:tcW w:w="467" w:type="dxa"/>
            <w:tcBorders>
              <w:top w:val="nil"/>
              <w:left w:val="nil"/>
              <w:bottom w:val="nil"/>
              <w:right w:val="nil"/>
            </w:tcBorders>
            <w:shd w:val="clear" w:color="000000" w:fill="FFFFFF"/>
            <w:noWrap/>
            <w:hideMark/>
          </w:tcPr>
          <w:p w14:paraId="3497889A" w14:textId="77777777" w:rsidR="007F66C2" w:rsidRPr="001055CF" w:rsidRDefault="007F66C2" w:rsidP="007F66C2">
            <w:pPr>
              <w:rPr>
                <w:sz w:val="21"/>
                <w:szCs w:val="21"/>
                <w:lang w:eastAsia="fr-FR"/>
              </w:rPr>
            </w:pPr>
            <w:r w:rsidRPr="001055CF">
              <w:rPr>
                <w:sz w:val="21"/>
                <w:szCs w:val="21"/>
                <w:lang w:eastAsia="fr-FR"/>
              </w:rPr>
              <w:t>-</w:t>
            </w:r>
          </w:p>
        </w:tc>
        <w:tc>
          <w:tcPr>
            <w:tcW w:w="920" w:type="dxa"/>
            <w:tcBorders>
              <w:top w:val="nil"/>
              <w:left w:val="nil"/>
              <w:bottom w:val="nil"/>
              <w:right w:val="nil"/>
            </w:tcBorders>
            <w:shd w:val="clear" w:color="000000" w:fill="FFFFFF"/>
            <w:noWrap/>
            <w:hideMark/>
          </w:tcPr>
          <w:p w14:paraId="3460466D" w14:textId="77777777" w:rsidR="007F66C2" w:rsidRPr="001055CF" w:rsidRDefault="007F66C2" w:rsidP="007F66C2">
            <w:pPr>
              <w:rPr>
                <w:sz w:val="21"/>
                <w:szCs w:val="21"/>
                <w:lang w:eastAsia="fr-FR"/>
              </w:rPr>
            </w:pPr>
            <w:r w:rsidRPr="001055CF">
              <w:rPr>
                <w:sz w:val="21"/>
                <w:szCs w:val="21"/>
                <w:lang w:eastAsia="fr-FR"/>
              </w:rPr>
              <w:t>-</w:t>
            </w:r>
          </w:p>
        </w:tc>
        <w:tc>
          <w:tcPr>
            <w:tcW w:w="400" w:type="dxa"/>
            <w:tcBorders>
              <w:top w:val="nil"/>
              <w:left w:val="nil"/>
              <w:bottom w:val="nil"/>
              <w:right w:val="nil"/>
            </w:tcBorders>
            <w:shd w:val="clear" w:color="000000" w:fill="FFFFFF"/>
            <w:noWrap/>
            <w:hideMark/>
          </w:tcPr>
          <w:p w14:paraId="6C7A8C33" w14:textId="77777777" w:rsidR="007F66C2" w:rsidRPr="001055CF" w:rsidRDefault="007F66C2"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3461811B" w14:textId="77777777" w:rsidR="007F66C2" w:rsidRPr="001055CF" w:rsidRDefault="007F66C2"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1BA2B6F6" w14:textId="77777777" w:rsidR="007F66C2" w:rsidRPr="001055CF" w:rsidRDefault="007F66C2"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4C51C027" w14:textId="77777777" w:rsidR="007F66C2" w:rsidRPr="001055CF" w:rsidRDefault="007F66C2" w:rsidP="007F66C2">
            <w:pP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hideMark/>
          </w:tcPr>
          <w:p w14:paraId="77456843" w14:textId="77777777" w:rsidR="007F66C2" w:rsidRPr="001055CF" w:rsidRDefault="007F66C2" w:rsidP="007F66C2">
            <w:pPr>
              <w:rPr>
                <w:sz w:val="21"/>
                <w:szCs w:val="21"/>
                <w:lang w:eastAsia="fr-FR"/>
              </w:rPr>
            </w:pPr>
            <w:r w:rsidRPr="001055CF">
              <w:rPr>
                <w:sz w:val="21"/>
                <w:szCs w:val="21"/>
                <w:lang w:eastAsia="fr-FR"/>
              </w:rPr>
              <w:t>-</w:t>
            </w:r>
          </w:p>
        </w:tc>
      </w:tr>
      <w:tr w:rsidR="007F66C2" w:rsidRPr="001055CF" w14:paraId="23979CD9" w14:textId="77777777" w:rsidTr="007F66C2">
        <w:trPr>
          <w:trHeight w:val="300"/>
        </w:trPr>
        <w:tc>
          <w:tcPr>
            <w:tcW w:w="851" w:type="dxa"/>
            <w:vMerge/>
            <w:tcBorders>
              <w:top w:val="nil"/>
              <w:left w:val="nil"/>
              <w:bottom w:val="single" w:sz="4" w:space="0" w:color="000000"/>
              <w:right w:val="nil"/>
            </w:tcBorders>
            <w:vAlign w:val="center"/>
            <w:hideMark/>
          </w:tcPr>
          <w:p w14:paraId="5A42C4A8"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hideMark/>
          </w:tcPr>
          <w:p w14:paraId="4E7F4B47" w14:textId="77777777" w:rsidR="007F66C2" w:rsidRPr="001055CF" w:rsidRDefault="007F66C2" w:rsidP="007F66C2">
            <w:pPr>
              <w:rPr>
                <w:b/>
                <w:bCs/>
                <w:sz w:val="21"/>
                <w:szCs w:val="21"/>
                <w:lang w:eastAsia="fr-FR"/>
              </w:rPr>
            </w:pPr>
          </w:p>
        </w:tc>
        <w:tc>
          <w:tcPr>
            <w:tcW w:w="567" w:type="dxa"/>
            <w:tcBorders>
              <w:top w:val="nil"/>
              <w:left w:val="nil"/>
              <w:bottom w:val="nil"/>
              <w:right w:val="nil"/>
            </w:tcBorders>
            <w:shd w:val="clear" w:color="000000" w:fill="FFFFFF"/>
            <w:noWrap/>
            <w:hideMark/>
          </w:tcPr>
          <w:p w14:paraId="0477D25D" w14:textId="77777777" w:rsidR="007F66C2" w:rsidRPr="001055CF" w:rsidRDefault="007F66C2" w:rsidP="007F66C2">
            <w:pPr>
              <w:jc w:val="center"/>
              <w:rPr>
                <w:sz w:val="21"/>
                <w:szCs w:val="21"/>
                <w:lang w:eastAsia="fr-FR"/>
              </w:rPr>
            </w:pPr>
            <w:r w:rsidRPr="001055CF">
              <w:rPr>
                <w:sz w:val="21"/>
                <w:szCs w:val="21"/>
                <w:lang w:eastAsia="fr-FR"/>
              </w:rPr>
              <w:t>2-4</w:t>
            </w:r>
          </w:p>
        </w:tc>
        <w:tc>
          <w:tcPr>
            <w:tcW w:w="1651" w:type="dxa"/>
            <w:tcBorders>
              <w:top w:val="nil"/>
              <w:left w:val="nil"/>
              <w:bottom w:val="nil"/>
              <w:right w:val="nil"/>
            </w:tcBorders>
            <w:shd w:val="clear" w:color="000000" w:fill="FFFFFF"/>
            <w:noWrap/>
            <w:hideMark/>
          </w:tcPr>
          <w:p w14:paraId="03CDFF06" w14:textId="77777777" w:rsidR="007F66C2" w:rsidRPr="001055CF" w:rsidRDefault="007F66C2" w:rsidP="007F66C2">
            <w:pPr>
              <w:rPr>
                <w:sz w:val="21"/>
                <w:szCs w:val="21"/>
                <w:lang w:eastAsia="fr-FR"/>
              </w:rPr>
            </w:pPr>
            <w:r w:rsidRPr="001055CF">
              <w:rPr>
                <w:sz w:val="21"/>
                <w:szCs w:val="21"/>
                <w:lang w:eastAsia="fr-FR"/>
              </w:rPr>
              <w:t>Weak invariance</w:t>
            </w:r>
          </w:p>
        </w:tc>
        <w:tc>
          <w:tcPr>
            <w:tcW w:w="1124" w:type="dxa"/>
            <w:tcBorders>
              <w:top w:val="nil"/>
              <w:left w:val="nil"/>
              <w:bottom w:val="nil"/>
              <w:right w:val="nil"/>
            </w:tcBorders>
            <w:shd w:val="clear" w:color="000000" w:fill="FFFFFF"/>
            <w:noWrap/>
            <w:hideMark/>
          </w:tcPr>
          <w:p w14:paraId="10BD365D" w14:textId="77777777" w:rsidR="007F66C2" w:rsidRPr="001055CF" w:rsidRDefault="007F66C2" w:rsidP="007F66C2">
            <w:pPr>
              <w:rPr>
                <w:sz w:val="21"/>
                <w:szCs w:val="21"/>
                <w:lang w:eastAsia="fr-FR"/>
              </w:rPr>
            </w:pPr>
            <w:r w:rsidRPr="001055CF">
              <w:rPr>
                <w:sz w:val="21"/>
                <w:szCs w:val="21"/>
                <w:lang w:eastAsia="fr-FR"/>
              </w:rPr>
              <w:t>830.611*</w:t>
            </w:r>
          </w:p>
        </w:tc>
        <w:tc>
          <w:tcPr>
            <w:tcW w:w="527" w:type="dxa"/>
            <w:tcBorders>
              <w:top w:val="nil"/>
              <w:left w:val="nil"/>
              <w:bottom w:val="nil"/>
              <w:right w:val="nil"/>
            </w:tcBorders>
            <w:shd w:val="clear" w:color="000000" w:fill="FFFFFF"/>
            <w:noWrap/>
            <w:hideMark/>
          </w:tcPr>
          <w:p w14:paraId="45DB5591" w14:textId="77777777" w:rsidR="007F66C2" w:rsidRPr="001055CF" w:rsidRDefault="007F66C2" w:rsidP="007F66C2">
            <w:pPr>
              <w:rPr>
                <w:sz w:val="21"/>
                <w:szCs w:val="21"/>
                <w:lang w:eastAsia="fr-FR"/>
              </w:rPr>
            </w:pPr>
            <w:r w:rsidRPr="001055CF">
              <w:rPr>
                <w:sz w:val="21"/>
                <w:szCs w:val="21"/>
                <w:lang w:eastAsia="fr-FR"/>
              </w:rPr>
              <w:t>410</w:t>
            </w:r>
          </w:p>
        </w:tc>
        <w:tc>
          <w:tcPr>
            <w:tcW w:w="640" w:type="dxa"/>
            <w:tcBorders>
              <w:top w:val="nil"/>
              <w:left w:val="nil"/>
              <w:bottom w:val="nil"/>
              <w:right w:val="nil"/>
            </w:tcBorders>
            <w:shd w:val="clear" w:color="000000" w:fill="FFFFFF"/>
            <w:noWrap/>
            <w:hideMark/>
          </w:tcPr>
          <w:p w14:paraId="0A6E75F8" w14:textId="77777777" w:rsidR="007F66C2" w:rsidRPr="001055CF" w:rsidRDefault="007F66C2" w:rsidP="007F66C2">
            <w:pPr>
              <w:rPr>
                <w:sz w:val="21"/>
                <w:szCs w:val="21"/>
                <w:lang w:eastAsia="fr-FR"/>
              </w:rPr>
            </w:pPr>
            <w:r w:rsidRPr="001055CF">
              <w:rPr>
                <w:sz w:val="21"/>
                <w:szCs w:val="21"/>
                <w:lang w:eastAsia="fr-FR"/>
              </w:rPr>
              <w:t>.977</w:t>
            </w:r>
          </w:p>
        </w:tc>
        <w:tc>
          <w:tcPr>
            <w:tcW w:w="580" w:type="dxa"/>
            <w:tcBorders>
              <w:top w:val="nil"/>
              <w:left w:val="nil"/>
              <w:bottom w:val="nil"/>
              <w:right w:val="nil"/>
            </w:tcBorders>
            <w:shd w:val="clear" w:color="000000" w:fill="FFFFFF"/>
            <w:noWrap/>
            <w:hideMark/>
          </w:tcPr>
          <w:p w14:paraId="4AB059D9" w14:textId="77777777" w:rsidR="007F66C2" w:rsidRPr="001055CF" w:rsidRDefault="007F66C2" w:rsidP="007F66C2">
            <w:pPr>
              <w:rPr>
                <w:sz w:val="21"/>
                <w:szCs w:val="21"/>
                <w:lang w:eastAsia="fr-FR"/>
              </w:rPr>
            </w:pPr>
            <w:r w:rsidRPr="001055CF">
              <w:rPr>
                <w:sz w:val="21"/>
                <w:szCs w:val="21"/>
                <w:lang w:eastAsia="fr-FR"/>
              </w:rPr>
              <w:t>.972</w:t>
            </w:r>
          </w:p>
        </w:tc>
        <w:tc>
          <w:tcPr>
            <w:tcW w:w="864" w:type="dxa"/>
            <w:tcBorders>
              <w:top w:val="nil"/>
              <w:left w:val="nil"/>
              <w:bottom w:val="nil"/>
              <w:right w:val="nil"/>
            </w:tcBorders>
            <w:shd w:val="clear" w:color="000000" w:fill="FFFFFF"/>
            <w:noWrap/>
            <w:hideMark/>
          </w:tcPr>
          <w:p w14:paraId="6A73C0DB" w14:textId="77777777" w:rsidR="007F66C2" w:rsidRPr="001055CF" w:rsidRDefault="007F66C2" w:rsidP="007F66C2">
            <w:pPr>
              <w:rPr>
                <w:sz w:val="21"/>
                <w:szCs w:val="21"/>
                <w:lang w:eastAsia="fr-FR"/>
              </w:rPr>
            </w:pPr>
            <w:r w:rsidRPr="001055CF">
              <w:rPr>
                <w:sz w:val="21"/>
                <w:szCs w:val="21"/>
                <w:lang w:eastAsia="fr-FR"/>
              </w:rPr>
              <w:t>.066</w:t>
            </w:r>
          </w:p>
        </w:tc>
        <w:tc>
          <w:tcPr>
            <w:tcW w:w="849" w:type="dxa"/>
            <w:tcBorders>
              <w:top w:val="nil"/>
              <w:left w:val="nil"/>
              <w:bottom w:val="nil"/>
              <w:right w:val="nil"/>
            </w:tcBorders>
            <w:shd w:val="clear" w:color="000000" w:fill="FFFFFF"/>
            <w:noWrap/>
            <w:hideMark/>
          </w:tcPr>
          <w:p w14:paraId="75BA8864" w14:textId="77777777" w:rsidR="007F66C2" w:rsidRPr="001055CF" w:rsidRDefault="007F66C2" w:rsidP="007F66C2">
            <w:pPr>
              <w:rPr>
                <w:sz w:val="21"/>
                <w:szCs w:val="21"/>
                <w:lang w:eastAsia="fr-FR"/>
              </w:rPr>
            </w:pPr>
            <w:r w:rsidRPr="001055CF">
              <w:rPr>
                <w:sz w:val="21"/>
                <w:szCs w:val="21"/>
                <w:lang w:eastAsia="fr-FR"/>
              </w:rPr>
              <w:t>.059</w:t>
            </w:r>
          </w:p>
        </w:tc>
        <w:tc>
          <w:tcPr>
            <w:tcW w:w="761" w:type="dxa"/>
            <w:tcBorders>
              <w:top w:val="nil"/>
              <w:left w:val="nil"/>
              <w:bottom w:val="nil"/>
              <w:right w:val="nil"/>
            </w:tcBorders>
            <w:shd w:val="clear" w:color="000000" w:fill="FFFFFF"/>
            <w:noWrap/>
            <w:hideMark/>
          </w:tcPr>
          <w:p w14:paraId="100F67AE" w14:textId="77777777" w:rsidR="007F66C2" w:rsidRPr="001055CF" w:rsidRDefault="007F66C2" w:rsidP="007F66C2">
            <w:pPr>
              <w:rPr>
                <w:sz w:val="21"/>
                <w:szCs w:val="21"/>
                <w:lang w:eastAsia="fr-FR"/>
              </w:rPr>
            </w:pPr>
            <w:r w:rsidRPr="001055CF">
              <w:rPr>
                <w:sz w:val="21"/>
                <w:szCs w:val="21"/>
                <w:lang w:eastAsia="fr-FR"/>
              </w:rPr>
              <w:t>.072</w:t>
            </w:r>
          </w:p>
        </w:tc>
        <w:tc>
          <w:tcPr>
            <w:tcW w:w="808" w:type="dxa"/>
            <w:tcBorders>
              <w:top w:val="nil"/>
              <w:left w:val="nil"/>
              <w:bottom w:val="nil"/>
              <w:right w:val="nil"/>
            </w:tcBorders>
            <w:shd w:val="clear" w:color="000000" w:fill="FFFFFF"/>
            <w:noWrap/>
            <w:hideMark/>
          </w:tcPr>
          <w:p w14:paraId="3A0941B9" w14:textId="77777777" w:rsidR="007F66C2" w:rsidRPr="001055CF" w:rsidRDefault="007F66C2" w:rsidP="007F66C2">
            <w:pPr>
              <w:rPr>
                <w:sz w:val="21"/>
                <w:szCs w:val="21"/>
                <w:lang w:eastAsia="fr-FR"/>
              </w:rPr>
            </w:pPr>
            <w:r w:rsidRPr="001055CF">
              <w:rPr>
                <w:sz w:val="21"/>
                <w:szCs w:val="21"/>
                <w:lang w:eastAsia="fr-FR"/>
              </w:rPr>
              <w:t>.043</w:t>
            </w:r>
          </w:p>
        </w:tc>
        <w:tc>
          <w:tcPr>
            <w:tcW w:w="467" w:type="dxa"/>
            <w:tcBorders>
              <w:top w:val="nil"/>
              <w:left w:val="nil"/>
              <w:bottom w:val="nil"/>
              <w:right w:val="nil"/>
            </w:tcBorders>
            <w:shd w:val="clear" w:color="000000" w:fill="FFFFFF"/>
            <w:noWrap/>
            <w:hideMark/>
          </w:tcPr>
          <w:p w14:paraId="102B22F0" w14:textId="77777777" w:rsidR="007F66C2" w:rsidRPr="001055CF" w:rsidRDefault="007F66C2" w:rsidP="007F66C2">
            <w:pPr>
              <w:rPr>
                <w:sz w:val="21"/>
                <w:szCs w:val="21"/>
                <w:lang w:eastAsia="fr-FR"/>
              </w:rPr>
            </w:pPr>
            <w:r w:rsidRPr="001055CF">
              <w:rPr>
                <w:sz w:val="21"/>
                <w:szCs w:val="21"/>
                <w:lang w:eastAsia="fr-FR"/>
              </w:rPr>
              <w:t>2-3</w:t>
            </w:r>
          </w:p>
        </w:tc>
        <w:tc>
          <w:tcPr>
            <w:tcW w:w="920" w:type="dxa"/>
            <w:tcBorders>
              <w:top w:val="nil"/>
              <w:left w:val="nil"/>
              <w:bottom w:val="nil"/>
              <w:right w:val="nil"/>
            </w:tcBorders>
            <w:shd w:val="clear" w:color="000000" w:fill="FFFFFF"/>
            <w:noWrap/>
            <w:hideMark/>
          </w:tcPr>
          <w:p w14:paraId="61E804A9" w14:textId="77777777" w:rsidR="007F66C2" w:rsidRPr="001055CF" w:rsidRDefault="007F66C2" w:rsidP="007F66C2">
            <w:pPr>
              <w:rPr>
                <w:sz w:val="21"/>
                <w:szCs w:val="21"/>
                <w:lang w:eastAsia="fr-FR"/>
              </w:rPr>
            </w:pPr>
            <w:r w:rsidRPr="001055CF">
              <w:rPr>
                <w:sz w:val="21"/>
                <w:szCs w:val="21"/>
                <w:lang w:eastAsia="fr-FR"/>
              </w:rPr>
              <w:t>98.641</w:t>
            </w:r>
          </w:p>
        </w:tc>
        <w:tc>
          <w:tcPr>
            <w:tcW w:w="400" w:type="dxa"/>
            <w:tcBorders>
              <w:top w:val="nil"/>
              <w:left w:val="nil"/>
              <w:bottom w:val="nil"/>
              <w:right w:val="nil"/>
            </w:tcBorders>
            <w:shd w:val="clear" w:color="000000" w:fill="FFFFFF"/>
            <w:noWrap/>
            <w:hideMark/>
          </w:tcPr>
          <w:p w14:paraId="1D07BF6F" w14:textId="77777777" w:rsidR="007F66C2" w:rsidRPr="001055CF" w:rsidRDefault="007F66C2" w:rsidP="007F66C2">
            <w:pPr>
              <w:rPr>
                <w:sz w:val="21"/>
                <w:szCs w:val="21"/>
                <w:lang w:eastAsia="fr-FR"/>
              </w:rPr>
            </w:pPr>
            <w:r w:rsidRPr="001055CF">
              <w:rPr>
                <w:sz w:val="21"/>
                <w:szCs w:val="21"/>
                <w:lang w:eastAsia="fr-FR"/>
              </w:rPr>
              <w:t>76</w:t>
            </w:r>
          </w:p>
        </w:tc>
        <w:tc>
          <w:tcPr>
            <w:tcW w:w="626" w:type="dxa"/>
            <w:tcBorders>
              <w:top w:val="nil"/>
              <w:left w:val="nil"/>
              <w:bottom w:val="nil"/>
              <w:right w:val="nil"/>
            </w:tcBorders>
            <w:shd w:val="clear" w:color="000000" w:fill="FFFFFF"/>
            <w:noWrap/>
            <w:hideMark/>
          </w:tcPr>
          <w:p w14:paraId="4D47B85A" w14:textId="77777777" w:rsidR="007F66C2" w:rsidRPr="001055CF" w:rsidRDefault="007F66C2" w:rsidP="007F66C2">
            <w:pPr>
              <w:rPr>
                <w:sz w:val="21"/>
                <w:szCs w:val="21"/>
                <w:lang w:eastAsia="fr-FR"/>
              </w:rPr>
            </w:pPr>
            <w:r w:rsidRPr="001055CF">
              <w:rPr>
                <w:sz w:val="21"/>
                <w:szCs w:val="21"/>
                <w:lang w:eastAsia="fr-FR"/>
              </w:rPr>
              <w:t>.04</w:t>
            </w:r>
          </w:p>
        </w:tc>
        <w:tc>
          <w:tcPr>
            <w:tcW w:w="626" w:type="dxa"/>
            <w:tcBorders>
              <w:top w:val="nil"/>
              <w:left w:val="nil"/>
              <w:bottom w:val="nil"/>
              <w:right w:val="nil"/>
            </w:tcBorders>
            <w:shd w:val="clear" w:color="000000" w:fill="FFFFFF"/>
            <w:noWrap/>
            <w:hideMark/>
          </w:tcPr>
          <w:p w14:paraId="537822EB" w14:textId="77777777" w:rsidR="007F66C2" w:rsidRPr="001055CF" w:rsidRDefault="007F66C2" w:rsidP="007F66C2">
            <w:pPr>
              <w:rPr>
                <w:sz w:val="21"/>
                <w:szCs w:val="21"/>
                <w:lang w:eastAsia="fr-FR"/>
              </w:rPr>
            </w:pPr>
            <w:r w:rsidRPr="001055CF">
              <w:rPr>
                <w:sz w:val="21"/>
                <w:szCs w:val="21"/>
                <w:lang w:eastAsia="fr-FR"/>
              </w:rPr>
              <w:t>+.017</w:t>
            </w:r>
          </w:p>
        </w:tc>
        <w:tc>
          <w:tcPr>
            <w:tcW w:w="626" w:type="dxa"/>
            <w:tcBorders>
              <w:top w:val="nil"/>
              <w:left w:val="nil"/>
              <w:bottom w:val="nil"/>
              <w:right w:val="nil"/>
            </w:tcBorders>
            <w:shd w:val="clear" w:color="000000" w:fill="FFFFFF"/>
            <w:noWrap/>
            <w:hideMark/>
          </w:tcPr>
          <w:p w14:paraId="42E0837D" w14:textId="77777777" w:rsidR="007F66C2" w:rsidRPr="001055CF" w:rsidRDefault="007F66C2" w:rsidP="007F66C2">
            <w:pPr>
              <w:rPr>
                <w:sz w:val="21"/>
                <w:szCs w:val="21"/>
                <w:lang w:eastAsia="fr-FR"/>
              </w:rPr>
            </w:pPr>
            <w:r w:rsidRPr="001055CF">
              <w:rPr>
                <w:sz w:val="21"/>
                <w:szCs w:val="21"/>
                <w:lang w:eastAsia="fr-FR"/>
              </w:rPr>
              <w:t>+.032</w:t>
            </w:r>
          </w:p>
        </w:tc>
        <w:tc>
          <w:tcPr>
            <w:tcW w:w="992" w:type="dxa"/>
            <w:tcBorders>
              <w:top w:val="nil"/>
              <w:left w:val="nil"/>
              <w:bottom w:val="nil"/>
              <w:right w:val="nil"/>
            </w:tcBorders>
            <w:shd w:val="clear" w:color="000000" w:fill="FFFFFF"/>
            <w:noWrap/>
            <w:hideMark/>
          </w:tcPr>
          <w:p w14:paraId="3A211E63" w14:textId="77777777" w:rsidR="007F66C2" w:rsidRPr="001055CF" w:rsidRDefault="007F66C2" w:rsidP="007F66C2">
            <w:pPr>
              <w:rPr>
                <w:sz w:val="21"/>
                <w:szCs w:val="21"/>
                <w:lang w:eastAsia="fr-FR"/>
              </w:rPr>
            </w:pPr>
            <w:r w:rsidRPr="001055CF">
              <w:rPr>
                <w:sz w:val="21"/>
                <w:szCs w:val="21"/>
                <w:lang w:eastAsia="fr-FR"/>
              </w:rPr>
              <w:t>-.031</w:t>
            </w:r>
          </w:p>
        </w:tc>
      </w:tr>
      <w:tr w:rsidR="007F66C2" w:rsidRPr="001055CF" w14:paraId="5D9FD1F2" w14:textId="77777777" w:rsidTr="007F66C2">
        <w:trPr>
          <w:trHeight w:val="300"/>
        </w:trPr>
        <w:tc>
          <w:tcPr>
            <w:tcW w:w="851" w:type="dxa"/>
            <w:vMerge/>
            <w:tcBorders>
              <w:top w:val="nil"/>
              <w:left w:val="nil"/>
              <w:bottom w:val="single" w:sz="4" w:space="0" w:color="000000"/>
              <w:right w:val="nil"/>
            </w:tcBorders>
            <w:vAlign w:val="center"/>
            <w:hideMark/>
          </w:tcPr>
          <w:p w14:paraId="0A69055B"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hideMark/>
          </w:tcPr>
          <w:p w14:paraId="79FF2356"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hideMark/>
          </w:tcPr>
          <w:p w14:paraId="4BFB8BAF" w14:textId="77777777" w:rsidR="007F66C2" w:rsidRPr="001055CF" w:rsidRDefault="007F66C2" w:rsidP="007F66C2">
            <w:pPr>
              <w:jc w:val="center"/>
              <w:rPr>
                <w:sz w:val="21"/>
                <w:szCs w:val="21"/>
                <w:lang w:eastAsia="fr-FR"/>
              </w:rPr>
            </w:pPr>
            <w:r w:rsidRPr="001055CF">
              <w:rPr>
                <w:sz w:val="21"/>
                <w:szCs w:val="21"/>
                <w:lang w:eastAsia="fr-FR"/>
              </w:rPr>
              <w:t>2-5</w:t>
            </w:r>
          </w:p>
        </w:tc>
        <w:tc>
          <w:tcPr>
            <w:tcW w:w="1651" w:type="dxa"/>
            <w:tcBorders>
              <w:top w:val="nil"/>
              <w:left w:val="nil"/>
              <w:bottom w:val="nil"/>
              <w:right w:val="nil"/>
            </w:tcBorders>
            <w:shd w:val="clear" w:color="000000" w:fill="FFFFFF"/>
            <w:noWrap/>
            <w:hideMark/>
          </w:tcPr>
          <w:p w14:paraId="0C2A92B7" w14:textId="77777777" w:rsidR="007F66C2" w:rsidRPr="001055CF" w:rsidRDefault="007F66C2" w:rsidP="007F66C2">
            <w:pPr>
              <w:rPr>
                <w:sz w:val="21"/>
                <w:szCs w:val="21"/>
                <w:lang w:eastAsia="fr-FR"/>
              </w:rPr>
            </w:pPr>
            <w:r w:rsidRPr="001055CF">
              <w:rPr>
                <w:sz w:val="21"/>
                <w:szCs w:val="21"/>
                <w:lang w:eastAsia="fr-FR"/>
              </w:rPr>
              <w:t>Strong invariance</w:t>
            </w:r>
          </w:p>
        </w:tc>
        <w:tc>
          <w:tcPr>
            <w:tcW w:w="1124" w:type="dxa"/>
            <w:tcBorders>
              <w:top w:val="nil"/>
              <w:left w:val="nil"/>
              <w:bottom w:val="nil"/>
              <w:right w:val="nil"/>
            </w:tcBorders>
            <w:shd w:val="clear" w:color="000000" w:fill="FFFFFF"/>
            <w:noWrap/>
            <w:hideMark/>
          </w:tcPr>
          <w:p w14:paraId="584B3DA9" w14:textId="77777777" w:rsidR="007F66C2" w:rsidRPr="001055CF" w:rsidRDefault="007F66C2" w:rsidP="007F66C2">
            <w:pPr>
              <w:rPr>
                <w:sz w:val="21"/>
                <w:szCs w:val="21"/>
                <w:lang w:eastAsia="fr-FR"/>
              </w:rPr>
            </w:pPr>
            <w:r w:rsidRPr="001055CF">
              <w:rPr>
                <w:sz w:val="21"/>
                <w:szCs w:val="21"/>
                <w:lang w:eastAsia="fr-FR"/>
              </w:rPr>
              <w:t>878.090*</w:t>
            </w:r>
          </w:p>
        </w:tc>
        <w:tc>
          <w:tcPr>
            <w:tcW w:w="527" w:type="dxa"/>
            <w:tcBorders>
              <w:top w:val="nil"/>
              <w:left w:val="nil"/>
              <w:bottom w:val="nil"/>
              <w:right w:val="nil"/>
            </w:tcBorders>
            <w:shd w:val="clear" w:color="000000" w:fill="FFFFFF"/>
            <w:noWrap/>
            <w:hideMark/>
          </w:tcPr>
          <w:p w14:paraId="59896BA9" w14:textId="77777777" w:rsidR="007F66C2" w:rsidRPr="001055CF" w:rsidRDefault="007F66C2" w:rsidP="007F66C2">
            <w:pPr>
              <w:rPr>
                <w:sz w:val="21"/>
                <w:szCs w:val="21"/>
                <w:lang w:eastAsia="fr-FR"/>
              </w:rPr>
            </w:pPr>
            <w:r w:rsidRPr="001055CF">
              <w:rPr>
                <w:sz w:val="21"/>
                <w:szCs w:val="21"/>
                <w:lang w:eastAsia="fr-FR"/>
              </w:rPr>
              <w:t>475</w:t>
            </w:r>
          </w:p>
        </w:tc>
        <w:tc>
          <w:tcPr>
            <w:tcW w:w="640" w:type="dxa"/>
            <w:tcBorders>
              <w:top w:val="nil"/>
              <w:left w:val="nil"/>
              <w:bottom w:val="nil"/>
              <w:right w:val="nil"/>
            </w:tcBorders>
            <w:shd w:val="clear" w:color="000000" w:fill="FFFFFF"/>
            <w:noWrap/>
            <w:hideMark/>
          </w:tcPr>
          <w:p w14:paraId="07F4287C" w14:textId="77777777" w:rsidR="007F66C2" w:rsidRPr="001055CF" w:rsidRDefault="007F66C2" w:rsidP="007F66C2">
            <w:pPr>
              <w:rPr>
                <w:sz w:val="21"/>
                <w:szCs w:val="21"/>
                <w:lang w:eastAsia="fr-FR"/>
              </w:rPr>
            </w:pPr>
            <w:r w:rsidRPr="001055CF">
              <w:rPr>
                <w:sz w:val="21"/>
                <w:szCs w:val="21"/>
                <w:lang w:eastAsia="fr-FR"/>
              </w:rPr>
              <w:t>.978</w:t>
            </w:r>
          </w:p>
        </w:tc>
        <w:tc>
          <w:tcPr>
            <w:tcW w:w="580" w:type="dxa"/>
            <w:tcBorders>
              <w:top w:val="nil"/>
              <w:left w:val="nil"/>
              <w:bottom w:val="nil"/>
              <w:right w:val="nil"/>
            </w:tcBorders>
            <w:shd w:val="clear" w:color="000000" w:fill="FFFFFF"/>
            <w:noWrap/>
            <w:hideMark/>
          </w:tcPr>
          <w:p w14:paraId="3CC1DAB7" w14:textId="77777777" w:rsidR="007F66C2" w:rsidRPr="001055CF" w:rsidRDefault="007F66C2" w:rsidP="007F66C2">
            <w:pPr>
              <w:rPr>
                <w:sz w:val="21"/>
                <w:szCs w:val="21"/>
                <w:lang w:eastAsia="fr-FR"/>
              </w:rPr>
            </w:pPr>
            <w:r w:rsidRPr="001055CF">
              <w:rPr>
                <w:sz w:val="21"/>
                <w:szCs w:val="21"/>
                <w:lang w:eastAsia="fr-FR"/>
              </w:rPr>
              <w:t>.977</w:t>
            </w:r>
          </w:p>
        </w:tc>
        <w:tc>
          <w:tcPr>
            <w:tcW w:w="864" w:type="dxa"/>
            <w:tcBorders>
              <w:top w:val="nil"/>
              <w:left w:val="nil"/>
              <w:bottom w:val="nil"/>
              <w:right w:val="nil"/>
            </w:tcBorders>
            <w:shd w:val="clear" w:color="000000" w:fill="FFFFFF"/>
            <w:noWrap/>
            <w:hideMark/>
          </w:tcPr>
          <w:p w14:paraId="73F064C3" w14:textId="77777777" w:rsidR="007F66C2" w:rsidRPr="001055CF" w:rsidRDefault="007F66C2" w:rsidP="007F66C2">
            <w:pPr>
              <w:rPr>
                <w:sz w:val="21"/>
                <w:szCs w:val="21"/>
                <w:lang w:eastAsia="fr-FR"/>
              </w:rPr>
            </w:pPr>
            <w:r w:rsidRPr="001055CF">
              <w:rPr>
                <w:sz w:val="21"/>
                <w:szCs w:val="21"/>
                <w:lang w:eastAsia="fr-FR"/>
              </w:rPr>
              <w:t>.060</w:t>
            </w:r>
          </w:p>
        </w:tc>
        <w:tc>
          <w:tcPr>
            <w:tcW w:w="849" w:type="dxa"/>
            <w:tcBorders>
              <w:top w:val="nil"/>
              <w:left w:val="nil"/>
              <w:bottom w:val="nil"/>
              <w:right w:val="nil"/>
            </w:tcBorders>
            <w:shd w:val="clear" w:color="000000" w:fill="FFFFFF"/>
            <w:noWrap/>
            <w:hideMark/>
          </w:tcPr>
          <w:p w14:paraId="68567536" w14:textId="77777777" w:rsidR="007F66C2" w:rsidRPr="001055CF" w:rsidRDefault="007F66C2" w:rsidP="007F66C2">
            <w:pPr>
              <w:rPr>
                <w:sz w:val="21"/>
                <w:szCs w:val="21"/>
                <w:lang w:eastAsia="fr-FR"/>
              </w:rPr>
            </w:pPr>
            <w:r w:rsidRPr="001055CF">
              <w:rPr>
                <w:sz w:val="21"/>
                <w:szCs w:val="21"/>
                <w:lang w:eastAsia="fr-FR"/>
              </w:rPr>
              <w:t>.054</w:t>
            </w:r>
          </w:p>
        </w:tc>
        <w:tc>
          <w:tcPr>
            <w:tcW w:w="761" w:type="dxa"/>
            <w:tcBorders>
              <w:top w:val="nil"/>
              <w:left w:val="nil"/>
              <w:bottom w:val="nil"/>
              <w:right w:val="nil"/>
            </w:tcBorders>
            <w:shd w:val="clear" w:color="000000" w:fill="FFFFFF"/>
            <w:noWrap/>
            <w:hideMark/>
          </w:tcPr>
          <w:p w14:paraId="57DB99DE" w14:textId="77777777" w:rsidR="007F66C2" w:rsidRPr="001055CF" w:rsidRDefault="007F66C2" w:rsidP="007F66C2">
            <w:pPr>
              <w:rPr>
                <w:sz w:val="21"/>
                <w:szCs w:val="21"/>
                <w:lang w:eastAsia="fr-FR"/>
              </w:rPr>
            </w:pPr>
            <w:r w:rsidRPr="001055CF">
              <w:rPr>
                <w:sz w:val="21"/>
                <w:szCs w:val="21"/>
                <w:lang w:eastAsia="fr-FR"/>
              </w:rPr>
              <w:t>.066</w:t>
            </w:r>
          </w:p>
        </w:tc>
        <w:tc>
          <w:tcPr>
            <w:tcW w:w="808" w:type="dxa"/>
            <w:tcBorders>
              <w:top w:val="nil"/>
              <w:left w:val="nil"/>
              <w:bottom w:val="nil"/>
              <w:right w:val="nil"/>
            </w:tcBorders>
            <w:shd w:val="clear" w:color="000000" w:fill="FFFFFF"/>
            <w:noWrap/>
            <w:hideMark/>
          </w:tcPr>
          <w:p w14:paraId="1EAAC027" w14:textId="77777777" w:rsidR="007F66C2" w:rsidRPr="001055CF" w:rsidRDefault="007F66C2" w:rsidP="007F66C2">
            <w:pPr>
              <w:rPr>
                <w:sz w:val="21"/>
                <w:szCs w:val="21"/>
                <w:lang w:eastAsia="fr-FR"/>
              </w:rPr>
            </w:pPr>
            <w:r w:rsidRPr="001055CF">
              <w:rPr>
                <w:sz w:val="21"/>
                <w:szCs w:val="21"/>
                <w:lang w:eastAsia="fr-FR"/>
              </w:rPr>
              <w:t>.046</w:t>
            </w:r>
          </w:p>
        </w:tc>
        <w:tc>
          <w:tcPr>
            <w:tcW w:w="467" w:type="dxa"/>
            <w:tcBorders>
              <w:top w:val="nil"/>
              <w:left w:val="nil"/>
              <w:bottom w:val="nil"/>
              <w:right w:val="nil"/>
            </w:tcBorders>
            <w:shd w:val="clear" w:color="000000" w:fill="FFFFFF"/>
            <w:noWrap/>
            <w:hideMark/>
          </w:tcPr>
          <w:p w14:paraId="179A5E3B" w14:textId="77777777" w:rsidR="007F66C2" w:rsidRPr="001055CF" w:rsidRDefault="007F66C2" w:rsidP="007F66C2">
            <w:pPr>
              <w:rPr>
                <w:sz w:val="21"/>
                <w:szCs w:val="21"/>
                <w:lang w:eastAsia="fr-FR"/>
              </w:rPr>
            </w:pPr>
            <w:r w:rsidRPr="001055CF">
              <w:rPr>
                <w:sz w:val="21"/>
                <w:szCs w:val="21"/>
                <w:lang w:eastAsia="fr-FR"/>
              </w:rPr>
              <w:t>2-4</w:t>
            </w:r>
          </w:p>
        </w:tc>
        <w:tc>
          <w:tcPr>
            <w:tcW w:w="920" w:type="dxa"/>
            <w:tcBorders>
              <w:top w:val="nil"/>
              <w:left w:val="nil"/>
              <w:bottom w:val="nil"/>
              <w:right w:val="nil"/>
            </w:tcBorders>
            <w:shd w:val="clear" w:color="000000" w:fill="FFFFFF"/>
            <w:noWrap/>
            <w:hideMark/>
          </w:tcPr>
          <w:p w14:paraId="181DAA8B" w14:textId="77777777" w:rsidR="007F66C2" w:rsidRPr="001055CF" w:rsidRDefault="007F66C2" w:rsidP="007F66C2">
            <w:pPr>
              <w:rPr>
                <w:sz w:val="21"/>
                <w:szCs w:val="21"/>
                <w:lang w:eastAsia="fr-FR"/>
              </w:rPr>
            </w:pPr>
            <w:r w:rsidRPr="001055CF">
              <w:rPr>
                <w:sz w:val="21"/>
                <w:szCs w:val="21"/>
                <w:lang w:eastAsia="fr-FR"/>
              </w:rPr>
              <w:t>97.383</w:t>
            </w:r>
          </w:p>
        </w:tc>
        <w:tc>
          <w:tcPr>
            <w:tcW w:w="400" w:type="dxa"/>
            <w:tcBorders>
              <w:top w:val="nil"/>
              <w:left w:val="nil"/>
              <w:bottom w:val="nil"/>
              <w:right w:val="nil"/>
            </w:tcBorders>
            <w:shd w:val="clear" w:color="000000" w:fill="FFFFFF"/>
            <w:noWrap/>
            <w:hideMark/>
          </w:tcPr>
          <w:p w14:paraId="4524574F" w14:textId="77777777" w:rsidR="007F66C2" w:rsidRPr="001055CF" w:rsidRDefault="007F66C2" w:rsidP="007F66C2">
            <w:pPr>
              <w:rPr>
                <w:sz w:val="21"/>
                <w:szCs w:val="21"/>
                <w:lang w:eastAsia="fr-FR"/>
              </w:rPr>
            </w:pPr>
            <w:r w:rsidRPr="001055CF">
              <w:rPr>
                <w:sz w:val="21"/>
                <w:szCs w:val="21"/>
                <w:lang w:eastAsia="fr-FR"/>
              </w:rPr>
              <w:t>65</w:t>
            </w:r>
          </w:p>
        </w:tc>
        <w:tc>
          <w:tcPr>
            <w:tcW w:w="626" w:type="dxa"/>
            <w:tcBorders>
              <w:top w:val="nil"/>
              <w:left w:val="nil"/>
              <w:bottom w:val="nil"/>
              <w:right w:val="nil"/>
            </w:tcBorders>
            <w:shd w:val="clear" w:color="000000" w:fill="FFFFFF"/>
            <w:noWrap/>
            <w:hideMark/>
          </w:tcPr>
          <w:p w14:paraId="1E36501C" w14:textId="77777777" w:rsidR="007F66C2" w:rsidRPr="001055CF" w:rsidRDefault="007F66C2" w:rsidP="007F66C2">
            <w:pPr>
              <w:rPr>
                <w:sz w:val="21"/>
                <w:szCs w:val="21"/>
                <w:lang w:eastAsia="fr-FR"/>
              </w:rPr>
            </w:pPr>
            <w:r w:rsidRPr="001055CF">
              <w:rPr>
                <w:sz w:val="21"/>
                <w:szCs w:val="21"/>
                <w:lang w:eastAsia="fr-FR"/>
              </w:rPr>
              <w:t>.006</w:t>
            </w:r>
          </w:p>
        </w:tc>
        <w:tc>
          <w:tcPr>
            <w:tcW w:w="626" w:type="dxa"/>
            <w:tcBorders>
              <w:top w:val="nil"/>
              <w:left w:val="nil"/>
              <w:bottom w:val="nil"/>
              <w:right w:val="nil"/>
            </w:tcBorders>
            <w:shd w:val="clear" w:color="000000" w:fill="FFFFFF"/>
            <w:noWrap/>
            <w:hideMark/>
          </w:tcPr>
          <w:p w14:paraId="24AC16EB" w14:textId="77777777" w:rsidR="007F66C2" w:rsidRPr="001055CF" w:rsidRDefault="007F66C2" w:rsidP="007F66C2">
            <w:pPr>
              <w:rPr>
                <w:sz w:val="21"/>
                <w:szCs w:val="21"/>
                <w:lang w:eastAsia="fr-FR"/>
              </w:rPr>
            </w:pPr>
            <w:r w:rsidRPr="001055CF">
              <w:rPr>
                <w:sz w:val="21"/>
                <w:szCs w:val="21"/>
                <w:lang w:eastAsia="fr-FR"/>
              </w:rPr>
              <w:t>+.001</w:t>
            </w:r>
          </w:p>
        </w:tc>
        <w:tc>
          <w:tcPr>
            <w:tcW w:w="626" w:type="dxa"/>
            <w:tcBorders>
              <w:top w:val="nil"/>
              <w:left w:val="nil"/>
              <w:bottom w:val="nil"/>
              <w:right w:val="nil"/>
            </w:tcBorders>
            <w:shd w:val="clear" w:color="000000" w:fill="FFFFFF"/>
            <w:noWrap/>
            <w:hideMark/>
          </w:tcPr>
          <w:p w14:paraId="78F7F98D" w14:textId="77777777" w:rsidR="007F66C2" w:rsidRPr="001055CF" w:rsidRDefault="007F66C2" w:rsidP="007F66C2">
            <w:pPr>
              <w:rPr>
                <w:sz w:val="21"/>
                <w:szCs w:val="21"/>
                <w:lang w:eastAsia="fr-FR"/>
              </w:rPr>
            </w:pPr>
            <w:r w:rsidRPr="001055CF">
              <w:rPr>
                <w:sz w:val="21"/>
                <w:szCs w:val="21"/>
                <w:lang w:eastAsia="fr-FR"/>
              </w:rPr>
              <w:t>+.005</w:t>
            </w:r>
          </w:p>
        </w:tc>
        <w:tc>
          <w:tcPr>
            <w:tcW w:w="992" w:type="dxa"/>
            <w:tcBorders>
              <w:top w:val="nil"/>
              <w:left w:val="nil"/>
              <w:bottom w:val="nil"/>
              <w:right w:val="nil"/>
            </w:tcBorders>
            <w:shd w:val="clear" w:color="000000" w:fill="FFFFFF"/>
            <w:noWrap/>
            <w:hideMark/>
          </w:tcPr>
          <w:p w14:paraId="5C2DA1AA" w14:textId="77777777" w:rsidR="007F66C2" w:rsidRPr="001055CF" w:rsidRDefault="007F66C2" w:rsidP="007F66C2">
            <w:pPr>
              <w:rPr>
                <w:sz w:val="21"/>
                <w:szCs w:val="21"/>
                <w:lang w:eastAsia="fr-FR"/>
              </w:rPr>
            </w:pPr>
            <w:r w:rsidRPr="001055CF">
              <w:rPr>
                <w:sz w:val="21"/>
                <w:szCs w:val="21"/>
                <w:lang w:eastAsia="fr-FR"/>
              </w:rPr>
              <w:t>-.006</w:t>
            </w:r>
          </w:p>
        </w:tc>
      </w:tr>
      <w:tr w:rsidR="007F66C2" w:rsidRPr="001055CF" w14:paraId="6F2DCC02" w14:textId="77777777" w:rsidTr="007F66C2">
        <w:trPr>
          <w:trHeight w:val="300"/>
        </w:trPr>
        <w:tc>
          <w:tcPr>
            <w:tcW w:w="851" w:type="dxa"/>
            <w:vMerge/>
            <w:tcBorders>
              <w:top w:val="nil"/>
              <w:left w:val="nil"/>
              <w:bottom w:val="single" w:sz="4" w:space="0" w:color="000000"/>
              <w:right w:val="nil"/>
            </w:tcBorders>
            <w:vAlign w:val="center"/>
            <w:hideMark/>
          </w:tcPr>
          <w:p w14:paraId="57460CED"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hideMark/>
          </w:tcPr>
          <w:p w14:paraId="356ABC09"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hideMark/>
          </w:tcPr>
          <w:p w14:paraId="5ABC7A3D" w14:textId="77777777" w:rsidR="007F66C2" w:rsidRPr="001055CF" w:rsidRDefault="007F66C2" w:rsidP="007F66C2">
            <w:pPr>
              <w:jc w:val="center"/>
              <w:rPr>
                <w:sz w:val="21"/>
                <w:szCs w:val="21"/>
                <w:lang w:eastAsia="fr-FR"/>
              </w:rPr>
            </w:pPr>
            <w:r w:rsidRPr="001055CF">
              <w:rPr>
                <w:sz w:val="21"/>
                <w:szCs w:val="21"/>
                <w:lang w:eastAsia="fr-FR"/>
              </w:rPr>
              <w:t>2-6</w:t>
            </w:r>
          </w:p>
        </w:tc>
        <w:tc>
          <w:tcPr>
            <w:tcW w:w="1651" w:type="dxa"/>
            <w:tcBorders>
              <w:top w:val="nil"/>
              <w:left w:val="nil"/>
              <w:bottom w:val="nil"/>
              <w:right w:val="nil"/>
            </w:tcBorders>
            <w:shd w:val="clear" w:color="000000" w:fill="FFFFFF"/>
            <w:noWrap/>
            <w:hideMark/>
          </w:tcPr>
          <w:p w14:paraId="0BAA4F41" w14:textId="77777777" w:rsidR="007F66C2" w:rsidRPr="001055CF" w:rsidRDefault="007F66C2" w:rsidP="007F66C2">
            <w:pPr>
              <w:rPr>
                <w:sz w:val="21"/>
                <w:szCs w:val="21"/>
                <w:lang w:eastAsia="fr-FR"/>
              </w:rPr>
            </w:pPr>
            <w:r w:rsidRPr="001055CF">
              <w:rPr>
                <w:sz w:val="21"/>
                <w:szCs w:val="21"/>
                <w:lang w:eastAsia="fr-FR"/>
              </w:rPr>
              <w:t>Strict invariance</w:t>
            </w:r>
          </w:p>
        </w:tc>
        <w:tc>
          <w:tcPr>
            <w:tcW w:w="1124" w:type="dxa"/>
            <w:tcBorders>
              <w:top w:val="nil"/>
              <w:left w:val="nil"/>
              <w:bottom w:val="nil"/>
              <w:right w:val="nil"/>
            </w:tcBorders>
            <w:shd w:val="clear" w:color="000000" w:fill="FFFFFF"/>
            <w:noWrap/>
            <w:hideMark/>
          </w:tcPr>
          <w:p w14:paraId="1FAF22F8" w14:textId="77777777" w:rsidR="007F66C2" w:rsidRPr="001055CF" w:rsidRDefault="007F66C2" w:rsidP="007F66C2">
            <w:pPr>
              <w:rPr>
                <w:sz w:val="21"/>
                <w:szCs w:val="21"/>
                <w:lang w:eastAsia="fr-FR"/>
              </w:rPr>
            </w:pPr>
            <w:r w:rsidRPr="001055CF">
              <w:rPr>
                <w:sz w:val="21"/>
                <w:szCs w:val="21"/>
                <w:lang w:eastAsia="fr-FR"/>
              </w:rPr>
              <w:t>957.055*</w:t>
            </w:r>
          </w:p>
        </w:tc>
        <w:tc>
          <w:tcPr>
            <w:tcW w:w="527" w:type="dxa"/>
            <w:tcBorders>
              <w:top w:val="nil"/>
              <w:left w:val="nil"/>
              <w:bottom w:val="nil"/>
              <w:right w:val="nil"/>
            </w:tcBorders>
            <w:shd w:val="clear" w:color="000000" w:fill="FFFFFF"/>
            <w:noWrap/>
            <w:hideMark/>
          </w:tcPr>
          <w:p w14:paraId="1CDD39F8" w14:textId="77777777" w:rsidR="007F66C2" w:rsidRPr="001055CF" w:rsidRDefault="007F66C2" w:rsidP="007F66C2">
            <w:pPr>
              <w:rPr>
                <w:sz w:val="21"/>
                <w:szCs w:val="21"/>
                <w:lang w:eastAsia="fr-FR"/>
              </w:rPr>
            </w:pPr>
            <w:r w:rsidRPr="001055CF">
              <w:rPr>
                <w:sz w:val="21"/>
                <w:szCs w:val="21"/>
                <w:lang w:eastAsia="fr-FR"/>
              </w:rPr>
              <w:t>498</w:t>
            </w:r>
          </w:p>
        </w:tc>
        <w:tc>
          <w:tcPr>
            <w:tcW w:w="640" w:type="dxa"/>
            <w:tcBorders>
              <w:top w:val="nil"/>
              <w:left w:val="nil"/>
              <w:bottom w:val="nil"/>
              <w:right w:val="nil"/>
            </w:tcBorders>
            <w:shd w:val="clear" w:color="000000" w:fill="FFFFFF"/>
            <w:noWrap/>
            <w:hideMark/>
          </w:tcPr>
          <w:p w14:paraId="6E05A992" w14:textId="77777777" w:rsidR="007F66C2" w:rsidRPr="001055CF" w:rsidRDefault="007F66C2" w:rsidP="007F66C2">
            <w:pPr>
              <w:rPr>
                <w:sz w:val="21"/>
                <w:szCs w:val="21"/>
                <w:lang w:eastAsia="fr-FR"/>
              </w:rPr>
            </w:pPr>
            <w:r w:rsidRPr="001055CF">
              <w:rPr>
                <w:sz w:val="21"/>
                <w:szCs w:val="21"/>
                <w:lang w:eastAsia="fr-FR"/>
              </w:rPr>
              <w:t>.975</w:t>
            </w:r>
          </w:p>
        </w:tc>
        <w:tc>
          <w:tcPr>
            <w:tcW w:w="580" w:type="dxa"/>
            <w:tcBorders>
              <w:top w:val="nil"/>
              <w:left w:val="nil"/>
              <w:bottom w:val="nil"/>
              <w:right w:val="nil"/>
            </w:tcBorders>
            <w:shd w:val="clear" w:color="000000" w:fill="FFFFFF"/>
            <w:noWrap/>
            <w:hideMark/>
          </w:tcPr>
          <w:p w14:paraId="6A473501" w14:textId="77777777" w:rsidR="007F66C2" w:rsidRPr="001055CF" w:rsidRDefault="007F66C2" w:rsidP="007F66C2">
            <w:pPr>
              <w:rPr>
                <w:sz w:val="21"/>
                <w:szCs w:val="21"/>
                <w:lang w:eastAsia="fr-FR"/>
              </w:rPr>
            </w:pPr>
            <w:r w:rsidRPr="001055CF">
              <w:rPr>
                <w:sz w:val="21"/>
                <w:szCs w:val="21"/>
                <w:lang w:eastAsia="fr-FR"/>
              </w:rPr>
              <w:t>.975</w:t>
            </w:r>
          </w:p>
        </w:tc>
        <w:tc>
          <w:tcPr>
            <w:tcW w:w="864" w:type="dxa"/>
            <w:tcBorders>
              <w:top w:val="nil"/>
              <w:left w:val="nil"/>
              <w:bottom w:val="nil"/>
              <w:right w:val="nil"/>
            </w:tcBorders>
            <w:shd w:val="clear" w:color="000000" w:fill="FFFFFF"/>
            <w:noWrap/>
            <w:hideMark/>
          </w:tcPr>
          <w:p w14:paraId="48C96804" w14:textId="77777777" w:rsidR="007F66C2" w:rsidRPr="001055CF" w:rsidRDefault="007F66C2" w:rsidP="007F66C2">
            <w:pPr>
              <w:rPr>
                <w:sz w:val="21"/>
                <w:szCs w:val="21"/>
                <w:lang w:eastAsia="fr-FR"/>
              </w:rPr>
            </w:pPr>
            <w:r w:rsidRPr="001055CF">
              <w:rPr>
                <w:sz w:val="21"/>
                <w:szCs w:val="21"/>
                <w:lang w:eastAsia="fr-FR"/>
              </w:rPr>
              <w:t>.062</w:t>
            </w:r>
          </w:p>
        </w:tc>
        <w:tc>
          <w:tcPr>
            <w:tcW w:w="849" w:type="dxa"/>
            <w:tcBorders>
              <w:top w:val="nil"/>
              <w:left w:val="nil"/>
              <w:bottom w:val="nil"/>
              <w:right w:val="nil"/>
            </w:tcBorders>
            <w:shd w:val="clear" w:color="000000" w:fill="FFFFFF"/>
            <w:noWrap/>
            <w:hideMark/>
          </w:tcPr>
          <w:p w14:paraId="71A83692" w14:textId="77777777" w:rsidR="007F66C2" w:rsidRPr="001055CF" w:rsidRDefault="007F66C2" w:rsidP="007F66C2">
            <w:pPr>
              <w:rPr>
                <w:sz w:val="21"/>
                <w:szCs w:val="21"/>
                <w:lang w:eastAsia="fr-FR"/>
              </w:rPr>
            </w:pPr>
            <w:r w:rsidRPr="001055CF">
              <w:rPr>
                <w:sz w:val="21"/>
                <w:szCs w:val="21"/>
                <w:lang w:eastAsia="fr-FR"/>
              </w:rPr>
              <w:t>.056</w:t>
            </w:r>
          </w:p>
        </w:tc>
        <w:tc>
          <w:tcPr>
            <w:tcW w:w="761" w:type="dxa"/>
            <w:tcBorders>
              <w:top w:val="nil"/>
              <w:left w:val="nil"/>
              <w:bottom w:val="nil"/>
              <w:right w:val="nil"/>
            </w:tcBorders>
            <w:shd w:val="clear" w:color="000000" w:fill="FFFFFF"/>
            <w:noWrap/>
            <w:hideMark/>
          </w:tcPr>
          <w:p w14:paraId="5D426610" w14:textId="77777777" w:rsidR="007F66C2" w:rsidRPr="001055CF" w:rsidRDefault="007F66C2" w:rsidP="007F66C2">
            <w:pPr>
              <w:rPr>
                <w:sz w:val="21"/>
                <w:szCs w:val="21"/>
                <w:lang w:eastAsia="fr-FR"/>
              </w:rPr>
            </w:pPr>
            <w:r w:rsidRPr="001055CF">
              <w:rPr>
                <w:sz w:val="21"/>
                <w:szCs w:val="21"/>
                <w:lang w:eastAsia="fr-FR"/>
              </w:rPr>
              <w:t>.068</w:t>
            </w:r>
          </w:p>
        </w:tc>
        <w:tc>
          <w:tcPr>
            <w:tcW w:w="808" w:type="dxa"/>
            <w:tcBorders>
              <w:top w:val="nil"/>
              <w:left w:val="nil"/>
              <w:bottom w:val="nil"/>
              <w:right w:val="nil"/>
            </w:tcBorders>
            <w:shd w:val="clear" w:color="000000" w:fill="FFFFFF"/>
            <w:noWrap/>
            <w:hideMark/>
          </w:tcPr>
          <w:p w14:paraId="57526AB9" w14:textId="77777777" w:rsidR="007F66C2" w:rsidRPr="001055CF" w:rsidRDefault="007F66C2" w:rsidP="007F66C2">
            <w:pPr>
              <w:rPr>
                <w:sz w:val="21"/>
                <w:szCs w:val="21"/>
                <w:lang w:eastAsia="fr-FR"/>
              </w:rPr>
            </w:pPr>
            <w:r w:rsidRPr="001055CF">
              <w:rPr>
                <w:sz w:val="21"/>
                <w:szCs w:val="21"/>
                <w:lang w:eastAsia="fr-FR"/>
              </w:rPr>
              <w:t>.048</w:t>
            </w:r>
          </w:p>
        </w:tc>
        <w:tc>
          <w:tcPr>
            <w:tcW w:w="467" w:type="dxa"/>
            <w:tcBorders>
              <w:top w:val="nil"/>
              <w:left w:val="nil"/>
              <w:bottom w:val="nil"/>
              <w:right w:val="nil"/>
            </w:tcBorders>
            <w:shd w:val="clear" w:color="000000" w:fill="FFFFFF"/>
            <w:noWrap/>
            <w:hideMark/>
          </w:tcPr>
          <w:p w14:paraId="0FD51F2A" w14:textId="77777777" w:rsidR="007F66C2" w:rsidRPr="001055CF" w:rsidRDefault="007F66C2" w:rsidP="007F66C2">
            <w:pPr>
              <w:rPr>
                <w:sz w:val="21"/>
                <w:szCs w:val="21"/>
                <w:lang w:eastAsia="fr-FR"/>
              </w:rPr>
            </w:pPr>
            <w:r w:rsidRPr="001055CF">
              <w:rPr>
                <w:sz w:val="21"/>
                <w:szCs w:val="21"/>
                <w:lang w:eastAsia="fr-FR"/>
              </w:rPr>
              <w:t>2-5</w:t>
            </w:r>
          </w:p>
        </w:tc>
        <w:tc>
          <w:tcPr>
            <w:tcW w:w="920" w:type="dxa"/>
            <w:tcBorders>
              <w:top w:val="nil"/>
              <w:left w:val="nil"/>
              <w:bottom w:val="nil"/>
              <w:right w:val="nil"/>
            </w:tcBorders>
            <w:shd w:val="clear" w:color="000000" w:fill="FFFFFF"/>
            <w:noWrap/>
            <w:hideMark/>
          </w:tcPr>
          <w:p w14:paraId="7E194D92" w14:textId="77777777" w:rsidR="007F66C2" w:rsidRPr="001055CF" w:rsidRDefault="007F66C2" w:rsidP="007F66C2">
            <w:pPr>
              <w:rPr>
                <w:sz w:val="21"/>
                <w:szCs w:val="21"/>
                <w:lang w:eastAsia="fr-FR"/>
              </w:rPr>
            </w:pPr>
            <w:r w:rsidRPr="001055CF">
              <w:rPr>
                <w:sz w:val="21"/>
                <w:szCs w:val="21"/>
                <w:lang w:eastAsia="fr-FR"/>
              </w:rPr>
              <w:t>95.045</w:t>
            </w:r>
          </w:p>
        </w:tc>
        <w:tc>
          <w:tcPr>
            <w:tcW w:w="400" w:type="dxa"/>
            <w:tcBorders>
              <w:top w:val="nil"/>
              <w:left w:val="nil"/>
              <w:bottom w:val="nil"/>
              <w:right w:val="nil"/>
            </w:tcBorders>
            <w:shd w:val="clear" w:color="000000" w:fill="FFFFFF"/>
            <w:noWrap/>
            <w:hideMark/>
          </w:tcPr>
          <w:p w14:paraId="2BC1C689" w14:textId="77777777" w:rsidR="007F66C2" w:rsidRPr="001055CF" w:rsidRDefault="007F66C2" w:rsidP="007F66C2">
            <w:pPr>
              <w:rPr>
                <w:sz w:val="21"/>
                <w:szCs w:val="21"/>
                <w:lang w:eastAsia="fr-FR"/>
              </w:rPr>
            </w:pPr>
            <w:r w:rsidRPr="001055CF">
              <w:rPr>
                <w:sz w:val="21"/>
                <w:szCs w:val="21"/>
                <w:lang w:eastAsia="fr-FR"/>
              </w:rPr>
              <w:t>23</w:t>
            </w:r>
          </w:p>
        </w:tc>
        <w:tc>
          <w:tcPr>
            <w:tcW w:w="626" w:type="dxa"/>
            <w:tcBorders>
              <w:top w:val="nil"/>
              <w:left w:val="nil"/>
              <w:bottom w:val="nil"/>
              <w:right w:val="nil"/>
            </w:tcBorders>
            <w:shd w:val="clear" w:color="000000" w:fill="FFFFFF"/>
            <w:noWrap/>
            <w:hideMark/>
          </w:tcPr>
          <w:p w14:paraId="43EA5035" w14:textId="77777777" w:rsidR="007F66C2" w:rsidRPr="001055CF" w:rsidRDefault="007F66C2" w:rsidP="007F66C2">
            <w:pPr>
              <w:rPr>
                <w:sz w:val="21"/>
                <w:szCs w:val="21"/>
                <w:lang w:eastAsia="fr-FR"/>
              </w:rPr>
            </w:pPr>
            <w:r w:rsidRPr="001055CF">
              <w:rPr>
                <w:sz w:val="21"/>
                <w:szCs w:val="21"/>
                <w:lang w:eastAsia="fr-FR"/>
              </w:rPr>
              <w:t>&lt;.001</w:t>
            </w:r>
          </w:p>
        </w:tc>
        <w:tc>
          <w:tcPr>
            <w:tcW w:w="626" w:type="dxa"/>
            <w:tcBorders>
              <w:top w:val="nil"/>
              <w:left w:val="nil"/>
              <w:bottom w:val="nil"/>
              <w:right w:val="nil"/>
            </w:tcBorders>
            <w:shd w:val="clear" w:color="000000" w:fill="FFFFFF"/>
            <w:noWrap/>
            <w:hideMark/>
          </w:tcPr>
          <w:p w14:paraId="0F13E450" w14:textId="77777777" w:rsidR="007F66C2" w:rsidRPr="001055CF" w:rsidRDefault="007F66C2" w:rsidP="007F66C2">
            <w:pPr>
              <w:rPr>
                <w:sz w:val="21"/>
                <w:szCs w:val="21"/>
                <w:lang w:eastAsia="fr-FR"/>
              </w:rPr>
            </w:pPr>
            <w:r w:rsidRPr="001055CF">
              <w:rPr>
                <w:sz w:val="21"/>
                <w:szCs w:val="21"/>
                <w:lang w:eastAsia="fr-FR"/>
              </w:rPr>
              <w:t>-.003</w:t>
            </w:r>
          </w:p>
        </w:tc>
        <w:tc>
          <w:tcPr>
            <w:tcW w:w="626" w:type="dxa"/>
            <w:tcBorders>
              <w:top w:val="nil"/>
              <w:left w:val="nil"/>
              <w:bottom w:val="nil"/>
              <w:right w:val="nil"/>
            </w:tcBorders>
            <w:shd w:val="clear" w:color="000000" w:fill="FFFFFF"/>
            <w:noWrap/>
            <w:hideMark/>
          </w:tcPr>
          <w:p w14:paraId="092A897D" w14:textId="77777777" w:rsidR="007F66C2" w:rsidRPr="001055CF" w:rsidRDefault="007F66C2" w:rsidP="007F66C2">
            <w:pPr>
              <w:rPr>
                <w:sz w:val="21"/>
                <w:szCs w:val="21"/>
                <w:lang w:eastAsia="fr-FR"/>
              </w:rPr>
            </w:pPr>
            <w:r w:rsidRPr="001055CF">
              <w:rPr>
                <w:sz w:val="21"/>
                <w:szCs w:val="21"/>
                <w:lang w:eastAsia="fr-FR"/>
              </w:rPr>
              <w:t>-.002</w:t>
            </w:r>
          </w:p>
        </w:tc>
        <w:tc>
          <w:tcPr>
            <w:tcW w:w="992" w:type="dxa"/>
            <w:tcBorders>
              <w:top w:val="nil"/>
              <w:left w:val="nil"/>
              <w:bottom w:val="nil"/>
              <w:right w:val="nil"/>
            </w:tcBorders>
            <w:shd w:val="clear" w:color="000000" w:fill="FFFFFF"/>
            <w:noWrap/>
            <w:hideMark/>
          </w:tcPr>
          <w:p w14:paraId="3FE92B45" w14:textId="77777777" w:rsidR="007F66C2" w:rsidRPr="001055CF" w:rsidRDefault="007F66C2" w:rsidP="007F66C2">
            <w:pPr>
              <w:rPr>
                <w:sz w:val="21"/>
                <w:szCs w:val="21"/>
                <w:lang w:eastAsia="fr-FR"/>
              </w:rPr>
            </w:pPr>
            <w:r w:rsidRPr="001055CF">
              <w:rPr>
                <w:sz w:val="21"/>
                <w:szCs w:val="21"/>
                <w:lang w:eastAsia="fr-FR"/>
              </w:rPr>
              <w:t>+.002</w:t>
            </w:r>
          </w:p>
        </w:tc>
      </w:tr>
      <w:tr w:rsidR="007F66C2" w:rsidRPr="001055CF" w14:paraId="74AB562B" w14:textId="77777777" w:rsidTr="007F66C2">
        <w:trPr>
          <w:trHeight w:val="315"/>
        </w:trPr>
        <w:tc>
          <w:tcPr>
            <w:tcW w:w="851" w:type="dxa"/>
            <w:vMerge/>
            <w:tcBorders>
              <w:top w:val="nil"/>
              <w:left w:val="nil"/>
              <w:bottom w:val="single" w:sz="4" w:space="0" w:color="000000"/>
              <w:right w:val="nil"/>
            </w:tcBorders>
            <w:vAlign w:val="center"/>
            <w:hideMark/>
          </w:tcPr>
          <w:p w14:paraId="4AF84FAD" w14:textId="77777777" w:rsidR="007F66C2" w:rsidRPr="001055CF" w:rsidRDefault="007F66C2" w:rsidP="007F66C2">
            <w:pPr>
              <w:rPr>
                <w:sz w:val="21"/>
                <w:szCs w:val="21"/>
                <w:lang w:eastAsia="fr-FR"/>
              </w:rPr>
            </w:pPr>
          </w:p>
        </w:tc>
        <w:tc>
          <w:tcPr>
            <w:tcW w:w="850" w:type="dxa"/>
            <w:vMerge/>
            <w:tcBorders>
              <w:left w:val="nil"/>
              <w:right w:val="nil"/>
            </w:tcBorders>
            <w:shd w:val="clear" w:color="000000" w:fill="FFFFFF"/>
            <w:hideMark/>
          </w:tcPr>
          <w:p w14:paraId="33158FDE" w14:textId="77777777" w:rsidR="007F66C2" w:rsidRPr="001055CF" w:rsidRDefault="007F66C2" w:rsidP="007F66C2">
            <w:pPr>
              <w:rPr>
                <w:sz w:val="21"/>
                <w:szCs w:val="21"/>
                <w:lang w:eastAsia="fr-FR"/>
              </w:rPr>
            </w:pPr>
          </w:p>
        </w:tc>
        <w:tc>
          <w:tcPr>
            <w:tcW w:w="567" w:type="dxa"/>
            <w:tcBorders>
              <w:top w:val="nil"/>
              <w:left w:val="nil"/>
              <w:bottom w:val="nil"/>
              <w:right w:val="nil"/>
            </w:tcBorders>
            <w:shd w:val="clear" w:color="000000" w:fill="FFFFFF"/>
            <w:noWrap/>
            <w:hideMark/>
          </w:tcPr>
          <w:p w14:paraId="5D3D0054" w14:textId="77777777" w:rsidR="007F66C2" w:rsidRPr="001055CF" w:rsidRDefault="007F66C2" w:rsidP="007F66C2">
            <w:pPr>
              <w:jc w:val="center"/>
              <w:rPr>
                <w:sz w:val="21"/>
                <w:szCs w:val="21"/>
                <w:lang w:eastAsia="fr-FR"/>
              </w:rPr>
            </w:pPr>
            <w:r w:rsidRPr="001055CF">
              <w:rPr>
                <w:sz w:val="21"/>
                <w:szCs w:val="21"/>
                <w:lang w:eastAsia="fr-FR"/>
              </w:rPr>
              <w:t>2-7</w:t>
            </w:r>
          </w:p>
        </w:tc>
        <w:tc>
          <w:tcPr>
            <w:tcW w:w="1651" w:type="dxa"/>
            <w:tcBorders>
              <w:top w:val="nil"/>
              <w:left w:val="nil"/>
              <w:bottom w:val="nil"/>
              <w:right w:val="nil"/>
            </w:tcBorders>
            <w:shd w:val="clear" w:color="000000" w:fill="FFFFFF"/>
            <w:noWrap/>
            <w:hideMark/>
          </w:tcPr>
          <w:p w14:paraId="084277B4" w14:textId="77777777" w:rsidR="007F66C2" w:rsidRPr="001055CF" w:rsidRDefault="007F66C2" w:rsidP="007F66C2">
            <w:pPr>
              <w:rPr>
                <w:sz w:val="21"/>
                <w:szCs w:val="21"/>
                <w:lang w:eastAsia="fr-FR"/>
              </w:rPr>
            </w:pPr>
            <w:r w:rsidRPr="001055CF">
              <w:rPr>
                <w:sz w:val="21"/>
                <w:szCs w:val="21"/>
                <w:lang w:eastAsia="fr-FR"/>
              </w:rPr>
              <w:t>Variance-Covariance invariance</w:t>
            </w:r>
          </w:p>
        </w:tc>
        <w:tc>
          <w:tcPr>
            <w:tcW w:w="1124" w:type="dxa"/>
            <w:tcBorders>
              <w:top w:val="nil"/>
              <w:left w:val="nil"/>
              <w:bottom w:val="nil"/>
              <w:right w:val="nil"/>
            </w:tcBorders>
            <w:shd w:val="clear" w:color="000000" w:fill="FFFFFF"/>
            <w:noWrap/>
            <w:hideMark/>
          </w:tcPr>
          <w:p w14:paraId="78F6D80E" w14:textId="77777777" w:rsidR="007F66C2" w:rsidRPr="001055CF" w:rsidRDefault="007F66C2" w:rsidP="007F66C2">
            <w:pPr>
              <w:rPr>
                <w:sz w:val="21"/>
                <w:szCs w:val="21"/>
                <w:lang w:eastAsia="fr-FR"/>
              </w:rPr>
            </w:pPr>
            <w:r w:rsidRPr="001055CF">
              <w:rPr>
                <w:sz w:val="21"/>
                <w:szCs w:val="21"/>
                <w:lang w:eastAsia="fr-FR"/>
              </w:rPr>
              <w:t>780.837*</w:t>
            </w:r>
          </w:p>
        </w:tc>
        <w:tc>
          <w:tcPr>
            <w:tcW w:w="527" w:type="dxa"/>
            <w:tcBorders>
              <w:top w:val="nil"/>
              <w:left w:val="nil"/>
              <w:bottom w:val="nil"/>
              <w:right w:val="nil"/>
            </w:tcBorders>
            <w:shd w:val="clear" w:color="000000" w:fill="FFFFFF"/>
            <w:noWrap/>
            <w:hideMark/>
          </w:tcPr>
          <w:p w14:paraId="30CB7C9C" w14:textId="77777777" w:rsidR="007F66C2" w:rsidRPr="001055CF" w:rsidRDefault="007F66C2" w:rsidP="007F66C2">
            <w:pPr>
              <w:rPr>
                <w:sz w:val="21"/>
                <w:szCs w:val="21"/>
                <w:lang w:eastAsia="fr-FR"/>
              </w:rPr>
            </w:pPr>
            <w:r w:rsidRPr="001055CF">
              <w:rPr>
                <w:sz w:val="21"/>
                <w:szCs w:val="21"/>
                <w:lang w:eastAsia="fr-FR"/>
              </w:rPr>
              <w:t>508</w:t>
            </w:r>
          </w:p>
        </w:tc>
        <w:tc>
          <w:tcPr>
            <w:tcW w:w="640" w:type="dxa"/>
            <w:tcBorders>
              <w:top w:val="nil"/>
              <w:left w:val="nil"/>
              <w:bottom w:val="nil"/>
              <w:right w:val="nil"/>
            </w:tcBorders>
            <w:shd w:val="clear" w:color="000000" w:fill="FFFFFF"/>
            <w:noWrap/>
            <w:hideMark/>
          </w:tcPr>
          <w:p w14:paraId="09783954" w14:textId="77777777" w:rsidR="007F66C2" w:rsidRPr="001055CF" w:rsidRDefault="007F66C2" w:rsidP="007F66C2">
            <w:pPr>
              <w:rPr>
                <w:sz w:val="21"/>
                <w:szCs w:val="21"/>
                <w:lang w:eastAsia="fr-FR"/>
              </w:rPr>
            </w:pPr>
            <w:r w:rsidRPr="001055CF">
              <w:rPr>
                <w:sz w:val="21"/>
                <w:szCs w:val="21"/>
                <w:lang w:eastAsia="fr-FR"/>
              </w:rPr>
              <w:t>.985</w:t>
            </w:r>
          </w:p>
        </w:tc>
        <w:tc>
          <w:tcPr>
            <w:tcW w:w="580" w:type="dxa"/>
            <w:tcBorders>
              <w:top w:val="nil"/>
              <w:left w:val="nil"/>
              <w:bottom w:val="nil"/>
              <w:right w:val="nil"/>
            </w:tcBorders>
            <w:shd w:val="clear" w:color="000000" w:fill="FFFFFF"/>
            <w:noWrap/>
            <w:hideMark/>
          </w:tcPr>
          <w:p w14:paraId="643BF805" w14:textId="77777777" w:rsidR="007F66C2" w:rsidRPr="001055CF" w:rsidRDefault="007F66C2" w:rsidP="007F66C2">
            <w:pPr>
              <w:rPr>
                <w:sz w:val="21"/>
                <w:szCs w:val="21"/>
                <w:lang w:eastAsia="fr-FR"/>
              </w:rPr>
            </w:pPr>
            <w:r w:rsidRPr="001055CF">
              <w:rPr>
                <w:sz w:val="21"/>
                <w:szCs w:val="21"/>
                <w:lang w:eastAsia="fr-FR"/>
              </w:rPr>
              <w:t>.985</w:t>
            </w:r>
          </w:p>
        </w:tc>
        <w:tc>
          <w:tcPr>
            <w:tcW w:w="864" w:type="dxa"/>
            <w:tcBorders>
              <w:top w:val="nil"/>
              <w:left w:val="nil"/>
              <w:bottom w:val="nil"/>
              <w:right w:val="nil"/>
            </w:tcBorders>
            <w:shd w:val="clear" w:color="000000" w:fill="FFFFFF"/>
            <w:noWrap/>
            <w:hideMark/>
          </w:tcPr>
          <w:p w14:paraId="6BA6D3F8" w14:textId="77777777" w:rsidR="007F66C2" w:rsidRPr="001055CF" w:rsidRDefault="007F66C2" w:rsidP="007F66C2">
            <w:pPr>
              <w:rPr>
                <w:sz w:val="21"/>
                <w:szCs w:val="21"/>
                <w:lang w:eastAsia="fr-FR"/>
              </w:rPr>
            </w:pPr>
            <w:r w:rsidRPr="001055CF">
              <w:rPr>
                <w:sz w:val="21"/>
                <w:szCs w:val="21"/>
                <w:lang w:eastAsia="fr-FR"/>
              </w:rPr>
              <w:t>.048</w:t>
            </w:r>
          </w:p>
        </w:tc>
        <w:tc>
          <w:tcPr>
            <w:tcW w:w="849" w:type="dxa"/>
            <w:tcBorders>
              <w:top w:val="nil"/>
              <w:left w:val="nil"/>
              <w:bottom w:val="nil"/>
              <w:right w:val="nil"/>
            </w:tcBorders>
            <w:shd w:val="clear" w:color="000000" w:fill="FFFFFF"/>
            <w:noWrap/>
            <w:hideMark/>
          </w:tcPr>
          <w:p w14:paraId="7A1ED078" w14:textId="77777777" w:rsidR="007F66C2" w:rsidRPr="001055CF" w:rsidRDefault="007F66C2" w:rsidP="007F66C2">
            <w:pPr>
              <w:rPr>
                <w:sz w:val="21"/>
                <w:szCs w:val="21"/>
                <w:lang w:eastAsia="fr-FR"/>
              </w:rPr>
            </w:pPr>
            <w:r w:rsidRPr="001055CF">
              <w:rPr>
                <w:sz w:val="21"/>
                <w:szCs w:val="21"/>
                <w:lang w:eastAsia="fr-FR"/>
              </w:rPr>
              <w:t>.041</w:t>
            </w:r>
          </w:p>
        </w:tc>
        <w:tc>
          <w:tcPr>
            <w:tcW w:w="761" w:type="dxa"/>
            <w:tcBorders>
              <w:top w:val="nil"/>
              <w:left w:val="nil"/>
              <w:bottom w:val="nil"/>
              <w:right w:val="nil"/>
            </w:tcBorders>
            <w:shd w:val="clear" w:color="000000" w:fill="FFFFFF"/>
            <w:noWrap/>
            <w:hideMark/>
          </w:tcPr>
          <w:p w14:paraId="0B3083B5" w14:textId="77777777" w:rsidR="007F66C2" w:rsidRPr="001055CF" w:rsidRDefault="007F66C2" w:rsidP="007F66C2">
            <w:pPr>
              <w:rPr>
                <w:sz w:val="21"/>
                <w:szCs w:val="21"/>
                <w:lang w:eastAsia="fr-FR"/>
              </w:rPr>
            </w:pPr>
            <w:r w:rsidRPr="001055CF">
              <w:rPr>
                <w:sz w:val="21"/>
                <w:szCs w:val="21"/>
                <w:lang w:eastAsia="fr-FR"/>
              </w:rPr>
              <w:t>.054</w:t>
            </w:r>
          </w:p>
        </w:tc>
        <w:tc>
          <w:tcPr>
            <w:tcW w:w="808" w:type="dxa"/>
            <w:tcBorders>
              <w:top w:val="nil"/>
              <w:left w:val="nil"/>
              <w:bottom w:val="nil"/>
              <w:right w:val="nil"/>
            </w:tcBorders>
            <w:shd w:val="clear" w:color="000000" w:fill="FFFFFF"/>
            <w:noWrap/>
            <w:hideMark/>
          </w:tcPr>
          <w:p w14:paraId="5F3970D2" w14:textId="77777777" w:rsidR="007F66C2" w:rsidRPr="001055CF" w:rsidRDefault="007F66C2" w:rsidP="007F66C2">
            <w:pPr>
              <w:rPr>
                <w:sz w:val="21"/>
                <w:szCs w:val="21"/>
                <w:lang w:eastAsia="fr-FR"/>
              </w:rPr>
            </w:pPr>
            <w:r w:rsidRPr="001055CF">
              <w:rPr>
                <w:sz w:val="21"/>
                <w:szCs w:val="21"/>
                <w:lang w:eastAsia="fr-FR"/>
              </w:rPr>
              <w:t>.063</w:t>
            </w:r>
          </w:p>
        </w:tc>
        <w:tc>
          <w:tcPr>
            <w:tcW w:w="467" w:type="dxa"/>
            <w:tcBorders>
              <w:top w:val="nil"/>
              <w:left w:val="nil"/>
              <w:bottom w:val="nil"/>
              <w:right w:val="nil"/>
            </w:tcBorders>
            <w:shd w:val="clear" w:color="000000" w:fill="FFFFFF"/>
            <w:noWrap/>
            <w:hideMark/>
          </w:tcPr>
          <w:p w14:paraId="39AA1FBA" w14:textId="77777777" w:rsidR="007F66C2" w:rsidRPr="001055CF" w:rsidRDefault="007F66C2" w:rsidP="007F66C2">
            <w:pPr>
              <w:rPr>
                <w:sz w:val="21"/>
                <w:szCs w:val="21"/>
                <w:lang w:eastAsia="fr-FR"/>
              </w:rPr>
            </w:pPr>
            <w:r w:rsidRPr="001055CF">
              <w:rPr>
                <w:sz w:val="21"/>
                <w:szCs w:val="21"/>
                <w:lang w:eastAsia="fr-FR"/>
              </w:rPr>
              <w:t>2-6</w:t>
            </w:r>
          </w:p>
        </w:tc>
        <w:tc>
          <w:tcPr>
            <w:tcW w:w="920" w:type="dxa"/>
            <w:tcBorders>
              <w:top w:val="nil"/>
              <w:left w:val="nil"/>
              <w:bottom w:val="nil"/>
              <w:right w:val="nil"/>
            </w:tcBorders>
            <w:shd w:val="clear" w:color="000000" w:fill="FFFFFF"/>
            <w:noWrap/>
            <w:hideMark/>
          </w:tcPr>
          <w:p w14:paraId="4E8FEA93" w14:textId="77777777" w:rsidR="007F66C2" w:rsidRPr="001055CF" w:rsidRDefault="007F66C2" w:rsidP="007F66C2">
            <w:pPr>
              <w:rPr>
                <w:sz w:val="21"/>
                <w:szCs w:val="21"/>
                <w:lang w:eastAsia="fr-FR"/>
              </w:rPr>
            </w:pPr>
            <w:r w:rsidRPr="001055CF">
              <w:rPr>
                <w:sz w:val="21"/>
                <w:szCs w:val="21"/>
                <w:lang w:eastAsia="fr-FR"/>
              </w:rPr>
              <w:t>22.183</w:t>
            </w:r>
          </w:p>
        </w:tc>
        <w:tc>
          <w:tcPr>
            <w:tcW w:w="400" w:type="dxa"/>
            <w:tcBorders>
              <w:top w:val="nil"/>
              <w:left w:val="nil"/>
              <w:bottom w:val="nil"/>
              <w:right w:val="nil"/>
            </w:tcBorders>
            <w:shd w:val="clear" w:color="000000" w:fill="FFFFFF"/>
            <w:noWrap/>
            <w:hideMark/>
          </w:tcPr>
          <w:p w14:paraId="0226F89A" w14:textId="77777777" w:rsidR="007F66C2" w:rsidRPr="001055CF" w:rsidRDefault="007F66C2" w:rsidP="007F66C2">
            <w:pPr>
              <w:rPr>
                <w:sz w:val="21"/>
                <w:szCs w:val="21"/>
                <w:lang w:eastAsia="fr-FR"/>
              </w:rPr>
            </w:pPr>
            <w:r w:rsidRPr="001055CF">
              <w:rPr>
                <w:sz w:val="21"/>
                <w:szCs w:val="21"/>
                <w:lang w:eastAsia="fr-FR"/>
              </w:rPr>
              <w:t>10</w:t>
            </w:r>
          </w:p>
        </w:tc>
        <w:tc>
          <w:tcPr>
            <w:tcW w:w="626" w:type="dxa"/>
            <w:tcBorders>
              <w:top w:val="nil"/>
              <w:left w:val="nil"/>
              <w:bottom w:val="nil"/>
              <w:right w:val="nil"/>
            </w:tcBorders>
            <w:shd w:val="clear" w:color="000000" w:fill="FFFFFF"/>
            <w:noWrap/>
            <w:hideMark/>
          </w:tcPr>
          <w:p w14:paraId="2C1BCE57" w14:textId="77777777" w:rsidR="007F66C2" w:rsidRPr="001055CF" w:rsidRDefault="007F66C2" w:rsidP="007F66C2">
            <w:pPr>
              <w:rPr>
                <w:sz w:val="21"/>
                <w:szCs w:val="21"/>
                <w:lang w:eastAsia="fr-FR"/>
              </w:rPr>
            </w:pPr>
            <w:r w:rsidRPr="001055CF">
              <w:rPr>
                <w:sz w:val="21"/>
                <w:szCs w:val="21"/>
                <w:lang w:eastAsia="fr-FR"/>
              </w:rPr>
              <w:t>.01</w:t>
            </w:r>
          </w:p>
        </w:tc>
        <w:tc>
          <w:tcPr>
            <w:tcW w:w="626" w:type="dxa"/>
            <w:tcBorders>
              <w:top w:val="nil"/>
              <w:left w:val="nil"/>
              <w:bottom w:val="nil"/>
              <w:right w:val="nil"/>
            </w:tcBorders>
            <w:shd w:val="clear" w:color="000000" w:fill="FFFFFF"/>
            <w:noWrap/>
            <w:hideMark/>
          </w:tcPr>
          <w:p w14:paraId="41C7A165" w14:textId="77777777" w:rsidR="007F66C2" w:rsidRPr="001055CF" w:rsidRDefault="007F66C2" w:rsidP="007F66C2">
            <w:pPr>
              <w:rPr>
                <w:sz w:val="21"/>
                <w:szCs w:val="21"/>
                <w:lang w:eastAsia="fr-FR"/>
              </w:rPr>
            </w:pPr>
            <w:r w:rsidRPr="001055CF">
              <w:rPr>
                <w:sz w:val="21"/>
                <w:szCs w:val="21"/>
                <w:lang w:eastAsia="fr-FR"/>
              </w:rPr>
              <w:t>+.010</w:t>
            </w:r>
          </w:p>
        </w:tc>
        <w:tc>
          <w:tcPr>
            <w:tcW w:w="626" w:type="dxa"/>
            <w:tcBorders>
              <w:top w:val="nil"/>
              <w:left w:val="nil"/>
              <w:bottom w:val="nil"/>
              <w:right w:val="nil"/>
            </w:tcBorders>
            <w:shd w:val="clear" w:color="000000" w:fill="FFFFFF"/>
            <w:noWrap/>
            <w:hideMark/>
          </w:tcPr>
          <w:p w14:paraId="22877C9B" w14:textId="77777777" w:rsidR="007F66C2" w:rsidRPr="001055CF" w:rsidRDefault="007F66C2" w:rsidP="007F66C2">
            <w:pPr>
              <w:rPr>
                <w:sz w:val="21"/>
                <w:szCs w:val="21"/>
                <w:lang w:eastAsia="fr-FR"/>
              </w:rPr>
            </w:pPr>
            <w:r w:rsidRPr="001055CF">
              <w:rPr>
                <w:sz w:val="21"/>
                <w:szCs w:val="21"/>
                <w:lang w:eastAsia="fr-FR"/>
              </w:rPr>
              <w:t>+.010</w:t>
            </w:r>
          </w:p>
        </w:tc>
        <w:tc>
          <w:tcPr>
            <w:tcW w:w="992" w:type="dxa"/>
            <w:tcBorders>
              <w:top w:val="nil"/>
              <w:left w:val="nil"/>
              <w:bottom w:val="nil"/>
              <w:right w:val="nil"/>
            </w:tcBorders>
            <w:shd w:val="clear" w:color="000000" w:fill="FFFFFF"/>
            <w:noWrap/>
            <w:hideMark/>
          </w:tcPr>
          <w:p w14:paraId="42C402C7" w14:textId="77777777" w:rsidR="007F66C2" w:rsidRPr="001055CF" w:rsidRDefault="007F66C2" w:rsidP="007F66C2">
            <w:pPr>
              <w:rPr>
                <w:sz w:val="21"/>
                <w:szCs w:val="21"/>
                <w:lang w:eastAsia="fr-FR"/>
              </w:rPr>
            </w:pPr>
            <w:r w:rsidRPr="001055CF">
              <w:rPr>
                <w:sz w:val="21"/>
                <w:szCs w:val="21"/>
                <w:lang w:eastAsia="fr-FR"/>
              </w:rPr>
              <w:t>-.014</w:t>
            </w:r>
          </w:p>
        </w:tc>
      </w:tr>
      <w:tr w:rsidR="007F66C2" w:rsidRPr="001055CF" w14:paraId="232CEA8E" w14:textId="77777777" w:rsidTr="007F66C2">
        <w:trPr>
          <w:trHeight w:val="315"/>
        </w:trPr>
        <w:tc>
          <w:tcPr>
            <w:tcW w:w="851" w:type="dxa"/>
            <w:vMerge/>
            <w:tcBorders>
              <w:top w:val="nil"/>
              <w:left w:val="nil"/>
              <w:bottom w:val="single" w:sz="4" w:space="0" w:color="000000"/>
              <w:right w:val="nil"/>
            </w:tcBorders>
            <w:vAlign w:val="center"/>
            <w:hideMark/>
          </w:tcPr>
          <w:p w14:paraId="6C15B391" w14:textId="77777777" w:rsidR="007F66C2" w:rsidRPr="001055CF" w:rsidRDefault="007F66C2" w:rsidP="007F66C2">
            <w:pPr>
              <w:rPr>
                <w:sz w:val="21"/>
                <w:szCs w:val="21"/>
                <w:lang w:eastAsia="fr-FR"/>
              </w:rPr>
            </w:pPr>
          </w:p>
        </w:tc>
        <w:tc>
          <w:tcPr>
            <w:tcW w:w="850" w:type="dxa"/>
            <w:vMerge/>
            <w:tcBorders>
              <w:left w:val="nil"/>
              <w:bottom w:val="single" w:sz="4" w:space="0" w:color="auto"/>
              <w:right w:val="nil"/>
            </w:tcBorders>
            <w:shd w:val="clear" w:color="000000" w:fill="FFFFFF"/>
            <w:hideMark/>
          </w:tcPr>
          <w:p w14:paraId="1796BCF0" w14:textId="77777777" w:rsidR="007F66C2" w:rsidRPr="001055CF" w:rsidRDefault="007F66C2" w:rsidP="007F66C2">
            <w:pPr>
              <w:rPr>
                <w:sz w:val="21"/>
                <w:szCs w:val="21"/>
                <w:lang w:eastAsia="fr-FR"/>
              </w:rPr>
            </w:pPr>
          </w:p>
        </w:tc>
        <w:tc>
          <w:tcPr>
            <w:tcW w:w="567" w:type="dxa"/>
            <w:tcBorders>
              <w:top w:val="nil"/>
              <w:left w:val="nil"/>
              <w:bottom w:val="single" w:sz="4" w:space="0" w:color="auto"/>
              <w:right w:val="nil"/>
            </w:tcBorders>
            <w:shd w:val="clear" w:color="000000" w:fill="FFFFFF"/>
            <w:noWrap/>
            <w:hideMark/>
          </w:tcPr>
          <w:p w14:paraId="0CDAEF06" w14:textId="77777777" w:rsidR="007F66C2" w:rsidRPr="001055CF" w:rsidRDefault="007F66C2" w:rsidP="007F66C2">
            <w:pPr>
              <w:jc w:val="center"/>
              <w:rPr>
                <w:sz w:val="21"/>
                <w:szCs w:val="21"/>
                <w:lang w:eastAsia="fr-FR"/>
              </w:rPr>
            </w:pPr>
            <w:r w:rsidRPr="001055CF">
              <w:rPr>
                <w:sz w:val="21"/>
                <w:szCs w:val="21"/>
                <w:lang w:eastAsia="fr-FR"/>
              </w:rPr>
              <w:t>2-8</w:t>
            </w:r>
          </w:p>
        </w:tc>
        <w:tc>
          <w:tcPr>
            <w:tcW w:w="1651" w:type="dxa"/>
            <w:tcBorders>
              <w:top w:val="nil"/>
              <w:left w:val="nil"/>
              <w:bottom w:val="single" w:sz="4" w:space="0" w:color="auto"/>
              <w:right w:val="nil"/>
            </w:tcBorders>
            <w:shd w:val="clear" w:color="000000" w:fill="FFFFFF"/>
            <w:noWrap/>
            <w:hideMark/>
          </w:tcPr>
          <w:p w14:paraId="4610769F" w14:textId="77777777" w:rsidR="007F66C2" w:rsidRPr="001055CF" w:rsidRDefault="007F66C2" w:rsidP="007F66C2">
            <w:pPr>
              <w:rPr>
                <w:sz w:val="21"/>
                <w:szCs w:val="21"/>
                <w:lang w:eastAsia="fr-FR"/>
              </w:rPr>
            </w:pPr>
            <w:r w:rsidRPr="001055CF">
              <w:rPr>
                <w:sz w:val="21"/>
                <w:szCs w:val="21"/>
                <w:lang w:eastAsia="fr-FR"/>
              </w:rPr>
              <w:t>Latent mean invariance</w:t>
            </w:r>
          </w:p>
        </w:tc>
        <w:tc>
          <w:tcPr>
            <w:tcW w:w="1124" w:type="dxa"/>
            <w:tcBorders>
              <w:top w:val="nil"/>
              <w:left w:val="nil"/>
              <w:bottom w:val="single" w:sz="4" w:space="0" w:color="auto"/>
              <w:right w:val="nil"/>
            </w:tcBorders>
            <w:shd w:val="clear" w:color="000000" w:fill="FFFFFF"/>
            <w:noWrap/>
            <w:hideMark/>
          </w:tcPr>
          <w:p w14:paraId="00A38982" w14:textId="77777777" w:rsidR="007F66C2" w:rsidRPr="001055CF" w:rsidRDefault="007F66C2" w:rsidP="007F66C2">
            <w:pPr>
              <w:rPr>
                <w:sz w:val="21"/>
                <w:szCs w:val="21"/>
                <w:lang w:eastAsia="fr-FR"/>
              </w:rPr>
            </w:pPr>
            <w:r w:rsidRPr="001055CF">
              <w:rPr>
                <w:sz w:val="21"/>
                <w:szCs w:val="21"/>
                <w:lang w:eastAsia="fr-FR"/>
              </w:rPr>
              <w:t>903.258*</w:t>
            </w:r>
          </w:p>
        </w:tc>
        <w:tc>
          <w:tcPr>
            <w:tcW w:w="527" w:type="dxa"/>
            <w:tcBorders>
              <w:top w:val="nil"/>
              <w:left w:val="nil"/>
              <w:bottom w:val="single" w:sz="4" w:space="0" w:color="auto"/>
              <w:right w:val="nil"/>
            </w:tcBorders>
            <w:shd w:val="clear" w:color="000000" w:fill="FFFFFF"/>
            <w:noWrap/>
            <w:hideMark/>
          </w:tcPr>
          <w:p w14:paraId="1CDEE83E" w14:textId="77777777" w:rsidR="007F66C2" w:rsidRPr="001055CF" w:rsidRDefault="007F66C2" w:rsidP="007F66C2">
            <w:pPr>
              <w:rPr>
                <w:sz w:val="21"/>
                <w:szCs w:val="21"/>
                <w:lang w:eastAsia="fr-FR"/>
              </w:rPr>
            </w:pPr>
            <w:r w:rsidRPr="001055CF">
              <w:rPr>
                <w:sz w:val="21"/>
                <w:szCs w:val="21"/>
                <w:lang w:eastAsia="fr-FR"/>
              </w:rPr>
              <w:t>512</w:t>
            </w:r>
          </w:p>
        </w:tc>
        <w:tc>
          <w:tcPr>
            <w:tcW w:w="640" w:type="dxa"/>
            <w:tcBorders>
              <w:top w:val="nil"/>
              <w:left w:val="nil"/>
              <w:bottom w:val="single" w:sz="4" w:space="0" w:color="auto"/>
              <w:right w:val="nil"/>
            </w:tcBorders>
            <w:shd w:val="clear" w:color="000000" w:fill="FFFFFF"/>
            <w:noWrap/>
            <w:hideMark/>
          </w:tcPr>
          <w:p w14:paraId="2E8045DA" w14:textId="77777777" w:rsidR="007F66C2" w:rsidRPr="001055CF" w:rsidRDefault="007F66C2" w:rsidP="007F66C2">
            <w:pPr>
              <w:rPr>
                <w:sz w:val="21"/>
                <w:szCs w:val="21"/>
                <w:lang w:eastAsia="fr-FR"/>
              </w:rPr>
            </w:pPr>
            <w:r w:rsidRPr="001055CF">
              <w:rPr>
                <w:sz w:val="21"/>
                <w:szCs w:val="21"/>
                <w:lang w:eastAsia="fr-FR"/>
              </w:rPr>
              <w:t>.979</w:t>
            </w:r>
          </w:p>
        </w:tc>
        <w:tc>
          <w:tcPr>
            <w:tcW w:w="580" w:type="dxa"/>
            <w:tcBorders>
              <w:top w:val="nil"/>
              <w:left w:val="nil"/>
              <w:bottom w:val="single" w:sz="4" w:space="0" w:color="auto"/>
              <w:right w:val="nil"/>
            </w:tcBorders>
            <w:shd w:val="clear" w:color="000000" w:fill="FFFFFF"/>
            <w:noWrap/>
            <w:hideMark/>
          </w:tcPr>
          <w:p w14:paraId="0A048B70" w14:textId="77777777" w:rsidR="007F66C2" w:rsidRPr="001055CF" w:rsidRDefault="007F66C2" w:rsidP="007F66C2">
            <w:pPr>
              <w:rPr>
                <w:sz w:val="21"/>
                <w:szCs w:val="21"/>
                <w:lang w:eastAsia="fr-FR"/>
              </w:rPr>
            </w:pPr>
            <w:r w:rsidRPr="001055CF">
              <w:rPr>
                <w:sz w:val="21"/>
                <w:szCs w:val="21"/>
                <w:lang w:eastAsia="fr-FR"/>
              </w:rPr>
              <w:t>.979</w:t>
            </w:r>
          </w:p>
        </w:tc>
        <w:tc>
          <w:tcPr>
            <w:tcW w:w="864" w:type="dxa"/>
            <w:tcBorders>
              <w:top w:val="nil"/>
              <w:left w:val="nil"/>
              <w:bottom w:val="single" w:sz="4" w:space="0" w:color="auto"/>
              <w:right w:val="nil"/>
            </w:tcBorders>
            <w:shd w:val="clear" w:color="000000" w:fill="FFFFFF"/>
            <w:noWrap/>
            <w:hideMark/>
          </w:tcPr>
          <w:p w14:paraId="6B65EB3D" w14:textId="77777777" w:rsidR="007F66C2" w:rsidRPr="001055CF" w:rsidRDefault="007F66C2" w:rsidP="007F66C2">
            <w:pPr>
              <w:rPr>
                <w:sz w:val="21"/>
                <w:szCs w:val="21"/>
                <w:lang w:eastAsia="fr-FR"/>
              </w:rPr>
            </w:pPr>
            <w:r w:rsidRPr="001055CF">
              <w:rPr>
                <w:sz w:val="21"/>
                <w:szCs w:val="21"/>
                <w:lang w:eastAsia="fr-FR"/>
              </w:rPr>
              <w:t>.057</w:t>
            </w:r>
          </w:p>
        </w:tc>
        <w:tc>
          <w:tcPr>
            <w:tcW w:w="849" w:type="dxa"/>
            <w:tcBorders>
              <w:top w:val="nil"/>
              <w:left w:val="nil"/>
              <w:bottom w:val="single" w:sz="4" w:space="0" w:color="auto"/>
              <w:right w:val="nil"/>
            </w:tcBorders>
            <w:shd w:val="clear" w:color="000000" w:fill="FFFFFF"/>
            <w:noWrap/>
            <w:hideMark/>
          </w:tcPr>
          <w:p w14:paraId="3FFE7769" w14:textId="77777777" w:rsidR="007F66C2" w:rsidRPr="001055CF" w:rsidRDefault="007F66C2" w:rsidP="007F66C2">
            <w:pPr>
              <w:rPr>
                <w:sz w:val="21"/>
                <w:szCs w:val="21"/>
                <w:lang w:eastAsia="fr-FR"/>
              </w:rPr>
            </w:pPr>
            <w:r w:rsidRPr="001055CF">
              <w:rPr>
                <w:sz w:val="21"/>
                <w:szCs w:val="21"/>
                <w:lang w:eastAsia="fr-FR"/>
              </w:rPr>
              <w:t>.051</w:t>
            </w:r>
          </w:p>
        </w:tc>
        <w:tc>
          <w:tcPr>
            <w:tcW w:w="761" w:type="dxa"/>
            <w:tcBorders>
              <w:top w:val="nil"/>
              <w:left w:val="nil"/>
              <w:bottom w:val="single" w:sz="4" w:space="0" w:color="auto"/>
              <w:right w:val="nil"/>
            </w:tcBorders>
            <w:shd w:val="clear" w:color="000000" w:fill="FFFFFF"/>
            <w:noWrap/>
            <w:hideMark/>
          </w:tcPr>
          <w:p w14:paraId="2037DD20" w14:textId="77777777" w:rsidR="007F66C2" w:rsidRPr="001055CF" w:rsidRDefault="007F66C2" w:rsidP="007F66C2">
            <w:pPr>
              <w:rPr>
                <w:sz w:val="21"/>
                <w:szCs w:val="21"/>
                <w:lang w:eastAsia="fr-FR"/>
              </w:rPr>
            </w:pPr>
            <w:r w:rsidRPr="001055CF">
              <w:rPr>
                <w:sz w:val="21"/>
                <w:szCs w:val="21"/>
                <w:lang w:eastAsia="fr-FR"/>
              </w:rPr>
              <w:t>.063</w:t>
            </w:r>
          </w:p>
        </w:tc>
        <w:tc>
          <w:tcPr>
            <w:tcW w:w="808" w:type="dxa"/>
            <w:tcBorders>
              <w:top w:val="nil"/>
              <w:left w:val="nil"/>
              <w:bottom w:val="single" w:sz="4" w:space="0" w:color="auto"/>
              <w:right w:val="nil"/>
            </w:tcBorders>
            <w:shd w:val="clear" w:color="000000" w:fill="FFFFFF"/>
            <w:noWrap/>
            <w:hideMark/>
          </w:tcPr>
          <w:p w14:paraId="1A2AD045" w14:textId="77777777" w:rsidR="007F66C2" w:rsidRPr="001055CF" w:rsidRDefault="007F66C2" w:rsidP="007F66C2">
            <w:pPr>
              <w:rPr>
                <w:sz w:val="21"/>
                <w:szCs w:val="21"/>
                <w:lang w:eastAsia="fr-FR"/>
              </w:rPr>
            </w:pPr>
            <w:r w:rsidRPr="001055CF">
              <w:rPr>
                <w:sz w:val="21"/>
                <w:szCs w:val="21"/>
                <w:lang w:eastAsia="fr-FR"/>
              </w:rPr>
              <w:t>.065</w:t>
            </w:r>
          </w:p>
        </w:tc>
        <w:tc>
          <w:tcPr>
            <w:tcW w:w="467" w:type="dxa"/>
            <w:tcBorders>
              <w:top w:val="nil"/>
              <w:left w:val="nil"/>
              <w:bottom w:val="single" w:sz="4" w:space="0" w:color="auto"/>
              <w:right w:val="nil"/>
            </w:tcBorders>
            <w:shd w:val="clear" w:color="000000" w:fill="FFFFFF"/>
            <w:noWrap/>
            <w:hideMark/>
          </w:tcPr>
          <w:p w14:paraId="7784B104" w14:textId="77777777" w:rsidR="007F66C2" w:rsidRPr="001055CF" w:rsidRDefault="007F66C2" w:rsidP="007F66C2">
            <w:pPr>
              <w:rPr>
                <w:sz w:val="21"/>
                <w:szCs w:val="21"/>
                <w:lang w:eastAsia="fr-FR"/>
              </w:rPr>
            </w:pPr>
            <w:r w:rsidRPr="001055CF">
              <w:rPr>
                <w:sz w:val="21"/>
                <w:szCs w:val="21"/>
                <w:lang w:eastAsia="fr-FR"/>
              </w:rPr>
              <w:t>2-7</w:t>
            </w:r>
          </w:p>
        </w:tc>
        <w:tc>
          <w:tcPr>
            <w:tcW w:w="920" w:type="dxa"/>
            <w:tcBorders>
              <w:top w:val="nil"/>
              <w:left w:val="nil"/>
              <w:bottom w:val="single" w:sz="4" w:space="0" w:color="auto"/>
              <w:right w:val="nil"/>
            </w:tcBorders>
            <w:shd w:val="clear" w:color="000000" w:fill="FFFFFF"/>
            <w:noWrap/>
            <w:hideMark/>
          </w:tcPr>
          <w:p w14:paraId="3887F15F" w14:textId="77777777" w:rsidR="007F66C2" w:rsidRPr="001055CF" w:rsidRDefault="007F66C2" w:rsidP="007F66C2">
            <w:pPr>
              <w:rPr>
                <w:sz w:val="21"/>
                <w:szCs w:val="21"/>
                <w:lang w:eastAsia="fr-FR"/>
              </w:rPr>
            </w:pPr>
            <w:r w:rsidRPr="001055CF">
              <w:rPr>
                <w:sz w:val="21"/>
                <w:szCs w:val="21"/>
                <w:lang w:eastAsia="fr-FR"/>
              </w:rPr>
              <w:t>39.329</w:t>
            </w:r>
          </w:p>
        </w:tc>
        <w:tc>
          <w:tcPr>
            <w:tcW w:w="400" w:type="dxa"/>
            <w:tcBorders>
              <w:top w:val="nil"/>
              <w:left w:val="nil"/>
              <w:bottom w:val="single" w:sz="4" w:space="0" w:color="auto"/>
              <w:right w:val="nil"/>
            </w:tcBorders>
            <w:shd w:val="clear" w:color="000000" w:fill="FFFFFF"/>
            <w:noWrap/>
            <w:hideMark/>
          </w:tcPr>
          <w:p w14:paraId="52439A5C" w14:textId="77777777" w:rsidR="007F66C2" w:rsidRPr="001055CF" w:rsidRDefault="007F66C2" w:rsidP="007F66C2">
            <w:pPr>
              <w:rPr>
                <w:sz w:val="21"/>
                <w:szCs w:val="21"/>
                <w:lang w:eastAsia="fr-FR"/>
              </w:rPr>
            </w:pPr>
            <w:r w:rsidRPr="001055CF">
              <w:rPr>
                <w:sz w:val="21"/>
                <w:szCs w:val="21"/>
                <w:lang w:eastAsia="fr-FR"/>
              </w:rPr>
              <w:t>4</w:t>
            </w:r>
          </w:p>
        </w:tc>
        <w:tc>
          <w:tcPr>
            <w:tcW w:w="626" w:type="dxa"/>
            <w:tcBorders>
              <w:top w:val="nil"/>
              <w:left w:val="nil"/>
              <w:bottom w:val="single" w:sz="4" w:space="0" w:color="auto"/>
              <w:right w:val="nil"/>
            </w:tcBorders>
            <w:shd w:val="clear" w:color="000000" w:fill="FFFFFF"/>
            <w:noWrap/>
            <w:hideMark/>
          </w:tcPr>
          <w:p w14:paraId="068594E4" w14:textId="77777777" w:rsidR="007F66C2" w:rsidRPr="001055CF" w:rsidRDefault="007F66C2" w:rsidP="007F66C2">
            <w:pPr>
              <w:rPr>
                <w:sz w:val="21"/>
                <w:szCs w:val="21"/>
                <w:lang w:eastAsia="fr-FR"/>
              </w:rPr>
            </w:pPr>
            <w:r w:rsidRPr="001055CF">
              <w:rPr>
                <w:sz w:val="21"/>
                <w:szCs w:val="21"/>
                <w:lang w:eastAsia="fr-FR"/>
              </w:rPr>
              <w:t>&lt;.001</w:t>
            </w:r>
          </w:p>
        </w:tc>
        <w:tc>
          <w:tcPr>
            <w:tcW w:w="626" w:type="dxa"/>
            <w:tcBorders>
              <w:top w:val="nil"/>
              <w:left w:val="nil"/>
              <w:bottom w:val="single" w:sz="4" w:space="0" w:color="auto"/>
              <w:right w:val="nil"/>
            </w:tcBorders>
            <w:shd w:val="clear" w:color="000000" w:fill="FFFFFF"/>
            <w:noWrap/>
            <w:hideMark/>
          </w:tcPr>
          <w:p w14:paraId="4DAD9DA8" w14:textId="77777777" w:rsidR="007F66C2" w:rsidRPr="001055CF" w:rsidRDefault="007F66C2" w:rsidP="007F66C2">
            <w:pPr>
              <w:rPr>
                <w:sz w:val="21"/>
                <w:szCs w:val="21"/>
                <w:lang w:eastAsia="fr-FR"/>
              </w:rPr>
            </w:pPr>
            <w:r w:rsidRPr="001055CF">
              <w:rPr>
                <w:sz w:val="21"/>
                <w:szCs w:val="21"/>
                <w:lang w:eastAsia="fr-FR"/>
              </w:rPr>
              <w:t>-.006</w:t>
            </w:r>
          </w:p>
        </w:tc>
        <w:tc>
          <w:tcPr>
            <w:tcW w:w="626" w:type="dxa"/>
            <w:tcBorders>
              <w:top w:val="nil"/>
              <w:left w:val="nil"/>
              <w:bottom w:val="single" w:sz="4" w:space="0" w:color="auto"/>
              <w:right w:val="nil"/>
            </w:tcBorders>
            <w:shd w:val="clear" w:color="000000" w:fill="FFFFFF"/>
            <w:noWrap/>
            <w:hideMark/>
          </w:tcPr>
          <w:p w14:paraId="18862407" w14:textId="77777777" w:rsidR="007F66C2" w:rsidRPr="001055CF" w:rsidRDefault="007F66C2" w:rsidP="007F66C2">
            <w:pPr>
              <w:rPr>
                <w:sz w:val="21"/>
                <w:szCs w:val="21"/>
                <w:lang w:eastAsia="fr-FR"/>
              </w:rPr>
            </w:pPr>
            <w:r w:rsidRPr="001055CF">
              <w:rPr>
                <w:sz w:val="21"/>
                <w:szCs w:val="21"/>
                <w:lang w:eastAsia="fr-FR"/>
              </w:rPr>
              <w:t>-.006</w:t>
            </w:r>
          </w:p>
        </w:tc>
        <w:tc>
          <w:tcPr>
            <w:tcW w:w="992" w:type="dxa"/>
            <w:tcBorders>
              <w:top w:val="nil"/>
              <w:left w:val="nil"/>
              <w:bottom w:val="single" w:sz="4" w:space="0" w:color="auto"/>
              <w:right w:val="nil"/>
            </w:tcBorders>
            <w:shd w:val="clear" w:color="000000" w:fill="FFFFFF"/>
            <w:noWrap/>
            <w:hideMark/>
          </w:tcPr>
          <w:p w14:paraId="6D20ECE4" w14:textId="77777777" w:rsidR="007F66C2" w:rsidRPr="001055CF" w:rsidRDefault="007F66C2" w:rsidP="007F66C2">
            <w:pPr>
              <w:rPr>
                <w:sz w:val="21"/>
                <w:szCs w:val="21"/>
                <w:lang w:eastAsia="fr-FR"/>
              </w:rPr>
            </w:pPr>
            <w:r w:rsidRPr="001055CF">
              <w:rPr>
                <w:sz w:val="21"/>
                <w:szCs w:val="21"/>
                <w:lang w:eastAsia="fr-FR"/>
              </w:rPr>
              <w:t>+.009</w:t>
            </w:r>
          </w:p>
        </w:tc>
      </w:tr>
    </w:tbl>
    <w:p w14:paraId="0E42DD9A" w14:textId="60DCE24A" w:rsidR="007F66C2" w:rsidRPr="001055CF" w:rsidRDefault="0079239B" w:rsidP="007F66C2">
      <w:pPr>
        <w:ind w:right="-1066"/>
        <w:jc w:val="both"/>
        <w:rPr>
          <w:sz w:val="20"/>
          <w:szCs w:val="20"/>
        </w:rPr>
      </w:pPr>
      <w:r w:rsidRPr="001055CF">
        <w:rPr>
          <w:i/>
          <w:sz w:val="20"/>
          <w:szCs w:val="20"/>
        </w:rPr>
        <w:t>Notes</w:t>
      </w:r>
      <w:r w:rsidRPr="001055CF">
        <w:rPr>
          <w:sz w:val="20"/>
          <w:szCs w:val="20"/>
        </w:rPr>
        <w:t xml:space="preserve">. IES-2 = Intuitive Eating Scale - second version; Wχ² = robust weighed least square (WLSMV) chi-square; df = degrees of freedom; CFI = comparative fit index; TLI = Tucker-Lewis index; RMSEA = root mean square error of approximation; 90% CI = 90% confidence interval of the RMSEA; LB = lower bound; UB = upper bound; </w:t>
      </w:r>
      <w:r>
        <w:rPr>
          <w:sz w:val="20"/>
          <w:szCs w:val="20"/>
        </w:rPr>
        <w:t xml:space="preserve">SRMR = </w:t>
      </w:r>
      <w:r w:rsidRPr="000C34EF">
        <w:rPr>
          <w:sz w:val="20"/>
          <w:szCs w:val="20"/>
        </w:rPr>
        <w:t>standar</w:t>
      </w:r>
      <w:r>
        <w:rPr>
          <w:sz w:val="20"/>
          <w:szCs w:val="20"/>
        </w:rPr>
        <w:t xml:space="preserve">dised root mean square residual; CM = comparison model; </w:t>
      </w:r>
      <w:r w:rsidRPr="001055CF">
        <w:rPr>
          <w:sz w:val="20"/>
          <w:szCs w:val="20"/>
        </w:rPr>
        <w:t xml:space="preserve">CU = correlated uniqueness; EFA = </w:t>
      </w:r>
      <w:r>
        <w:rPr>
          <w:sz w:val="20"/>
          <w:szCs w:val="20"/>
        </w:rPr>
        <w:t>e</w:t>
      </w:r>
      <w:r w:rsidRPr="001055CF">
        <w:rPr>
          <w:sz w:val="20"/>
          <w:szCs w:val="20"/>
        </w:rPr>
        <w:t xml:space="preserve">xploratory </w:t>
      </w:r>
      <w:r>
        <w:rPr>
          <w:sz w:val="20"/>
          <w:szCs w:val="20"/>
        </w:rPr>
        <w:t>f</w:t>
      </w:r>
      <w:r w:rsidRPr="001055CF">
        <w:rPr>
          <w:sz w:val="20"/>
          <w:szCs w:val="20"/>
        </w:rPr>
        <w:t xml:space="preserve">actor </w:t>
      </w:r>
      <w:r>
        <w:rPr>
          <w:sz w:val="20"/>
          <w:szCs w:val="20"/>
        </w:rPr>
        <w:t>a</w:t>
      </w:r>
      <w:r w:rsidRPr="001055CF">
        <w:rPr>
          <w:sz w:val="20"/>
          <w:szCs w:val="20"/>
        </w:rPr>
        <w:t xml:space="preserve">nalyses; ESEM = </w:t>
      </w:r>
      <w:r>
        <w:rPr>
          <w:sz w:val="20"/>
          <w:szCs w:val="20"/>
        </w:rPr>
        <w:t>e</w:t>
      </w:r>
      <w:r w:rsidRPr="001055CF">
        <w:rPr>
          <w:sz w:val="20"/>
          <w:szCs w:val="20"/>
        </w:rPr>
        <w:t xml:space="preserve">xploratory </w:t>
      </w:r>
      <w:r>
        <w:rPr>
          <w:sz w:val="20"/>
          <w:szCs w:val="20"/>
        </w:rPr>
        <w:t>s</w:t>
      </w:r>
      <w:r w:rsidRPr="001055CF">
        <w:rPr>
          <w:sz w:val="20"/>
          <w:szCs w:val="20"/>
        </w:rPr>
        <w:t xml:space="preserve">tructural </w:t>
      </w:r>
      <w:r>
        <w:rPr>
          <w:sz w:val="20"/>
          <w:szCs w:val="20"/>
        </w:rPr>
        <w:t>e</w:t>
      </w:r>
      <w:r w:rsidRPr="001055CF">
        <w:rPr>
          <w:sz w:val="20"/>
          <w:szCs w:val="20"/>
        </w:rPr>
        <w:t xml:space="preserve">quation </w:t>
      </w:r>
      <w:proofErr w:type="spellStart"/>
      <w:r>
        <w:rPr>
          <w:sz w:val="20"/>
          <w:szCs w:val="20"/>
        </w:rPr>
        <w:t>m</w:t>
      </w:r>
      <w:r w:rsidRPr="001055CF">
        <w:rPr>
          <w:sz w:val="20"/>
          <w:szCs w:val="20"/>
        </w:rPr>
        <w:t>odeling</w:t>
      </w:r>
      <w:proofErr w:type="spellEnd"/>
      <w:r w:rsidRPr="001055CF">
        <w:rPr>
          <w:sz w:val="20"/>
          <w:szCs w:val="20"/>
        </w:rPr>
        <w:t>; B</w:t>
      </w:r>
      <w:r>
        <w:rPr>
          <w:sz w:val="20"/>
          <w:szCs w:val="20"/>
        </w:rPr>
        <w:t>-</w:t>
      </w:r>
      <w:r w:rsidRPr="001055CF">
        <w:rPr>
          <w:sz w:val="20"/>
          <w:szCs w:val="20"/>
        </w:rPr>
        <w:t xml:space="preserve">ESEM = bifactor ESEM; MI = measurement invariance; ∆ = change from the previous model; ∆Wχ² = WLSMV chi square difference test (calculated with the </w:t>
      </w:r>
      <w:proofErr w:type="spellStart"/>
      <w:r w:rsidRPr="001055CF">
        <w:rPr>
          <w:sz w:val="20"/>
          <w:szCs w:val="20"/>
        </w:rPr>
        <w:t>Mplus</w:t>
      </w:r>
      <w:proofErr w:type="spellEnd"/>
      <w:r w:rsidRPr="001055CF">
        <w:rPr>
          <w:sz w:val="20"/>
          <w:szCs w:val="20"/>
        </w:rPr>
        <w:t xml:space="preserve"> DIFFTEST function). The fact that WLSMV χ² values are not exact, but “estimated” as the closest integer necessary to obtain a correct </w:t>
      </w:r>
      <w:r w:rsidRPr="0085298B">
        <w:rPr>
          <w:i/>
          <w:sz w:val="20"/>
          <w:szCs w:val="20"/>
        </w:rPr>
        <w:t xml:space="preserve">p </w:t>
      </w:r>
      <w:r w:rsidRPr="001055CF">
        <w:rPr>
          <w:sz w:val="20"/>
          <w:szCs w:val="20"/>
        </w:rPr>
        <w:t xml:space="preserve">value explains the fact that the χ² and the resulting CFI values can be non-monotonic with model complexity. </w:t>
      </w:r>
      <w:r w:rsidRPr="001055CF">
        <w:rPr>
          <w:sz w:val="20"/>
          <w:szCs w:val="20"/>
          <w:vertAlign w:val="superscript"/>
        </w:rPr>
        <w:t>a</w:t>
      </w:r>
      <w:r w:rsidRPr="001055CF">
        <w:rPr>
          <w:sz w:val="20"/>
          <w:szCs w:val="20"/>
        </w:rPr>
        <w:t xml:space="preserve"> Because one response category w</w:t>
      </w:r>
      <w:r>
        <w:rPr>
          <w:sz w:val="20"/>
          <w:szCs w:val="20"/>
        </w:rPr>
        <w:t>as</w:t>
      </w:r>
      <w:r w:rsidRPr="001055CF">
        <w:rPr>
          <w:sz w:val="20"/>
          <w:szCs w:val="20"/>
        </w:rPr>
        <w:t xml:space="preserve"> not used in one time point for one item, the responses to this item were recoded into fewer categories; * </w:t>
      </w:r>
      <w:r w:rsidRPr="001C4965">
        <w:rPr>
          <w:i/>
          <w:iCs/>
          <w:sz w:val="20"/>
          <w:szCs w:val="20"/>
        </w:rPr>
        <w:t>p</w:t>
      </w:r>
      <w:r w:rsidRPr="001055CF">
        <w:rPr>
          <w:sz w:val="20"/>
          <w:szCs w:val="20"/>
        </w:rPr>
        <w:t xml:space="preserve"> ≤ .01</w:t>
      </w:r>
      <w:r w:rsidR="007F66C2" w:rsidRPr="001055CF">
        <w:rPr>
          <w:sz w:val="20"/>
          <w:szCs w:val="20"/>
        </w:rPr>
        <w:br w:type="page"/>
      </w:r>
    </w:p>
    <w:tbl>
      <w:tblPr>
        <w:tblpPr w:leftFromText="141" w:rightFromText="141" w:horzAnchor="margin" w:tblpY="480"/>
        <w:tblW w:w="15432" w:type="dxa"/>
        <w:tblCellMar>
          <w:left w:w="70" w:type="dxa"/>
          <w:right w:w="70" w:type="dxa"/>
        </w:tblCellMar>
        <w:tblLook w:val="04A0" w:firstRow="1" w:lastRow="0" w:firstColumn="1" w:lastColumn="0" w:noHBand="0" w:noVBand="1"/>
      </w:tblPr>
      <w:tblGrid>
        <w:gridCol w:w="841"/>
        <w:gridCol w:w="931"/>
        <w:gridCol w:w="425"/>
        <w:gridCol w:w="1927"/>
        <w:gridCol w:w="1348"/>
        <w:gridCol w:w="740"/>
        <w:gridCol w:w="788"/>
        <w:gridCol w:w="560"/>
        <w:gridCol w:w="864"/>
        <w:gridCol w:w="648"/>
        <w:gridCol w:w="761"/>
        <w:gridCol w:w="808"/>
        <w:gridCol w:w="467"/>
        <w:gridCol w:w="867"/>
        <w:gridCol w:w="450"/>
        <w:gridCol w:w="626"/>
        <w:gridCol w:w="626"/>
        <w:gridCol w:w="763"/>
        <w:gridCol w:w="992"/>
      </w:tblGrid>
      <w:tr w:rsidR="004A5E5D" w:rsidRPr="001055CF" w14:paraId="72BC4054" w14:textId="77777777" w:rsidTr="004A5E5D">
        <w:trPr>
          <w:trHeight w:val="315"/>
        </w:trPr>
        <w:tc>
          <w:tcPr>
            <w:tcW w:w="841" w:type="dxa"/>
            <w:vMerge w:val="restart"/>
            <w:tcBorders>
              <w:top w:val="single" w:sz="4" w:space="0" w:color="auto"/>
              <w:left w:val="nil"/>
              <w:right w:val="nil"/>
            </w:tcBorders>
            <w:shd w:val="clear" w:color="000000" w:fill="FFFFFF"/>
            <w:vAlign w:val="center"/>
          </w:tcPr>
          <w:p w14:paraId="129C0CA5" w14:textId="345C085C" w:rsidR="004A5E5D" w:rsidRPr="001055CF" w:rsidRDefault="004A5E5D" w:rsidP="006037C1">
            <w:pPr>
              <w:jc w:val="center"/>
              <w:rPr>
                <w:sz w:val="21"/>
                <w:szCs w:val="21"/>
                <w:lang w:eastAsia="fr-FR"/>
              </w:rPr>
            </w:pPr>
            <w:r w:rsidRPr="001055CF">
              <w:rPr>
                <w:sz w:val="21"/>
                <w:szCs w:val="21"/>
                <w:lang w:eastAsia="fr-FR"/>
              </w:rPr>
              <w:lastRenderedPageBreak/>
              <w:t>Models</w:t>
            </w:r>
          </w:p>
        </w:tc>
        <w:tc>
          <w:tcPr>
            <w:tcW w:w="931" w:type="dxa"/>
            <w:vMerge w:val="restart"/>
            <w:tcBorders>
              <w:top w:val="single" w:sz="4" w:space="0" w:color="auto"/>
              <w:left w:val="nil"/>
              <w:right w:val="nil"/>
            </w:tcBorders>
            <w:shd w:val="clear" w:color="000000" w:fill="FFFFFF"/>
            <w:noWrap/>
            <w:vAlign w:val="center"/>
          </w:tcPr>
          <w:p w14:paraId="079DD57C" w14:textId="27BA3688" w:rsidR="004A5E5D" w:rsidRPr="001055CF" w:rsidRDefault="004A5E5D" w:rsidP="006037C1">
            <w:pPr>
              <w:jc w:val="center"/>
              <w:rPr>
                <w:sz w:val="21"/>
                <w:szCs w:val="21"/>
                <w:lang w:eastAsia="fr-FR"/>
              </w:rPr>
            </w:pPr>
            <w:r w:rsidRPr="001055CF">
              <w:rPr>
                <w:iCs/>
                <w:color w:val="000000"/>
                <w:sz w:val="21"/>
                <w:szCs w:val="21"/>
                <w:lang w:eastAsia="fr-FR"/>
              </w:rPr>
              <w:t>Samples</w:t>
            </w:r>
          </w:p>
        </w:tc>
        <w:tc>
          <w:tcPr>
            <w:tcW w:w="425" w:type="dxa"/>
            <w:vMerge w:val="restart"/>
            <w:tcBorders>
              <w:top w:val="single" w:sz="4" w:space="0" w:color="auto"/>
              <w:left w:val="nil"/>
              <w:right w:val="nil"/>
            </w:tcBorders>
            <w:shd w:val="clear" w:color="000000" w:fill="FFFFFF"/>
            <w:noWrap/>
            <w:vAlign w:val="center"/>
          </w:tcPr>
          <w:p w14:paraId="4D13AAB9" w14:textId="466DD3B6" w:rsidR="004A5E5D" w:rsidRPr="001055CF" w:rsidRDefault="004A5E5D" w:rsidP="006037C1">
            <w:pPr>
              <w:jc w:val="center"/>
              <w:rPr>
                <w:sz w:val="21"/>
                <w:szCs w:val="21"/>
                <w:lang w:eastAsia="fr-FR"/>
              </w:rPr>
            </w:pPr>
            <w:r w:rsidRPr="001055CF">
              <w:rPr>
                <w:sz w:val="21"/>
                <w:szCs w:val="21"/>
                <w:lang w:eastAsia="fr-FR"/>
              </w:rPr>
              <w:t>N</w:t>
            </w:r>
            <w:r w:rsidRPr="001055CF">
              <w:rPr>
                <w:sz w:val="21"/>
                <w:szCs w:val="21"/>
                <w:vertAlign w:val="superscript"/>
                <w:lang w:eastAsia="fr-FR"/>
              </w:rPr>
              <w:t>o</w:t>
            </w:r>
          </w:p>
        </w:tc>
        <w:tc>
          <w:tcPr>
            <w:tcW w:w="1927" w:type="dxa"/>
            <w:vMerge w:val="restart"/>
            <w:tcBorders>
              <w:top w:val="single" w:sz="4" w:space="0" w:color="auto"/>
              <w:left w:val="nil"/>
              <w:right w:val="nil"/>
            </w:tcBorders>
            <w:shd w:val="clear" w:color="000000" w:fill="FFFFFF"/>
            <w:noWrap/>
            <w:vAlign w:val="center"/>
          </w:tcPr>
          <w:p w14:paraId="06894949" w14:textId="511B396A" w:rsidR="004A5E5D" w:rsidRPr="001055CF" w:rsidRDefault="004A5E5D" w:rsidP="007F66C2">
            <w:pPr>
              <w:rPr>
                <w:sz w:val="21"/>
                <w:szCs w:val="21"/>
                <w:lang w:eastAsia="fr-FR"/>
              </w:rPr>
            </w:pPr>
            <w:r w:rsidRPr="001055CF">
              <w:rPr>
                <w:sz w:val="21"/>
                <w:szCs w:val="21"/>
                <w:lang w:eastAsia="fr-FR"/>
              </w:rPr>
              <w:t>Description</w:t>
            </w:r>
          </w:p>
        </w:tc>
        <w:tc>
          <w:tcPr>
            <w:tcW w:w="1348" w:type="dxa"/>
            <w:vMerge w:val="restart"/>
            <w:tcBorders>
              <w:top w:val="single" w:sz="4" w:space="0" w:color="auto"/>
              <w:left w:val="nil"/>
              <w:right w:val="nil"/>
            </w:tcBorders>
            <w:shd w:val="clear" w:color="000000" w:fill="FFFFFF"/>
            <w:noWrap/>
            <w:vAlign w:val="center"/>
          </w:tcPr>
          <w:p w14:paraId="5BCD3356" w14:textId="32C69E19" w:rsidR="004A5E5D" w:rsidRPr="001055CF" w:rsidRDefault="004A5E5D" w:rsidP="006037C1">
            <w:pPr>
              <w:jc w:val="center"/>
              <w:rPr>
                <w:sz w:val="21"/>
                <w:szCs w:val="21"/>
                <w:lang w:eastAsia="fr-FR"/>
              </w:rPr>
            </w:pPr>
            <w:r w:rsidRPr="001055CF">
              <w:rPr>
                <w:sz w:val="21"/>
                <w:szCs w:val="21"/>
                <w:lang w:eastAsia="fr-FR"/>
              </w:rPr>
              <w:t>Wχ²</w:t>
            </w:r>
          </w:p>
        </w:tc>
        <w:tc>
          <w:tcPr>
            <w:tcW w:w="740" w:type="dxa"/>
            <w:vMerge w:val="restart"/>
            <w:tcBorders>
              <w:top w:val="single" w:sz="4" w:space="0" w:color="auto"/>
              <w:left w:val="nil"/>
              <w:right w:val="nil"/>
            </w:tcBorders>
            <w:shd w:val="clear" w:color="000000" w:fill="FFFFFF"/>
            <w:noWrap/>
            <w:vAlign w:val="center"/>
          </w:tcPr>
          <w:p w14:paraId="6A373E76" w14:textId="32164AFE" w:rsidR="004A5E5D" w:rsidRPr="001055CF" w:rsidRDefault="004A5E5D" w:rsidP="006037C1">
            <w:pPr>
              <w:jc w:val="center"/>
              <w:rPr>
                <w:i/>
                <w:iCs/>
                <w:sz w:val="21"/>
                <w:szCs w:val="21"/>
                <w:lang w:eastAsia="fr-FR"/>
              </w:rPr>
            </w:pPr>
            <w:r w:rsidRPr="001055CF">
              <w:rPr>
                <w:i/>
                <w:iCs/>
                <w:sz w:val="21"/>
                <w:szCs w:val="21"/>
                <w:lang w:eastAsia="fr-FR"/>
              </w:rPr>
              <w:t>df</w:t>
            </w:r>
          </w:p>
        </w:tc>
        <w:tc>
          <w:tcPr>
            <w:tcW w:w="788" w:type="dxa"/>
            <w:vMerge w:val="restart"/>
            <w:tcBorders>
              <w:top w:val="single" w:sz="4" w:space="0" w:color="auto"/>
              <w:left w:val="nil"/>
              <w:right w:val="nil"/>
            </w:tcBorders>
            <w:shd w:val="clear" w:color="000000" w:fill="FFFFFF"/>
            <w:noWrap/>
            <w:vAlign w:val="center"/>
          </w:tcPr>
          <w:p w14:paraId="64641500" w14:textId="24A2286C" w:rsidR="004A5E5D" w:rsidRPr="001055CF" w:rsidRDefault="004A5E5D" w:rsidP="006037C1">
            <w:pPr>
              <w:jc w:val="center"/>
              <w:rPr>
                <w:sz w:val="21"/>
                <w:szCs w:val="21"/>
                <w:lang w:eastAsia="fr-FR"/>
              </w:rPr>
            </w:pPr>
            <w:r w:rsidRPr="001055CF">
              <w:rPr>
                <w:sz w:val="21"/>
                <w:szCs w:val="21"/>
                <w:lang w:eastAsia="fr-FR"/>
              </w:rPr>
              <w:t>CFI</w:t>
            </w:r>
          </w:p>
        </w:tc>
        <w:tc>
          <w:tcPr>
            <w:tcW w:w="560" w:type="dxa"/>
            <w:vMerge w:val="restart"/>
            <w:tcBorders>
              <w:top w:val="single" w:sz="4" w:space="0" w:color="auto"/>
              <w:left w:val="nil"/>
              <w:right w:val="nil"/>
            </w:tcBorders>
            <w:shd w:val="clear" w:color="000000" w:fill="FFFFFF"/>
            <w:noWrap/>
            <w:vAlign w:val="center"/>
          </w:tcPr>
          <w:p w14:paraId="6E867C8F" w14:textId="3E47B51F" w:rsidR="004A5E5D" w:rsidRPr="001055CF" w:rsidRDefault="004A5E5D" w:rsidP="006037C1">
            <w:pPr>
              <w:jc w:val="center"/>
              <w:rPr>
                <w:sz w:val="21"/>
                <w:szCs w:val="21"/>
                <w:lang w:eastAsia="fr-FR"/>
              </w:rPr>
            </w:pPr>
            <w:r w:rsidRPr="001055CF">
              <w:rPr>
                <w:sz w:val="21"/>
                <w:szCs w:val="21"/>
                <w:lang w:eastAsia="fr-FR"/>
              </w:rPr>
              <w:t>TLI</w:t>
            </w:r>
          </w:p>
        </w:tc>
        <w:tc>
          <w:tcPr>
            <w:tcW w:w="864" w:type="dxa"/>
            <w:vMerge w:val="restart"/>
            <w:tcBorders>
              <w:top w:val="single" w:sz="4" w:space="0" w:color="auto"/>
              <w:left w:val="nil"/>
              <w:right w:val="nil"/>
            </w:tcBorders>
            <w:shd w:val="clear" w:color="000000" w:fill="FFFFFF"/>
            <w:noWrap/>
            <w:vAlign w:val="center"/>
          </w:tcPr>
          <w:p w14:paraId="386578CE" w14:textId="6E5C42EE" w:rsidR="004A5E5D" w:rsidRPr="001055CF" w:rsidRDefault="004A5E5D" w:rsidP="006037C1">
            <w:pPr>
              <w:jc w:val="center"/>
              <w:rPr>
                <w:sz w:val="21"/>
                <w:szCs w:val="21"/>
                <w:lang w:eastAsia="fr-FR"/>
              </w:rPr>
            </w:pPr>
            <w:r w:rsidRPr="001055CF">
              <w:rPr>
                <w:sz w:val="21"/>
                <w:szCs w:val="21"/>
                <w:lang w:eastAsia="fr-FR"/>
              </w:rPr>
              <w:t>RMSEA</w:t>
            </w:r>
          </w:p>
        </w:tc>
        <w:tc>
          <w:tcPr>
            <w:tcW w:w="1409" w:type="dxa"/>
            <w:gridSpan w:val="2"/>
            <w:tcBorders>
              <w:top w:val="single" w:sz="4" w:space="0" w:color="auto"/>
              <w:left w:val="nil"/>
              <w:bottom w:val="nil"/>
              <w:right w:val="nil"/>
            </w:tcBorders>
            <w:shd w:val="clear" w:color="000000" w:fill="FFFFFF"/>
            <w:noWrap/>
          </w:tcPr>
          <w:p w14:paraId="2DD8AE56" w14:textId="19F07FA8" w:rsidR="004A5E5D" w:rsidRPr="001055CF" w:rsidRDefault="004A5E5D" w:rsidP="006037C1">
            <w:pPr>
              <w:jc w:val="center"/>
              <w:rPr>
                <w:sz w:val="21"/>
                <w:szCs w:val="21"/>
                <w:lang w:eastAsia="fr-FR"/>
              </w:rPr>
            </w:pPr>
            <w:r w:rsidRPr="001055CF">
              <w:rPr>
                <w:color w:val="000000"/>
                <w:sz w:val="21"/>
                <w:szCs w:val="21"/>
                <w:lang w:eastAsia="fr-FR"/>
              </w:rPr>
              <w:t>RMSEA 90% CI</w:t>
            </w:r>
          </w:p>
        </w:tc>
        <w:tc>
          <w:tcPr>
            <w:tcW w:w="808" w:type="dxa"/>
            <w:vMerge w:val="restart"/>
            <w:tcBorders>
              <w:top w:val="single" w:sz="4" w:space="0" w:color="auto"/>
              <w:left w:val="nil"/>
              <w:right w:val="nil"/>
            </w:tcBorders>
            <w:shd w:val="clear" w:color="000000" w:fill="FFFFFF"/>
            <w:noWrap/>
            <w:vAlign w:val="center"/>
          </w:tcPr>
          <w:p w14:paraId="6CA4DC9A" w14:textId="02061F93" w:rsidR="004A5E5D" w:rsidRPr="001055CF" w:rsidRDefault="004A5E5D" w:rsidP="006037C1">
            <w:pPr>
              <w:jc w:val="center"/>
              <w:rPr>
                <w:sz w:val="21"/>
                <w:szCs w:val="21"/>
                <w:lang w:eastAsia="fr-FR"/>
              </w:rPr>
            </w:pPr>
            <w:r w:rsidRPr="001055CF">
              <w:rPr>
                <w:sz w:val="21"/>
                <w:szCs w:val="21"/>
                <w:lang w:eastAsia="fr-FR"/>
              </w:rPr>
              <w:t>SRMR</w:t>
            </w:r>
          </w:p>
        </w:tc>
        <w:tc>
          <w:tcPr>
            <w:tcW w:w="467" w:type="dxa"/>
            <w:vMerge w:val="restart"/>
            <w:tcBorders>
              <w:top w:val="single" w:sz="4" w:space="0" w:color="auto"/>
              <w:left w:val="nil"/>
              <w:right w:val="nil"/>
            </w:tcBorders>
            <w:shd w:val="clear" w:color="000000" w:fill="FFFFFF"/>
            <w:noWrap/>
            <w:vAlign w:val="center"/>
          </w:tcPr>
          <w:p w14:paraId="0BAFE51A" w14:textId="20EE6E7D" w:rsidR="004A5E5D" w:rsidRPr="001055CF" w:rsidRDefault="004A5E5D" w:rsidP="006037C1">
            <w:pPr>
              <w:jc w:val="center"/>
              <w:rPr>
                <w:sz w:val="21"/>
                <w:szCs w:val="21"/>
                <w:lang w:eastAsia="fr-FR"/>
              </w:rPr>
            </w:pPr>
            <w:r w:rsidRPr="001055CF">
              <w:rPr>
                <w:sz w:val="21"/>
                <w:szCs w:val="21"/>
                <w:lang w:eastAsia="fr-FR"/>
              </w:rPr>
              <w:t>CM</w:t>
            </w:r>
          </w:p>
        </w:tc>
        <w:tc>
          <w:tcPr>
            <w:tcW w:w="867" w:type="dxa"/>
            <w:vMerge w:val="restart"/>
            <w:tcBorders>
              <w:top w:val="single" w:sz="4" w:space="0" w:color="auto"/>
              <w:left w:val="nil"/>
              <w:right w:val="nil"/>
            </w:tcBorders>
            <w:shd w:val="clear" w:color="000000" w:fill="FFFFFF"/>
            <w:noWrap/>
            <w:vAlign w:val="center"/>
          </w:tcPr>
          <w:p w14:paraId="75F4D24F" w14:textId="646FCBC2" w:rsidR="004A5E5D" w:rsidRPr="001055CF" w:rsidRDefault="004A5E5D" w:rsidP="006037C1">
            <w:pPr>
              <w:jc w:val="center"/>
              <w:rPr>
                <w:sz w:val="21"/>
                <w:szCs w:val="21"/>
                <w:lang w:eastAsia="fr-FR"/>
              </w:rPr>
            </w:pPr>
            <w:r w:rsidRPr="001055CF">
              <w:rPr>
                <w:sz w:val="21"/>
                <w:szCs w:val="21"/>
                <w:lang w:eastAsia="fr-FR"/>
              </w:rPr>
              <w:t>∆Wχ²</w:t>
            </w:r>
          </w:p>
        </w:tc>
        <w:tc>
          <w:tcPr>
            <w:tcW w:w="450" w:type="dxa"/>
            <w:vMerge w:val="restart"/>
            <w:tcBorders>
              <w:top w:val="single" w:sz="4" w:space="0" w:color="auto"/>
              <w:left w:val="nil"/>
              <w:right w:val="nil"/>
            </w:tcBorders>
            <w:shd w:val="clear" w:color="000000" w:fill="FFFFFF"/>
            <w:noWrap/>
            <w:vAlign w:val="center"/>
          </w:tcPr>
          <w:p w14:paraId="4C3525EC" w14:textId="39899013" w:rsidR="004A5E5D" w:rsidRPr="001055CF" w:rsidRDefault="004A5E5D" w:rsidP="006037C1">
            <w:pPr>
              <w:jc w:val="center"/>
              <w:rPr>
                <w:i/>
                <w:iCs/>
                <w:sz w:val="21"/>
                <w:szCs w:val="21"/>
                <w:lang w:eastAsia="fr-FR"/>
              </w:rPr>
            </w:pPr>
            <w:r w:rsidRPr="001055CF">
              <w:rPr>
                <w:i/>
                <w:iCs/>
                <w:sz w:val="21"/>
                <w:szCs w:val="21"/>
                <w:lang w:eastAsia="fr-FR"/>
              </w:rPr>
              <w:t>df</w:t>
            </w:r>
          </w:p>
        </w:tc>
        <w:tc>
          <w:tcPr>
            <w:tcW w:w="626" w:type="dxa"/>
            <w:vMerge w:val="restart"/>
            <w:tcBorders>
              <w:top w:val="single" w:sz="4" w:space="0" w:color="auto"/>
              <w:left w:val="nil"/>
              <w:right w:val="nil"/>
            </w:tcBorders>
            <w:shd w:val="clear" w:color="000000" w:fill="FFFFFF"/>
            <w:noWrap/>
            <w:vAlign w:val="center"/>
          </w:tcPr>
          <w:p w14:paraId="2DFCA714" w14:textId="49A0B2E9" w:rsidR="004A5E5D" w:rsidRPr="001055CF" w:rsidRDefault="004A5E5D" w:rsidP="006037C1">
            <w:pPr>
              <w:jc w:val="center"/>
              <w:rPr>
                <w:i/>
                <w:iCs/>
                <w:sz w:val="21"/>
                <w:szCs w:val="21"/>
                <w:lang w:eastAsia="fr-FR"/>
              </w:rPr>
            </w:pPr>
            <w:r w:rsidRPr="001055CF">
              <w:rPr>
                <w:i/>
                <w:iCs/>
                <w:sz w:val="21"/>
                <w:szCs w:val="21"/>
                <w:lang w:eastAsia="fr-FR"/>
              </w:rPr>
              <w:t>p</w:t>
            </w:r>
          </w:p>
        </w:tc>
        <w:tc>
          <w:tcPr>
            <w:tcW w:w="626" w:type="dxa"/>
            <w:vMerge w:val="restart"/>
            <w:tcBorders>
              <w:top w:val="single" w:sz="4" w:space="0" w:color="auto"/>
              <w:left w:val="nil"/>
              <w:right w:val="nil"/>
            </w:tcBorders>
            <w:shd w:val="clear" w:color="000000" w:fill="FFFFFF"/>
            <w:noWrap/>
            <w:vAlign w:val="center"/>
          </w:tcPr>
          <w:p w14:paraId="50A263A9" w14:textId="4CFAB0F5" w:rsidR="004A5E5D" w:rsidRPr="001055CF" w:rsidRDefault="004A5E5D" w:rsidP="006037C1">
            <w:pPr>
              <w:jc w:val="center"/>
              <w:rPr>
                <w:sz w:val="21"/>
                <w:szCs w:val="21"/>
                <w:lang w:eastAsia="fr-FR"/>
              </w:rPr>
            </w:pPr>
            <w:r w:rsidRPr="001055CF">
              <w:rPr>
                <w:sz w:val="21"/>
                <w:szCs w:val="21"/>
                <w:lang w:eastAsia="fr-FR"/>
              </w:rPr>
              <w:t>∆CFI</w:t>
            </w:r>
          </w:p>
        </w:tc>
        <w:tc>
          <w:tcPr>
            <w:tcW w:w="763" w:type="dxa"/>
            <w:vMerge w:val="restart"/>
            <w:tcBorders>
              <w:top w:val="single" w:sz="4" w:space="0" w:color="auto"/>
              <w:left w:val="nil"/>
              <w:right w:val="nil"/>
            </w:tcBorders>
            <w:shd w:val="clear" w:color="000000" w:fill="FFFFFF"/>
            <w:noWrap/>
            <w:vAlign w:val="center"/>
          </w:tcPr>
          <w:p w14:paraId="00D6297C" w14:textId="0FB26CD3" w:rsidR="004A5E5D" w:rsidRPr="001055CF" w:rsidRDefault="004A5E5D" w:rsidP="006037C1">
            <w:pPr>
              <w:jc w:val="center"/>
              <w:rPr>
                <w:sz w:val="21"/>
                <w:szCs w:val="21"/>
                <w:lang w:eastAsia="fr-FR"/>
              </w:rPr>
            </w:pPr>
            <w:r w:rsidRPr="001055CF">
              <w:rPr>
                <w:sz w:val="21"/>
                <w:szCs w:val="21"/>
                <w:lang w:eastAsia="fr-FR"/>
              </w:rPr>
              <w:t>∆TLI</w:t>
            </w:r>
          </w:p>
        </w:tc>
        <w:tc>
          <w:tcPr>
            <w:tcW w:w="992" w:type="dxa"/>
            <w:vMerge w:val="restart"/>
            <w:tcBorders>
              <w:top w:val="single" w:sz="4" w:space="0" w:color="auto"/>
              <w:left w:val="nil"/>
              <w:right w:val="nil"/>
            </w:tcBorders>
            <w:shd w:val="clear" w:color="000000" w:fill="FFFFFF"/>
            <w:noWrap/>
            <w:vAlign w:val="center"/>
          </w:tcPr>
          <w:p w14:paraId="33021A6B" w14:textId="0604000A" w:rsidR="004A5E5D" w:rsidRPr="001055CF" w:rsidRDefault="004A5E5D" w:rsidP="006037C1">
            <w:pPr>
              <w:jc w:val="center"/>
              <w:rPr>
                <w:sz w:val="21"/>
                <w:szCs w:val="21"/>
                <w:lang w:eastAsia="fr-FR"/>
              </w:rPr>
            </w:pPr>
            <w:r w:rsidRPr="001055CF">
              <w:rPr>
                <w:sz w:val="21"/>
                <w:szCs w:val="21"/>
                <w:lang w:eastAsia="fr-FR"/>
              </w:rPr>
              <w:t>∆RMSEA</w:t>
            </w:r>
          </w:p>
        </w:tc>
      </w:tr>
      <w:tr w:rsidR="004A5E5D" w:rsidRPr="001055CF" w14:paraId="03518657" w14:textId="77777777" w:rsidTr="00195D29">
        <w:trPr>
          <w:trHeight w:val="232"/>
        </w:trPr>
        <w:tc>
          <w:tcPr>
            <w:tcW w:w="841" w:type="dxa"/>
            <w:vMerge/>
            <w:tcBorders>
              <w:left w:val="nil"/>
              <w:right w:val="nil"/>
            </w:tcBorders>
            <w:shd w:val="clear" w:color="000000" w:fill="FFFFFF"/>
            <w:vAlign w:val="center"/>
          </w:tcPr>
          <w:p w14:paraId="0EB9D20B" w14:textId="5800DE46" w:rsidR="004A5E5D" w:rsidRPr="001055CF" w:rsidRDefault="004A5E5D" w:rsidP="006037C1">
            <w:pPr>
              <w:rPr>
                <w:sz w:val="21"/>
                <w:szCs w:val="21"/>
                <w:lang w:eastAsia="fr-FR"/>
              </w:rPr>
            </w:pPr>
          </w:p>
        </w:tc>
        <w:tc>
          <w:tcPr>
            <w:tcW w:w="931" w:type="dxa"/>
            <w:vMerge/>
            <w:tcBorders>
              <w:left w:val="nil"/>
              <w:right w:val="nil"/>
            </w:tcBorders>
            <w:shd w:val="clear" w:color="000000" w:fill="FFFFFF"/>
            <w:noWrap/>
            <w:vAlign w:val="center"/>
          </w:tcPr>
          <w:p w14:paraId="09BBA63F" w14:textId="719CCEE6" w:rsidR="004A5E5D" w:rsidRPr="001055CF" w:rsidRDefault="004A5E5D" w:rsidP="006037C1">
            <w:pPr>
              <w:rPr>
                <w:sz w:val="21"/>
                <w:szCs w:val="21"/>
                <w:lang w:eastAsia="fr-FR"/>
              </w:rPr>
            </w:pPr>
          </w:p>
        </w:tc>
        <w:tc>
          <w:tcPr>
            <w:tcW w:w="425" w:type="dxa"/>
            <w:vMerge/>
            <w:tcBorders>
              <w:left w:val="nil"/>
              <w:bottom w:val="nil"/>
              <w:right w:val="nil"/>
            </w:tcBorders>
            <w:shd w:val="clear" w:color="000000" w:fill="FFFFFF"/>
            <w:noWrap/>
            <w:vAlign w:val="center"/>
          </w:tcPr>
          <w:p w14:paraId="7EE585D7" w14:textId="04E0FD9B" w:rsidR="004A5E5D" w:rsidRPr="001055CF" w:rsidRDefault="004A5E5D" w:rsidP="006037C1">
            <w:pPr>
              <w:rPr>
                <w:sz w:val="21"/>
                <w:szCs w:val="21"/>
                <w:lang w:eastAsia="fr-FR"/>
              </w:rPr>
            </w:pPr>
          </w:p>
        </w:tc>
        <w:tc>
          <w:tcPr>
            <w:tcW w:w="1927" w:type="dxa"/>
            <w:vMerge/>
            <w:tcBorders>
              <w:left w:val="nil"/>
              <w:bottom w:val="nil"/>
              <w:right w:val="nil"/>
            </w:tcBorders>
            <w:shd w:val="clear" w:color="000000" w:fill="FFFFFF"/>
            <w:noWrap/>
            <w:vAlign w:val="center"/>
          </w:tcPr>
          <w:p w14:paraId="464C89D5" w14:textId="10E58B3C" w:rsidR="004A5E5D" w:rsidRPr="001055CF" w:rsidRDefault="004A5E5D" w:rsidP="006037C1">
            <w:pPr>
              <w:rPr>
                <w:sz w:val="21"/>
                <w:szCs w:val="21"/>
                <w:lang w:eastAsia="fr-FR"/>
              </w:rPr>
            </w:pPr>
          </w:p>
        </w:tc>
        <w:tc>
          <w:tcPr>
            <w:tcW w:w="1348" w:type="dxa"/>
            <w:vMerge/>
            <w:tcBorders>
              <w:left w:val="nil"/>
              <w:bottom w:val="nil"/>
              <w:right w:val="nil"/>
            </w:tcBorders>
            <w:shd w:val="clear" w:color="000000" w:fill="FFFFFF"/>
            <w:noWrap/>
            <w:vAlign w:val="center"/>
          </w:tcPr>
          <w:p w14:paraId="01508C9F" w14:textId="79D67154" w:rsidR="004A5E5D" w:rsidRPr="001055CF" w:rsidRDefault="004A5E5D" w:rsidP="006037C1">
            <w:pPr>
              <w:rPr>
                <w:sz w:val="21"/>
                <w:szCs w:val="21"/>
                <w:lang w:eastAsia="fr-FR"/>
              </w:rPr>
            </w:pPr>
          </w:p>
        </w:tc>
        <w:tc>
          <w:tcPr>
            <w:tcW w:w="740" w:type="dxa"/>
            <w:vMerge/>
            <w:tcBorders>
              <w:left w:val="nil"/>
              <w:bottom w:val="nil"/>
              <w:right w:val="nil"/>
            </w:tcBorders>
            <w:shd w:val="clear" w:color="000000" w:fill="FFFFFF"/>
            <w:noWrap/>
            <w:vAlign w:val="center"/>
          </w:tcPr>
          <w:p w14:paraId="0A2F53E1" w14:textId="4F274F34" w:rsidR="004A5E5D" w:rsidRPr="001055CF" w:rsidRDefault="004A5E5D" w:rsidP="006037C1">
            <w:pPr>
              <w:rPr>
                <w:sz w:val="21"/>
                <w:szCs w:val="21"/>
                <w:lang w:eastAsia="fr-FR"/>
              </w:rPr>
            </w:pPr>
          </w:p>
        </w:tc>
        <w:tc>
          <w:tcPr>
            <w:tcW w:w="788" w:type="dxa"/>
            <w:vMerge/>
            <w:tcBorders>
              <w:left w:val="nil"/>
              <w:bottom w:val="nil"/>
              <w:right w:val="nil"/>
            </w:tcBorders>
            <w:shd w:val="clear" w:color="000000" w:fill="FFFFFF"/>
            <w:noWrap/>
            <w:vAlign w:val="center"/>
          </w:tcPr>
          <w:p w14:paraId="54B1A758" w14:textId="685F21D7" w:rsidR="004A5E5D" w:rsidRPr="001055CF" w:rsidRDefault="004A5E5D" w:rsidP="006037C1">
            <w:pPr>
              <w:rPr>
                <w:sz w:val="21"/>
                <w:szCs w:val="21"/>
                <w:lang w:eastAsia="fr-FR"/>
              </w:rPr>
            </w:pPr>
          </w:p>
        </w:tc>
        <w:tc>
          <w:tcPr>
            <w:tcW w:w="560" w:type="dxa"/>
            <w:vMerge/>
            <w:tcBorders>
              <w:left w:val="nil"/>
              <w:bottom w:val="nil"/>
              <w:right w:val="nil"/>
            </w:tcBorders>
            <w:shd w:val="clear" w:color="000000" w:fill="FFFFFF"/>
            <w:noWrap/>
            <w:vAlign w:val="center"/>
          </w:tcPr>
          <w:p w14:paraId="3E6DC0AF" w14:textId="131F9945" w:rsidR="004A5E5D" w:rsidRPr="001055CF" w:rsidRDefault="004A5E5D" w:rsidP="006037C1">
            <w:pPr>
              <w:rPr>
                <w:sz w:val="21"/>
                <w:szCs w:val="21"/>
                <w:lang w:eastAsia="fr-FR"/>
              </w:rPr>
            </w:pPr>
          </w:p>
        </w:tc>
        <w:tc>
          <w:tcPr>
            <w:tcW w:w="864" w:type="dxa"/>
            <w:vMerge/>
            <w:tcBorders>
              <w:left w:val="nil"/>
              <w:bottom w:val="nil"/>
              <w:right w:val="nil"/>
            </w:tcBorders>
            <w:shd w:val="clear" w:color="000000" w:fill="FFFFFF"/>
            <w:noWrap/>
            <w:vAlign w:val="center"/>
          </w:tcPr>
          <w:p w14:paraId="1385D657" w14:textId="450F1317" w:rsidR="004A5E5D" w:rsidRPr="001055CF" w:rsidRDefault="004A5E5D" w:rsidP="006037C1">
            <w:pPr>
              <w:rPr>
                <w:sz w:val="21"/>
                <w:szCs w:val="21"/>
                <w:lang w:eastAsia="fr-FR"/>
              </w:rPr>
            </w:pPr>
          </w:p>
        </w:tc>
        <w:tc>
          <w:tcPr>
            <w:tcW w:w="648" w:type="dxa"/>
            <w:tcBorders>
              <w:top w:val="single" w:sz="4" w:space="0" w:color="auto"/>
              <w:left w:val="nil"/>
              <w:bottom w:val="nil"/>
              <w:right w:val="nil"/>
            </w:tcBorders>
            <w:shd w:val="clear" w:color="000000" w:fill="FFFFFF"/>
            <w:noWrap/>
            <w:vAlign w:val="center"/>
          </w:tcPr>
          <w:p w14:paraId="107C7624" w14:textId="173B852C" w:rsidR="004A5E5D" w:rsidRPr="001055CF" w:rsidRDefault="004A5E5D" w:rsidP="006037C1">
            <w:pPr>
              <w:rPr>
                <w:sz w:val="21"/>
                <w:szCs w:val="21"/>
                <w:lang w:eastAsia="fr-FR"/>
              </w:rPr>
            </w:pPr>
            <w:r w:rsidRPr="001055CF">
              <w:rPr>
                <w:sz w:val="21"/>
                <w:szCs w:val="21"/>
                <w:lang w:eastAsia="fr-FR"/>
              </w:rPr>
              <w:t>LB</w:t>
            </w:r>
          </w:p>
        </w:tc>
        <w:tc>
          <w:tcPr>
            <w:tcW w:w="761" w:type="dxa"/>
            <w:tcBorders>
              <w:top w:val="single" w:sz="4" w:space="0" w:color="auto"/>
              <w:left w:val="nil"/>
              <w:bottom w:val="nil"/>
              <w:right w:val="nil"/>
            </w:tcBorders>
            <w:shd w:val="clear" w:color="000000" w:fill="FFFFFF"/>
            <w:noWrap/>
            <w:vAlign w:val="center"/>
          </w:tcPr>
          <w:p w14:paraId="11CCEED7" w14:textId="6170A78C" w:rsidR="004A5E5D" w:rsidRPr="001055CF" w:rsidRDefault="004A5E5D" w:rsidP="006037C1">
            <w:pPr>
              <w:rPr>
                <w:sz w:val="21"/>
                <w:szCs w:val="21"/>
                <w:lang w:eastAsia="fr-FR"/>
              </w:rPr>
            </w:pPr>
            <w:r w:rsidRPr="001055CF">
              <w:rPr>
                <w:sz w:val="21"/>
                <w:szCs w:val="21"/>
                <w:lang w:eastAsia="fr-FR"/>
              </w:rPr>
              <w:t>UB</w:t>
            </w:r>
          </w:p>
        </w:tc>
        <w:tc>
          <w:tcPr>
            <w:tcW w:w="808" w:type="dxa"/>
            <w:vMerge/>
            <w:tcBorders>
              <w:left w:val="nil"/>
              <w:bottom w:val="nil"/>
              <w:right w:val="nil"/>
            </w:tcBorders>
            <w:shd w:val="clear" w:color="000000" w:fill="FFFFFF"/>
            <w:noWrap/>
            <w:vAlign w:val="center"/>
          </w:tcPr>
          <w:p w14:paraId="7DF36493" w14:textId="3D2CFD81" w:rsidR="004A5E5D" w:rsidRPr="001055CF" w:rsidRDefault="004A5E5D" w:rsidP="006037C1">
            <w:pPr>
              <w:rPr>
                <w:sz w:val="21"/>
                <w:szCs w:val="21"/>
                <w:lang w:eastAsia="fr-FR"/>
              </w:rPr>
            </w:pPr>
          </w:p>
        </w:tc>
        <w:tc>
          <w:tcPr>
            <w:tcW w:w="467" w:type="dxa"/>
            <w:vMerge/>
            <w:tcBorders>
              <w:left w:val="nil"/>
              <w:bottom w:val="nil"/>
              <w:right w:val="nil"/>
            </w:tcBorders>
            <w:shd w:val="clear" w:color="000000" w:fill="FFFFFF"/>
            <w:noWrap/>
            <w:vAlign w:val="center"/>
          </w:tcPr>
          <w:p w14:paraId="7D665DA0" w14:textId="794681CC" w:rsidR="004A5E5D" w:rsidRPr="001055CF" w:rsidRDefault="004A5E5D" w:rsidP="006037C1">
            <w:pPr>
              <w:rPr>
                <w:sz w:val="21"/>
                <w:szCs w:val="21"/>
                <w:lang w:eastAsia="fr-FR"/>
              </w:rPr>
            </w:pPr>
          </w:p>
        </w:tc>
        <w:tc>
          <w:tcPr>
            <w:tcW w:w="867" w:type="dxa"/>
            <w:vMerge/>
            <w:tcBorders>
              <w:left w:val="nil"/>
              <w:bottom w:val="nil"/>
              <w:right w:val="nil"/>
            </w:tcBorders>
            <w:shd w:val="clear" w:color="000000" w:fill="FFFFFF"/>
            <w:noWrap/>
            <w:vAlign w:val="center"/>
          </w:tcPr>
          <w:p w14:paraId="5B22B7A3" w14:textId="17F928EC" w:rsidR="004A5E5D" w:rsidRPr="001055CF" w:rsidRDefault="004A5E5D" w:rsidP="006037C1">
            <w:pPr>
              <w:rPr>
                <w:sz w:val="21"/>
                <w:szCs w:val="21"/>
                <w:lang w:eastAsia="fr-FR"/>
              </w:rPr>
            </w:pPr>
          </w:p>
        </w:tc>
        <w:tc>
          <w:tcPr>
            <w:tcW w:w="450" w:type="dxa"/>
            <w:vMerge/>
            <w:tcBorders>
              <w:left w:val="nil"/>
              <w:bottom w:val="nil"/>
              <w:right w:val="nil"/>
            </w:tcBorders>
            <w:shd w:val="clear" w:color="000000" w:fill="FFFFFF"/>
            <w:noWrap/>
            <w:vAlign w:val="center"/>
          </w:tcPr>
          <w:p w14:paraId="5DEBD370" w14:textId="4CD2440D" w:rsidR="004A5E5D" w:rsidRPr="001055CF" w:rsidRDefault="004A5E5D" w:rsidP="006037C1">
            <w:pPr>
              <w:rPr>
                <w:sz w:val="21"/>
                <w:szCs w:val="21"/>
                <w:lang w:eastAsia="fr-FR"/>
              </w:rPr>
            </w:pPr>
          </w:p>
        </w:tc>
        <w:tc>
          <w:tcPr>
            <w:tcW w:w="626" w:type="dxa"/>
            <w:vMerge/>
            <w:tcBorders>
              <w:left w:val="nil"/>
              <w:bottom w:val="nil"/>
              <w:right w:val="nil"/>
            </w:tcBorders>
            <w:shd w:val="clear" w:color="000000" w:fill="FFFFFF"/>
            <w:noWrap/>
            <w:vAlign w:val="center"/>
          </w:tcPr>
          <w:p w14:paraId="3B1B46C1" w14:textId="3001A196" w:rsidR="004A5E5D" w:rsidRPr="001055CF" w:rsidRDefault="004A5E5D" w:rsidP="006037C1">
            <w:pPr>
              <w:rPr>
                <w:sz w:val="21"/>
                <w:szCs w:val="21"/>
                <w:lang w:eastAsia="fr-FR"/>
              </w:rPr>
            </w:pPr>
          </w:p>
        </w:tc>
        <w:tc>
          <w:tcPr>
            <w:tcW w:w="626" w:type="dxa"/>
            <w:vMerge/>
            <w:tcBorders>
              <w:left w:val="nil"/>
              <w:bottom w:val="nil"/>
              <w:right w:val="nil"/>
            </w:tcBorders>
            <w:shd w:val="clear" w:color="000000" w:fill="FFFFFF"/>
            <w:noWrap/>
            <w:vAlign w:val="center"/>
          </w:tcPr>
          <w:p w14:paraId="20763681" w14:textId="7313784A" w:rsidR="004A5E5D" w:rsidRPr="001055CF" w:rsidRDefault="004A5E5D" w:rsidP="006037C1">
            <w:pPr>
              <w:rPr>
                <w:sz w:val="21"/>
                <w:szCs w:val="21"/>
                <w:lang w:eastAsia="fr-FR"/>
              </w:rPr>
            </w:pPr>
          </w:p>
        </w:tc>
        <w:tc>
          <w:tcPr>
            <w:tcW w:w="763" w:type="dxa"/>
            <w:vMerge/>
            <w:tcBorders>
              <w:left w:val="nil"/>
              <w:bottom w:val="nil"/>
              <w:right w:val="nil"/>
            </w:tcBorders>
            <w:shd w:val="clear" w:color="000000" w:fill="FFFFFF"/>
            <w:noWrap/>
            <w:vAlign w:val="center"/>
          </w:tcPr>
          <w:p w14:paraId="7215A4EA" w14:textId="1EDFEDCC" w:rsidR="004A5E5D" w:rsidRPr="001055CF" w:rsidRDefault="004A5E5D" w:rsidP="006037C1">
            <w:pPr>
              <w:rPr>
                <w:sz w:val="21"/>
                <w:szCs w:val="21"/>
                <w:lang w:eastAsia="fr-FR"/>
              </w:rPr>
            </w:pPr>
          </w:p>
        </w:tc>
        <w:tc>
          <w:tcPr>
            <w:tcW w:w="992" w:type="dxa"/>
            <w:vMerge/>
            <w:tcBorders>
              <w:left w:val="nil"/>
              <w:bottom w:val="nil"/>
              <w:right w:val="nil"/>
            </w:tcBorders>
            <w:shd w:val="clear" w:color="000000" w:fill="FFFFFF"/>
            <w:noWrap/>
            <w:vAlign w:val="center"/>
          </w:tcPr>
          <w:p w14:paraId="43648BBC" w14:textId="71A29A3D" w:rsidR="004A5E5D" w:rsidRPr="001055CF" w:rsidRDefault="004A5E5D" w:rsidP="006037C1">
            <w:pPr>
              <w:rPr>
                <w:sz w:val="21"/>
                <w:szCs w:val="21"/>
                <w:lang w:eastAsia="fr-FR"/>
              </w:rPr>
            </w:pPr>
          </w:p>
        </w:tc>
      </w:tr>
      <w:tr w:rsidR="00715A50" w:rsidRPr="001055CF" w14:paraId="5B795460" w14:textId="77777777" w:rsidTr="00195D29">
        <w:trPr>
          <w:trHeight w:val="315"/>
        </w:trPr>
        <w:tc>
          <w:tcPr>
            <w:tcW w:w="841" w:type="dxa"/>
            <w:vMerge w:val="restart"/>
            <w:tcBorders>
              <w:top w:val="single" w:sz="4" w:space="0" w:color="auto"/>
              <w:left w:val="nil"/>
              <w:right w:val="nil"/>
            </w:tcBorders>
            <w:shd w:val="clear" w:color="000000" w:fill="FFFFFF"/>
            <w:vAlign w:val="center"/>
            <w:hideMark/>
          </w:tcPr>
          <w:p w14:paraId="5F77A272" w14:textId="297CF72D" w:rsidR="00715A50" w:rsidRPr="001055CF" w:rsidRDefault="00715A50" w:rsidP="006037C1">
            <w:pPr>
              <w:rPr>
                <w:sz w:val="21"/>
                <w:szCs w:val="21"/>
                <w:lang w:eastAsia="fr-FR"/>
              </w:rPr>
            </w:pPr>
            <w:r w:rsidRPr="001055CF">
              <w:rPr>
                <w:sz w:val="21"/>
                <w:szCs w:val="21"/>
                <w:lang w:eastAsia="fr-FR"/>
              </w:rPr>
              <w:t>ESEM </w:t>
            </w:r>
          </w:p>
        </w:tc>
        <w:tc>
          <w:tcPr>
            <w:tcW w:w="931" w:type="dxa"/>
            <w:vMerge w:val="restart"/>
            <w:tcBorders>
              <w:top w:val="single" w:sz="4" w:space="0" w:color="auto"/>
              <w:left w:val="nil"/>
              <w:right w:val="nil"/>
            </w:tcBorders>
            <w:shd w:val="clear" w:color="000000" w:fill="FFFFFF"/>
            <w:noWrap/>
            <w:vAlign w:val="center"/>
            <w:hideMark/>
          </w:tcPr>
          <w:p w14:paraId="0B9FE3EE" w14:textId="0BD1BFF8" w:rsidR="00715A50" w:rsidRPr="001055CF" w:rsidRDefault="00715A50" w:rsidP="00715A50">
            <w:pPr>
              <w:rPr>
                <w:sz w:val="21"/>
                <w:szCs w:val="21"/>
                <w:lang w:eastAsia="fr-FR"/>
              </w:rPr>
            </w:pPr>
            <w:r w:rsidRPr="001055CF">
              <w:rPr>
                <w:sz w:val="21"/>
                <w:szCs w:val="21"/>
                <w:lang w:eastAsia="fr-FR"/>
              </w:rPr>
              <w:t>Second split-half </w:t>
            </w:r>
          </w:p>
        </w:tc>
        <w:tc>
          <w:tcPr>
            <w:tcW w:w="425" w:type="dxa"/>
            <w:tcBorders>
              <w:top w:val="single" w:sz="4" w:space="0" w:color="auto"/>
              <w:left w:val="nil"/>
              <w:bottom w:val="nil"/>
              <w:right w:val="nil"/>
            </w:tcBorders>
            <w:shd w:val="clear" w:color="000000" w:fill="FFFFFF"/>
            <w:noWrap/>
            <w:hideMark/>
          </w:tcPr>
          <w:p w14:paraId="0FF7E640" w14:textId="77777777" w:rsidR="00715A50" w:rsidRPr="001055CF" w:rsidRDefault="00715A50" w:rsidP="006037C1">
            <w:pPr>
              <w:rPr>
                <w:sz w:val="21"/>
                <w:szCs w:val="21"/>
                <w:lang w:eastAsia="fr-FR"/>
              </w:rPr>
            </w:pPr>
            <w:r w:rsidRPr="001055CF">
              <w:rPr>
                <w:sz w:val="21"/>
                <w:szCs w:val="21"/>
                <w:lang w:eastAsia="fr-FR"/>
              </w:rPr>
              <w:t>3-1</w:t>
            </w:r>
          </w:p>
        </w:tc>
        <w:tc>
          <w:tcPr>
            <w:tcW w:w="1927" w:type="dxa"/>
            <w:tcBorders>
              <w:top w:val="single" w:sz="4" w:space="0" w:color="auto"/>
              <w:left w:val="nil"/>
              <w:bottom w:val="nil"/>
              <w:right w:val="nil"/>
            </w:tcBorders>
            <w:shd w:val="clear" w:color="000000" w:fill="FFFFFF"/>
            <w:noWrap/>
            <w:hideMark/>
          </w:tcPr>
          <w:p w14:paraId="3448CEFC" w14:textId="77777777" w:rsidR="00715A50" w:rsidRPr="001055CF" w:rsidRDefault="00715A50" w:rsidP="006037C1">
            <w:pPr>
              <w:rPr>
                <w:sz w:val="21"/>
                <w:szCs w:val="21"/>
                <w:lang w:eastAsia="fr-FR"/>
              </w:rPr>
            </w:pPr>
            <w:r w:rsidRPr="001055CF">
              <w:rPr>
                <w:sz w:val="21"/>
                <w:szCs w:val="21"/>
                <w:lang w:eastAsia="fr-FR"/>
              </w:rPr>
              <w:t>4-factor</w:t>
            </w:r>
          </w:p>
        </w:tc>
        <w:tc>
          <w:tcPr>
            <w:tcW w:w="1348" w:type="dxa"/>
            <w:tcBorders>
              <w:top w:val="single" w:sz="4" w:space="0" w:color="auto"/>
              <w:left w:val="nil"/>
              <w:bottom w:val="nil"/>
              <w:right w:val="nil"/>
            </w:tcBorders>
            <w:shd w:val="clear" w:color="000000" w:fill="FFFFFF"/>
            <w:noWrap/>
            <w:hideMark/>
          </w:tcPr>
          <w:p w14:paraId="68397A0D" w14:textId="77777777" w:rsidR="00715A50" w:rsidRPr="001055CF" w:rsidRDefault="00715A50" w:rsidP="007F66C2">
            <w:pPr>
              <w:rPr>
                <w:sz w:val="21"/>
                <w:szCs w:val="21"/>
                <w:lang w:eastAsia="fr-FR"/>
              </w:rPr>
            </w:pPr>
            <w:r w:rsidRPr="001055CF">
              <w:rPr>
                <w:sz w:val="21"/>
                <w:szCs w:val="21"/>
                <w:lang w:eastAsia="fr-FR"/>
              </w:rPr>
              <w:t>901.821*</w:t>
            </w:r>
          </w:p>
        </w:tc>
        <w:tc>
          <w:tcPr>
            <w:tcW w:w="740" w:type="dxa"/>
            <w:tcBorders>
              <w:top w:val="single" w:sz="4" w:space="0" w:color="auto"/>
              <w:left w:val="nil"/>
              <w:bottom w:val="nil"/>
              <w:right w:val="nil"/>
            </w:tcBorders>
            <w:shd w:val="clear" w:color="000000" w:fill="FFFFFF"/>
            <w:noWrap/>
            <w:hideMark/>
          </w:tcPr>
          <w:p w14:paraId="000C4322" w14:textId="77777777" w:rsidR="00715A50" w:rsidRPr="001055CF" w:rsidRDefault="00715A50" w:rsidP="007F66C2">
            <w:pPr>
              <w:rPr>
                <w:sz w:val="21"/>
                <w:szCs w:val="21"/>
                <w:lang w:eastAsia="fr-FR"/>
              </w:rPr>
            </w:pPr>
            <w:r w:rsidRPr="001055CF">
              <w:rPr>
                <w:sz w:val="21"/>
                <w:szCs w:val="21"/>
                <w:lang w:eastAsia="fr-FR"/>
              </w:rPr>
              <w:t>167</w:t>
            </w:r>
          </w:p>
        </w:tc>
        <w:tc>
          <w:tcPr>
            <w:tcW w:w="788" w:type="dxa"/>
            <w:tcBorders>
              <w:top w:val="single" w:sz="4" w:space="0" w:color="auto"/>
              <w:left w:val="nil"/>
              <w:bottom w:val="nil"/>
              <w:right w:val="nil"/>
            </w:tcBorders>
            <w:shd w:val="clear" w:color="000000" w:fill="FFFFFF"/>
            <w:noWrap/>
            <w:hideMark/>
          </w:tcPr>
          <w:p w14:paraId="71780CDF" w14:textId="77777777" w:rsidR="00715A50" w:rsidRPr="001055CF" w:rsidRDefault="00715A50" w:rsidP="007F66C2">
            <w:pPr>
              <w:rPr>
                <w:sz w:val="21"/>
                <w:szCs w:val="21"/>
                <w:lang w:eastAsia="fr-FR"/>
              </w:rPr>
            </w:pPr>
            <w:r w:rsidRPr="001055CF">
              <w:rPr>
                <w:sz w:val="21"/>
                <w:szCs w:val="21"/>
                <w:lang w:eastAsia="fr-FR"/>
              </w:rPr>
              <w:t>.958</w:t>
            </w:r>
          </w:p>
        </w:tc>
        <w:tc>
          <w:tcPr>
            <w:tcW w:w="560" w:type="dxa"/>
            <w:tcBorders>
              <w:top w:val="single" w:sz="4" w:space="0" w:color="auto"/>
              <w:left w:val="nil"/>
              <w:bottom w:val="nil"/>
              <w:right w:val="nil"/>
            </w:tcBorders>
            <w:shd w:val="clear" w:color="000000" w:fill="FFFFFF"/>
            <w:noWrap/>
            <w:hideMark/>
          </w:tcPr>
          <w:p w14:paraId="2592B695" w14:textId="77777777" w:rsidR="00715A50" w:rsidRPr="001055CF" w:rsidRDefault="00715A50" w:rsidP="007F66C2">
            <w:pPr>
              <w:rPr>
                <w:sz w:val="21"/>
                <w:szCs w:val="21"/>
                <w:lang w:eastAsia="fr-FR"/>
              </w:rPr>
            </w:pPr>
            <w:r w:rsidRPr="001055CF">
              <w:rPr>
                <w:sz w:val="21"/>
                <w:szCs w:val="21"/>
                <w:lang w:eastAsia="fr-FR"/>
              </w:rPr>
              <w:t>.936</w:t>
            </w:r>
          </w:p>
        </w:tc>
        <w:tc>
          <w:tcPr>
            <w:tcW w:w="864" w:type="dxa"/>
            <w:tcBorders>
              <w:top w:val="single" w:sz="4" w:space="0" w:color="auto"/>
              <w:left w:val="nil"/>
              <w:bottom w:val="nil"/>
              <w:right w:val="nil"/>
            </w:tcBorders>
            <w:shd w:val="clear" w:color="000000" w:fill="FFFFFF"/>
            <w:noWrap/>
            <w:hideMark/>
          </w:tcPr>
          <w:p w14:paraId="08734514" w14:textId="77777777" w:rsidR="00715A50" w:rsidRPr="001055CF" w:rsidRDefault="00715A50" w:rsidP="007F66C2">
            <w:pPr>
              <w:rPr>
                <w:sz w:val="21"/>
                <w:szCs w:val="21"/>
                <w:lang w:eastAsia="fr-FR"/>
              </w:rPr>
            </w:pPr>
            <w:r w:rsidRPr="001055CF">
              <w:rPr>
                <w:sz w:val="21"/>
                <w:szCs w:val="21"/>
                <w:lang w:eastAsia="fr-FR"/>
              </w:rPr>
              <w:t>.096</w:t>
            </w:r>
          </w:p>
        </w:tc>
        <w:tc>
          <w:tcPr>
            <w:tcW w:w="648" w:type="dxa"/>
            <w:tcBorders>
              <w:top w:val="single" w:sz="4" w:space="0" w:color="auto"/>
              <w:left w:val="nil"/>
              <w:bottom w:val="nil"/>
              <w:right w:val="nil"/>
            </w:tcBorders>
            <w:shd w:val="clear" w:color="000000" w:fill="FFFFFF"/>
            <w:noWrap/>
            <w:hideMark/>
          </w:tcPr>
          <w:p w14:paraId="492DC6AA" w14:textId="77777777" w:rsidR="00715A50" w:rsidRPr="001055CF" w:rsidRDefault="00715A50" w:rsidP="007F66C2">
            <w:pPr>
              <w:rPr>
                <w:sz w:val="21"/>
                <w:szCs w:val="21"/>
                <w:lang w:eastAsia="fr-FR"/>
              </w:rPr>
            </w:pPr>
            <w:r w:rsidRPr="001055CF">
              <w:rPr>
                <w:sz w:val="21"/>
                <w:szCs w:val="21"/>
                <w:lang w:eastAsia="fr-FR"/>
              </w:rPr>
              <w:t>.090</w:t>
            </w:r>
          </w:p>
        </w:tc>
        <w:tc>
          <w:tcPr>
            <w:tcW w:w="761" w:type="dxa"/>
            <w:tcBorders>
              <w:top w:val="single" w:sz="4" w:space="0" w:color="auto"/>
              <w:left w:val="nil"/>
              <w:bottom w:val="nil"/>
              <w:right w:val="nil"/>
            </w:tcBorders>
            <w:shd w:val="clear" w:color="000000" w:fill="FFFFFF"/>
            <w:noWrap/>
            <w:hideMark/>
          </w:tcPr>
          <w:p w14:paraId="7C2B3CA6" w14:textId="77777777" w:rsidR="00715A50" w:rsidRPr="001055CF" w:rsidRDefault="00715A50" w:rsidP="007F66C2">
            <w:pPr>
              <w:rPr>
                <w:sz w:val="21"/>
                <w:szCs w:val="21"/>
                <w:lang w:eastAsia="fr-FR"/>
              </w:rPr>
            </w:pPr>
            <w:r w:rsidRPr="001055CF">
              <w:rPr>
                <w:sz w:val="21"/>
                <w:szCs w:val="21"/>
                <w:lang w:eastAsia="fr-FR"/>
              </w:rPr>
              <w:t>.103</w:t>
            </w:r>
          </w:p>
        </w:tc>
        <w:tc>
          <w:tcPr>
            <w:tcW w:w="808" w:type="dxa"/>
            <w:tcBorders>
              <w:top w:val="single" w:sz="4" w:space="0" w:color="auto"/>
              <w:left w:val="nil"/>
              <w:bottom w:val="nil"/>
              <w:right w:val="nil"/>
            </w:tcBorders>
            <w:shd w:val="clear" w:color="000000" w:fill="FFFFFF"/>
            <w:noWrap/>
            <w:hideMark/>
          </w:tcPr>
          <w:p w14:paraId="21C2A4CB" w14:textId="77777777" w:rsidR="00715A50" w:rsidRPr="001055CF" w:rsidRDefault="00715A50" w:rsidP="007F66C2">
            <w:pPr>
              <w:rPr>
                <w:sz w:val="21"/>
                <w:szCs w:val="21"/>
                <w:lang w:eastAsia="fr-FR"/>
              </w:rPr>
            </w:pPr>
            <w:r w:rsidRPr="001055CF">
              <w:rPr>
                <w:sz w:val="21"/>
                <w:szCs w:val="21"/>
                <w:lang w:eastAsia="fr-FR"/>
              </w:rPr>
              <w:t>.033</w:t>
            </w:r>
          </w:p>
        </w:tc>
        <w:tc>
          <w:tcPr>
            <w:tcW w:w="467" w:type="dxa"/>
            <w:tcBorders>
              <w:top w:val="single" w:sz="4" w:space="0" w:color="auto"/>
              <w:left w:val="nil"/>
              <w:bottom w:val="nil"/>
              <w:right w:val="nil"/>
            </w:tcBorders>
            <w:shd w:val="clear" w:color="000000" w:fill="FFFFFF"/>
            <w:noWrap/>
            <w:hideMark/>
          </w:tcPr>
          <w:p w14:paraId="4338B638" w14:textId="77777777" w:rsidR="00715A50" w:rsidRPr="001055CF" w:rsidRDefault="00715A50" w:rsidP="007F66C2">
            <w:pPr>
              <w:rPr>
                <w:sz w:val="21"/>
                <w:szCs w:val="21"/>
                <w:lang w:eastAsia="fr-FR"/>
              </w:rPr>
            </w:pPr>
            <w:r w:rsidRPr="001055CF">
              <w:rPr>
                <w:sz w:val="21"/>
                <w:szCs w:val="21"/>
                <w:lang w:eastAsia="fr-FR"/>
              </w:rPr>
              <w:t>-</w:t>
            </w:r>
          </w:p>
        </w:tc>
        <w:tc>
          <w:tcPr>
            <w:tcW w:w="867" w:type="dxa"/>
            <w:tcBorders>
              <w:top w:val="single" w:sz="4" w:space="0" w:color="auto"/>
              <w:left w:val="nil"/>
              <w:bottom w:val="nil"/>
              <w:right w:val="nil"/>
            </w:tcBorders>
            <w:shd w:val="clear" w:color="000000" w:fill="FFFFFF"/>
            <w:noWrap/>
            <w:hideMark/>
          </w:tcPr>
          <w:p w14:paraId="71B35E34" w14:textId="77777777" w:rsidR="00715A50" w:rsidRPr="001055CF" w:rsidRDefault="00715A50" w:rsidP="007F66C2">
            <w:pPr>
              <w:rPr>
                <w:sz w:val="21"/>
                <w:szCs w:val="21"/>
                <w:lang w:eastAsia="fr-FR"/>
              </w:rPr>
            </w:pPr>
            <w:r w:rsidRPr="001055CF">
              <w:rPr>
                <w:sz w:val="21"/>
                <w:szCs w:val="21"/>
                <w:lang w:eastAsia="fr-FR"/>
              </w:rPr>
              <w:t>-</w:t>
            </w:r>
          </w:p>
        </w:tc>
        <w:tc>
          <w:tcPr>
            <w:tcW w:w="450" w:type="dxa"/>
            <w:tcBorders>
              <w:top w:val="single" w:sz="4" w:space="0" w:color="auto"/>
              <w:left w:val="nil"/>
              <w:bottom w:val="nil"/>
              <w:right w:val="nil"/>
            </w:tcBorders>
            <w:shd w:val="clear" w:color="000000" w:fill="FFFFFF"/>
            <w:noWrap/>
            <w:hideMark/>
          </w:tcPr>
          <w:p w14:paraId="0931E542" w14:textId="77777777" w:rsidR="00715A50" w:rsidRPr="001055CF" w:rsidRDefault="00715A50" w:rsidP="007F66C2">
            <w:pPr>
              <w:rPr>
                <w:sz w:val="21"/>
                <w:szCs w:val="21"/>
                <w:lang w:eastAsia="fr-FR"/>
              </w:rPr>
            </w:pPr>
            <w:r w:rsidRPr="001055CF">
              <w:rPr>
                <w:sz w:val="21"/>
                <w:szCs w:val="21"/>
                <w:lang w:eastAsia="fr-FR"/>
              </w:rPr>
              <w:t>-</w:t>
            </w:r>
          </w:p>
        </w:tc>
        <w:tc>
          <w:tcPr>
            <w:tcW w:w="626" w:type="dxa"/>
            <w:tcBorders>
              <w:top w:val="single" w:sz="4" w:space="0" w:color="auto"/>
              <w:left w:val="nil"/>
              <w:bottom w:val="nil"/>
              <w:right w:val="nil"/>
            </w:tcBorders>
            <w:shd w:val="clear" w:color="000000" w:fill="FFFFFF"/>
            <w:noWrap/>
            <w:hideMark/>
          </w:tcPr>
          <w:p w14:paraId="5A34CBE6" w14:textId="77777777" w:rsidR="00715A50" w:rsidRPr="001055CF" w:rsidRDefault="00715A50" w:rsidP="007F66C2">
            <w:pPr>
              <w:rPr>
                <w:sz w:val="21"/>
                <w:szCs w:val="21"/>
                <w:lang w:eastAsia="fr-FR"/>
              </w:rPr>
            </w:pPr>
            <w:r w:rsidRPr="001055CF">
              <w:rPr>
                <w:sz w:val="21"/>
                <w:szCs w:val="21"/>
                <w:lang w:eastAsia="fr-FR"/>
              </w:rPr>
              <w:t>-</w:t>
            </w:r>
          </w:p>
        </w:tc>
        <w:tc>
          <w:tcPr>
            <w:tcW w:w="626" w:type="dxa"/>
            <w:tcBorders>
              <w:top w:val="single" w:sz="4" w:space="0" w:color="auto"/>
              <w:left w:val="nil"/>
              <w:bottom w:val="nil"/>
              <w:right w:val="nil"/>
            </w:tcBorders>
            <w:shd w:val="clear" w:color="000000" w:fill="FFFFFF"/>
            <w:noWrap/>
            <w:hideMark/>
          </w:tcPr>
          <w:p w14:paraId="367F15DD" w14:textId="77777777" w:rsidR="00715A50" w:rsidRPr="001055CF" w:rsidRDefault="00715A50" w:rsidP="007F66C2">
            <w:pPr>
              <w:rPr>
                <w:sz w:val="21"/>
                <w:szCs w:val="21"/>
                <w:lang w:eastAsia="fr-FR"/>
              </w:rPr>
            </w:pPr>
            <w:r w:rsidRPr="001055CF">
              <w:rPr>
                <w:sz w:val="21"/>
                <w:szCs w:val="21"/>
                <w:lang w:eastAsia="fr-FR"/>
              </w:rPr>
              <w:t>-</w:t>
            </w:r>
          </w:p>
        </w:tc>
        <w:tc>
          <w:tcPr>
            <w:tcW w:w="763" w:type="dxa"/>
            <w:tcBorders>
              <w:top w:val="single" w:sz="4" w:space="0" w:color="auto"/>
              <w:left w:val="nil"/>
              <w:bottom w:val="nil"/>
              <w:right w:val="nil"/>
            </w:tcBorders>
            <w:shd w:val="clear" w:color="000000" w:fill="FFFFFF"/>
            <w:noWrap/>
            <w:hideMark/>
          </w:tcPr>
          <w:p w14:paraId="44769AEC" w14:textId="77777777" w:rsidR="00715A50" w:rsidRPr="001055CF" w:rsidRDefault="00715A50" w:rsidP="007F66C2">
            <w:pPr>
              <w:rPr>
                <w:sz w:val="21"/>
                <w:szCs w:val="21"/>
                <w:lang w:eastAsia="fr-FR"/>
              </w:rPr>
            </w:pPr>
            <w:r w:rsidRPr="001055CF">
              <w:rPr>
                <w:sz w:val="21"/>
                <w:szCs w:val="21"/>
                <w:lang w:eastAsia="fr-FR"/>
              </w:rPr>
              <w:t>-</w:t>
            </w:r>
          </w:p>
        </w:tc>
        <w:tc>
          <w:tcPr>
            <w:tcW w:w="992" w:type="dxa"/>
            <w:tcBorders>
              <w:top w:val="single" w:sz="4" w:space="0" w:color="auto"/>
              <w:left w:val="nil"/>
              <w:bottom w:val="nil"/>
              <w:right w:val="nil"/>
            </w:tcBorders>
            <w:shd w:val="clear" w:color="000000" w:fill="FFFFFF"/>
            <w:noWrap/>
            <w:hideMark/>
          </w:tcPr>
          <w:p w14:paraId="15222F32" w14:textId="77777777" w:rsidR="00715A50" w:rsidRPr="001055CF" w:rsidRDefault="00715A50" w:rsidP="007F66C2">
            <w:pPr>
              <w:rPr>
                <w:sz w:val="21"/>
                <w:szCs w:val="21"/>
                <w:lang w:eastAsia="fr-FR"/>
              </w:rPr>
            </w:pPr>
            <w:r w:rsidRPr="001055CF">
              <w:rPr>
                <w:sz w:val="21"/>
                <w:szCs w:val="21"/>
                <w:lang w:eastAsia="fr-FR"/>
              </w:rPr>
              <w:t>-</w:t>
            </w:r>
          </w:p>
        </w:tc>
      </w:tr>
      <w:tr w:rsidR="00715A50" w:rsidRPr="001055CF" w14:paraId="62AE4414" w14:textId="77777777" w:rsidTr="00195D29">
        <w:trPr>
          <w:trHeight w:val="312"/>
        </w:trPr>
        <w:tc>
          <w:tcPr>
            <w:tcW w:w="841" w:type="dxa"/>
            <w:vMerge/>
            <w:tcBorders>
              <w:left w:val="nil"/>
              <w:bottom w:val="nil"/>
              <w:right w:val="nil"/>
            </w:tcBorders>
            <w:shd w:val="clear" w:color="000000" w:fill="FFFFFF"/>
            <w:hideMark/>
          </w:tcPr>
          <w:p w14:paraId="58A6BE17" w14:textId="673F95F8" w:rsidR="00715A50" w:rsidRPr="001055CF" w:rsidRDefault="00715A50" w:rsidP="006037C1">
            <w:pPr>
              <w:rPr>
                <w:sz w:val="21"/>
                <w:szCs w:val="21"/>
                <w:lang w:eastAsia="fr-FR"/>
              </w:rPr>
            </w:pPr>
          </w:p>
        </w:tc>
        <w:tc>
          <w:tcPr>
            <w:tcW w:w="931" w:type="dxa"/>
            <w:vMerge/>
            <w:tcBorders>
              <w:left w:val="nil"/>
              <w:right w:val="nil"/>
            </w:tcBorders>
            <w:shd w:val="clear" w:color="000000" w:fill="FFFFFF"/>
            <w:hideMark/>
          </w:tcPr>
          <w:p w14:paraId="0FD762AF" w14:textId="7A20E89E" w:rsidR="00715A50" w:rsidRPr="001055CF" w:rsidRDefault="00715A50" w:rsidP="00291B6D">
            <w:pPr>
              <w:rPr>
                <w:sz w:val="21"/>
                <w:szCs w:val="21"/>
                <w:lang w:eastAsia="fr-FR"/>
              </w:rPr>
            </w:pPr>
          </w:p>
        </w:tc>
        <w:tc>
          <w:tcPr>
            <w:tcW w:w="425" w:type="dxa"/>
            <w:tcBorders>
              <w:top w:val="nil"/>
              <w:left w:val="nil"/>
              <w:bottom w:val="nil"/>
              <w:right w:val="nil"/>
            </w:tcBorders>
            <w:shd w:val="clear" w:color="000000" w:fill="FFFFFF"/>
            <w:noWrap/>
            <w:hideMark/>
          </w:tcPr>
          <w:p w14:paraId="54F17D62" w14:textId="77777777" w:rsidR="00715A50" w:rsidRPr="001055CF" w:rsidRDefault="00715A50" w:rsidP="006037C1">
            <w:pPr>
              <w:rPr>
                <w:sz w:val="21"/>
                <w:szCs w:val="21"/>
                <w:lang w:eastAsia="fr-FR"/>
              </w:rPr>
            </w:pPr>
            <w:r w:rsidRPr="001055CF">
              <w:rPr>
                <w:sz w:val="21"/>
                <w:szCs w:val="21"/>
                <w:lang w:eastAsia="fr-FR"/>
              </w:rPr>
              <w:t>3-2</w:t>
            </w:r>
          </w:p>
        </w:tc>
        <w:tc>
          <w:tcPr>
            <w:tcW w:w="1927" w:type="dxa"/>
            <w:tcBorders>
              <w:top w:val="nil"/>
              <w:left w:val="nil"/>
              <w:bottom w:val="nil"/>
              <w:right w:val="nil"/>
            </w:tcBorders>
            <w:shd w:val="clear" w:color="000000" w:fill="FFFFFF"/>
            <w:noWrap/>
            <w:hideMark/>
          </w:tcPr>
          <w:p w14:paraId="4F640014" w14:textId="77777777" w:rsidR="00715A50" w:rsidRPr="001055CF" w:rsidRDefault="00715A50" w:rsidP="006037C1">
            <w:pPr>
              <w:rPr>
                <w:sz w:val="21"/>
                <w:szCs w:val="21"/>
                <w:lang w:eastAsia="fr-FR"/>
              </w:rPr>
            </w:pPr>
            <w:r w:rsidRPr="001055CF">
              <w:rPr>
                <w:sz w:val="21"/>
                <w:szCs w:val="21"/>
                <w:lang w:eastAsia="fr-FR"/>
              </w:rPr>
              <w:t>4-factor-CU</w:t>
            </w:r>
          </w:p>
        </w:tc>
        <w:tc>
          <w:tcPr>
            <w:tcW w:w="1348" w:type="dxa"/>
            <w:tcBorders>
              <w:top w:val="nil"/>
              <w:left w:val="nil"/>
              <w:bottom w:val="nil"/>
              <w:right w:val="nil"/>
            </w:tcBorders>
            <w:shd w:val="clear" w:color="000000" w:fill="FFFFFF"/>
            <w:noWrap/>
            <w:hideMark/>
          </w:tcPr>
          <w:p w14:paraId="4A63D32F" w14:textId="77777777" w:rsidR="00715A50" w:rsidRPr="001055CF" w:rsidRDefault="00715A50" w:rsidP="007F66C2">
            <w:pPr>
              <w:rPr>
                <w:sz w:val="21"/>
                <w:szCs w:val="21"/>
                <w:lang w:eastAsia="fr-FR"/>
              </w:rPr>
            </w:pPr>
            <w:r w:rsidRPr="001055CF">
              <w:rPr>
                <w:sz w:val="21"/>
                <w:szCs w:val="21"/>
                <w:lang w:eastAsia="fr-FR"/>
              </w:rPr>
              <w:t>608.778*</w:t>
            </w:r>
          </w:p>
        </w:tc>
        <w:tc>
          <w:tcPr>
            <w:tcW w:w="740" w:type="dxa"/>
            <w:tcBorders>
              <w:top w:val="nil"/>
              <w:left w:val="nil"/>
              <w:bottom w:val="nil"/>
              <w:right w:val="nil"/>
            </w:tcBorders>
            <w:shd w:val="clear" w:color="000000" w:fill="FFFFFF"/>
            <w:noWrap/>
            <w:hideMark/>
          </w:tcPr>
          <w:p w14:paraId="72A99CB2" w14:textId="77777777" w:rsidR="00715A50" w:rsidRPr="001055CF" w:rsidRDefault="00715A50" w:rsidP="007F66C2">
            <w:pPr>
              <w:rPr>
                <w:sz w:val="21"/>
                <w:szCs w:val="21"/>
                <w:lang w:eastAsia="fr-FR"/>
              </w:rPr>
            </w:pPr>
            <w:r w:rsidRPr="001055CF">
              <w:rPr>
                <w:sz w:val="21"/>
                <w:szCs w:val="21"/>
                <w:lang w:eastAsia="fr-FR"/>
              </w:rPr>
              <w:t>146</w:t>
            </w:r>
          </w:p>
        </w:tc>
        <w:tc>
          <w:tcPr>
            <w:tcW w:w="788" w:type="dxa"/>
            <w:tcBorders>
              <w:top w:val="nil"/>
              <w:left w:val="nil"/>
              <w:bottom w:val="nil"/>
              <w:right w:val="nil"/>
            </w:tcBorders>
            <w:shd w:val="clear" w:color="000000" w:fill="FFFFFF"/>
            <w:noWrap/>
            <w:hideMark/>
          </w:tcPr>
          <w:p w14:paraId="6FED44B5" w14:textId="77777777" w:rsidR="00715A50" w:rsidRPr="001055CF" w:rsidRDefault="00715A50" w:rsidP="007F66C2">
            <w:pPr>
              <w:rPr>
                <w:sz w:val="21"/>
                <w:szCs w:val="21"/>
                <w:lang w:eastAsia="fr-FR"/>
              </w:rPr>
            </w:pPr>
            <w:r w:rsidRPr="001055CF">
              <w:rPr>
                <w:sz w:val="21"/>
                <w:szCs w:val="21"/>
                <w:lang w:eastAsia="fr-FR"/>
              </w:rPr>
              <w:t>.973</w:t>
            </w:r>
          </w:p>
        </w:tc>
        <w:tc>
          <w:tcPr>
            <w:tcW w:w="560" w:type="dxa"/>
            <w:tcBorders>
              <w:top w:val="nil"/>
              <w:left w:val="nil"/>
              <w:bottom w:val="nil"/>
              <w:right w:val="nil"/>
            </w:tcBorders>
            <w:shd w:val="clear" w:color="000000" w:fill="FFFFFF"/>
            <w:noWrap/>
            <w:hideMark/>
          </w:tcPr>
          <w:p w14:paraId="7C71D141" w14:textId="77777777" w:rsidR="00715A50" w:rsidRPr="001055CF" w:rsidRDefault="00715A50" w:rsidP="007F66C2">
            <w:pPr>
              <w:rPr>
                <w:sz w:val="21"/>
                <w:szCs w:val="21"/>
                <w:lang w:eastAsia="fr-FR"/>
              </w:rPr>
            </w:pPr>
            <w:r w:rsidRPr="001055CF">
              <w:rPr>
                <w:sz w:val="21"/>
                <w:szCs w:val="21"/>
                <w:lang w:eastAsia="fr-FR"/>
              </w:rPr>
              <w:t>.954</w:t>
            </w:r>
          </w:p>
        </w:tc>
        <w:tc>
          <w:tcPr>
            <w:tcW w:w="864" w:type="dxa"/>
            <w:tcBorders>
              <w:top w:val="nil"/>
              <w:left w:val="nil"/>
              <w:bottom w:val="nil"/>
              <w:right w:val="nil"/>
            </w:tcBorders>
            <w:shd w:val="clear" w:color="000000" w:fill="FFFFFF"/>
            <w:noWrap/>
            <w:hideMark/>
          </w:tcPr>
          <w:p w14:paraId="3575B468" w14:textId="77777777" w:rsidR="00715A50" w:rsidRPr="001055CF" w:rsidRDefault="00715A50" w:rsidP="007F66C2">
            <w:pPr>
              <w:rPr>
                <w:sz w:val="21"/>
                <w:szCs w:val="21"/>
                <w:lang w:eastAsia="fr-FR"/>
              </w:rPr>
            </w:pPr>
            <w:r w:rsidRPr="001055CF">
              <w:rPr>
                <w:sz w:val="21"/>
                <w:szCs w:val="21"/>
                <w:lang w:eastAsia="fr-FR"/>
              </w:rPr>
              <w:t>.082</w:t>
            </w:r>
          </w:p>
        </w:tc>
        <w:tc>
          <w:tcPr>
            <w:tcW w:w="648" w:type="dxa"/>
            <w:tcBorders>
              <w:top w:val="nil"/>
              <w:left w:val="nil"/>
              <w:bottom w:val="nil"/>
              <w:right w:val="nil"/>
            </w:tcBorders>
            <w:shd w:val="clear" w:color="000000" w:fill="FFFFFF"/>
            <w:noWrap/>
            <w:hideMark/>
          </w:tcPr>
          <w:p w14:paraId="7F96D51E" w14:textId="77777777" w:rsidR="00715A50" w:rsidRPr="001055CF" w:rsidRDefault="00715A50" w:rsidP="007F66C2">
            <w:pPr>
              <w:rPr>
                <w:sz w:val="21"/>
                <w:szCs w:val="21"/>
                <w:lang w:eastAsia="fr-FR"/>
              </w:rPr>
            </w:pPr>
            <w:r w:rsidRPr="001055CF">
              <w:rPr>
                <w:sz w:val="21"/>
                <w:szCs w:val="21"/>
                <w:lang w:eastAsia="fr-FR"/>
              </w:rPr>
              <w:t>.075</w:t>
            </w:r>
          </w:p>
        </w:tc>
        <w:tc>
          <w:tcPr>
            <w:tcW w:w="761" w:type="dxa"/>
            <w:tcBorders>
              <w:top w:val="nil"/>
              <w:left w:val="nil"/>
              <w:bottom w:val="nil"/>
              <w:right w:val="nil"/>
            </w:tcBorders>
            <w:shd w:val="clear" w:color="000000" w:fill="FFFFFF"/>
            <w:noWrap/>
            <w:hideMark/>
          </w:tcPr>
          <w:p w14:paraId="587AC9D9" w14:textId="77777777" w:rsidR="00715A50" w:rsidRPr="001055CF" w:rsidRDefault="00715A50" w:rsidP="007F66C2">
            <w:pPr>
              <w:rPr>
                <w:sz w:val="21"/>
                <w:szCs w:val="21"/>
                <w:lang w:eastAsia="fr-FR"/>
              </w:rPr>
            </w:pPr>
            <w:r w:rsidRPr="001055CF">
              <w:rPr>
                <w:sz w:val="21"/>
                <w:szCs w:val="21"/>
                <w:lang w:eastAsia="fr-FR"/>
              </w:rPr>
              <w:t>.089</w:t>
            </w:r>
          </w:p>
        </w:tc>
        <w:tc>
          <w:tcPr>
            <w:tcW w:w="808" w:type="dxa"/>
            <w:tcBorders>
              <w:top w:val="nil"/>
              <w:left w:val="nil"/>
              <w:bottom w:val="nil"/>
              <w:right w:val="nil"/>
            </w:tcBorders>
            <w:shd w:val="clear" w:color="000000" w:fill="FFFFFF"/>
            <w:noWrap/>
            <w:hideMark/>
          </w:tcPr>
          <w:p w14:paraId="799E5DAC" w14:textId="77777777" w:rsidR="00715A50" w:rsidRPr="001055CF" w:rsidRDefault="00715A50" w:rsidP="007F66C2">
            <w:pPr>
              <w:rPr>
                <w:sz w:val="21"/>
                <w:szCs w:val="21"/>
                <w:lang w:eastAsia="fr-FR"/>
              </w:rPr>
            </w:pPr>
            <w:r w:rsidRPr="001055CF">
              <w:rPr>
                <w:sz w:val="21"/>
                <w:szCs w:val="21"/>
                <w:lang w:eastAsia="fr-FR"/>
              </w:rPr>
              <w:t>.027</w:t>
            </w:r>
          </w:p>
        </w:tc>
        <w:tc>
          <w:tcPr>
            <w:tcW w:w="467" w:type="dxa"/>
            <w:tcBorders>
              <w:top w:val="nil"/>
              <w:left w:val="nil"/>
              <w:bottom w:val="nil"/>
              <w:right w:val="nil"/>
            </w:tcBorders>
            <w:shd w:val="clear" w:color="000000" w:fill="FFFFFF"/>
            <w:noWrap/>
            <w:hideMark/>
          </w:tcPr>
          <w:p w14:paraId="4B7C9980" w14:textId="77777777" w:rsidR="00715A50" w:rsidRPr="001055CF" w:rsidRDefault="00715A50" w:rsidP="007F66C2">
            <w:pPr>
              <w:rPr>
                <w:sz w:val="21"/>
                <w:szCs w:val="21"/>
                <w:lang w:eastAsia="fr-FR"/>
              </w:rPr>
            </w:pPr>
            <w:r w:rsidRPr="001055CF">
              <w:rPr>
                <w:sz w:val="21"/>
                <w:szCs w:val="21"/>
                <w:lang w:eastAsia="fr-FR"/>
              </w:rPr>
              <w:t>-</w:t>
            </w:r>
          </w:p>
        </w:tc>
        <w:tc>
          <w:tcPr>
            <w:tcW w:w="867" w:type="dxa"/>
            <w:tcBorders>
              <w:top w:val="nil"/>
              <w:left w:val="nil"/>
              <w:bottom w:val="nil"/>
              <w:right w:val="nil"/>
            </w:tcBorders>
            <w:shd w:val="clear" w:color="000000" w:fill="FFFFFF"/>
            <w:noWrap/>
            <w:hideMark/>
          </w:tcPr>
          <w:p w14:paraId="0619B3D2" w14:textId="77777777" w:rsidR="00715A50" w:rsidRPr="001055CF" w:rsidRDefault="00715A50" w:rsidP="007F66C2">
            <w:pPr>
              <w:rPr>
                <w:sz w:val="21"/>
                <w:szCs w:val="21"/>
                <w:lang w:eastAsia="fr-FR"/>
              </w:rPr>
            </w:pPr>
            <w:r w:rsidRPr="001055CF">
              <w:rPr>
                <w:sz w:val="21"/>
                <w:szCs w:val="21"/>
                <w:lang w:eastAsia="fr-FR"/>
              </w:rPr>
              <w:t>-</w:t>
            </w:r>
          </w:p>
        </w:tc>
        <w:tc>
          <w:tcPr>
            <w:tcW w:w="450" w:type="dxa"/>
            <w:tcBorders>
              <w:top w:val="nil"/>
              <w:left w:val="nil"/>
              <w:bottom w:val="nil"/>
              <w:right w:val="nil"/>
            </w:tcBorders>
            <w:shd w:val="clear" w:color="000000" w:fill="FFFFFF"/>
            <w:noWrap/>
            <w:hideMark/>
          </w:tcPr>
          <w:p w14:paraId="23143D7B" w14:textId="77777777" w:rsidR="00715A50" w:rsidRPr="001055CF" w:rsidRDefault="00715A50"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5A876861" w14:textId="77777777" w:rsidR="00715A50" w:rsidRPr="001055CF" w:rsidRDefault="00715A50" w:rsidP="007F66C2">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hideMark/>
          </w:tcPr>
          <w:p w14:paraId="17BC4322" w14:textId="77777777" w:rsidR="00715A50" w:rsidRPr="001055CF" w:rsidRDefault="00715A50" w:rsidP="007F66C2">
            <w:pPr>
              <w:rPr>
                <w:sz w:val="21"/>
                <w:szCs w:val="21"/>
                <w:lang w:eastAsia="fr-FR"/>
              </w:rPr>
            </w:pPr>
            <w:r w:rsidRPr="001055CF">
              <w:rPr>
                <w:sz w:val="21"/>
                <w:szCs w:val="21"/>
                <w:lang w:eastAsia="fr-FR"/>
              </w:rPr>
              <w:t>-</w:t>
            </w:r>
          </w:p>
        </w:tc>
        <w:tc>
          <w:tcPr>
            <w:tcW w:w="763" w:type="dxa"/>
            <w:tcBorders>
              <w:top w:val="nil"/>
              <w:left w:val="nil"/>
              <w:bottom w:val="nil"/>
              <w:right w:val="nil"/>
            </w:tcBorders>
            <w:shd w:val="clear" w:color="000000" w:fill="FFFFFF"/>
            <w:noWrap/>
            <w:hideMark/>
          </w:tcPr>
          <w:p w14:paraId="2C68266D" w14:textId="77777777" w:rsidR="00715A50" w:rsidRPr="001055CF" w:rsidRDefault="00715A50" w:rsidP="007F66C2">
            <w:pP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hideMark/>
          </w:tcPr>
          <w:p w14:paraId="3296EA7B" w14:textId="77777777" w:rsidR="00715A50" w:rsidRPr="001055CF" w:rsidRDefault="00715A50" w:rsidP="007F66C2">
            <w:pPr>
              <w:rPr>
                <w:sz w:val="21"/>
                <w:szCs w:val="21"/>
                <w:lang w:eastAsia="fr-FR"/>
              </w:rPr>
            </w:pPr>
            <w:r w:rsidRPr="001055CF">
              <w:rPr>
                <w:sz w:val="21"/>
                <w:szCs w:val="21"/>
                <w:lang w:eastAsia="fr-FR"/>
              </w:rPr>
              <w:t>-</w:t>
            </w:r>
          </w:p>
        </w:tc>
      </w:tr>
      <w:tr w:rsidR="00715A50" w:rsidRPr="001055CF" w14:paraId="1449D58C" w14:textId="77777777" w:rsidTr="00195D29">
        <w:trPr>
          <w:trHeight w:val="108"/>
        </w:trPr>
        <w:tc>
          <w:tcPr>
            <w:tcW w:w="841" w:type="dxa"/>
            <w:vMerge w:val="restart"/>
            <w:tcBorders>
              <w:top w:val="nil"/>
              <w:left w:val="nil"/>
              <w:right w:val="nil"/>
            </w:tcBorders>
            <w:shd w:val="clear" w:color="000000" w:fill="FFFFFF"/>
            <w:hideMark/>
          </w:tcPr>
          <w:p w14:paraId="52769379" w14:textId="52341FE0" w:rsidR="00715A50" w:rsidRPr="001055CF" w:rsidRDefault="00715A50" w:rsidP="00D104C9">
            <w:pPr>
              <w:rPr>
                <w:sz w:val="21"/>
                <w:szCs w:val="21"/>
                <w:lang w:eastAsia="fr-FR"/>
              </w:rPr>
            </w:pPr>
            <w:r w:rsidRPr="001055CF">
              <w:rPr>
                <w:sz w:val="21"/>
                <w:szCs w:val="21"/>
                <w:lang w:eastAsia="fr-FR"/>
              </w:rPr>
              <w:t>B</w:t>
            </w:r>
            <w:ins w:id="1" w:author="Christophe" w:date="2021-05-17T21:53:00Z">
              <w:r w:rsidR="00790772">
                <w:rPr>
                  <w:sz w:val="21"/>
                  <w:szCs w:val="21"/>
                  <w:lang w:eastAsia="fr-FR"/>
                </w:rPr>
                <w:t>-</w:t>
              </w:r>
            </w:ins>
            <w:r w:rsidRPr="001055CF">
              <w:rPr>
                <w:sz w:val="21"/>
                <w:szCs w:val="21"/>
                <w:lang w:eastAsia="fr-FR"/>
              </w:rPr>
              <w:t>ESEM</w:t>
            </w:r>
          </w:p>
        </w:tc>
        <w:tc>
          <w:tcPr>
            <w:tcW w:w="931" w:type="dxa"/>
            <w:vMerge/>
            <w:tcBorders>
              <w:left w:val="nil"/>
              <w:right w:val="nil"/>
            </w:tcBorders>
            <w:shd w:val="clear" w:color="000000" w:fill="FFFFFF"/>
            <w:hideMark/>
          </w:tcPr>
          <w:p w14:paraId="2A046B7D" w14:textId="0D3BAE23" w:rsidR="00715A50" w:rsidRPr="001055CF" w:rsidRDefault="00715A50" w:rsidP="00D104C9">
            <w:pPr>
              <w:rPr>
                <w:sz w:val="21"/>
                <w:szCs w:val="21"/>
                <w:lang w:eastAsia="fr-FR"/>
              </w:rPr>
            </w:pPr>
          </w:p>
        </w:tc>
        <w:tc>
          <w:tcPr>
            <w:tcW w:w="425" w:type="dxa"/>
            <w:tcBorders>
              <w:top w:val="nil"/>
              <w:left w:val="nil"/>
              <w:bottom w:val="nil"/>
              <w:right w:val="nil"/>
            </w:tcBorders>
            <w:shd w:val="clear" w:color="000000" w:fill="FFFFFF"/>
            <w:noWrap/>
            <w:hideMark/>
          </w:tcPr>
          <w:p w14:paraId="069C6EC9" w14:textId="4A5993CA" w:rsidR="00715A50" w:rsidRPr="001055CF" w:rsidRDefault="00715A50" w:rsidP="00D104C9">
            <w:pPr>
              <w:rPr>
                <w:sz w:val="21"/>
                <w:szCs w:val="21"/>
                <w:lang w:eastAsia="fr-FR"/>
              </w:rPr>
            </w:pPr>
            <w:r w:rsidRPr="001055CF">
              <w:rPr>
                <w:sz w:val="21"/>
                <w:szCs w:val="21"/>
                <w:lang w:eastAsia="fr-FR"/>
              </w:rPr>
              <w:t>3-3</w:t>
            </w:r>
          </w:p>
        </w:tc>
        <w:tc>
          <w:tcPr>
            <w:tcW w:w="1927" w:type="dxa"/>
            <w:tcBorders>
              <w:top w:val="nil"/>
              <w:left w:val="nil"/>
              <w:bottom w:val="nil"/>
              <w:right w:val="nil"/>
            </w:tcBorders>
            <w:shd w:val="clear" w:color="000000" w:fill="FFFFFF"/>
            <w:noWrap/>
            <w:hideMark/>
          </w:tcPr>
          <w:p w14:paraId="3A52B65D" w14:textId="5BE71844" w:rsidR="00715A50" w:rsidRPr="001055CF" w:rsidRDefault="00715A50" w:rsidP="00D104C9">
            <w:pPr>
              <w:rPr>
                <w:sz w:val="21"/>
                <w:szCs w:val="21"/>
                <w:lang w:eastAsia="fr-FR"/>
              </w:rPr>
            </w:pPr>
            <w:r w:rsidRPr="001055CF">
              <w:rPr>
                <w:sz w:val="21"/>
                <w:szCs w:val="21"/>
                <w:lang w:eastAsia="fr-FR"/>
              </w:rPr>
              <w:t>4-factor</w:t>
            </w:r>
          </w:p>
        </w:tc>
        <w:tc>
          <w:tcPr>
            <w:tcW w:w="1348" w:type="dxa"/>
            <w:tcBorders>
              <w:top w:val="nil"/>
              <w:left w:val="nil"/>
              <w:bottom w:val="nil"/>
              <w:right w:val="nil"/>
            </w:tcBorders>
            <w:shd w:val="clear" w:color="000000" w:fill="FFFFFF"/>
            <w:noWrap/>
          </w:tcPr>
          <w:p w14:paraId="122AE11C" w14:textId="53060653" w:rsidR="00715A50" w:rsidRPr="001055CF" w:rsidRDefault="00715A50" w:rsidP="007F66C2">
            <w:pPr>
              <w:rPr>
                <w:color w:val="000000" w:themeColor="text1"/>
                <w:sz w:val="21"/>
                <w:szCs w:val="21"/>
                <w:lang w:eastAsia="fr-FR"/>
              </w:rPr>
            </w:pPr>
            <w:r w:rsidRPr="001055CF">
              <w:rPr>
                <w:color w:val="000000" w:themeColor="text1"/>
                <w:sz w:val="21"/>
                <w:szCs w:val="21"/>
              </w:rPr>
              <w:t>610.133*</w:t>
            </w:r>
          </w:p>
        </w:tc>
        <w:tc>
          <w:tcPr>
            <w:tcW w:w="740" w:type="dxa"/>
            <w:tcBorders>
              <w:top w:val="nil"/>
              <w:left w:val="nil"/>
              <w:bottom w:val="nil"/>
              <w:right w:val="nil"/>
            </w:tcBorders>
            <w:shd w:val="clear" w:color="000000" w:fill="FFFFFF"/>
            <w:noWrap/>
          </w:tcPr>
          <w:p w14:paraId="120AA20D" w14:textId="292D7393" w:rsidR="00715A50" w:rsidRPr="001055CF" w:rsidRDefault="00715A50" w:rsidP="007F66C2">
            <w:pPr>
              <w:rPr>
                <w:color w:val="000000" w:themeColor="text1"/>
                <w:sz w:val="21"/>
                <w:szCs w:val="21"/>
                <w:lang w:eastAsia="fr-FR"/>
              </w:rPr>
            </w:pPr>
            <w:r w:rsidRPr="001055CF">
              <w:rPr>
                <w:color w:val="000000" w:themeColor="text1"/>
                <w:sz w:val="21"/>
                <w:szCs w:val="21"/>
              </w:rPr>
              <w:t>148</w:t>
            </w:r>
          </w:p>
        </w:tc>
        <w:tc>
          <w:tcPr>
            <w:tcW w:w="788" w:type="dxa"/>
            <w:tcBorders>
              <w:top w:val="nil"/>
              <w:left w:val="nil"/>
              <w:bottom w:val="nil"/>
              <w:right w:val="nil"/>
            </w:tcBorders>
            <w:shd w:val="clear" w:color="000000" w:fill="FFFFFF"/>
            <w:noWrap/>
          </w:tcPr>
          <w:p w14:paraId="3CF78D03" w14:textId="4FB78493" w:rsidR="00715A50" w:rsidRPr="001055CF" w:rsidRDefault="00715A50" w:rsidP="007F66C2">
            <w:pPr>
              <w:rPr>
                <w:color w:val="000000" w:themeColor="text1"/>
                <w:sz w:val="21"/>
                <w:szCs w:val="21"/>
                <w:lang w:eastAsia="fr-FR"/>
              </w:rPr>
            </w:pPr>
            <w:r w:rsidRPr="001055CF">
              <w:rPr>
                <w:color w:val="000000" w:themeColor="text1"/>
                <w:sz w:val="21"/>
                <w:szCs w:val="21"/>
              </w:rPr>
              <w:t>.973</w:t>
            </w:r>
          </w:p>
        </w:tc>
        <w:tc>
          <w:tcPr>
            <w:tcW w:w="560" w:type="dxa"/>
            <w:tcBorders>
              <w:top w:val="nil"/>
              <w:left w:val="nil"/>
              <w:bottom w:val="nil"/>
              <w:right w:val="nil"/>
            </w:tcBorders>
            <w:shd w:val="clear" w:color="000000" w:fill="FFFFFF"/>
            <w:noWrap/>
          </w:tcPr>
          <w:p w14:paraId="7FE98015" w14:textId="4E65E1C1" w:rsidR="00715A50" w:rsidRPr="001055CF" w:rsidRDefault="00715A50" w:rsidP="007F66C2">
            <w:pPr>
              <w:rPr>
                <w:color w:val="000000" w:themeColor="text1"/>
                <w:sz w:val="21"/>
                <w:szCs w:val="21"/>
                <w:lang w:eastAsia="fr-FR"/>
              </w:rPr>
            </w:pPr>
            <w:r w:rsidRPr="001055CF">
              <w:rPr>
                <w:color w:val="000000" w:themeColor="text1"/>
                <w:sz w:val="21"/>
                <w:szCs w:val="21"/>
              </w:rPr>
              <w:t>.954</w:t>
            </w:r>
          </w:p>
        </w:tc>
        <w:tc>
          <w:tcPr>
            <w:tcW w:w="864" w:type="dxa"/>
            <w:tcBorders>
              <w:top w:val="nil"/>
              <w:left w:val="nil"/>
              <w:bottom w:val="nil"/>
              <w:right w:val="nil"/>
            </w:tcBorders>
            <w:shd w:val="clear" w:color="000000" w:fill="FFFFFF"/>
            <w:noWrap/>
          </w:tcPr>
          <w:p w14:paraId="3BE39739" w14:textId="35928799" w:rsidR="00715A50" w:rsidRPr="001055CF" w:rsidRDefault="00715A50" w:rsidP="007F66C2">
            <w:pPr>
              <w:rPr>
                <w:color w:val="000000" w:themeColor="text1"/>
                <w:sz w:val="21"/>
                <w:szCs w:val="21"/>
                <w:lang w:eastAsia="fr-FR"/>
              </w:rPr>
            </w:pPr>
            <w:r w:rsidRPr="001055CF">
              <w:rPr>
                <w:color w:val="000000" w:themeColor="text1"/>
                <w:sz w:val="21"/>
                <w:szCs w:val="21"/>
              </w:rPr>
              <w:t>.081</w:t>
            </w:r>
          </w:p>
        </w:tc>
        <w:tc>
          <w:tcPr>
            <w:tcW w:w="648" w:type="dxa"/>
            <w:tcBorders>
              <w:top w:val="nil"/>
              <w:left w:val="nil"/>
              <w:bottom w:val="nil"/>
              <w:right w:val="nil"/>
            </w:tcBorders>
            <w:shd w:val="clear" w:color="000000" w:fill="FFFFFF"/>
            <w:noWrap/>
          </w:tcPr>
          <w:p w14:paraId="252D2745" w14:textId="5168D44B" w:rsidR="00715A50" w:rsidRPr="001055CF" w:rsidRDefault="00715A50" w:rsidP="007F66C2">
            <w:pPr>
              <w:rPr>
                <w:color w:val="000000" w:themeColor="text1"/>
                <w:sz w:val="21"/>
                <w:szCs w:val="21"/>
                <w:lang w:eastAsia="fr-FR"/>
              </w:rPr>
            </w:pPr>
            <w:r w:rsidRPr="001055CF">
              <w:rPr>
                <w:color w:val="000000" w:themeColor="text1"/>
                <w:sz w:val="21"/>
                <w:szCs w:val="21"/>
              </w:rPr>
              <w:t>.075</w:t>
            </w:r>
          </w:p>
        </w:tc>
        <w:tc>
          <w:tcPr>
            <w:tcW w:w="761" w:type="dxa"/>
            <w:tcBorders>
              <w:top w:val="nil"/>
              <w:left w:val="nil"/>
              <w:bottom w:val="nil"/>
              <w:right w:val="nil"/>
            </w:tcBorders>
            <w:shd w:val="clear" w:color="000000" w:fill="FFFFFF"/>
            <w:noWrap/>
          </w:tcPr>
          <w:p w14:paraId="5048596F" w14:textId="3DA527AC" w:rsidR="00715A50" w:rsidRPr="001055CF" w:rsidRDefault="00715A50" w:rsidP="007F66C2">
            <w:pPr>
              <w:rPr>
                <w:color w:val="000000" w:themeColor="text1"/>
                <w:sz w:val="21"/>
                <w:szCs w:val="21"/>
                <w:lang w:eastAsia="fr-FR"/>
              </w:rPr>
            </w:pPr>
            <w:r w:rsidRPr="001055CF">
              <w:rPr>
                <w:color w:val="000000" w:themeColor="text1"/>
                <w:sz w:val="21"/>
                <w:szCs w:val="21"/>
              </w:rPr>
              <w:t>.088</w:t>
            </w:r>
          </w:p>
        </w:tc>
        <w:tc>
          <w:tcPr>
            <w:tcW w:w="808" w:type="dxa"/>
            <w:tcBorders>
              <w:top w:val="nil"/>
              <w:left w:val="nil"/>
              <w:bottom w:val="nil"/>
              <w:right w:val="nil"/>
            </w:tcBorders>
            <w:shd w:val="clear" w:color="000000" w:fill="FFFFFF"/>
            <w:noWrap/>
          </w:tcPr>
          <w:p w14:paraId="029BC93A" w14:textId="03EFD6F1" w:rsidR="00715A50" w:rsidRPr="001055CF" w:rsidRDefault="00715A50" w:rsidP="007F66C2">
            <w:pPr>
              <w:rPr>
                <w:color w:val="000000" w:themeColor="text1"/>
                <w:sz w:val="21"/>
                <w:szCs w:val="21"/>
                <w:lang w:eastAsia="fr-FR"/>
              </w:rPr>
            </w:pPr>
            <w:r w:rsidRPr="001055CF">
              <w:rPr>
                <w:color w:val="000000" w:themeColor="text1"/>
                <w:sz w:val="21"/>
                <w:szCs w:val="21"/>
              </w:rPr>
              <w:t>.027</w:t>
            </w:r>
          </w:p>
        </w:tc>
        <w:tc>
          <w:tcPr>
            <w:tcW w:w="467" w:type="dxa"/>
            <w:tcBorders>
              <w:top w:val="nil"/>
              <w:left w:val="nil"/>
              <w:bottom w:val="nil"/>
              <w:right w:val="nil"/>
            </w:tcBorders>
            <w:shd w:val="clear" w:color="000000" w:fill="FFFFFF"/>
            <w:noWrap/>
            <w:hideMark/>
          </w:tcPr>
          <w:p w14:paraId="2D8357A4" w14:textId="77777777" w:rsidR="00715A50" w:rsidRPr="001055CF" w:rsidRDefault="00715A50" w:rsidP="007F66C2">
            <w:pPr>
              <w:rPr>
                <w:sz w:val="21"/>
                <w:szCs w:val="21"/>
                <w:lang w:eastAsia="fr-FR"/>
              </w:rPr>
            </w:pPr>
            <w:r w:rsidRPr="001055CF">
              <w:rPr>
                <w:sz w:val="21"/>
                <w:szCs w:val="21"/>
                <w:lang w:eastAsia="fr-FR"/>
              </w:rPr>
              <w:t> </w:t>
            </w:r>
          </w:p>
        </w:tc>
        <w:tc>
          <w:tcPr>
            <w:tcW w:w="867" w:type="dxa"/>
            <w:tcBorders>
              <w:top w:val="nil"/>
              <w:left w:val="nil"/>
              <w:bottom w:val="nil"/>
              <w:right w:val="nil"/>
            </w:tcBorders>
            <w:shd w:val="clear" w:color="000000" w:fill="FFFFFF"/>
            <w:noWrap/>
            <w:hideMark/>
          </w:tcPr>
          <w:p w14:paraId="22C5F072" w14:textId="77777777" w:rsidR="00715A50" w:rsidRPr="001055CF" w:rsidRDefault="00715A50" w:rsidP="007F66C2">
            <w:pPr>
              <w:rPr>
                <w:sz w:val="21"/>
                <w:szCs w:val="21"/>
                <w:lang w:eastAsia="fr-FR"/>
              </w:rPr>
            </w:pPr>
            <w:r w:rsidRPr="001055CF">
              <w:rPr>
                <w:sz w:val="21"/>
                <w:szCs w:val="21"/>
                <w:lang w:eastAsia="fr-FR"/>
              </w:rPr>
              <w:t> </w:t>
            </w:r>
          </w:p>
        </w:tc>
        <w:tc>
          <w:tcPr>
            <w:tcW w:w="450" w:type="dxa"/>
            <w:tcBorders>
              <w:top w:val="nil"/>
              <w:left w:val="nil"/>
              <w:bottom w:val="nil"/>
              <w:right w:val="nil"/>
            </w:tcBorders>
            <w:shd w:val="clear" w:color="000000" w:fill="FFFFFF"/>
            <w:noWrap/>
            <w:hideMark/>
          </w:tcPr>
          <w:p w14:paraId="1EA602EF" w14:textId="77777777" w:rsidR="00715A50" w:rsidRPr="001055CF" w:rsidRDefault="00715A50" w:rsidP="007F66C2">
            <w:pPr>
              <w:rPr>
                <w:sz w:val="21"/>
                <w:szCs w:val="21"/>
                <w:lang w:eastAsia="fr-FR"/>
              </w:rPr>
            </w:pPr>
            <w:r w:rsidRPr="001055CF">
              <w:rPr>
                <w:sz w:val="21"/>
                <w:szCs w:val="21"/>
                <w:lang w:eastAsia="fr-FR"/>
              </w:rPr>
              <w:t> </w:t>
            </w:r>
          </w:p>
        </w:tc>
        <w:tc>
          <w:tcPr>
            <w:tcW w:w="626" w:type="dxa"/>
            <w:tcBorders>
              <w:top w:val="nil"/>
              <w:left w:val="nil"/>
              <w:bottom w:val="nil"/>
              <w:right w:val="nil"/>
            </w:tcBorders>
            <w:shd w:val="clear" w:color="000000" w:fill="FFFFFF"/>
            <w:noWrap/>
            <w:hideMark/>
          </w:tcPr>
          <w:p w14:paraId="61CB432B" w14:textId="77777777" w:rsidR="00715A50" w:rsidRPr="001055CF" w:rsidRDefault="00715A50" w:rsidP="007F66C2">
            <w:pPr>
              <w:rPr>
                <w:sz w:val="21"/>
                <w:szCs w:val="21"/>
                <w:lang w:eastAsia="fr-FR"/>
              </w:rPr>
            </w:pPr>
            <w:r w:rsidRPr="001055CF">
              <w:rPr>
                <w:sz w:val="21"/>
                <w:szCs w:val="21"/>
                <w:lang w:eastAsia="fr-FR"/>
              </w:rPr>
              <w:t> </w:t>
            </w:r>
          </w:p>
        </w:tc>
        <w:tc>
          <w:tcPr>
            <w:tcW w:w="626" w:type="dxa"/>
            <w:tcBorders>
              <w:top w:val="nil"/>
              <w:left w:val="nil"/>
              <w:bottom w:val="nil"/>
              <w:right w:val="nil"/>
            </w:tcBorders>
            <w:shd w:val="clear" w:color="000000" w:fill="FFFFFF"/>
            <w:noWrap/>
            <w:hideMark/>
          </w:tcPr>
          <w:p w14:paraId="4DDCB93D" w14:textId="77777777" w:rsidR="00715A50" w:rsidRPr="001055CF" w:rsidRDefault="00715A50" w:rsidP="007F66C2">
            <w:pPr>
              <w:rPr>
                <w:sz w:val="21"/>
                <w:szCs w:val="21"/>
                <w:lang w:eastAsia="fr-FR"/>
              </w:rPr>
            </w:pPr>
            <w:r w:rsidRPr="001055CF">
              <w:rPr>
                <w:sz w:val="21"/>
                <w:szCs w:val="21"/>
                <w:lang w:eastAsia="fr-FR"/>
              </w:rPr>
              <w:t> </w:t>
            </w:r>
          </w:p>
        </w:tc>
        <w:tc>
          <w:tcPr>
            <w:tcW w:w="763" w:type="dxa"/>
            <w:tcBorders>
              <w:top w:val="nil"/>
              <w:left w:val="nil"/>
              <w:bottom w:val="nil"/>
              <w:right w:val="nil"/>
            </w:tcBorders>
            <w:shd w:val="clear" w:color="000000" w:fill="FFFFFF"/>
            <w:noWrap/>
            <w:hideMark/>
          </w:tcPr>
          <w:p w14:paraId="27BB333A" w14:textId="77777777" w:rsidR="00715A50" w:rsidRPr="001055CF" w:rsidRDefault="00715A50" w:rsidP="007F66C2">
            <w:pPr>
              <w:rPr>
                <w:sz w:val="21"/>
                <w:szCs w:val="21"/>
                <w:lang w:eastAsia="fr-FR"/>
              </w:rPr>
            </w:pPr>
            <w:r w:rsidRPr="001055CF">
              <w:rPr>
                <w:sz w:val="21"/>
                <w:szCs w:val="21"/>
                <w:lang w:eastAsia="fr-FR"/>
              </w:rPr>
              <w:t> </w:t>
            </w:r>
          </w:p>
        </w:tc>
        <w:tc>
          <w:tcPr>
            <w:tcW w:w="992" w:type="dxa"/>
            <w:tcBorders>
              <w:top w:val="nil"/>
              <w:left w:val="nil"/>
              <w:bottom w:val="nil"/>
              <w:right w:val="nil"/>
            </w:tcBorders>
            <w:shd w:val="clear" w:color="000000" w:fill="FFFFFF"/>
            <w:noWrap/>
            <w:hideMark/>
          </w:tcPr>
          <w:p w14:paraId="53A8F848" w14:textId="77777777" w:rsidR="00715A50" w:rsidRPr="001055CF" w:rsidRDefault="00715A50" w:rsidP="007F66C2">
            <w:pPr>
              <w:rPr>
                <w:sz w:val="21"/>
                <w:szCs w:val="21"/>
                <w:lang w:eastAsia="fr-FR"/>
              </w:rPr>
            </w:pPr>
            <w:r w:rsidRPr="001055CF">
              <w:rPr>
                <w:sz w:val="21"/>
                <w:szCs w:val="21"/>
                <w:lang w:eastAsia="fr-FR"/>
              </w:rPr>
              <w:t> </w:t>
            </w:r>
          </w:p>
        </w:tc>
      </w:tr>
      <w:tr w:rsidR="00715A50" w:rsidRPr="001055CF" w14:paraId="08177B63" w14:textId="77777777" w:rsidTr="00195D29">
        <w:trPr>
          <w:trHeight w:val="108"/>
        </w:trPr>
        <w:tc>
          <w:tcPr>
            <w:tcW w:w="841" w:type="dxa"/>
            <w:vMerge/>
            <w:tcBorders>
              <w:left w:val="nil"/>
              <w:bottom w:val="nil"/>
              <w:right w:val="nil"/>
            </w:tcBorders>
            <w:shd w:val="clear" w:color="000000" w:fill="FFFFFF"/>
          </w:tcPr>
          <w:p w14:paraId="00CD0DA1" w14:textId="77777777" w:rsidR="00715A50" w:rsidRPr="001055CF" w:rsidRDefault="00715A50" w:rsidP="00D104C9">
            <w:pPr>
              <w:rPr>
                <w:sz w:val="21"/>
                <w:szCs w:val="21"/>
                <w:lang w:eastAsia="fr-FR"/>
              </w:rPr>
            </w:pPr>
          </w:p>
        </w:tc>
        <w:tc>
          <w:tcPr>
            <w:tcW w:w="931" w:type="dxa"/>
            <w:vMerge/>
            <w:tcBorders>
              <w:left w:val="nil"/>
              <w:bottom w:val="nil"/>
              <w:right w:val="nil"/>
            </w:tcBorders>
            <w:shd w:val="clear" w:color="000000" w:fill="FFFFFF"/>
          </w:tcPr>
          <w:p w14:paraId="55908518" w14:textId="77777777" w:rsidR="00715A50" w:rsidRPr="001055CF" w:rsidRDefault="00715A50" w:rsidP="00D104C9">
            <w:pPr>
              <w:rPr>
                <w:sz w:val="21"/>
                <w:szCs w:val="21"/>
                <w:lang w:eastAsia="fr-FR"/>
              </w:rPr>
            </w:pPr>
          </w:p>
        </w:tc>
        <w:tc>
          <w:tcPr>
            <w:tcW w:w="425" w:type="dxa"/>
            <w:tcBorders>
              <w:top w:val="nil"/>
              <w:left w:val="nil"/>
              <w:bottom w:val="nil"/>
              <w:right w:val="nil"/>
            </w:tcBorders>
            <w:shd w:val="clear" w:color="000000" w:fill="FFFFFF"/>
            <w:noWrap/>
          </w:tcPr>
          <w:p w14:paraId="244EDEFC" w14:textId="508DD950" w:rsidR="00715A50" w:rsidRPr="001055CF" w:rsidRDefault="00715A50" w:rsidP="00D104C9">
            <w:pPr>
              <w:rPr>
                <w:sz w:val="21"/>
                <w:szCs w:val="21"/>
                <w:lang w:eastAsia="fr-FR"/>
              </w:rPr>
            </w:pPr>
            <w:r w:rsidRPr="001055CF">
              <w:rPr>
                <w:sz w:val="21"/>
                <w:szCs w:val="21"/>
                <w:lang w:eastAsia="fr-FR"/>
              </w:rPr>
              <w:t>3-4</w:t>
            </w:r>
          </w:p>
        </w:tc>
        <w:tc>
          <w:tcPr>
            <w:tcW w:w="1927" w:type="dxa"/>
            <w:tcBorders>
              <w:top w:val="nil"/>
              <w:left w:val="nil"/>
              <w:bottom w:val="nil"/>
              <w:right w:val="nil"/>
            </w:tcBorders>
            <w:shd w:val="clear" w:color="000000" w:fill="FFFFFF"/>
            <w:noWrap/>
          </w:tcPr>
          <w:p w14:paraId="00CD32C2" w14:textId="4F44AC88" w:rsidR="00715A50" w:rsidRPr="001055CF" w:rsidRDefault="00715A50" w:rsidP="00D104C9">
            <w:pPr>
              <w:rPr>
                <w:sz w:val="21"/>
                <w:szCs w:val="21"/>
                <w:lang w:eastAsia="fr-FR"/>
              </w:rPr>
            </w:pPr>
            <w:r w:rsidRPr="001055CF">
              <w:rPr>
                <w:sz w:val="21"/>
                <w:szCs w:val="21"/>
                <w:lang w:eastAsia="fr-FR"/>
              </w:rPr>
              <w:t>4-factor-CU</w:t>
            </w:r>
          </w:p>
        </w:tc>
        <w:tc>
          <w:tcPr>
            <w:tcW w:w="1348" w:type="dxa"/>
            <w:tcBorders>
              <w:top w:val="nil"/>
              <w:left w:val="nil"/>
              <w:bottom w:val="nil"/>
              <w:right w:val="nil"/>
            </w:tcBorders>
            <w:shd w:val="clear" w:color="000000" w:fill="FFFFFF"/>
            <w:noWrap/>
          </w:tcPr>
          <w:p w14:paraId="5B20DB58" w14:textId="23158CC8" w:rsidR="00715A50" w:rsidRPr="001055CF" w:rsidRDefault="00715A50" w:rsidP="007F66C2">
            <w:pPr>
              <w:rPr>
                <w:color w:val="000000" w:themeColor="text1"/>
                <w:sz w:val="21"/>
                <w:szCs w:val="21"/>
                <w:lang w:eastAsia="fr-FR"/>
              </w:rPr>
            </w:pPr>
            <w:r w:rsidRPr="001055CF">
              <w:rPr>
                <w:color w:val="000000" w:themeColor="text1"/>
                <w:sz w:val="21"/>
                <w:szCs w:val="21"/>
              </w:rPr>
              <w:t>410.460*</w:t>
            </w:r>
          </w:p>
        </w:tc>
        <w:tc>
          <w:tcPr>
            <w:tcW w:w="740" w:type="dxa"/>
            <w:tcBorders>
              <w:top w:val="nil"/>
              <w:left w:val="nil"/>
              <w:bottom w:val="nil"/>
              <w:right w:val="nil"/>
            </w:tcBorders>
            <w:shd w:val="clear" w:color="000000" w:fill="FFFFFF"/>
            <w:noWrap/>
          </w:tcPr>
          <w:p w14:paraId="168BB8E2" w14:textId="0CC69519" w:rsidR="00715A50" w:rsidRPr="001055CF" w:rsidRDefault="00715A50" w:rsidP="007F66C2">
            <w:pPr>
              <w:rPr>
                <w:color w:val="000000" w:themeColor="text1"/>
                <w:sz w:val="21"/>
                <w:szCs w:val="21"/>
                <w:lang w:eastAsia="fr-FR"/>
              </w:rPr>
            </w:pPr>
            <w:r w:rsidRPr="001055CF">
              <w:rPr>
                <w:color w:val="000000" w:themeColor="text1"/>
                <w:sz w:val="21"/>
                <w:szCs w:val="21"/>
              </w:rPr>
              <w:t>127</w:t>
            </w:r>
          </w:p>
        </w:tc>
        <w:tc>
          <w:tcPr>
            <w:tcW w:w="788" w:type="dxa"/>
            <w:tcBorders>
              <w:top w:val="nil"/>
              <w:left w:val="nil"/>
              <w:bottom w:val="nil"/>
              <w:right w:val="nil"/>
            </w:tcBorders>
            <w:shd w:val="clear" w:color="000000" w:fill="FFFFFF"/>
            <w:noWrap/>
          </w:tcPr>
          <w:p w14:paraId="094062FD" w14:textId="39529BA7" w:rsidR="00715A50" w:rsidRPr="001055CF" w:rsidRDefault="00715A50" w:rsidP="007F66C2">
            <w:pPr>
              <w:rPr>
                <w:color w:val="000000" w:themeColor="text1"/>
                <w:sz w:val="21"/>
                <w:szCs w:val="21"/>
                <w:lang w:eastAsia="fr-FR"/>
              </w:rPr>
            </w:pPr>
            <w:r w:rsidRPr="001055CF">
              <w:rPr>
                <w:color w:val="000000" w:themeColor="text1"/>
                <w:sz w:val="21"/>
                <w:szCs w:val="21"/>
              </w:rPr>
              <w:t>.984</w:t>
            </w:r>
          </w:p>
        </w:tc>
        <w:tc>
          <w:tcPr>
            <w:tcW w:w="560" w:type="dxa"/>
            <w:tcBorders>
              <w:top w:val="nil"/>
              <w:left w:val="nil"/>
              <w:bottom w:val="nil"/>
              <w:right w:val="nil"/>
            </w:tcBorders>
            <w:shd w:val="clear" w:color="000000" w:fill="FFFFFF"/>
            <w:noWrap/>
          </w:tcPr>
          <w:p w14:paraId="06222FD2" w14:textId="312A18A8" w:rsidR="00715A50" w:rsidRPr="001055CF" w:rsidRDefault="00715A50" w:rsidP="007F66C2">
            <w:pPr>
              <w:rPr>
                <w:color w:val="000000" w:themeColor="text1"/>
                <w:sz w:val="21"/>
                <w:szCs w:val="21"/>
                <w:lang w:eastAsia="fr-FR"/>
              </w:rPr>
            </w:pPr>
            <w:r w:rsidRPr="001055CF">
              <w:rPr>
                <w:color w:val="000000" w:themeColor="text1"/>
                <w:sz w:val="21"/>
                <w:szCs w:val="21"/>
              </w:rPr>
              <w:t>.967</w:t>
            </w:r>
          </w:p>
        </w:tc>
        <w:tc>
          <w:tcPr>
            <w:tcW w:w="864" w:type="dxa"/>
            <w:tcBorders>
              <w:top w:val="nil"/>
              <w:left w:val="nil"/>
              <w:bottom w:val="nil"/>
              <w:right w:val="nil"/>
            </w:tcBorders>
            <w:shd w:val="clear" w:color="000000" w:fill="FFFFFF"/>
            <w:noWrap/>
          </w:tcPr>
          <w:p w14:paraId="68914FB2" w14:textId="3700A758" w:rsidR="00715A50" w:rsidRPr="001055CF" w:rsidRDefault="00715A50" w:rsidP="007F66C2">
            <w:pPr>
              <w:rPr>
                <w:color w:val="000000" w:themeColor="text1"/>
                <w:sz w:val="21"/>
                <w:szCs w:val="21"/>
                <w:lang w:eastAsia="fr-FR"/>
              </w:rPr>
            </w:pPr>
            <w:r w:rsidRPr="001055CF">
              <w:rPr>
                <w:color w:val="000000" w:themeColor="text1"/>
                <w:sz w:val="21"/>
                <w:szCs w:val="21"/>
              </w:rPr>
              <w:t>.069</w:t>
            </w:r>
          </w:p>
        </w:tc>
        <w:tc>
          <w:tcPr>
            <w:tcW w:w="648" w:type="dxa"/>
            <w:tcBorders>
              <w:top w:val="nil"/>
              <w:left w:val="nil"/>
              <w:bottom w:val="nil"/>
              <w:right w:val="nil"/>
            </w:tcBorders>
            <w:shd w:val="clear" w:color="000000" w:fill="FFFFFF"/>
            <w:noWrap/>
          </w:tcPr>
          <w:p w14:paraId="29AB59A6" w14:textId="2F20AB4B" w:rsidR="00715A50" w:rsidRPr="001055CF" w:rsidRDefault="00715A50" w:rsidP="007F66C2">
            <w:pPr>
              <w:rPr>
                <w:color w:val="000000" w:themeColor="text1"/>
                <w:sz w:val="21"/>
                <w:szCs w:val="21"/>
                <w:lang w:eastAsia="fr-FR"/>
              </w:rPr>
            </w:pPr>
            <w:r w:rsidRPr="001055CF">
              <w:rPr>
                <w:color w:val="000000" w:themeColor="text1"/>
                <w:sz w:val="21"/>
                <w:szCs w:val="21"/>
              </w:rPr>
              <w:t>.061</w:t>
            </w:r>
          </w:p>
        </w:tc>
        <w:tc>
          <w:tcPr>
            <w:tcW w:w="761" w:type="dxa"/>
            <w:tcBorders>
              <w:top w:val="nil"/>
              <w:left w:val="nil"/>
              <w:bottom w:val="nil"/>
              <w:right w:val="nil"/>
            </w:tcBorders>
            <w:shd w:val="clear" w:color="000000" w:fill="FFFFFF"/>
            <w:noWrap/>
          </w:tcPr>
          <w:p w14:paraId="2D9B040E" w14:textId="13582B4C" w:rsidR="00715A50" w:rsidRPr="001055CF" w:rsidRDefault="00715A50" w:rsidP="007F66C2">
            <w:pPr>
              <w:rPr>
                <w:color w:val="000000" w:themeColor="text1"/>
                <w:sz w:val="21"/>
                <w:szCs w:val="21"/>
                <w:lang w:eastAsia="fr-FR"/>
              </w:rPr>
            </w:pPr>
            <w:r w:rsidRPr="001055CF">
              <w:rPr>
                <w:color w:val="000000" w:themeColor="text1"/>
                <w:sz w:val="21"/>
                <w:szCs w:val="21"/>
              </w:rPr>
              <w:t>.076</w:t>
            </w:r>
          </w:p>
        </w:tc>
        <w:tc>
          <w:tcPr>
            <w:tcW w:w="808" w:type="dxa"/>
            <w:tcBorders>
              <w:top w:val="nil"/>
              <w:left w:val="nil"/>
              <w:bottom w:val="nil"/>
              <w:right w:val="nil"/>
            </w:tcBorders>
            <w:shd w:val="clear" w:color="000000" w:fill="FFFFFF"/>
            <w:noWrap/>
          </w:tcPr>
          <w:p w14:paraId="2EF76341" w14:textId="3881CE4A" w:rsidR="00715A50" w:rsidRPr="001055CF" w:rsidRDefault="00715A50" w:rsidP="007F66C2">
            <w:pPr>
              <w:rPr>
                <w:color w:val="000000" w:themeColor="text1"/>
                <w:sz w:val="21"/>
                <w:szCs w:val="21"/>
                <w:lang w:eastAsia="fr-FR"/>
              </w:rPr>
            </w:pPr>
            <w:r w:rsidRPr="001055CF">
              <w:rPr>
                <w:color w:val="000000" w:themeColor="text1"/>
                <w:sz w:val="21"/>
                <w:szCs w:val="21"/>
              </w:rPr>
              <w:t>.021</w:t>
            </w:r>
          </w:p>
        </w:tc>
        <w:tc>
          <w:tcPr>
            <w:tcW w:w="467" w:type="dxa"/>
            <w:tcBorders>
              <w:top w:val="nil"/>
              <w:left w:val="nil"/>
              <w:bottom w:val="nil"/>
              <w:right w:val="nil"/>
            </w:tcBorders>
            <w:shd w:val="clear" w:color="000000" w:fill="FFFFFF"/>
            <w:noWrap/>
          </w:tcPr>
          <w:p w14:paraId="63A78A1B" w14:textId="77777777" w:rsidR="00715A50" w:rsidRPr="001055CF" w:rsidRDefault="00715A50" w:rsidP="007F66C2">
            <w:pPr>
              <w:rPr>
                <w:sz w:val="21"/>
                <w:szCs w:val="21"/>
                <w:lang w:eastAsia="fr-FR"/>
              </w:rPr>
            </w:pPr>
          </w:p>
        </w:tc>
        <w:tc>
          <w:tcPr>
            <w:tcW w:w="867" w:type="dxa"/>
            <w:tcBorders>
              <w:top w:val="nil"/>
              <w:left w:val="nil"/>
              <w:bottom w:val="nil"/>
              <w:right w:val="nil"/>
            </w:tcBorders>
            <w:shd w:val="clear" w:color="000000" w:fill="FFFFFF"/>
            <w:noWrap/>
          </w:tcPr>
          <w:p w14:paraId="2D6A1151" w14:textId="77777777" w:rsidR="00715A50" w:rsidRPr="001055CF" w:rsidRDefault="00715A50" w:rsidP="007F66C2">
            <w:pPr>
              <w:rPr>
                <w:sz w:val="21"/>
                <w:szCs w:val="21"/>
                <w:lang w:eastAsia="fr-FR"/>
              </w:rPr>
            </w:pPr>
          </w:p>
        </w:tc>
        <w:tc>
          <w:tcPr>
            <w:tcW w:w="450" w:type="dxa"/>
            <w:tcBorders>
              <w:top w:val="nil"/>
              <w:left w:val="nil"/>
              <w:bottom w:val="nil"/>
              <w:right w:val="nil"/>
            </w:tcBorders>
            <w:shd w:val="clear" w:color="000000" w:fill="FFFFFF"/>
            <w:noWrap/>
          </w:tcPr>
          <w:p w14:paraId="59270C4B" w14:textId="77777777" w:rsidR="00715A50" w:rsidRPr="001055CF" w:rsidRDefault="00715A50" w:rsidP="007F66C2">
            <w:pPr>
              <w:rPr>
                <w:sz w:val="21"/>
                <w:szCs w:val="21"/>
                <w:lang w:eastAsia="fr-FR"/>
              </w:rPr>
            </w:pPr>
          </w:p>
        </w:tc>
        <w:tc>
          <w:tcPr>
            <w:tcW w:w="626" w:type="dxa"/>
            <w:tcBorders>
              <w:top w:val="nil"/>
              <w:left w:val="nil"/>
              <w:bottom w:val="nil"/>
              <w:right w:val="nil"/>
            </w:tcBorders>
            <w:shd w:val="clear" w:color="000000" w:fill="FFFFFF"/>
            <w:noWrap/>
          </w:tcPr>
          <w:p w14:paraId="4A0F781B" w14:textId="77777777" w:rsidR="00715A50" w:rsidRPr="001055CF" w:rsidRDefault="00715A50" w:rsidP="007F66C2">
            <w:pPr>
              <w:rPr>
                <w:sz w:val="21"/>
                <w:szCs w:val="21"/>
                <w:lang w:eastAsia="fr-FR"/>
              </w:rPr>
            </w:pPr>
          </w:p>
        </w:tc>
        <w:tc>
          <w:tcPr>
            <w:tcW w:w="626" w:type="dxa"/>
            <w:tcBorders>
              <w:top w:val="nil"/>
              <w:left w:val="nil"/>
              <w:bottom w:val="nil"/>
              <w:right w:val="nil"/>
            </w:tcBorders>
            <w:shd w:val="clear" w:color="000000" w:fill="FFFFFF"/>
            <w:noWrap/>
          </w:tcPr>
          <w:p w14:paraId="4E7F7C00" w14:textId="77777777" w:rsidR="00715A50" w:rsidRPr="001055CF" w:rsidRDefault="00715A50" w:rsidP="007F66C2">
            <w:pPr>
              <w:rPr>
                <w:sz w:val="21"/>
                <w:szCs w:val="21"/>
                <w:lang w:eastAsia="fr-FR"/>
              </w:rPr>
            </w:pPr>
          </w:p>
        </w:tc>
        <w:tc>
          <w:tcPr>
            <w:tcW w:w="763" w:type="dxa"/>
            <w:tcBorders>
              <w:top w:val="nil"/>
              <w:left w:val="nil"/>
              <w:bottom w:val="nil"/>
              <w:right w:val="nil"/>
            </w:tcBorders>
            <w:shd w:val="clear" w:color="000000" w:fill="FFFFFF"/>
            <w:noWrap/>
          </w:tcPr>
          <w:p w14:paraId="0BC4DDD3" w14:textId="77777777" w:rsidR="00715A50" w:rsidRPr="001055CF" w:rsidRDefault="00715A50" w:rsidP="007F66C2">
            <w:pPr>
              <w:rPr>
                <w:sz w:val="21"/>
                <w:szCs w:val="21"/>
                <w:lang w:eastAsia="fr-FR"/>
              </w:rPr>
            </w:pPr>
          </w:p>
        </w:tc>
        <w:tc>
          <w:tcPr>
            <w:tcW w:w="992" w:type="dxa"/>
            <w:tcBorders>
              <w:top w:val="nil"/>
              <w:left w:val="nil"/>
              <w:bottom w:val="nil"/>
              <w:right w:val="nil"/>
            </w:tcBorders>
            <w:shd w:val="clear" w:color="000000" w:fill="FFFFFF"/>
            <w:noWrap/>
          </w:tcPr>
          <w:p w14:paraId="1A7EA89E" w14:textId="77777777" w:rsidR="00715A50" w:rsidRPr="001055CF" w:rsidRDefault="00715A50" w:rsidP="007F66C2">
            <w:pPr>
              <w:rPr>
                <w:sz w:val="21"/>
                <w:szCs w:val="21"/>
                <w:lang w:eastAsia="fr-FR"/>
              </w:rPr>
            </w:pPr>
          </w:p>
        </w:tc>
      </w:tr>
      <w:tr w:rsidR="00715A50" w:rsidRPr="001055CF" w14:paraId="6DC0BC01" w14:textId="77777777" w:rsidTr="00195D29">
        <w:trPr>
          <w:trHeight w:val="315"/>
        </w:trPr>
        <w:tc>
          <w:tcPr>
            <w:tcW w:w="841" w:type="dxa"/>
            <w:vMerge w:val="restart"/>
            <w:tcBorders>
              <w:top w:val="nil"/>
              <w:left w:val="nil"/>
              <w:right w:val="nil"/>
            </w:tcBorders>
            <w:shd w:val="clear" w:color="000000" w:fill="FFFFFF"/>
            <w:hideMark/>
          </w:tcPr>
          <w:p w14:paraId="6F922B35" w14:textId="28C879B5" w:rsidR="00715A50" w:rsidRPr="001055CF" w:rsidRDefault="00715A50" w:rsidP="00715A50">
            <w:pPr>
              <w:rPr>
                <w:sz w:val="21"/>
                <w:szCs w:val="21"/>
                <w:lang w:eastAsia="fr-FR"/>
              </w:rPr>
            </w:pPr>
            <w:r w:rsidRPr="001055CF">
              <w:rPr>
                <w:sz w:val="21"/>
                <w:szCs w:val="21"/>
                <w:lang w:eastAsia="fr-FR"/>
              </w:rPr>
              <w:t>B</w:t>
            </w:r>
            <w:r w:rsidR="001C4965">
              <w:rPr>
                <w:sz w:val="21"/>
                <w:szCs w:val="21"/>
                <w:lang w:eastAsia="fr-FR"/>
              </w:rPr>
              <w:t>-</w:t>
            </w:r>
            <w:r w:rsidRPr="001055CF">
              <w:rPr>
                <w:sz w:val="21"/>
                <w:szCs w:val="21"/>
                <w:lang w:eastAsia="fr-FR"/>
              </w:rPr>
              <w:t>ESEM-CU: MI across gender</w:t>
            </w:r>
          </w:p>
        </w:tc>
        <w:tc>
          <w:tcPr>
            <w:tcW w:w="931" w:type="dxa"/>
            <w:vMerge w:val="restart"/>
            <w:tcBorders>
              <w:top w:val="nil"/>
              <w:left w:val="nil"/>
              <w:right w:val="nil"/>
            </w:tcBorders>
            <w:shd w:val="clear" w:color="000000" w:fill="FFFFFF"/>
            <w:noWrap/>
            <w:hideMark/>
          </w:tcPr>
          <w:p w14:paraId="559077CE" w14:textId="13D46D1F" w:rsidR="00715A50" w:rsidRPr="001055CF" w:rsidRDefault="00715A50" w:rsidP="00715A50">
            <w:pPr>
              <w:rPr>
                <w:sz w:val="21"/>
                <w:szCs w:val="21"/>
                <w:lang w:eastAsia="fr-FR"/>
              </w:rPr>
            </w:pPr>
            <w:r w:rsidRPr="001055CF">
              <w:rPr>
                <w:sz w:val="21"/>
                <w:szCs w:val="21"/>
                <w:lang w:eastAsia="fr-FR"/>
              </w:rPr>
              <w:t>Second split-half </w:t>
            </w:r>
          </w:p>
        </w:tc>
        <w:tc>
          <w:tcPr>
            <w:tcW w:w="425" w:type="dxa"/>
            <w:tcBorders>
              <w:top w:val="nil"/>
              <w:left w:val="nil"/>
              <w:bottom w:val="nil"/>
              <w:right w:val="nil"/>
            </w:tcBorders>
            <w:shd w:val="clear" w:color="000000" w:fill="FFFFFF"/>
            <w:noWrap/>
            <w:hideMark/>
          </w:tcPr>
          <w:p w14:paraId="2250F4E0" w14:textId="77777777" w:rsidR="00715A50" w:rsidRPr="001055CF" w:rsidRDefault="00715A50" w:rsidP="00715A50">
            <w:pPr>
              <w:rPr>
                <w:sz w:val="21"/>
                <w:szCs w:val="21"/>
                <w:lang w:eastAsia="fr-FR"/>
              </w:rPr>
            </w:pPr>
            <w:r w:rsidRPr="001055CF">
              <w:rPr>
                <w:sz w:val="21"/>
                <w:szCs w:val="21"/>
                <w:lang w:eastAsia="fr-FR"/>
              </w:rPr>
              <w:t>4-1</w:t>
            </w:r>
          </w:p>
        </w:tc>
        <w:tc>
          <w:tcPr>
            <w:tcW w:w="1927" w:type="dxa"/>
            <w:tcBorders>
              <w:top w:val="nil"/>
              <w:left w:val="nil"/>
              <w:bottom w:val="nil"/>
              <w:right w:val="nil"/>
            </w:tcBorders>
            <w:shd w:val="clear" w:color="000000" w:fill="FFFFFF"/>
            <w:noWrap/>
            <w:hideMark/>
          </w:tcPr>
          <w:p w14:paraId="16CF0374" w14:textId="77777777" w:rsidR="00715A50" w:rsidRPr="001055CF" w:rsidRDefault="00715A50" w:rsidP="00715A50">
            <w:pPr>
              <w:rPr>
                <w:sz w:val="21"/>
                <w:szCs w:val="21"/>
                <w:lang w:eastAsia="fr-FR"/>
              </w:rPr>
            </w:pPr>
            <w:r w:rsidRPr="001055CF">
              <w:rPr>
                <w:sz w:val="21"/>
                <w:szCs w:val="21"/>
                <w:lang w:eastAsia="fr-FR"/>
              </w:rPr>
              <w:t>Men</w:t>
            </w:r>
          </w:p>
        </w:tc>
        <w:tc>
          <w:tcPr>
            <w:tcW w:w="1348" w:type="dxa"/>
            <w:tcBorders>
              <w:top w:val="nil"/>
              <w:left w:val="nil"/>
              <w:bottom w:val="nil"/>
              <w:right w:val="nil"/>
            </w:tcBorders>
            <w:shd w:val="clear" w:color="000000" w:fill="FFFFFF"/>
            <w:noWrap/>
          </w:tcPr>
          <w:p w14:paraId="1EC436F5" w14:textId="201ECA38" w:rsidR="00715A50" w:rsidRPr="001055CF" w:rsidRDefault="00715A50" w:rsidP="00715A50">
            <w:pPr>
              <w:rPr>
                <w:color w:val="000000" w:themeColor="text1"/>
                <w:sz w:val="21"/>
                <w:szCs w:val="21"/>
                <w:lang w:eastAsia="fr-FR"/>
              </w:rPr>
            </w:pPr>
            <w:r w:rsidRPr="001055CF">
              <w:rPr>
                <w:color w:val="000000" w:themeColor="text1"/>
                <w:sz w:val="21"/>
                <w:szCs w:val="21"/>
              </w:rPr>
              <w:t>261.262*</w:t>
            </w:r>
          </w:p>
        </w:tc>
        <w:tc>
          <w:tcPr>
            <w:tcW w:w="740" w:type="dxa"/>
            <w:tcBorders>
              <w:top w:val="nil"/>
              <w:left w:val="nil"/>
              <w:bottom w:val="nil"/>
              <w:right w:val="nil"/>
            </w:tcBorders>
            <w:shd w:val="clear" w:color="000000" w:fill="FFFFFF"/>
            <w:noWrap/>
          </w:tcPr>
          <w:p w14:paraId="687D2939" w14:textId="58407A91" w:rsidR="00715A50" w:rsidRPr="001055CF" w:rsidRDefault="00715A50" w:rsidP="00715A50">
            <w:pPr>
              <w:rPr>
                <w:color w:val="000000" w:themeColor="text1"/>
                <w:sz w:val="21"/>
                <w:szCs w:val="21"/>
                <w:lang w:eastAsia="fr-FR"/>
              </w:rPr>
            </w:pPr>
            <w:r w:rsidRPr="001055CF">
              <w:rPr>
                <w:color w:val="000000" w:themeColor="text1"/>
                <w:sz w:val="21"/>
                <w:szCs w:val="21"/>
              </w:rPr>
              <w:t>127</w:t>
            </w:r>
          </w:p>
        </w:tc>
        <w:tc>
          <w:tcPr>
            <w:tcW w:w="788" w:type="dxa"/>
            <w:tcBorders>
              <w:top w:val="nil"/>
              <w:left w:val="nil"/>
              <w:bottom w:val="nil"/>
              <w:right w:val="nil"/>
            </w:tcBorders>
            <w:shd w:val="clear" w:color="000000" w:fill="FFFFFF"/>
            <w:noWrap/>
          </w:tcPr>
          <w:p w14:paraId="24A34FD8" w14:textId="3CAAFDAB" w:rsidR="00715A50" w:rsidRPr="001055CF" w:rsidRDefault="00715A50" w:rsidP="00715A50">
            <w:pPr>
              <w:rPr>
                <w:color w:val="000000" w:themeColor="text1"/>
                <w:sz w:val="21"/>
                <w:szCs w:val="21"/>
                <w:lang w:eastAsia="fr-FR"/>
              </w:rPr>
            </w:pPr>
            <w:r w:rsidRPr="001055CF">
              <w:rPr>
                <w:color w:val="000000" w:themeColor="text1"/>
                <w:sz w:val="21"/>
                <w:szCs w:val="21"/>
              </w:rPr>
              <w:t>.977</w:t>
            </w:r>
          </w:p>
        </w:tc>
        <w:tc>
          <w:tcPr>
            <w:tcW w:w="560" w:type="dxa"/>
            <w:tcBorders>
              <w:top w:val="nil"/>
              <w:left w:val="nil"/>
              <w:bottom w:val="nil"/>
              <w:right w:val="nil"/>
            </w:tcBorders>
            <w:shd w:val="clear" w:color="000000" w:fill="FFFFFF"/>
            <w:noWrap/>
          </w:tcPr>
          <w:p w14:paraId="283AC6AB" w14:textId="06D25FAB" w:rsidR="00715A50" w:rsidRPr="001055CF" w:rsidRDefault="00715A50" w:rsidP="00715A50">
            <w:pPr>
              <w:rPr>
                <w:color w:val="000000" w:themeColor="text1"/>
                <w:sz w:val="21"/>
                <w:szCs w:val="21"/>
                <w:lang w:eastAsia="fr-FR"/>
              </w:rPr>
            </w:pPr>
            <w:r w:rsidRPr="001055CF">
              <w:rPr>
                <w:color w:val="000000" w:themeColor="text1"/>
                <w:sz w:val="21"/>
                <w:szCs w:val="21"/>
              </w:rPr>
              <w:t>.954</w:t>
            </w:r>
          </w:p>
        </w:tc>
        <w:tc>
          <w:tcPr>
            <w:tcW w:w="864" w:type="dxa"/>
            <w:tcBorders>
              <w:top w:val="nil"/>
              <w:left w:val="nil"/>
              <w:bottom w:val="nil"/>
              <w:right w:val="nil"/>
            </w:tcBorders>
            <w:shd w:val="clear" w:color="000000" w:fill="FFFFFF"/>
            <w:noWrap/>
          </w:tcPr>
          <w:p w14:paraId="71E4669C" w14:textId="4FACCEBB" w:rsidR="00715A50" w:rsidRPr="001055CF" w:rsidRDefault="00715A50" w:rsidP="00715A50">
            <w:pPr>
              <w:rPr>
                <w:color w:val="000000" w:themeColor="text1"/>
                <w:sz w:val="21"/>
                <w:szCs w:val="21"/>
                <w:lang w:eastAsia="fr-FR"/>
              </w:rPr>
            </w:pPr>
            <w:r w:rsidRPr="001055CF">
              <w:rPr>
                <w:color w:val="000000" w:themeColor="text1"/>
                <w:sz w:val="21"/>
                <w:szCs w:val="21"/>
              </w:rPr>
              <w:t>.068</w:t>
            </w:r>
          </w:p>
        </w:tc>
        <w:tc>
          <w:tcPr>
            <w:tcW w:w="648" w:type="dxa"/>
            <w:tcBorders>
              <w:top w:val="nil"/>
              <w:left w:val="nil"/>
              <w:bottom w:val="nil"/>
              <w:right w:val="nil"/>
            </w:tcBorders>
            <w:shd w:val="clear" w:color="000000" w:fill="FFFFFF"/>
            <w:noWrap/>
          </w:tcPr>
          <w:p w14:paraId="62415C5D" w14:textId="3383AAD6" w:rsidR="00715A50" w:rsidRPr="001055CF" w:rsidRDefault="00715A50" w:rsidP="00715A50">
            <w:pPr>
              <w:rPr>
                <w:color w:val="000000" w:themeColor="text1"/>
                <w:sz w:val="21"/>
                <w:szCs w:val="21"/>
                <w:lang w:eastAsia="fr-FR"/>
              </w:rPr>
            </w:pPr>
            <w:r w:rsidRPr="001055CF">
              <w:rPr>
                <w:color w:val="000000" w:themeColor="text1"/>
                <w:sz w:val="21"/>
                <w:szCs w:val="21"/>
              </w:rPr>
              <w:t>.056</w:t>
            </w:r>
          </w:p>
        </w:tc>
        <w:tc>
          <w:tcPr>
            <w:tcW w:w="761" w:type="dxa"/>
            <w:tcBorders>
              <w:top w:val="nil"/>
              <w:left w:val="nil"/>
              <w:bottom w:val="nil"/>
              <w:right w:val="nil"/>
            </w:tcBorders>
            <w:shd w:val="clear" w:color="000000" w:fill="FFFFFF"/>
            <w:noWrap/>
          </w:tcPr>
          <w:p w14:paraId="008158FF" w14:textId="5D3D917B" w:rsidR="00715A50" w:rsidRPr="001055CF" w:rsidRDefault="00715A50" w:rsidP="00715A50">
            <w:pPr>
              <w:rPr>
                <w:color w:val="000000" w:themeColor="text1"/>
                <w:sz w:val="21"/>
                <w:szCs w:val="21"/>
                <w:lang w:eastAsia="fr-FR"/>
              </w:rPr>
            </w:pPr>
            <w:r w:rsidRPr="001055CF">
              <w:rPr>
                <w:color w:val="000000" w:themeColor="text1"/>
                <w:sz w:val="21"/>
                <w:szCs w:val="21"/>
              </w:rPr>
              <w:t>.080</w:t>
            </w:r>
          </w:p>
        </w:tc>
        <w:tc>
          <w:tcPr>
            <w:tcW w:w="808" w:type="dxa"/>
            <w:tcBorders>
              <w:top w:val="nil"/>
              <w:left w:val="nil"/>
              <w:bottom w:val="nil"/>
              <w:right w:val="nil"/>
            </w:tcBorders>
            <w:shd w:val="clear" w:color="000000" w:fill="FFFFFF"/>
            <w:noWrap/>
          </w:tcPr>
          <w:p w14:paraId="7D3FCFC0" w14:textId="1E030F4D" w:rsidR="00715A50" w:rsidRPr="001055CF" w:rsidRDefault="00715A50" w:rsidP="00715A50">
            <w:pPr>
              <w:rPr>
                <w:color w:val="000000" w:themeColor="text1"/>
                <w:sz w:val="21"/>
                <w:szCs w:val="21"/>
                <w:lang w:eastAsia="fr-FR"/>
              </w:rPr>
            </w:pPr>
            <w:r w:rsidRPr="001055CF">
              <w:rPr>
                <w:color w:val="000000" w:themeColor="text1"/>
                <w:sz w:val="21"/>
                <w:szCs w:val="21"/>
              </w:rPr>
              <w:t>.028</w:t>
            </w:r>
          </w:p>
        </w:tc>
        <w:tc>
          <w:tcPr>
            <w:tcW w:w="467" w:type="dxa"/>
            <w:tcBorders>
              <w:top w:val="nil"/>
              <w:left w:val="nil"/>
              <w:bottom w:val="nil"/>
              <w:right w:val="nil"/>
            </w:tcBorders>
            <w:shd w:val="clear" w:color="000000" w:fill="FFFFFF"/>
            <w:noWrap/>
          </w:tcPr>
          <w:p w14:paraId="141203E5" w14:textId="19912C6E" w:rsidR="00715A50" w:rsidRPr="001055CF" w:rsidRDefault="00715A50" w:rsidP="00715A50">
            <w:pPr>
              <w:rPr>
                <w:sz w:val="21"/>
                <w:szCs w:val="21"/>
                <w:lang w:eastAsia="fr-FR"/>
              </w:rPr>
            </w:pPr>
            <w:r w:rsidRPr="001055CF">
              <w:rPr>
                <w:sz w:val="21"/>
                <w:szCs w:val="21"/>
                <w:lang w:eastAsia="fr-FR"/>
              </w:rPr>
              <w:t>-</w:t>
            </w:r>
          </w:p>
        </w:tc>
        <w:tc>
          <w:tcPr>
            <w:tcW w:w="867" w:type="dxa"/>
            <w:tcBorders>
              <w:top w:val="nil"/>
              <w:left w:val="nil"/>
              <w:bottom w:val="nil"/>
              <w:right w:val="nil"/>
            </w:tcBorders>
            <w:shd w:val="clear" w:color="000000" w:fill="FFFFFF"/>
            <w:noWrap/>
          </w:tcPr>
          <w:p w14:paraId="122C330C" w14:textId="71624968" w:rsidR="00715A50" w:rsidRPr="001055CF" w:rsidRDefault="00715A50" w:rsidP="00715A50">
            <w:pPr>
              <w:rPr>
                <w:sz w:val="21"/>
                <w:szCs w:val="21"/>
                <w:lang w:eastAsia="fr-FR"/>
              </w:rPr>
            </w:pPr>
            <w:r w:rsidRPr="001055CF">
              <w:rPr>
                <w:sz w:val="21"/>
                <w:szCs w:val="21"/>
                <w:lang w:eastAsia="fr-FR"/>
              </w:rPr>
              <w:t>-</w:t>
            </w:r>
          </w:p>
        </w:tc>
        <w:tc>
          <w:tcPr>
            <w:tcW w:w="450" w:type="dxa"/>
            <w:tcBorders>
              <w:top w:val="nil"/>
              <w:left w:val="nil"/>
              <w:bottom w:val="nil"/>
              <w:right w:val="nil"/>
            </w:tcBorders>
            <w:shd w:val="clear" w:color="000000" w:fill="FFFFFF"/>
            <w:noWrap/>
          </w:tcPr>
          <w:p w14:paraId="44AF1871" w14:textId="62A705A1" w:rsidR="00715A50" w:rsidRPr="001055CF" w:rsidRDefault="00715A50" w:rsidP="00715A50">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tcPr>
          <w:p w14:paraId="0C499307" w14:textId="3C8FCC3A" w:rsidR="00715A50" w:rsidRPr="001055CF" w:rsidRDefault="00715A50" w:rsidP="00715A50">
            <w:pPr>
              <w:rPr>
                <w:sz w:val="21"/>
                <w:szCs w:val="21"/>
                <w:lang w:eastAsia="fr-FR"/>
              </w:rPr>
            </w:pPr>
            <w:r w:rsidRPr="001055CF">
              <w:rPr>
                <w:sz w:val="21"/>
                <w:szCs w:val="21"/>
                <w:lang w:eastAsia="fr-FR"/>
              </w:rPr>
              <w:t>-</w:t>
            </w:r>
          </w:p>
        </w:tc>
        <w:tc>
          <w:tcPr>
            <w:tcW w:w="626" w:type="dxa"/>
            <w:tcBorders>
              <w:top w:val="nil"/>
              <w:left w:val="nil"/>
              <w:bottom w:val="nil"/>
              <w:right w:val="nil"/>
            </w:tcBorders>
            <w:shd w:val="clear" w:color="000000" w:fill="FFFFFF"/>
            <w:noWrap/>
          </w:tcPr>
          <w:p w14:paraId="7D9A1D33" w14:textId="739AA5A2" w:rsidR="00715A50" w:rsidRPr="001055CF" w:rsidRDefault="00715A50" w:rsidP="00715A50">
            <w:pPr>
              <w:rPr>
                <w:sz w:val="21"/>
                <w:szCs w:val="21"/>
                <w:lang w:eastAsia="fr-FR"/>
              </w:rPr>
            </w:pPr>
            <w:r w:rsidRPr="001055CF">
              <w:rPr>
                <w:sz w:val="21"/>
                <w:szCs w:val="21"/>
                <w:lang w:eastAsia="fr-FR"/>
              </w:rPr>
              <w:t>-</w:t>
            </w:r>
          </w:p>
        </w:tc>
        <w:tc>
          <w:tcPr>
            <w:tcW w:w="763" w:type="dxa"/>
            <w:tcBorders>
              <w:top w:val="nil"/>
              <w:left w:val="nil"/>
              <w:bottom w:val="nil"/>
              <w:right w:val="nil"/>
            </w:tcBorders>
            <w:shd w:val="clear" w:color="000000" w:fill="FFFFFF"/>
            <w:noWrap/>
          </w:tcPr>
          <w:p w14:paraId="1C5F2D6F" w14:textId="0ED12C85" w:rsidR="00715A50" w:rsidRPr="001055CF" w:rsidRDefault="00715A50" w:rsidP="00715A50">
            <w:pPr>
              <w:rPr>
                <w:sz w:val="21"/>
                <w:szCs w:val="21"/>
                <w:lang w:eastAsia="fr-FR"/>
              </w:rPr>
            </w:pPr>
            <w:r w:rsidRPr="001055CF">
              <w:rPr>
                <w:sz w:val="21"/>
                <w:szCs w:val="21"/>
                <w:lang w:eastAsia="fr-FR"/>
              </w:rPr>
              <w:t>-</w:t>
            </w:r>
          </w:p>
        </w:tc>
        <w:tc>
          <w:tcPr>
            <w:tcW w:w="992" w:type="dxa"/>
            <w:tcBorders>
              <w:top w:val="nil"/>
              <w:left w:val="nil"/>
              <w:bottom w:val="nil"/>
              <w:right w:val="nil"/>
            </w:tcBorders>
            <w:shd w:val="clear" w:color="000000" w:fill="FFFFFF"/>
            <w:noWrap/>
          </w:tcPr>
          <w:p w14:paraId="0A5EB134" w14:textId="09A596C1" w:rsidR="00715A50" w:rsidRPr="001055CF" w:rsidRDefault="00715A50" w:rsidP="00715A50">
            <w:pPr>
              <w:rPr>
                <w:sz w:val="21"/>
                <w:szCs w:val="21"/>
                <w:lang w:eastAsia="fr-FR"/>
              </w:rPr>
            </w:pPr>
            <w:r w:rsidRPr="001055CF">
              <w:rPr>
                <w:sz w:val="21"/>
                <w:szCs w:val="21"/>
                <w:lang w:eastAsia="fr-FR"/>
              </w:rPr>
              <w:t>-</w:t>
            </w:r>
          </w:p>
        </w:tc>
      </w:tr>
      <w:tr w:rsidR="00715A50" w:rsidRPr="001055CF" w14:paraId="6BA70206" w14:textId="77777777" w:rsidTr="00195D29">
        <w:trPr>
          <w:trHeight w:val="418"/>
        </w:trPr>
        <w:tc>
          <w:tcPr>
            <w:tcW w:w="841" w:type="dxa"/>
            <w:vMerge/>
            <w:tcBorders>
              <w:left w:val="nil"/>
              <w:right w:val="nil"/>
            </w:tcBorders>
            <w:hideMark/>
          </w:tcPr>
          <w:p w14:paraId="15F96156" w14:textId="2125A72C" w:rsidR="00715A50" w:rsidRPr="001055CF" w:rsidRDefault="00715A50" w:rsidP="00715A50">
            <w:pPr>
              <w:rPr>
                <w:sz w:val="21"/>
                <w:szCs w:val="21"/>
                <w:lang w:eastAsia="fr-FR"/>
              </w:rPr>
            </w:pPr>
          </w:p>
        </w:tc>
        <w:tc>
          <w:tcPr>
            <w:tcW w:w="931" w:type="dxa"/>
            <w:vMerge/>
            <w:tcBorders>
              <w:left w:val="nil"/>
              <w:right w:val="nil"/>
            </w:tcBorders>
            <w:shd w:val="clear" w:color="000000" w:fill="FFFFFF"/>
            <w:hideMark/>
          </w:tcPr>
          <w:p w14:paraId="1B17D42C" w14:textId="06095FB4" w:rsidR="00715A50" w:rsidRPr="001055CF" w:rsidRDefault="00715A50" w:rsidP="00715A50">
            <w:pPr>
              <w:rPr>
                <w:sz w:val="21"/>
                <w:szCs w:val="21"/>
                <w:lang w:eastAsia="fr-FR"/>
              </w:rPr>
            </w:pPr>
          </w:p>
        </w:tc>
        <w:tc>
          <w:tcPr>
            <w:tcW w:w="425" w:type="dxa"/>
            <w:tcBorders>
              <w:top w:val="nil"/>
              <w:left w:val="nil"/>
              <w:bottom w:val="nil"/>
              <w:right w:val="nil"/>
            </w:tcBorders>
            <w:shd w:val="clear" w:color="000000" w:fill="FFFFFF"/>
            <w:noWrap/>
            <w:hideMark/>
          </w:tcPr>
          <w:p w14:paraId="7C334ABC" w14:textId="77777777" w:rsidR="00715A50" w:rsidRPr="001055CF" w:rsidRDefault="00715A50" w:rsidP="00715A50">
            <w:pPr>
              <w:rPr>
                <w:sz w:val="21"/>
                <w:szCs w:val="21"/>
                <w:lang w:eastAsia="fr-FR"/>
              </w:rPr>
            </w:pPr>
            <w:r w:rsidRPr="001055CF">
              <w:rPr>
                <w:sz w:val="21"/>
                <w:szCs w:val="21"/>
                <w:lang w:eastAsia="fr-FR"/>
              </w:rPr>
              <w:t>4-2</w:t>
            </w:r>
          </w:p>
        </w:tc>
        <w:tc>
          <w:tcPr>
            <w:tcW w:w="1927" w:type="dxa"/>
            <w:tcBorders>
              <w:top w:val="nil"/>
              <w:left w:val="nil"/>
              <w:bottom w:val="nil"/>
              <w:right w:val="nil"/>
            </w:tcBorders>
            <w:shd w:val="clear" w:color="000000" w:fill="FFFFFF"/>
            <w:noWrap/>
            <w:hideMark/>
          </w:tcPr>
          <w:p w14:paraId="56C71BAF" w14:textId="77777777" w:rsidR="00715A50" w:rsidRPr="001C4965" w:rsidRDefault="00715A50" w:rsidP="00715A50">
            <w:pPr>
              <w:rPr>
                <w:color w:val="000000" w:themeColor="text1"/>
                <w:sz w:val="21"/>
                <w:szCs w:val="21"/>
                <w:lang w:eastAsia="fr-FR"/>
              </w:rPr>
            </w:pPr>
            <w:r w:rsidRPr="001C4965">
              <w:rPr>
                <w:color w:val="000000" w:themeColor="text1"/>
                <w:sz w:val="21"/>
                <w:szCs w:val="21"/>
                <w:lang w:eastAsia="fr-FR"/>
              </w:rPr>
              <w:t>Women</w:t>
            </w:r>
          </w:p>
        </w:tc>
        <w:tc>
          <w:tcPr>
            <w:tcW w:w="1348" w:type="dxa"/>
            <w:tcBorders>
              <w:top w:val="nil"/>
              <w:left w:val="nil"/>
              <w:bottom w:val="nil"/>
              <w:right w:val="nil"/>
            </w:tcBorders>
            <w:shd w:val="clear" w:color="000000" w:fill="FFFFFF"/>
            <w:noWrap/>
          </w:tcPr>
          <w:p w14:paraId="2F7DFF7D" w14:textId="766EBADC" w:rsidR="00715A50" w:rsidRPr="001C4965" w:rsidRDefault="00715A50" w:rsidP="00715A50">
            <w:pPr>
              <w:rPr>
                <w:color w:val="000000" w:themeColor="text1"/>
                <w:sz w:val="21"/>
                <w:szCs w:val="21"/>
                <w:lang w:eastAsia="fr-FR"/>
              </w:rPr>
            </w:pPr>
            <w:r w:rsidRPr="001C4965">
              <w:rPr>
                <w:color w:val="000000" w:themeColor="text1"/>
                <w:sz w:val="21"/>
                <w:szCs w:val="21"/>
              </w:rPr>
              <w:t>312.615*</w:t>
            </w:r>
          </w:p>
        </w:tc>
        <w:tc>
          <w:tcPr>
            <w:tcW w:w="740" w:type="dxa"/>
            <w:tcBorders>
              <w:top w:val="nil"/>
              <w:left w:val="nil"/>
              <w:bottom w:val="nil"/>
              <w:right w:val="nil"/>
            </w:tcBorders>
            <w:shd w:val="clear" w:color="000000" w:fill="FFFFFF"/>
            <w:noWrap/>
          </w:tcPr>
          <w:p w14:paraId="0FBF1C01" w14:textId="11038B7A" w:rsidR="00715A50" w:rsidRPr="001C4965" w:rsidRDefault="00715A50" w:rsidP="00715A50">
            <w:pPr>
              <w:rPr>
                <w:color w:val="000000" w:themeColor="text1"/>
                <w:sz w:val="21"/>
                <w:szCs w:val="21"/>
                <w:lang w:eastAsia="fr-FR"/>
              </w:rPr>
            </w:pPr>
            <w:r w:rsidRPr="001C4965">
              <w:rPr>
                <w:color w:val="000000" w:themeColor="text1"/>
                <w:sz w:val="21"/>
                <w:szCs w:val="21"/>
              </w:rPr>
              <w:t>127</w:t>
            </w:r>
          </w:p>
        </w:tc>
        <w:tc>
          <w:tcPr>
            <w:tcW w:w="788" w:type="dxa"/>
            <w:tcBorders>
              <w:top w:val="nil"/>
              <w:left w:val="nil"/>
              <w:bottom w:val="nil"/>
              <w:right w:val="nil"/>
            </w:tcBorders>
            <w:shd w:val="clear" w:color="000000" w:fill="FFFFFF"/>
            <w:noWrap/>
          </w:tcPr>
          <w:p w14:paraId="31A211AE" w14:textId="500A7D0B" w:rsidR="00715A50" w:rsidRPr="001C4965" w:rsidRDefault="00715A50" w:rsidP="00715A50">
            <w:pPr>
              <w:rPr>
                <w:color w:val="000000" w:themeColor="text1"/>
                <w:sz w:val="21"/>
                <w:szCs w:val="21"/>
                <w:lang w:eastAsia="fr-FR"/>
              </w:rPr>
            </w:pPr>
            <w:r w:rsidRPr="001C4965">
              <w:rPr>
                <w:color w:val="000000" w:themeColor="text1"/>
                <w:sz w:val="21"/>
                <w:szCs w:val="21"/>
              </w:rPr>
              <w:t>.983</w:t>
            </w:r>
          </w:p>
        </w:tc>
        <w:tc>
          <w:tcPr>
            <w:tcW w:w="560" w:type="dxa"/>
            <w:tcBorders>
              <w:top w:val="nil"/>
              <w:left w:val="nil"/>
              <w:bottom w:val="nil"/>
              <w:right w:val="nil"/>
            </w:tcBorders>
            <w:shd w:val="clear" w:color="000000" w:fill="FFFFFF"/>
            <w:noWrap/>
          </w:tcPr>
          <w:p w14:paraId="318D0658" w14:textId="3D6BF1E7" w:rsidR="00715A50" w:rsidRPr="001C4965" w:rsidRDefault="00715A50" w:rsidP="00715A50">
            <w:pPr>
              <w:rPr>
                <w:color w:val="000000" w:themeColor="text1"/>
                <w:sz w:val="21"/>
                <w:szCs w:val="21"/>
                <w:lang w:eastAsia="fr-FR"/>
              </w:rPr>
            </w:pPr>
            <w:r w:rsidRPr="001C4965">
              <w:rPr>
                <w:color w:val="000000" w:themeColor="text1"/>
                <w:sz w:val="21"/>
                <w:szCs w:val="21"/>
              </w:rPr>
              <w:t>.966</w:t>
            </w:r>
          </w:p>
        </w:tc>
        <w:tc>
          <w:tcPr>
            <w:tcW w:w="864" w:type="dxa"/>
            <w:tcBorders>
              <w:top w:val="nil"/>
              <w:left w:val="nil"/>
              <w:bottom w:val="nil"/>
              <w:right w:val="nil"/>
            </w:tcBorders>
            <w:shd w:val="clear" w:color="000000" w:fill="FFFFFF"/>
            <w:noWrap/>
          </w:tcPr>
          <w:p w14:paraId="0A393869" w14:textId="712BFBC3" w:rsidR="00715A50" w:rsidRPr="001C4965" w:rsidRDefault="00715A50" w:rsidP="00715A50">
            <w:pPr>
              <w:rPr>
                <w:color w:val="000000" w:themeColor="text1"/>
                <w:sz w:val="21"/>
                <w:szCs w:val="21"/>
                <w:lang w:eastAsia="fr-FR"/>
              </w:rPr>
            </w:pPr>
            <w:r w:rsidRPr="001C4965">
              <w:rPr>
                <w:color w:val="000000" w:themeColor="text1"/>
                <w:sz w:val="21"/>
                <w:szCs w:val="21"/>
              </w:rPr>
              <w:t>.077</w:t>
            </w:r>
          </w:p>
        </w:tc>
        <w:tc>
          <w:tcPr>
            <w:tcW w:w="648" w:type="dxa"/>
            <w:tcBorders>
              <w:top w:val="nil"/>
              <w:left w:val="nil"/>
              <w:bottom w:val="nil"/>
              <w:right w:val="nil"/>
            </w:tcBorders>
            <w:shd w:val="clear" w:color="000000" w:fill="FFFFFF"/>
            <w:noWrap/>
          </w:tcPr>
          <w:p w14:paraId="5035D0D6" w14:textId="3F6667AB" w:rsidR="00715A50" w:rsidRPr="001C4965" w:rsidRDefault="00715A50" w:rsidP="00715A50">
            <w:pPr>
              <w:rPr>
                <w:color w:val="000000" w:themeColor="text1"/>
                <w:sz w:val="21"/>
                <w:szCs w:val="21"/>
                <w:lang w:eastAsia="fr-FR"/>
              </w:rPr>
            </w:pPr>
            <w:r w:rsidRPr="001C4965">
              <w:rPr>
                <w:color w:val="000000" w:themeColor="text1"/>
                <w:sz w:val="21"/>
                <w:szCs w:val="21"/>
              </w:rPr>
              <w:t>.066</w:t>
            </w:r>
          </w:p>
        </w:tc>
        <w:tc>
          <w:tcPr>
            <w:tcW w:w="761" w:type="dxa"/>
            <w:tcBorders>
              <w:top w:val="nil"/>
              <w:left w:val="nil"/>
              <w:bottom w:val="nil"/>
              <w:right w:val="nil"/>
            </w:tcBorders>
            <w:shd w:val="clear" w:color="000000" w:fill="FFFFFF"/>
            <w:noWrap/>
          </w:tcPr>
          <w:p w14:paraId="3B998087" w14:textId="56A3E077" w:rsidR="00715A50" w:rsidRPr="001C4965" w:rsidRDefault="00715A50" w:rsidP="00715A50">
            <w:pPr>
              <w:rPr>
                <w:color w:val="000000" w:themeColor="text1"/>
                <w:sz w:val="21"/>
                <w:szCs w:val="21"/>
                <w:lang w:eastAsia="fr-FR"/>
              </w:rPr>
            </w:pPr>
            <w:r w:rsidRPr="001C4965">
              <w:rPr>
                <w:color w:val="000000" w:themeColor="text1"/>
                <w:sz w:val="21"/>
                <w:szCs w:val="21"/>
              </w:rPr>
              <w:t>.088</w:t>
            </w:r>
          </w:p>
        </w:tc>
        <w:tc>
          <w:tcPr>
            <w:tcW w:w="808" w:type="dxa"/>
            <w:tcBorders>
              <w:top w:val="nil"/>
              <w:left w:val="nil"/>
              <w:bottom w:val="nil"/>
              <w:right w:val="nil"/>
            </w:tcBorders>
            <w:shd w:val="clear" w:color="000000" w:fill="FFFFFF"/>
            <w:noWrap/>
          </w:tcPr>
          <w:p w14:paraId="0AE48C45" w14:textId="67E70ACC" w:rsidR="00715A50" w:rsidRPr="001C4965" w:rsidRDefault="00715A50" w:rsidP="00715A50">
            <w:pPr>
              <w:rPr>
                <w:color w:val="000000" w:themeColor="text1"/>
                <w:sz w:val="21"/>
                <w:szCs w:val="21"/>
                <w:lang w:eastAsia="fr-FR"/>
              </w:rPr>
            </w:pPr>
            <w:r w:rsidRPr="001C4965">
              <w:rPr>
                <w:color w:val="000000" w:themeColor="text1"/>
                <w:sz w:val="21"/>
                <w:szCs w:val="21"/>
              </w:rPr>
              <w:t>.024</w:t>
            </w:r>
          </w:p>
        </w:tc>
        <w:tc>
          <w:tcPr>
            <w:tcW w:w="467" w:type="dxa"/>
            <w:tcBorders>
              <w:top w:val="nil"/>
              <w:left w:val="nil"/>
              <w:bottom w:val="nil"/>
              <w:right w:val="nil"/>
            </w:tcBorders>
            <w:shd w:val="clear" w:color="000000" w:fill="FFFFFF"/>
            <w:noWrap/>
          </w:tcPr>
          <w:p w14:paraId="7CE5E2A4" w14:textId="61F0D41B" w:rsidR="00715A50" w:rsidRPr="001C4965" w:rsidRDefault="00715A50" w:rsidP="00715A50">
            <w:pPr>
              <w:rPr>
                <w:color w:val="000000" w:themeColor="text1"/>
                <w:sz w:val="21"/>
                <w:szCs w:val="21"/>
                <w:lang w:eastAsia="fr-FR"/>
              </w:rPr>
            </w:pPr>
            <w:r w:rsidRPr="001C4965">
              <w:rPr>
                <w:color w:val="000000" w:themeColor="text1"/>
                <w:sz w:val="21"/>
                <w:szCs w:val="21"/>
                <w:lang w:eastAsia="fr-FR"/>
              </w:rPr>
              <w:t>-</w:t>
            </w:r>
          </w:p>
        </w:tc>
        <w:tc>
          <w:tcPr>
            <w:tcW w:w="867" w:type="dxa"/>
            <w:tcBorders>
              <w:top w:val="nil"/>
              <w:left w:val="nil"/>
              <w:bottom w:val="nil"/>
              <w:right w:val="nil"/>
            </w:tcBorders>
            <w:shd w:val="clear" w:color="000000" w:fill="FFFFFF"/>
            <w:noWrap/>
          </w:tcPr>
          <w:p w14:paraId="1A34BAE5" w14:textId="2C3F6884"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450" w:type="dxa"/>
            <w:tcBorders>
              <w:top w:val="nil"/>
              <w:left w:val="nil"/>
              <w:bottom w:val="nil"/>
              <w:right w:val="nil"/>
            </w:tcBorders>
            <w:shd w:val="clear" w:color="000000" w:fill="FFFFFF"/>
            <w:noWrap/>
          </w:tcPr>
          <w:p w14:paraId="73F2ACD8" w14:textId="6F888FF0"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626" w:type="dxa"/>
            <w:tcBorders>
              <w:top w:val="nil"/>
              <w:left w:val="nil"/>
              <w:bottom w:val="nil"/>
              <w:right w:val="nil"/>
            </w:tcBorders>
            <w:shd w:val="clear" w:color="000000" w:fill="FFFFFF"/>
            <w:noWrap/>
          </w:tcPr>
          <w:p w14:paraId="3FDDC983" w14:textId="54359D44"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626" w:type="dxa"/>
            <w:tcBorders>
              <w:top w:val="nil"/>
              <w:left w:val="nil"/>
              <w:bottom w:val="nil"/>
              <w:right w:val="nil"/>
            </w:tcBorders>
            <w:shd w:val="clear" w:color="000000" w:fill="FFFFFF"/>
            <w:noWrap/>
          </w:tcPr>
          <w:p w14:paraId="3A8887EC" w14:textId="34B864C3"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763" w:type="dxa"/>
            <w:tcBorders>
              <w:top w:val="nil"/>
              <w:left w:val="nil"/>
              <w:bottom w:val="nil"/>
              <w:right w:val="nil"/>
            </w:tcBorders>
            <w:shd w:val="clear" w:color="000000" w:fill="FFFFFF"/>
            <w:noWrap/>
          </w:tcPr>
          <w:p w14:paraId="22D340B4" w14:textId="5ABE927E"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992" w:type="dxa"/>
            <w:tcBorders>
              <w:top w:val="nil"/>
              <w:left w:val="nil"/>
              <w:bottom w:val="nil"/>
              <w:right w:val="nil"/>
            </w:tcBorders>
            <w:shd w:val="clear" w:color="000000" w:fill="FFFFFF"/>
            <w:noWrap/>
          </w:tcPr>
          <w:p w14:paraId="1D65F64F" w14:textId="0EAC1D9C"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r>
      <w:tr w:rsidR="00715A50" w:rsidRPr="001055CF" w14:paraId="4E89A8C1" w14:textId="77777777" w:rsidTr="00195D29">
        <w:trPr>
          <w:trHeight w:val="315"/>
        </w:trPr>
        <w:tc>
          <w:tcPr>
            <w:tcW w:w="841" w:type="dxa"/>
            <w:vMerge/>
            <w:tcBorders>
              <w:left w:val="nil"/>
              <w:right w:val="nil"/>
            </w:tcBorders>
            <w:hideMark/>
          </w:tcPr>
          <w:p w14:paraId="0B97A54D" w14:textId="3971C266" w:rsidR="00715A50" w:rsidRPr="001055CF" w:rsidRDefault="00715A50" w:rsidP="00715A50">
            <w:pPr>
              <w:rPr>
                <w:sz w:val="21"/>
                <w:szCs w:val="21"/>
                <w:lang w:eastAsia="fr-FR"/>
              </w:rPr>
            </w:pPr>
          </w:p>
        </w:tc>
        <w:tc>
          <w:tcPr>
            <w:tcW w:w="931" w:type="dxa"/>
            <w:vMerge/>
            <w:tcBorders>
              <w:left w:val="nil"/>
              <w:right w:val="nil"/>
            </w:tcBorders>
            <w:shd w:val="clear" w:color="000000" w:fill="FFFFFF"/>
            <w:hideMark/>
          </w:tcPr>
          <w:p w14:paraId="53AD3604" w14:textId="3D771FC1" w:rsidR="00715A50" w:rsidRPr="001055CF" w:rsidRDefault="00715A50" w:rsidP="00715A50">
            <w:pPr>
              <w:rPr>
                <w:sz w:val="21"/>
                <w:szCs w:val="21"/>
                <w:lang w:eastAsia="fr-FR"/>
              </w:rPr>
            </w:pPr>
          </w:p>
        </w:tc>
        <w:tc>
          <w:tcPr>
            <w:tcW w:w="425" w:type="dxa"/>
            <w:tcBorders>
              <w:top w:val="nil"/>
              <w:left w:val="nil"/>
              <w:bottom w:val="nil"/>
              <w:right w:val="nil"/>
            </w:tcBorders>
            <w:shd w:val="clear" w:color="000000" w:fill="FFFFFF"/>
            <w:noWrap/>
            <w:hideMark/>
          </w:tcPr>
          <w:p w14:paraId="36FE1663" w14:textId="77777777" w:rsidR="00715A50" w:rsidRPr="001055CF" w:rsidRDefault="00715A50" w:rsidP="00715A50">
            <w:pPr>
              <w:rPr>
                <w:sz w:val="21"/>
                <w:szCs w:val="21"/>
                <w:lang w:eastAsia="fr-FR"/>
              </w:rPr>
            </w:pPr>
            <w:r w:rsidRPr="001055CF">
              <w:rPr>
                <w:sz w:val="21"/>
                <w:szCs w:val="21"/>
                <w:lang w:eastAsia="fr-FR"/>
              </w:rPr>
              <w:t>4-3</w:t>
            </w:r>
          </w:p>
        </w:tc>
        <w:tc>
          <w:tcPr>
            <w:tcW w:w="1927" w:type="dxa"/>
            <w:tcBorders>
              <w:top w:val="nil"/>
              <w:left w:val="nil"/>
              <w:bottom w:val="nil"/>
              <w:right w:val="nil"/>
            </w:tcBorders>
            <w:shd w:val="clear" w:color="000000" w:fill="FFFFFF"/>
            <w:noWrap/>
            <w:hideMark/>
          </w:tcPr>
          <w:p w14:paraId="4CADB320" w14:textId="77777777" w:rsidR="00715A50" w:rsidRPr="001C4965" w:rsidRDefault="00715A50" w:rsidP="00715A50">
            <w:pPr>
              <w:rPr>
                <w:color w:val="000000" w:themeColor="text1"/>
                <w:sz w:val="21"/>
                <w:szCs w:val="21"/>
                <w:lang w:eastAsia="fr-FR"/>
              </w:rPr>
            </w:pPr>
            <w:r w:rsidRPr="001C4965">
              <w:rPr>
                <w:color w:val="000000" w:themeColor="text1"/>
                <w:sz w:val="21"/>
                <w:szCs w:val="21"/>
                <w:lang w:eastAsia="fr-FR"/>
              </w:rPr>
              <w:t>Configural invariance</w:t>
            </w:r>
          </w:p>
        </w:tc>
        <w:tc>
          <w:tcPr>
            <w:tcW w:w="1348" w:type="dxa"/>
            <w:tcBorders>
              <w:top w:val="nil"/>
              <w:left w:val="nil"/>
              <w:bottom w:val="nil"/>
              <w:right w:val="nil"/>
            </w:tcBorders>
            <w:shd w:val="clear" w:color="000000" w:fill="FFFFFF"/>
            <w:noWrap/>
          </w:tcPr>
          <w:p w14:paraId="3EBDA053" w14:textId="63E4A1A7" w:rsidR="00715A50" w:rsidRPr="001C4965" w:rsidRDefault="00715A50" w:rsidP="00715A50">
            <w:pPr>
              <w:rPr>
                <w:color w:val="000000" w:themeColor="text1"/>
                <w:sz w:val="21"/>
                <w:szCs w:val="21"/>
                <w:lang w:eastAsia="fr-FR"/>
              </w:rPr>
            </w:pPr>
            <w:r w:rsidRPr="001C4965">
              <w:rPr>
                <w:color w:val="000000" w:themeColor="text1"/>
                <w:sz w:val="21"/>
                <w:szCs w:val="21"/>
              </w:rPr>
              <w:t>551.156*</w:t>
            </w:r>
          </w:p>
        </w:tc>
        <w:tc>
          <w:tcPr>
            <w:tcW w:w="740" w:type="dxa"/>
            <w:tcBorders>
              <w:top w:val="nil"/>
              <w:left w:val="nil"/>
              <w:bottom w:val="nil"/>
              <w:right w:val="nil"/>
            </w:tcBorders>
            <w:shd w:val="clear" w:color="000000" w:fill="FFFFFF"/>
            <w:noWrap/>
          </w:tcPr>
          <w:p w14:paraId="0BBC77DB" w14:textId="551A5F3B" w:rsidR="00715A50" w:rsidRPr="001C4965" w:rsidRDefault="00715A50" w:rsidP="00715A50">
            <w:pPr>
              <w:rPr>
                <w:color w:val="000000" w:themeColor="text1"/>
                <w:sz w:val="21"/>
                <w:szCs w:val="21"/>
                <w:lang w:eastAsia="fr-FR"/>
              </w:rPr>
            </w:pPr>
            <w:r w:rsidRPr="001C4965">
              <w:rPr>
                <w:color w:val="000000" w:themeColor="text1"/>
                <w:sz w:val="21"/>
                <w:szCs w:val="21"/>
              </w:rPr>
              <w:t>254</w:t>
            </w:r>
          </w:p>
        </w:tc>
        <w:tc>
          <w:tcPr>
            <w:tcW w:w="788" w:type="dxa"/>
            <w:tcBorders>
              <w:top w:val="nil"/>
              <w:left w:val="nil"/>
              <w:bottom w:val="nil"/>
              <w:right w:val="nil"/>
            </w:tcBorders>
            <w:shd w:val="clear" w:color="000000" w:fill="FFFFFF"/>
            <w:noWrap/>
          </w:tcPr>
          <w:p w14:paraId="584ECF05" w14:textId="50874323" w:rsidR="00715A50" w:rsidRPr="001C4965" w:rsidRDefault="001C4965" w:rsidP="00715A50">
            <w:pPr>
              <w:rPr>
                <w:color w:val="000000" w:themeColor="text1"/>
                <w:sz w:val="21"/>
                <w:szCs w:val="21"/>
                <w:lang w:eastAsia="fr-FR"/>
              </w:rPr>
            </w:pPr>
            <w:r w:rsidRPr="001C4965">
              <w:rPr>
                <w:color w:val="000000" w:themeColor="text1"/>
                <w:sz w:val="21"/>
                <w:szCs w:val="21"/>
              </w:rPr>
              <w:t>.982</w:t>
            </w:r>
          </w:p>
        </w:tc>
        <w:tc>
          <w:tcPr>
            <w:tcW w:w="560" w:type="dxa"/>
            <w:tcBorders>
              <w:top w:val="nil"/>
              <w:left w:val="nil"/>
              <w:bottom w:val="nil"/>
              <w:right w:val="nil"/>
            </w:tcBorders>
            <w:shd w:val="clear" w:color="000000" w:fill="FFFFFF"/>
            <w:noWrap/>
          </w:tcPr>
          <w:p w14:paraId="6268D113" w14:textId="4268E20B" w:rsidR="00715A50" w:rsidRPr="001C4965" w:rsidRDefault="001C4965" w:rsidP="00715A50">
            <w:pPr>
              <w:rPr>
                <w:color w:val="000000" w:themeColor="text1"/>
                <w:sz w:val="21"/>
                <w:szCs w:val="21"/>
                <w:lang w:eastAsia="fr-FR"/>
              </w:rPr>
            </w:pPr>
            <w:r w:rsidRPr="001C4965">
              <w:rPr>
                <w:color w:val="000000" w:themeColor="text1"/>
                <w:sz w:val="21"/>
                <w:szCs w:val="21"/>
              </w:rPr>
              <w:t>.965</w:t>
            </w:r>
          </w:p>
        </w:tc>
        <w:tc>
          <w:tcPr>
            <w:tcW w:w="864" w:type="dxa"/>
            <w:tcBorders>
              <w:top w:val="nil"/>
              <w:left w:val="nil"/>
              <w:bottom w:val="nil"/>
              <w:right w:val="nil"/>
            </w:tcBorders>
            <w:shd w:val="clear" w:color="000000" w:fill="FFFFFF"/>
            <w:noWrap/>
          </w:tcPr>
          <w:p w14:paraId="6A29B312" w14:textId="5C64F4EF" w:rsidR="00715A50" w:rsidRPr="001C4965" w:rsidRDefault="001C4965" w:rsidP="00715A50">
            <w:pPr>
              <w:rPr>
                <w:color w:val="000000" w:themeColor="text1"/>
                <w:sz w:val="21"/>
                <w:szCs w:val="21"/>
                <w:lang w:eastAsia="fr-FR"/>
              </w:rPr>
            </w:pPr>
            <w:r w:rsidRPr="001C4965">
              <w:rPr>
                <w:color w:val="000000" w:themeColor="text1"/>
                <w:sz w:val="21"/>
                <w:szCs w:val="21"/>
              </w:rPr>
              <w:t>.070</w:t>
            </w:r>
          </w:p>
        </w:tc>
        <w:tc>
          <w:tcPr>
            <w:tcW w:w="648" w:type="dxa"/>
            <w:tcBorders>
              <w:top w:val="nil"/>
              <w:left w:val="nil"/>
              <w:bottom w:val="nil"/>
              <w:right w:val="nil"/>
            </w:tcBorders>
            <w:shd w:val="clear" w:color="000000" w:fill="FFFFFF"/>
            <w:noWrap/>
          </w:tcPr>
          <w:p w14:paraId="5CC7AC54" w14:textId="2275AD2C" w:rsidR="00715A50" w:rsidRPr="001C4965" w:rsidRDefault="001C4965" w:rsidP="00715A50">
            <w:pPr>
              <w:rPr>
                <w:color w:val="000000" w:themeColor="text1"/>
                <w:sz w:val="21"/>
                <w:szCs w:val="21"/>
                <w:lang w:eastAsia="fr-FR"/>
              </w:rPr>
            </w:pPr>
            <w:r w:rsidRPr="001C4965">
              <w:rPr>
                <w:color w:val="000000" w:themeColor="text1"/>
                <w:sz w:val="21"/>
                <w:szCs w:val="21"/>
              </w:rPr>
              <w:t>.062</w:t>
            </w:r>
          </w:p>
        </w:tc>
        <w:tc>
          <w:tcPr>
            <w:tcW w:w="761" w:type="dxa"/>
            <w:tcBorders>
              <w:top w:val="nil"/>
              <w:left w:val="nil"/>
              <w:bottom w:val="nil"/>
              <w:right w:val="nil"/>
            </w:tcBorders>
            <w:shd w:val="clear" w:color="000000" w:fill="FFFFFF"/>
            <w:noWrap/>
          </w:tcPr>
          <w:p w14:paraId="732AF6D8" w14:textId="10DCDA63" w:rsidR="00715A50" w:rsidRPr="001C4965" w:rsidRDefault="001C4965" w:rsidP="00715A50">
            <w:pPr>
              <w:rPr>
                <w:color w:val="000000" w:themeColor="text1"/>
                <w:sz w:val="21"/>
                <w:szCs w:val="21"/>
                <w:lang w:eastAsia="fr-FR"/>
              </w:rPr>
            </w:pPr>
            <w:r w:rsidRPr="001C4965">
              <w:rPr>
                <w:color w:val="000000" w:themeColor="text1"/>
                <w:sz w:val="21"/>
                <w:szCs w:val="21"/>
              </w:rPr>
              <w:t>.078</w:t>
            </w:r>
          </w:p>
        </w:tc>
        <w:tc>
          <w:tcPr>
            <w:tcW w:w="808" w:type="dxa"/>
            <w:tcBorders>
              <w:top w:val="nil"/>
              <w:left w:val="nil"/>
              <w:bottom w:val="nil"/>
              <w:right w:val="nil"/>
            </w:tcBorders>
            <w:shd w:val="clear" w:color="000000" w:fill="FFFFFF"/>
            <w:noWrap/>
          </w:tcPr>
          <w:p w14:paraId="524C9EA0" w14:textId="3607C086" w:rsidR="00715A50" w:rsidRPr="001C4965" w:rsidRDefault="001C4965" w:rsidP="00715A50">
            <w:pPr>
              <w:rPr>
                <w:color w:val="000000" w:themeColor="text1"/>
                <w:sz w:val="21"/>
                <w:szCs w:val="21"/>
                <w:lang w:eastAsia="fr-FR"/>
              </w:rPr>
            </w:pPr>
            <w:r w:rsidRPr="001C4965">
              <w:rPr>
                <w:color w:val="000000" w:themeColor="text1"/>
                <w:sz w:val="21"/>
                <w:szCs w:val="21"/>
              </w:rPr>
              <w:t>.027</w:t>
            </w:r>
          </w:p>
        </w:tc>
        <w:tc>
          <w:tcPr>
            <w:tcW w:w="467" w:type="dxa"/>
            <w:tcBorders>
              <w:top w:val="nil"/>
              <w:left w:val="nil"/>
              <w:bottom w:val="nil"/>
              <w:right w:val="nil"/>
            </w:tcBorders>
            <w:shd w:val="clear" w:color="000000" w:fill="FFFFFF"/>
            <w:noWrap/>
          </w:tcPr>
          <w:p w14:paraId="606E382A" w14:textId="3AC5DE14"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867" w:type="dxa"/>
            <w:tcBorders>
              <w:top w:val="nil"/>
              <w:left w:val="nil"/>
              <w:bottom w:val="nil"/>
              <w:right w:val="nil"/>
            </w:tcBorders>
            <w:shd w:val="clear" w:color="000000" w:fill="FFFFFF"/>
            <w:noWrap/>
          </w:tcPr>
          <w:p w14:paraId="7F6D8D81" w14:textId="27F36D58"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450" w:type="dxa"/>
            <w:tcBorders>
              <w:top w:val="nil"/>
              <w:left w:val="nil"/>
              <w:bottom w:val="nil"/>
              <w:right w:val="nil"/>
            </w:tcBorders>
            <w:shd w:val="clear" w:color="000000" w:fill="FFFFFF"/>
            <w:noWrap/>
          </w:tcPr>
          <w:p w14:paraId="28DA7D6F" w14:textId="34552D23"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626" w:type="dxa"/>
            <w:tcBorders>
              <w:top w:val="nil"/>
              <w:left w:val="nil"/>
              <w:bottom w:val="nil"/>
              <w:right w:val="nil"/>
            </w:tcBorders>
            <w:shd w:val="clear" w:color="000000" w:fill="FFFFFF"/>
            <w:noWrap/>
          </w:tcPr>
          <w:p w14:paraId="610AD0A2" w14:textId="2CA32328"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626" w:type="dxa"/>
            <w:tcBorders>
              <w:top w:val="nil"/>
              <w:left w:val="nil"/>
              <w:bottom w:val="nil"/>
              <w:right w:val="nil"/>
            </w:tcBorders>
            <w:shd w:val="clear" w:color="000000" w:fill="FFFFFF"/>
            <w:noWrap/>
          </w:tcPr>
          <w:p w14:paraId="76F2B15D" w14:textId="538CE83D"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763" w:type="dxa"/>
            <w:tcBorders>
              <w:top w:val="nil"/>
              <w:left w:val="nil"/>
              <w:bottom w:val="nil"/>
              <w:right w:val="nil"/>
            </w:tcBorders>
            <w:shd w:val="clear" w:color="000000" w:fill="FFFFFF"/>
            <w:noWrap/>
          </w:tcPr>
          <w:p w14:paraId="578B26CF" w14:textId="7120A338"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c>
          <w:tcPr>
            <w:tcW w:w="992" w:type="dxa"/>
            <w:tcBorders>
              <w:top w:val="nil"/>
              <w:left w:val="nil"/>
              <w:bottom w:val="nil"/>
              <w:right w:val="nil"/>
            </w:tcBorders>
            <w:shd w:val="clear" w:color="000000" w:fill="FFFFFF"/>
            <w:noWrap/>
          </w:tcPr>
          <w:p w14:paraId="105CADF1" w14:textId="23018649"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w:t>
            </w:r>
          </w:p>
        </w:tc>
      </w:tr>
      <w:tr w:rsidR="00715A50" w:rsidRPr="001055CF" w14:paraId="7D0BB3B7" w14:textId="77777777" w:rsidTr="00195D29">
        <w:trPr>
          <w:trHeight w:val="315"/>
        </w:trPr>
        <w:tc>
          <w:tcPr>
            <w:tcW w:w="841" w:type="dxa"/>
            <w:vMerge/>
            <w:tcBorders>
              <w:left w:val="nil"/>
              <w:right w:val="nil"/>
            </w:tcBorders>
            <w:hideMark/>
          </w:tcPr>
          <w:p w14:paraId="121BC26B" w14:textId="647A64EC" w:rsidR="00715A50" w:rsidRPr="001055CF" w:rsidRDefault="00715A50" w:rsidP="00715A50">
            <w:pPr>
              <w:rPr>
                <w:sz w:val="21"/>
                <w:szCs w:val="21"/>
                <w:lang w:eastAsia="fr-FR"/>
              </w:rPr>
            </w:pPr>
          </w:p>
        </w:tc>
        <w:tc>
          <w:tcPr>
            <w:tcW w:w="931" w:type="dxa"/>
            <w:vMerge/>
            <w:tcBorders>
              <w:left w:val="nil"/>
              <w:right w:val="nil"/>
            </w:tcBorders>
            <w:shd w:val="clear" w:color="000000" w:fill="FFFFFF"/>
            <w:hideMark/>
          </w:tcPr>
          <w:p w14:paraId="4DFE2F3A" w14:textId="50DC1DB4" w:rsidR="00715A50" w:rsidRPr="001055CF" w:rsidRDefault="00715A50" w:rsidP="00715A50">
            <w:pPr>
              <w:rPr>
                <w:b/>
                <w:bCs/>
                <w:sz w:val="21"/>
                <w:szCs w:val="21"/>
                <w:lang w:eastAsia="fr-FR"/>
              </w:rPr>
            </w:pPr>
          </w:p>
        </w:tc>
        <w:tc>
          <w:tcPr>
            <w:tcW w:w="425" w:type="dxa"/>
            <w:tcBorders>
              <w:top w:val="nil"/>
              <w:left w:val="nil"/>
              <w:bottom w:val="nil"/>
              <w:right w:val="nil"/>
            </w:tcBorders>
            <w:shd w:val="clear" w:color="000000" w:fill="FFFFFF"/>
            <w:noWrap/>
            <w:hideMark/>
          </w:tcPr>
          <w:p w14:paraId="2B66B24B" w14:textId="77777777" w:rsidR="00715A50" w:rsidRPr="001055CF" w:rsidRDefault="00715A50" w:rsidP="00715A50">
            <w:pPr>
              <w:rPr>
                <w:sz w:val="21"/>
                <w:szCs w:val="21"/>
                <w:lang w:eastAsia="fr-FR"/>
              </w:rPr>
            </w:pPr>
            <w:r w:rsidRPr="001055CF">
              <w:rPr>
                <w:sz w:val="21"/>
                <w:szCs w:val="21"/>
                <w:lang w:eastAsia="fr-FR"/>
              </w:rPr>
              <w:t>4-4</w:t>
            </w:r>
          </w:p>
        </w:tc>
        <w:tc>
          <w:tcPr>
            <w:tcW w:w="1927" w:type="dxa"/>
            <w:tcBorders>
              <w:top w:val="nil"/>
              <w:left w:val="nil"/>
              <w:bottom w:val="nil"/>
              <w:right w:val="nil"/>
            </w:tcBorders>
            <w:shd w:val="clear" w:color="000000" w:fill="FFFFFF"/>
            <w:noWrap/>
            <w:hideMark/>
          </w:tcPr>
          <w:p w14:paraId="1DD2A224" w14:textId="77777777" w:rsidR="00715A50" w:rsidRPr="001C4965" w:rsidRDefault="00715A50" w:rsidP="00715A50">
            <w:pPr>
              <w:rPr>
                <w:color w:val="000000" w:themeColor="text1"/>
                <w:sz w:val="21"/>
                <w:szCs w:val="21"/>
                <w:lang w:eastAsia="fr-FR"/>
              </w:rPr>
            </w:pPr>
            <w:r w:rsidRPr="001C4965">
              <w:rPr>
                <w:color w:val="000000" w:themeColor="text1"/>
                <w:sz w:val="21"/>
                <w:szCs w:val="21"/>
                <w:lang w:eastAsia="fr-FR"/>
              </w:rPr>
              <w:t>Weak invariance</w:t>
            </w:r>
          </w:p>
        </w:tc>
        <w:tc>
          <w:tcPr>
            <w:tcW w:w="1348" w:type="dxa"/>
            <w:tcBorders>
              <w:top w:val="nil"/>
              <w:left w:val="nil"/>
              <w:bottom w:val="nil"/>
              <w:right w:val="nil"/>
            </w:tcBorders>
            <w:shd w:val="clear" w:color="000000" w:fill="FFFFFF"/>
            <w:noWrap/>
          </w:tcPr>
          <w:p w14:paraId="34A31014" w14:textId="7F017715" w:rsidR="00715A50" w:rsidRPr="001C4965" w:rsidRDefault="00715A50" w:rsidP="00715A50">
            <w:pPr>
              <w:rPr>
                <w:color w:val="000000" w:themeColor="text1"/>
                <w:sz w:val="21"/>
                <w:szCs w:val="21"/>
                <w:lang w:eastAsia="fr-FR"/>
              </w:rPr>
            </w:pPr>
            <w:r w:rsidRPr="001C4965">
              <w:rPr>
                <w:color w:val="000000" w:themeColor="text1"/>
                <w:sz w:val="21"/>
                <w:szCs w:val="21"/>
              </w:rPr>
              <w:t>525.420*</w:t>
            </w:r>
          </w:p>
        </w:tc>
        <w:tc>
          <w:tcPr>
            <w:tcW w:w="740" w:type="dxa"/>
            <w:tcBorders>
              <w:top w:val="nil"/>
              <w:left w:val="nil"/>
              <w:bottom w:val="nil"/>
              <w:right w:val="nil"/>
            </w:tcBorders>
            <w:shd w:val="clear" w:color="000000" w:fill="FFFFFF"/>
            <w:noWrap/>
          </w:tcPr>
          <w:p w14:paraId="6EAC904D" w14:textId="76426819" w:rsidR="00715A50" w:rsidRPr="001C4965" w:rsidRDefault="00715A50" w:rsidP="00715A50">
            <w:pPr>
              <w:rPr>
                <w:color w:val="000000" w:themeColor="text1"/>
                <w:sz w:val="21"/>
                <w:szCs w:val="21"/>
                <w:lang w:eastAsia="fr-FR"/>
              </w:rPr>
            </w:pPr>
            <w:r w:rsidRPr="001C4965">
              <w:rPr>
                <w:color w:val="000000" w:themeColor="text1"/>
                <w:sz w:val="21"/>
                <w:szCs w:val="21"/>
              </w:rPr>
              <w:t>344</w:t>
            </w:r>
          </w:p>
        </w:tc>
        <w:tc>
          <w:tcPr>
            <w:tcW w:w="788" w:type="dxa"/>
            <w:tcBorders>
              <w:top w:val="nil"/>
              <w:left w:val="nil"/>
              <w:bottom w:val="nil"/>
              <w:right w:val="nil"/>
            </w:tcBorders>
            <w:shd w:val="clear" w:color="000000" w:fill="FFFFFF"/>
            <w:noWrap/>
          </w:tcPr>
          <w:p w14:paraId="6D28CD49" w14:textId="298F5578" w:rsidR="00715A50" w:rsidRPr="001C4965" w:rsidRDefault="001C4965" w:rsidP="00715A50">
            <w:pPr>
              <w:rPr>
                <w:color w:val="000000" w:themeColor="text1"/>
                <w:sz w:val="21"/>
                <w:szCs w:val="21"/>
                <w:lang w:eastAsia="fr-FR"/>
              </w:rPr>
            </w:pPr>
            <w:r w:rsidRPr="001C4965">
              <w:rPr>
                <w:color w:val="000000" w:themeColor="text1"/>
                <w:sz w:val="21"/>
                <w:szCs w:val="21"/>
              </w:rPr>
              <w:t>.989</w:t>
            </w:r>
          </w:p>
        </w:tc>
        <w:tc>
          <w:tcPr>
            <w:tcW w:w="560" w:type="dxa"/>
            <w:tcBorders>
              <w:top w:val="nil"/>
              <w:left w:val="nil"/>
              <w:bottom w:val="nil"/>
              <w:right w:val="nil"/>
            </w:tcBorders>
            <w:shd w:val="clear" w:color="000000" w:fill="FFFFFF"/>
            <w:noWrap/>
          </w:tcPr>
          <w:p w14:paraId="51585856" w14:textId="4AF73558" w:rsidR="00715A50" w:rsidRPr="001C4965" w:rsidRDefault="001C4965" w:rsidP="00715A50">
            <w:pPr>
              <w:rPr>
                <w:color w:val="000000" w:themeColor="text1"/>
                <w:sz w:val="21"/>
                <w:szCs w:val="21"/>
                <w:lang w:eastAsia="fr-FR"/>
              </w:rPr>
            </w:pPr>
            <w:r w:rsidRPr="001C4965">
              <w:rPr>
                <w:color w:val="000000" w:themeColor="text1"/>
                <w:sz w:val="21"/>
                <w:szCs w:val="21"/>
              </w:rPr>
              <w:t>.984</w:t>
            </w:r>
          </w:p>
        </w:tc>
        <w:tc>
          <w:tcPr>
            <w:tcW w:w="864" w:type="dxa"/>
            <w:tcBorders>
              <w:top w:val="nil"/>
              <w:left w:val="nil"/>
              <w:bottom w:val="nil"/>
              <w:right w:val="nil"/>
            </w:tcBorders>
            <w:shd w:val="clear" w:color="000000" w:fill="FFFFFF"/>
            <w:noWrap/>
          </w:tcPr>
          <w:p w14:paraId="4541CDF5" w14:textId="50E59301" w:rsidR="00715A50" w:rsidRPr="001C4965" w:rsidRDefault="001C4965" w:rsidP="00715A50">
            <w:pPr>
              <w:rPr>
                <w:color w:val="000000" w:themeColor="text1"/>
                <w:sz w:val="21"/>
                <w:szCs w:val="21"/>
                <w:lang w:eastAsia="fr-FR"/>
              </w:rPr>
            </w:pPr>
            <w:r w:rsidRPr="001C4965">
              <w:rPr>
                <w:color w:val="000000" w:themeColor="text1"/>
                <w:sz w:val="21"/>
                <w:szCs w:val="21"/>
              </w:rPr>
              <w:t>.047</w:t>
            </w:r>
          </w:p>
        </w:tc>
        <w:tc>
          <w:tcPr>
            <w:tcW w:w="648" w:type="dxa"/>
            <w:tcBorders>
              <w:top w:val="nil"/>
              <w:left w:val="nil"/>
              <w:bottom w:val="nil"/>
              <w:right w:val="nil"/>
            </w:tcBorders>
            <w:shd w:val="clear" w:color="000000" w:fill="FFFFFF"/>
            <w:noWrap/>
          </w:tcPr>
          <w:p w14:paraId="08870D5E" w14:textId="677923E5" w:rsidR="00715A50" w:rsidRPr="001C4965" w:rsidRDefault="001C4965" w:rsidP="00715A50">
            <w:pPr>
              <w:rPr>
                <w:color w:val="000000" w:themeColor="text1"/>
                <w:sz w:val="21"/>
                <w:szCs w:val="21"/>
                <w:lang w:eastAsia="fr-FR"/>
              </w:rPr>
            </w:pPr>
            <w:r w:rsidRPr="001C4965">
              <w:rPr>
                <w:color w:val="000000" w:themeColor="text1"/>
                <w:sz w:val="21"/>
                <w:szCs w:val="21"/>
              </w:rPr>
              <w:t>.039</w:t>
            </w:r>
          </w:p>
        </w:tc>
        <w:tc>
          <w:tcPr>
            <w:tcW w:w="761" w:type="dxa"/>
            <w:tcBorders>
              <w:top w:val="nil"/>
              <w:left w:val="nil"/>
              <w:bottom w:val="nil"/>
              <w:right w:val="nil"/>
            </w:tcBorders>
            <w:shd w:val="clear" w:color="000000" w:fill="FFFFFF"/>
            <w:noWrap/>
          </w:tcPr>
          <w:p w14:paraId="40188F10" w14:textId="2039D3E3" w:rsidR="00715A50" w:rsidRPr="001C4965" w:rsidRDefault="001C4965" w:rsidP="00715A50">
            <w:pPr>
              <w:rPr>
                <w:color w:val="000000" w:themeColor="text1"/>
                <w:sz w:val="21"/>
                <w:szCs w:val="21"/>
                <w:lang w:eastAsia="fr-FR"/>
              </w:rPr>
            </w:pPr>
            <w:r w:rsidRPr="001C4965">
              <w:rPr>
                <w:color w:val="000000" w:themeColor="text1"/>
                <w:sz w:val="21"/>
                <w:szCs w:val="21"/>
              </w:rPr>
              <w:t>.055</w:t>
            </w:r>
          </w:p>
        </w:tc>
        <w:tc>
          <w:tcPr>
            <w:tcW w:w="808" w:type="dxa"/>
            <w:tcBorders>
              <w:top w:val="nil"/>
              <w:left w:val="nil"/>
              <w:bottom w:val="nil"/>
              <w:right w:val="nil"/>
            </w:tcBorders>
            <w:shd w:val="clear" w:color="000000" w:fill="FFFFFF"/>
            <w:noWrap/>
          </w:tcPr>
          <w:p w14:paraId="09353055" w14:textId="311668B7" w:rsidR="00715A50" w:rsidRPr="001C4965" w:rsidRDefault="001C4965" w:rsidP="00715A50">
            <w:pPr>
              <w:rPr>
                <w:color w:val="000000" w:themeColor="text1"/>
                <w:sz w:val="21"/>
                <w:szCs w:val="21"/>
                <w:lang w:eastAsia="fr-FR"/>
              </w:rPr>
            </w:pPr>
            <w:r w:rsidRPr="001C4965">
              <w:rPr>
                <w:color w:val="000000" w:themeColor="text1"/>
                <w:sz w:val="21"/>
                <w:szCs w:val="21"/>
              </w:rPr>
              <w:t>.033</w:t>
            </w:r>
          </w:p>
        </w:tc>
        <w:tc>
          <w:tcPr>
            <w:tcW w:w="467" w:type="dxa"/>
            <w:tcBorders>
              <w:top w:val="nil"/>
              <w:left w:val="nil"/>
              <w:bottom w:val="nil"/>
              <w:right w:val="nil"/>
            </w:tcBorders>
            <w:shd w:val="clear" w:color="000000" w:fill="FFFFFF"/>
            <w:noWrap/>
          </w:tcPr>
          <w:p w14:paraId="588BE659" w14:textId="5B6625CD"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4-3</w:t>
            </w:r>
          </w:p>
        </w:tc>
        <w:tc>
          <w:tcPr>
            <w:tcW w:w="867" w:type="dxa"/>
            <w:tcBorders>
              <w:top w:val="nil"/>
              <w:left w:val="nil"/>
              <w:bottom w:val="nil"/>
              <w:right w:val="nil"/>
            </w:tcBorders>
            <w:shd w:val="clear" w:color="000000" w:fill="FFFFFF"/>
            <w:noWrap/>
          </w:tcPr>
          <w:p w14:paraId="0A10CA63" w14:textId="433877D5" w:rsidR="00715A50" w:rsidRPr="001C4965" w:rsidRDefault="00715A50" w:rsidP="00715A50">
            <w:pPr>
              <w:rPr>
                <w:color w:val="000000" w:themeColor="text1"/>
                <w:sz w:val="21"/>
                <w:szCs w:val="21"/>
                <w:lang w:eastAsia="fr-FR"/>
              </w:rPr>
            </w:pPr>
            <w:r w:rsidRPr="001C4965">
              <w:rPr>
                <w:color w:val="000000" w:themeColor="text1"/>
                <w:sz w:val="21"/>
                <w:szCs w:val="21"/>
              </w:rPr>
              <w:t>112.198</w:t>
            </w:r>
          </w:p>
        </w:tc>
        <w:tc>
          <w:tcPr>
            <w:tcW w:w="450" w:type="dxa"/>
            <w:tcBorders>
              <w:top w:val="nil"/>
              <w:left w:val="nil"/>
              <w:bottom w:val="nil"/>
              <w:right w:val="nil"/>
            </w:tcBorders>
            <w:shd w:val="clear" w:color="000000" w:fill="FFFFFF"/>
            <w:noWrap/>
          </w:tcPr>
          <w:p w14:paraId="4130FA94" w14:textId="26AC37EF" w:rsidR="00715A50" w:rsidRPr="001C4965" w:rsidRDefault="001C4965" w:rsidP="00715A50">
            <w:pPr>
              <w:rPr>
                <w:color w:val="000000" w:themeColor="text1"/>
                <w:sz w:val="21"/>
                <w:szCs w:val="21"/>
                <w:lang w:eastAsia="fr-FR"/>
              </w:rPr>
            </w:pPr>
            <w:r w:rsidRPr="001C4965">
              <w:rPr>
                <w:color w:val="000000" w:themeColor="text1"/>
                <w:sz w:val="21"/>
                <w:szCs w:val="21"/>
              </w:rPr>
              <w:t>90</w:t>
            </w:r>
          </w:p>
        </w:tc>
        <w:tc>
          <w:tcPr>
            <w:tcW w:w="626" w:type="dxa"/>
            <w:tcBorders>
              <w:top w:val="nil"/>
              <w:left w:val="nil"/>
              <w:bottom w:val="nil"/>
              <w:right w:val="nil"/>
            </w:tcBorders>
            <w:shd w:val="clear" w:color="000000" w:fill="FFFFFF"/>
            <w:noWrap/>
          </w:tcPr>
          <w:p w14:paraId="0F09C59A" w14:textId="17986DF3" w:rsidR="00715A50" w:rsidRPr="001C4965" w:rsidRDefault="001C4965" w:rsidP="00715A50">
            <w:pPr>
              <w:rPr>
                <w:color w:val="000000" w:themeColor="text1"/>
                <w:sz w:val="21"/>
                <w:szCs w:val="21"/>
                <w:lang w:eastAsia="fr-FR"/>
              </w:rPr>
            </w:pPr>
            <w:r w:rsidRPr="001C4965">
              <w:rPr>
                <w:color w:val="000000" w:themeColor="text1"/>
                <w:sz w:val="21"/>
                <w:szCs w:val="21"/>
              </w:rPr>
              <w:t>.06</w:t>
            </w:r>
          </w:p>
        </w:tc>
        <w:tc>
          <w:tcPr>
            <w:tcW w:w="626" w:type="dxa"/>
            <w:tcBorders>
              <w:top w:val="nil"/>
              <w:left w:val="nil"/>
              <w:bottom w:val="nil"/>
              <w:right w:val="nil"/>
            </w:tcBorders>
            <w:shd w:val="clear" w:color="000000" w:fill="FFFFFF"/>
            <w:noWrap/>
          </w:tcPr>
          <w:p w14:paraId="04EE6384" w14:textId="7C7C132E" w:rsidR="00715A50" w:rsidRPr="001C4965" w:rsidRDefault="00715A50" w:rsidP="00715A50">
            <w:pPr>
              <w:rPr>
                <w:color w:val="000000" w:themeColor="text1"/>
                <w:sz w:val="21"/>
                <w:szCs w:val="21"/>
                <w:lang w:eastAsia="fr-FR"/>
              </w:rPr>
            </w:pPr>
            <w:r w:rsidRPr="001C4965">
              <w:rPr>
                <w:color w:val="000000" w:themeColor="text1"/>
                <w:sz w:val="21"/>
                <w:szCs w:val="21"/>
              </w:rPr>
              <w:t>+.007</w:t>
            </w:r>
          </w:p>
        </w:tc>
        <w:tc>
          <w:tcPr>
            <w:tcW w:w="763" w:type="dxa"/>
            <w:tcBorders>
              <w:top w:val="nil"/>
              <w:left w:val="nil"/>
              <w:bottom w:val="nil"/>
              <w:right w:val="nil"/>
            </w:tcBorders>
            <w:shd w:val="clear" w:color="000000" w:fill="FFFFFF"/>
            <w:noWrap/>
          </w:tcPr>
          <w:p w14:paraId="486C65C4" w14:textId="3EF8D0EF" w:rsidR="00715A50" w:rsidRPr="001C4965" w:rsidRDefault="00715A50" w:rsidP="00715A50">
            <w:pPr>
              <w:rPr>
                <w:color w:val="000000" w:themeColor="text1"/>
                <w:sz w:val="21"/>
                <w:szCs w:val="21"/>
                <w:lang w:eastAsia="fr-FR"/>
              </w:rPr>
            </w:pPr>
            <w:r w:rsidRPr="001C4965">
              <w:rPr>
                <w:color w:val="000000" w:themeColor="text1"/>
                <w:sz w:val="21"/>
                <w:szCs w:val="21"/>
              </w:rPr>
              <w:t>+.019</w:t>
            </w:r>
          </w:p>
        </w:tc>
        <w:tc>
          <w:tcPr>
            <w:tcW w:w="992" w:type="dxa"/>
            <w:tcBorders>
              <w:top w:val="nil"/>
              <w:left w:val="nil"/>
              <w:bottom w:val="nil"/>
              <w:right w:val="nil"/>
            </w:tcBorders>
            <w:shd w:val="clear" w:color="000000" w:fill="FFFFFF"/>
            <w:noWrap/>
          </w:tcPr>
          <w:p w14:paraId="0188ED7E" w14:textId="6A74392A" w:rsidR="00715A50" w:rsidRPr="001C4965" w:rsidRDefault="00715A50" w:rsidP="00715A50">
            <w:pPr>
              <w:rPr>
                <w:color w:val="000000" w:themeColor="text1"/>
                <w:sz w:val="21"/>
                <w:szCs w:val="21"/>
                <w:lang w:eastAsia="fr-FR"/>
              </w:rPr>
            </w:pPr>
            <w:r w:rsidRPr="001C4965">
              <w:rPr>
                <w:color w:val="000000" w:themeColor="text1"/>
                <w:sz w:val="21"/>
                <w:szCs w:val="21"/>
              </w:rPr>
              <w:t>-.023</w:t>
            </w:r>
          </w:p>
        </w:tc>
      </w:tr>
      <w:tr w:rsidR="00715A50" w:rsidRPr="001055CF" w14:paraId="67B86CAB" w14:textId="77777777" w:rsidTr="00195D29">
        <w:trPr>
          <w:trHeight w:val="315"/>
        </w:trPr>
        <w:tc>
          <w:tcPr>
            <w:tcW w:w="841" w:type="dxa"/>
            <w:vMerge/>
            <w:tcBorders>
              <w:left w:val="nil"/>
              <w:right w:val="nil"/>
            </w:tcBorders>
            <w:hideMark/>
          </w:tcPr>
          <w:p w14:paraId="44FA757B" w14:textId="514224B4" w:rsidR="00715A50" w:rsidRPr="001055CF" w:rsidRDefault="00715A50" w:rsidP="00715A50">
            <w:pPr>
              <w:rPr>
                <w:sz w:val="21"/>
                <w:szCs w:val="21"/>
                <w:lang w:eastAsia="fr-FR"/>
              </w:rPr>
            </w:pPr>
          </w:p>
        </w:tc>
        <w:tc>
          <w:tcPr>
            <w:tcW w:w="931" w:type="dxa"/>
            <w:vMerge/>
            <w:tcBorders>
              <w:left w:val="nil"/>
              <w:right w:val="nil"/>
            </w:tcBorders>
            <w:shd w:val="clear" w:color="000000" w:fill="FFFFFF"/>
            <w:hideMark/>
          </w:tcPr>
          <w:p w14:paraId="5779DAC1" w14:textId="2F30C400" w:rsidR="00715A50" w:rsidRPr="001055CF" w:rsidRDefault="00715A50" w:rsidP="00715A50">
            <w:pPr>
              <w:rPr>
                <w:sz w:val="21"/>
                <w:szCs w:val="21"/>
                <w:lang w:eastAsia="fr-FR"/>
              </w:rPr>
            </w:pPr>
          </w:p>
        </w:tc>
        <w:tc>
          <w:tcPr>
            <w:tcW w:w="425" w:type="dxa"/>
            <w:tcBorders>
              <w:top w:val="nil"/>
              <w:left w:val="nil"/>
              <w:bottom w:val="nil"/>
              <w:right w:val="nil"/>
            </w:tcBorders>
            <w:shd w:val="clear" w:color="000000" w:fill="FFFFFF"/>
            <w:noWrap/>
            <w:hideMark/>
          </w:tcPr>
          <w:p w14:paraId="78CA0D9A" w14:textId="77777777" w:rsidR="00715A50" w:rsidRPr="001055CF" w:rsidRDefault="00715A50" w:rsidP="00715A50">
            <w:pPr>
              <w:rPr>
                <w:sz w:val="21"/>
                <w:szCs w:val="21"/>
                <w:lang w:eastAsia="fr-FR"/>
              </w:rPr>
            </w:pPr>
            <w:r w:rsidRPr="001055CF">
              <w:rPr>
                <w:sz w:val="21"/>
                <w:szCs w:val="21"/>
                <w:lang w:eastAsia="fr-FR"/>
              </w:rPr>
              <w:t>4-5</w:t>
            </w:r>
          </w:p>
        </w:tc>
        <w:tc>
          <w:tcPr>
            <w:tcW w:w="1927" w:type="dxa"/>
            <w:tcBorders>
              <w:top w:val="nil"/>
              <w:left w:val="nil"/>
              <w:bottom w:val="nil"/>
              <w:right w:val="nil"/>
            </w:tcBorders>
            <w:shd w:val="clear" w:color="000000" w:fill="FFFFFF"/>
            <w:noWrap/>
            <w:hideMark/>
          </w:tcPr>
          <w:p w14:paraId="7A78D7EF" w14:textId="77777777" w:rsidR="00715A50" w:rsidRPr="001C4965" w:rsidRDefault="00715A50" w:rsidP="00715A50">
            <w:pPr>
              <w:rPr>
                <w:color w:val="000000" w:themeColor="text1"/>
                <w:sz w:val="21"/>
                <w:szCs w:val="21"/>
                <w:lang w:eastAsia="fr-FR"/>
              </w:rPr>
            </w:pPr>
            <w:r w:rsidRPr="001C4965">
              <w:rPr>
                <w:color w:val="000000" w:themeColor="text1"/>
                <w:sz w:val="21"/>
                <w:szCs w:val="21"/>
                <w:lang w:eastAsia="fr-FR"/>
              </w:rPr>
              <w:t>Strong invariance</w:t>
            </w:r>
          </w:p>
        </w:tc>
        <w:tc>
          <w:tcPr>
            <w:tcW w:w="1348" w:type="dxa"/>
            <w:tcBorders>
              <w:top w:val="nil"/>
              <w:left w:val="nil"/>
              <w:bottom w:val="nil"/>
              <w:right w:val="nil"/>
            </w:tcBorders>
            <w:shd w:val="clear" w:color="000000" w:fill="FFFFFF"/>
            <w:noWrap/>
          </w:tcPr>
          <w:p w14:paraId="0900E9EF" w14:textId="07C1E005" w:rsidR="00715A50" w:rsidRPr="001C4965" w:rsidRDefault="00715A50" w:rsidP="00715A50">
            <w:pPr>
              <w:rPr>
                <w:color w:val="000000" w:themeColor="text1"/>
                <w:sz w:val="21"/>
                <w:szCs w:val="21"/>
                <w:lang w:eastAsia="fr-FR"/>
              </w:rPr>
            </w:pPr>
            <w:r w:rsidRPr="001C4965">
              <w:rPr>
                <w:color w:val="000000" w:themeColor="text1"/>
                <w:sz w:val="21"/>
                <w:szCs w:val="21"/>
              </w:rPr>
              <w:t>578.227*</w:t>
            </w:r>
          </w:p>
        </w:tc>
        <w:tc>
          <w:tcPr>
            <w:tcW w:w="740" w:type="dxa"/>
            <w:tcBorders>
              <w:top w:val="nil"/>
              <w:left w:val="nil"/>
              <w:bottom w:val="nil"/>
              <w:right w:val="nil"/>
            </w:tcBorders>
            <w:shd w:val="clear" w:color="000000" w:fill="FFFFFF"/>
            <w:noWrap/>
          </w:tcPr>
          <w:p w14:paraId="031B1DEA" w14:textId="33BBD88A" w:rsidR="00715A50" w:rsidRPr="001C4965" w:rsidRDefault="00715A50" w:rsidP="00715A50">
            <w:pPr>
              <w:rPr>
                <w:color w:val="000000" w:themeColor="text1"/>
                <w:sz w:val="21"/>
                <w:szCs w:val="21"/>
                <w:lang w:eastAsia="fr-FR"/>
              </w:rPr>
            </w:pPr>
            <w:r w:rsidRPr="001C4965">
              <w:rPr>
                <w:color w:val="000000" w:themeColor="text1"/>
                <w:sz w:val="21"/>
                <w:szCs w:val="21"/>
              </w:rPr>
              <w:t>408</w:t>
            </w:r>
          </w:p>
        </w:tc>
        <w:tc>
          <w:tcPr>
            <w:tcW w:w="788" w:type="dxa"/>
            <w:tcBorders>
              <w:top w:val="nil"/>
              <w:left w:val="nil"/>
              <w:bottom w:val="nil"/>
              <w:right w:val="nil"/>
            </w:tcBorders>
            <w:shd w:val="clear" w:color="000000" w:fill="FFFFFF"/>
            <w:noWrap/>
          </w:tcPr>
          <w:p w14:paraId="4257544D" w14:textId="378CA34B" w:rsidR="00715A50" w:rsidRPr="001C4965" w:rsidRDefault="001C4965" w:rsidP="00715A50">
            <w:pPr>
              <w:rPr>
                <w:color w:val="000000" w:themeColor="text1"/>
                <w:sz w:val="21"/>
                <w:szCs w:val="21"/>
                <w:lang w:eastAsia="fr-FR"/>
              </w:rPr>
            </w:pPr>
            <w:r w:rsidRPr="001C4965">
              <w:rPr>
                <w:color w:val="000000" w:themeColor="text1"/>
                <w:sz w:val="21"/>
                <w:szCs w:val="21"/>
              </w:rPr>
              <w:t>.990</w:t>
            </w:r>
          </w:p>
        </w:tc>
        <w:tc>
          <w:tcPr>
            <w:tcW w:w="560" w:type="dxa"/>
            <w:tcBorders>
              <w:top w:val="nil"/>
              <w:left w:val="nil"/>
              <w:bottom w:val="nil"/>
              <w:right w:val="nil"/>
            </w:tcBorders>
            <w:shd w:val="clear" w:color="000000" w:fill="FFFFFF"/>
            <w:noWrap/>
          </w:tcPr>
          <w:p w14:paraId="2B49F3F4" w14:textId="55AAFC5B" w:rsidR="00715A50" w:rsidRPr="001C4965" w:rsidRDefault="001C4965" w:rsidP="00715A50">
            <w:pPr>
              <w:rPr>
                <w:color w:val="000000" w:themeColor="text1"/>
                <w:sz w:val="21"/>
                <w:szCs w:val="21"/>
                <w:lang w:eastAsia="fr-FR"/>
              </w:rPr>
            </w:pPr>
            <w:r w:rsidRPr="001C4965">
              <w:rPr>
                <w:color w:val="000000" w:themeColor="text1"/>
                <w:sz w:val="21"/>
                <w:szCs w:val="21"/>
              </w:rPr>
              <w:t>.987</w:t>
            </w:r>
          </w:p>
        </w:tc>
        <w:tc>
          <w:tcPr>
            <w:tcW w:w="864" w:type="dxa"/>
            <w:tcBorders>
              <w:top w:val="nil"/>
              <w:left w:val="nil"/>
              <w:bottom w:val="nil"/>
              <w:right w:val="nil"/>
            </w:tcBorders>
            <w:shd w:val="clear" w:color="000000" w:fill="FFFFFF"/>
            <w:noWrap/>
          </w:tcPr>
          <w:p w14:paraId="4F20AA49" w14:textId="58C8524D" w:rsidR="00715A50" w:rsidRPr="001C4965" w:rsidRDefault="001C4965" w:rsidP="00715A50">
            <w:pPr>
              <w:rPr>
                <w:color w:val="000000" w:themeColor="text1"/>
                <w:sz w:val="21"/>
                <w:szCs w:val="21"/>
                <w:lang w:eastAsia="fr-FR"/>
              </w:rPr>
            </w:pPr>
            <w:r w:rsidRPr="001C4965">
              <w:rPr>
                <w:color w:val="000000" w:themeColor="text1"/>
                <w:sz w:val="21"/>
                <w:szCs w:val="21"/>
              </w:rPr>
              <w:t>.042</w:t>
            </w:r>
          </w:p>
        </w:tc>
        <w:tc>
          <w:tcPr>
            <w:tcW w:w="648" w:type="dxa"/>
            <w:tcBorders>
              <w:top w:val="nil"/>
              <w:left w:val="nil"/>
              <w:bottom w:val="nil"/>
              <w:right w:val="nil"/>
            </w:tcBorders>
            <w:shd w:val="clear" w:color="000000" w:fill="FFFFFF"/>
            <w:noWrap/>
          </w:tcPr>
          <w:p w14:paraId="333199C6" w14:textId="74958328" w:rsidR="00715A50" w:rsidRPr="001C4965" w:rsidRDefault="001C4965" w:rsidP="00715A50">
            <w:pPr>
              <w:rPr>
                <w:color w:val="000000" w:themeColor="text1"/>
                <w:sz w:val="21"/>
                <w:szCs w:val="21"/>
                <w:lang w:eastAsia="fr-FR"/>
              </w:rPr>
            </w:pPr>
            <w:r w:rsidRPr="001C4965">
              <w:rPr>
                <w:color w:val="000000" w:themeColor="text1"/>
                <w:sz w:val="21"/>
                <w:szCs w:val="21"/>
              </w:rPr>
              <w:t>.034</w:t>
            </w:r>
          </w:p>
        </w:tc>
        <w:tc>
          <w:tcPr>
            <w:tcW w:w="761" w:type="dxa"/>
            <w:tcBorders>
              <w:top w:val="nil"/>
              <w:left w:val="nil"/>
              <w:bottom w:val="nil"/>
              <w:right w:val="nil"/>
            </w:tcBorders>
            <w:shd w:val="clear" w:color="000000" w:fill="FFFFFF"/>
            <w:noWrap/>
          </w:tcPr>
          <w:p w14:paraId="10E4FFF3" w14:textId="454A95E3" w:rsidR="00715A50" w:rsidRPr="001C4965" w:rsidRDefault="001C4965" w:rsidP="00715A50">
            <w:pPr>
              <w:rPr>
                <w:color w:val="000000" w:themeColor="text1"/>
                <w:sz w:val="21"/>
                <w:szCs w:val="21"/>
                <w:lang w:eastAsia="fr-FR"/>
              </w:rPr>
            </w:pPr>
            <w:r w:rsidRPr="001C4965">
              <w:rPr>
                <w:color w:val="000000" w:themeColor="text1"/>
                <w:sz w:val="21"/>
                <w:szCs w:val="21"/>
              </w:rPr>
              <w:t>.050</w:t>
            </w:r>
          </w:p>
        </w:tc>
        <w:tc>
          <w:tcPr>
            <w:tcW w:w="808" w:type="dxa"/>
            <w:tcBorders>
              <w:top w:val="nil"/>
              <w:left w:val="nil"/>
              <w:bottom w:val="nil"/>
              <w:right w:val="nil"/>
            </w:tcBorders>
            <w:shd w:val="clear" w:color="000000" w:fill="FFFFFF"/>
            <w:noWrap/>
          </w:tcPr>
          <w:p w14:paraId="3C3BB78A" w14:textId="002CEE87" w:rsidR="00715A50" w:rsidRPr="001C4965" w:rsidRDefault="001C4965" w:rsidP="00715A50">
            <w:pPr>
              <w:rPr>
                <w:color w:val="000000" w:themeColor="text1"/>
                <w:sz w:val="21"/>
                <w:szCs w:val="21"/>
                <w:lang w:eastAsia="fr-FR"/>
              </w:rPr>
            </w:pPr>
            <w:r w:rsidRPr="001C4965">
              <w:rPr>
                <w:color w:val="000000" w:themeColor="text1"/>
                <w:sz w:val="21"/>
                <w:szCs w:val="21"/>
              </w:rPr>
              <w:t>.035</w:t>
            </w:r>
          </w:p>
        </w:tc>
        <w:tc>
          <w:tcPr>
            <w:tcW w:w="467" w:type="dxa"/>
            <w:tcBorders>
              <w:top w:val="nil"/>
              <w:left w:val="nil"/>
              <w:bottom w:val="nil"/>
              <w:right w:val="nil"/>
            </w:tcBorders>
            <w:shd w:val="clear" w:color="000000" w:fill="FFFFFF"/>
            <w:noWrap/>
          </w:tcPr>
          <w:p w14:paraId="59FCEDB1" w14:textId="4B898080"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4-4</w:t>
            </w:r>
          </w:p>
        </w:tc>
        <w:tc>
          <w:tcPr>
            <w:tcW w:w="867" w:type="dxa"/>
            <w:tcBorders>
              <w:top w:val="nil"/>
              <w:left w:val="nil"/>
              <w:bottom w:val="nil"/>
              <w:right w:val="nil"/>
            </w:tcBorders>
            <w:shd w:val="clear" w:color="000000" w:fill="FFFFFF"/>
            <w:noWrap/>
          </w:tcPr>
          <w:p w14:paraId="573780DB" w14:textId="24EBC471" w:rsidR="00715A50" w:rsidRPr="001C4965" w:rsidRDefault="00715A50" w:rsidP="00715A50">
            <w:pPr>
              <w:rPr>
                <w:color w:val="000000" w:themeColor="text1"/>
                <w:sz w:val="21"/>
                <w:szCs w:val="21"/>
                <w:lang w:eastAsia="fr-FR"/>
              </w:rPr>
            </w:pPr>
            <w:r w:rsidRPr="001C4965">
              <w:rPr>
                <w:color w:val="000000" w:themeColor="text1"/>
                <w:sz w:val="21"/>
                <w:szCs w:val="21"/>
              </w:rPr>
              <w:t>81.900</w:t>
            </w:r>
          </w:p>
        </w:tc>
        <w:tc>
          <w:tcPr>
            <w:tcW w:w="450" w:type="dxa"/>
            <w:tcBorders>
              <w:top w:val="nil"/>
              <w:left w:val="nil"/>
              <w:bottom w:val="nil"/>
              <w:right w:val="nil"/>
            </w:tcBorders>
            <w:shd w:val="clear" w:color="000000" w:fill="FFFFFF"/>
            <w:noWrap/>
          </w:tcPr>
          <w:p w14:paraId="07573E6F" w14:textId="1713AA21" w:rsidR="00715A50" w:rsidRPr="001C4965" w:rsidRDefault="001C4965" w:rsidP="00715A50">
            <w:pPr>
              <w:rPr>
                <w:color w:val="000000" w:themeColor="text1"/>
                <w:sz w:val="21"/>
                <w:szCs w:val="21"/>
                <w:lang w:eastAsia="fr-FR"/>
              </w:rPr>
            </w:pPr>
            <w:r w:rsidRPr="001C4965">
              <w:rPr>
                <w:color w:val="000000" w:themeColor="text1"/>
                <w:sz w:val="21"/>
                <w:szCs w:val="21"/>
              </w:rPr>
              <w:t>64</w:t>
            </w:r>
          </w:p>
        </w:tc>
        <w:tc>
          <w:tcPr>
            <w:tcW w:w="626" w:type="dxa"/>
            <w:tcBorders>
              <w:top w:val="nil"/>
              <w:left w:val="nil"/>
              <w:bottom w:val="nil"/>
              <w:right w:val="nil"/>
            </w:tcBorders>
            <w:shd w:val="clear" w:color="000000" w:fill="FFFFFF"/>
            <w:noWrap/>
          </w:tcPr>
          <w:p w14:paraId="3902D8E1" w14:textId="27CF7C08" w:rsidR="00715A50" w:rsidRPr="001C4965" w:rsidRDefault="00715A50" w:rsidP="00715A50">
            <w:pPr>
              <w:rPr>
                <w:color w:val="000000" w:themeColor="text1"/>
                <w:sz w:val="21"/>
                <w:szCs w:val="21"/>
                <w:lang w:eastAsia="fr-FR"/>
              </w:rPr>
            </w:pPr>
            <w:r w:rsidRPr="001C4965">
              <w:rPr>
                <w:color w:val="000000" w:themeColor="text1"/>
                <w:sz w:val="21"/>
                <w:szCs w:val="21"/>
              </w:rPr>
              <w:t>.07</w:t>
            </w:r>
          </w:p>
        </w:tc>
        <w:tc>
          <w:tcPr>
            <w:tcW w:w="626" w:type="dxa"/>
            <w:tcBorders>
              <w:top w:val="nil"/>
              <w:left w:val="nil"/>
              <w:bottom w:val="nil"/>
              <w:right w:val="nil"/>
            </w:tcBorders>
            <w:shd w:val="clear" w:color="000000" w:fill="FFFFFF"/>
            <w:noWrap/>
          </w:tcPr>
          <w:p w14:paraId="3D46FE30" w14:textId="5DD5FA66" w:rsidR="00715A50" w:rsidRPr="001C4965" w:rsidRDefault="00715A50" w:rsidP="00715A50">
            <w:pPr>
              <w:rPr>
                <w:color w:val="000000" w:themeColor="text1"/>
                <w:sz w:val="21"/>
                <w:szCs w:val="21"/>
                <w:lang w:eastAsia="fr-FR"/>
              </w:rPr>
            </w:pPr>
            <w:r w:rsidRPr="001C4965">
              <w:rPr>
                <w:color w:val="000000" w:themeColor="text1"/>
                <w:sz w:val="21"/>
                <w:szCs w:val="21"/>
              </w:rPr>
              <w:t>+.001</w:t>
            </w:r>
          </w:p>
        </w:tc>
        <w:tc>
          <w:tcPr>
            <w:tcW w:w="763" w:type="dxa"/>
            <w:tcBorders>
              <w:top w:val="nil"/>
              <w:left w:val="nil"/>
              <w:bottom w:val="nil"/>
              <w:right w:val="nil"/>
            </w:tcBorders>
            <w:shd w:val="clear" w:color="000000" w:fill="FFFFFF"/>
            <w:noWrap/>
          </w:tcPr>
          <w:p w14:paraId="67925818" w14:textId="74F3FD6F" w:rsidR="00715A50" w:rsidRPr="001C4965" w:rsidRDefault="00715A50" w:rsidP="00715A50">
            <w:pPr>
              <w:rPr>
                <w:color w:val="000000" w:themeColor="text1"/>
                <w:sz w:val="21"/>
                <w:szCs w:val="21"/>
                <w:lang w:eastAsia="fr-FR"/>
              </w:rPr>
            </w:pPr>
            <w:r w:rsidRPr="001C4965">
              <w:rPr>
                <w:color w:val="000000" w:themeColor="text1"/>
                <w:sz w:val="21"/>
                <w:szCs w:val="21"/>
              </w:rPr>
              <w:t>+.003</w:t>
            </w:r>
          </w:p>
        </w:tc>
        <w:tc>
          <w:tcPr>
            <w:tcW w:w="992" w:type="dxa"/>
            <w:tcBorders>
              <w:top w:val="nil"/>
              <w:left w:val="nil"/>
              <w:bottom w:val="nil"/>
              <w:right w:val="nil"/>
            </w:tcBorders>
            <w:shd w:val="clear" w:color="000000" w:fill="FFFFFF"/>
            <w:noWrap/>
          </w:tcPr>
          <w:p w14:paraId="744A76B1" w14:textId="4F4E781F" w:rsidR="00715A50" w:rsidRPr="001C4965" w:rsidRDefault="00715A50" w:rsidP="00715A50">
            <w:pPr>
              <w:rPr>
                <w:color w:val="000000" w:themeColor="text1"/>
                <w:sz w:val="21"/>
                <w:szCs w:val="21"/>
                <w:lang w:eastAsia="fr-FR"/>
              </w:rPr>
            </w:pPr>
            <w:r w:rsidRPr="001C4965">
              <w:rPr>
                <w:color w:val="000000" w:themeColor="text1"/>
                <w:sz w:val="21"/>
                <w:szCs w:val="21"/>
              </w:rPr>
              <w:t>-.005</w:t>
            </w:r>
          </w:p>
        </w:tc>
      </w:tr>
      <w:tr w:rsidR="00715A50" w:rsidRPr="001055CF" w14:paraId="3B714E2B" w14:textId="77777777" w:rsidTr="00195D29">
        <w:trPr>
          <w:trHeight w:val="315"/>
        </w:trPr>
        <w:tc>
          <w:tcPr>
            <w:tcW w:w="841" w:type="dxa"/>
            <w:vMerge/>
            <w:tcBorders>
              <w:left w:val="nil"/>
              <w:right w:val="nil"/>
            </w:tcBorders>
            <w:hideMark/>
          </w:tcPr>
          <w:p w14:paraId="292DCC71" w14:textId="3C926CB0" w:rsidR="00715A50" w:rsidRPr="001055CF" w:rsidRDefault="00715A50" w:rsidP="00715A50">
            <w:pPr>
              <w:rPr>
                <w:sz w:val="21"/>
                <w:szCs w:val="21"/>
                <w:lang w:eastAsia="fr-FR"/>
              </w:rPr>
            </w:pPr>
          </w:p>
        </w:tc>
        <w:tc>
          <w:tcPr>
            <w:tcW w:w="931" w:type="dxa"/>
            <w:vMerge/>
            <w:tcBorders>
              <w:left w:val="nil"/>
              <w:right w:val="nil"/>
            </w:tcBorders>
            <w:shd w:val="clear" w:color="000000" w:fill="FFFFFF"/>
            <w:hideMark/>
          </w:tcPr>
          <w:p w14:paraId="5D08C93D" w14:textId="4A4A9606" w:rsidR="00715A50" w:rsidRPr="001055CF" w:rsidRDefault="00715A50" w:rsidP="00715A50">
            <w:pPr>
              <w:rPr>
                <w:sz w:val="21"/>
                <w:szCs w:val="21"/>
                <w:lang w:eastAsia="fr-FR"/>
              </w:rPr>
            </w:pPr>
          </w:p>
        </w:tc>
        <w:tc>
          <w:tcPr>
            <w:tcW w:w="425" w:type="dxa"/>
            <w:tcBorders>
              <w:top w:val="nil"/>
              <w:left w:val="nil"/>
              <w:bottom w:val="nil"/>
              <w:right w:val="nil"/>
            </w:tcBorders>
            <w:shd w:val="clear" w:color="000000" w:fill="FFFFFF"/>
            <w:noWrap/>
            <w:hideMark/>
          </w:tcPr>
          <w:p w14:paraId="351D2039" w14:textId="77777777" w:rsidR="00715A50" w:rsidRPr="001055CF" w:rsidRDefault="00715A50" w:rsidP="00715A50">
            <w:pPr>
              <w:rPr>
                <w:sz w:val="21"/>
                <w:szCs w:val="21"/>
                <w:lang w:eastAsia="fr-FR"/>
              </w:rPr>
            </w:pPr>
            <w:r w:rsidRPr="001055CF">
              <w:rPr>
                <w:sz w:val="21"/>
                <w:szCs w:val="21"/>
                <w:lang w:eastAsia="fr-FR"/>
              </w:rPr>
              <w:t>4-6</w:t>
            </w:r>
          </w:p>
        </w:tc>
        <w:tc>
          <w:tcPr>
            <w:tcW w:w="1927" w:type="dxa"/>
            <w:tcBorders>
              <w:top w:val="nil"/>
              <w:left w:val="nil"/>
              <w:bottom w:val="nil"/>
              <w:right w:val="nil"/>
            </w:tcBorders>
            <w:shd w:val="clear" w:color="000000" w:fill="FFFFFF"/>
            <w:noWrap/>
            <w:hideMark/>
          </w:tcPr>
          <w:p w14:paraId="3969F63C" w14:textId="4E640CBC" w:rsidR="00715A50" w:rsidRPr="001C4965" w:rsidRDefault="00715A50" w:rsidP="00715A50">
            <w:pPr>
              <w:rPr>
                <w:color w:val="000000" w:themeColor="text1"/>
                <w:sz w:val="21"/>
                <w:szCs w:val="21"/>
                <w:lang w:eastAsia="fr-FR"/>
              </w:rPr>
            </w:pPr>
            <w:r w:rsidRPr="001C4965">
              <w:rPr>
                <w:color w:val="000000" w:themeColor="text1"/>
                <w:sz w:val="21"/>
                <w:szCs w:val="21"/>
                <w:lang w:eastAsia="fr-FR"/>
              </w:rPr>
              <w:t>Strict invariance</w:t>
            </w:r>
          </w:p>
        </w:tc>
        <w:tc>
          <w:tcPr>
            <w:tcW w:w="1348" w:type="dxa"/>
            <w:tcBorders>
              <w:top w:val="nil"/>
              <w:left w:val="nil"/>
              <w:bottom w:val="nil"/>
              <w:right w:val="nil"/>
            </w:tcBorders>
            <w:shd w:val="clear" w:color="000000" w:fill="FFFFFF"/>
            <w:noWrap/>
          </w:tcPr>
          <w:p w14:paraId="3118393C" w14:textId="10630D37" w:rsidR="00715A50" w:rsidRPr="001C4965" w:rsidRDefault="00715A50" w:rsidP="00715A50">
            <w:pPr>
              <w:rPr>
                <w:color w:val="000000" w:themeColor="text1"/>
                <w:sz w:val="21"/>
                <w:szCs w:val="21"/>
                <w:lang w:eastAsia="fr-FR"/>
              </w:rPr>
            </w:pPr>
            <w:r w:rsidRPr="001C4965">
              <w:rPr>
                <w:color w:val="000000" w:themeColor="text1"/>
                <w:sz w:val="21"/>
                <w:szCs w:val="21"/>
              </w:rPr>
              <w:t>638.139*</w:t>
            </w:r>
          </w:p>
        </w:tc>
        <w:tc>
          <w:tcPr>
            <w:tcW w:w="740" w:type="dxa"/>
            <w:tcBorders>
              <w:top w:val="nil"/>
              <w:left w:val="nil"/>
              <w:bottom w:val="nil"/>
              <w:right w:val="nil"/>
            </w:tcBorders>
            <w:shd w:val="clear" w:color="000000" w:fill="FFFFFF"/>
            <w:noWrap/>
          </w:tcPr>
          <w:p w14:paraId="095879AF" w14:textId="42FEA330" w:rsidR="00715A50" w:rsidRPr="001C4965" w:rsidRDefault="00715A50" w:rsidP="00715A50">
            <w:pPr>
              <w:rPr>
                <w:color w:val="000000" w:themeColor="text1"/>
                <w:sz w:val="21"/>
                <w:szCs w:val="21"/>
                <w:lang w:eastAsia="fr-FR"/>
              </w:rPr>
            </w:pPr>
            <w:r w:rsidRPr="001C4965">
              <w:rPr>
                <w:color w:val="000000" w:themeColor="text1"/>
                <w:sz w:val="21"/>
                <w:szCs w:val="21"/>
              </w:rPr>
              <w:t>431</w:t>
            </w:r>
          </w:p>
        </w:tc>
        <w:tc>
          <w:tcPr>
            <w:tcW w:w="788" w:type="dxa"/>
            <w:tcBorders>
              <w:top w:val="nil"/>
              <w:left w:val="nil"/>
              <w:bottom w:val="nil"/>
              <w:right w:val="nil"/>
            </w:tcBorders>
            <w:shd w:val="clear" w:color="000000" w:fill="FFFFFF"/>
            <w:noWrap/>
          </w:tcPr>
          <w:p w14:paraId="2240DB9C" w14:textId="2FDDD03F" w:rsidR="00715A50" w:rsidRPr="001C4965" w:rsidRDefault="001C4965" w:rsidP="00715A50">
            <w:pPr>
              <w:rPr>
                <w:color w:val="000000" w:themeColor="text1"/>
                <w:sz w:val="21"/>
                <w:szCs w:val="21"/>
                <w:lang w:eastAsia="fr-FR"/>
              </w:rPr>
            </w:pPr>
            <w:r w:rsidRPr="001C4965">
              <w:rPr>
                <w:color w:val="000000" w:themeColor="text1"/>
                <w:sz w:val="21"/>
                <w:szCs w:val="21"/>
              </w:rPr>
              <w:t>.988</w:t>
            </w:r>
          </w:p>
        </w:tc>
        <w:tc>
          <w:tcPr>
            <w:tcW w:w="560" w:type="dxa"/>
            <w:tcBorders>
              <w:top w:val="nil"/>
              <w:left w:val="nil"/>
              <w:bottom w:val="nil"/>
              <w:right w:val="nil"/>
            </w:tcBorders>
            <w:shd w:val="clear" w:color="000000" w:fill="FFFFFF"/>
            <w:noWrap/>
          </w:tcPr>
          <w:p w14:paraId="2D35A985" w14:textId="304D806D" w:rsidR="00715A50" w:rsidRPr="001C4965" w:rsidRDefault="001C4965" w:rsidP="00715A50">
            <w:pPr>
              <w:rPr>
                <w:color w:val="000000" w:themeColor="text1"/>
                <w:sz w:val="21"/>
                <w:szCs w:val="21"/>
                <w:lang w:eastAsia="fr-FR"/>
              </w:rPr>
            </w:pPr>
            <w:r w:rsidRPr="001C4965">
              <w:rPr>
                <w:color w:val="000000" w:themeColor="text1"/>
                <w:sz w:val="21"/>
                <w:szCs w:val="21"/>
              </w:rPr>
              <w:t>.986</w:t>
            </w:r>
          </w:p>
        </w:tc>
        <w:tc>
          <w:tcPr>
            <w:tcW w:w="864" w:type="dxa"/>
            <w:tcBorders>
              <w:top w:val="nil"/>
              <w:left w:val="nil"/>
              <w:bottom w:val="nil"/>
              <w:right w:val="nil"/>
            </w:tcBorders>
            <w:shd w:val="clear" w:color="000000" w:fill="FFFFFF"/>
            <w:noWrap/>
          </w:tcPr>
          <w:p w14:paraId="7EB50F7B" w14:textId="3CEA5795" w:rsidR="00715A50" w:rsidRPr="001C4965" w:rsidRDefault="001C4965" w:rsidP="00715A50">
            <w:pPr>
              <w:rPr>
                <w:color w:val="000000" w:themeColor="text1"/>
                <w:sz w:val="21"/>
                <w:szCs w:val="21"/>
                <w:lang w:eastAsia="fr-FR"/>
              </w:rPr>
            </w:pPr>
            <w:r w:rsidRPr="001C4965">
              <w:rPr>
                <w:color w:val="000000" w:themeColor="text1"/>
                <w:sz w:val="21"/>
                <w:szCs w:val="21"/>
              </w:rPr>
              <w:t>.045</w:t>
            </w:r>
          </w:p>
        </w:tc>
        <w:tc>
          <w:tcPr>
            <w:tcW w:w="648" w:type="dxa"/>
            <w:tcBorders>
              <w:top w:val="nil"/>
              <w:left w:val="nil"/>
              <w:bottom w:val="nil"/>
              <w:right w:val="nil"/>
            </w:tcBorders>
            <w:shd w:val="clear" w:color="000000" w:fill="FFFFFF"/>
            <w:noWrap/>
          </w:tcPr>
          <w:p w14:paraId="031FDC6C" w14:textId="7D04F119" w:rsidR="00715A50" w:rsidRPr="001C4965" w:rsidRDefault="001C4965" w:rsidP="00715A50">
            <w:pPr>
              <w:rPr>
                <w:color w:val="000000" w:themeColor="text1"/>
                <w:sz w:val="21"/>
                <w:szCs w:val="21"/>
                <w:lang w:eastAsia="fr-FR"/>
              </w:rPr>
            </w:pPr>
            <w:r w:rsidRPr="001C4965">
              <w:rPr>
                <w:color w:val="000000" w:themeColor="text1"/>
                <w:sz w:val="21"/>
                <w:szCs w:val="21"/>
              </w:rPr>
              <w:t>.037</w:t>
            </w:r>
          </w:p>
        </w:tc>
        <w:tc>
          <w:tcPr>
            <w:tcW w:w="761" w:type="dxa"/>
            <w:tcBorders>
              <w:top w:val="nil"/>
              <w:left w:val="nil"/>
              <w:bottom w:val="nil"/>
              <w:right w:val="nil"/>
            </w:tcBorders>
            <w:shd w:val="clear" w:color="000000" w:fill="FFFFFF"/>
            <w:noWrap/>
          </w:tcPr>
          <w:p w14:paraId="7857BCB9" w14:textId="74CD401F" w:rsidR="00715A50" w:rsidRPr="001C4965" w:rsidRDefault="001C4965" w:rsidP="00715A50">
            <w:pPr>
              <w:rPr>
                <w:color w:val="000000" w:themeColor="text1"/>
                <w:sz w:val="21"/>
                <w:szCs w:val="21"/>
                <w:lang w:eastAsia="fr-FR"/>
              </w:rPr>
            </w:pPr>
            <w:r w:rsidRPr="001C4965">
              <w:rPr>
                <w:color w:val="000000" w:themeColor="text1"/>
                <w:sz w:val="21"/>
                <w:szCs w:val="21"/>
              </w:rPr>
              <w:t>.052</w:t>
            </w:r>
          </w:p>
        </w:tc>
        <w:tc>
          <w:tcPr>
            <w:tcW w:w="808" w:type="dxa"/>
            <w:tcBorders>
              <w:top w:val="nil"/>
              <w:left w:val="nil"/>
              <w:bottom w:val="nil"/>
              <w:right w:val="nil"/>
            </w:tcBorders>
            <w:shd w:val="clear" w:color="000000" w:fill="FFFFFF"/>
            <w:noWrap/>
          </w:tcPr>
          <w:p w14:paraId="58F00CD4" w14:textId="03AD7AE9" w:rsidR="00715A50" w:rsidRPr="001C4965" w:rsidRDefault="001C4965" w:rsidP="00715A50">
            <w:pPr>
              <w:rPr>
                <w:color w:val="000000" w:themeColor="text1"/>
                <w:sz w:val="21"/>
                <w:szCs w:val="21"/>
                <w:lang w:eastAsia="fr-FR"/>
              </w:rPr>
            </w:pPr>
            <w:r w:rsidRPr="001C4965">
              <w:rPr>
                <w:color w:val="000000" w:themeColor="text1"/>
                <w:sz w:val="21"/>
                <w:szCs w:val="21"/>
              </w:rPr>
              <w:t>.037</w:t>
            </w:r>
          </w:p>
        </w:tc>
        <w:tc>
          <w:tcPr>
            <w:tcW w:w="467" w:type="dxa"/>
            <w:tcBorders>
              <w:top w:val="nil"/>
              <w:left w:val="nil"/>
              <w:bottom w:val="nil"/>
              <w:right w:val="nil"/>
            </w:tcBorders>
            <w:shd w:val="clear" w:color="000000" w:fill="FFFFFF"/>
            <w:noWrap/>
          </w:tcPr>
          <w:p w14:paraId="0C290918" w14:textId="5840E426"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4-5</w:t>
            </w:r>
          </w:p>
        </w:tc>
        <w:tc>
          <w:tcPr>
            <w:tcW w:w="867" w:type="dxa"/>
            <w:tcBorders>
              <w:top w:val="nil"/>
              <w:left w:val="nil"/>
              <w:bottom w:val="nil"/>
              <w:right w:val="nil"/>
            </w:tcBorders>
            <w:shd w:val="clear" w:color="000000" w:fill="FFFFFF"/>
            <w:noWrap/>
          </w:tcPr>
          <w:p w14:paraId="1D4E9CA9" w14:textId="22809D9E" w:rsidR="00715A50" w:rsidRPr="001C4965" w:rsidRDefault="00715A50" w:rsidP="00715A50">
            <w:pPr>
              <w:rPr>
                <w:color w:val="000000" w:themeColor="text1"/>
                <w:sz w:val="21"/>
                <w:szCs w:val="21"/>
                <w:lang w:eastAsia="fr-FR"/>
              </w:rPr>
            </w:pPr>
            <w:r w:rsidRPr="001C4965">
              <w:rPr>
                <w:color w:val="000000" w:themeColor="text1"/>
                <w:sz w:val="21"/>
                <w:szCs w:val="21"/>
              </w:rPr>
              <w:t>66.957</w:t>
            </w:r>
          </w:p>
        </w:tc>
        <w:tc>
          <w:tcPr>
            <w:tcW w:w="450" w:type="dxa"/>
            <w:tcBorders>
              <w:top w:val="nil"/>
              <w:left w:val="nil"/>
              <w:bottom w:val="nil"/>
              <w:right w:val="nil"/>
            </w:tcBorders>
            <w:shd w:val="clear" w:color="000000" w:fill="FFFFFF"/>
            <w:noWrap/>
          </w:tcPr>
          <w:p w14:paraId="6BDCC90C" w14:textId="0EF6BF74" w:rsidR="00715A50" w:rsidRPr="001C4965" w:rsidRDefault="001C4965" w:rsidP="00715A50">
            <w:pPr>
              <w:rPr>
                <w:color w:val="000000" w:themeColor="text1"/>
                <w:sz w:val="21"/>
                <w:szCs w:val="21"/>
                <w:lang w:eastAsia="fr-FR"/>
              </w:rPr>
            </w:pPr>
            <w:r w:rsidRPr="001C4965">
              <w:rPr>
                <w:color w:val="000000" w:themeColor="text1"/>
                <w:sz w:val="21"/>
                <w:szCs w:val="21"/>
              </w:rPr>
              <w:t>23</w:t>
            </w:r>
          </w:p>
        </w:tc>
        <w:tc>
          <w:tcPr>
            <w:tcW w:w="626" w:type="dxa"/>
            <w:tcBorders>
              <w:top w:val="nil"/>
              <w:left w:val="nil"/>
              <w:bottom w:val="nil"/>
              <w:right w:val="nil"/>
            </w:tcBorders>
            <w:shd w:val="clear" w:color="000000" w:fill="FFFFFF"/>
            <w:noWrap/>
          </w:tcPr>
          <w:p w14:paraId="1019C068" w14:textId="2C1C11C1" w:rsidR="00715A50" w:rsidRPr="001C4965" w:rsidRDefault="00715A50" w:rsidP="00715A50">
            <w:pPr>
              <w:rPr>
                <w:color w:val="000000" w:themeColor="text1"/>
                <w:sz w:val="21"/>
                <w:szCs w:val="21"/>
                <w:lang w:eastAsia="fr-FR"/>
              </w:rPr>
            </w:pPr>
            <w:r w:rsidRPr="001C4965">
              <w:rPr>
                <w:color w:val="000000" w:themeColor="text1"/>
                <w:sz w:val="21"/>
                <w:szCs w:val="21"/>
              </w:rPr>
              <w:t>&lt;.001</w:t>
            </w:r>
          </w:p>
        </w:tc>
        <w:tc>
          <w:tcPr>
            <w:tcW w:w="626" w:type="dxa"/>
            <w:tcBorders>
              <w:top w:val="nil"/>
              <w:left w:val="nil"/>
              <w:bottom w:val="nil"/>
              <w:right w:val="nil"/>
            </w:tcBorders>
            <w:shd w:val="clear" w:color="000000" w:fill="FFFFFF"/>
            <w:noWrap/>
          </w:tcPr>
          <w:p w14:paraId="46F710C0" w14:textId="7A3B9944" w:rsidR="00715A50" w:rsidRPr="001C4965" w:rsidRDefault="00715A50" w:rsidP="00715A50">
            <w:pPr>
              <w:rPr>
                <w:color w:val="000000" w:themeColor="text1"/>
                <w:sz w:val="21"/>
                <w:szCs w:val="21"/>
                <w:lang w:eastAsia="fr-FR"/>
              </w:rPr>
            </w:pPr>
            <w:r w:rsidRPr="001C4965">
              <w:rPr>
                <w:color w:val="000000" w:themeColor="text1"/>
                <w:sz w:val="21"/>
                <w:szCs w:val="21"/>
              </w:rPr>
              <w:t>-.002</w:t>
            </w:r>
          </w:p>
        </w:tc>
        <w:tc>
          <w:tcPr>
            <w:tcW w:w="763" w:type="dxa"/>
            <w:tcBorders>
              <w:top w:val="nil"/>
              <w:left w:val="nil"/>
              <w:bottom w:val="nil"/>
              <w:right w:val="nil"/>
            </w:tcBorders>
            <w:shd w:val="clear" w:color="000000" w:fill="FFFFFF"/>
            <w:noWrap/>
          </w:tcPr>
          <w:p w14:paraId="0F4A6DB8" w14:textId="5B73AE4D" w:rsidR="00715A50" w:rsidRPr="001C4965" w:rsidRDefault="00715A50" w:rsidP="00715A50">
            <w:pPr>
              <w:rPr>
                <w:color w:val="000000" w:themeColor="text1"/>
                <w:sz w:val="21"/>
                <w:szCs w:val="21"/>
                <w:lang w:eastAsia="fr-FR"/>
              </w:rPr>
            </w:pPr>
            <w:r w:rsidRPr="001C4965">
              <w:rPr>
                <w:color w:val="000000" w:themeColor="text1"/>
                <w:sz w:val="21"/>
                <w:szCs w:val="21"/>
              </w:rPr>
              <w:t>-.001</w:t>
            </w:r>
          </w:p>
        </w:tc>
        <w:tc>
          <w:tcPr>
            <w:tcW w:w="992" w:type="dxa"/>
            <w:tcBorders>
              <w:top w:val="nil"/>
              <w:left w:val="nil"/>
              <w:bottom w:val="nil"/>
              <w:right w:val="nil"/>
            </w:tcBorders>
            <w:shd w:val="clear" w:color="000000" w:fill="FFFFFF"/>
            <w:noWrap/>
          </w:tcPr>
          <w:p w14:paraId="355FE8C3" w14:textId="7FF2AFB0" w:rsidR="00715A50" w:rsidRPr="001C4965" w:rsidRDefault="00715A50" w:rsidP="00715A50">
            <w:pPr>
              <w:rPr>
                <w:color w:val="000000" w:themeColor="text1"/>
                <w:sz w:val="21"/>
                <w:szCs w:val="21"/>
                <w:lang w:eastAsia="fr-FR"/>
              </w:rPr>
            </w:pPr>
            <w:r w:rsidRPr="001C4965">
              <w:rPr>
                <w:color w:val="000000" w:themeColor="text1"/>
                <w:sz w:val="21"/>
                <w:szCs w:val="21"/>
              </w:rPr>
              <w:t>+.003</w:t>
            </w:r>
          </w:p>
        </w:tc>
      </w:tr>
      <w:tr w:rsidR="00715A50" w:rsidRPr="001055CF" w14:paraId="54F54E8B" w14:textId="77777777" w:rsidTr="00195D29">
        <w:trPr>
          <w:trHeight w:val="315"/>
        </w:trPr>
        <w:tc>
          <w:tcPr>
            <w:tcW w:w="841" w:type="dxa"/>
            <w:vMerge/>
            <w:tcBorders>
              <w:left w:val="nil"/>
              <w:right w:val="nil"/>
            </w:tcBorders>
            <w:shd w:val="clear" w:color="000000" w:fill="FFFFFF"/>
            <w:hideMark/>
          </w:tcPr>
          <w:p w14:paraId="04D08C7C" w14:textId="12BE5D3C" w:rsidR="00715A50" w:rsidRPr="001055CF" w:rsidRDefault="00715A50" w:rsidP="00715A50">
            <w:pPr>
              <w:rPr>
                <w:sz w:val="21"/>
                <w:szCs w:val="21"/>
                <w:lang w:eastAsia="fr-FR"/>
              </w:rPr>
            </w:pPr>
          </w:p>
        </w:tc>
        <w:tc>
          <w:tcPr>
            <w:tcW w:w="931" w:type="dxa"/>
            <w:vMerge/>
            <w:tcBorders>
              <w:left w:val="nil"/>
              <w:right w:val="nil"/>
            </w:tcBorders>
            <w:shd w:val="clear" w:color="000000" w:fill="FFFFFF"/>
            <w:hideMark/>
          </w:tcPr>
          <w:p w14:paraId="4FAA21C0" w14:textId="3525917B" w:rsidR="00715A50" w:rsidRPr="001055CF" w:rsidRDefault="00715A50" w:rsidP="00715A50">
            <w:pPr>
              <w:rPr>
                <w:sz w:val="21"/>
                <w:szCs w:val="21"/>
                <w:lang w:eastAsia="fr-FR"/>
              </w:rPr>
            </w:pPr>
          </w:p>
        </w:tc>
        <w:tc>
          <w:tcPr>
            <w:tcW w:w="425" w:type="dxa"/>
            <w:tcBorders>
              <w:top w:val="nil"/>
              <w:left w:val="nil"/>
              <w:bottom w:val="nil"/>
              <w:right w:val="nil"/>
            </w:tcBorders>
            <w:shd w:val="clear" w:color="000000" w:fill="FFFFFF"/>
            <w:noWrap/>
            <w:hideMark/>
          </w:tcPr>
          <w:p w14:paraId="4CDD9F23" w14:textId="77777777" w:rsidR="00715A50" w:rsidRPr="001055CF" w:rsidRDefault="00715A50" w:rsidP="00715A50">
            <w:pPr>
              <w:rPr>
                <w:sz w:val="21"/>
                <w:szCs w:val="21"/>
                <w:lang w:eastAsia="fr-FR"/>
              </w:rPr>
            </w:pPr>
            <w:r w:rsidRPr="001055CF">
              <w:rPr>
                <w:sz w:val="21"/>
                <w:szCs w:val="21"/>
                <w:lang w:eastAsia="fr-FR"/>
              </w:rPr>
              <w:t>4-7</w:t>
            </w:r>
          </w:p>
        </w:tc>
        <w:tc>
          <w:tcPr>
            <w:tcW w:w="1927" w:type="dxa"/>
            <w:tcBorders>
              <w:top w:val="nil"/>
              <w:left w:val="nil"/>
              <w:bottom w:val="nil"/>
              <w:right w:val="nil"/>
            </w:tcBorders>
            <w:shd w:val="clear" w:color="000000" w:fill="FFFFFF"/>
            <w:noWrap/>
            <w:hideMark/>
          </w:tcPr>
          <w:p w14:paraId="6D2EDA21" w14:textId="77777777" w:rsidR="00715A50" w:rsidRPr="001C4965" w:rsidRDefault="00715A50" w:rsidP="00715A50">
            <w:pPr>
              <w:rPr>
                <w:color w:val="000000" w:themeColor="text1"/>
                <w:sz w:val="21"/>
                <w:szCs w:val="21"/>
                <w:lang w:eastAsia="fr-FR"/>
              </w:rPr>
            </w:pPr>
            <w:r w:rsidRPr="001C4965">
              <w:rPr>
                <w:color w:val="000000" w:themeColor="text1"/>
                <w:sz w:val="21"/>
                <w:szCs w:val="21"/>
                <w:lang w:eastAsia="fr-FR"/>
              </w:rPr>
              <w:t>CU invariance</w:t>
            </w:r>
          </w:p>
        </w:tc>
        <w:tc>
          <w:tcPr>
            <w:tcW w:w="1348" w:type="dxa"/>
            <w:tcBorders>
              <w:top w:val="nil"/>
              <w:left w:val="nil"/>
              <w:bottom w:val="nil"/>
              <w:right w:val="nil"/>
            </w:tcBorders>
            <w:shd w:val="clear" w:color="000000" w:fill="FFFFFF"/>
            <w:noWrap/>
          </w:tcPr>
          <w:p w14:paraId="39730AB7" w14:textId="1C4AEC79" w:rsidR="00715A50" w:rsidRPr="001C4965" w:rsidRDefault="00715A50" w:rsidP="00715A50">
            <w:pPr>
              <w:rPr>
                <w:color w:val="000000" w:themeColor="text1"/>
                <w:sz w:val="21"/>
                <w:szCs w:val="21"/>
                <w:lang w:eastAsia="fr-FR"/>
              </w:rPr>
            </w:pPr>
            <w:r w:rsidRPr="001C4965">
              <w:rPr>
                <w:color w:val="000000" w:themeColor="text1"/>
                <w:sz w:val="21"/>
                <w:szCs w:val="21"/>
              </w:rPr>
              <w:t>647.093*</w:t>
            </w:r>
          </w:p>
        </w:tc>
        <w:tc>
          <w:tcPr>
            <w:tcW w:w="740" w:type="dxa"/>
            <w:tcBorders>
              <w:top w:val="nil"/>
              <w:left w:val="nil"/>
              <w:bottom w:val="nil"/>
              <w:right w:val="nil"/>
            </w:tcBorders>
            <w:shd w:val="clear" w:color="000000" w:fill="FFFFFF"/>
            <w:noWrap/>
          </w:tcPr>
          <w:p w14:paraId="0D6EE986" w14:textId="015EA96A" w:rsidR="00715A50" w:rsidRPr="001C4965" w:rsidRDefault="00715A50" w:rsidP="00715A50">
            <w:pPr>
              <w:rPr>
                <w:color w:val="000000" w:themeColor="text1"/>
                <w:sz w:val="21"/>
                <w:szCs w:val="21"/>
                <w:lang w:eastAsia="fr-FR"/>
              </w:rPr>
            </w:pPr>
            <w:r w:rsidRPr="001C4965">
              <w:rPr>
                <w:color w:val="000000" w:themeColor="text1"/>
                <w:sz w:val="21"/>
                <w:szCs w:val="21"/>
              </w:rPr>
              <w:t>452</w:t>
            </w:r>
          </w:p>
        </w:tc>
        <w:tc>
          <w:tcPr>
            <w:tcW w:w="788" w:type="dxa"/>
            <w:tcBorders>
              <w:top w:val="nil"/>
              <w:left w:val="nil"/>
              <w:bottom w:val="nil"/>
              <w:right w:val="nil"/>
            </w:tcBorders>
            <w:shd w:val="clear" w:color="000000" w:fill="FFFFFF"/>
            <w:noWrap/>
          </w:tcPr>
          <w:p w14:paraId="73016164" w14:textId="70F32034" w:rsidR="00715A50" w:rsidRPr="001C4965" w:rsidRDefault="001C4965" w:rsidP="00715A50">
            <w:pPr>
              <w:rPr>
                <w:color w:val="000000" w:themeColor="text1"/>
                <w:sz w:val="21"/>
                <w:szCs w:val="21"/>
                <w:lang w:eastAsia="fr-FR"/>
              </w:rPr>
            </w:pPr>
            <w:r w:rsidRPr="001C4965">
              <w:rPr>
                <w:color w:val="000000" w:themeColor="text1"/>
                <w:sz w:val="21"/>
                <w:szCs w:val="21"/>
              </w:rPr>
              <w:t>.988</w:t>
            </w:r>
          </w:p>
        </w:tc>
        <w:tc>
          <w:tcPr>
            <w:tcW w:w="560" w:type="dxa"/>
            <w:tcBorders>
              <w:top w:val="nil"/>
              <w:left w:val="nil"/>
              <w:bottom w:val="nil"/>
              <w:right w:val="nil"/>
            </w:tcBorders>
            <w:shd w:val="clear" w:color="000000" w:fill="FFFFFF"/>
            <w:noWrap/>
          </w:tcPr>
          <w:p w14:paraId="17021D83" w14:textId="3F490D0A" w:rsidR="00715A50" w:rsidRPr="001C4965" w:rsidRDefault="00715A50" w:rsidP="00715A50">
            <w:pPr>
              <w:rPr>
                <w:color w:val="000000" w:themeColor="text1"/>
                <w:sz w:val="21"/>
                <w:szCs w:val="21"/>
                <w:lang w:eastAsia="fr-FR"/>
              </w:rPr>
            </w:pPr>
            <w:r w:rsidRPr="001C4965">
              <w:rPr>
                <w:color w:val="000000" w:themeColor="text1"/>
                <w:sz w:val="21"/>
                <w:szCs w:val="21"/>
              </w:rPr>
              <w:t>.987</w:t>
            </w:r>
          </w:p>
        </w:tc>
        <w:tc>
          <w:tcPr>
            <w:tcW w:w="864" w:type="dxa"/>
            <w:tcBorders>
              <w:top w:val="nil"/>
              <w:left w:val="nil"/>
              <w:bottom w:val="nil"/>
              <w:right w:val="nil"/>
            </w:tcBorders>
            <w:shd w:val="clear" w:color="000000" w:fill="FFFFFF"/>
            <w:noWrap/>
          </w:tcPr>
          <w:p w14:paraId="4732D885" w14:textId="6CCBA731" w:rsidR="00715A50" w:rsidRPr="001C4965" w:rsidRDefault="001C4965" w:rsidP="00715A50">
            <w:pPr>
              <w:rPr>
                <w:color w:val="000000" w:themeColor="text1"/>
                <w:sz w:val="21"/>
                <w:szCs w:val="21"/>
                <w:lang w:eastAsia="fr-FR"/>
              </w:rPr>
            </w:pPr>
            <w:r w:rsidRPr="001C4965">
              <w:rPr>
                <w:color w:val="000000" w:themeColor="text1"/>
                <w:sz w:val="21"/>
                <w:szCs w:val="21"/>
              </w:rPr>
              <w:t>.043</w:t>
            </w:r>
          </w:p>
        </w:tc>
        <w:tc>
          <w:tcPr>
            <w:tcW w:w="648" w:type="dxa"/>
            <w:tcBorders>
              <w:top w:val="nil"/>
              <w:left w:val="nil"/>
              <w:bottom w:val="nil"/>
              <w:right w:val="nil"/>
            </w:tcBorders>
            <w:shd w:val="clear" w:color="000000" w:fill="FFFFFF"/>
            <w:noWrap/>
          </w:tcPr>
          <w:p w14:paraId="04A94D6C" w14:textId="6512A19B" w:rsidR="00715A50" w:rsidRPr="001C4965" w:rsidRDefault="001C4965" w:rsidP="00715A50">
            <w:pPr>
              <w:rPr>
                <w:color w:val="000000" w:themeColor="text1"/>
                <w:sz w:val="21"/>
                <w:szCs w:val="21"/>
                <w:lang w:eastAsia="fr-FR"/>
              </w:rPr>
            </w:pPr>
            <w:r w:rsidRPr="001C4965">
              <w:rPr>
                <w:color w:val="000000" w:themeColor="text1"/>
                <w:sz w:val="21"/>
                <w:szCs w:val="21"/>
              </w:rPr>
              <w:t>.035</w:t>
            </w:r>
          </w:p>
        </w:tc>
        <w:tc>
          <w:tcPr>
            <w:tcW w:w="761" w:type="dxa"/>
            <w:tcBorders>
              <w:top w:val="nil"/>
              <w:left w:val="nil"/>
              <w:bottom w:val="nil"/>
              <w:right w:val="nil"/>
            </w:tcBorders>
            <w:shd w:val="clear" w:color="000000" w:fill="FFFFFF"/>
            <w:noWrap/>
          </w:tcPr>
          <w:p w14:paraId="6E0BD94F" w14:textId="1CA23660" w:rsidR="00715A50" w:rsidRPr="001C4965" w:rsidRDefault="001C4965" w:rsidP="00715A50">
            <w:pPr>
              <w:rPr>
                <w:color w:val="000000" w:themeColor="text1"/>
                <w:sz w:val="21"/>
                <w:szCs w:val="21"/>
                <w:lang w:eastAsia="fr-FR"/>
              </w:rPr>
            </w:pPr>
            <w:r w:rsidRPr="001C4965">
              <w:rPr>
                <w:color w:val="000000" w:themeColor="text1"/>
                <w:sz w:val="21"/>
                <w:szCs w:val="21"/>
              </w:rPr>
              <w:t>.050</w:t>
            </w:r>
          </w:p>
        </w:tc>
        <w:tc>
          <w:tcPr>
            <w:tcW w:w="808" w:type="dxa"/>
            <w:tcBorders>
              <w:top w:val="nil"/>
              <w:left w:val="nil"/>
              <w:bottom w:val="nil"/>
              <w:right w:val="nil"/>
            </w:tcBorders>
            <w:shd w:val="clear" w:color="000000" w:fill="FFFFFF"/>
            <w:noWrap/>
          </w:tcPr>
          <w:p w14:paraId="579CAAED" w14:textId="2ABDD246" w:rsidR="00715A50" w:rsidRPr="001C4965" w:rsidRDefault="001C4965" w:rsidP="00715A50">
            <w:pPr>
              <w:rPr>
                <w:color w:val="000000" w:themeColor="text1"/>
                <w:sz w:val="21"/>
                <w:szCs w:val="21"/>
                <w:lang w:eastAsia="fr-FR"/>
              </w:rPr>
            </w:pPr>
            <w:r w:rsidRPr="001C4965">
              <w:rPr>
                <w:color w:val="000000" w:themeColor="text1"/>
                <w:sz w:val="21"/>
                <w:szCs w:val="21"/>
              </w:rPr>
              <w:t>.037</w:t>
            </w:r>
          </w:p>
        </w:tc>
        <w:tc>
          <w:tcPr>
            <w:tcW w:w="467" w:type="dxa"/>
            <w:tcBorders>
              <w:top w:val="nil"/>
              <w:left w:val="nil"/>
              <w:bottom w:val="nil"/>
              <w:right w:val="nil"/>
            </w:tcBorders>
            <w:shd w:val="clear" w:color="000000" w:fill="FFFFFF"/>
            <w:noWrap/>
          </w:tcPr>
          <w:p w14:paraId="3056306C" w14:textId="5300E3CA"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4-6</w:t>
            </w:r>
          </w:p>
        </w:tc>
        <w:tc>
          <w:tcPr>
            <w:tcW w:w="867" w:type="dxa"/>
            <w:tcBorders>
              <w:top w:val="nil"/>
              <w:left w:val="nil"/>
              <w:bottom w:val="nil"/>
              <w:right w:val="nil"/>
            </w:tcBorders>
            <w:shd w:val="clear" w:color="000000" w:fill="FFFFFF"/>
            <w:noWrap/>
          </w:tcPr>
          <w:p w14:paraId="758C6F68" w14:textId="76897565" w:rsidR="00715A50" w:rsidRPr="001C4965" w:rsidRDefault="00715A50" w:rsidP="00715A50">
            <w:pPr>
              <w:rPr>
                <w:color w:val="000000" w:themeColor="text1"/>
                <w:sz w:val="21"/>
                <w:szCs w:val="21"/>
                <w:lang w:eastAsia="fr-FR"/>
              </w:rPr>
            </w:pPr>
            <w:r w:rsidRPr="001C4965">
              <w:rPr>
                <w:color w:val="000000" w:themeColor="text1"/>
                <w:sz w:val="21"/>
                <w:szCs w:val="21"/>
              </w:rPr>
              <w:t>16.491</w:t>
            </w:r>
          </w:p>
        </w:tc>
        <w:tc>
          <w:tcPr>
            <w:tcW w:w="450" w:type="dxa"/>
            <w:tcBorders>
              <w:top w:val="nil"/>
              <w:left w:val="nil"/>
              <w:bottom w:val="nil"/>
              <w:right w:val="nil"/>
            </w:tcBorders>
            <w:shd w:val="clear" w:color="000000" w:fill="FFFFFF"/>
            <w:noWrap/>
          </w:tcPr>
          <w:p w14:paraId="279AD042" w14:textId="42E8441C" w:rsidR="00715A50" w:rsidRPr="001C4965" w:rsidRDefault="001C4965" w:rsidP="00715A50">
            <w:pPr>
              <w:rPr>
                <w:color w:val="000000" w:themeColor="text1"/>
                <w:sz w:val="21"/>
                <w:szCs w:val="21"/>
                <w:lang w:eastAsia="fr-FR"/>
              </w:rPr>
            </w:pPr>
            <w:r w:rsidRPr="001C4965">
              <w:rPr>
                <w:color w:val="000000" w:themeColor="text1"/>
                <w:sz w:val="21"/>
                <w:szCs w:val="21"/>
              </w:rPr>
              <w:t>21</w:t>
            </w:r>
          </w:p>
        </w:tc>
        <w:tc>
          <w:tcPr>
            <w:tcW w:w="626" w:type="dxa"/>
            <w:tcBorders>
              <w:top w:val="nil"/>
              <w:left w:val="nil"/>
              <w:bottom w:val="nil"/>
              <w:right w:val="nil"/>
            </w:tcBorders>
            <w:shd w:val="clear" w:color="000000" w:fill="FFFFFF"/>
            <w:noWrap/>
          </w:tcPr>
          <w:p w14:paraId="793447F8" w14:textId="78B8E5D5" w:rsidR="00715A50" w:rsidRPr="001C4965" w:rsidRDefault="00715A50" w:rsidP="00715A50">
            <w:pPr>
              <w:rPr>
                <w:color w:val="000000" w:themeColor="text1"/>
                <w:sz w:val="21"/>
                <w:szCs w:val="21"/>
                <w:lang w:eastAsia="fr-FR"/>
              </w:rPr>
            </w:pPr>
            <w:r w:rsidRPr="001C4965">
              <w:rPr>
                <w:color w:val="000000" w:themeColor="text1"/>
                <w:sz w:val="21"/>
                <w:szCs w:val="21"/>
              </w:rPr>
              <w:t>.74</w:t>
            </w:r>
          </w:p>
        </w:tc>
        <w:tc>
          <w:tcPr>
            <w:tcW w:w="626" w:type="dxa"/>
            <w:tcBorders>
              <w:top w:val="nil"/>
              <w:left w:val="nil"/>
              <w:bottom w:val="nil"/>
              <w:right w:val="nil"/>
            </w:tcBorders>
            <w:shd w:val="clear" w:color="000000" w:fill="FFFFFF"/>
            <w:noWrap/>
          </w:tcPr>
          <w:p w14:paraId="65B9E6AF" w14:textId="68561E9A" w:rsidR="00715A50" w:rsidRPr="001C4965" w:rsidRDefault="00715A50" w:rsidP="00715A50">
            <w:pPr>
              <w:rPr>
                <w:color w:val="000000" w:themeColor="text1"/>
                <w:sz w:val="21"/>
                <w:szCs w:val="21"/>
                <w:lang w:eastAsia="fr-FR"/>
              </w:rPr>
            </w:pPr>
            <w:r w:rsidRPr="001C4965">
              <w:rPr>
                <w:color w:val="000000" w:themeColor="text1"/>
                <w:sz w:val="21"/>
                <w:szCs w:val="21"/>
              </w:rPr>
              <w:t>.000</w:t>
            </w:r>
          </w:p>
        </w:tc>
        <w:tc>
          <w:tcPr>
            <w:tcW w:w="763" w:type="dxa"/>
            <w:tcBorders>
              <w:top w:val="nil"/>
              <w:left w:val="nil"/>
              <w:bottom w:val="nil"/>
              <w:right w:val="nil"/>
            </w:tcBorders>
            <w:shd w:val="clear" w:color="000000" w:fill="FFFFFF"/>
            <w:noWrap/>
          </w:tcPr>
          <w:p w14:paraId="27D3AF80" w14:textId="4AE0EE75" w:rsidR="00715A50" w:rsidRPr="001C4965" w:rsidRDefault="00715A50" w:rsidP="00715A50">
            <w:pPr>
              <w:rPr>
                <w:color w:val="000000" w:themeColor="text1"/>
                <w:sz w:val="21"/>
                <w:szCs w:val="21"/>
                <w:lang w:eastAsia="fr-FR"/>
              </w:rPr>
            </w:pPr>
            <w:r w:rsidRPr="001C4965">
              <w:rPr>
                <w:color w:val="000000" w:themeColor="text1"/>
                <w:sz w:val="21"/>
                <w:szCs w:val="21"/>
              </w:rPr>
              <w:t>+.001</w:t>
            </w:r>
          </w:p>
        </w:tc>
        <w:tc>
          <w:tcPr>
            <w:tcW w:w="992" w:type="dxa"/>
            <w:tcBorders>
              <w:top w:val="nil"/>
              <w:left w:val="nil"/>
              <w:bottom w:val="nil"/>
              <w:right w:val="nil"/>
            </w:tcBorders>
            <w:shd w:val="clear" w:color="000000" w:fill="FFFFFF"/>
            <w:noWrap/>
          </w:tcPr>
          <w:p w14:paraId="7F0098DD" w14:textId="3228E9A7" w:rsidR="00715A50" w:rsidRPr="001C4965" w:rsidRDefault="00715A50" w:rsidP="00715A50">
            <w:pPr>
              <w:rPr>
                <w:color w:val="000000" w:themeColor="text1"/>
                <w:sz w:val="21"/>
                <w:szCs w:val="21"/>
                <w:lang w:eastAsia="fr-FR"/>
              </w:rPr>
            </w:pPr>
            <w:r w:rsidRPr="001C4965">
              <w:rPr>
                <w:color w:val="000000" w:themeColor="text1"/>
                <w:sz w:val="21"/>
                <w:szCs w:val="21"/>
              </w:rPr>
              <w:t>-.002</w:t>
            </w:r>
          </w:p>
        </w:tc>
      </w:tr>
      <w:tr w:rsidR="00715A50" w:rsidRPr="001055CF" w14:paraId="5B1A567F" w14:textId="77777777" w:rsidTr="00195D29">
        <w:trPr>
          <w:trHeight w:val="315"/>
        </w:trPr>
        <w:tc>
          <w:tcPr>
            <w:tcW w:w="841" w:type="dxa"/>
            <w:vMerge/>
            <w:tcBorders>
              <w:left w:val="nil"/>
              <w:right w:val="nil"/>
            </w:tcBorders>
            <w:shd w:val="clear" w:color="000000" w:fill="FFFFFF"/>
            <w:hideMark/>
          </w:tcPr>
          <w:p w14:paraId="61D318DD" w14:textId="5E6DA424" w:rsidR="00715A50" w:rsidRPr="001055CF" w:rsidRDefault="00715A50" w:rsidP="00715A50">
            <w:pPr>
              <w:rPr>
                <w:sz w:val="21"/>
                <w:szCs w:val="21"/>
                <w:lang w:eastAsia="fr-FR"/>
              </w:rPr>
            </w:pPr>
          </w:p>
        </w:tc>
        <w:tc>
          <w:tcPr>
            <w:tcW w:w="931" w:type="dxa"/>
            <w:vMerge/>
            <w:tcBorders>
              <w:left w:val="nil"/>
              <w:right w:val="nil"/>
            </w:tcBorders>
            <w:shd w:val="clear" w:color="000000" w:fill="FFFFFF"/>
            <w:hideMark/>
          </w:tcPr>
          <w:p w14:paraId="7A6DC57A" w14:textId="18D31904" w:rsidR="00715A50" w:rsidRPr="001055CF" w:rsidRDefault="00715A50" w:rsidP="00715A50">
            <w:pPr>
              <w:rPr>
                <w:sz w:val="21"/>
                <w:szCs w:val="21"/>
                <w:lang w:eastAsia="fr-FR"/>
              </w:rPr>
            </w:pPr>
          </w:p>
        </w:tc>
        <w:tc>
          <w:tcPr>
            <w:tcW w:w="425" w:type="dxa"/>
            <w:tcBorders>
              <w:top w:val="nil"/>
              <w:left w:val="nil"/>
              <w:bottom w:val="nil"/>
              <w:right w:val="nil"/>
            </w:tcBorders>
            <w:shd w:val="clear" w:color="000000" w:fill="FFFFFF"/>
            <w:noWrap/>
            <w:hideMark/>
          </w:tcPr>
          <w:p w14:paraId="603DC870" w14:textId="77777777" w:rsidR="00715A50" w:rsidRPr="001055CF" w:rsidRDefault="00715A50" w:rsidP="00715A50">
            <w:pPr>
              <w:rPr>
                <w:sz w:val="21"/>
                <w:szCs w:val="21"/>
                <w:lang w:eastAsia="fr-FR"/>
              </w:rPr>
            </w:pPr>
            <w:r w:rsidRPr="001055CF">
              <w:rPr>
                <w:sz w:val="21"/>
                <w:szCs w:val="21"/>
                <w:lang w:eastAsia="fr-FR"/>
              </w:rPr>
              <w:t>4-8</w:t>
            </w:r>
          </w:p>
        </w:tc>
        <w:tc>
          <w:tcPr>
            <w:tcW w:w="1927" w:type="dxa"/>
            <w:tcBorders>
              <w:top w:val="nil"/>
              <w:left w:val="nil"/>
              <w:bottom w:val="nil"/>
              <w:right w:val="nil"/>
            </w:tcBorders>
            <w:shd w:val="clear" w:color="000000" w:fill="FFFFFF"/>
            <w:noWrap/>
            <w:hideMark/>
          </w:tcPr>
          <w:p w14:paraId="3D3F58EA" w14:textId="77777777" w:rsidR="00715A50" w:rsidRPr="001C4965" w:rsidRDefault="00715A50" w:rsidP="00715A50">
            <w:pPr>
              <w:rPr>
                <w:color w:val="000000" w:themeColor="text1"/>
                <w:sz w:val="21"/>
                <w:szCs w:val="21"/>
                <w:lang w:eastAsia="fr-FR"/>
              </w:rPr>
            </w:pPr>
            <w:r w:rsidRPr="001C4965">
              <w:rPr>
                <w:color w:val="000000" w:themeColor="text1"/>
                <w:sz w:val="21"/>
                <w:szCs w:val="21"/>
                <w:lang w:eastAsia="fr-FR"/>
              </w:rPr>
              <w:t>Variance-Covariance invariance</w:t>
            </w:r>
          </w:p>
        </w:tc>
        <w:tc>
          <w:tcPr>
            <w:tcW w:w="1348" w:type="dxa"/>
            <w:tcBorders>
              <w:top w:val="nil"/>
              <w:left w:val="nil"/>
              <w:bottom w:val="nil"/>
              <w:right w:val="nil"/>
            </w:tcBorders>
            <w:shd w:val="clear" w:color="000000" w:fill="FFFFFF"/>
            <w:noWrap/>
          </w:tcPr>
          <w:p w14:paraId="4242D5E2" w14:textId="66987BC4" w:rsidR="00715A50" w:rsidRPr="001C4965" w:rsidRDefault="00715A50" w:rsidP="00715A50">
            <w:pPr>
              <w:rPr>
                <w:color w:val="000000" w:themeColor="text1"/>
                <w:sz w:val="21"/>
                <w:szCs w:val="21"/>
                <w:lang w:eastAsia="fr-FR"/>
              </w:rPr>
            </w:pPr>
            <w:r w:rsidRPr="001C4965">
              <w:rPr>
                <w:color w:val="000000" w:themeColor="text1"/>
                <w:sz w:val="21"/>
                <w:szCs w:val="21"/>
              </w:rPr>
              <w:t>607.757*</w:t>
            </w:r>
          </w:p>
        </w:tc>
        <w:tc>
          <w:tcPr>
            <w:tcW w:w="740" w:type="dxa"/>
            <w:tcBorders>
              <w:top w:val="nil"/>
              <w:left w:val="nil"/>
              <w:bottom w:val="nil"/>
              <w:right w:val="nil"/>
            </w:tcBorders>
            <w:shd w:val="clear" w:color="000000" w:fill="FFFFFF"/>
            <w:noWrap/>
          </w:tcPr>
          <w:p w14:paraId="191426E1" w14:textId="02D0EEB7" w:rsidR="00715A50" w:rsidRPr="001C4965" w:rsidRDefault="00715A50" w:rsidP="00715A50">
            <w:pPr>
              <w:rPr>
                <w:color w:val="000000" w:themeColor="text1"/>
                <w:sz w:val="21"/>
                <w:szCs w:val="21"/>
                <w:lang w:eastAsia="fr-FR"/>
              </w:rPr>
            </w:pPr>
            <w:r w:rsidRPr="001C4965">
              <w:rPr>
                <w:color w:val="000000" w:themeColor="text1"/>
                <w:sz w:val="21"/>
                <w:szCs w:val="21"/>
              </w:rPr>
              <w:t>467</w:t>
            </w:r>
          </w:p>
        </w:tc>
        <w:tc>
          <w:tcPr>
            <w:tcW w:w="788" w:type="dxa"/>
            <w:tcBorders>
              <w:top w:val="nil"/>
              <w:left w:val="nil"/>
              <w:bottom w:val="nil"/>
              <w:right w:val="nil"/>
            </w:tcBorders>
            <w:shd w:val="clear" w:color="000000" w:fill="FFFFFF"/>
            <w:noWrap/>
          </w:tcPr>
          <w:p w14:paraId="35244F2B" w14:textId="146A8183" w:rsidR="00715A50" w:rsidRPr="001C4965" w:rsidRDefault="001C4965" w:rsidP="00715A50">
            <w:pPr>
              <w:rPr>
                <w:color w:val="000000" w:themeColor="text1"/>
                <w:sz w:val="21"/>
                <w:szCs w:val="21"/>
                <w:lang w:eastAsia="fr-FR"/>
              </w:rPr>
            </w:pPr>
            <w:r w:rsidRPr="001C4965">
              <w:rPr>
                <w:color w:val="000000" w:themeColor="text1"/>
                <w:sz w:val="21"/>
                <w:szCs w:val="21"/>
              </w:rPr>
              <w:t>.992</w:t>
            </w:r>
          </w:p>
        </w:tc>
        <w:tc>
          <w:tcPr>
            <w:tcW w:w="560" w:type="dxa"/>
            <w:tcBorders>
              <w:top w:val="nil"/>
              <w:left w:val="nil"/>
              <w:bottom w:val="nil"/>
              <w:right w:val="nil"/>
            </w:tcBorders>
            <w:shd w:val="clear" w:color="000000" w:fill="FFFFFF"/>
            <w:noWrap/>
          </w:tcPr>
          <w:p w14:paraId="4CFDFEC2" w14:textId="3DE6777E" w:rsidR="00715A50" w:rsidRPr="001C4965" w:rsidRDefault="001C4965" w:rsidP="00715A50">
            <w:pPr>
              <w:rPr>
                <w:color w:val="000000" w:themeColor="text1"/>
                <w:sz w:val="21"/>
                <w:szCs w:val="21"/>
                <w:lang w:eastAsia="fr-FR"/>
              </w:rPr>
            </w:pPr>
            <w:r w:rsidRPr="001C4965">
              <w:rPr>
                <w:color w:val="000000" w:themeColor="text1"/>
                <w:sz w:val="21"/>
                <w:szCs w:val="21"/>
              </w:rPr>
              <w:t>.991</w:t>
            </w:r>
          </w:p>
        </w:tc>
        <w:tc>
          <w:tcPr>
            <w:tcW w:w="864" w:type="dxa"/>
            <w:tcBorders>
              <w:top w:val="nil"/>
              <w:left w:val="nil"/>
              <w:bottom w:val="nil"/>
              <w:right w:val="nil"/>
            </w:tcBorders>
            <w:shd w:val="clear" w:color="000000" w:fill="FFFFFF"/>
            <w:noWrap/>
          </w:tcPr>
          <w:p w14:paraId="47234606" w14:textId="5413D39D" w:rsidR="00715A50" w:rsidRPr="001C4965" w:rsidRDefault="001C4965" w:rsidP="00715A50">
            <w:pPr>
              <w:rPr>
                <w:color w:val="000000" w:themeColor="text1"/>
                <w:sz w:val="21"/>
                <w:szCs w:val="21"/>
                <w:lang w:eastAsia="fr-FR"/>
              </w:rPr>
            </w:pPr>
            <w:r w:rsidRPr="001C4965">
              <w:rPr>
                <w:color w:val="000000" w:themeColor="text1"/>
                <w:sz w:val="21"/>
                <w:szCs w:val="21"/>
              </w:rPr>
              <w:t>.036</w:t>
            </w:r>
          </w:p>
        </w:tc>
        <w:tc>
          <w:tcPr>
            <w:tcW w:w="648" w:type="dxa"/>
            <w:tcBorders>
              <w:top w:val="nil"/>
              <w:left w:val="nil"/>
              <w:bottom w:val="nil"/>
              <w:right w:val="nil"/>
            </w:tcBorders>
            <w:shd w:val="clear" w:color="000000" w:fill="FFFFFF"/>
            <w:noWrap/>
          </w:tcPr>
          <w:p w14:paraId="2F421D16" w14:textId="509B3818" w:rsidR="00715A50" w:rsidRPr="001C4965" w:rsidRDefault="001C4965" w:rsidP="00715A50">
            <w:pPr>
              <w:rPr>
                <w:color w:val="000000" w:themeColor="text1"/>
                <w:sz w:val="21"/>
                <w:szCs w:val="21"/>
                <w:lang w:eastAsia="fr-FR"/>
              </w:rPr>
            </w:pPr>
            <w:r w:rsidRPr="001C4965">
              <w:rPr>
                <w:color w:val="000000" w:themeColor="text1"/>
                <w:sz w:val="21"/>
                <w:szCs w:val="21"/>
              </w:rPr>
              <w:t>.027</w:t>
            </w:r>
          </w:p>
        </w:tc>
        <w:tc>
          <w:tcPr>
            <w:tcW w:w="761" w:type="dxa"/>
            <w:tcBorders>
              <w:top w:val="nil"/>
              <w:left w:val="nil"/>
              <w:bottom w:val="nil"/>
              <w:right w:val="nil"/>
            </w:tcBorders>
            <w:shd w:val="clear" w:color="000000" w:fill="FFFFFF"/>
            <w:noWrap/>
          </w:tcPr>
          <w:p w14:paraId="1662A4B8" w14:textId="28406F6E" w:rsidR="00715A50" w:rsidRPr="001C4965" w:rsidRDefault="001C4965" w:rsidP="00715A50">
            <w:pPr>
              <w:rPr>
                <w:color w:val="000000" w:themeColor="text1"/>
                <w:sz w:val="21"/>
                <w:szCs w:val="21"/>
                <w:lang w:eastAsia="fr-FR"/>
              </w:rPr>
            </w:pPr>
            <w:r w:rsidRPr="001C4965">
              <w:rPr>
                <w:color w:val="000000" w:themeColor="text1"/>
                <w:sz w:val="21"/>
                <w:szCs w:val="21"/>
              </w:rPr>
              <w:t>.043</w:t>
            </w:r>
          </w:p>
        </w:tc>
        <w:tc>
          <w:tcPr>
            <w:tcW w:w="808" w:type="dxa"/>
            <w:tcBorders>
              <w:top w:val="nil"/>
              <w:left w:val="nil"/>
              <w:bottom w:val="nil"/>
              <w:right w:val="nil"/>
            </w:tcBorders>
            <w:shd w:val="clear" w:color="000000" w:fill="FFFFFF"/>
            <w:noWrap/>
          </w:tcPr>
          <w:p w14:paraId="6155E482" w14:textId="1ECA5307" w:rsidR="00715A50" w:rsidRPr="001C4965" w:rsidRDefault="001C4965" w:rsidP="00715A50">
            <w:pPr>
              <w:rPr>
                <w:color w:val="000000" w:themeColor="text1"/>
                <w:sz w:val="21"/>
                <w:szCs w:val="21"/>
                <w:lang w:eastAsia="fr-FR"/>
              </w:rPr>
            </w:pPr>
            <w:r w:rsidRPr="001C4965">
              <w:rPr>
                <w:color w:val="000000" w:themeColor="text1"/>
                <w:sz w:val="21"/>
                <w:szCs w:val="21"/>
              </w:rPr>
              <w:t>.053</w:t>
            </w:r>
          </w:p>
        </w:tc>
        <w:tc>
          <w:tcPr>
            <w:tcW w:w="467" w:type="dxa"/>
            <w:tcBorders>
              <w:top w:val="nil"/>
              <w:left w:val="nil"/>
              <w:bottom w:val="nil"/>
              <w:right w:val="nil"/>
            </w:tcBorders>
            <w:shd w:val="clear" w:color="000000" w:fill="FFFFFF"/>
            <w:noWrap/>
          </w:tcPr>
          <w:p w14:paraId="372C3BE0" w14:textId="18FADEAF"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4-7</w:t>
            </w:r>
          </w:p>
        </w:tc>
        <w:tc>
          <w:tcPr>
            <w:tcW w:w="867" w:type="dxa"/>
            <w:tcBorders>
              <w:top w:val="nil"/>
              <w:left w:val="nil"/>
              <w:bottom w:val="nil"/>
              <w:right w:val="nil"/>
            </w:tcBorders>
            <w:shd w:val="clear" w:color="000000" w:fill="FFFFFF"/>
            <w:noWrap/>
          </w:tcPr>
          <w:p w14:paraId="3701C263" w14:textId="42F71BA0" w:rsidR="00715A50" w:rsidRPr="001C4965" w:rsidRDefault="00715A50" w:rsidP="00715A50">
            <w:pPr>
              <w:rPr>
                <w:color w:val="000000" w:themeColor="text1"/>
                <w:sz w:val="21"/>
                <w:szCs w:val="21"/>
                <w:lang w:eastAsia="fr-FR"/>
              </w:rPr>
            </w:pPr>
            <w:r w:rsidRPr="001C4965">
              <w:rPr>
                <w:color w:val="000000" w:themeColor="text1"/>
                <w:sz w:val="21"/>
                <w:szCs w:val="21"/>
              </w:rPr>
              <w:t>37.155</w:t>
            </w:r>
          </w:p>
        </w:tc>
        <w:tc>
          <w:tcPr>
            <w:tcW w:w="450" w:type="dxa"/>
            <w:tcBorders>
              <w:top w:val="nil"/>
              <w:left w:val="nil"/>
              <w:bottom w:val="nil"/>
              <w:right w:val="nil"/>
            </w:tcBorders>
            <w:shd w:val="clear" w:color="000000" w:fill="FFFFFF"/>
            <w:noWrap/>
          </w:tcPr>
          <w:p w14:paraId="598B2AC7" w14:textId="0EC7A79A" w:rsidR="00715A50" w:rsidRPr="001C4965" w:rsidRDefault="001C4965" w:rsidP="00715A50">
            <w:pPr>
              <w:rPr>
                <w:color w:val="000000" w:themeColor="text1"/>
                <w:sz w:val="21"/>
                <w:szCs w:val="21"/>
                <w:lang w:eastAsia="fr-FR"/>
              </w:rPr>
            </w:pPr>
            <w:r w:rsidRPr="001C4965">
              <w:rPr>
                <w:color w:val="000000" w:themeColor="text1"/>
                <w:sz w:val="21"/>
                <w:szCs w:val="21"/>
              </w:rPr>
              <w:t>15</w:t>
            </w:r>
          </w:p>
        </w:tc>
        <w:tc>
          <w:tcPr>
            <w:tcW w:w="626" w:type="dxa"/>
            <w:tcBorders>
              <w:top w:val="nil"/>
              <w:left w:val="nil"/>
              <w:bottom w:val="nil"/>
              <w:right w:val="nil"/>
            </w:tcBorders>
            <w:shd w:val="clear" w:color="000000" w:fill="FFFFFF"/>
            <w:noWrap/>
          </w:tcPr>
          <w:p w14:paraId="4AF4F3D4" w14:textId="18C3394A" w:rsidR="00715A50" w:rsidRPr="001C4965" w:rsidRDefault="00715A50" w:rsidP="00715A50">
            <w:pPr>
              <w:rPr>
                <w:color w:val="000000" w:themeColor="text1"/>
                <w:sz w:val="21"/>
                <w:szCs w:val="21"/>
                <w:lang w:eastAsia="fr-FR"/>
              </w:rPr>
            </w:pPr>
            <w:r w:rsidRPr="001C4965">
              <w:rPr>
                <w:color w:val="000000" w:themeColor="text1"/>
                <w:sz w:val="21"/>
                <w:szCs w:val="21"/>
              </w:rPr>
              <w:t>.001</w:t>
            </w:r>
          </w:p>
        </w:tc>
        <w:tc>
          <w:tcPr>
            <w:tcW w:w="626" w:type="dxa"/>
            <w:tcBorders>
              <w:top w:val="nil"/>
              <w:left w:val="nil"/>
              <w:bottom w:val="nil"/>
              <w:right w:val="nil"/>
            </w:tcBorders>
            <w:shd w:val="clear" w:color="000000" w:fill="FFFFFF"/>
            <w:noWrap/>
          </w:tcPr>
          <w:p w14:paraId="323AD632" w14:textId="1479971D" w:rsidR="00715A50" w:rsidRPr="001C4965" w:rsidRDefault="00715A50" w:rsidP="00715A50">
            <w:pPr>
              <w:rPr>
                <w:color w:val="000000" w:themeColor="text1"/>
                <w:sz w:val="21"/>
                <w:szCs w:val="21"/>
                <w:lang w:eastAsia="fr-FR"/>
              </w:rPr>
            </w:pPr>
            <w:r w:rsidRPr="001C4965">
              <w:rPr>
                <w:color w:val="000000" w:themeColor="text1"/>
                <w:sz w:val="21"/>
                <w:szCs w:val="21"/>
              </w:rPr>
              <w:t>+.004</w:t>
            </w:r>
          </w:p>
        </w:tc>
        <w:tc>
          <w:tcPr>
            <w:tcW w:w="763" w:type="dxa"/>
            <w:tcBorders>
              <w:top w:val="nil"/>
              <w:left w:val="nil"/>
              <w:bottom w:val="nil"/>
              <w:right w:val="nil"/>
            </w:tcBorders>
            <w:shd w:val="clear" w:color="000000" w:fill="FFFFFF"/>
            <w:noWrap/>
          </w:tcPr>
          <w:p w14:paraId="16380F43" w14:textId="17A6F51A" w:rsidR="00715A50" w:rsidRPr="001C4965" w:rsidRDefault="00715A50" w:rsidP="00715A50">
            <w:pPr>
              <w:rPr>
                <w:color w:val="000000" w:themeColor="text1"/>
                <w:sz w:val="21"/>
                <w:szCs w:val="21"/>
                <w:lang w:eastAsia="fr-FR"/>
              </w:rPr>
            </w:pPr>
            <w:r w:rsidRPr="001C4965">
              <w:rPr>
                <w:color w:val="000000" w:themeColor="text1"/>
                <w:sz w:val="21"/>
                <w:szCs w:val="21"/>
              </w:rPr>
              <w:t>+.004</w:t>
            </w:r>
          </w:p>
        </w:tc>
        <w:tc>
          <w:tcPr>
            <w:tcW w:w="992" w:type="dxa"/>
            <w:tcBorders>
              <w:top w:val="nil"/>
              <w:left w:val="nil"/>
              <w:bottom w:val="nil"/>
              <w:right w:val="nil"/>
            </w:tcBorders>
            <w:shd w:val="clear" w:color="000000" w:fill="FFFFFF"/>
            <w:noWrap/>
          </w:tcPr>
          <w:p w14:paraId="7FAE41AC" w14:textId="7B159772" w:rsidR="00715A50" w:rsidRPr="001C4965" w:rsidRDefault="00715A50" w:rsidP="00715A50">
            <w:pPr>
              <w:rPr>
                <w:color w:val="000000" w:themeColor="text1"/>
                <w:sz w:val="21"/>
                <w:szCs w:val="21"/>
                <w:lang w:eastAsia="fr-FR"/>
              </w:rPr>
            </w:pPr>
            <w:r w:rsidRPr="001C4965">
              <w:rPr>
                <w:color w:val="000000" w:themeColor="text1"/>
                <w:sz w:val="21"/>
                <w:szCs w:val="21"/>
              </w:rPr>
              <w:t>-.007</w:t>
            </w:r>
          </w:p>
        </w:tc>
      </w:tr>
      <w:tr w:rsidR="00715A50" w:rsidRPr="001055CF" w14:paraId="261DA6F0" w14:textId="77777777" w:rsidTr="00195D29">
        <w:trPr>
          <w:trHeight w:val="315"/>
        </w:trPr>
        <w:tc>
          <w:tcPr>
            <w:tcW w:w="841" w:type="dxa"/>
            <w:vMerge/>
            <w:tcBorders>
              <w:left w:val="nil"/>
              <w:bottom w:val="single" w:sz="4" w:space="0" w:color="auto"/>
              <w:right w:val="nil"/>
            </w:tcBorders>
            <w:shd w:val="clear" w:color="000000" w:fill="FFFFFF"/>
            <w:hideMark/>
          </w:tcPr>
          <w:p w14:paraId="1C753F73" w14:textId="2E593B3F" w:rsidR="00715A50" w:rsidRPr="001055CF" w:rsidRDefault="00715A50" w:rsidP="00715A50">
            <w:pPr>
              <w:rPr>
                <w:sz w:val="21"/>
                <w:szCs w:val="21"/>
                <w:lang w:eastAsia="fr-FR"/>
              </w:rPr>
            </w:pPr>
          </w:p>
        </w:tc>
        <w:tc>
          <w:tcPr>
            <w:tcW w:w="931" w:type="dxa"/>
            <w:vMerge/>
            <w:tcBorders>
              <w:left w:val="nil"/>
              <w:bottom w:val="single" w:sz="4" w:space="0" w:color="auto"/>
              <w:right w:val="nil"/>
            </w:tcBorders>
            <w:shd w:val="clear" w:color="000000" w:fill="FFFFFF"/>
            <w:hideMark/>
          </w:tcPr>
          <w:p w14:paraId="590FD52D" w14:textId="318958F9" w:rsidR="00715A50" w:rsidRPr="001055CF" w:rsidRDefault="00715A50" w:rsidP="00715A50">
            <w:pPr>
              <w:rPr>
                <w:sz w:val="21"/>
                <w:szCs w:val="21"/>
                <w:lang w:eastAsia="fr-FR"/>
              </w:rPr>
            </w:pPr>
          </w:p>
        </w:tc>
        <w:tc>
          <w:tcPr>
            <w:tcW w:w="425" w:type="dxa"/>
            <w:tcBorders>
              <w:top w:val="nil"/>
              <w:left w:val="nil"/>
              <w:bottom w:val="single" w:sz="4" w:space="0" w:color="auto"/>
              <w:right w:val="nil"/>
            </w:tcBorders>
            <w:shd w:val="clear" w:color="000000" w:fill="FFFFFF"/>
            <w:noWrap/>
            <w:hideMark/>
          </w:tcPr>
          <w:p w14:paraId="4F71F43E" w14:textId="77777777" w:rsidR="00715A50" w:rsidRPr="001055CF" w:rsidRDefault="00715A50" w:rsidP="00715A50">
            <w:pPr>
              <w:rPr>
                <w:sz w:val="21"/>
                <w:szCs w:val="21"/>
                <w:lang w:eastAsia="fr-FR"/>
              </w:rPr>
            </w:pPr>
            <w:r w:rsidRPr="001055CF">
              <w:rPr>
                <w:sz w:val="21"/>
                <w:szCs w:val="21"/>
                <w:lang w:eastAsia="fr-FR"/>
              </w:rPr>
              <w:t>4-9</w:t>
            </w:r>
          </w:p>
        </w:tc>
        <w:tc>
          <w:tcPr>
            <w:tcW w:w="1927" w:type="dxa"/>
            <w:tcBorders>
              <w:top w:val="nil"/>
              <w:left w:val="nil"/>
              <w:bottom w:val="single" w:sz="4" w:space="0" w:color="auto"/>
              <w:right w:val="nil"/>
            </w:tcBorders>
            <w:shd w:val="clear" w:color="000000" w:fill="FFFFFF"/>
            <w:noWrap/>
            <w:hideMark/>
          </w:tcPr>
          <w:p w14:paraId="61B3C0A5" w14:textId="6C5922C3" w:rsidR="00715A50" w:rsidRPr="001C4965" w:rsidRDefault="00715A50" w:rsidP="00715A50">
            <w:pPr>
              <w:rPr>
                <w:color w:val="000000" w:themeColor="text1"/>
                <w:sz w:val="21"/>
                <w:szCs w:val="21"/>
                <w:lang w:eastAsia="fr-FR"/>
              </w:rPr>
            </w:pPr>
            <w:r w:rsidRPr="001C4965">
              <w:rPr>
                <w:color w:val="000000" w:themeColor="text1"/>
                <w:sz w:val="21"/>
                <w:szCs w:val="21"/>
                <w:lang w:eastAsia="fr-FR"/>
              </w:rPr>
              <w:t>Latent mean invariance</w:t>
            </w:r>
          </w:p>
        </w:tc>
        <w:tc>
          <w:tcPr>
            <w:tcW w:w="1348" w:type="dxa"/>
            <w:tcBorders>
              <w:top w:val="nil"/>
              <w:left w:val="nil"/>
              <w:bottom w:val="single" w:sz="4" w:space="0" w:color="auto"/>
              <w:right w:val="nil"/>
            </w:tcBorders>
            <w:shd w:val="clear" w:color="000000" w:fill="FFFFFF"/>
            <w:noWrap/>
          </w:tcPr>
          <w:p w14:paraId="47F256C7" w14:textId="065FE8AE" w:rsidR="00715A50" w:rsidRPr="001C4965" w:rsidRDefault="00715A50" w:rsidP="00715A50">
            <w:pPr>
              <w:rPr>
                <w:color w:val="000000" w:themeColor="text1"/>
                <w:sz w:val="21"/>
                <w:szCs w:val="21"/>
                <w:lang w:eastAsia="fr-FR"/>
              </w:rPr>
            </w:pPr>
            <w:r w:rsidRPr="001C4965">
              <w:rPr>
                <w:color w:val="000000" w:themeColor="text1"/>
                <w:sz w:val="21"/>
                <w:szCs w:val="21"/>
              </w:rPr>
              <w:t>809.313*</w:t>
            </w:r>
          </w:p>
        </w:tc>
        <w:tc>
          <w:tcPr>
            <w:tcW w:w="740" w:type="dxa"/>
            <w:tcBorders>
              <w:top w:val="nil"/>
              <w:left w:val="nil"/>
              <w:bottom w:val="single" w:sz="4" w:space="0" w:color="auto"/>
              <w:right w:val="nil"/>
            </w:tcBorders>
            <w:shd w:val="clear" w:color="000000" w:fill="FFFFFF"/>
            <w:noWrap/>
          </w:tcPr>
          <w:p w14:paraId="36F7EC28" w14:textId="286DFCDB" w:rsidR="00715A50" w:rsidRPr="001C4965" w:rsidRDefault="00715A50" w:rsidP="00715A50">
            <w:pPr>
              <w:rPr>
                <w:color w:val="000000" w:themeColor="text1"/>
                <w:sz w:val="21"/>
                <w:szCs w:val="21"/>
                <w:lang w:eastAsia="fr-FR"/>
              </w:rPr>
            </w:pPr>
            <w:r w:rsidRPr="001C4965">
              <w:rPr>
                <w:color w:val="000000" w:themeColor="text1"/>
                <w:sz w:val="21"/>
                <w:szCs w:val="21"/>
              </w:rPr>
              <w:t>472</w:t>
            </w:r>
          </w:p>
        </w:tc>
        <w:tc>
          <w:tcPr>
            <w:tcW w:w="788" w:type="dxa"/>
            <w:tcBorders>
              <w:top w:val="nil"/>
              <w:left w:val="nil"/>
              <w:bottom w:val="single" w:sz="4" w:space="0" w:color="auto"/>
              <w:right w:val="nil"/>
            </w:tcBorders>
            <w:shd w:val="clear" w:color="000000" w:fill="FFFFFF"/>
            <w:noWrap/>
          </w:tcPr>
          <w:p w14:paraId="602B8888" w14:textId="1A9D5AB1" w:rsidR="00715A50" w:rsidRPr="001C4965" w:rsidRDefault="001C4965" w:rsidP="00715A50">
            <w:pPr>
              <w:rPr>
                <w:color w:val="000000" w:themeColor="text1"/>
                <w:sz w:val="21"/>
                <w:szCs w:val="21"/>
                <w:lang w:eastAsia="fr-FR"/>
              </w:rPr>
            </w:pPr>
            <w:r w:rsidRPr="001C4965">
              <w:rPr>
                <w:color w:val="000000" w:themeColor="text1"/>
                <w:sz w:val="21"/>
                <w:szCs w:val="21"/>
              </w:rPr>
              <w:t>.980</w:t>
            </w:r>
          </w:p>
        </w:tc>
        <w:tc>
          <w:tcPr>
            <w:tcW w:w="560" w:type="dxa"/>
            <w:tcBorders>
              <w:top w:val="nil"/>
              <w:left w:val="nil"/>
              <w:bottom w:val="single" w:sz="4" w:space="0" w:color="auto"/>
              <w:right w:val="nil"/>
            </w:tcBorders>
            <w:shd w:val="clear" w:color="000000" w:fill="FFFFFF"/>
            <w:noWrap/>
          </w:tcPr>
          <w:p w14:paraId="0121A69F" w14:textId="1E9CE5E2" w:rsidR="00715A50" w:rsidRPr="001C4965" w:rsidRDefault="001C4965" w:rsidP="00715A50">
            <w:pPr>
              <w:rPr>
                <w:color w:val="000000" w:themeColor="text1"/>
                <w:sz w:val="21"/>
                <w:szCs w:val="21"/>
                <w:lang w:eastAsia="fr-FR"/>
              </w:rPr>
            </w:pPr>
            <w:r w:rsidRPr="001C4965">
              <w:rPr>
                <w:color w:val="000000" w:themeColor="text1"/>
                <w:sz w:val="21"/>
                <w:szCs w:val="21"/>
              </w:rPr>
              <w:t>.979</w:t>
            </w:r>
          </w:p>
        </w:tc>
        <w:tc>
          <w:tcPr>
            <w:tcW w:w="864" w:type="dxa"/>
            <w:tcBorders>
              <w:top w:val="nil"/>
              <w:left w:val="nil"/>
              <w:bottom w:val="single" w:sz="4" w:space="0" w:color="auto"/>
              <w:right w:val="nil"/>
            </w:tcBorders>
            <w:shd w:val="clear" w:color="000000" w:fill="FFFFFF"/>
            <w:noWrap/>
          </w:tcPr>
          <w:p w14:paraId="0301D3BE" w14:textId="37FE38A2" w:rsidR="00715A50" w:rsidRPr="001C4965" w:rsidRDefault="001C4965" w:rsidP="00715A50">
            <w:pPr>
              <w:rPr>
                <w:color w:val="000000" w:themeColor="text1"/>
                <w:sz w:val="21"/>
                <w:szCs w:val="21"/>
                <w:lang w:eastAsia="fr-FR"/>
              </w:rPr>
            </w:pPr>
            <w:r w:rsidRPr="001C4965">
              <w:rPr>
                <w:color w:val="000000" w:themeColor="text1"/>
                <w:sz w:val="21"/>
                <w:szCs w:val="21"/>
              </w:rPr>
              <w:t>.055</w:t>
            </w:r>
          </w:p>
        </w:tc>
        <w:tc>
          <w:tcPr>
            <w:tcW w:w="648" w:type="dxa"/>
            <w:tcBorders>
              <w:top w:val="nil"/>
              <w:left w:val="nil"/>
              <w:bottom w:val="single" w:sz="4" w:space="0" w:color="auto"/>
              <w:right w:val="nil"/>
            </w:tcBorders>
            <w:shd w:val="clear" w:color="000000" w:fill="FFFFFF"/>
            <w:noWrap/>
          </w:tcPr>
          <w:p w14:paraId="7824D96B" w14:textId="4683577C" w:rsidR="00715A50" w:rsidRPr="001C4965" w:rsidRDefault="001C4965" w:rsidP="00715A50">
            <w:pPr>
              <w:rPr>
                <w:color w:val="000000" w:themeColor="text1"/>
                <w:sz w:val="21"/>
                <w:szCs w:val="21"/>
                <w:lang w:eastAsia="fr-FR"/>
              </w:rPr>
            </w:pPr>
            <w:r w:rsidRPr="001C4965">
              <w:rPr>
                <w:color w:val="000000" w:themeColor="text1"/>
                <w:sz w:val="21"/>
                <w:szCs w:val="21"/>
              </w:rPr>
              <w:t>.048</w:t>
            </w:r>
          </w:p>
        </w:tc>
        <w:tc>
          <w:tcPr>
            <w:tcW w:w="761" w:type="dxa"/>
            <w:tcBorders>
              <w:top w:val="nil"/>
              <w:left w:val="nil"/>
              <w:bottom w:val="single" w:sz="4" w:space="0" w:color="auto"/>
              <w:right w:val="nil"/>
            </w:tcBorders>
            <w:shd w:val="clear" w:color="000000" w:fill="FFFFFF"/>
            <w:noWrap/>
          </w:tcPr>
          <w:p w14:paraId="38B5C874" w14:textId="61591C4A" w:rsidR="00715A50" w:rsidRPr="001C4965" w:rsidRDefault="001C4965" w:rsidP="00715A50">
            <w:pPr>
              <w:rPr>
                <w:color w:val="000000" w:themeColor="text1"/>
                <w:sz w:val="21"/>
                <w:szCs w:val="21"/>
                <w:lang w:eastAsia="fr-FR"/>
              </w:rPr>
            </w:pPr>
            <w:r w:rsidRPr="001C4965">
              <w:rPr>
                <w:color w:val="000000" w:themeColor="text1"/>
                <w:sz w:val="21"/>
                <w:szCs w:val="21"/>
              </w:rPr>
              <w:t>.061</w:t>
            </w:r>
          </w:p>
        </w:tc>
        <w:tc>
          <w:tcPr>
            <w:tcW w:w="808" w:type="dxa"/>
            <w:tcBorders>
              <w:top w:val="nil"/>
              <w:left w:val="nil"/>
              <w:bottom w:val="single" w:sz="4" w:space="0" w:color="auto"/>
              <w:right w:val="nil"/>
            </w:tcBorders>
            <w:shd w:val="clear" w:color="000000" w:fill="FFFFFF"/>
            <w:noWrap/>
          </w:tcPr>
          <w:p w14:paraId="30D7EEEC" w14:textId="4D3E012F" w:rsidR="00715A50" w:rsidRPr="001C4965" w:rsidRDefault="001C4965" w:rsidP="00715A50">
            <w:pPr>
              <w:rPr>
                <w:color w:val="000000" w:themeColor="text1"/>
                <w:sz w:val="21"/>
                <w:szCs w:val="21"/>
                <w:lang w:eastAsia="fr-FR"/>
              </w:rPr>
            </w:pPr>
            <w:r w:rsidRPr="001C4965">
              <w:rPr>
                <w:color w:val="000000" w:themeColor="text1"/>
                <w:sz w:val="21"/>
                <w:szCs w:val="21"/>
              </w:rPr>
              <w:t>.055</w:t>
            </w:r>
          </w:p>
        </w:tc>
        <w:tc>
          <w:tcPr>
            <w:tcW w:w="467" w:type="dxa"/>
            <w:tcBorders>
              <w:top w:val="nil"/>
              <w:left w:val="nil"/>
              <w:bottom w:val="single" w:sz="4" w:space="0" w:color="auto"/>
              <w:right w:val="nil"/>
            </w:tcBorders>
            <w:shd w:val="clear" w:color="000000" w:fill="FFFFFF"/>
            <w:noWrap/>
          </w:tcPr>
          <w:p w14:paraId="66F592F9" w14:textId="1FE2FB50" w:rsidR="00715A50" w:rsidRPr="001C4965" w:rsidRDefault="001C4965" w:rsidP="00715A50">
            <w:pPr>
              <w:rPr>
                <w:color w:val="000000" w:themeColor="text1"/>
                <w:sz w:val="21"/>
                <w:szCs w:val="21"/>
                <w:lang w:eastAsia="fr-FR"/>
              </w:rPr>
            </w:pPr>
            <w:r w:rsidRPr="001C4965">
              <w:rPr>
                <w:color w:val="000000" w:themeColor="text1"/>
                <w:sz w:val="21"/>
                <w:szCs w:val="21"/>
                <w:lang w:eastAsia="fr-FR"/>
              </w:rPr>
              <w:t>4-8</w:t>
            </w:r>
          </w:p>
        </w:tc>
        <w:tc>
          <w:tcPr>
            <w:tcW w:w="867" w:type="dxa"/>
            <w:tcBorders>
              <w:top w:val="nil"/>
              <w:left w:val="nil"/>
              <w:bottom w:val="single" w:sz="4" w:space="0" w:color="auto"/>
              <w:right w:val="nil"/>
            </w:tcBorders>
            <w:shd w:val="clear" w:color="000000" w:fill="FFFFFF"/>
            <w:noWrap/>
          </w:tcPr>
          <w:p w14:paraId="76143FFB" w14:textId="7C7BBD2C" w:rsidR="00715A50" w:rsidRPr="001C4965" w:rsidRDefault="00715A50" w:rsidP="00715A50">
            <w:pPr>
              <w:rPr>
                <w:color w:val="000000" w:themeColor="text1"/>
                <w:sz w:val="21"/>
                <w:szCs w:val="21"/>
                <w:lang w:eastAsia="fr-FR"/>
              </w:rPr>
            </w:pPr>
            <w:r w:rsidRPr="001C4965">
              <w:rPr>
                <w:color w:val="000000" w:themeColor="text1"/>
                <w:sz w:val="21"/>
                <w:szCs w:val="21"/>
              </w:rPr>
              <w:t>69.658</w:t>
            </w:r>
          </w:p>
        </w:tc>
        <w:tc>
          <w:tcPr>
            <w:tcW w:w="450" w:type="dxa"/>
            <w:tcBorders>
              <w:top w:val="nil"/>
              <w:left w:val="nil"/>
              <w:bottom w:val="single" w:sz="4" w:space="0" w:color="auto"/>
              <w:right w:val="nil"/>
            </w:tcBorders>
            <w:shd w:val="clear" w:color="000000" w:fill="FFFFFF"/>
            <w:noWrap/>
          </w:tcPr>
          <w:p w14:paraId="01E7851C" w14:textId="0A25BA7D" w:rsidR="00715A50" w:rsidRPr="001C4965" w:rsidRDefault="001C4965" w:rsidP="00715A50">
            <w:pPr>
              <w:rPr>
                <w:color w:val="000000" w:themeColor="text1"/>
                <w:sz w:val="21"/>
                <w:szCs w:val="21"/>
                <w:lang w:eastAsia="fr-FR"/>
              </w:rPr>
            </w:pPr>
            <w:r w:rsidRPr="001C4965">
              <w:rPr>
                <w:color w:val="000000" w:themeColor="text1"/>
                <w:sz w:val="21"/>
                <w:szCs w:val="21"/>
              </w:rPr>
              <w:t>5</w:t>
            </w:r>
          </w:p>
        </w:tc>
        <w:tc>
          <w:tcPr>
            <w:tcW w:w="626" w:type="dxa"/>
            <w:tcBorders>
              <w:top w:val="nil"/>
              <w:left w:val="nil"/>
              <w:bottom w:val="single" w:sz="4" w:space="0" w:color="auto"/>
              <w:right w:val="nil"/>
            </w:tcBorders>
            <w:shd w:val="clear" w:color="000000" w:fill="FFFFFF"/>
            <w:noWrap/>
          </w:tcPr>
          <w:p w14:paraId="29EA3FA4" w14:textId="720E5BCE" w:rsidR="00715A50" w:rsidRPr="001C4965" w:rsidRDefault="00715A50" w:rsidP="00715A50">
            <w:pPr>
              <w:rPr>
                <w:color w:val="000000" w:themeColor="text1"/>
                <w:sz w:val="21"/>
                <w:szCs w:val="21"/>
                <w:lang w:eastAsia="fr-FR"/>
              </w:rPr>
            </w:pPr>
            <w:r w:rsidRPr="001C4965">
              <w:rPr>
                <w:color w:val="000000" w:themeColor="text1"/>
                <w:sz w:val="21"/>
                <w:szCs w:val="21"/>
              </w:rPr>
              <w:t>&lt;.001</w:t>
            </w:r>
          </w:p>
        </w:tc>
        <w:tc>
          <w:tcPr>
            <w:tcW w:w="626" w:type="dxa"/>
            <w:tcBorders>
              <w:top w:val="nil"/>
              <w:left w:val="nil"/>
              <w:bottom w:val="single" w:sz="4" w:space="0" w:color="auto"/>
              <w:right w:val="nil"/>
            </w:tcBorders>
            <w:shd w:val="clear" w:color="000000" w:fill="FFFFFF"/>
            <w:noWrap/>
          </w:tcPr>
          <w:p w14:paraId="1A984076" w14:textId="2BE4D098" w:rsidR="00715A50" w:rsidRPr="001C4965" w:rsidRDefault="00715A50" w:rsidP="00715A50">
            <w:pPr>
              <w:rPr>
                <w:color w:val="000000" w:themeColor="text1"/>
                <w:sz w:val="21"/>
                <w:szCs w:val="21"/>
                <w:lang w:eastAsia="fr-FR"/>
              </w:rPr>
            </w:pPr>
            <w:r w:rsidRPr="001C4965">
              <w:rPr>
                <w:color w:val="000000" w:themeColor="text1"/>
                <w:sz w:val="21"/>
                <w:szCs w:val="21"/>
              </w:rPr>
              <w:t>-.008</w:t>
            </w:r>
          </w:p>
        </w:tc>
        <w:tc>
          <w:tcPr>
            <w:tcW w:w="763" w:type="dxa"/>
            <w:tcBorders>
              <w:top w:val="nil"/>
              <w:left w:val="nil"/>
              <w:bottom w:val="single" w:sz="4" w:space="0" w:color="auto"/>
              <w:right w:val="nil"/>
            </w:tcBorders>
            <w:shd w:val="clear" w:color="000000" w:fill="FFFFFF"/>
            <w:noWrap/>
          </w:tcPr>
          <w:p w14:paraId="5DEDBD17" w14:textId="04231A49" w:rsidR="00715A50" w:rsidRPr="001C4965" w:rsidRDefault="00715A50" w:rsidP="00715A50">
            <w:pPr>
              <w:rPr>
                <w:color w:val="000000" w:themeColor="text1"/>
                <w:sz w:val="21"/>
                <w:szCs w:val="21"/>
                <w:lang w:eastAsia="fr-FR"/>
              </w:rPr>
            </w:pPr>
            <w:r w:rsidRPr="001C4965">
              <w:rPr>
                <w:color w:val="000000" w:themeColor="text1"/>
                <w:sz w:val="21"/>
                <w:szCs w:val="21"/>
              </w:rPr>
              <w:t>-.012</w:t>
            </w:r>
          </w:p>
        </w:tc>
        <w:tc>
          <w:tcPr>
            <w:tcW w:w="992" w:type="dxa"/>
            <w:tcBorders>
              <w:top w:val="nil"/>
              <w:left w:val="nil"/>
              <w:bottom w:val="single" w:sz="4" w:space="0" w:color="auto"/>
              <w:right w:val="nil"/>
            </w:tcBorders>
            <w:shd w:val="clear" w:color="000000" w:fill="FFFFFF"/>
            <w:noWrap/>
          </w:tcPr>
          <w:p w14:paraId="047C0D7A" w14:textId="51B4056F" w:rsidR="00715A50" w:rsidRPr="001C4965" w:rsidRDefault="00715A50" w:rsidP="00715A50">
            <w:pPr>
              <w:rPr>
                <w:color w:val="000000" w:themeColor="text1"/>
                <w:sz w:val="21"/>
                <w:szCs w:val="21"/>
                <w:lang w:eastAsia="fr-FR"/>
              </w:rPr>
            </w:pPr>
            <w:r w:rsidRPr="001C4965">
              <w:rPr>
                <w:color w:val="000000" w:themeColor="text1"/>
                <w:sz w:val="21"/>
                <w:szCs w:val="21"/>
              </w:rPr>
              <w:t>+.019</w:t>
            </w:r>
          </w:p>
        </w:tc>
      </w:tr>
      <w:tr w:rsidR="00715A50" w:rsidRPr="001055CF" w14:paraId="25119795" w14:textId="77777777" w:rsidTr="00195D29">
        <w:trPr>
          <w:trHeight w:val="315"/>
        </w:trPr>
        <w:tc>
          <w:tcPr>
            <w:tcW w:w="841" w:type="dxa"/>
            <w:vMerge w:val="restart"/>
            <w:tcBorders>
              <w:left w:val="nil"/>
              <w:right w:val="nil"/>
            </w:tcBorders>
            <w:shd w:val="clear" w:color="000000" w:fill="FFFFFF"/>
          </w:tcPr>
          <w:p w14:paraId="1229BA5E" w14:textId="61CFE455" w:rsidR="00715A50" w:rsidRPr="001055CF" w:rsidRDefault="00715A50" w:rsidP="00715A50">
            <w:pPr>
              <w:rPr>
                <w:sz w:val="21"/>
                <w:szCs w:val="21"/>
                <w:lang w:eastAsia="fr-FR"/>
              </w:rPr>
            </w:pPr>
            <w:r w:rsidRPr="001055CF">
              <w:rPr>
                <w:sz w:val="21"/>
                <w:szCs w:val="21"/>
                <w:lang w:eastAsia="fr-FR"/>
              </w:rPr>
              <w:t>B</w:t>
            </w:r>
            <w:r w:rsidR="001C4965">
              <w:rPr>
                <w:sz w:val="21"/>
                <w:szCs w:val="21"/>
                <w:lang w:eastAsia="fr-FR"/>
              </w:rPr>
              <w:t>-</w:t>
            </w:r>
            <w:r w:rsidRPr="001055CF">
              <w:rPr>
                <w:sz w:val="21"/>
                <w:szCs w:val="21"/>
                <w:lang w:eastAsia="fr-FR"/>
              </w:rPr>
              <w:t>ESEM-CU: MI across time</w:t>
            </w:r>
          </w:p>
        </w:tc>
        <w:tc>
          <w:tcPr>
            <w:tcW w:w="931" w:type="dxa"/>
            <w:vMerge w:val="restart"/>
            <w:tcBorders>
              <w:left w:val="nil"/>
              <w:right w:val="nil"/>
            </w:tcBorders>
            <w:shd w:val="clear" w:color="000000" w:fill="FFFFFF"/>
          </w:tcPr>
          <w:p w14:paraId="65DF65F6" w14:textId="7181D3E0" w:rsidR="00715A50" w:rsidRPr="001055CF" w:rsidRDefault="00715A50" w:rsidP="00715A50">
            <w:pPr>
              <w:rPr>
                <w:sz w:val="21"/>
                <w:szCs w:val="21"/>
                <w:lang w:eastAsia="fr-FR"/>
              </w:rPr>
            </w:pPr>
            <w:r w:rsidRPr="001055CF">
              <w:rPr>
                <w:sz w:val="21"/>
                <w:szCs w:val="21"/>
                <w:lang w:eastAsia="fr-FR"/>
              </w:rPr>
              <w:t>Total sample</w:t>
            </w:r>
          </w:p>
        </w:tc>
        <w:tc>
          <w:tcPr>
            <w:tcW w:w="425" w:type="dxa"/>
            <w:tcBorders>
              <w:top w:val="nil"/>
              <w:left w:val="nil"/>
              <w:right w:val="nil"/>
            </w:tcBorders>
            <w:shd w:val="clear" w:color="000000" w:fill="FFFFFF"/>
            <w:noWrap/>
          </w:tcPr>
          <w:p w14:paraId="465788F3" w14:textId="4BC33524" w:rsidR="00715A50" w:rsidRPr="001055CF" w:rsidRDefault="00715A50" w:rsidP="00715A50">
            <w:pPr>
              <w:rPr>
                <w:sz w:val="21"/>
                <w:szCs w:val="21"/>
                <w:lang w:eastAsia="fr-FR"/>
              </w:rPr>
            </w:pPr>
            <w:r w:rsidRPr="001055CF">
              <w:rPr>
                <w:sz w:val="21"/>
                <w:szCs w:val="21"/>
                <w:lang w:eastAsia="fr-FR"/>
              </w:rPr>
              <w:t>5-1</w:t>
            </w:r>
          </w:p>
        </w:tc>
        <w:tc>
          <w:tcPr>
            <w:tcW w:w="1927" w:type="dxa"/>
            <w:tcBorders>
              <w:top w:val="nil"/>
              <w:left w:val="nil"/>
              <w:right w:val="nil"/>
            </w:tcBorders>
            <w:shd w:val="clear" w:color="000000" w:fill="FFFFFF"/>
            <w:noWrap/>
          </w:tcPr>
          <w:p w14:paraId="272DB26A" w14:textId="1ADA755B" w:rsidR="00715A50" w:rsidRPr="001055CF" w:rsidRDefault="00715A50" w:rsidP="00715A50">
            <w:pPr>
              <w:rPr>
                <w:sz w:val="21"/>
                <w:szCs w:val="21"/>
                <w:lang w:eastAsia="fr-FR"/>
              </w:rPr>
            </w:pPr>
            <w:r w:rsidRPr="001055CF">
              <w:rPr>
                <w:sz w:val="21"/>
                <w:szCs w:val="21"/>
                <w:lang w:eastAsia="fr-FR"/>
              </w:rPr>
              <w:t>Configural invariance</w:t>
            </w:r>
          </w:p>
        </w:tc>
        <w:tc>
          <w:tcPr>
            <w:tcW w:w="1348" w:type="dxa"/>
            <w:tcBorders>
              <w:top w:val="nil"/>
              <w:left w:val="nil"/>
              <w:right w:val="nil"/>
            </w:tcBorders>
            <w:shd w:val="clear" w:color="000000" w:fill="FFFFFF"/>
            <w:noWrap/>
          </w:tcPr>
          <w:p w14:paraId="1F2241B6" w14:textId="0BEA3127" w:rsidR="00715A50" w:rsidRPr="001055CF" w:rsidRDefault="00715A50" w:rsidP="00715A50">
            <w:pPr>
              <w:rPr>
                <w:color w:val="000000" w:themeColor="text1"/>
                <w:sz w:val="21"/>
                <w:szCs w:val="21"/>
              </w:rPr>
            </w:pPr>
            <w:r w:rsidRPr="001055CF">
              <w:rPr>
                <w:color w:val="000000" w:themeColor="text1"/>
                <w:sz w:val="21"/>
                <w:szCs w:val="21"/>
              </w:rPr>
              <w:t>947.667*</w:t>
            </w:r>
          </w:p>
        </w:tc>
        <w:tc>
          <w:tcPr>
            <w:tcW w:w="740" w:type="dxa"/>
            <w:tcBorders>
              <w:top w:val="nil"/>
              <w:left w:val="nil"/>
              <w:right w:val="nil"/>
            </w:tcBorders>
            <w:shd w:val="clear" w:color="000000" w:fill="FFFFFF"/>
            <w:noWrap/>
          </w:tcPr>
          <w:p w14:paraId="003F9540" w14:textId="326C6442" w:rsidR="00715A50" w:rsidRPr="001055CF" w:rsidRDefault="00715A50" w:rsidP="00715A50">
            <w:pPr>
              <w:rPr>
                <w:color w:val="000000" w:themeColor="text1"/>
                <w:sz w:val="21"/>
                <w:szCs w:val="21"/>
              </w:rPr>
            </w:pPr>
            <w:r w:rsidRPr="001055CF">
              <w:rPr>
                <w:color w:val="000000" w:themeColor="text1"/>
                <w:sz w:val="21"/>
                <w:szCs w:val="21"/>
              </w:rPr>
              <w:t>735</w:t>
            </w:r>
          </w:p>
        </w:tc>
        <w:tc>
          <w:tcPr>
            <w:tcW w:w="788" w:type="dxa"/>
            <w:tcBorders>
              <w:top w:val="nil"/>
              <w:left w:val="nil"/>
              <w:right w:val="nil"/>
            </w:tcBorders>
            <w:shd w:val="clear" w:color="000000" w:fill="FFFFFF"/>
            <w:noWrap/>
          </w:tcPr>
          <w:p w14:paraId="224D5938" w14:textId="7400E8C4" w:rsidR="00715A50" w:rsidRPr="001055CF" w:rsidRDefault="001C4965" w:rsidP="00715A50">
            <w:pPr>
              <w:rPr>
                <w:color w:val="000000" w:themeColor="text1"/>
                <w:sz w:val="21"/>
                <w:szCs w:val="21"/>
              </w:rPr>
            </w:pPr>
            <w:r>
              <w:rPr>
                <w:color w:val="000000" w:themeColor="text1"/>
                <w:sz w:val="21"/>
                <w:szCs w:val="21"/>
              </w:rPr>
              <w:t>.986</w:t>
            </w:r>
          </w:p>
        </w:tc>
        <w:tc>
          <w:tcPr>
            <w:tcW w:w="560" w:type="dxa"/>
            <w:tcBorders>
              <w:top w:val="nil"/>
              <w:left w:val="nil"/>
              <w:right w:val="nil"/>
            </w:tcBorders>
            <w:shd w:val="clear" w:color="000000" w:fill="FFFFFF"/>
            <w:noWrap/>
          </w:tcPr>
          <w:p w14:paraId="0C649031" w14:textId="1CEFF55B" w:rsidR="00715A50" w:rsidRPr="001055CF" w:rsidRDefault="001C4965" w:rsidP="00715A50">
            <w:pPr>
              <w:rPr>
                <w:color w:val="000000" w:themeColor="text1"/>
                <w:sz w:val="21"/>
                <w:szCs w:val="21"/>
              </w:rPr>
            </w:pPr>
            <w:r>
              <w:rPr>
                <w:color w:val="000000" w:themeColor="text1"/>
                <w:sz w:val="21"/>
                <w:szCs w:val="21"/>
              </w:rPr>
              <w:t>.980</w:t>
            </w:r>
          </w:p>
        </w:tc>
        <w:tc>
          <w:tcPr>
            <w:tcW w:w="864" w:type="dxa"/>
            <w:tcBorders>
              <w:top w:val="nil"/>
              <w:left w:val="nil"/>
              <w:right w:val="nil"/>
            </w:tcBorders>
            <w:shd w:val="clear" w:color="000000" w:fill="FFFFFF"/>
            <w:noWrap/>
          </w:tcPr>
          <w:p w14:paraId="08FC574F" w14:textId="295605F1" w:rsidR="00715A50" w:rsidRPr="001055CF" w:rsidRDefault="001C4965" w:rsidP="00715A50">
            <w:pPr>
              <w:rPr>
                <w:color w:val="000000" w:themeColor="text1"/>
                <w:sz w:val="21"/>
                <w:szCs w:val="21"/>
              </w:rPr>
            </w:pPr>
            <w:r>
              <w:rPr>
                <w:color w:val="000000" w:themeColor="text1"/>
                <w:sz w:val="21"/>
                <w:szCs w:val="21"/>
              </w:rPr>
              <w:t>.044</w:t>
            </w:r>
          </w:p>
        </w:tc>
        <w:tc>
          <w:tcPr>
            <w:tcW w:w="648" w:type="dxa"/>
            <w:tcBorders>
              <w:top w:val="nil"/>
              <w:left w:val="nil"/>
              <w:right w:val="nil"/>
            </w:tcBorders>
            <w:shd w:val="clear" w:color="000000" w:fill="FFFFFF"/>
            <w:noWrap/>
          </w:tcPr>
          <w:p w14:paraId="53AE2B51" w14:textId="7109ADC0" w:rsidR="00715A50" w:rsidRPr="001055CF" w:rsidRDefault="001C4965" w:rsidP="00715A50">
            <w:pPr>
              <w:rPr>
                <w:color w:val="000000" w:themeColor="text1"/>
                <w:sz w:val="21"/>
                <w:szCs w:val="21"/>
              </w:rPr>
            </w:pPr>
            <w:r>
              <w:rPr>
                <w:color w:val="000000" w:themeColor="text1"/>
                <w:sz w:val="21"/>
                <w:szCs w:val="21"/>
              </w:rPr>
              <w:t>.035</w:t>
            </w:r>
          </w:p>
        </w:tc>
        <w:tc>
          <w:tcPr>
            <w:tcW w:w="761" w:type="dxa"/>
            <w:tcBorders>
              <w:top w:val="nil"/>
              <w:left w:val="nil"/>
              <w:right w:val="nil"/>
            </w:tcBorders>
            <w:shd w:val="clear" w:color="000000" w:fill="FFFFFF"/>
            <w:noWrap/>
          </w:tcPr>
          <w:p w14:paraId="5BC0B66A" w14:textId="5EDC7402" w:rsidR="00715A50" w:rsidRPr="001055CF" w:rsidRDefault="001C4965" w:rsidP="00715A50">
            <w:pPr>
              <w:rPr>
                <w:color w:val="000000" w:themeColor="text1"/>
                <w:sz w:val="21"/>
                <w:szCs w:val="21"/>
              </w:rPr>
            </w:pPr>
            <w:r>
              <w:rPr>
                <w:color w:val="000000" w:themeColor="text1"/>
                <w:sz w:val="21"/>
                <w:szCs w:val="21"/>
              </w:rPr>
              <w:t>.052</w:t>
            </w:r>
          </w:p>
        </w:tc>
        <w:tc>
          <w:tcPr>
            <w:tcW w:w="808" w:type="dxa"/>
            <w:tcBorders>
              <w:top w:val="nil"/>
              <w:left w:val="nil"/>
              <w:right w:val="nil"/>
            </w:tcBorders>
            <w:shd w:val="clear" w:color="000000" w:fill="FFFFFF"/>
            <w:noWrap/>
          </w:tcPr>
          <w:p w14:paraId="0B22E13E" w14:textId="7E94E3DF" w:rsidR="00715A50" w:rsidRPr="001055CF" w:rsidRDefault="001C4965" w:rsidP="00715A50">
            <w:pPr>
              <w:rPr>
                <w:color w:val="000000" w:themeColor="text1"/>
                <w:sz w:val="21"/>
                <w:szCs w:val="21"/>
              </w:rPr>
            </w:pPr>
            <w:r>
              <w:rPr>
                <w:color w:val="000000" w:themeColor="text1"/>
                <w:sz w:val="21"/>
                <w:szCs w:val="21"/>
              </w:rPr>
              <w:t>.034</w:t>
            </w:r>
          </w:p>
        </w:tc>
        <w:tc>
          <w:tcPr>
            <w:tcW w:w="467" w:type="dxa"/>
            <w:tcBorders>
              <w:top w:val="nil"/>
              <w:left w:val="nil"/>
              <w:right w:val="nil"/>
            </w:tcBorders>
            <w:shd w:val="clear" w:color="000000" w:fill="FFFFFF"/>
            <w:noWrap/>
          </w:tcPr>
          <w:p w14:paraId="5427CE1B" w14:textId="095CD4CC" w:rsidR="00715A50" w:rsidRPr="001055CF" w:rsidRDefault="001C4965" w:rsidP="00715A50">
            <w:pPr>
              <w:rPr>
                <w:color w:val="000000" w:themeColor="text1"/>
                <w:sz w:val="21"/>
                <w:szCs w:val="21"/>
                <w:lang w:eastAsia="fr-FR"/>
              </w:rPr>
            </w:pPr>
            <w:r>
              <w:rPr>
                <w:color w:val="000000" w:themeColor="text1"/>
                <w:sz w:val="21"/>
                <w:szCs w:val="21"/>
              </w:rPr>
              <w:t>-</w:t>
            </w:r>
          </w:p>
        </w:tc>
        <w:tc>
          <w:tcPr>
            <w:tcW w:w="867" w:type="dxa"/>
            <w:tcBorders>
              <w:top w:val="nil"/>
              <w:left w:val="nil"/>
              <w:right w:val="nil"/>
            </w:tcBorders>
            <w:shd w:val="clear" w:color="000000" w:fill="FFFFFF"/>
            <w:noWrap/>
          </w:tcPr>
          <w:p w14:paraId="161ABFB2" w14:textId="7745D138" w:rsidR="00715A50" w:rsidRPr="001055CF" w:rsidRDefault="001C4965" w:rsidP="00715A50">
            <w:pPr>
              <w:rPr>
                <w:color w:val="000000" w:themeColor="text1"/>
                <w:sz w:val="21"/>
                <w:szCs w:val="21"/>
              </w:rPr>
            </w:pPr>
            <w:r>
              <w:rPr>
                <w:color w:val="000000" w:themeColor="text1"/>
                <w:sz w:val="21"/>
                <w:szCs w:val="21"/>
              </w:rPr>
              <w:t>-</w:t>
            </w:r>
          </w:p>
        </w:tc>
        <w:tc>
          <w:tcPr>
            <w:tcW w:w="450" w:type="dxa"/>
            <w:tcBorders>
              <w:top w:val="nil"/>
              <w:left w:val="nil"/>
              <w:right w:val="nil"/>
            </w:tcBorders>
            <w:shd w:val="clear" w:color="000000" w:fill="FFFFFF"/>
            <w:noWrap/>
          </w:tcPr>
          <w:p w14:paraId="1B38D9FF" w14:textId="3BBB3D9D" w:rsidR="00715A50" w:rsidRPr="001055CF" w:rsidRDefault="001C4965" w:rsidP="00715A50">
            <w:pPr>
              <w:rPr>
                <w:color w:val="000000" w:themeColor="text1"/>
                <w:sz w:val="21"/>
                <w:szCs w:val="21"/>
              </w:rPr>
            </w:pPr>
            <w:r>
              <w:rPr>
                <w:color w:val="000000" w:themeColor="text1"/>
                <w:sz w:val="21"/>
                <w:szCs w:val="21"/>
              </w:rPr>
              <w:t>-</w:t>
            </w:r>
          </w:p>
        </w:tc>
        <w:tc>
          <w:tcPr>
            <w:tcW w:w="626" w:type="dxa"/>
            <w:tcBorders>
              <w:top w:val="nil"/>
              <w:left w:val="nil"/>
              <w:right w:val="nil"/>
            </w:tcBorders>
            <w:shd w:val="clear" w:color="000000" w:fill="FFFFFF"/>
            <w:noWrap/>
          </w:tcPr>
          <w:p w14:paraId="6F0FC64E" w14:textId="0274CAC4" w:rsidR="00715A50" w:rsidRPr="001055CF" w:rsidRDefault="001C4965" w:rsidP="00715A50">
            <w:pPr>
              <w:rPr>
                <w:color w:val="000000" w:themeColor="text1"/>
                <w:sz w:val="21"/>
                <w:szCs w:val="21"/>
              </w:rPr>
            </w:pPr>
            <w:r>
              <w:rPr>
                <w:color w:val="000000" w:themeColor="text1"/>
                <w:sz w:val="21"/>
                <w:szCs w:val="21"/>
              </w:rPr>
              <w:t>-</w:t>
            </w:r>
          </w:p>
        </w:tc>
        <w:tc>
          <w:tcPr>
            <w:tcW w:w="626" w:type="dxa"/>
            <w:tcBorders>
              <w:top w:val="nil"/>
              <w:left w:val="nil"/>
              <w:right w:val="nil"/>
            </w:tcBorders>
            <w:shd w:val="clear" w:color="000000" w:fill="FFFFFF"/>
            <w:noWrap/>
          </w:tcPr>
          <w:p w14:paraId="4B3780CB" w14:textId="165758B9" w:rsidR="00715A50" w:rsidRPr="001055CF" w:rsidRDefault="001C4965" w:rsidP="00715A50">
            <w:pPr>
              <w:rPr>
                <w:color w:val="000000" w:themeColor="text1"/>
                <w:sz w:val="21"/>
                <w:szCs w:val="21"/>
              </w:rPr>
            </w:pPr>
            <w:r>
              <w:rPr>
                <w:color w:val="000000" w:themeColor="text1"/>
                <w:sz w:val="21"/>
                <w:szCs w:val="21"/>
              </w:rPr>
              <w:t>-</w:t>
            </w:r>
          </w:p>
        </w:tc>
        <w:tc>
          <w:tcPr>
            <w:tcW w:w="763" w:type="dxa"/>
            <w:tcBorders>
              <w:top w:val="nil"/>
              <w:left w:val="nil"/>
              <w:right w:val="nil"/>
            </w:tcBorders>
            <w:shd w:val="clear" w:color="000000" w:fill="FFFFFF"/>
            <w:noWrap/>
          </w:tcPr>
          <w:p w14:paraId="2B54B94C" w14:textId="285614A5" w:rsidR="00715A50" w:rsidRPr="001055CF" w:rsidRDefault="001C4965" w:rsidP="00715A50">
            <w:pPr>
              <w:rPr>
                <w:color w:val="000000" w:themeColor="text1"/>
                <w:sz w:val="21"/>
                <w:szCs w:val="21"/>
              </w:rPr>
            </w:pPr>
            <w:r>
              <w:rPr>
                <w:color w:val="000000" w:themeColor="text1"/>
                <w:sz w:val="21"/>
                <w:szCs w:val="21"/>
              </w:rPr>
              <w:t>-</w:t>
            </w:r>
          </w:p>
        </w:tc>
        <w:tc>
          <w:tcPr>
            <w:tcW w:w="992" w:type="dxa"/>
            <w:tcBorders>
              <w:top w:val="nil"/>
              <w:left w:val="nil"/>
              <w:right w:val="nil"/>
            </w:tcBorders>
            <w:shd w:val="clear" w:color="000000" w:fill="FFFFFF"/>
            <w:noWrap/>
          </w:tcPr>
          <w:p w14:paraId="6C55725F" w14:textId="2B459BA6" w:rsidR="00715A50" w:rsidRPr="001055CF" w:rsidRDefault="001C4965" w:rsidP="00715A50">
            <w:pPr>
              <w:rPr>
                <w:color w:val="000000" w:themeColor="text1"/>
                <w:sz w:val="21"/>
                <w:szCs w:val="21"/>
              </w:rPr>
            </w:pPr>
            <w:r>
              <w:rPr>
                <w:color w:val="000000" w:themeColor="text1"/>
                <w:sz w:val="21"/>
                <w:szCs w:val="21"/>
              </w:rPr>
              <w:t>-</w:t>
            </w:r>
          </w:p>
        </w:tc>
      </w:tr>
      <w:tr w:rsidR="00715A50" w:rsidRPr="001055CF" w14:paraId="68856A72" w14:textId="77777777" w:rsidTr="00195D29">
        <w:trPr>
          <w:trHeight w:val="315"/>
        </w:trPr>
        <w:tc>
          <w:tcPr>
            <w:tcW w:w="841" w:type="dxa"/>
            <w:vMerge/>
            <w:tcBorders>
              <w:left w:val="nil"/>
              <w:right w:val="nil"/>
            </w:tcBorders>
            <w:shd w:val="clear" w:color="000000" w:fill="FFFFFF"/>
          </w:tcPr>
          <w:p w14:paraId="72351195" w14:textId="77777777" w:rsidR="00715A50" w:rsidRPr="001055CF" w:rsidRDefault="00715A50" w:rsidP="00715A50">
            <w:pPr>
              <w:rPr>
                <w:sz w:val="21"/>
                <w:szCs w:val="21"/>
                <w:lang w:eastAsia="fr-FR"/>
              </w:rPr>
            </w:pPr>
          </w:p>
        </w:tc>
        <w:tc>
          <w:tcPr>
            <w:tcW w:w="931" w:type="dxa"/>
            <w:vMerge/>
            <w:tcBorders>
              <w:left w:val="nil"/>
              <w:right w:val="nil"/>
            </w:tcBorders>
            <w:shd w:val="clear" w:color="000000" w:fill="FFFFFF"/>
          </w:tcPr>
          <w:p w14:paraId="78F06B4D" w14:textId="77777777" w:rsidR="00715A50" w:rsidRPr="001055CF" w:rsidRDefault="00715A50" w:rsidP="00715A50">
            <w:pPr>
              <w:rPr>
                <w:sz w:val="21"/>
                <w:szCs w:val="21"/>
                <w:lang w:eastAsia="fr-FR"/>
              </w:rPr>
            </w:pPr>
          </w:p>
        </w:tc>
        <w:tc>
          <w:tcPr>
            <w:tcW w:w="425" w:type="dxa"/>
            <w:tcBorders>
              <w:top w:val="nil"/>
              <w:left w:val="nil"/>
              <w:right w:val="nil"/>
            </w:tcBorders>
            <w:shd w:val="clear" w:color="000000" w:fill="FFFFFF"/>
            <w:noWrap/>
          </w:tcPr>
          <w:p w14:paraId="3A5151A6" w14:textId="066028CE" w:rsidR="00715A50" w:rsidRPr="001055CF" w:rsidRDefault="00715A50" w:rsidP="00715A50">
            <w:pPr>
              <w:rPr>
                <w:sz w:val="21"/>
                <w:szCs w:val="21"/>
                <w:lang w:eastAsia="fr-FR"/>
              </w:rPr>
            </w:pPr>
            <w:r w:rsidRPr="001055CF">
              <w:rPr>
                <w:sz w:val="21"/>
                <w:szCs w:val="21"/>
                <w:lang w:eastAsia="fr-FR"/>
              </w:rPr>
              <w:t>5-2</w:t>
            </w:r>
          </w:p>
        </w:tc>
        <w:tc>
          <w:tcPr>
            <w:tcW w:w="1927" w:type="dxa"/>
            <w:tcBorders>
              <w:top w:val="nil"/>
              <w:left w:val="nil"/>
              <w:right w:val="nil"/>
            </w:tcBorders>
            <w:shd w:val="clear" w:color="000000" w:fill="FFFFFF"/>
            <w:noWrap/>
          </w:tcPr>
          <w:p w14:paraId="5CB61DB4" w14:textId="320A269A" w:rsidR="00715A50" w:rsidRPr="001055CF" w:rsidRDefault="00715A50" w:rsidP="00715A50">
            <w:pPr>
              <w:rPr>
                <w:sz w:val="21"/>
                <w:szCs w:val="21"/>
                <w:lang w:eastAsia="fr-FR"/>
              </w:rPr>
            </w:pPr>
            <w:r w:rsidRPr="001055CF">
              <w:rPr>
                <w:sz w:val="21"/>
                <w:szCs w:val="21"/>
                <w:lang w:eastAsia="fr-FR"/>
              </w:rPr>
              <w:t>Weak invariance</w:t>
            </w:r>
          </w:p>
        </w:tc>
        <w:tc>
          <w:tcPr>
            <w:tcW w:w="1348" w:type="dxa"/>
            <w:tcBorders>
              <w:top w:val="nil"/>
              <w:left w:val="nil"/>
              <w:right w:val="nil"/>
            </w:tcBorders>
            <w:shd w:val="clear" w:color="000000" w:fill="FFFFFF"/>
            <w:noWrap/>
          </w:tcPr>
          <w:p w14:paraId="519E5868" w14:textId="11E9B7A0" w:rsidR="00715A50" w:rsidRPr="001055CF" w:rsidRDefault="00715A50" w:rsidP="00277BBB">
            <w:pPr>
              <w:rPr>
                <w:color w:val="000000" w:themeColor="text1"/>
                <w:sz w:val="21"/>
                <w:szCs w:val="21"/>
              </w:rPr>
            </w:pPr>
            <w:r w:rsidRPr="001055CF">
              <w:rPr>
                <w:color w:val="000000" w:themeColor="text1"/>
                <w:sz w:val="21"/>
                <w:szCs w:val="21"/>
              </w:rPr>
              <w:t>1022.</w:t>
            </w:r>
            <w:r w:rsidR="00277BBB" w:rsidRPr="001055CF">
              <w:rPr>
                <w:color w:val="000000" w:themeColor="text1"/>
                <w:sz w:val="21"/>
                <w:szCs w:val="21"/>
              </w:rPr>
              <w:t>2</w:t>
            </w:r>
            <w:r w:rsidR="00277BBB">
              <w:rPr>
                <w:color w:val="000000" w:themeColor="text1"/>
                <w:sz w:val="21"/>
                <w:szCs w:val="21"/>
              </w:rPr>
              <w:t>8</w:t>
            </w:r>
            <w:r w:rsidR="00277BBB" w:rsidRPr="001055CF">
              <w:rPr>
                <w:color w:val="000000" w:themeColor="text1"/>
                <w:sz w:val="21"/>
                <w:szCs w:val="21"/>
              </w:rPr>
              <w:t>7</w:t>
            </w:r>
            <w:r w:rsidRPr="001055CF">
              <w:rPr>
                <w:color w:val="000000" w:themeColor="text1"/>
                <w:sz w:val="21"/>
                <w:szCs w:val="21"/>
              </w:rPr>
              <w:t>*</w:t>
            </w:r>
          </w:p>
        </w:tc>
        <w:tc>
          <w:tcPr>
            <w:tcW w:w="740" w:type="dxa"/>
            <w:tcBorders>
              <w:top w:val="nil"/>
              <w:left w:val="nil"/>
              <w:right w:val="nil"/>
            </w:tcBorders>
            <w:shd w:val="clear" w:color="000000" w:fill="FFFFFF"/>
            <w:noWrap/>
          </w:tcPr>
          <w:p w14:paraId="42B27BB4" w14:textId="19B4D036" w:rsidR="00715A50" w:rsidRPr="001055CF" w:rsidRDefault="00715A50" w:rsidP="00715A50">
            <w:pPr>
              <w:rPr>
                <w:color w:val="000000" w:themeColor="text1"/>
                <w:sz w:val="21"/>
                <w:szCs w:val="21"/>
              </w:rPr>
            </w:pPr>
            <w:r w:rsidRPr="001055CF">
              <w:rPr>
                <w:color w:val="000000" w:themeColor="text1"/>
                <w:sz w:val="21"/>
                <w:szCs w:val="21"/>
              </w:rPr>
              <w:t>825</w:t>
            </w:r>
          </w:p>
        </w:tc>
        <w:tc>
          <w:tcPr>
            <w:tcW w:w="788" w:type="dxa"/>
            <w:tcBorders>
              <w:top w:val="nil"/>
              <w:left w:val="nil"/>
              <w:right w:val="nil"/>
            </w:tcBorders>
            <w:shd w:val="clear" w:color="000000" w:fill="FFFFFF"/>
            <w:noWrap/>
          </w:tcPr>
          <w:p w14:paraId="54406DC6" w14:textId="025647ED" w:rsidR="00715A50" w:rsidRPr="001055CF" w:rsidRDefault="001C4965" w:rsidP="00715A50">
            <w:pPr>
              <w:rPr>
                <w:color w:val="000000" w:themeColor="text1"/>
                <w:sz w:val="21"/>
                <w:szCs w:val="21"/>
              </w:rPr>
            </w:pPr>
            <w:r>
              <w:rPr>
                <w:color w:val="000000" w:themeColor="text1"/>
                <w:sz w:val="21"/>
                <w:szCs w:val="21"/>
              </w:rPr>
              <w:t>.987</w:t>
            </w:r>
          </w:p>
        </w:tc>
        <w:tc>
          <w:tcPr>
            <w:tcW w:w="560" w:type="dxa"/>
            <w:tcBorders>
              <w:top w:val="nil"/>
              <w:left w:val="nil"/>
              <w:right w:val="nil"/>
            </w:tcBorders>
            <w:shd w:val="clear" w:color="000000" w:fill="FFFFFF"/>
            <w:noWrap/>
          </w:tcPr>
          <w:p w14:paraId="46C02669" w14:textId="2180B384" w:rsidR="00715A50" w:rsidRPr="001055CF" w:rsidRDefault="001C4965" w:rsidP="00715A50">
            <w:pPr>
              <w:rPr>
                <w:color w:val="000000" w:themeColor="text1"/>
                <w:sz w:val="21"/>
                <w:szCs w:val="21"/>
              </w:rPr>
            </w:pPr>
            <w:r>
              <w:rPr>
                <w:color w:val="000000" w:themeColor="text1"/>
                <w:sz w:val="21"/>
                <w:szCs w:val="21"/>
              </w:rPr>
              <w:t>.983</w:t>
            </w:r>
          </w:p>
        </w:tc>
        <w:tc>
          <w:tcPr>
            <w:tcW w:w="864" w:type="dxa"/>
            <w:tcBorders>
              <w:top w:val="nil"/>
              <w:left w:val="nil"/>
              <w:right w:val="nil"/>
            </w:tcBorders>
            <w:shd w:val="clear" w:color="000000" w:fill="FFFFFF"/>
            <w:noWrap/>
          </w:tcPr>
          <w:p w14:paraId="548E700C" w14:textId="3E386739" w:rsidR="00715A50" w:rsidRPr="001055CF" w:rsidRDefault="001C4965" w:rsidP="00715A50">
            <w:pPr>
              <w:rPr>
                <w:color w:val="000000" w:themeColor="text1"/>
                <w:sz w:val="21"/>
                <w:szCs w:val="21"/>
              </w:rPr>
            </w:pPr>
            <w:r>
              <w:rPr>
                <w:color w:val="000000" w:themeColor="text1"/>
                <w:sz w:val="21"/>
                <w:szCs w:val="21"/>
              </w:rPr>
              <w:t>.040</w:t>
            </w:r>
          </w:p>
        </w:tc>
        <w:tc>
          <w:tcPr>
            <w:tcW w:w="648" w:type="dxa"/>
            <w:tcBorders>
              <w:top w:val="nil"/>
              <w:left w:val="nil"/>
              <w:right w:val="nil"/>
            </w:tcBorders>
            <w:shd w:val="clear" w:color="000000" w:fill="FFFFFF"/>
            <w:noWrap/>
          </w:tcPr>
          <w:p w14:paraId="776D5765" w14:textId="23080451" w:rsidR="00715A50" w:rsidRPr="001055CF" w:rsidRDefault="001C4965" w:rsidP="00715A50">
            <w:pPr>
              <w:rPr>
                <w:color w:val="000000" w:themeColor="text1"/>
                <w:sz w:val="21"/>
                <w:szCs w:val="21"/>
              </w:rPr>
            </w:pPr>
            <w:r>
              <w:rPr>
                <w:color w:val="000000" w:themeColor="text1"/>
                <w:sz w:val="21"/>
                <w:szCs w:val="21"/>
              </w:rPr>
              <w:t>.031</w:t>
            </w:r>
          </w:p>
        </w:tc>
        <w:tc>
          <w:tcPr>
            <w:tcW w:w="761" w:type="dxa"/>
            <w:tcBorders>
              <w:top w:val="nil"/>
              <w:left w:val="nil"/>
              <w:right w:val="nil"/>
            </w:tcBorders>
            <w:shd w:val="clear" w:color="000000" w:fill="FFFFFF"/>
            <w:noWrap/>
          </w:tcPr>
          <w:p w14:paraId="38BEB221" w14:textId="35317BF6" w:rsidR="00715A50" w:rsidRPr="001055CF" w:rsidRDefault="001C4965" w:rsidP="00715A50">
            <w:pPr>
              <w:rPr>
                <w:color w:val="000000" w:themeColor="text1"/>
                <w:sz w:val="21"/>
                <w:szCs w:val="21"/>
              </w:rPr>
            </w:pPr>
            <w:r>
              <w:rPr>
                <w:color w:val="000000" w:themeColor="text1"/>
                <w:sz w:val="21"/>
                <w:szCs w:val="21"/>
              </w:rPr>
              <w:t>.048</w:t>
            </w:r>
          </w:p>
        </w:tc>
        <w:tc>
          <w:tcPr>
            <w:tcW w:w="808" w:type="dxa"/>
            <w:tcBorders>
              <w:top w:val="nil"/>
              <w:left w:val="nil"/>
              <w:right w:val="nil"/>
            </w:tcBorders>
            <w:shd w:val="clear" w:color="000000" w:fill="FFFFFF"/>
            <w:noWrap/>
          </w:tcPr>
          <w:p w14:paraId="06C48052" w14:textId="46B47A15" w:rsidR="00715A50" w:rsidRPr="001055CF" w:rsidRDefault="001C4965" w:rsidP="00715A50">
            <w:pPr>
              <w:rPr>
                <w:color w:val="000000" w:themeColor="text1"/>
                <w:sz w:val="21"/>
                <w:szCs w:val="21"/>
              </w:rPr>
            </w:pPr>
            <w:r>
              <w:rPr>
                <w:color w:val="000000" w:themeColor="text1"/>
                <w:sz w:val="21"/>
                <w:szCs w:val="21"/>
              </w:rPr>
              <w:t>.041</w:t>
            </w:r>
          </w:p>
        </w:tc>
        <w:tc>
          <w:tcPr>
            <w:tcW w:w="467" w:type="dxa"/>
            <w:tcBorders>
              <w:top w:val="nil"/>
              <w:left w:val="nil"/>
              <w:right w:val="nil"/>
            </w:tcBorders>
            <w:shd w:val="clear" w:color="000000" w:fill="FFFFFF"/>
            <w:noWrap/>
          </w:tcPr>
          <w:p w14:paraId="3B7B8595" w14:textId="1122AA48" w:rsidR="00715A50" w:rsidRPr="001055CF" w:rsidRDefault="00715A50" w:rsidP="00715A50">
            <w:pPr>
              <w:rPr>
                <w:color w:val="000000" w:themeColor="text1"/>
                <w:sz w:val="21"/>
                <w:szCs w:val="21"/>
                <w:lang w:eastAsia="fr-FR"/>
              </w:rPr>
            </w:pPr>
            <w:r w:rsidRPr="001055CF">
              <w:rPr>
                <w:color w:val="000000" w:themeColor="text1"/>
                <w:sz w:val="21"/>
                <w:szCs w:val="21"/>
              </w:rPr>
              <w:t>5-1</w:t>
            </w:r>
          </w:p>
        </w:tc>
        <w:tc>
          <w:tcPr>
            <w:tcW w:w="867" w:type="dxa"/>
            <w:tcBorders>
              <w:top w:val="nil"/>
              <w:left w:val="nil"/>
              <w:right w:val="nil"/>
            </w:tcBorders>
            <w:shd w:val="clear" w:color="000000" w:fill="FFFFFF"/>
            <w:noWrap/>
          </w:tcPr>
          <w:p w14:paraId="0CC07D06" w14:textId="42C9AC39" w:rsidR="00715A50" w:rsidRPr="001055CF" w:rsidRDefault="00715A50" w:rsidP="00277BBB">
            <w:pPr>
              <w:rPr>
                <w:color w:val="000000" w:themeColor="text1"/>
                <w:sz w:val="21"/>
                <w:szCs w:val="21"/>
              </w:rPr>
            </w:pPr>
            <w:r w:rsidRPr="001055CF">
              <w:rPr>
                <w:color w:val="000000" w:themeColor="text1"/>
                <w:sz w:val="21"/>
                <w:szCs w:val="21"/>
              </w:rPr>
              <w:t>103.</w:t>
            </w:r>
            <w:r w:rsidR="00277BBB" w:rsidRPr="001055CF">
              <w:rPr>
                <w:color w:val="000000" w:themeColor="text1"/>
                <w:sz w:val="21"/>
                <w:szCs w:val="21"/>
              </w:rPr>
              <w:t>1</w:t>
            </w:r>
            <w:r w:rsidR="00277BBB">
              <w:rPr>
                <w:color w:val="000000" w:themeColor="text1"/>
                <w:sz w:val="21"/>
                <w:szCs w:val="21"/>
              </w:rPr>
              <w:t>82</w:t>
            </w:r>
          </w:p>
        </w:tc>
        <w:tc>
          <w:tcPr>
            <w:tcW w:w="450" w:type="dxa"/>
            <w:tcBorders>
              <w:top w:val="nil"/>
              <w:left w:val="nil"/>
              <w:right w:val="nil"/>
            </w:tcBorders>
            <w:shd w:val="clear" w:color="000000" w:fill="FFFFFF"/>
            <w:noWrap/>
          </w:tcPr>
          <w:p w14:paraId="4F890521" w14:textId="5498519F" w:rsidR="00715A50" w:rsidRPr="001055CF" w:rsidRDefault="00715A50" w:rsidP="00715A50">
            <w:pPr>
              <w:rPr>
                <w:color w:val="000000" w:themeColor="text1"/>
                <w:sz w:val="21"/>
                <w:szCs w:val="21"/>
              </w:rPr>
            </w:pPr>
            <w:r w:rsidRPr="001055CF">
              <w:rPr>
                <w:color w:val="000000" w:themeColor="text1"/>
                <w:sz w:val="21"/>
                <w:szCs w:val="21"/>
              </w:rPr>
              <w:t>90</w:t>
            </w:r>
          </w:p>
        </w:tc>
        <w:tc>
          <w:tcPr>
            <w:tcW w:w="626" w:type="dxa"/>
            <w:tcBorders>
              <w:top w:val="nil"/>
              <w:left w:val="nil"/>
              <w:right w:val="nil"/>
            </w:tcBorders>
            <w:shd w:val="clear" w:color="000000" w:fill="FFFFFF"/>
            <w:noWrap/>
          </w:tcPr>
          <w:p w14:paraId="5696946F" w14:textId="728021CB" w:rsidR="00715A50" w:rsidRPr="001055CF" w:rsidRDefault="00715A50" w:rsidP="00715A50">
            <w:pPr>
              <w:rPr>
                <w:color w:val="000000" w:themeColor="text1"/>
                <w:sz w:val="21"/>
                <w:szCs w:val="21"/>
              </w:rPr>
            </w:pPr>
            <w:r w:rsidRPr="001055CF">
              <w:rPr>
                <w:color w:val="000000" w:themeColor="text1"/>
                <w:sz w:val="21"/>
                <w:szCs w:val="21"/>
              </w:rPr>
              <w:t>.004</w:t>
            </w:r>
          </w:p>
        </w:tc>
        <w:tc>
          <w:tcPr>
            <w:tcW w:w="626" w:type="dxa"/>
            <w:tcBorders>
              <w:top w:val="nil"/>
              <w:left w:val="nil"/>
              <w:right w:val="nil"/>
            </w:tcBorders>
            <w:shd w:val="clear" w:color="000000" w:fill="FFFFFF"/>
            <w:noWrap/>
          </w:tcPr>
          <w:p w14:paraId="69C9512B" w14:textId="389D4B34" w:rsidR="00715A50" w:rsidRPr="001055CF" w:rsidRDefault="00715A50" w:rsidP="00715A50">
            <w:pPr>
              <w:rPr>
                <w:color w:val="000000" w:themeColor="text1"/>
                <w:sz w:val="21"/>
                <w:szCs w:val="21"/>
              </w:rPr>
            </w:pPr>
            <w:r w:rsidRPr="001055CF">
              <w:rPr>
                <w:color w:val="000000" w:themeColor="text1"/>
                <w:sz w:val="21"/>
                <w:szCs w:val="21"/>
              </w:rPr>
              <w:t>+.001</w:t>
            </w:r>
          </w:p>
        </w:tc>
        <w:tc>
          <w:tcPr>
            <w:tcW w:w="763" w:type="dxa"/>
            <w:tcBorders>
              <w:top w:val="nil"/>
              <w:left w:val="nil"/>
              <w:right w:val="nil"/>
            </w:tcBorders>
            <w:shd w:val="clear" w:color="000000" w:fill="FFFFFF"/>
            <w:noWrap/>
          </w:tcPr>
          <w:p w14:paraId="6B3BDF92" w14:textId="055AD772" w:rsidR="00715A50" w:rsidRPr="001055CF" w:rsidRDefault="00715A50" w:rsidP="00715A50">
            <w:pPr>
              <w:rPr>
                <w:color w:val="000000" w:themeColor="text1"/>
                <w:sz w:val="21"/>
                <w:szCs w:val="21"/>
              </w:rPr>
            </w:pPr>
            <w:r w:rsidRPr="001055CF">
              <w:rPr>
                <w:color w:val="000000" w:themeColor="text1"/>
                <w:sz w:val="21"/>
                <w:szCs w:val="21"/>
              </w:rPr>
              <w:t>+.003</w:t>
            </w:r>
          </w:p>
        </w:tc>
        <w:tc>
          <w:tcPr>
            <w:tcW w:w="992" w:type="dxa"/>
            <w:tcBorders>
              <w:top w:val="nil"/>
              <w:left w:val="nil"/>
              <w:right w:val="nil"/>
            </w:tcBorders>
            <w:shd w:val="clear" w:color="000000" w:fill="FFFFFF"/>
            <w:noWrap/>
          </w:tcPr>
          <w:p w14:paraId="72FCD507" w14:textId="0907E3D2" w:rsidR="00715A50" w:rsidRPr="001055CF" w:rsidRDefault="00715A50" w:rsidP="00715A50">
            <w:pPr>
              <w:rPr>
                <w:color w:val="000000" w:themeColor="text1"/>
                <w:sz w:val="21"/>
                <w:szCs w:val="21"/>
              </w:rPr>
            </w:pPr>
            <w:r w:rsidRPr="001055CF">
              <w:rPr>
                <w:color w:val="000000" w:themeColor="text1"/>
                <w:sz w:val="21"/>
                <w:szCs w:val="21"/>
              </w:rPr>
              <w:t>-.004</w:t>
            </w:r>
          </w:p>
        </w:tc>
      </w:tr>
      <w:tr w:rsidR="00715A50" w:rsidRPr="001055CF" w14:paraId="0A2E6F7C" w14:textId="77777777" w:rsidTr="00195D29">
        <w:trPr>
          <w:trHeight w:val="315"/>
        </w:trPr>
        <w:tc>
          <w:tcPr>
            <w:tcW w:w="841" w:type="dxa"/>
            <w:vMerge/>
            <w:tcBorders>
              <w:left w:val="nil"/>
              <w:right w:val="nil"/>
            </w:tcBorders>
            <w:shd w:val="clear" w:color="000000" w:fill="FFFFFF"/>
          </w:tcPr>
          <w:p w14:paraId="059298BB" w14:textId="77777777" w:rsidR="00715A50" w:rsidRPr="001055CF" w:rsidRDefault="00715A50" w:rsidP="00715A50">
            <w:pPr>
              <w:rPr>
                <w:sz w:val="21"/>
                <w:szCs w:val="21"/>
                <w:lang w:eastAsia="fr-FR"/>
              </w:rPr>
            </w:pPr>
          </w:p>
        </w:tc>
        <w:tc>
          <w:tcPr>
            <w:tcW w:w="931" w:type="dxa"/>
            <w:vMerge/>
            <w:tcBorders>
              <w:left w:val="nil"/>
              <w:right w:val="nil"/>
            </w:tcBorders>
            <w:shd w:val="clear" w:color="000000" w:fill="FFFFFF"/>
          </w:tcPr>
          <w:p w14:paraId="63F9E3EC" w14:textId="77777777" w:rsidR="00715A50" w:rsidRPr="001055CF" w:rsidRDefault="00715A50" w:rsidP="00715A50">
            <w:pPr>
              <w:rPr>
                <w:sz w:val="21"/>
                <w:szCs w:val="21"/>
                <w:lang w:eastAsia="fr-FR"/>
              </w:rPr>
            </w:pPr>
          </w:p>
        </w:tc>
        <w:tc>
          <w:tcPr>
            <w:tcW w:w="425" w:type="dxa"/>
            <w:tcBorders>
              <w:top w:val="nil"/>
              <w:left w:val="nil"/>
              <w:right w:val="nil"/>
            </w:tcBorders>
            <w:shd w:val="clear" w:color="000000" w:fill="FFFFFF"/>
            <w:noWrap/>
          </w:tcPr>
          <w:p w14:paraId="04A9B219" w14:textId="4A77AB86" w:rsidR="00715A50" w:rsidRPr="001055CF" w:rsidRDefault="00715A50" w:rsidP="00715A50">
            <w:pPr>
              <w:rPr>
                <w:sz w:val="21"/>
                <w:szCs w:val="21"/>
                <w:lang w:eastAsia="fr-FR"/>
              </w:rPr>
            </w:pPr>
            <w:r w:rsidRPr="001055CF">
              <w:rPr>
                <w:sz w:val="21"/>
                <w:szCs w:val="21"/>
                <w:lang w:eastAsia="fr-FR"/>
              </w:rPr>
              <w:t>5-3</w:t>
            </w:r>
          </w:p>
        </w:tc>
        <w:tc>
          <w:tcPr>
            <w:tcW w:w="1927" w:type="dxa"/>
            <w:tcBorders>
              <w:top w:val="nil"/>
              <w:left w:val="nil"/>
              <w:right w:val="nil"/>
            </w:tcBorders>
            <w:shd w:val="clear" w:color="000000" w:fill="FFFFFF"/>
            <w:noWrap/>
          </w:tcPr>
          <w:p w14:paraId="7D2228FE" w14:textId="67A1B79B" w:rsidR="00715A50" w:rsidRPr="001055CF" w:rsidRDefault="00715A50" w:rsidP="00715A50">
            <w:pPr>
              <w:rPr>
                <w:sz w:val="21"/>
                <w:szCs w:val="21"/>
                <w:lang w:eastAsia="fr-FR"/>
              </w:rPr>
            </w:pPr>
            <w:r w:rsidRPr="001055CF">
              <w:rPr>
                <w:sz w:val="21"/>
                <w:szCs w:val="21"/>
                <w:lang w:eastAsia="fr-FR"/>
              </w:rPr>
              <w:t xml:space="preserve">Strong </w:t>
            </w:r>
            <w:proofErr w:type="spellStart"/>
            <w:r w:rsidRPr="001055CF">
              <w:rPr>
                <w:sz w:val="21"/>
                <w:szCs w:val="21"/>
                <w:lang w:eastAsia="fr-FR"/>
              </w:rPr>
              <w:t>invariance</w:t>
            </w:r>
            <w:r w:rsidRPr="001055CF">
              <w:rPr>
                <w:sz w:val="20"/>
                <w:szCs w:val="20"/>
                <w:vertAlign w:val="superscript"/>
              </w:rPr>
              <w:t>a</w:t>
            </w:r>
            <w:proofErr w:type="spellEnd"/>
          </w:p>
        </w:tc>
        <w:tc>
          <w:tcPr>
            <w:tcW w:w="1348" w:type="dxa"/>
            <w:tcBorders>
              <w:top w:val="nil"/>
              <w:left w:val="nil"/>
              <w:right w:val="nil"/>
            </w:tcBorders>
            <w:shd w:val="clear" w:color="000000" w:fill="FFFFFF"/>
            <w:noWrap/>
          </w:tcPr>
          <w:p w14:paraId="228B9628" w14:textId="0EBB93A2" w:rsidR="00715A50" w:rsidRPr="001055CF" w:rsidRDefault="00715A50" w:rsidP="00715A50">
            <w:pPr>
              <w:rPr>
                <w:color w:val="000000" w:themeColor="text1"/>
                <w:sz w:val="21"/>
                <w:szCs w:val="21"/>
              </w:rPr>
            </w:pPr>
            <w:r w:rsidRPr="001055CF">
              <w:rPr>
                <w:color w:val="000000" w:themeColor="text1"/>
                <w:sz w:val="21"/>
                <w:szCs w:val="21"/>
              </w:rPr>
              <w:t>1124.310*</w:t>
            </w:r>
          </w:p>
        </w:tc>
        <w:tc>
          <w:tcPr>
            <w:tcW w:w="740" w:type="dxa"/>
            <w:tcBorders>
              <w:top w:val="nil"/>
              <w:left w:val="nil"/>
              <w:right w:val="nil"/>
            </w:tcBorders>
            <w:shd w:val="clear" w:color="000000" w:fill="FFFFFF"/>
            <w:noWrap/>
          </w:tcPr>
          <w:p w14:paraId="600C3600" w14:textId="4D1B6500" w:rsidR="00715A50" w:rsidRPr="001055CF" w:rsidRDefault="00715A50" w:rsidP="00715A50">
            <w:pPr>
              <w:rPr>
                <w:color w:val="000000" w:themeColor="text1"/>
                <w:sz w:val="21"/>
                <w:szCs w:val="21"/>
              </w:rPr>
            </w:pPr>
            <w:r w:rsidRPr="001055CF">
              <w:rPr>
                <w:color w:val="000000" w:themeColor="text1"/>
                <w:sz w:val="21"/>
                <w:szCs w:val="21"/>
              </w:rPr>
              <w:t>888</w:t>
            </w:r>
          </w:p>
        </w:tc>
        <w:tc>
          <w:tcPr>
            <w:tcW w:w="788" w:type="dxa"/>
            <w:tcBorders>
              <w:top w:val="nil"/>
              <w:left w:val="nil"/>
              <w:right w:val="nil"/>
            </w:tcBorders>
            <w:shd w:val="clear" w:color="000000" w:fill="FFFFFF"/>
            <w:noWrap/>
          </w:tcPr>
          <w:p w14:paraId="4F80840D" w14:textId="244CC3AD" w:rsidR="00715A50" w:rsidRPr="001055CF" w:rsidRDefault="001C4965" w:rsidP="00715A50">
            <w:pPr>
              <w:rPr>
                <w:color w:val="000000" w:themeColor="text1"/>
                <w:sz w:val="21"/>
                <w:szCs w:val="21"/>
              </w:rPr>
            </w:pPr>
            <w:r>
              <w:rPr>
                <w:color w:val="000000" w:themeColor="text1"/>
                <w:sz w:val="21"/>
                <w:szCs w:val="21"/>
              </w:rPr>
              <w:t>.984</w:t>
            </w:r>
          </w:p>
        </w:tc>
        <w:tc>
          <w:tcPr>
            <w:tcW w:w="560" w:type="dxa"/>
            <w:tcBorders>
              <w:top w:val="nil"/>
              <w:left w:val="nil"/>
              <w:right w:val="nil"/>
            </w:tcBorders>
            <w:shd w:val="clear" w:color="000000" w:fill="FFFFFF"/>
            <w:noWrap/>
          </w:tcPr>
          <w:p w14:paraId="1056CFB3" w14:textId="32C464B3" w:rsidR="00715A50" w:rsidRPr="001055CF" w:rsidRDefault="001C4965" w:rsidP="00715A50">
            <w:pPr>
              <w:rPr>
                <w:color w:val="000000" w:themeColor="text1"/>
                <w:sz w:val="21"/>
                <w:szCs w:val="21"/>
              </w:rPr>
            </w:pPr>
            <w:r>
              <w:rPr>
                <w:color w:val="000000" w:themeColor="text1"/>
                <w:sz w:val="21"/>
                <w:szCs w:val="21"/>
              </w:rPr>
              <w:t>.981</w:t>
            </w:r>
          </w:p>
        </w:tc>
        <w:tc>
          <w:tcPr>
            <w:tcW w:w="864" w:type="dxa"/>
            <w:tcBorders>
              <w:top w:val="nil"/>
              <w:left w:val="nil"/>
              <w:right w:val="nil"/>
            </w:tcBorders>
            <w:shd w:val="clear" w:color="000000" w:fill="FFFFFF"/>
            <w:noWrap/>
          </w:tcPr>
          <w:p w14:paraId="6D6ACBDC" w14:textId="7F79DF4B" w:rsidR="00715A50" w:rsidRPr="001055CF" w:rsidRDefault="001C4965" w:rsidP="00715A50">
            <w:pPr>
              <w:rPr>
                <w:color w:val="000000" w:themeColor="text1"/>
                <w:sz w:val="21"/>
                <w:szCs w:val="21"/>
              </w:rPr>
            </w:pPr>
            <w:r>
              <w:rPr>
                <w:color w:val="000000" w:themeColor="text1"/>
                <w:sz w:val="21"/>
                <w:szCs w:val="21"/>
              </w:rPr>
              <w:t>.042</w:t>
            </w:r>
          </w:p>
        </w:tc>
        <w:tc>
          <w:tcPr>
            <w:tcW w:w="648" w:type="dxa"/>
            <w:tcBorders>
              <w:top w:val="nil"/>
              <w:left w:val="nil"/>
              <w:right w:val="nil"/>
            </w:tcBorders>
            <w:shd w:val="clear" w:color="000000" w:fill="FFFFFF"/>
            <w:noWrap/>
          </w:tcPr>
          <w:p w14:paraId="351B9BDA" w14:textId="6CA8CFE6" w:rsidR="00715A50" w:rsidRPr="001055CF" w:rsidRDefault="001C4965" w:rsidP="00715A50">
            <w:pPr>
              <w:rPr>
                <w:color w:val="000000" w:themeColor="text1"/>
                <w:sz w:val="21"/>
                <w:szCs w:val="21"/>
              </w:rPr>
            </w:pPr>
            <w:r>
              <w:rPr>
                <w:color w:val="000000" w:themeColor="text1"/>
                <w:sz w:val="21"/>
                <w:szCs w:val="21"/>
              </w:rPr>
              <w:t>.034</w:t>
            </w:r>
          </w:p>
        </w:tc>
        <w:tc>
          <w:tcPr>
            <w:tcW w:w="761" w:type="dxa"/>
            <w:tcBorders>
              <w:top w:val="nil"/>
              <w:left w:val="nil"/>
              <w:right w:val="nil"/>
            </w:tcBorders>
            <w:shd w:val="clear" w:color="000000" w:fill="FFFFFF"/>
            <w:noWrap/>
          </w:tcPr>
          <w:p w14:paraId="7F36C771" w14:textId="72D20CCF" w:rsidR="00715A50" w:rsidRPr="001055CF" w:rsidRDefault="001C4965" w:rsidP="00715A50">
            <w:pPr>
              <w:rPr>
                <w:color w:val="000000" w:themeColor="text1"/>
                <w:sz w:val="21"/>
                <w:szCs w:val="21"/>
              </w:rPr>
            </w:pPr>
            <w:r>
              <w:rPr>
                <w:color w:val="000000" w:themeColor="text1"/>
                <w:sz w:val="21"/>
                <w:szCs w:val="21"/>
              </w:rPr>
              <w:t>.050</w:t>
            </w:r>
          </w:p>
        </w:tc>
        <w:tc>
          <w:tcPr>
            <w:tcW w:w="808" w:type="dxa"/>
            <w:tcBorders>
              <w:top w:val="nil"/>
              <w:left w:val="nil"/>
              <w:right w:val="nil"/>
            </w:tcBorders>
            <w:shd w:val="clear" w:color="000000" w:fill="FFFFFF"/>
            <w:noWrap/>
          </w:tcPr>
          <w:p w14:paraId="738E44AA" w14:textId="38583B75" w:rsidR="00715A50" w:rsidRPr="001055CF" w:rsidRDefault="001C4965" w:rsidP="00715A50">
            <w:pPr>
              <w:rPr>
                <w:color w:val="000000" w:themeColor="text1"/>
                <w:sz w:val="21"/>
                <w:szCs w:val="21"/>
              </w:rPr>
            </w:pPr>
            <w:r>
              <w:rPr>
                <w:color w:val="000000" w:themeColor="text1"/>
                <w:sz w:val="21"/>
                <w:szCs w:val="21"/>
              </w:rPr>
              <w:t>.044</w:t>
            </w:r>
          </w:p>
        </w:tc>
        <w:tc>
          <w:tcPr>
            <w:tcW w:w="467" w:type="dxa"/>
            <w:tcBorders>
              <w:top w:val="nil"/>
              <w:left w:val="nil"/>
              <w:right w:val="nil"/>
            </w:tcBorders>
            <w:shd w:val="clear" w:color="000000" w:fill="FFFFFF"/>
            <w:noWrap/>
          </w:tcPr>
          <w:p w14:paraId="33ED2F76" w14:textId="1F847EBC" w:rsidR="00715A50" w:rsidRPr="001055CF" w:rsidRDefault="00715A50" w:rsidP="00715A50">
            <w:pPr>
              <w:rPr>
                <w:color w:val="000000" w:themeColor="text1"/>
                <w:sz w:val="21"/>
                <w:szCs w:val="21"/>
                <w:lang w:eastAsia="fr-FR"/>
              </w:rPr>
            </w:pPr>
            <w:r w:rsidRPr="001055CF">
              <w:rPr>
                <w:color w:val="000000" w:themeColor="text1"/>
                <w:sz w:val="21"/>
                <w:szCs w:val="21"/>
              </w:rPr>
              <w:t>5-2</w:t>
            </w:r>
          </w:p>
        </w:tc>
        <w:tc>
          <w:tcPr>
            <w:tcW w:w="867" w:type="dxa"/>
            <w:tcBorders>
              <w:top w:val="nil"/>
              <w:left w:val="nil"/>
              <w:right w:val="nil"/>
            </w:tcBorders>
            <w:shd w:val="clear" w:color="000000" w:fill="FFFFFF"/>
            <w:noWrap/>
          </w:tcPr>
          <w:p w14:paraId="2D428587" w14:textId="38FEADDE" w:rsidR="00715A50" w:rsidRPr="001055CF" w:rsidRDefault="00715A50" w:rsidP="00715A50">
            <w:pPr>
              <w:rPr>
                <w:color w:val="000000" w:themeColor="text1"/>
                <w:sz w:val="21"/>
                <w:szCs w:val="21"/>
              </w:rPr>
            </w:pPr>
            <w:r w:rsidRPr="001055CF">
              <w:rPr>
                <w:color w:val="000000" w:themeColor="text1"/>
                <w:sz w:val="21"/>
                <w:szCs w:val="21"/>
              </w:rPr>
              <w:t>134.821</w:t>
            </w:r>
          </w:p>
        </w:tc>
        <w:tc>
          <w:tcPr>
            <w:tcW w:w="450" w:type="dxa"/>
            <w:tcBorders>
              <w:top w:val="nil"/>
              <w:left w:val="nil"/>
              <w:right w:val="nil"/>
            </w:tcBorders>
            <w:shd w:val="clear" w:color="000000" w:fill="FFFFFF"/>
            <w:noWrap/>
          </w:tcPr>
          <w:p w14:paraId="6C0966B4" w14:textId="1D60E0A3" w:rsidR="00715A50" w:rsidRPr="001055CF" w:rsidRDefault="00715A50" w:rsidP="00715A50">
            <w:pPr>
              <w:rPr>
                <w:color w:val="000000" w:themeColor="text1"/>
                <w:sz w:val="21"/>
                <w:szCs w:val="21"/>
              </w:rPr>
            </w:pPr>
            <w:r w:rsidRPr="001055CF">
              <w:rPr>
                <w:color w:val="000000" w:themeColor="text1"/>
                <w:sz w:val="21"/>
                <w:szCs w:val="21"/>
              </w:rPr>
              <w:t>63</w:t>
            </w:r>
          </w:p>
        </w:tc>
        <w:tc>
          <w:tcPr>
            <w:tcW w:w="626" w:type="dxa"/>
            <w:tcBorders>
              <w:top w:val="nil"/>
              <w:left w:val="nil"/>
              <w:right w:val="nil"/>
            </w:tcBorders>
            <w:shd w:val="clear" w:color="000000" w:fill="FFFFFF"/>
            <w:noWrap/>
          </w:tcPr>
          <w:p w14:paraId="3FB5FF5A" w14:textId="28968F87" w:rsidR="00715A50" w:rsidRPr="001055CF" w:rsidRDefault="00715A50" w:rsidP="00715A50">
            <w:pPr>
              <w:rPr>
                <w:color w:val="000000" w:themeColor="text1"/>
                <w:sz w:val="21"/>
                <w:szCs w:val="21"/>
              </w:rPr>
            </w:pPr>
            <w:r w:rsidRPr="001055CF">
              <w:rPr>
                <w:color w:val="000000" w:themeColor="text1"/>
                <w:sz w:val="21"/>
                <w:szCs w:val="21"/>
              </w:rPr>
              <w:t>&lt;.001</w:t>
            </w:r>
          </w:p>
        </w:tc>
        <w:tc>
          <w:tcPr>
            <w:tcW w:w="626" w:type="dxa"/>
            <w:tcBorders>
              <w:top w:val="nil"/>
              <w:left w:val="nil"/>
              <w:right w:val="nil"/>
            </w:tcBorders>
            <w:shd w:val="clear" w:color="000000" w:fill="FFFFFF"/>
            <w:noWrap/>
          </w:tcPr>
          <w:p w14:paraId="4411F231" w14:textId="330CFE5E" w:rsidR="00715A50" w:rsidRPr="001055CF" w:rsidRDefault="00715A50" w:rsidP="00715A50">
            <w:pPr>
              <w:rPr>
                <w:color w:val="000000" w:themeColor="text1"/>
                <w:sz w:val="21"/>
                <w:szCs w:val="21"/>
              </w:rPr>
            </w:pPr>
            <w:r w:rsidRPr="001055CF">
              <w:rPr>
                <w:color w:val="000000" w:themeColor="text1"/>
                <w:sz w:val="21"/>
                <w:szCs w:val="21"/>
              </w:rPr>
              <w:t>-.003</w:t>
            </w:r>
          </w:p>
        </w:tc>
        <w:tc>
          <w:tcPr>
            <w:tcW w:w="763" w:type="dxa"/>
            <w:tcBorders>
              <w:top w:val="nil"/>
              <w:left w:val="nil"/>
              <w:right w:val="nil"/>
            </w:tcBorders>
            <w:shd w:val="clear" w:color="000000" w:fill="FFFFFF"/>
            <w:noWrap/>
          </w:tcPr>
          <w:p w14:paraId="7F851B1D" w14:textId="14872B33" w:rsidR="00715A50" w:rsidRPr="001055CF" w:rsidRDefault="00715A50" w:rsidP="00715A50">
            <w:pPr>
              <w:rPr>
                <w:color w:val="000000" w:themeColor="text1"/>
                <w:sz w:val="21"/>
                <w:szCs w:val="21"/>
              </w:rPr>
            </w:pPr>
            <w:r w:rsidRPr="001055CF">
              <w:rPr>
                <w:color w:val="000000" w:themeColor="text1"/>
                <w:sz w:val="21"/>
                <w:szCs w:val="21"/>
              </w:rPr>
              <w:t>-.002</w:t>
            </w:r>
          </w:p>
        </w:tc>
        <w:tc>
          <w:tcPr>
            <w:tcW w:w="992" w:type="dxa"/>
            <w:tcBorders>
              <w:top w:val="nil"/>
              <w:left w:val="nil"/>
              <w:right w:val="nil"/>
            </w:tcBorders>
            <w:shd w:val="clear" w:color="000000" w:fill="FFFFFF"/>
            <w:noWrap/>
          </w:tcPr>
          <w:p w14:paraId="306E1528" w14:textId="20910F35" w:rsidR="00715A50" w:rsidRPr="001055CF" w:rsidRDefault="00715A50" w:rsidP="00715A50">
            <w:pPr>
              <w:rPr>
                <w:color w:val="000000" w:themeColor="text1"/>
                <w:sz w:val="21"/>
                <w:szCs w:val="21"/>
              </w:rPr>
            </w:pPr>
            <w:r w:rsidRPr="001055CF">
              <w:rPr>
                <w:color w:val="000000" w:themeColor="text1"/>
                <w:sz w:val="21"/>
                <w:szCs w:val="21"/>
              </w:rPr>
              <w:t>+.002</w:t>
            </w:r>
          </w:p>
        </w:tc>
      </w:tr>
      <w:tr w:rsidR="00715A50" w:rsidRPr="001055CF" w14:paraId="0A1896CC" w14:textId="77777777" w:rsidTr="00195D29">
        <w:trPr>
          <w:trHeight w:val="315"/>
        </w:trPr>
        <w:tc>
          <w:tcPr>
            <w:tcW w:w="841" w:type="dxa"/>
            <w:vMerge/>
            <w:tcBorders>
              <w:left w:val="nil"/>
              <w:right w:val="nil"/>
            </w:tcBorders>
            <w:shd w:val="clear" w:color="000000" w:fill="FFFFFF"/>
          </w:tcPr>
          <w:p w14:paraId="7631778B" w14:textId="77777777" w:rsidR="00715A50" w:rsidRPr="001055CF" w:rsidRDefault="00715A50" w:rsidP="00715A50">
            <w:pPr>
              <w:rPr>
                <w:sz w:val="21"/>
                <w:szCs w:val="21"/>
                <w:lang w:eastAsia="fr-FR"/>
              </w:rPr>
            </w:pPr>
          </w:p>
        </w:tc>
        <w:tc>
          <w:tcPr>
            <w:tcW w:w="931" w:type="dxa"/>
            <w:vMerge/>
            <w:tcBorders>
              <w:left w:val="nil"/>
              <w:right w:val="nil"/>
            </w:tcBorders>
            <w:shd w:val="clear" w:color="000000" w:fill="FFFFFF"/>
          </w:tcPr>
          <w:p w14:paraId="62C40B33" w14:textId="77777777" w:rsidR="00715A50" w:rsidRPr="001055CF" w:rsidRDefault="00715A50" w:rsidP="00715A50">
            <w:pPr>
              <w:rPr>
                <w:sz w:val="21"/>
                <w:szCs w:val="21"/>
                <w:lang w:eastAsia="fr-FR"/>
              </w:rPr>
            </w:pPr>
          </w:p>
        </w:tc>
        <w:tc>
          <w:tcPr>
            <w:tcW w:w="425" w:type="dxa"/>
            <w:tcBorders>
              <w:top w:val="nil"/>
              <w:left w:val="nil"/>
              <w:right w:val="nil"/>
            </w:tcBorders>
            <w:shd w:val="clear" w:color="000000" w:fill="FFFFFF"/>
            <w:noWrap/>
          </w:tcPr>
          <w:p w14:paraId="15EE9F89" w14:textId="41C1A06B" w:rsidR="00715A50" w:rsidRPr="001055CF" w:rsidRDefault="00715A50" w:rsidP="00715A50">
            <w:pPr>
              <w:rPr>
                <w:sz w:val="21"/>
                <w:szCs w:val="21"/>
                <w:lang w:eastAsia="fr-FR"/>
              </w:rPr>
            </w:pPr>
            <w:r w:rsidRPr="001055CF">
              <w:rPr>
                <w:sz w:val="21"/>
                <w:szCs w:val="21"/>
                <w:lang w:eastAsia="fr-FR"/>
              </w:rPr>
              <w:t>5-4</w:t>
            </w:r>
          </w:p>
        </w:tc>
        <w:tc>
          <w:tcPr>
            <w:tcW w:w="1927" w:type="dxa"/>
            <w:tcBorders>
              <w:top w:val="nil"/>
              <w:left w:val="nil"/>
              <w:right w:val="nil"/>
            </w:tcBorders>
            <w:shd w:val="clear" w:color="000000" w:fill="FFFFFF"/>
            <w:noWrap/>
          </w:tcPr>
          <w:p w14:paraId="7E6B15D8" w14:textId="7F777A86" w:rsidR="00715A50" w:rsidRPr="001055CF" w:rsidRDefault="00715A50" w:rsidP="00715A50">
            <w:pPr>
              <w:rPr>
                <w:sz w:val="21"/>
                <w:szCs w:val="21"/>
                <w:lang w:eastAsia="fr-FR"/>
              </w:rPr>
            </w:pPr>
            <w:r w:rsidRPr="001055CF">
              <w:rPr>
                <w:sz w:val="21"/>
                <w:szCs w:val="21"/>
                <w:lang w:eastAsia="fr-FR"/>
              </w:rPr>
              <w:t>Strict invariance</w:t>
            </w:r>
          </w:p>
        </w:tc>
        <w:tc>
          <w:tcPr>
            <w:tcW w:w="1348" w:type="dxa"/>
            <w:tcBorders>
              <w:top w:val="nil"/>
              <w:left w:val="nil"/>
              <w:right w:val="nil"/>
            </w:tcBorders>
            <w:shd w:val="clear" w:color="000000" w:fill="FFFFFF"/>
            <w:noWrap/>
          </w:tcPr>
          <w:p w14:paraId="6D31FFD2" w14:textId="78012943" w:rsidR="00715A50" w:rsidRPr="001055CF" w:rsidRDefault="00715A50" w:rsidP="00715A50">
            <w:pPr>
              <w:rPr>
                <w:color w:val="000000" w:themeColor="text1"/>
                <w:sz w:val="21"/>
                <w:szCs w:val="21"/>
              </w:rPr>
            </w:pPr>
            <w:r w:rsidRPr="001055CF">
              <w:rPr>
                <w:color w:val="000000" w:themeColor="text1"/>
                <w:sz w:val="21"/>
                <w:szCs w:val="21"/>
              </w:rPr>
              <w:t>1154.096*</w:t>
            </w:r>
          </w:p>
        </w:tc>
        <w:tc>
          <w:tcPr>
            <w:tcW w:w="740" w:type="dxa"/>
            <w:tcBorders>
              <w:top w:val="nil"/>
              <w:left w:val="nil"/>
              <w:right w:val="nil"/>
            </w:tcBorders>
            <w:shd w:val="clear" w:color="000000" w:fill="FFFFFF"/>
            <w:noWrap/>
          </w:tcPr>
          <w:p w14:paraId="322FFAF9" w14:textId="5F98D457" w:rsidR="00715A50" w:rsidRPr="001055CF" w:rsidRDefault="00715A50" w:rsidP="00715A50">
            <w:pPr>
              <w:rPr>
                <w:color w:val="000000" w:themeColor="text1"/>
                <w:sz w:val="21"/>
                <w:szCs w:val="21"/>
              </w:rPr>
            </w:pPr>
            <w:r w:rsidRPr="001055CF">
              <w:rPr>
                <w:color w:val="000000" w:themeColor="text1"/>
                <w:sz w:val="21"/>
                <w:szCs w:val="21"/>
              </w:rPr>
              <w:t>911</w:t>
            </w:r>
          </w:p>
        </w:tc>
        <w:tc>
          <w:tcPr>
            <w:tcW w:w="788" w:type="dxa"/>
            <w:tcBorders>
              <w:top w:val="nil"/>
              <w:left w:val="nil"/>
              <w:right w:val="nil"/>
            </w:tcBorders>
            <w:shd w:val="clear" w:color="000000" w:fill="FFFFFF"/>
            <w:noWrap/>
          </w:tcPr>
          <w:p w14:paraId="75BBFAA5" w14:textId="5EAAC86B" w:rsidR="00715A50" w:rsidRPr="001055CF" w:rsidRDefault="001C4965" w:rsidP="00715A50">
            <w:pPr>
              <w:rPr>
                <w:color w:val="000000" w:themeColor="text1"/>
                <w:sz w:val="21"/>
                <w:szCs w:val="21"/>
              </w:rPr>
            </w:pPr>
            <w:r>
              <w:rPr>
                <w:color w:val="000000" w:themeColor="text1"/>
                <w:sz w:val="21"/>
                <w:szCs w:val="21"/>
              </w:rPr>
              <w:t>.983</w:t>
            </w:r>
          </w:p>
        </w:tc>
        <w:tc>
          <w:tcPr>
            <w:tcW w:w="560" w:type="dxa"/>
            <w:tcBorders>
              <w:top w:val="nil"/>
              <w:left w:val="nil"/>
              <w:right w:val="nil"/>
            </w:tcBorders>
            <w:shd w:val="clear" w:color="000000" w:fill="FFFFFF"/>
            <w:noWrap/>
          </w:tcPr>
          <w:p w14:paraId="478B8420" w14:textId="242E297E" w:rsidR="00715A50" w:rsidRPr="001055CF" w:rsidRDefault="001C4965" w:rsidP="00715A50">
            <w:pPr>
              <w:rPr>
                <w:color w:val="000000" w:themeColor="text1"/>
                <w:sz w:val="21"/>
                <w:szCs w:val="21"/>
              </w:rPr>
            </w:pPr>
            <w:r>
              <w:rPr>
                <w:color w:val="000000" w:themeColor="text1"/>
                <w:sz w:val="21"/>
                <w:szCs w:val="21"/>
              </w:rPr>
              <w:t>.981</w:t>
            </w:r>
          </w:p>
        </w:tc>
        <w:tc>
          <w:tcPr>
            <w:tcW w:w="864" w:type="dxa"/>
            <w:tcBorders>
              <w:top w:val="nil"/>
              <w:left w:val="nil"/>
              <w:right w:val="nil"/>
            </w:tcBorders>
            <w:shd w:val="clear" w:color="000000" w:fill="FFFFFF"/>
            <w:noWrap/>
          </w:tcPr>
          <w:p w14:paraId="4E58A6F3" w14:textId="6D701A43" w:rsidR="00715A50" w:rsidRPr="001055CF" w:rsidRDefault="001C4965" w:rsidP="00715A50">
            <w:pPr>
              <w:rPr>
                <w:color w:val="000000" w:themeColor="text1"/>
                <w:sz w:val="21"/>
                <w:szCs w:val="21"/>
              </w:rPr>
            </w:pPr>
            <w:r>
              <w:rPr>
                <w:color w:val="000000" w:themeColor="text1"/>
                <w:sz w:val="21"/>
                <w:szCs w:val="21"/>
              </w:rPr>
              <w:t>.042</w:t>
            </w:r>
          </w:p>
        </w:tc>
        <w:tc>
          <w:tcPr>
            <w:tcW w:w="648" w:type="dxa"/>
            <w:tcBorders>
              <w:top w:val="nil"/>
              <w:left w:val="nil"/>
              <w:right w:val="nil"/>
            </w:tcBorders>
            <w:shd w:val="clear" w:color="000000" w:fill="FFFFFF"/>
            <w:noWrap/>
          </w:tcPr>
          <w:p w14:paraId="3A09A4A0" w14:textId="52A24A80" w:rsidR="00715A50" w:rsidRPr="001055CF" w:rsidRDefault="001C4965" w:rsidP="00715A50">
            <w:pPr>
              <w:rPr>
                <w:color w:val="000000" w:themeColor="text1"/>
                <w:sz w:val="21"/>
                <w:szCs w:val="21"/>
              </w:rPr>
            </w:pPr>
            <w:r>
              <w:rPr>
                <w:color w:val="000000" w:themeColor="text1"/>
                <w:sz w:val="21"/>
                <w:szCs w:val="21"/>
              </w:rPr>
              <w:t>.034</w:t>
            </w:r>
          </w:p>
        </w:tc>
        <w:tc>
          <w:tcPr>
            <w:tcW w:w="761" w:type="dxa"/>
            <w:tcBorders>
              <w:top w:val="nil"/>
              <w:left w:val="nil"/>
              <w:right w:val="nil"/>
            </w:tcBorders>
            <w:shd w:val="clear" w:color="000000" w:fill="FFFFFF"/>
            <w:noWrap/>
          </w:tcPr>
          <w:p w14:paraId="1EFD5AA1" w14:textId="2361A0F9" w:rsidR="00715A50" w:rsidRPr="001055CF" w:rsidRDefault="001C4965" w:rsidP="00715A50">
            <w:pPr>
              <w:rPr>
                <w:color w:val="000000" w:themeColor="text1"/>
                <w:sz w:val="21"/>
                <w:szCs w:val="21"/>
              </w:rPr>
            </w:pPr>
            <w:r>
              <w:rPr>
                <w:color w:val="000000" w:themeColor="text1"/>
                <w:sz w:val="21"/>
                <w:szCs w:val="21"/>
              </w:rPr>
              <w:t>.050</w:t>
            </w:r>
          </w:p>
        </w:tc>
        <w:tc>
          <w:tcPr>
            <w:tcW w:w="808" w:type="dxa"/>
            <w:tcBorders>
              <w:top w:val="nil"/>
              <w:left w:val="nil"/>
              <w:right w:val="nil"/>
            </w:tcBorders>
            <w:shd w:val="clear" w:color="000000" w:fill="FFFFFF"/>
            <w:noWrap/>
          </w:tcPr>
          <w:p w14:paraId="788A976B" w14:textId="2198BB1C" w:rsidR="00715A50" w:rsidRPr="001055CF" w:rsidRDefault="001C4965" w:rsidP="00715A50">
            <w:pPr>
              <w:rPr>
                <w:color w:val="000000" w:themeColor="text1"/>
                <w:sz w:val="21"/>
                <w:szCs w:val="21"/>
              </w:rPr>
            </w:pPr>
            <w:r>
              <w:rPr>
                <w:color w:val="000000" w:themeColor="text1"/>
                <w:sz w:val="21"/>
                <w:szCs w:val="21"/>
              </w:rPr>
              <w:t>.046</w:t>
            </w:r>
          </w:p>
        </w:tc>
        <w:tc>
          <w:tcPr>
            <w:tcW w:w="467" w:type="dxa"/>
            <w:tcBorders>
              <w:top w:val="nil"/>
              <w:left w:val="nil"/>
              <w:right w:val="nil"/>
            </w:tcBorders>
            <w:shd w:val="clear" w:color="000000" w:fill="FFFFFF"/>
            <w:noWrap/>
          </w:tcPr>
          <w:p w14:paraId="77DFE844" w14:textId="7CAD85B8" w:rsidR="00715A50" w:rsidRPr="001055CF" w:rsidRDefault="00715A50" w:rsidP="00715A50">
            <w:pPr>
              <w:rPr>
                <w:color w:val="000000" w:themeColor="text1"/>
                <w:sz w:val="21"/>
                <w:szCs w:val="21"/>
                <w:lang w:eastAsia="fr-FR"/>
              </w:rPr>
            </w:pPr>
            <w:r w:rsidRPr="001055CF">
              <w:rPr>
                <w:color w:val="000000" w:themeColor="text1"/>
                <w:sz w:val="21"/>
                <w:szCs w:val="21"/>
              </w:rPr>
              <w:t>5-3</w:t>
            </w:r>
          </w:p>
        </w:tc>
        <w:tc>
          <w:tcPr>
            <w:tcW w:w="867" w:type="dxa"/>
            <w:tcBorders>
              <w:top w:val="nil"/>
              <w:left w:val="nil"/>
              <w:right w:val="nil"/>
            </w:tcBorders>
            <w:shd w:val="clear" w:color="000000" w:fill="FFFFFF"/>
            <w:noWrap/>
          </w:tcPr>
          <w:p w14:paraId="63DE7768" w14:textId="27EFDA4F" w:rsidR="00715A50" w:rsidRPr="001055CF" w:rsidRDefault="00715A50" w:rsidP="00715A50">
            <w:pPr>
              <w:rPr>
                <w:color w:val="000000" w:themeColor="text1"/>
                <w:sz w:val="21"/>
                <w:szCs w:val="21"/>
              </w:rPr>
            </w:pPr>
            <w:r w:rsidRPr="001055CF">
              <w:rPr>
                <w:color w:val="000000" w:themeColor="text1"/>
                <w:sz w:val="21"/>
                <w:szCs w:val="21"/>
              </w:rPr>
              <w:t>39.185</w:t>
            </w:r>
          </w:p>
        </w:tc>
        <w:tc>
          <w:tcPr>
            <w:tcW w:w="450" w:type="dxa"/>
            <w:tcBorders>
              <w:top w:val="nil"/>
              <w:left w:val="nil"/>
              <w:right w:val="nil"/>
            </w:tcBorders>
            <w:shd w:val="clear" w:color="000000" w:fill="FFFFFF"/>
            <w:noWrap/>
          </w:tcPr>
          <w:p w14:paraId="6897B09D" w14:textId="3796C2EB" w:rsidR="00715A50" w:rsidRPr="001055CF" w:rsidRDefault="00715A50" w:rsidP="00715A50">
            <w:pPr>
              <w:rPr>
                <w:color w:val="000000" w:themeColor="text1"/>
                <w:sz w:val="21"/>
                <w:szCs w:val="21"/>
              </w:rPr>
            </w:pPr>
            <w:r w:rsidRPr="001055CF">
              <w:rPr>
                <w:color w:val="000000" w:themeColor="text1"/>
                <w:sz w:val="21"/>
                <w:szCs w:val="21"/>
              </w:rPr>
              <w:t>23</w:t>
            </w:r>
          </w:p>
        </w:tc>
        <w:tc>
          <w:tcPr>
            <w:tcW w:w="626" w:type="dxa"/>
            <w:tcBorders>
              <w:top w:val="nil"/>
              <w:left w:val="nil"/>
              <w:right w:val="nil"/>
            </w:tcBorders>
            <w:shd w:val="clear" w:color="000000" w:fill="FFFFFF"/>
            <w:noWrap/>
          </w:tcPr>
          <w:p w14:paraId="1E5F5D17" w14:textId="2274ADF4" w:rsidR="00715A50" w:rsidRPr="001055CF" w:rsidRDefault="001C4965" w:rsidP="00715A50">
            <w:pPr>
              <w:rPr>
                <w:color w:val="000000" w:themeColor="text1"/>
                <w:sz w:val="21"/>
                <w:szCs w:val="21"/>
              </w:rPr>
            </w:pPr>
            <w:r>
              <w:rPr>
                <w:color w:val="000000" w:themeColor="text1"/>
                <w:sz w:val="21"/>
                <w:szCs w:val="21"/>
              </w:rPr>
              <w:t>.02</w:t>
            </w:r>
          </w:p>
        </w:tc>
        <w:tc>
          <w:tcPr>
            <w:tcW w:w="626" w:type="dxa"/>
            <w:tcBorders>
              <w:top w:val="nil"/>
              <w:left w:val="nil"/>
              <w:right w:val="nil"/>
            </w:tcBorders>
            <w:shd w:val="clear" w:color="000000" w:fill="FFFFFF"/>
            <w:noWrap/>
          </w:tcPr>
          <w:p w14:paraId="4B82FDF7" w14:textId="4F6FBF5D" w:rsidR="00715A50" w:rsidRPr="001055CF" w:rsidRDefault="00715A50" w:rsidP="00715A50">
            <w:pPr>
              <w:rPr>
                <w:color w:val="000000" w:themeColor="text1"/>
                <w:sz w:val="21"/>
                <w:szCs w:val="21"/>
              </w:rPr>
            </w:pPr>
            <w:r w:rsidRPr="001055CF">
              <w:rPr>
                <w:color w:val="000000" w:themeColor="text1"/>
                <w:sz w:val="21"/>
                <w:szCs w:val="21"/>
              </w:rPr>
              <w:t>-.001</w:t>
            </w:r>
          </w:p>
        </w:tc>
        <w:tc>
          <w:tcPr>
            <w:tcW w:w="763" w:type="dxa"/>
            <w:tcBorders>
              <w:top w:val="nil"/>
              <w:left w:val="nil"/>
              <w:right w:val="nil"/>
            </w:tcBorders>
            <w:shd w:val="clear" w:color="000000" w:fill="FFFFFF"/>
            <w:noWrap/>
          </w:tcPr>
          <w:p w14:paraId="7B55D8EC" w14:textId="65EAE51B" w:rsidR="00715A50" w:rsidRPr="001055CF" w:rsidRDefault="00715A50" w:rsidP="00715A50">
            <w:pPr>
              <w:rPr>
                <w:color w:val="000000" w:themeColor="text1"/>
                <w:sz w:val="21"/>
                <w:szCs w:val="21"/>
              </w:rPr>
            </w:pPr>
            <w:r w:rsidRPr="001055CF">
              <w:rPr>
                <w:color w:val="000000" w:themeColor="text1"/>
                <w:sz w:val="21"/>
                <w:szCs w:val="21"/>
              </w:rPr>
              <w:t>.00</w:t>
            </w:r>
            <w:r w:rsidR="001C4965">
              <w:rPr>
                <w:color w:val="000000" w:themeColor="text1"/>
                <w:sz w:val="21"/>
                <w:szCs w:val="21"/>
              </w:rPr>
              <w:t>1</w:t>
            </w:r>
          </w:p>
        </w:tc>
        <w:tc>
          <w:tcPr>
            <w:tcW w:w="992" w:type="dxa"/>
            <w:tcBorders>
              <w:top w:val="nil"/>
              <w:left w:val="nil"/>
              <w:right w:val="nil"/>
            </w:tcBorders>
            <w:shd w:val="clear" w:color="000000" w:fill="FFFFFF"/>
            <w:noWrap/>
          </w:tcPr>
          <w:p w14:paraId="276FE107" w14:textId="427CF9A9" w:rsidR="00715A50" w:rsidRPr="001055CF" w:rsidRDefault="00715A50" w:rsidP="00715A50">
            <w:pPr>
              <w:rPr>
                <w:color w:val="000000" w:themeColor="text1"/>
                <w:sz w:val="21"/>
                <w:szCs w:val="21"/>
              </w:rPr>
            </w:pPr>
            <w:r w:rsidRPr="001055CF">
              <w:rPr>
                <w:color w:val="000000" w:themeColor="text1"/>
                <w:sz w:val="21"/>
                <w:szCs w:val="21"/>
              </w:rPr>
              <w:t>.00</w:t>
            </w:r>
            <w:r w:rsidR="001C4965">
              <w:rPr>
                <w:color w:val="000000" w:themeColor="text1"/>
                <w:sz w:val="21"/>
                <w:szCs w:val="21"/>
              </w:rPr>
              <w:t>1</w:t>
            </w:r>
          </w:p>
        </w:tc>
      </w:tr>
      <w:tr w:rsidR="00715A50" w:rsidRPr="001055CF" w14:paraId="78B6833A" w14:textId="77777777" w:rsidTr="00195D29">
        <w:trPr>
          <w:trHeight w:val="315"/>
        </w:trPr>
        <w:tc>
          <w:tcPr>
            <w:tcW w:w="841" w:type="dxa"/>
            <w:vMerge/>
            <w:tcBorders>
              <w:left w:val="nil"/>
              <w:right w:val="nil"/>
            </w:tcBorders>
            <w:shd w:val="clear" w:color="000000" w:fill="FFFFFF"/>
          </w:tcPr>
          <w:p w14:paraId="708D2BC1" w14:textId="77777777" w:rsidR="00715A50" w:rsidRPr="001055CF" w:rsidRDefault="00715A50" w:rsidP="00715A50">
            <w:pPr>
              <w:rPr>
                <w:sz w:val="21"/>
                <w:szCs w:val="21"/>
                <w:lang w:eastAsia="fr-FR"/>
              </w:rPr>
            </w:pPr>
          </w:p>
        </w:tc>
        <w:tc>
          <w:tcPr>
            <w:tcW w:w="931" w:type="dxa"/>
            <w:vMerge/>
            <w:tcBorders>
              <w:left w:val="nil"/>
              <w:right w:val="nil"/>
            </w:tcBorders>
            <w:shd w:val="clear" w:color="000000" w:fill="FFFFFF"/>
          </w:tcPr>
          <w:p w14:paraId="72D48338" w14:textId="77777777" w:rsidR="00715A50" w:rsidRPr="001055CF" w:rsidRDefault="00715A50" w:rsidP="00715A50">
            <w:pPr>
              <w:rPr>
                <w:sz w:val="21"/>
                <w:szCs w:val="21"/>
                <w:lang w:eastAsia="fr-FR"/>
              </w:rPr>
            </w:pPr>
          </w:p>
        </w:tc>
        <w:tc>
          <w:tcPr>
            <w:tcW w:w="425" w:type="dxa"/>
            <w:tcBorders>
              <w:top w:val="nil"/>
              <w:left w:val="nil"/>
              <w:right w:val="nil"/>
            </w:tcBorders>
            <w:shd w:val="clear" w:color="000000" w:fill="FFFFFF"/>
            <w:noWrap/>
          </w:tcPr>
          <w:p w14:paraId="5DBB0223" w14:textId="2FEBEDBA" w:rsidR="00715A50" w:rsidRPr="001055CF" w:rsidRDefault="00715A50" w:rsidP="00715A50">
            <w:pPr>
              <w:rPr>
                <w:sz w:val="21"/>
                <w:szCs w:val="21"/>
                <w:lang w:eastAsia="fr-FR"/>
              </w:rPr>
            </w:pPr>
            <w:r w:rsidRPr="001055CF">
              <w:rPr>
                <w:sz w:val="21"/>
                <w:szCs w:val="21"/>
                <w:lang w:eastAsia="fr-FR"/>
              </w:rPr>
              <w:t>5-5</w:t>
            </w:r>
          </w:p>
        </w:tc>
        <w:tc>
          <w:tcPr>
            <w:tcW w:w="1927" w:type="dxa"/>
            <w:tcBorders>
              <w:top w:val="nil"/>
              <w:left w:val="nil"/>
              <w:right w:val="nil"/>
            </w:tcBorders>
            <w:shd w:val="clear" w:color="000000" w:fill="FFFFFF"/>
            <w:noWrap/>
          </w:tcPr>
          <w:p w14:paraId="6A4DF039" w14:textId="090BB365" w:rsidR="00715A50" w:rsidRPr="001055CF" w:rsidRDefault="00715A50" w:rsidP="00715A50">
            <w:pPr>
              <w:rPr>
                <w:sz w:val="21"/>
                <w:szCs w:val="21"/>
                <w:lang w:eastAsia="fr-FR"/>
              </w:rPr>
            </w:pPr>
            <w:r w:rsidRPr="001055CF">
              <w:rPr>
                <w:sz w:val="21"/>
                <w:szCs w:val="21"/>
                <w:lang w:eastAsia="fr-FR"/>
              </w:rPr>
              <w:t>CU invariance</w:t>
            </w:r>
          </w:p>
        </w:tc>
        <w:tc>
          <w:tcPr>
            <w:tcW w:w="1348" w:type="dxa"/>
            <w:tcBorders>
              <w:top w:val="nil"/>
              <w:left w:val="nil"/>
              <w:right w:val="nil"/>
            </w:tcBorders>
            <w:shd w:val="clear" w:color="000000" w:fill="FFFFFF"/>
            <w:noWrap/>
          </w:tcPr>
          <w:p w14:paraId="4B05B00B" w14:textId="4DA2BC3E" w:rsidR="00715A50" w:rsidRPr="001055CF" w:rsidRDefault="00715A50" w:rsidP="00715A50">
            <w:pPr>
              <w:rPr>
                <w:color w:val="000000" w:themeColor="text1"/>
                <w:sz w:val="21"/>
                <w:szCs w:val="21"/>
              </w:rPr>
            </w:pPr>
            <w:r w:rsidRPr="001055CF">
              <w:rPr>
                <w:color w:val="000000" w:themeColor="text1"/>
                <w:sz w:val="21"/>
                <w:szCs w:val="21"/>
              </w:rPr>
              <w:t>1173.667*</w:t>
            </w:r>
          </w:p>
        </w:tc>
        <w:tc>
          <w:tcPr>
            <w:tcW w:w="740" w:type="dxa"/>
            <w:tcBorders>
              <w:top w:val="nil"/>
              <w:left w:val="nil"/>
              <w:right w:val="nil"/>
            </w:tcBorders>
            <w:shd w:val="clear" w:color="000000" w:fill="FFFFFF"/>
            <w:noWrap/>
          </w:tcPr>
          <w:p w14:paraId="343F8112" w14:textId="771C868A" w:rsidR="00715A50" w:rsidRPr="001055CF" w:rsidRDefault="00715A50" w:rsidP="00715A50">
            <w:pPr>
              <w:rPr>
                <w:color w:val="000000" w:themeColor="text1"/>
                <w:sz w:val="21"/>
                <w:szCs w:val="21"/>
              </w:rPr>
            </w:pPr>
            <w:r w:rsidRPr="001055CF">
              <w:rPr>
                <w:color w:val="000000" w:themeColor="text1"/>
                <w:sz w:val="21"/>
                <w:szCs w:val="21"/>
              </w:rPr>
              <w:t>932</w:t>
            </w:r>
          </w:p>
        </w:tc>
        <w:tc>
          <w:tcPr>
            <w:tcW w:w="788" w:type="dxa"/>
            <w:tcBorders>
              <w:top w:val="nil"/>
              <w:left w:val="nil"/>
              <w:right w:val="nil"/>
            </w:tcBorders>
            <w:shd w:val="clear" w:color="000000" w:fill="FFFFFF"/>
            <w:noWrap/>
          </w:tcPr>
          <w:p w14:paraId="034758AC" w14:textId="079BAD30" w:rsidR="00715A50" w:rsidRPr="001055CF" w:rsidRDefault="001C4965" w:rsidP="00715A50">
            <w:pPr>
              <w:rPr>
                <w:color w:val="000000" w:themeColor="text1"/>
                <w:sz w:val="21"/>
                <w:szCs w:val="21"/>
              </w:rPr>
            </w:pPr>
            <w:r>
              <w:rPr>
                <w:color w:val="000000" w:themeColor="text1"/>
                <w:sz w:val="21"/>
                <w:szCs w:val="21"/>
              </w:rPr>
              <w:t>.984</w:t>
            </w:r>
          </w:p>
        </w:tc>
        <w:tc>
          <w:tcPr>
            <w:tcW w:w="560" w:type="dxa"/>
            <w:tcBorders>
              <w:top w:val="nil"/>
              <w:left w:val="nil"/>
              <w:right w:val="nil"/>
            </w:tcBorders>
            <w:shd w:val="clear" w:color="000000" w:fill="FFFFFF"/>
            <w:noWrap/>
          </w:tcPr>
          <w:p w14:paraId="63217CBF" w14:textId="20165309" w:rsidR="00715A50" w:rsidRPr="001055CF" w:rsidRDefault="001C4965" w:rsidP="00715A50">
            <w:pPr>
              <w:rPr>
                <w:color w:val="000000" w:themeColor="text1"/>
                <w:sz w:val="21"/>
                <w:szCs w:val="21"/>
              </w:rPr>
            </w:pPr>
            <w:r>
              <w:rPr>
                <w:color w:val="000000" w:themeColor="text1"/>
                <w:sz w:val="21"/>
                <w:szCs w:val="21"/>
              </w:rPr>
              <w:t>.982</w:t>
            </w:r>
          </w:p>
        </w:tc>
        <w:tc>
          <w:tcPr>
            <w:tcW w:w="864" w:type="dxa"/>
            <w:tcBorders>
              <w:top w:val="nil"/>
              <w:left w:val="nil"/>
              <w:right w:val="nil"/>
            </w:tcBorders>
            <w:shd w:val="clear" w:color="000000" w:fill="FFFFFF"/>
            <w:noWrap/>
          </w:tcPr>
          <w:p w14:paraId="16BBA96C" w14:textId="4F33A131" w:rsidR="00715A50" w:rsidRPr="001055CF" w:rsidRDefault="001C4965" w:rsidP="00715A50">
            <w:pPr>
              <w:rPr>
                <w:color w:val="000000" w:themeColor="text1"/>
                <w:sz w:val="21"/>
                <w:szCs w:val="21"/>
              </w:rPr>
            </w:pPr>
            <w:r>
              <w:rPr>
                <w:color w:val="000000" w:themeColor="text1"/>
                <w:sz w:val="21"/>
                <w:szCs w:val="21"/>
              </w:rPr>
              <w:t>.042</w:t>
            </w:r>
          </w:p>
        </w:tc>
        <w:tc>
          <w:tcPr>
            <w:tcW w:w="648" w:type="dxa"/>
            <w:tcBorders>
              <w:top w:val="nil"/>
              <w:left w:val="nil"/>
              <w:right w:val="nil"/>
            </w:tcBorders>
            <w:shd w:val="clear" w:color="000000" w:fill="FFFFFF"/>
            <w:noWrap/>
          </w:tcPr>
          <w:p w14:paraId="385F4C48" w14:textId="4F901016" w:rsidR="00715A50" w:rsidRPr="001055CF" w:rsidRDefault="001C4965" w:rsidP="00715A50">
            <w:pPr>
              <w:rPr>
                <w:color w:val="000000" w:themeColor="text1"/>
                <w:sz w:val="21"/>
                <w:szCs w:val="21"/>
              </w:rPr>
            </w:pPr>
            <w:r>
              <w:rPr>
                <w:color w:val="000000" w:themeColor="text1"/>
                <w:sz w:val="21"/>
                <w:szCs w:val="21"/>
              </w:rPr>
              <w:t>.034</w:t>
            </w:r>
          </w:p>
        </w:tc>
        <w:tc>
          <w:tcPr>
            <w:tcW w:w="761" w:type="dxa"/>
            <w:tcBorders>
              <w:top w:val="nil"/>
              <w:left w:val="nil"/>
              <w:right w:val="nil"/>
            </w:tcBorders>
            <w:shd w:val="clear" w:color="000000" w:fill="FFFFFF"/>
            <w:noWrap/>
          </w:tcPr>
          <w:p w14:paraId="3AFE3AE7" w14:textId="6F164FE0" w:rsidR="00715A50" w:rsidRPr="001055CF" w:rsidRDefault="001C4965" w:rsidP="00715A50">
            <w:pPr>
              <w:rPr>
                <w:color w:val="000000" w:themeColor="text1"/>
                <w:sz w:val="21"/>
                <w:szCs w:val="21"/>
              </w:rPr>
            </w:pPr>
            <w:r>
              <w:rPr>
                <w:color w:val="000000" w:themeColor="text1"/>
                <w:sz w:val="21"/>
                <w:szCs w:val="21"/>
              </w:rPr>
              <w:t>.049</w:t>
            </w:r>
          </w:p>
        </w:tc>
        <w:tc>
          <w:tcPr>
            <w:tcW w:w="808" w:type="dxa"/>
            <w:tcBorders>
              <w:top w:val="nil"/>
              <w:left w:val="nil"/>
              <w:right w:val="nil"/>
            </w:tcBorders>
            <w:shd w:val="clear" w:color="000000" w:fill="FFFFFF"/>
            <w:noWrap/>
          </w:tcPr>
          <w:p w14:paraId="4626741A" w14:textId="16A9F2B7" w:rsidR="00715A50" w:rsidRPr="001055CF" w:rsidRDefault="001C4965" w:rsidP="00715A50">
            <w:pPr>
              <w:rPr>
                <w:color w:val="000000" w:themeColor="text1"/>
                <w:sz w:val="21"/>
                <w:szCs w:val="21"/>
              </w:rPr>
            </w:pPr>
            <w:r>
              <w:rPr>
                <w:color w:val="000000" w:themeColor="text1"/>
                <w:sz w:val="21"/>
                <w:szCs w:val="21"/>
              </w:rPr>
              <w:t>.046</w:t>
            </w:r>
          </w:p>
        </w:tc>
        <w:tc>
          <w:tcPr>
            <w:tcW w:w="467" w:type="dxa"/>
            <w:tcBorders>
              <w:top w:val="nil"/>
              <w:left w:val="nil"/>
              <w:right w:val="nil"/>
            </w:tcBorders>
            <w:shd w:val="clear" w:color="000000" w:fill="FFFFFF"/>
            <w:noWrap/>
          </w:tcPr>
          <w:p w14:paraId="4C40EE86" w14:textId="12CF8B86" w:rsidR="00715A50" w:rsidRPr="001055CF" w:rsidRDefault="00715A50" w:rsidP="00715A50">
            <w:pPr>
              <w:rPr>
                <w:color w:val="000000" w:themeColor="text1"/>
                <w:sz w:val="21"/>
                <w:szCs w:val="21"/>
                <w:lang w:eastAsia="fr-FR"/>
              </w:rPr>
            </w:pPr>
            <w:r w:rsidRPr="001055CF">
              <w:rPr>
                <w:color w:val="000000" w:themeColor="text1"/>
                <w:sz w:val="21"/>
                <w:szCs w:val="21"/>
              </w:rPr>
              <w:t>5-4</w:t>
            </w:r>
          </w:p>
        </w:tc>
        <w:tc>
          <w:tcPr>
            <w:tcW w:w="867" w:type="dxa"/>
            <w:tcBorders>
              <w:top w:val="nil"/>
              <w:left w:val="nil"/>
              <w:right w:val="nil"/>
            </w:tcBorders>
            <w:shd w:val="clear" w:color="000000" w:fill="FFFFFF"/>
            <w:noWrap/>
          </w:tcPr>
          <w:p w14:paraId="720B65CA" w14:textId="3F2849A1" w:rsidR="00715A50" w:rsidRPr="001055CF" w:rsidRDefault="00715A50" w:rsidP="00715A50">
            <w:pPr>
              <w:rPr>
                <w:color w:val="000000" w:themeColor="text1"/>
                <w:sz w:val="21"/>
                <w:szCs w:val="21"/>
              </w:rPr>
            </w:pPr>
            <w:r w:rsidRPr="001055CF">
              <w:rPr>
                <w:color w:val="000000" w:themeColor="text1"/>
                <w:sz w:val="21"/>
                <w:szCs w:val="21"/>
              </w:rPr>
              <w:t>27.677</w:t>
            </w:r>
          </w:p>
        </w:tc>
        <w:tc>
          <w:tcPr>
            <w:tcW w:w="450" w:type="dxa"/>
            <w:tcBorders>
              <w:top w:val="nil"/>
              <w:left w:val="nil"/>
              <w:right w:val="nil"/>
            </w:tcBorders>
            <w:shd w:val="clear" w:color="000000" w:fill="FFFFFF"/>
            <w:noWrap/>
          </w:tcPr>
          <w:p w14:paraId="3A4CF1CA" w14:textId="079D76F0" w:rsidR="00715A50" w:rsidRPr="001055CF" w:rsidRDefault="00715A50" w:rsidP="00715A50">
            <w:pPr>
              <w:rPr>
                <w:color w:val="000000" w:themeColor="text1"/>
                <w:sz w:val="21"/>
                <w:szCs w:val="21"/>
              </w:rPr>
            </w:pPr>
            <w:r w:rsidRPr="001055CF">
              <w:rPr>
                <w:color w:val="000000" w:themeColor="text1"/>
                <w:sz w:val="21"/>
                <w:szCs w:val="21"/>
              </w:rPr>
              <w:t>21</w:t>
            </w:r>
          </w:p>
        </w:tc>
        <w:tc>
          <w:tcPr>
            <w:tcW w:w="626" w:type="dxa"/>
            <w:tcBorders>
              <w:top w:val="nil"/>
              <w:left w:val="nil"/>
              <w:right w:val="nil"/>
            </w:tcBorders>
            <w:shd w:val="clear" w:color="000000" w:fill="FFFFFF"/>
            <w:noWrap/>
          </w:tcPr>
          <w:p w14:paraId="34E4B284" w14:textId="62249CE0" w:rsidR="00715A50" w:rsidRPr="001055CF" w:rsidRDefault="001C4965" w:rsidP="00715A50">
            <w:pPr>
              <w:rPr>
                <w:color w:val="000000" w:themeColor="text1"/>
                <w:sz w:val="21"/>
                <w:szCs w:val="21"/>
              </w:rPr>
            </w:pPr>
            <w:r>
              <w:rPr>
                <w:color w:val="000000" w:themeColor="text1"/>
                <w:sz w:val="21"/>
                <w:szCs w:val="21"/>
              </w:rPr>
              <w:t>.15</w:t>
            </w:r>
          </w:p>
        </w:tc>
        <w:tc>
          <w:tcPr>
            <w:tcW w:w="626" w:type="dxa"/>
            <w:tcBorders>
              <w:top w:val="nil"/>
              <w:left w:val="nil"/>
              <w:right w:val="nil"/>
            </w:tcBorders>
            <w:shd w:val="clear" w:color="000000" w:fill="FFFFFF"/>
            <w:noWrap/>
          </w:tcPr>
          <w:p w14:paraId="44A14D84" w14:textId="7C5C3612" w:rsidR="00715A50" w:rsidRPr="001055CF" w:rsidRDefault="00715A50" w:rsidP="00715A50">
            <w:pPr>
              <w:rPr>
                <w:color w:val="000000" w:themeColor="text1"/>
                <w:sz w:val="21"/>
                <w:szCs w:val="21"/>
              </w:rPr>
            </w:pPr>
            <w:r w:rsidRPr="001055CF">
              <w:rPr>
                <w:color w:val="000000" w:themeColor="text1"/>
                <w:sz w:val="21"/>
                <w:szCs w:val="21"/>
              </w:rPr>
              <w:t>+.001</w:t>
            </w:r>
          </w:p>
        </w:tc>
        <w:tc>
          <w:tcPr>
            <w:tcW w:w="763" w:type="dxa"/>
            <w:tcBorders>
              <w:top w:val="nil"/>
              <w:left w:val="nil"/>
              <w:right w:val="nil"/>
            </w:tcBorders>
            <w:shd w:val="clear" w:color="000000" w:fill="FFFFFF"/>
            <w:noWrap/>
          </w:tcPr>
          <w:p w14:paraId="7B279971" w14:textId="78934187" w:rsidR="00715A50" w:rsidRPr="001055CF" w:rsidRDefault="00715A50" w:rsidP="00715A50">
            <w:pPr>
              <w:rPr>
                <w:color w:val="000000" w:themeColor="text1"/>
                <w:sz w:val="21"/>
                <w:szCs w:val="21"/>
              </w:rPr>
            </w:pPr>
            <w:r w:rsidRPr="001055CF">
              <w:rPr>
                <w:color w:val="000000" w:themeColor="text1"/>
                <w:sz w:val="21"/>
                <w:szCs w:val="21"/>
              </w:rPr>
              <w:t>+.001</w:t>
            </w:r>
          </w:p>
        </w:tc>
        <w:tc>
          <w:tcPr>
            <w:tcW w:w="992" w:type="dxa"/>
            <w:tcBorders>
              <w:top w:val="nil"/>
              <w:left w:val="nil"/>
              <w:right w:val="nil"/>
            </w:tcBorders>
            <w:shd w:val="clear" w:color="000000" w:fill="FFFFFF"/>
            <w:noWrap/>
          </w:tcPr>
          <w:p w14:paraId="393671BF" w14:textId="60DEB1BE" w:rsidR="00715A50" w:rsidRPr="001055CF" w:rsidRDefault="00715A50" w:rsidP="00715A50">
            <w:pPr>
              <w:rPr>
                <w:color w:val="000000" w:themeColor="text1"/>
                <w:sz w:val="21"/>
                <w:szCs w:val="21"/>
              </w:rPr>
            </w:pPr>
            <w:r w:rsidRPr="001055CF">
              <w:rPr>
                <w:color w:val="000000" w:themeColor="text1"/>
                <w:sz w:val="21"/>
                <w:szCs w:val="21"/>
              </w:rPr>
              <w:t>.00</w:t>
            </w:r>
            <w:r w:rsidR="001C4965">
              <w:rPr>
                <w:color w:val="000000" w:themeColor="text1"/>
                <w:sz w:val="21"/>
                <w:szCs w:val="21"/>
              </w:rPr>
              <w:t>1</w:t>
            </w:r>
          </w:p>
        </w:tc>
      </w:tr>
      <w:tr w:rsidR="00715A50" w:rsidRPr="001055CF" w14:paraId="2F4EA017" w14:textId="77777777" w:rsidTr="00195D29">
        <w:trPr>
          <w:trHeight w:val="315"/>
        </w:trPr>
        <w:tc>
          <w:tcPr>
            <w:tcW w:w="841" w:type="dxa"/>
            <w:vMerge/>
            <w:tcBorders>
              <w:left w:val="nil"/>
              <w:right w:val="nil"/>
            </w:tcBorders>
            <w:shd w:val="clear" w:color="000000" w:fill="FFFFFF"/>
          </w:tcPr>
          <w:p w14:paraId="19D65E08" w14:textId="77777777" w:rsidR="00715A50" w:rsidRPr="001055CF" w:rsidRDefault="00715A50" w:rsidP="00715A50">
            <w:pPr>
              <w:rPr>
                <w:sz w:val="21"/>
                <w:szCs w:val="21"/>
                <w:lang w:eastAsia="fr-FR"/>
              </w:rPr>
            </w:pPr>
          </w:p>
        </w:tc>
        <w:tc>
          <w:tcPr>
            <w:tcW w:w="931" w:type="dxa"/>
            <w:vMerge/>
            <w:tcBorders>
              <w:left w:val="nil"/>
              <w:right w:val="nil"/>
            </w:tcBorders>
            <w:shd w:val="clear" w:color="000000" w:fill="FFFFFF"/>
          </w:tcPr>
          <w:p w14:paraId="4FE220B0" w14:textId="77777777" w:rsidR="00715A50" w:rsidRPr="001055CF" w:rsidRDefault="00715A50" w:rsidP="00715A50">
            <w:pPr>
              <w:rPr>
                <w:sz w:val="21"/>
                <w:szCs w:val="21"/>
                <w:lang w:eastAsia="fr-FR"/>
              </w:rPr>
            </w:pPr>
          </w:p>
        </w:tc>
        <w:tc>
          <w:tcPr>
            <w:tcW w:w="425" w:type="dxa"/>
            <w:tcBorders>
              <w:top w:val="nil"/>
              <w:left w:val="nil"/>
              <w:right w:val="nil"/>
            </w:tcBorders>
            <w:shd w:val="clear" w:color="000000" w:fill="FFFFFF"/>
            <w:noWrap/>
          </w:tcPr>
          <w:p w14:paraId="310CDA3A" w14:textId="20EDCD5C" w:rsidR="00715A50" w:rsidRPr="001055CF" w:rsidRDefault="00715A50" w:rsidP="00715A50">
            <w:pPr>
              <w:rPr>
                <w:sz w:val="21"/>
                <w:szCs w:val="21"/>
                <w:lang w:eastAsia="fr-FR"/>
              </w:rPr>
            </w:pPr>
            <w:r w:rsidRPr="001055CF">
              <w:rPr>
                <w:sz w:val="21"/>
                <w:szCs w:val="21"/>
                <w:lang w:eastAsia="fr-FR"/>
              </w:rPr>
              <w:t>5-6</w:t>
            </w:r>
          </w:p>
        </w:tc>
        <w:tc>
          <w:tcPr>
            <w:tcW w:w="1927" w:type="dxa"/>
            <w:tcBorders>
              <w:top w:val="nil"/>
              <w:left w:val="nil"/>
              <w:right w:val="nil"/>
            </w:tcBorders>
            <w:shd w:val="clear" w:color="000000" w:fill="FFFFFF"/>
            <w:noWrap/>
          </w:tcPr>
          <w:p w14:paraId="551CB830" w14:textId="5DEC0794" w:rsidR="00715A50" w:rsidRPr="001055CF" w:rsidRDefault="00715A50" w:rsidP="00715A50">
            <w:pPr>
              <w:rPr>
                <w:sz w:val="21"/>
                <w:szCs w:val="21"/>
                <w:lang w:eastAsia="fr-FR"/>
              </w:rPr>
            </w:pPr>
            <w:r w:rsidRPr="001055CF">
              <w:rPr>
                <w:sz w:val="21"/>
                <w:szCs w:val="21"/>
                <w:lang w:eastAsia="fr-FR"/>
              </w:rPr>
              <w:t>Variance-Covariance invariance</w:t>
            </w:r>
          </w:p>
        </w:tc>
        <w:tc>
          <w:tcPr>
            <w:tcW w:w="1348" w:type="dxa"/>
            <w:tcBorders>
              <w:top w:val="nil"/>
              <w:left w:val="nil"/>
              <w:right w:val="nil"/>
            </w:tcBorders>
            <w:shd w:val="clear" w:color="000000" w:fill="FFFFFF"/>
            <w:noWrap/>
          </w:tcPr>
          <w:p w14:paraId="49D2F077" w14:textId="46074053" w:rsidR="00715A50" w:rsidRPr="001055CF" w:rsidRDefault="00715A50" w:rsidP="00715A50">
            <w:pPr>
              <w:rPr>
                <w:color w:val="000000" w:themeColor="text1"/>
                <w:sz w:val="21"/>
                <w:szCs w:val="21"/>
              </w:rPr>
            </w:pPr>
            <w:r w:rsidRPr="001055CF">
              <w:rPr>
                <w:color w:val="000000" w:themeColor="text1"/>
                <w:sz w:val="21"/>
                <w:szCs w:val="21"/>
              </w:rPr>
              <w:t>1187.137*</w:t>
            </w:r>
          </w:p>
        </w:tc>
        <w:tc>
          <w:tcPr>
            <w:tcW w:w="740" w:type="dxa"/>
            <w:tcBorders>
              <w:top w:val="nil"/>
              <w:left w:val="nil"/>
              <w:right w:val="nil"/>
            </w:tcBorders>
            <w:shd w:val="clear" w:color="000000" w:fill="FFFFFF"/>
            <w:noWrap/>
          </w:tcPr>
          <w:p w14:paraId="3C5FD5B4" w14:textId="1F3B8606" w:rsidR="00715A50" w:rsidRPr="001055CF" w:rsidRDefault="00715A50" w:rsidP="00715A50">
            <w:pPr>
              <w:rPr>
                <w:color w:val="000000" w:themeColor="text1"/>
                <w:sz w:val="21"/>
                <w:szCs w:val="21"/>
              </w:rPr>
            </w:pPr>
            <w:r w:rsidRPr="001055CF">
              <w:rPr>
                <w:color w:val="000000" w:themeColor="text1"/>
                <w:sz w:val="21"/>
                <w:szCs w:val="21"/>
              </w:rPr>
              <w:t>947</w:t>
            </w:r>
          </w:p>
        </w:tc>
        <w:tc>
          <w:tcPr>
            <w:tcW w:w="788" w:type="dxa"/>
            <w:tcBorders>
              <w:top w:val="nil"/>
              <w:left w:val="nil"/>
              <w:right w:val="nil"/>
            </w:tcBorders>
            <w:shd w:val="clear" w:color="000000" w:fill="FFFFFF"/>
            <w:noWrap/>
          </w:tcPr>
          <w:p w14:paraId="43963760" w14:textId="7E2B8950" w:rsidR="00715A50" w:rsidRPr="001055CF" w:rsidRDefault="001C4965" w:rsidP="00715A50">
            <w:pPr>
              <w:rPr>
                <w:color w:val="000000" w:themeColor="text1"/>
                <w:sz w:val="21"/>
                <w:szCs w:val="21"/>
              </w:rPr>
            </w:pPr>
            <w:r>
              <w:rPr>
                <w:color w:val="000000" w:themeColor="text1"/>
                <w:sz w:val="21"/>
                <w:szCs w:val="21"/>
              </w:rPr>
              <w:t>.984</w:t>
            </w:r>
          </w:p>
        </w:tc>
        <w:tc>
          <w:tcPr>
            <w:tcW w:w="560" w:type="dxa"/>
            <w:tcBorders>
              <w:top w:val="nil"/>
              <w:left w:val="nil"/>
              <w:right w:val="nil"/>
            </w:tcBorders>
            <w:shd w:val="clear" w:color="000000" w:fill="FFFFFF"/>
            <w:noWrap/>
          </w:tcPr>
          <w:p w14:paraId="74D747AC" w14:textId="096F02D7" w:rsidR="00715A50" w:rsidRPr="001055CF" w:rsidRDefault="001C4965" w:rsidP="00715A50">
            <w:pPr>
              <w:rPr>
                <w:color w:val="000000" w:themeColor="text1"/>
                <w:sz w:val="21"/>
                <w:szCs w:val="21"/>
              </w:rPr>
            </w:pPr>
            <w:r>
              <w:rPr>
                <w:color w:val="000000" w:themeColor="text1"/>
                <w:sz w:val="21"/>
                <w:szCs w:val="21"/>
              </w:rPr>
              <w:t>.982</w:t>
            </w:r>
          </w:p>
        </w:tc>
        <w:tc>
          <w:tcPr>
            <w:tcW w:w="864" w:type="dxa"/>
            <w:tcBorders>
              <w:top w:val="nil"/>
              <w:left w:val="nil"/>
              <w:right w:val="nil"/>
            </w:tcBorders>
            <w:shd w:val="clear" w:color="000000" w:fill="FFFFFF"/>
            <w:noWrap/>
          </w:tcPr>
          <w:p w14:paraId="01E57D9C" w14:textId="75DFB38B" w:rsidR="00715A50" w:rsidRPr="001055CF" w:rsidRDefault="001C4965" w:rsidP="00715A50">
            <w:pPr>
              <w:rPr>
                <w:color w:val="000000" w:themeColor="text1"/>
                <w:sz w:val="21"/>
                <w:szCs w:val="21"/>
              </w:rPr>
            </w:pPr>
            <w:r>
              <w:rPr>
                <w:color w:val="000000" w:themeColor="text1"/>
                <w:sz w:val="21"/>
                <w:szCs w:val="21"/>
              </w:rPr>
              <w:t>.041</w:t>
            </w:r>
          </w:p>
        </w:tc>
        <w:tc>
          <w:tcPr>
            <w:tcW w:w="648" w:type="dxa"/>
            <w:tcBorders>
              <w:top w:val="nil"/>
              <w:left w:val="nil"/>
              <w:right w:val="nil"/>
            </w:tcBorders>
            <w:shd w:val="clear" w:color="000000" w:fill="FFFFFF"/>
            <w:noWrap/>
          </w:tcPr>
          <w:p w14:paraId="5C108158" w14:textId="1F4F15BA" w:rsidR="00715A50" w:rsidRPr="001055CF" w:rsidRDefault="001C4965" w:rsidP="00715A50">
            <w:pPr>
              <w:rPr>
                <w:color w:val="000000" w:themeColor="text1"/>
                <w:sz w:val="21"/>
                <w:szCs w:val="21"/>
              </w:rPr>
            </w:pPr>
            <w:r>
              <w:rPr>
                <w:color w:val="000000" w:themeColor="text1"/>
                <w:sz w:val="21"/>
                <w:szCs w:val="21"/>
              </w:rPr>
              <w:t>.033</w:t>
            </w:r>
          </w:p>
        </w:tc>
        <w:tc>
          <w:tcPr>
            <w:tcW w:w="761" w:type="dxa"/>
            <w:tcBorders>
              <w:top w:val="nil"/>
              <w:left w:val="nil"/>
              <w:right w:val="nil"/>
            </w:tcBorders>
            <w:shd w:val="clear" w:color="000000" w:fill="FFFFFF"/>
            <w:noWrap/>
          </w:tcPr>
          <w:p w14:paraId="003EE53E" w14:textId="4399DD91" w:rsidR="00715A50" w:rsidRPr="001055CF" w:rsidRDefault="001C4965" w:rsidP="00715A50">
            <w:pPr>
              <w:rPr>
                <w:color w:val="000000" w:themeColor="text1"/>
                <w:sz w:val="21"/>
                <w:szCs w:val="21"/>
              </w:rPr>
            </w:pPr>
            <w:r>
              <w:rPr>
                <w:color w:val="000000" w:themeColor="text1"/>
                <w:sz w:val="21"/>
                <w:szCs w:val="21"/>
              </w:rPr>
              <w:t>.049</w:t>
            </w:r>
          </w:p>
        </w:tc>
        <w:tc>
          <w:tcPr>
            <w:tcW w:w="808" w:type="dxa"/>
            <w:tcBorders>
              <w:top w:val="nil"/>
              <w:left w:val="nil"/>
              <w:right w:val="nil"/>
            </w:tcBorders>
            <w:shd w:val="clear" w:color="000000" w:fill="FFFFFF"/>
            <w:noWrap/>
          </w:tcPr>
          <w:p w14:paraId="07ED1E98" w14:textId="649B10F2" w:rsidR="00715A50" w:rsidRPr="001055CF" w:rsidRDefault="001C4965" w:rsidP="00715A50">
            <w:pPr>
              <w:rPr>
                <w:color w:val="000000" w:themeColor="text1"/>
                <w:sz w:val="21"/>
                <w:szCs w:val="21"/>
              </w:rPr>
            </w:pPr>
            <w:r>
              <w:rPr>
                <w:color w:val="000000" w:themeColor="text1"/>
                <w:sz w:val="21"/>
                <w:szCs w:val="21"/>
              </w:rPr>
              <w:t>.052</w:t>
            </w:r>
          </w:p>
        </w:tc>
        <w:tc>
          <w:tcPr>
            <w:tcW w:w="467" w:type="dxa"/>
            <w:tcBorders>
              <w:top w:val="nil"/>
              <w:left w:val="nil"/>
              <w:right w:val="nil"/>
            </w:tcBorders>
            <w:shd w:val="clear" w:color="000000" w:fill="FFFFFF"/>
            <w:noWrap/>
          </w:tcPr>
          <w:p w14:paraId="2EBB60FF" w14:textId="48B5E819" w:rsidR="00715A50" w:rsidRPr="001055CF" w:rsidRDefault="00715A50" w:rsidP="00715A50">
            <w:pPr>
              <w:rPr>
                <w:color w:val="000000" w:themeColor="text1"/>
                <w:sz w:val="21"/>
                <w:szCs w:val="21"/>
                <w:lang w:eastAsia="fr-FR"/>
              </w:rPr>
            </w:pPr>
            <w:r w:rsidRPr="001055CF">
              <w:rPr>
                <w:color w:val="000000" w:themeColor="text1"/>
                <w:sz w:val="21"/>
                <w:szCs w:val="21"/>
              </w:rPr>
              <w:t>5-5</w:t>
            </w:r>
          </w:p>
        </w:tc>
        <w:tc>
          <w:tcPr>
            <w:tcW w:w="867" w:type="dxa"/>
            <w:tcBorders>
              <w:top w:val="nil"/>
              <w:left w:val="nil"/>
              <w:right w:val="nil"/>
            </w:tcBorders>
            <w:shd w:val="clear" w:color="000000" w:fill="FFFFFF"/>
            <w:noWrap/>
          </w:tcPr>
          <w:p w14:paraId="6584EC32" w14:textId="0595EA4A" w:rsidR="00715A50" w:rsidRPr="001055CF" w:rsidRDefault="00715A50" w:rsidP="00715A50">
            <w:pPr>
              <w:rPr>
                <w:color w:val="000000" w:themeColor="text1"/>
                <w:sz w:val="21"/>
                <w:szCs w:val="21"/>
              </w:rPr>
            </w:pPr>
            <w:r w:rsidRPr="001055CF">
              <w:rPr>
                <w:color w:val="000000" w:themeColor="text1"/>
                <w:sz w:val="21"/>
                <w:szCs w:val="21"/>
              </w:rPr>
              <w:t>35.113</w:t>
            </w:r>
          </w:p>
        </w:tc>
        <w:tc>
          <w:tcPr>
            <w:tcW w:w="450" w:type="dxa"/>
            <w:tcBorders>
              <w:top w:val="nil"/>
              <w:left w:val="nil"/>
              <w:right w:val="nil"/>
            </w:tcBorders>
            <w:shd w:val="clear" w:color="000000" w:fill="FFFFFF"/>
            <w:noWrap/>
          </w:tcPr>
          <w:p w14:paraId="37661564" w14:textId="6349DF3D" w:rsidR="00715A50" w:rsidRPr="001055CF" w:rsidRDefault="00715A50" w:rsidP="00715A50">
            <w:pPr>
              <w:rPr>
                <w:color w:val="000000" w:themeColor="text1"/>
                <w:sz w:val="21"/>
                <w:szCs w:val="21"/>
              </w:rPr>
            </w:pPr>
            <w:r w:rsidRPr="001055CF">
              <w:rPr>
                <w:color w:val="000000" w:themeColor="text1"/>
                <w:sz w:val="21"/>
                <w:szCs w:val="21"/>
              </w:rPr>
              <w:t>15</w:t>
            </w:r>
          </w:p>
        </w:tc>
        <w:tc>
          <w:tcPr>
            <w:tcW w:w="626" w:type="dxa"/>
            <w:tcBorders>
              <w:top w:val="nil"/>
              <w:left w:val="nil"/>
              <w:right w:val="nil"/>
            </w:tcBorders>
            <w:shd w:val="clear" w:color="000000" w:fill="FFFFFF"/>
            <w:noWrap/>
          </w:tcPr>
          <w:p w14:paraId="624F699A" w14:textId="24061681" w:rsidR="00715A50" w:rsidRPr="001055CF" w:rsidRDefault="00715A50" w:rsidP="00715A50">
            <w:pPr>
              <w:rPr>
                <w:color w:val="000000" w:themeColor="text1"/>
                <w:sz w:val="21"/>
                <w:szCs w:val="21"/>
              </w:rPr>
            </w:pPr>
            <w:r w:rsidRPr="001055CF">
              <w:rPr>
                <w:color w:val="000000" w:themeColor="text1"/>
                <w:sz w:val="21"/>
                <w:szCs w:val="21"/>
              </w:rPr>
              <w:t>.002</w:t>
            </w:r>
          </w:p>
        </w:tc>
        <w:tc>
          <w:tcPr>
            <w:tcW w:w="626" w:type="dxa"/>
            <w:tcBorders>
              <w:top w:val="nil"/>
              <w:left w:val="nil"/>
              <w:right w:val="nil"/>
            </w:tcBorders>
            <w:shd w:val="clear" w:color="000000" w:fill="FFFFFF"/>
            <w:noWrap/>
          </w:tcPr>
          <w:p w14:paraId="1B9335B4" w14:textId="0E541D59" w:rsidR="00715A50" w:rsidRPr="001055CF" w:rsidRDefault="00715A50" w:rsidP="00715A50">
            <w:pPr>
              <w:rPr>
                <w:color w:val="000000" w:themeColor="text1"/>
                <w:sz w:val="21"/>
                <w:szCs w:val="21"/>
              </w:rPr>
            </w:pPr>
            <w:r w:rsidRPr="001055CF">
              <w:rPr>
                <w:color w:val="000000" w:themeColor="text1"/>
                <w:sz w:val="21"/>
                <w:szCs w:val="21"/>
              </w:rPr>
              <w:t>.00</w:t>
            </w:r>
            <w:r w:rsidR="001C4965">
              <w:rPr>
                <w:color w:val="000000" w:themeColor="text1"/>
                <w:sz w:val="21"/>
                <w:szCs w:val="21"/>
              </w:rPr>
              <w:t>1</w:t>
            </w:r>
          </w:p>
        </w:tc>
        <w:tc>
          <w:tcPr>
            <w:tcW w:w="763" w:type="dxa"/>
            <w:tcBorders>
              <w:top w:val="nil"/>
              <w:left w:val="nil"/>
              <w:right w:val="nil"/>
            </w:tcBorders>
            <w:shd w:val="clear" w:color="000000" w:fill="FFFFFF"/>
            <w:noWrap/>
          </w:tcPr>
          <w:p w14:paraId="797FFE6C" w14:textId="4E7ED475" w:rsidR="00715A50" w:rsidRPr="001055CF" w:rsidRDefault="00715A50" w:rsidP="00715A50">
            <w:pPr>
              <w:rPr>
                <w:color w:val="000000" w:themeColor="text1"/>
                <w:sz w:val="21"/>
                <w:szCs w:val="21"/>
              </w:rPr>
            </w:pPr>
            <w:r w:rsidRPr="001055CF">
              <w:rPr>
                <w:color w:val="000000" w:themeColor="text1"/>
                <w:sz w:val="21"/>
                <w:szCs w:val="21"/>
              </w:rPr>
              <w:t>.00</w:t>
            </w:r>
            <w:r w:rsidR="001C4965">
              <w:rPr>
                <w:color w:val="000000" w:themeColor="text1"/>
                <w:sz w:val="21"/>
                <w:szCs w:val="21"/>
              </w:rPr>
              <w:t>1</w:t>
            </w:r>
          </w:p>
        </w:tc>
        <w:tc>
          <w:tcPr>
            <w:tcW w:w="992" w:type="dxa"/>
            <w:tcBorders>
              <w:top w:val="nil"/>
              <w:left w:val="nil"/>
              <w:right w:val="nil"/>
            </w:tcBorders>
            <w:shd w:val="clear" w:color="000000" w:fill="FFFFFF"/>
            <w:noWrap/>
          </w:tcPr>
          <w:p w14:paraId="3E5072BD" w14:textId="40A12ACB" w:rsidR="00715A50" w:rsidRPr="001055CF" w:rsidRDefault="00715A50" w:rsidP="00715A50">
            <w:pPr>
              <w:rPr>
                <w:color w:val="000000" w:themeColor="text1"/>
                <w:sz w:val="21"/>
                <w:szCs w:val="21"/>
              </w:rPr>
            </w:pPr>
            <w:r w:rsidRPr="001055CF">
              <w:rPr>
                <w:color w:val="000000" w:themeColor="text1"/>
                <w:sz w:val="21"/>
                <w:szCs w:val="21"/>
              </w:rPr>
              <w:t>-.001</w:t>
            </w:r>
          </w:p>
        </w:tc>
      </w:tr>
      <w:tr w:rsidR="00715A50" w:rsidRPr="001055CF" w14:paraId="47517FB0" w14:textId="77777777" w:rsidTr="00195D29">
        <w:trPr>
          <w:trHeight w:val="315"/>
        </w:trPr>
        <w:tc>
          <w:tcPr>
            <w:tcW w:w="841" w:type="dxa"/>
            <w:vMerge/>
            <w:tcBorders>
              <w:left w:val="nil"/>
              <w:bottom w:val="single" w:sz="4" w:space="0" w:color="auto"/>
              <w:right w:val="nil"/>
            </w:tcBorders>
            <w:shd w:val="clear" w:color="000000" w:fill="FFFFFF"/>
          </w:tcPr>
          <w:p w14:paraId="2E6D7867" w14:textId="77777777" w:rsidR="00715A50" w:rsidRPr="001055CF" w:rsidRDefault="00715A50" w:rsidP="00715A50">
            <w:pPr>
              <w:rPr>
                <w:sz w:val="21"/>
                <w:szCs w:val="21"/>
                <w:lang w:eastAsia="fr-FR"/>
              </w:rPr>
            </w:pPr>
          </w:p>
        </w:tc>
        <w:tc>
          <w:tcPr>
            <w:tcW w:w="931" w:type="dxa"/>
            <w:vMerge/>
            <w:tcBorders>
              <w:left w:val="nil"/>
              <w:bottom w:val="single" w:sz="4" w:space="0" w:color="auto"/>
              <w:right w:val="nil"/>
            </w:tcBorders>
            <w:shd w:val="clear" w:color="000000" w:fill="FFFFFF"/>
          </w:tcPr>
          <w:p w14:paraId="38B0D5A5" w14:textId="77777777" w:rsidR="00715A50" w:rsidRPr="001055CF" w:rsidRDefault="00715A50" w:rsidP="00715A50">
            <w:pPr>
              <w:rPr>
                <w:sz w:val="21"/>
                <w:szCs w:val="21"/>
                <w:lang w:eastAsia="fr-FR"/>
              </w:rPr>
            </w:pPr>
          </w:p>
        </w:tc>
        <w:tc>
          <w:tcPr>
            <w:tcW w:w="425" w:type="dxa"/>
            <w:tcBorders>
              <w:left w:val="nil"/>
              <w:bottom w:val="single" w:sz="4" w:space="0" w:color="auto"/>
              <w:right w:val="nil"/>
            </w:tcBorders>
            <w:shd w:val="clear" w:color="000000" w:fill="FFFFFF"/>
            <w:noWrap/>
          </w:tcPr>
          <w:p w14:paraId="7300E6B1" w14:textId="42EBABB5" w:rsidR="00715A50" w:rsidRPr="001055CF" w:rsidRDefault="00715A50" w:rsidP="00715A50">
            <w:pPr>
              <w:rPr>
                <w:sz w:val="21"/>
                <w:szCs w:val="21"/>
                <w:lang w:eastAsia="fr-FR"/>
              </w:rPr>
            </w:pPr>
            <w:r w:rsidRPr="001055CF">
              <w:rPr>
                <w:sz w:val="21"/>
                <w:szCs w:val="21"/>
                <w:lang w:eastAsia="fr-FR"/>
              </w:rPr>
              <w:t>5-7</w:t>
            </w:r>
          </w:p>
        </w:tc>
        <w:tc>
          <w:tcPr>
            <w:tcW w:w="1927" w:type="dxa"/>
            <w:tcBorders>
              <w:left w:val="nil"/>
              <w:bottom w:val="single" w:sz="4" w:space="0" w:color="auto"/>
              <w:right w:val="nil"/>
            </w:tcBorders>
            <w:shd w:val="clear" w:color="000000" w:fill="FFFFFF"/>
            <w:noWrap/>
          </w:tcPr>
          <w:p w14:paraId="049F06A5" w14:textId="66270AA7" w:rsidR="00715A50" w:rsidRPr="001055CF" w:rsidRDefault="00715A50" w:rsidP="00715A50">
            <w:pPr>
              <w:rPr>
                <w:sz w:val="21"/>
                <w:szCs w:val="21"/>
                <w:lang w:eastAsia="fr-FR"/>
              </w:rPr>
            </w:pPr>
            <w:r w:rsidRPr="001055CF">
              <w:rPr>
                <w:sz w:val="21"/>
                <w:szCs w:val="21"/>
                <w:lang w:eastAsia="fr-FR"/>
              </w:rPr>
              <w:t>Latent mean invariance</w:t>
            </w:r>
          </w:p>
        </w:tc>
        <w:tc>
          <w:tcPr>
            <w:tcW w:w="1348" w:type="dxa"/>
            <w:tcBorders>
              <w:left w:val="nil"/>
              <w:bottom w:val="single" w:sz="4" w:space="0" w:color="auto"/>
              <w:right w:val="nil"/>
            </w:tcBorders>
            <w:shd w:val="clear" w:color="000000" w:fill="FFFFFF"/>
            <w:noWrap/>
          </w:tcPr>
          <w:p w14:paraId="63CEA29C" w14:textId="01F392AE" w:rsidR="00715A50" w:rsidRPr="001055CF" w:rsidRDefault="00715A50" w:rsidP="00715A50">
            <w:pPr>
              <w:rPr>
                <w:color w:val="000000" w:themeColor="text1"/>
                <w:sz w:val="21"/>
                <w:szCs w:val="21"/>
              </w:rPr>
            </w:pPr>
            <w:r w:rsidRPr="001055CF">
              <w:rPr>
                <w:color w:val="000000" w:themeColor="text1"/>
                <w:sz w:val="21"/>
                <w:szCs w:val="21"/>
              </w:rPr>
              <w:t>1210.538*</w:t>
            </w:r>
          </w:p>
        </w:tc>
        <w:tc>
          <w:tcPr>
            <w:tcW w:w="740" w:type="dxa"/>
            <w:tcBorders>
              <w:left w:val="nil"/>
              <w:bottom w:val="single" w:sz="4" w:space="0" w:color="auto"/>
              <w:right w:val="nil"/>
            </w:tcBorders>
            <w:shd w:val="clear" w:color="000000" w:fill="FFFFFF"/>
            <w:noWrap/>
          </w:tcPr>
          <w:p w14:paraId="09411D22" w14:textId="784EC405" w:rsidR="00715A50" w:rsidRPr="001055CF" w:rsidRDefault="00715A50" w:rsidP="00715A50">
            <w:pPr>
              <w:rPr>
                <w:color w:val="000000" w:themeColor="text1"/>
                <w:sz w:val="21"/>
                <w:szCs w:val="21"/>
              </w:rPr>
            </w:pPr>
            <w:r w:rsidRPr="001055CF">
              <w:rPr>
                <w:color w:val="000000" w:themeColor="text1"/>
                <w:sz w:val="21"/>
                <w:szCs w:val="21"/>
              </w:rPr>
              <w:t>952</w:t>
            </w:r>
          </w:p>
        </w:tc>
        <w:tc>
          <w:tcPr>
            <w:tcW w:w="788" w:type="dxa"/>
            <w:tcBorders>
              <w:left w:val="nil"/>
              <w:bottom w:val="single" w:sz="4" w:space="0" w:color="auto"/>
              <w:right w:val="nil"/>
            </w:tcBorders>
            <w:shd w:val="clear" w:color="000000" w:fill="FFFFFF"/>
            <w:noWrap/>
          </w:tcPr>
          <w:p w14:paraId="22074864" w14:textId="22B2266B" w:rsidR="00715A50" w:rsidRPr="001055CF" w:rsidRDefault="001C4965" w:rsidP="00715A50">
            <w:pPr>
              <w:rPr>
                <w:color w:val="000000" w:themeColor="text1"/>
                <w:sz w:val="21"/>
                <w:szCs w:val="21"/>
              </w:rPr>
            </w:pPr>
            <w:r>
              <w:rPr>
                <w:color w:val="000000" w:themeColor="text1"/>
                <w:sz w:val="21"/>
                <w:szCs w:val="21"/>
              </w:rPr>
              <w:t>.982</w:t>
            </w:r>
          </w:p>
        </w:tc>
        <w:tc>
          <w:tcPr>
            <w:tcW w:w="560" w:type="dxa"/>
            <w:tcBorders>
              <w:left w:val="nil"/>
              <w:bottom w:val="single" w:sz="4" w:space="0" w:color="auto"/>
              <w:right w:val="nil"/>
            </w:tcBorders>
            <w:shd w:val="clear" w:color="000000" w:fill="FFFFFF"/>
            <w:noWrap/>
          </w:tcPr>
          <w:p w14:paraId="0C70F029" w14:textId="69B04175" w:rsidR="00715A50" w:rsidRPr="001055CF" w:rsidRDefault="001C4965" w:rsidP="00715A50">
            <w:pPr>
              <w:rPr>
                <w:color w:val="000000" w:themeColor="text1"/>
                <w:sz w:val="21"/>
                <w:szCs w:val="21"/>
              </w:rPr>
            </w:pPr>
            <w:r>
              <w:rPr>
                <w:color w:val="000000" w:themeColor="text1"/>
                <w:sz w:val="21"/>
                <w:szCs w:val="21"/>
              </w:rPr>
              <w:t>.981</w:t>
            </w:r>
          </w:p>
        </w:tc>
        <w:tc>
          <w:tcPr>
            <w:tcW w:w="864" w:type="dxa"/>
            <w:tcBorders>
              <w:left w:val="nil"/>
              <w:bottom w:val="single" w:sz="4" w:space="0" w:color="auto"/>
              <w:right w:val="nil"/>
            </w:tcBorders>
            <w:shd w:val="clear" w:color="000000" w:fill="FFFFFF"/>
            <w:noWrap/>
          </w:tcPr>
          <w:p w14:paraId="63BA017A" w14:textId="3B64377F" w:rsidR="00715A50" w:rsidRPr="001055CF" w:rsidRDefault="001C4965" w:rsidP="00715A50">
            <w:pPr>
              <w:rPr>
                <w:color w:val="000000" w:themeColor="text1"/>
                <w:sz w:val="21"/>
                <w:szCs w:val="21"/>
              </w:rPr>
            </w:pPr>
            <w:r>
              <w:rPr>
                <w:color w:val="000000" w:themeColor="text1"/>
                <w:sz w:val="21"/>
                <w:szCs w:val="21"/>
              </w:rPr>
              <w:t>.043</w:t>
            </w:r>
          </w:p>
        </w:tc>
        <w:tc>
          <w:tcPr>
            <w:tcW w:w="648" w:type="dxa"/>
            <w:tcBorders>
              <w:left w:val="nil"/>
              <w:bottom w:val="single" w:sz="4" w:space="0" w:color="auto"/>
              <w:right w:val="nil"/>
            </w:tcBorders>
            <w:shd w:val="clear" w:color="000000" w:fill="FFFFFF"/>
            <w:noWrap/>
          </w:tcPr>
          <w:p w14:paraId="71D78214" w14:textId="0F387830" w:rsidR="00715A50" w:rsidRPr="001055CF" w:rsidRDefault="001C4965" w:rsidP="00715A50">
            <w:pPr>
              <w:rPr>
                <w:color w:val="000000" w:themeColor="text1"/>
                <w:sz w:val="21"/>
                <w:szCs w:val="21"/>
              </w:rPr>
            </w:pPr>
            <w:r>
              <w:rPr>
                <w:color w:val="000000" w:themeColor="text1"/>
                <w:sz w:val="21"/>
                <w:szCs w:val="21"/>
              </w:rPr>
              <w:t>.035</w:t>
            </w:r>
          </w:p>
        </w:tc>
        <w:tc>
          <w:tcPr>
            <w:tcW w:w="761" w:type="dxa"/>
            <w:tcBorders>
              <w:left w:val="nil"/>
              <w:bottom w:val="single" w:sz="4" w:space="0" w:color="auto"/>
              <w:right w:val="nil"/>
            </w:tcBorders>
            <w:shd w:val="clear" w:color="000000" w:fill="FFFFFF"/>
            <w:noWrap/>
          </w:tcPr>
          <w:p w14:paraId="73A63485" w14:textId="6DC9177B" w:rsidR="00715A50" w:rsidRPr="001055CF" w:rsidRDefault="001C4965" w:rsidP="00715A50">
            <w:pPr>
              <w:rPr>
                <w:color w:val="000000" w:themeColor="text1"/>
                <w:sz w:val="21"/>
                <w:szCs w:val="21"/>
              </w:rPr>
            </w:pPr>
            <w:r>
              <w:rPr>
                <w:color w:val="000000" w:themeColor="text1"/>
                <w:sz w:val="21"/>
                <w:szCs w:val="21"/>
              </w:rPr>
              <w:t>.050</w:t>
            </w:r>
          </w:p>
        </w:tc>
        <w:tc>
          <w:tcPr>
            <w:tcW w:w="808" w:type="dxa"/>
            <w:tcBorders>
              <w:left w:val="nil"/>
              <w:bottom w:val="single" w:sz="4" w:space="0" w:color="auto"/>
              <w:right w:val="nil"/>
            </w:tcBorders>
            <w:shd w:val="clear" w:color="000000" w:fill="FFFFFF"/>
            <w:noWrap/>
          </w:tcPr>
          <w:p w14:paraId="4A39CAE0" w14:textId="5F076511" w:rsidR="00715A50" w:rsidRPr="001055CF" w:rsidRDefault="001C4965" w:rsidP="00715A50">
            <w:pPr>
              <w:rPr>
                <w:color w:val="000000" w:themeColor="text1"/>
                <w:sz w:val="21"/>
                <w:szCs w:val="21"/>
              </w:rPr>
            </w:pPr>
            <w:r>
              <w:rPr>
                <w:color w:val="000000" w:themeColor="text1"/>
                <w:sz w:val="21"/>
                <w:szCs w:val="21"/>
              </w:rPr>
              <w:t>.052</w:t>
            </w:r>
          </w:p>
        </w:tc>
        <w:tc>
          <w:tcPr>
            <w:tcW w:w="467" w:type="dxa"/>
            <w:tcBorders>
              <w:left w:val="nil"/>
              <w:bottom w:val="single" w:sz="4" w:space="0" w:color="auto"/>
              <w:right w:val="nil"/>
            </w:tcBorders>
            <w:shd w:val="clear" w:color="000000" w:fill="FFFFFF"/>
            <w:noWrap/>
          </w:tcPr>
          <w:p w14:paraId="2628D742" w14:textId="50B29F24" w:rsidR="00715A50" w:rsidRPr="001055CF" w:rsidRDefault="00715A50" w:rsidP="00715A50">
            <w:pPr>
              <w:rPr>
                <w:color w:val="000000" w:themeColor="text1"/>
                <w:sz w:val="21"/>
                <w:szCs w:val="21"/>
                <w:lang w:eastAsia="fr-FR"/>
              </w:rPr>
            </w:pPr>
            <w:r w:rsidRPr="001055CF">
              <w:rPr>
                <w:color w:val="000000" w:themeColor="text1"/>
                <w:sz w:val="21"/>
                <w:szCs w:val="21"/>
              </w:rPr>
              <w:t>5-6</w:t>
            </w:r>
          </w:p>
        </w:tc>
        <w:tc>
          <w:tcPr>
            <w:tcW w:w="867" w:type="dxa"/>
            <w:tcBorders>
              <w:left w:val="nil"/>
              <w:bottom w:val="single" w:sz="4" w:space="0" w:color="auto"/>
              <w:right w:val="nil"/>
            </w:tcBorders>
            <w:shd w:val="clear" w:color="000000" w:fill="FFFFFF"/>
            <w:noWrap/>
          </w:tcPr>
          <w:p w14:paraId="07D6B754" w14:textId="6F8FF627" w:rsidR="00715A50" w:rsidRPr="001055CF" w:rsidRDefault="00715A50" w:rsidP="00715A50">
            <w:pPr>
              <w:rPr>
                <w:color w:val="000000" w:themeColor="text1"/>
                <w:sz w:val="21"/>
                <w:szCs w:val="21"/>
              </w:rPr>
            </w:pPr>
            <w:r w:rsidRPr="001055CF">
              <w:rPr>
                <w:color w:val="000000" w:themeColor="text1"/>
                <w:sz w:val="21"/>
                <w:szCs w:val="21"/>
              </w:rPr>
              <w:t>28.593</w:t>
            </w:r>
          </w:p>
        </w:tc>
        <w:tc>
          <w:tcPr>
            <w:tcW w:w="450" w:type="dxa"/>
            <w:tcBorders>
              <w:left w:val="nil"/>
              <w:bottom w:val="single" w:sz="4" w:space="0" w:color="auto"/>
              <w:right w:val="nil"/>
            </w:tcBorders>
            <w:shd w:val="clear" w:color="000000" w:fill="FFFFFF"/>
            <w:noWrap/>
          </w:tcPr>
          <w:p w14:paraId="5343B568" w14:textId="26D939CC" w:rsidR="00715A50" w:rsidRPr="001055CF" w:rsidRDefault="001C4965" w:rsidP="00715A50">
            <w:pPr>
              <w:rPr>
                <w:color w:val="000000" w:themeColor="text1"/>
                <w:sz w:val="21"/>
                <w:szCs w:val="21"/>
              </w:rPr>
            </w:pPr>
            <w:r>
              <w:rPr>
                <w:color w:val="000000" w:themeColor="text1"/>
                <w:sz w:val="21"/>
                <w:szCs w:val="21"/>
              </w:rPr>
              <w:t>5</w:t>
            </w:r>
          </w:p>
        </w:tc>
        <w:tc>
          <w:tcPr>
            <w:tcW w:w="626" w:type="dxa"/>
            <w:tcBorders>
              <w:left w:val="nil"/>
              <w:bottom w:val="single" w:sz="4" w:space="0" w:color="auto"/>
              <w:right w:val="nil"/>
            </w:tcBorders>
            <w:shd w:val="clear" w:color="000000" w:fill="FFFFFF"/>
            <w:noWrap/>
          </w:tcPr>
          <w:p w14:paraId="679330D8" w14:textId="23769CA1" w:rsidR="00715A50" w:rsidRPr="001055CF" w:rsidRDefault="00715A50" w:rsidP="00715A50">
            <w:pPr>
              <w:rPr>
                <w:color w:val="000000" w:themeColor="text1"/>
                <w:sz w:val="21"/>
                <w:szCs w:val="21"/>
              </w:rPr>
            </w:pPr>
            <w:r w:rsidRPr="001055CF">
              <w:rPr>
                <w:color w:val="000000" w:themeColor="text1"/>
                <w:sz w:val="21"/>
                <w:szCs w:val="21"/>
              </w:rPr>
              <w:t>&lt;.001</w:t>
            </w:r>
          </w:p>
        </w:tc>
        <w:tc>
          <w:tcPr>
            <w:tcW w:w="626" w:type="dxa"/>
            <w:tcBorders>
              <w:left w:val="nil"/>
              <w:bottom w:val="single" w:sz="4" w:space="0" w:color="auto"/>
              <w:right w:val="nil"/>
            </w:tcBorders>
            <w:shd w:val="clear" w:color="000000" w:fill="FFFFFF"/>
            <w:noWrap/>
          </w:tcPr>
          <w:p w14:paraId="14C5B50C" w14:textId="18638D3B" w:rsidR="00715A50" w:rsidRPr="001055CF" w:rsidRDefault="00715A50" w:rsidP="00715A50">
            <w:pPr>
              <w:rPr>
                <w:color w:val="000000" w:themeColor="text1"/>
                <w:sz w:val="21"/>
                <w:szCs w:val="21"/>
              </w:rPr>
            </w:pPr>
            <w:r w:rsidRPr="001055CF">
              <w:rPr>
                <w:color w:val="000000" w:themeColor="text1"/>
                <w:sz w:val="21"/>
                <w:szCs w:val="21"/>
              </w:rPr>
              <w:t>-.002</w:t>
            </w:r>
          </w:p>
        </w:tc>
        <w:tc>
          <w:tcPr>
            <w:tcW w:w="763" w:type="dxa"/>
            <w:tcBorders>
              <w:left w:val="nil"/>
              <w:bottom w:val="single" w:sz="4" w:space="0" w:color="auto"/>
              <w:right w:val="nil"/>
            </w:tcBorders>
            <w:shd w:val="clear" w:color="000000" w:fill="FFFFFF"/>
            <w:noWrap/>
          </w:tcPr>
          <w:p w14:paraId="7FBF5A62" w14:textId="3E2DCD03" w:rsidR="00715A50" w:rsidRPr="001055CF" w:rsidRDefault="00715A50" w:rsidP="00715A50">
            <w:pPr>
              <w:rPr>
                <w:color w:val="000000" w:themeColor="text1"/>
                <w:sz w:val="21"/>
                <w:szCs w:val="21"/>
              </w:rPr>
            </w:pPr>
            <w:r w:rsidRPr="001055CF">
              <w:rPr>
                <w:color w:val="000000" w:themeColor="text1"/>
                <w:sz w:val="21"/>
                <w:szCs w:val="21"/>
              </w:rPr>
              <w:t>-.001</w:t>
            </w:r>
          </w:p>
        </w:tc>
        <w:tc>
          <w:tcPr>
            <w:tcW w:w="992" w:type="dxa"/>
            <w:tcBorders>
              <w:left w:val="nil"/>
              <w:bottom w:val="single" w:sz="4" w:space="0" w:color="auto"/>
              <w:right w:val="nil"/>
            </w:tcBorders>
            <w:shd w:val="clear" w:color="000000" w:fill="FFFFFF"/>
            <w:noWrap/>
          </w:tcPr>
          <w:p w14:paraId="6AFB5750" w14:textId="7E1ED39A" w:rsidR="00715A50" w:rsidRPr="001055CF" w:rsidRDefault="00715A50" w:rsidP="00715A50">
            <w:pPr>
              <w:rPr>
                <w:color w:val="000000" w:themeColor="text1"/>
                <w:sz w:val="21"/>
                <w:szCs w:val="21"/>
              </w:rPr>
            </w:pPr>
            <w:r w:rsidRPr="001055CF">
              <w:rPr>
                <w:color w:val="000000" w:themeColor="text1"/>
                <w:sz w:val="21"/>
                <w:szCs w:val="21"/>
              </w:rPr>
              <w:t>+.002</w:t>
            </w:r>
          </w:p>
        </w:tc>
      </w:tr>
    </w:tbl>
    <w:p w14:paraId="6FE259C3" w14:textId="77777777" w:rsidR="000550D6" w:rsidRPr="001055CF" w:rsidRDefault="006037C1" w:rsidP="006037C1">
      <w:pPr>
        <w:sectPr w:rsidR="000550D6" w:rsidRPr="001055CF" w:rsidSect="003E35BE">
          <w:pgSz w:w="16840" w:h="11900" w:orient="landscape"/>
          <w:pgMar w:top="1440" w:right="1440" w:bottom="1440" w:left="1440" w:header="720" w:footer="720" w:gutter="0"/>
          <w:cols w:space="720"/>
          <w:titlePg/>
          <w:docGrid w:linePitch="360"/>
        </w:sectPr>
      </w:pPr>
      <w:r w:rsidRPr="001055CF">
        <w:t>Table 1. (continued)</w:t>
      </w:r>
    </w:p>
    <w:p w14:paraId="50D4B959" w14:textId="2230719A" w:rsidR="006037C1" w:rsidRPr="001055CF" w:rsidRDefault="000550D6" w:rsidP="003D539C">
      <w:pPr>
        <w:spacing w:line="480" w:lineRule="auto"/>
      </w:pPr>
      <w:r w:rsidRPr="001055CF">
        <w:lastRenderedPageBreak/>
        <w:t>Table 2</w:t>
      </w:r>
    </w:p>
    <w:p w14:paraId="79FB5C47" w14:textId="7A2D0C10" w:rsidR="000550D6" w:rsidRPr="001055CF" w:rsidRDefault="000550D6" w:rsidP="003D539C">
      <w:pPr>
        <w:spacing w:line="480" w:lineRule="auto"/>
        <w:rPr>
          <w:i/>
        </w:rPr>
      </w:pPr>
      <w:r w:rsidRPr="001055CF">
        <w:rPr>
          <w:i/>
        </w:rPr>
        <w:t>Standardized Parameters Estimates from the Exploratory Factor Analyses of the IES-2 in the first split-half subsample</w:t>
      </w:r>
    </w:p>
    <w:p w14:paraId="2D34BDD2" w14:textId="77777777" w:rsidR="000550D6" w:rsidRPr="001055CF" w:rsidRDefault="000550D6" w:rsidP="006037C1">
      <w:pPr>
        <w:rPr>
          <w:i/>
        </w:rPr>
      </w:pPr>
    </w:p>
    <w:tbl>
      <w:tblPr>
        <w:tblW w:w="8400" w:type="dxa"/>
        <w:tblCellMar>
          <w:left w:w="70" w:type="dxa"/>
          <w:right w:w="70" w:type="dxa"/>
        </w:tblCellMar>
        <w:tblLook w:val="04A0" w:firstRow="1" w:lastRow="0" w:firstColumn="1" w:lastColumn="0" w:noHBand="0" w:noVBand="1"/>
      </w:tblPr>
      <w:tblGrid>
        <w:gridCol w:w="1400"/>
        <w:gridCol w:w="1420"/>
        <w:gridCol w:w="1720"/>
        <w:gridCol w:w="1660"/>
        <w:gridCol w:w="1180"/>
        <w:gridCol w:w="1020"/>
      </w:tblGrid>
      <w:tr w:rsidR="000550D6" w:rsidRPr="001055CF" w14:paraId="52383521" w14:textId="77777777" w:rsidTr="000550D6">
        <w:trPr>
          <w:trHeight w:val="312"/>
        </w:trPr>
        <w:tc>
          <w:tcPr>
            <w:tcW w:w="1400" w:type="dxa"/>
            <w:tcBorders>
              <w:top w:val="single" w:sz="4" w:space="0" w:color="auto"/>
              <w:left w:val="nil"/>
              <w:bottom w:val="single" w:sz="4" w:space="0" w:color="auto"/>
              <w:right w:val="nil"/>
            </w:tcBorders>
            <w:shd w:val="clear" w:color="000000" w:fill="FFFFFF"/>
            <w:noWrap/>
            <w:vAlign w:val="center"/>
            <w:hideMark/>
          </w:tcPr>
          <w:p w14:paraId="09CB6CEA" w14:textId="77777777" w:rsidR="000550D6" w:rsidRPr="001055CF" w:rsidRDefault="000550D6" w:rsidP="000550D6">
            <w:pPr>
              <w:rPr>
                <w:lang w:eastAsia="fr-FR"/>
              </w:rPr>
            </w:pPr>
            <w:r w:rsidRPr="001055CF">
              <w:rPr>
                <w:lang w:eastAsia="fr-FR"/>
              </w:rPr>
              <w:t>Items</w:t>
            </w:r>
          </w:p>
        </w:tc>
        <w:tc>
          <w:tcPr>
            <w:tcW w:w="1420" w:type="dxa"/>
            <w:tcBorders>
              <w:top w:val="single" w:sz="4" w:space="0" w:color="auto"/>
              <w:left w:val="nil"/>
              <w:bottom w:val="single" w:sz="4" w:space="0" w:color="auto"/>
              <w:right w:val="nil"/>
            </w:tcBorders>
            <w:shd w:val="clear" w:color="000000" w:fill="FFFFFF"/>
            <w:vAlign w:val="center"/>
            <w:hideMark/>
          </w:tcPr>
          <w:p w14:paraId="5C1DF9D0" w14:textId="77777777" w:rsidR="000550D6" w:rsidRPr="001055CF" w:rsidRDefault="000550D6" w:rsidP="000550D6">
            <w:pPr>
              <w:jc w:val="center"/>
              <w:rPr>
                <w:lang w:eastAsia="fr-FR"/>
              </w:rPr>
            </w:pPr>
            <w:r w:rsidRPr="001055CF">
              <w:rPr>
                <w:lang w:eastAsia="fr-FR"/>
              </w:rPr>
              <w:t>EPR (λ)</w:t>
            </w:r>
          </w:p>
        </w:tc>
        <w:tc>
          <w:tcPr>
            <w:tcW w:w="1720" w:type="dxa"/>
            <w:tcBorders>
              <w:top w:val="single" w:sz="4" w:space="0" w:color="auto"/>
              <w:left w:val="nil"/>
              <w:bottom w:val="single" w:sz="4" w:space="0" w:color="auto"/>
              <w:right w:val="nil"/>
            </w:tcBorders>
            <w:shd w:val="clear" w:color="000000" w:fill="FFFFFF"/>
            <w:vAlign w:val="center"/>
            <w:hideMark/>
          </w:tcPr>
          <w:p w14:paraId="0505923C" w14:textId="35B920D2" w:rsidR="000550D6" w:rsidRPr="001055CF" w:rsidRDefault="000550D6" w:rsidP="000550D6">
            <w:pPr>
              <w:jc w:val="center"/>
              <w:rPr>
                <w:lang w:eastAsia="fr-FR"/>
              </w:rPr>
            </w:pPr>
            <w:r w:rsidRPr="001055CF">
              <w:rPr>
                <w:lang w:eastAsia="fr-FR"/>
              </w:rPr>
              <w:t>UPE (λ)</w:t>
            </w:r>
          </w:p>
        </w:tc>
        <w:tc>
          <w:tcPr>
            <w:tcW w:w="1660" w:type="dxa"/>
            <w:tcBorders>
              <w:top w:val="single" w:sz="4" w:space="0" w:color="auto"/>
              <w:left w:val="nil"/>
              <w:bottom w:val="single" w:sz="4" w:space="0" w:color="auto"/>
              <w:right w:val="nil"/>
            </w:tcBorders>
            <w:shd w:val="clear" w:color="000000" w:fill="FFFFFF"/>
            <w:vAlign w:val="center"/>
            <w:hideMark/>
          </w:tcPr>
          <w:p w14:paraId="41C7A9F7" w14:textId="77777777" w:rsidR="000550D6" w:rsidRPr="001055CF" w:rsidRDefault="000550D6" w:rsidP="000550D6">
            <w:pPr>
              <w:jc w:val="center"/>
              <w:rPr>
                <w:lang w:eastAsia="fr-FR"/>
              </w:rPr>
            </w:pPr>
            <w:r w:rsidRPr="001055CF">
              <w:rPr>
                <w:lang w:eastAsia="fr-FR"/>
              </w:rPr>
              <w:t>RHSC (λ)</w:t>
            </w:r>
          </w:p>
        </w:tc>
        <w:tc>
          <w:tcPr>
            <w:tcW w:w="1180" w:type="dxa"/>
            <w:tcBorders>
              <w:top w:val="single" w:sz="4" w:space="0" w:color="auto"/>
              <w:left w:val="nil"/>
              <w:bottom w:val="single" w:sz="4" w:space="0" w:color="auto"/>
              <w:right w:val="nil"/>
            </w:tcBorders>
            <w:shd w:val="clear" w:color="000000" w:fill="FFFFFF"/>
            <w:vAlign w:val="center"/>
            <w:hideMark/>
          </w:tcPr>
          <w:p w14:paraId="23D03BFA" w14:textId="77777777" w:rsidR="000550D6" w:rsidRPr="001055CF" w:rsidRDefault="000550D6" w:rsidP="000550D6">
            <w:pPr>
              <w:jc w:val="center"/>
              <w:rPr>
                <w:lang w:eastAsia="fr-FR"/>
              </w:rPr>
            </w:pPr>
            <w:r w:rsidRPr="001055CF">
              <w:rPr>
                <w:lang w:eastAsia="fr-FR"/>
              </w:rPr>
              <w:t>BFC (λ)</w:t>
            </w:r>
          </w:p>
        </w:tc>
        <w:tc>
          <w:tcPr>
            <w:tcW w:w="1020" w:type="dxa"/>
            <w:tcBorders>
              <w:top w:val="single" w:sz="4" w:space="0" w:color="auto"/>
              <w:left w:val="nil"/>
              <w:bottom w:val="single" w:sz="4" w:space="0" w:color="auto"/>
              <w:right w:val="nil"/>
            </w:tcBorders>
            <w:shd w:val="clear" w:color="000000" w:fill="FFFFFF"/>
            <w:noWrap/>
            <w:vAlign w:val="center"/>
            <w:hideMark/>
          </w:tcPr>
          <w:p w14:paraId="0699B818" w14:textId="77777777" w:rsidR="000550D6" w:rsidRPr="001055CF" w:rsidRDefault="000550D6" w:rsidP="000550D6">
            <w:pPr>
              <w:jc w:val="center"/>
              <w:rPr>
                <w:lang w:eastAsia="fr-FR"/>
              </w:rPr>
            </w:pPr>
            <w:r w:rsidRPr="001055CF">
              <w:rPr>
                <w:lang w:eastAsia="fr-FR"/>
              </w:rPr>
              <w:t>δ</w:t>
            </w:r>
          </w:p>
        </w:tc>
      </w:tr>
      <w:tr w:rsidR="000550D6" w:rsidRPr="001055CF" w14:paraId="4A8D3C34" w14:textId="77777777" w:rsidTr="000550D6">
        <w:trPr>
          <w:trHeight w:val="312"/>
        </w:trPr>
        <w:tc>
          <w:tcPr>
            <w:tcW w:w="1400" w:type="dxa"/>
            <w:tcBorders>
              <w:top w:val="nil"/>
              <w:left w:val="nil"/>
              <w:bottom w:val="nil"/>
              <w:right w:val="nil"/>
            </w:tcBorders>
            <w:shd w:val="clear" w:color="000000" w:fill="FFFFFF"/>
            <w:noWrap/>
            <w:vAlign w:val="center"/>
            <w:hideMark/>
          </w:tcPr>
          <w:p w14:paraId="515B069C" w14:textId="25A0A421" w:rsidR="000550D6" w:rsidRPr="00225D79" w:rsidRDefault="000550D6" w:rsidP="000550D6">
            <w:pPr>
              <w:rPr>
                <w:lang w:eastAsia="fr-FR"/>
              </w:rPr>
            </w:pPr>
            <w:r w:rsidRPr="00225D79">
              <w:rPr>
                <w:lang w:eastAsia="fr-FR"/>
              </w:rPr>
              <w:t>1</w:t>
            </w:r>
          </w:p>
        </w:tc>
        <w:tc>
          <w:tcPr>
            <w:tcW w:w="1420" w:type="dxa"/>
            <w:tcBorders>
              <w:top w:val="nil"/>
              <w:left w:val="nil"/>
              <w:bottom w:val="nil"/>
              <w:right w:val="nil"/>
            </w:tcBorders>
            <w:shd w:val="clear" w:color="000000" w:fill="FFFFFF"/>
            <w:noWrap/>
            <w:vAlign w:val="center"/>
            <w:hideMark/>
          </w:tcPr>
          <w:p w14:paraId="2C195D6C" w14:textId="5A3B0CC9" w:rsidR="000550D6" w:rsidRPr="001055CF" w:rsidRDefault="000550D6" w:rsidP="000550D6">
            <w:pPr>
              <w:jc w:val="center"/>
              <w:rPr>
                <w:i/>
                <w:iCs/>
                <w:u w:val="single"/>
                <w:lang w:eastAsia="fr-FR"/>
              </w:rPr>
            </w:pPr>
            <w:r w:rsidRPr="001055CF">
              <w:rPr>
                <w:i/>
                <w:iCs/>
                <w:u w:val="single"/>
                <w:lang w:eastAsia="fr-FR"/>
              </w:rPr>
              <w:t>-.012</w:t>
            </w:r>
          </w:p>
        </w:tc>
        <w:tc>
          <w:tcPr>
            <w:tcW w:w="1720" w:type="dxa"/>
            <w:tcBorders>
              <w:top w:val="nil"/>
              <w:left w:val="nil"/>
              <w:bottom w:val="nil"/>
              <w:right w:val="nil"/>
            </w:tcBorders>
            <w:shd w:val="clear" w:color="000000" w:fill="FFFFFF"/>
            <w:noWrap/>
            <w:vAlign w:val="center"/>
            <w:hideMark/>
          </w:tcPr>
          <w:p w14:paraId="6421CE66" w14:textId="3E56B328" w:rsidR="000550D6" w:rsidRPr="001055CF" w:rsidRDefault="000550D6" w:rsidP="000550D6">
            <w:pPr>
              <w:jc w:val="center"/>
              <w:rPr>
                <w:b/>
                <w:bCs/>
                <w:lang w:eastAsia="fr-FR"/>
              </w:rPr>
            </w:pPr>
            <w:r w:rsidRPr="001055CF">
              <w:rPr>
                <w:b/>
                <w:bCs/>
                <w:lang w:eastAsia="fr-FR"/>
              </w:rPr>
              <w:t>.654</w:t>
            </w:r>
          </w:p>
        </w:tc>
        <w:tc>
          <w:tcPr>
            <w:tcW w:w="1660" w:type="dxa"/>
            <w:tcBorders>
              <w:top w:val="nil"/>
              <w:left w:val="nil"/>
              <w:bottom w:val="nil"/>
              <w:right w:val="nil"/>
            </w:tcBorders>
            <w:shd w:val="clear" w:color="000000" w:fill="FFFFFF"/>
            <w:noWrap/>
            <w:vAlign w:val="center"/>
            <w:hideMark/>
          </w:tcPr>
          <w:p w14:paraId="7FF81AE8" w14:textId="3BFB4B2E" w:rsidR="000550D6" w:rsidRPr="001055CF" w:rsidRDefault="000550D6" w:rsidP="000550D6">
            <w:pPr>
              <w:jc w:val="center"/>
              <w:rPr>
                <w:i/>
                <w:iCs/>
                <w:u w:val="single"/>
                <w:lang w:eastAsia="fr-FR"/>
              </w:rPr>
            </w:pPr>
            <w:r w:rsidRPr="001055CF">
              <w:rPr>
                <w:i/>
                <w:iCs/>
                <w:u w:val="single"/>
                <w:lang w:eastAsia="fr-FR"/>
              </w:rPr>
              <w:t>.041</w:t>
            </w:r>
          </w:p>
        </w:tc>
        <w:tc>
          <w:tcPr>
            <w:tcW w:w="1180" w:type="dxa"/>
            <w:tcBorders>
              <w:top w:val="nil"/>
              <w:left w:val="nil"/>
              <w:bottom w:val="nil"/>
              <w:right w:val="nil"/>
            </w:tcBorders>
            <w:shd w:val="clear" w:color="000000" w:fill="FFFFFF"/>
            <w:noWrap/>
            <w:vAlign w:val="center"/>
            <w:hideMark/>
          </w:tcPr>
          <w:p w14:paraId="6C2D4026" w14:textId="70C4D7B2" w:rsidR="000550D6" w:rsidRPr="001055CF" w:rsidRDefault="000550D6" w:rsidP="000550D6">
            <w:pPr>
              <w:jc w:val="center"/>
              <w:rPr>
                <w:lang w:eastAsia="fr-FR"/>
              </w:rPr>
            </w:pPr>
            <w:r w:rsidRPr="001055CF">
              <w:rPr>
                <w:lang w:eastAsia="fr-FR"/>
              </w:rPr>
              <w:t>-.248</w:t>
            </w:r>
          </w:p>
        </w:tc>
        <w:tc>
          <w:tcPr>
            <w:tcW w:w="1020" w:type="dxa"/>
            <w:tcBorders>
              <w:top w:val="nil"/>
              <w:left w:val="nil"/>
              <w:bottom w:val="nil"/>
              <w:right w:val="nil"/>
            </w:tcBorders>
            <w:shd w:val="clear" w:color="000000" w:fill="FFFFFF"/>
            <w:noWrap/>
            <w:vAlign w:val="bottom"/>
            <w:hideMark/>
          </w:tcPr>
          <w:p w14:paraId="1F02D40A" w14:textId="22E2FBE9" w:rsidR="000550D6" w:rsidRPr="001055CF" w:rsidRDefault="000550D6" w:rsidP="000550D6">
            <w:pPr>
              <w:jc w:val="center"/>
              <w:rPr>
                <w:color w:val="000000"/>
                <w:lang w:eastAsia="fr-FR"/>
              </w:rPr>
            </w:pPr>
            <w:r w:rsidRPr="001055CF">
              <w:rPr>
                <w:color w:val="000000"/>
                <w:lang w:eastAsia="fr-FR"/>
              </w:rPr>
              <w:t>.477</w:t>
            </w:r>
          </w:p>
        </w:tc>
      </w:tr>
      <w:tr w:rsidR="000550D6" w:rsidRPr="001055CF" w14:paraId="05B1457A" w14:textId="77777777" w:rsidTr="000550D6">
        <w:trPr>
          <w:trHeight w:val="312"/>
        </w:trPr>
        <w:tc>
          <w:tcPr>
            <w:tcW w:w="1400" w:type="dxa"/>
            <w:tcBorders>
              <w:top w:val="nil"/>
              <w:left w:val="nil"/>
              <w:bottom w:val="nil"/>
              <w:right w:val="nil"/>
            </w:tcBorders>
            <w:shd w:val="clear" w:color="000000" w:fill="FFFFFF"/>
            <w:noWrap/>
            <w:vAlign w:val="center"/>
            <w:hideMark/>
          </w:tcPr>
          <w:p w14:paraId="274B760D" w14:textId="3B122634" w:rsidR="000550D6" w:rsidRPr="00225D79" w:rsidRDefault="000550D6" w:rsidP="000550D6">
            <w:pPr>
              <w:rPr>
                <w:lang w:eastAsia="fr-FR"/>
              </w:rPr>
            </w:pPr>
            <w:r w:rsidRPr="00225D79">
              <w:rPr>
                <w:lang w:eastAsia="fr-FR"/>
              </w:rPr>
              <w:t>2</w:t>
            </w:r>
          </w:p>
        </w:tc>
        <w:tc>
          <w:tcPr>
            <w:tcW w:w="1420" w:type="dxa"/>
            <w:tcBorders>
              <w:top w:val="nil"/>
              <w:left w:val="nil"/>
              <w:bottom w:val="nil"/>
              <w:right w:val="nil"/>
            </w:tcBorders>
            <w:shd w:val="clear" w:color="000000" w:fill="FFFFFF"/>
            <w:noWrap/>
            <w:vAlign w:val="center"/>
            <w:hideMark/>
          </w:tcPr>
          <w:p w14:paraId="14FC9E6D" w14:textId="4D8DDF70" w:rsidR="000550D6" w:rsidRPr="001055CF" w:rsidRDefault="000550D6" w:rsidP="000550D6">
            <w:pPr>
              <w:jc w:val="center"/>
              <w:rPr>
                <w:b/>
                <w:bCs/>
                <w:lang w:eastAsia="fr-FR"/>
              </w:rPr>
            </w:pPr>
            <w:r w:rsidRPr="001055CF">
              <w:rPr>
                <w:b/>
                <w:bCs/>
                <w:lang w:eastAsia="fr-FR"/>
              </w:rPr>
              <w:t>.913</w:t>
            </w:r>
          </w:p>
        </w:tc>
        <w:tc>
          <w:tcPr>
            <w:tcW w:w="1720" w:type="dxa"/>
            <w:tcBorders>
              <w:top w:val="nil"/>
              <w:left w:val="nil"/>
              <w:bottom w:val="nil"/>
              <w:right w:val="nil"/>
            </w:tcBorders>
            <w:shd w:val="clear" w:color="000000" w:fill="FFFFFF"/>
            <w:noWrap/>
            <w:vAlign w:val="center"/>
            <w:hideMark/>
          </w:tcPr>
          <w:p w14:paraId="3A567CF0" w14:textId="5C48D11D" w:rsidR="000550D6" w:rsidRPr="001055CF" w:rsidRDefault="000550D6" w:rsidP="000550D6">
            <w:pPr>
              <w:jc w:val="center"/>
              <w:rPr>
                <w:lang w:eastAsia="fr-FR"/>
              </w:rPr>
            </w:pPr>
            <w:r w:rsidRPr="001055CF">
              <w:rPr>
                <w:lang w:eastAsia="fr-FR"/>
              </w:rPr>
              <w:t>-.087</w:t>
            </w:r>
          </w:p>
        </w:tc>
        <w:tc>
          <w:tcPr>
            <w:tcW w:w="1660" w:type="dxa"/>
            <w:tcBorders>
              <w:top w:val="nil"/>
              <w:left w:val="nil"/>
              <w:bottom w:val="nil"/>
              <w:right w:val="nil"/>
            </w:tcBorders>
            <w:shd w:val="clear" w:color="000000" w:fill="FFFFFF"/>
            <w:noWrap/>
            <w:vAlign w:val="center"/>
            <w:hideMark/>
          </w:tcPr>
          <w:p w14:paraId="2303C5A7" w14:textId="24D4F0D3" w:rsidR="000550D6" w:rsidRPr="001055CF" w:rsidRDefault="000550D6" w:rsidP="000550D6">
            <w:pPr>
              <w:jc w:val="center"/>
              <w:rPr>
                <w:lang w:eastAsia="fr-FR"/>
              </w:rPr>
            </w:pPr>
            <w:r w:rsidRPr="001055CF">
              <w:rPr>
                <w:lang w:eastAsia="fr-FR"/>
              </w:rPr>
              <w:t>.133</w:t>
            </w:r>
          </w:p>
        </w:tc>
        <w:tc>
          <w:tcPr>
            <w:tcW w:w="1180" w:type="dxa"/>
            <w:tcBorders>
              <w:top w:val="nil"/>
              <w:left w:val="nil"/>
              <w:bottom w:val="nil"/>
              <w:right w:val="nil"/>
            </w:tcBorders>
            <w:shd w:val="clear" w:color="000000" w:fill="FFFFFF"/>
            <w:noWrap/>
            <w:vAlign w:val="center"/>
            <w:hideMark/>
          </w:tcPr>
          <w:p w14:paraId="62C24F90" w14:textId="410DE2C3" w:rsidR="000550D6" w:rsidRPr="001055CF" w:rsidRDefault="000550D6" w:rsidP="000550D6">
            <w:pPr>
              <w:jc w:val="center"/>
              <w:rPr>
                <w:lang w:eastAsia="fr-FR"/>
              </w:rPr>
            </w:pPr>
            <w:r w:rsidRPr="001055CF">
              <w:rPr>
                <w:lang w:eastAsia="fr-FR"/>
              </w:rPr>
              <w:t>-.108</w:t>
            </w:r>
          </w:p>
        </w:tc>
        <w:tc>
          <w:tcPr>
            <w:tcW w:w="1020" w:type="dxa"/>
            <w:tcBorders>
              <w:top w:val="nil"/>
              <w:left w:val="nil"/>
              <w:bottom w:val="nil"/>
              <w:right w:val="nil"/>
            </w:tcBorders>
            <w:shd w:val="clear" w:color="000000" w:fill="FFFFFF"/>
            <w:noWrap/>
            <w:vAlign w:val="bottom"/>
            <w:hideMark/>
          </w:tcPr>
          <w:p w14:paraId="5373347B" w14:textId="27D0B86C" w:rsidR="000550D6" w:rsidRPr="001055CF" w:rsidRDefault="000550D6" w:rsidP="000550D6">
            <w:pPr>
              <w:jc w:val="center"/>
              <w:rPr>
                <w:color w:val="000000"/>
                <w:lang w:eastAsia="fr-FR"/>
              </w:rPr>
            </w:pPr>
            <w:r w:rsidRPr="001055CF">
              <w:rPr>
                <w:color w:val="000000"/>
                <w:lang w:eastAsia="fr-FR"/>
              </w:rPr>
              <w:t>.130</w:t>
            </w:r>
          </w:p>
        </w:tc>
      </w:tr>
      <w:tr w:rsidR="000550D6" w:rsidRPr="001055CF" w14:paraId="67DBCC87" w14:textId="77777777" w:rsidTr="000550D6">
        <w:trPr>
          <w:trHeight w:val="312"/>
        </w:trPr>
        <w:tc>
          <w:tcPr>
            <w:tcW w:w="1400" w:type="dxa"/>
            <w:tcBorders>
              <w:top w:val="nil"/>
              <w:left w:val="nil"/>
              <w:bottom w:val="nil"/>
              <w:right w:val="nil"/>
            </w:tcBorders>
            <w:shd w:val="clear" w:color="000000" w:fill="FFFFFF"/>
            <w:noWrap/>
            <w:vAlign w:val="center"/>
            <w:hideMark/>
          </w:tcPr>
          <w:p w14:paraId="7CC31748" w14:textId="1507C459" w:rsidR="000550D6" w:rsidRPr="00225D79" w:rsidRDefault="000550D6" w:rsidP="000550D6">
            <w:pPr>
              <w:rPr>
                <w:lang w:eastAsia="fr-FR"/>
              </w:rPr>
            </w:pPr>
            <w:r w:rsidRPr="00225D79">
              <w:rPr>
                <w:lang w:eastAsia="fr-FR"/>
              </w:rPr>
              <w:t>3</w:t>
            </w:r>
          </w:p>
        </w:tc>
        <w:tc>
          <w:tcPr>
            <w:tcW w:w="1420" w:type="dxa"/>
            <w:tcBorders>
              <w:top w:val="nil"/>
              <w:left w:val="nil"/>
              <w:bottom w:val="nil"/>
              <w:right w:val="nil"/>
            </w:tcBorders>
            <w:shd w:val="clear" w:color="000000" w:fill="FFFFFF"/>
            <w:noWrap/>
            <w:vAlign w:val="center"/>
            <w:hideMark/>
          </w:tcPr>
          <w:p w14:paraId="63612DAC" w14:textId="64040618" w:rsidR="000550D6" w:rsidRPr="001055CF" w:rsidRDefault="000550D6" w:rsidP="000550D6">
            <w:pPr>
              <w:jc w:val="center"/>
              <w:rPr>
                <w:i/>
                <w:iCs/>
                <w:u w:val="single"/>
                <w:lang w:eastAsia="fr-FR"/>
              </w:rPr>
            </w:pPr>
            <w:r w:rsidRPr="001055CF">
              <w:rPr>
                <w:i/>
                <w:iCs/>
                <w:u w:val="single"/>
                <w:lang w:eastAsia="fr-FR"/>
              </w:rPr>
              <w:t>-.059</w:t>
            </w:r>
          </w:p>
        </w:tc>
        <w:tc>
          <w:tcPr>
            <w:tcW w:w="1720" w:type="dxa"/>
            <w:tcBorders>
              <w:top w:val="nil"/>
              <w:left w:val="nil"/>
              <w:bottom w:val="nil"/>
              <w:right w:val="nil"/>
            </w:tcBorders>
            <w:shd w:val="clear" w:color="000000" w:fill="FFFFFF"/>
            <w:noWrap/>
            <w:vAlign w:val="center"/>
            <w:hideMark/>
          </w:tcPr>
          <w:p w14:paraId="22221DE4" w14:textId="5C92891E" w:rsidR="000550D6" w:rsidRPr="001055CF" w:rsidRDefault="000550D6" w:rsidP="000550D6">
            <w:pPr>
              <w:jc w:val="center"/>
              <w:rPr>
                <w:b/>
                <w:bCs/>
                <w:lang w:eastAsia="fr-FR"/>
              </w:rPr>
            </w:pPr>
            <w:r w:rsidRPr="001055CF">
              <w:rPr>
                <w:b/>
                <w:bCs/>
                <w:lang w:eastAsia="fr-FR"/>
              </w:rPr>
              <w:t>.760</w:t>
            </w:r>
          </w:p>
        </w:tc>
        <w:tc>
          <w:tcPr>
            <w:tcW w:w="1660" w:type="dxa"/>
            <w:tcBorders>
              <w:top w:val="nil"/>
              <w:left w:val="nil"/>
              <w:bottom w:val="nil"/>
              <w:right w:val="nil"/>
            </w:tcBorders>
            <w:shd w:val="clear" w:color="000000" w:fill="FFFFFF"/>
            <w:noWrap/>
            <w:vAlign w:val="center"/>
            <w:hideMark/>
          </w:tcPr>
          <w:p w14:paraId="11E177B7" w14:textId="1A6D99AD" w:rsidR="000550D6" w:rsidRPr="001055CF" w:rsidRDefault="000550D6" w:rsidP="000550D6">
            <w:pPr>
              <w:jc w:val="center"/>
              <w:rPr>
                <w:i/>
                <w:iCs/>
                <w:u w:val="single"/>
                <w:lang w:eastAsia="fr-FR"/>
              </w:rPr>
            </w:pPr>
            <w:r w:rsidRPr="001055CF">
              <w:rPr>
                <w:i/>
                <w:iCs/>
                <w:u w:val="single"/>
                <w:lang w:eastAsia="fr-FR"/>
              </w:rPr>
              <w:t>-.065</w:t>
            </w:r>
          </w:p>
        </w:tc>
        <w:tc>
          <w:tcPr>
            <w:tcW w:w="1180" w:type="dxa"/>
            <w:tcBorders>
              <w:top w:val="nil"/>
              <w:left w:val="nil"/>
              <w:bottom w:val="nil"/>
              <w:right w:val="nil"/>
            </w:tcBorders>
            <w:shd w:val="clear" w:color="000000" w:fill="FFFFFF"/>
            <w:noWrap/>
            <w:vAlign w:val="center"/>
            <w:hideMark/>
          </w:tcPr>
          <w:p w14:paraId="11BA70B0" w14:textId="08B4D6DB" w:rsidR="000550D6" w:rsidRPr="001055CF" w:rsidRDefault="000550D6" w:rsidP="000550D6">
            <w:pPr>
              <w:jc w:val="center"/>
              <w:rPr>
                <w:i/>
                <w:iCs/>
                <w:u w:val="single"/>
                <w:lang w:eastAsia="fr-FR"/>
              </w:rPr>
            </w:pPr>
            <w:r w:rsidRPr="001055CF">
              <w:rPr>
                <w:i/>
                <w:iCs/>
                <w:u w:val="single"/>
                <w:lang w:eastAsia="fr-FR"/>
              </w:rPr>
              <w:t>.112</w:t>
            </w:r>
          </w:p>
        </w:tc>
        <w:tc>
          <w:tcPr>
            <w:tcW w:w="1020" w:type="dxa"/>
            <w:tcBorders>
              <w:top w:val="nil"/>
              <w:left w:val="nil"/>
              <w:bottom w:val="nil"/>
              <w:right w:val="nil"/>
            </w:tcBorders>
            <w:shd w:val="clear" w:color="000000" w:fill="FFFFFF"/>
            <w:noWrap/>
            <w:vAlign w:val="bottom"/>
            <w:hideMark/>
          </w:tcPr>
          <w:p w14:paraId="3881D52C" w14:textId="410162E7" w:rsidR="000550D6" w:rsidRPr="001055CF" w:rsidRDefault="000550D6" w:rsidP="000550D6">
            <w:pPr>
              <w:jc w:val="center"/>
              <w:rPr>
                <w:color w:val="000000"/>
                <w:lang w:eastAsia="fr-FR"/>
              </w:rPr>
            </w:pPr>
            <w:r w:rsidRPr="001055CF">
              <w:rPr>
                <w:color w:val="000000"/>
                <w:lang w:eastAsia="fr-FR"/>
              </w:rPr>
              <w:t>.448</w:t>
            </w:r>
          </w:p>
        </w:tc>
      </w:tr>
      <w:tr w:rsidR="000550D6" w:rsidRPr="001055CF" w14:paraId="4F03AFB1" w14:textId="77777777" w:rsidTr="000550D6">
        <w:trPr>
          <w:trHeight w:val="312"/>
        </w:trPr>
        <w:tc>
          <w:tcPr>
            <w:tcW w:w="1400" w:type="dxa"/>
            <w:tcBorders>
              <w:top w:val="nil"/>
              <w:left w:val="nil"/>
              <w:bottom w:val="nil"/>
              <w:right w:val="nil"/>
            </w:tcBorders>
            <w:shd w:val="clear" w:color="000000" w:fill="FFFFFF"/>
            <w:noWrap/>
            <w:vAlign w:val="center"/>
            <w:hideMark/>
          </w:tcPr>
          <w:p w14:paraId="7642452F" w14:textId="298F622C" w:rsidR="000550D6" w:rsidRPr="00225D79" w:rsidRDefault="000550D6" w:rsidP="000550D6">
            <w:pPr>
              <w:rPr>
                <w:lang w:eastAsia="fr-FR"/>
              </w:rPr>
            </w:pPr>
            <w:r w:rsidRPr="00225D79">
              <w:rPr>
                <w:lang w:eastAsia="fr-FR"/>
              </w:rPr>
              <w:t>4</w:t>
            </w:r>
          </w:p>
        </w:tc>
        <w:tc>
          <w:tcPr>
            <w:tcW w:w="1420" w:type="dxa"/>
            <w:tcBorders>
              <w:top w:val="nil"/>
              <w:left w:val="nil"/>
              <w:bottom w:val="nil"/>
              <w:right w:val="nil"/>
            </w:tcBorders>
            <w:shd w:val="clear" w:color="000000" w:fill="FFFFFF"/>
            <w:noWrap/>
            <w:vAlign w:val="center"/>
            <w:hideMark/>
          </w:tcPr>
          <w:p w14:paraId="67651CB9" w14:textId="35B2C371" w:rsidR="000550D6" w:rsidRPr="001055CF" w:rsidRDefault="000550D6" w:rsidP="000550D6">
            <w:pPr>
              <w:jc w:val="center"/>
              <w:rPr>
                <w:lang w:eastAsia="fr-FR"/>
              </w:rPr>
            </w:pPr>
            <w:r w:rsidRPr="001055CF">
              <w:rPr>
                <w:lang w:eastAsia="fr-FR"/>
              </w:rPr>
              <w:t>.193</w:t>
            </w:r>
          </w:p>
        </w:tc>
        <w:tc>
          <w:tcPr>
            <w:tcW w:w="1720" w:type="dxa"/>
            <w:tcBorders>
              <w:top w:val="nil"/>
              <w:left w:val="nil"/>
              <w:bottom w:val="nil"/>
              <w:right w:val="nil"/>
            </w:tcBorders>
            <w:shd w:val="clear" w:color="000000" w:fill="FFFFFF"/>
            <w:noWrap/>
            <w:vAlign w:val="center"/>
            <w:hideMark/>
          </w:tcPr>
          <w:p w14:paraId="2D0BE0C4" w14:textId="7EB859E1" w:rsidR="000550D6" w:rsidRPr="001055CF" w:rsidRDefault="000550D6" w:rsidP="000550D6">
            <w:pPr>
              <w:jc w:val="center"/>
              <w:rPr>
                <w:b/>
                <w:bCs/>
                <w:lang w:eastAsia="fr-FR"/>
              </w:rPr>
            </w:pPr>
            <w:r w:rsidRPr="001055CF">
              <w:rPr>
                <w:b/>
                <w:bCs/>
                <w:lang w:eastAsia="fr-FR"/>
              </w:rPr>
              <w:t>.564</w:t>
            </w:r>
          </w:p>
        </w:tc>
        <w:tc>
          <w:tcPr>
            <w:tcW w:w="1660" w:type="dxa"/>
            <w:tcBorders>
              <w:top w:val="nil"/>
              <w:left w:val="nil"/>
              <w:bottom w:val="nil"/>
              <w:right w:val="nil"/>
            </w:tcBorders>
            <w:shd w:val="clear" w:color="000000" w:fill="FFFFFF"/>
            <w:noWrap/>
            <w:vAlign w:val="center"/>
            <w:hideMark/>
          </w:tcPr>
          <w:p w14:paraId="3BBA86D6" w14:textId="693691C3" w:rsidR="000550D6" w:rsidRPr="001055CF" w:rsidRDefault="000550D6" w:rsidP="000550D6">
            <w:pPr>
              <w:jc w:val="center"/>
              <w:rPr>
                <w:lang w:eastAsia="fr-FR"/>
              </w:rPr>
            </w:pPr>
            <w:r w:rsidRPr="001055CF">
              <w:rPr>
                <w:lang w:eastAsia="fr-FR"/>
              </w:rPr>
              <w:t>.173</w:t>
            </w:r>
          </w:p>
        </w:tc>
        <w:tc>
          <w:tcPr>
            <w:tcW w:w="1180" w:type="dxa"/>
            <w:tcBorders>
              <w:top w:val="nil"/>
              <w:left w:val="nil"/>
              <w:bottom w:val="nil"/>
              <w:right w:val="nil"/>
            </w:tcBorders>
            <w:shd w:val="clear" w:color="000000" w:fill="FFFFFF"/>
            <w:noWrap/>
            <w:vAlign w:val="center"/>
            <w:hideMark/>
          </w:tcPr>
          <w:p w14:paraId="7DD38C17" w14:textId="4F1C8F86" w:rsidR="000550D6" w:rsidRPr="001055CF" w:rsidRDefault="000550D6" w:rsidP="000550D6">
            <w:pPr>
              <w:jc w:val="center"/>
              <w:rPr>
                <w:lang w:eastAsia="fr-FR"/>
              </w:rPr>
            </w:pPr>
            <w:r w:rsidRPr="001055CF">
              <w:rPr>
                <w:lang w:eastAsia="fr-FR"/>
              </w:rPr>
              <w:t>.071</w:t>
            </w:r>
          </w:p>
        </w:tc>
        <w:tc>
          <w:tcPr>
            <w:tcW w:w="1020" w:type="dxa"/>
            <w:tcBorders>
              <w:top w:val="nil"/>
              <w:left w:val="nil"/>
              <w:bottom w:val="nil"/>
              <w:right w:val="nil"/>
            </w:tcBorders>
            <w:shd w:val="clear" w:color="000000" w:fill="FFFFFF"/>
            <w:noWrap/>
            <w:vAlign w:val="bottom"/>
            <w:hideMark/>
          </w:tcPr>
          <w:p w14:paraId="37B25215" w14:textId="3D8CFB70" w:rsidR="000550D6" w:rsidRPr="001055CF" w:rsidRDefault="000550D6" w:rsidP="000550D6">
            <w:pPr>
              <w:jc w:val="center"/>
              <w:rPr>
                <w:color w:val="000000"/>
                <w:lang w:eastAsia="fr-FR"/>
              </w:rPr>
            </w:pPr>
            <w:r w:rsidRPr="001055CF">
              <w:rPr>
                <w:color w:val="000000"/>
                <w:lang w:eastAsia="fr-FR"/>
              </w:rPr>
              <w:t>.530</w:t>
            </w:r>
          </w:p>
        </w:tc>
      </w:tr>
      <w:tr w:rsidR="000550D6" w:rsidRPr="001055CF" w14:paraId="17611E72" w14:textId="77777777" w:rsidTr="000550D6">
        <w:trPr>
          <w:trHeight w:val="312"/>
        </w:trPr>
        <w:tc>
          <w:tcPr>
            <w:tcW w:w="1400" w:type="dxa"/>
            <w:tcBorders>
              <w:top w:val="nil"/>
              <w:left w:val="nil"/>
              <w:bottom w:val="nil"/>
              <w:right w:val="nil"/>
            </w:tcBorders>
            <w:shd w:val="clear" w:color="000000" w:fill="FFFFFF"/>
            <w:noWrap/>
            <w:vAlign w:val="center"/>
            <w:hideMark/>
          </w:tcPr>
          <w:p w14:paraId="5B77FEC1" w14:textId="6F367628" w:rsidR="000550D6" w:rsidRPr="00225D79" w:rsidRDefault="000550D6" w:rsidP="000550D6">
            <w:pPr>
              <w:rPr>
                <w:lang w:eastAsia="fr-FR"/>
              </w:rPr>
            </w:pPr>
            <w:r w:rsidRPr="00225D79">
              <w:rPr>
                <w:lang w:eastAsia="fr-FR"/>
              </w:rPr>
              <w:t>5</w:t>
            </w:r>
          </w:p>
        </w:tc>
        <w:tc>
          <w:tcPr>
            <w:tcW w:w="1420" w:type="dxa"/>
            <w:tcBorders>
              <w:top w:val="nil"/>
              <w:left w:val="nil"/>
              <w:bottom w:val="nil"/>
              <w:right w:val="nil"/>
            </w:tcBorders>
            <w:shd w:val="clear" w:color="000000" w:fill="FFFFFF"/>
            <w:noWrap/>
            <w:vAlign w:val="center"/>
            <w:hideMark/>
          </w:tcPr>
          <w:p w14:paraId="257509B5" w14:textId="07364DA3" w:rsidR="000550D6" w:rsidRPr="001055CF" w:rsidRDefault="000550D6" w:rsidP="000550D6">
            <w:pPr>
              <w:jc w:val="center"/>
              <w:rPr>
                <w:b/>
                <w:bCs/>
                <w:lang w:eastAsia="fr-FR"/>
              </w:rPr>
            </w:pPr>
            <w:r w:rsidRPr="001055CF">
              <w:rPr>
                <w:b/>
                <w:bCs/>
                <w:lang w:eastAsia="fr-FR"/>
              </w:rPr>
              <w:t>.805</w:t>
            </w:r>
          </w:p>
        </w:tc>
        <w:tc>
          <w:tcPr>
            <w:tcW w:w="1720" w:type="dxa"/>
            <w:tcBorders>
              <w:top w:val="nil"/>
              <w:left w:val="nil"/>
              <w:bottom w:val="nil"/>
              <w:right w:val="nil"/>
            </w:tcBorders>
            <w:shd w:val="clear" w:color="000000" w:fill="FFFFFF"/>
            <w:noWrap/>
            <w:vAlign w:val="center"/>
            <w:hideMark/>
          </w:tcPr>
          <w:p w14:paraId="16022532" w14:textId="2B2D8C03" w:rsidR="000550D6" w:rsidRPr="001055CF" w:rsidRDefault="000550D6" w:rsidP="000550D6">
            <w:pPr>
              <w:jc w:val="center"/>
              <w:rPr>
                <w:i/>
                <w:iCs/>
                <w:u w:val="single"/>
                <w:lang w:eastAsia="fr-FR"/>
              </w:rPr>
            </w:pPr>
            <w:r w:rsidRPr="001055CF">
              <w:rPr>
                <w:i/>
                <w:iCs/>
                <w:u w:val="single"/>
                <w:lang w:eastAsia="fr-FR"/>
              </w:rPr>
              <w:t>-.054</w:t>
            </w:r>
          </w:p>
        </w:tc>
        <w:tc>
          <w:tcPr>
            <w:tcW w:w="1660" w:type="dxa"/>
            <w:tcBorders>
              <w:top w:val="nil"/>
              <w:left w:val="nil"/>
              <w:bottom w:val="nil"/>
              <w:right w:val="nil"/>
            </w:tcBorders>
            <w:shd w:val="clear" w:color="000000" w:fill="FFFFFF"/>
            <w:noWrap/>
            <w:vAlign w:val="center"/>
            <w:hideMark/>
          </w:tcPr>
          <w:p w14:paraId="6B59AABB" w14:textId="6218D364" w:rsidR="000550D6" w:rsidRPr="001055CF" w:rsidRDefault="000550D6" w:rsidP="000550D6">
            <w:pPr>
              <w:jc w:val="center"/>
              <w:rPr>
                <w:i/>
                <w:iCs/>
                <w:u w:val="single"/>
                <w:lang w:eastAsia="fr-FR"/>
              </w:rPr>
            </w:pPr>
            <w:r w:rsidRPr="001055CF">
              <w:rPr>
                <w:i/>
                <w:iCs/>
                <w:u w:val="single"/>
                <w:lang w:eastAsia="fr-FR"/>
              </w:rPr>
              <w:t>.047</w:t>
            </w:r>
          </w:p>
        </w:tc>
        <w:tc>
          <w:tcPr>
            <w:tcW w:w="1180" w:type="dxa"/>
            <w:tcBorders>
              <w:top w:val="nil"/>
              <w:left w:val="nil"/>
              <w:bottom w:val="nil"/>
              <w:right w:val="nil"/>
            </w:tcBorders>
            <w:shd w:val="clear" w:color="000000" w:fill="FFFFFF"/>
            <w:noWrap/>
            <w:vAlign w:val="center"/>
            <w:hideMark/>
          </w:tcPr>
          <w:p w14:paraId="69F7B148" w14:textId="600A0052" w:rsidR="000550D6" w:rsidRPr="001055CF" w:rsidRDefault="000550D6" w:rsidP="000550D6">
            <w:pPr>
              <w:jc w:val="center"/>
              <w:rPr>
                <w:lang w:eastAsia="fr-FR"/>
              </w:rPr>
            </w:pPr>
            <w:r w:rsidRPr="001055CF">
              <w:rPr>
                <w:lang w:eastAsia="fr-FR"/>
              </w:rPr>
              <w:t>.127</w:t>
            </w:r>
          </w:p>
        </w:tc>
        <w:tc>
          <w:tcPr>
            <w:tcW w:w="1020" w:type="dxa"/>
            <w:tcBorders>
              <w:top w:val="nil"/>
              <w:left w:val="nil"/>
              <w:bottom w:val="nil"/>
              <w:right w:val="nil"/>
            </w:tcBorders>
            <w:shd w:val="clear" w:color="000000" w:fill="FFFFFF"/>
            <w:noWrap/>
            <w:vAlign w:val="bottom"/>
            <w:hideMark/>
          </w:tcPr>
          <w:p w14:paraId="5E58FFFB" w14:textId="7B048A1E" w:rsidR="000550D6" w:rsidRPr="001055CF" w:rsidRDefault="000550D6" w:rsidP="000550D6">
            <w:pPr>
              <w:jc w:val="center"/>
              <w:rPr>
                <w:color w:val="000000"/>
                <w:lang w:eastAsia="fr-FR"/>
              </w:rPr>
            </w:pPr>
            <w:r w:rsidRPr="001055CF">
              <w:rPr>
                <w:color w:val="000000"/>
                <w:lang w:eastAsia="fr-FR"/>
              </w:rPr>
              <w:t>.263</w:t>
            </w:r>
          </w:p>
        </w:tc>
      </w:tr>
      <w:tr w:rsidR="000550D6" w:rsidRPr="001055CF" w14:paraId="018C045E" w14:textId="77777777" w:rsidTr="000550D6">
        <w:trPr>
          <w:trHeight w:val="312"/>
        </w:trPr>
        <w:tc>
          <w:tcPr>
            <w:tcW w:w="1400" w:type="dxa"/>
            <w:tcBorders>
              <w:top w:val="nil"/>
              <w:left w:val="nil"/>
              <w:bottom w:val="nil"/>
              <w:right w:val="nil"/>
            </w:tcBorders>
            <w:shd w:val="clear" w:color="000000" w:fill="FFFFFF"/>
            <w:noWrap/>
            <w:vAlign w:val="center"/>
            <w:hideMark/>
          </w:tcPr>
          <w:p w14:paraId="03D9C23A" w14:textId="630A80CD" w:rsidR="000550D6" w:rsidRPr="00225D79" w:rsidRDefault="000550D6" w:rsidP="000550D6">
            <w:pPr>
              <w:rPr>
                <w:lang w:eastAsia="fr-FR"/>
              </w:rPr>
            </w:pPr>
            <w:r w:rsidRPr="00225D79">
              <w:rPr>
                <w:lang w:eastAsia="fr-FR"/>
              </w:rPr>
              <w:t>6</w:t>
            </w:r>
          </w:p>
        </w:tc>
        <w:tc>
          <w:tcPr>
            <w:tcW w:w="1420" w:type="dxa"/>
            <w:tcBorders>
              <w:top w:val="nil"/>
              <w:left w:val="nil"/>
              <w:bottom w:val="nil"/>
              <w:right w:val="nil"/>
            </w:tcBorders>
            <w:shd w:val="clear" w:color="000000" w:fill="FFFFFF"/>
            <w:noWrap/>
            <w:vAlign w:val="center"/>
            <w:hideMark/>
          </w:tcPr>
          <w:p w14:paraId="53FCD122" w14:textId="70EEA639" w:rsidR="000550D6" w:rsidRPr="001055CF" w:rsidRDefault="000550D6" w:rsidP="000550D6">
            <w:pPr>
              <w:jc w:val="center"/>
              <w:rPr>
                <w:lang w:eastAsia="fr-FR"/>
              </w:rPr>
            </w:pPr>
            <w:r w:rsidRPr="001055CF">
              <w:rPr>
                <w:lang w:eastAsia="fr-FR"/>
              </w:rPr>
              <w:t>.131</w:t>
            </w:r>
          </w:p>
        </w:tc>
        <w:tc>
          <w:tcPr>
            <w:tcW w:w="1720" w:type="dxa"/>
            <w:tcBorders>
              <w:top w:val="nil"/>
              <w:left w:val="nil"/>
              <w:bottom w:val="nil"/>
              <w:right w:val="nil"/>
            </w:tcBorders>
            <w:shd w:val="clear" w:color="000000" w:fill="FFFFFF"/>
            <w:noWrap/>
            <w:vAlign w:val="center"/>
            <w:hideMark/>
          </w:tcPr>
          <w:p w14:paraId="24EFE9AF" w14:textId="57F4D0D8" w:rsidR="000550D6" w:rsidRPr="001055CF" w:rsidRDefault="000550D6" w:rsidP="000550D6">
            <w:pPr>
              <w:jc w:val="center"/>
              <w:rPr>
                <w:lang w:eastAsia="fr-FR"/>
              </w:rPr>
            </w:pPr>
            <w:r w:rsidRPr="001055CF">
              <w:rPr>
                <w:lang w:eastAsia="fr-FR"/>
              </w:rPr>
              <w:t>.117</w:t>
            </w:r>
          </w:p>
        </w:tc>
        <w:tc>
          <w:tcPr>
            <w:tcW w:w="1660" w:type="dxa"/>
            <w:tcBorders>
              <w:top w:val="nil"/>
              <w:left w:val="nil"/>
              <w:bottom w:val="nil"/>
              <w:right w:val="nil"/>
            </w:tcBorders>
            <w:shd w:val="clear" w:color="000000" w:fill="FFFFFF"/>
            <w:noWrap/>
            <w:vAlign w:val="center"/>
            <w:hideMark/>
          </w:tcPr>
          <w:p w14:paraId="22E49A5E" w14:textId="2C7AFD6F" w:rsidR="000550D6" w:rsidRPr="001055CF" w:rsidRDefault="000550D6" w:rsidP="000550D6">
            <w:pPr>
              <w:jc w:val="center"/>
              <w:rPr>
                <w:b/>
                <w:bCs/>
                <w:lang w:eastAsia="fr-FR"/>
              </w:rPr>
            </w:pPr>
            <w:r w:rsidRPr="001055CF">
              <w:rPr>
                <w:b/>
                <w:bCs/>
                <w:lang w:eastAsia="fr-FR"/>
              </w:rPr>
              <w:t>.591</w:t>
            </w:r>
          </w:p>
        </w:tc>
        <w:tc>
          <w:tcPr>
            <w:tcW w:w="1180" w:type="dxa"/>
            <w:tcBorders>
              <w:top w:val="nil"/>
              <w:left w:val="nil"/>
              <w:bottom w:val="nil"/>
              <w:right w:val="nil"/>
            </w:tcBorders>
            <w:shd w:val="clear" w:color="000000" w:fill="FFFFFF"/>
            <w:noWrap/>
            <w:vAlign w:val="center"/>
            <w:hideMark/>
          </w:tcPr>
          <w:p w14:paraId="3702E00A" w14:textId="509C38AA" w:rsidR="000550D6" w:rsidRPr="001055CF" w:rsidRDefault="000550D6" w:rsidP="000550D6">
            <w:pPr>
              <w:jc w:val="center"/>
              <w:rPr>
                <w:lang w:eastAsia="fr-FR"/>
              </w:rPr>
            </w:pPr>
            <w:r w:rsidRPr="001055CF">
              <w:rPr>
                <w:lang w:eastAsia="fr-FR"/>
              </w:rPr>
              <w:t>.344</w:t>
            </w:r>
          </w:p>
        </w:tc>
        <w:tc>
          <w:tcPr>
            <w:tcW w:w="1020" w:type="dxa"/>
            <w:tcBorders>
              <w:top w:val="nil"/>
              <w:left w:val="nil"/>
              <w:bottom w:val="nil"/>
              <w:right w:val="nil"/>
            </w:tcBorders>
            <w:shd w:val="clear" w:color="000000" w:fill="FFFFFF"/>
            <w:noWrap/>
            <w:vAlign w:val="bottom"/>
            <w:hideMark/>
          </w:tcPr>
          <w:p w14:paraId="0459BBF3" w14:textId="0FD50498" w:rsidR="000550D6" w:rsidRPr="001055CF" w:rsidRDefault="000550D6" w:rsidP="000550D6">
            <w:pPr>
              <w:jc w:val="center"/>
              <w:rPr>
                <w:color w:val="000000"/>
                <w:lang w:eastAsia="fr-FR"/>
              </w:rPr>
            </w:pPr>
            <w:r w:rsidRPr="001055CF">
              <w:rPr>
                <w:color w:val="000000"/>
                <w:lang w:eastAsia="fr-FR"/>
              </w:rPr>
              <w:t>.277</w:t>
            </w:r>
          </w:p>
        </w:tc>
      </w:tr>
      <w:tr w:rsidR="000550D6" w:rsidRPr="001055CF" w14:paraId="2BAFD740" w14:textId="77777777" w:rsidTr="000550D6">
        <w:trPr>
          <w:trHeight w:val="312"/>
        </w:trPr>
        <w:tc>
          <w:tcPr>
            <w:tcW w:w="1400" w:type="dxa"/>
            <w:tcBorders>
              <w:top w:val="nil"/>
              <w:left w:val="nil"/>
              <w:bottom w:val="nil"/>
              <w:right w:val="nil"/>
            </w:tcBorders>
            <w:shd w:val="clear" w:color="000000" w:fill="FFFFFF"/>
            <w:noWrap/>
            <w:vAlign w:val="center"/>
            <w:hideMark/>
          </w:tcPr>
          <w:p w14:paraId="73902844" w14:textId="7598F3AC" w:rsidR="000550D6" w:rsidRPr="00225D79" w:rsidRDefault="000550D6" w:rsidP="000550D6">
            <w:pPr>
              <w:rPr>
                <w:lang w:eastAsia="fr-FR"/>
              </w:rPr>
            </w:pPr>
            <w:r w:rsidRPr="00225D79">
              <w:rPr>
                <w:lang w:eastAsia="fr-FR"/>
              </w:rPr>
              <w:t>7</w:t>
            </w:r>
          </w:p>
        </w:tc>
        <w:tc>
          <w:tcPr>
            <w:tcW w:w="1420" w:type="dxa"/>
            <w:tcBorders>
              <w:top w:val="nil"/>
              <w:left w:val="nil"/>
              <w:bottom w:val="nil"/>
              <w:right w:val="nil"/>
            </w:tcBorders>
            <w:shd w:val="clear" w:color="000000" w:fill="FFFFFF"/>
            <w:noWrap/>
            <w:vAlign w:val="center"/>
            <w:hideMark/>
          </w:tcPr>
          <w:p w14:paraId="7C65B9A7" w14:textId="6ACDC3A7" w:rsidR="000550D6" w:rsidRPr="001055CF" w:rsidRDefault="000550D6" w:rsidP="000550D6">
            <w:pPr>
              <w:jc w:val="center"/>
              <w:rPr>
                <w:i/>
                <w:iCs/>
                <w:u w:val="single"/>
                <w:lang w:eastAsia="fr-FR"/>
              </w:rPr>
            </w:pPr>
            <w:r w:rsidRPr="001055CF">
              <w:rPr>
                <w:i/>
                <w:iCs/>
                <w:u w:val="single"/>
                <w:lang w:eastAsia="fr-FR"/>
              </w:rPr>
              <w:t>.021</w:t>
            </w:r>
          </w:p>
        </w:tc>
        <w:tc>
          <w:tcPr>
            <w:tcW w:w="1720" w:type="dxa"/>
            <w:tcBorders>
              <w:top w:val="nil"/>
              <w:left w:val="nil"/>
              <w:bottom w:val="nil"/>
              <w:right w:val="nil"/>
            </w:tcBorders>
            <w:shd w:val="clear" w:color="000000" w:fill="FFFFFF"/>
            <w:noWrap/>
            <w:vAlign w:val="center"/>
            <w:hideMark/>
          </w:tcPr>
          <w:p w14:paraId="65903846" w14:textId="596B3F2E" w:rsidR="000550D6" w:rsidRPr="001055CF" w:rsidRDefault="000550D6" w:rsidP="000550D6">
            <w:pPr>
              <w:jc w:val="center"/>
              <w:rPr>
                <w:lang w:eastAsia="fr-FR"/>
              </w:rPr>
            </w:pPr>
            <w:r w:rsidRPr="001055CF">
              <w:rPr>
                <w:lang w:eastAsia="fr-FR"/>
              </w:rPr>
              <w:t>.115</w:t>
            </w:r>
          </w:p>
        </w:tc>
        <w:tc>
          <w:tcPr>
            <w:tcW w:w="1660" w:type="dxa"/>
            <w:tcBorders>
              <w:top w:val="nil"/>
              <w:left w:val="nil"/>
              <w:bottom w:val="nil"/>
              <w:right w:val="nil"/>
            </w:tcBorders>
            <w:shd w:val="clear" w:color="000000" w:fill="FFFFFF"/>
            <w:noWrap/>
            <w:vAlign w:val="center"/>
            <w:hideMark/>
          </w:tcPr>
          <w:p w14:paraId="68CBB1F7" w14:textId="4275F8B0" w:rsidR="000550D6" w:rsidRPr="001055CF" w:rsidRDefault="000550D6" w:rsidP="000550D6">
            <w:pPr>
              <w:jc w:val="center"/>
              <w:rPr>
                <w:b/>
                <w:bCs/>
                <w:lang w:eastAsia="fr-FR"/>
              </w:rPr>
            </w:pPr>
            <w:r w:rsidRPr="001055CF">
              <w:rPr>
                <w:b/>
                <w:bCs/>
                <w:lang w:eastAsia="fr-FR"/>
              </w:rPr>
              <w:t>.594</w:t>
            </w:r>
          </w:p>
        </w:tc>
        <w:tc>
          <w:tcPr>
            <w:tcW w:w="1180" w:type="dxa"/>
            <w:tcBorders>
              <w:top w:val="nil"/>
              <w:left w:val="nil"/>
              <w:bottom w:val="nil"/>
              <w:right w:val="nil"/>
            </w:tcBorders>
            <w:shd w:val="clear" w:color="000000" w:fill="FFFFFF"/>
            <w:noWrap/>
            <w:vAlign w:val="center"/>
            <w:hideMark/>
          </w:tcPr>
          <w:p w14:paraId="69773715" w14:textId="1B475492" w:rsidR="000550D6" w:rsidRPr="001055CF" w:rsidRDefault="000550D6" w:rsidP="000550D6">
            <w:pPr>
              <w:jc w:val="center"/>
              <w:rPr>
                <w:lang w:eastAsia="fr-FR"/>
              </w:rPr>
            </w:pPr>
            <w:r w:rsidRPr="001055CF">
              <w:rPr>
                <w:lang w:eastAsia="fr-FR"/>
              </w:rPr>
              <w:t>.435</w:t>
            </w:r>
          </w:p>
        </w:tc>
        <w:tc>
          <w:tcPr>
            <w:tcW w:w="1020" w:type="dxa"/>
            <w:tcBorders>
              <w:top w:val="nil"/>
              <w:left w:val="nil"/>
              <w:bottom w:val="nil"/>
              <w:right w:val="nil"/>
            </w:tcBorders>
            <w:shd w:val="clear" w:color="000000" w:fill="FFFFFF"/>
            <w:noWrap/>
            <w:vAlign w:val="bottom"/>
            <w:hideMark/>
          </w:tcPr>
          <w:p w14:paraId="1D88FF1E" w14:textId="5C594756" w:rsidR="000550D6" w:rsidRPr="001055CF" w:rsidRDefault="000550D6" w:rsidP="000550D6">
            <w:pPr>
              <w:jc w:val="center"/>
              <w:rPr>
                <w:color w:val="000000"/>
                <w:lang w:eastAsia="fr-FR"/>
              </w:rPr>
            </w:pPr>
            <w:r w:rsidRPr="001055CF">
              <w:rPr>
                <w:color w:val="000000"/>
                <w:lang w:eastAsia="fr-FR"/>
              </w:rPr>
              <w:t>.237</w:t>
            </w:r>
          </w:p>
        </w:tc>
      </w:tr>
      <w:tr w:rsidR="000550D6" w:rsidRPr="001055CF" w14:paraId="16BD315C" w14:textId="77777777" w:rsidTr="000550D6">
        <w:trPr>
          <w:trHeight w:val="312"/>
        </w:trPr>
        <w:tc>
          <w:tcPr>
            <w:tcW w:w="1400" w:type="dxa"/>
            <w:tcBorders>
              <w:top w:val="nil"/>
              <w:left w:val="nil"/>
              <w:bottom w:val="nil"/>
              <w:right w:val="nil"/>
            </w:tcBorders>
            <w:shd w:val="clear" w:color="000000" w:fill="FFFFFF"/>
            <w:noWrap/>
            <w:vAlign w:val="center"/>
            <w:hideMark/>
          </w:tcPr>
          <w:p w14:paraId="13E17251" w14:textId="10F49C79" w:rsidR="000550D6" w:rsidRPr="00225D79" w:rsidRDefault="000550D6" w:rsidP="000550D6">
            <w:pPr>
              <w:rPr>
                <w:lang w:eastAsia="fr-FR"/>
              </w:rPr>
            </w:pPr>
            <w:r w:rsidRPr="00225D79">
              <w:rPr>
                <w:lang w:eastAsia="fr-FR"/>
              </w:rPr>
              <w:t>8</w:t>
            </w:r>
          </w:p>
        </w:tc>
        <w:tc>
          <w:tcPr>
            <w:tcW w:w="1420" w:type="dxa"/>
            <w:tcBorders>
              <w:top w:val="nil"/>
              <w:left w:val="nil"/>
              <w:bottom w:val="nil"/>
              <w:right w:val="nil"/>
            </w:tcBorders>
            <w:shd w:val="clear" w:color="000000" w:fill="FFFFFF"/>
            <w:noWrap/>
            <w:vAlign w:val="center"/>
            <w:hideMark/>
          </w:tcPr>
          <w:p w14:paraId="4AEB4C84" w14:textId="292F487C" w:rsidR="000550D6" w:rsidRPr="001055CF" w:rsidRDefault="000550D6" w:rsidP="000550D6">
            <w:pPr>
              <w:jc w:val="center"/>
              <w:rPr>
                <w:i/>
                <w:iCs/>
                <w:u w:val="single"/>
                <w:lang w:eastAsia="fr-FR"/>
              </w:rPr>
            </w:pPr>
            <w:r w:rsidRPr="001055CF">
              <w:rPr>
                <w:i/>
                <w:iCs/>
                <w:u w:val="single"/>
                <w:lang w:eastAsia="fr-FR"/>
              </w:rPr>
              <w:t>.035</w:t>
            </w:r>
          </w:p>
        </w:tc>
        <w:tc>
          <w:tcPr>
            <w:tcW w:w="1720" w:type="dxa"/>
            <w:tcBorders>
              <w:top w:val="nil"/>
              <w:left w:val="nil"/>
              <w:bottom w:val="nil"/>
              <w:right w:val="nil"/>
            </w:tcBorders>
            <w:shd w:val="clear" w:color="000000" w:fill="FFFFFF"/>
            <w:noWrap/>
            <w:vAlign w:val="center"/>
            <w:hideMark/>
          </w:tcPr>
          <w:p w14:paraId="3FE33B8B" w14:textId="13FF0D9E" w:rsidR="000550D6" w:rsidRPr="001055CF" w:rsidRDefault="000550D6" w:rsidP="000550D6">
            <w:pPr>
              <w:jc w:val="center"/>
              <w:rPr>
                <w:lang w:eastAsia="fr-FR"/>
              </w:rPr>
            </w:pPr>
            <w:r w:rsidRPr="001055CF">
              <w:rPr>
                <w:lang w:eastAsia="fr-FR"/>
              </w:rPr>
              <w:t>.140</w:t>
            </w:r>
          </w:p>
        </w:tc>
        <w:tc>
          <w:tcPr>
            <w:tcW w:w="1660" w:type="dxa"/>
            <w:tcBorders>
              <w:top w:val="nil"/>
              <w:left w:val="nil"/>
              <w:bottom w:val="nil"/>
              <w:right w:val="nil"/>
            </w:tcBorders>
            <w:shd w:val="clear" w:color="000000" w:fill="FFFFFF"/>
            <w:noWrap/>
            <w:vAlign w:val="center"/>
            <w:hideMark/>
          </w:tcPr>
          <w:p w14:paraId="0B702A4D" w14:textId="115CCE18" w:rsidR="000550D6" w:rsidRPr="001055CF" w:rsidRDefault="000550D6" w:rsidP="000550D6">
            <w:pPr>
              <w:jc w:val="center"/>
              <w:rPr>
                <w:b/>
                <w:bCs/>
                <w:lang w:eastAsia="fr-FR"/>
              </w:rPr>
            </w:pPr>
            <w:r w:rsidRPr="001055CF">
              <w:rPr>
                <w:b/>
                <w:bCs/>
                <w:lang w:eastAsia="fr-FR"/>
              </w:rPr>
              <w:t>.722</w:t>
            </w:r>
          </w:p>
        </w:tc>
        <w:tc>
          <w:tcPr>
            <w:tcW w:w="1180" w:type="dxa"/>
            <w:tcBorders>
              <w:top w:val="nil"/>
              <w:left w:val="nil"/>
              <w:bottom w:val="nil"/>
              <w:right w:val="nil"/>
            </w:tcBorders>
            <w:shd w:val="clear" w:color="000000" w:fill="FFFFFF"/>
            <w:noWrap/>
            <w:vAlign w:val="center"/>
            <w:hideMark/>
          </w:tcPr>
          <w:p w14:paraId="6913878A" w14:textId="319ADC97" w:rsidR="000550D6" w:rsidRPr="001055CF" w:rsidRDefault="000550D6" w:rsidP="000550D6">
            <w:pPr>
              <w:jc w:val="center"/>
              <w:rPr>
                <w:lang w:eastAsia="fr-FR"/>
              </w:rPr>
            </w:pPr>
            <w:r w:rsidRPr="001055CF">
              <w:rPr>
                <w:lang w:eastAsia="fr-FR"/>
              </w:rPr>
              <w:t>.315</w:t>
            </w:r>
          </w:p>
        </w:tc>
        <w:tc>
          <w:tcPr>
            <w:tcW w:w="1020" w:type="dxa"/>
            <w:tcBorders>
              <w:top w:val="nil"/>
              <w:left w:val="nil"/>
              <w:bottom w:val="nil"/>
              <w:right w:val="nil"/>
            </w:tcBorders>
            <w:shd w:val="clear" w:color="000000" w:fill="FFFFFF"/>
            <w:noWrap/>
            <w:vAlign w:val="bottom"/>
            <w:hideMark/>
          </w:tcPr>
          <w:p w14:paraId="2D43A27C" w14:textId="23A8892D" w:rsidR="000550D6" w:rsidRPr="001055CF" w:rsidRDefault="000550D6" w:rsidP="000550D6">
            <w:pPr>
              <w:jc w:val="center"/>
              <w:rPr>
                <w:color w:val="000000"/>
                <w:lang w:eastAsia="fr-FR"/>
              </w:rPr>
            </w:pPr>
            <w:r w:rsidRPr="001055CF">
              <w:rPr>
                <w:color w:val="000000"/>
                <w:lang w:eastAsia="fr-FR"/>
              </w:rPr>
              <w:t>.147</w:t>
            </w:r>
          </w:p>
        </w:tc>
      </w:tr>
      <w:tr w:rsidR="000550D6" w:rsidRPr="001055CF" w14:paraId="662842BE" w14:textId="77777777" w:rsidTr="000550D6">
        <w:trPr>
          <w:trHeight w:val="312"/>
        </w:trPr>
        <w:tc>
          <w:tcPr>
            <w:tcW w:w="1400" w:type="dxa"/>
            <w:tcBorders>
              <w:top w:val="nil"/>
              <w:left w:val="nil"/>
              <w:bottom w:val="nil"/>
              <w:right w:val="nil"/>
            </w:tcBorders>
            <w:shd w:val="clear" w:color="000000" w:fill="FFFFFF"/>
            <w:noWrap/>
            <w:vAlign w:val="center"/>
            <w:hideMark/>
          </w:tcPr>
          <w:p w14:paraId="731B66BE" w14:textId="771315E3" w:rsidR="000550D6" w:rsidRPr="00225D79" w:rsidRDefault="000550D6" w:rsidP="000550D6">
            <w:pPr>
              <w:rPr>
                <w:lang w:eastAsia="fr-FR"/>
              </w:rPr>
            </w:pPr>
            <w:r w:rsidRPr="00225D79">
              <w:rPr>
                <w:lang w:eastAsia="fr-FR"/>
              </w:rPr>
              <w:t>9</w:t>
            </w:r>
          </w:p>
        </w:tc>
        <w:tc>
          <w:tcPr>
            <w:tcW w:w="1420" w:type="dxa"/>
            <w:tcBorders>
              <w:top w:val="nil"/>
              <w:left w:val="nil"/>
              <w:bottom w:val="nil"/>
              <w:right w:val="nil"/>
            </w:tcBorders>
            <w:shd w:val="clear" w:color="000000" w:fill="FFFFFF"/>
            <w:noWrap/>
            <w:vAlign w:val="center"/>
            <w:hideMark/>
          </w:tcPr>
          <w:p w14:paraId="7D417C6F" w14:textId="7CE76FDB" w:rsidR="000550D6" w:rsidRPr="001055CF" w:rsidRDefault="000550D6" w:rsidP="000550D6">
            <w:pPr>
              <w:jc w:val="center"/>
              <w:rPr>
                <w:i/>
                <w:iCs/>
                <w:u w:val="single"/>
                <w:lang w:eastAsia="fr-FR"/>
              </w:rPr>
            </w:pPr>
            <w:r w:rsidRPr="001055CF">
              <w:rPr>
                <w:i/>
                <w:iCs/>
                <w:u w:val="single"/>
                <w:lang w:eastAsia="fr-FR"/>
              </w:rPr>
              <w:t>.007</w:t>
            </w:r>
          </w:p>
        </w:tc>
        <w:tc>
          <w:tcPr>
            <w:tcW w:w="1720" w:type="dxa"/>
            <w:tcBorders>
              <w:top w:val="nil"/>
              <w:left w:val="nil"/>
              <w:bottom w:val="nil"/>
              <w:right w:val="nil"/>
            </w:tcBorders>
            <w:shd w:val="clear" w:color="000000" w:fill="FFFFFF"/>
            <w:noWrap/>
            <w:vAlign w:val="center"/>
            <w:hideMark/>
          </w:tcPr>
          <w:p w14:paraId="544FA070" w14:textId="081677A9" w:rsidR="000550D6" w:rsidRPr="001055CF" w:rsidRDefault="000550D6" w:rsidP="000550D6">
            <w:pPr>
              <w:jc w:val="center"/>
              <w:rPr>
                <w:b/>
                <w:bCs/>
                <w:lang w:eastAsia="fr-FR"/>
              </w:rPr>
            </w:pPr>
            <w:r w:rsidRPr="001055CF">
              <w:rPr>
                <w:b/>
                <w:bCs/>
                <w:lang w:eastAsia="fr-FR"/>
              </w:rPr>
              <w:t>.757</w:t>
            </w:r>
          </w:p>
        </w:tc>
        <w:tc>
          <w:tcPr>
            <w:tcW w:w="1660" w:type="dxa"/>
            <w:tcBorders>
              <w:top w:val="nil"/>
              <w:left w:val="nil"/>
              <w:bottom w:val="nil"/>
              <w:right w:val="nil"/>
            </w:tcBorders>
            <w:shd w:val="clear" w:color="000000" w:fill="FFFFFF"/>
            <w:noWrap/>
            <w:vAlign w:val="center"/>
            <w:hideMark/>
          </w:tcPr>
          <w:p w14:paraId="0DCADB1B" w14:textId="5712E627" w:rsidR="000550D6" w:rsidRPr="001055CF" w:rsidRDefault="000550D6" w:rsidP="000550D6">
            <w:pPr>
              <w:jc w:val="center"/>
              <w:rPr>
                <w:i/>
                <w:iCs/>
                <w:u w:val="single"/>
                <w:lang w:eastAsia="fr-FR"/>
              </w:rPr>
            </w:pPr>
            <w:r w:rsidRPr="001055CF">
              <w:rPr>
                <w:i/>
                <w:iCs/>
                <w:u w:val="single"/>
                <w:lang w:eastAsia="fr-FR"/>
              </w:rPr>
              <w:t>.037</w:t>
            </w:r>
          </w:p>
        </w:tc>
        <w:tc>
          <w:tcPr>
            <w:tcW w:w="1180" w:type="dxa"/>
            <w:tcBorders>
              <w:top w:val="nil"/>
              <w:left w:val="nil"/>
              <w:bottom w:val="nil"/>
              <w:right w:val="nil"/>
            </w:tcBorders>
            <w:shd w:val="clear" w:color="000000" w:fill="FFFFFF"/>
            <w:noWrap/>
            <w:vAlign w:val="center"/>
            <w:hideMark/>
          </w:tcPr>
          <w:p w14:paraId="3A445C4C" w14:textId="27520B93" w:rsidR="000550D6" w:rsidRPr="001055CF" w:rsidRDefault="000550D6" w:rsidP="000550D6">
            <w:pPr>
              <w:jc w:val="center"/>
              <w:rPr>
                <w:i/>
                <w:iCs/>
                <w:u w:val="single"/>
                <w:lang w:eastAsia="fr-FR"/>
              </w:rPr>
            </w:pPr>
            <w:r w:rsidRPr="001055CF">
              <w:rPr>
                <w:i/>
                <w:iCs/>
                <w:u w:val="single"/>
                <w:lang w:eastAsia="fr-FR"/>
              </w:rPr>
              <w:t>-.052</w:t>
            </w:r>
          </w:p>
        </w:tc>
        <w:tc>
          <w:tcPr>
            <w:tcW w:w="1020" w:type="dxa"/>
            <w:tcBorders>
              <w:top w:val="nil"/>
              <w:left w:val="nil"/>
              <w:bottom w:val="nil"/>
              <w:right w:val="nil"/>
            </w:tcBorders>
            <w:shd w:val="clear" w:color="000000" w:fill="FFFFFF"/>
            <w:noWrap/>
            <w:vAlign w:val="bottom"/>
            <w:hideMark/>
          </w:tcPr>
          <w:p w14:paraId="6B95A001" w14:textId="49612B53" w:rsidR="000550D6" w:rsidRPr="001055CF" w:rsidRDefault="000550D6" w:rsidP="000550D6">
            <w:pPr>
              <w:jc w:val="center"/>
              <w:rPr>
                <w:color w:val="000000"/>
                <w:lang w:eastAsia="fr-FR"/>
              </w:rPr>
            </w:pPr>
            <w:r w:rsidRPr="001055CF">
              <w:rPr>
                <w:color w:val="000000"/>
                <w:lang w:eastAsia="fr-FR"/>
              </w:rPr>
              <w:t>.404</w:t>
            </w:r>
          </w:p>
        </w:tc>
      </w:tr>
      <w:tr w:rsidR="000550D6" w:rsidRPr="001055CF" w14:paraId="36654339" w14:textId="77777777" w:rsidTr="000550D6">
        <w:trPr>
          <w:trHeight w:val="312"/>
        </w:trPr>
        <w:tc>
          <w:tcPr>
            <w:tcW w:w="1400" w:type="dxa"/>
            <w:tcBorders>
              <w:top w:val="nil"/>
              <w:left w:val="nil"/>
              <w:bottom w:val="nil"/>
              <w:right w:val="nil"/>
            </w:tcBorders>
            <w:shd w:val="clear" w:color="000000" w:fill="FFFFFF"/>
            <w:noWrap/>
            <w:vAlign w:val="center"/>
            <w:hideMark/>
          </w:tcPr>
          <w:p w14:paraId="319560F2" w14:textId="7D85570B" w:rsidR="000550D6" w:rsidRPr="00225D79" w:rsidRDefault="000550D6" w:rsidP="000550D6">
            <w:pPr>
              <w:rPr>
                <w:lang w:eastAsia="fr-FR"/>
              </w:rPr>
            </w:pPr>
            <w:r w:rsidRPr="00225D79">
              <w:rPr>
                <w:lang w:eastAsia="fr-FR"/>
              </w:rPr>
              <w:t>10</w:t>
            </w:r>
          </w:p>
        </w:tc>
        <w:tc>
          <w:tcPr>
            <w:tcW w:w="1420" w:type="dxa"/>
            <w:tcBorders>
              <w:top w:val="nil"/>
              <w:left w:val="nil"/>
              <w:bottom w:val="nil"/>
              <w:right w:val="nil"/>
            </w:tcBorders>
            <w:shd w:val="clear" w:color="000000" w:fill="FFFFFF"/>
            <w:noWrap/>
            <w:vAlign w:val="center"/>
            <w:hideMark/>
          </w:tcPr>
          <w:p w14:paraId="4AB4E94C" w14:textId="26756517" w:rsidR="000550D6" w:rsidRPr="001055CF" w:rsidRDefault="000550D6" w:rsidP="000550D6">
            <w:pPr>
              <w:jc w:val="center"/>
              <w:rPr>
                <w:b/>
                <w:bCs/>
                <w:lang w:eastAsia="fr-FR"/>
              </w:rPr>
            </w:pPr>
            <w:r w:rsidRPr="001055CF">
              <w:rPr>
                <w:b/>
                <w:bCs/>
                <w:lang w:eastAsia="fr-FR"/>
              </w:rPr>
              <w:t>.835</w:t>
            </w:r>
          </w:p>
        </w:tc>
        <w:tc>
          <w:tcPr>
            <w:tcW w:w="1720" w:type="dxa"/>
            <w:tcBorders>
              <w:top w:val="nil"/>
              <w:left w:val="nil"/>
              <w:bottom w:val="nil"/>
              <w:right w:val="nil"/>
            </w:tcBorders>
            <w:shd w:val="clear" w:color="000000" w:fill="FFFFFF"/>
            <w:noWrap/>
            <w:vAlign w:val="center"/>
            <w:hideMark/>
          </w:tcPr>
          <w:p w14:paraId="1966EA18" w14:textId="106A825A" w:rsidR="000550D6" w:rsidRPr="001055CF" w:rsidRDefault="000550D6" w:rsidP="000550D6">
            <w:pPr>
              <w:jc w:val="center"/>
              <w:rPr>
                <w:i/>
                <w:iCs/>
                <w:u w:val="single"/>
                <w:lang w:eastAsia="fr-FR"/>
              </w:rPr>
            </w:pPr>
            <w:r w:rsidRPr="001055CF">
              <w:rPr>
                <w:i/>
                <w:iCs/>
                <w:u w:val="single"/>
                <w:lang w:eastAsia="fr-FR"/>
              </w:rPr>
              <w:t>.000</w:t>
            </w:r>
          </w:p>
        </w:tc>
        <w:tc>
          <w:tcPr>
            <w:tcW w:w="1660" w:type="dxa"/>
            <w:tcBorders>
              <w:top w:val="nil"/>
              <w:left w:val="nil"/>
              <w:bottom w:val="nil"/>
              <w:right w:val="nil"/>
            </w:tcBorders>
            <w:shd w:val="clear" w:color="000000" w:fill="FFFFFF"/>
            <w:noWrap/>
            <w:vAlign w:val="center"/>
            <w:hideMark/>
          </w:tcPr>
          <w:p w14:paraId="1C2F5A43" w14:textId="5D05B7FD" w:rsidR="000550D6" w:rsidRPr="001055CF" w:rsidRDefault="000550D6" w:rsidP="000550D6">
            <w:pPr>
              <w:jc w:val="center"/>
              <w:rPr>
                <w:lang w:eastAsia="fr-FR"/>
              </w:rPr>
            </w:pPr>
            <w:r w:rsidRPr="001055CF">
              <w:rPr>
                <w:lang w:eastAsia="fr-FR"/>
              </w:rPr>
              <w:t>.138</w:t>
            </w:r>
          </w:p>
        </w:tc>
        <w:tc>
          <w:tcPr>
            <w:tcW w:w="1180" w:type="dxa"/>
            <w:tcBorders>
              <w:top w:val="nil"/>
              <w:left w:val="nil"/>
              <w:bottom w:val="nil"/>
              <w:right w:val="nil"/>
            </w:tcBorders>
            <w:shd w:val="clear" w:color="000000" w:fill="FFFFFF"/>
            <w:noWrap/>
            <w:vAlign w:val="center"/>
            <w:hideMark/>
          </w:tcPr>
          <w:p w14:paraId="5FA67103" w14:textId="52EA1D7A" w:rsidR="000550D6" w:rsidRPr="001055CF" w:rsidRDefault="000550D6" w:rsidP="000550D6">
            <w:pPr>
              <w:jc w:val="center"/>
              <w:rPr>
                <w:i/>
                <w:iCs/>
                <w:u w:val="single"/>
                <w:lang w:eastAsia="fr-FR"/>
              </w:rPr>
            </w:pPr>
            <w:r w:rsidRPr="001055CF">
              <w:rPr>
                <w:i/>
                <w:iCs/>
                <w:u w:val="single"/>
                <w:lang w:eastAsia="fr-FR"/>
              </w:rPr>
              <w:t>-.011</w:t>
            </w:r>
          </w:p>
        </w:tc>
        <w:tc>
          <w:tcPr>
            <w:tcW w:w="1020" w:type="dxa"/>
            <w:tcBorders>
              <w:top w:val="nil"/>
              <w:left w:val="nil"/>
              <w:bottom w:val="nil"/>
              <w:right w:val="nil"/>
            </w:tcBorders>
            <w:shd w:val="clear" w:color="000000" w:fill="FFFFFF"/>
            <w:noWrap/>
            <w:vAlign w:val="bottom"/>
            <w:hideMark/>
          </w:tcPr>
          <w:p w14:paraId="0F4A7488" w14:textId="2B45D76F" w:rsidR="000550D6" w:rsidRPr="001055CF" w:rsidRDefault="000550D6" w:rsidP="000550D6">
            <w:pPr>
              <w:jc w:val="center"/>
              <w:rPr>
                <w:color w:val="000000"/>
                <w:lang w:eastAsia="fr-FR"/>
              </w:rPr>
            </w:pPr>
            <w:r w:rsidRPr="001055CF">
              <w:rPr>
                <w:color w:val="000000"/>
                <w:lang w:eastAsia="fr-FR"/>
              </w:rPr>
              <w:t>.226</w:t>
            </w:r>
          </w:p>
        </w:tc>
      </w:tr>
      <w:tr w:rsidR="000550D6" w:rsidRPr="001055CF" w14:paraId="263ECD56" w14:textId="77777777" w:rsidTr="000550D6">
        <w:trPr>
          <w:trHeight w:val="312"/>
        </w:trPr>
        <w:tc>
          <w:tcPr>
            <w:tcW w:w="1400" w:type="dxa"/>
            <w:tcBorders>
              <w:top w:val="nil"/>
              <w:left w:val="nil"/>
              <w:bottom w:val="nil"/>
              <w:right w:val="nil"/>
            </w:tcBorders>
            <w:shd w:val="clear" w:color="000000" w:fill="FFFFFF"/>
            <w:noWrap/>
            <w:vAlign w:val="center"/>
            <w:hideMark/>
          </w:tcPr>
          <w:p w14:paraId="65D0B5ED" w14:textId="192E46DA" w:rsidR="000550D6" w:rsidRPr="00225D79" w:rsidRDefault="000550D6" w:rsidP="000550D6">
            <w:pPr>
              <w:rPr>
                <w:lang w:eastAsia="fr-FR"/>
              </w:rPr>
            </w:pPr>
            <w:r w:rsidRPr="00225D79">
              <w:rPr>
                <w:lang w:eastAsia="fr-FR"/>
              </w:rPr>
              <w:t>11</w:t>
            </w:r>
          </w:p>
        </w:tc>
        <w:tc>
          <w:tcPr>
            <w:tcW w:w="1420" w:type="dxa"/>
            <w:tcBorders>
              <w:top w:val="nil"/>
              <w:left w:val="nil"/>
              <w:bottom w:val="nil"/>
              <w:right w:val="nil"/>
            </w:tcBorders>
            <w:shd w:val="clear" w:color="000000" w:fill="FFFFFF"/>
            <w:noWrap/>
            <w:vAlign w:val="center"/>
            <w:hideMark/>
          </w:tcPr>
          <w:p w14:paraId="12E0253C" w14:textId="47887A84" w:rsidR="000550D6" w:rsidRPr="001055CF" w:rsidRDefault="000550D6" w:rsidP="000550D6">
            <w:pPr>
              <w:jc w:val="center"/>
              <w:rPr>
                <w:b/>
                <w:bCs/>
                <w:lang w:eastAsia="fr-FR"/>
              </w:rPr>
            </w:pPr>
            <w:r w:rsidRPr="001055CF">
              <w:rPr>
                <w:b/>
                <w:bCs/>
                <w:lang w:eastAsia="fr-FR"/>
              </w:rPr>
              <w:t>.910</w:t>
            </w:r>
          </w:p>
        </w:tc>
        <w:tc>
          <w:tcPr>
            <w:tcW w:w="1720" w:type="dxa"/>
            <w:tcBorders>
              <w:top w:val="nil"/>
              <w:left w:val="nil"/>
              <w:bottom w:val="nil"/>
              <w:right w:val="nil"/>
            </w:tcBorders>
            <w:shd w:val="clear" w:color="000000" w:fill="FFFFFF"/>
            <w:noWrap/>
            <w:vAlign w:val="center"/>
            <w:hideMark/>
          </w:tcPr>
          <w:p w14:paraId="3C0123FF" w14:textId="40EEBB5E" w:rsidR="000550D6" w:rsidRPr="001055CF" w:rsidRDefault="000550D6" w:rsidP="000550D6">
            <w:pPr>
              <w:jc w:val="center"/>
              <w:rPr>
                <w:i/>
                <w:iCs/>
                <w:u w:val="single"/>
                <w:lang w:eastAsia="fr-FR"/>
              </w:rPr>
            </w:pPr>
            <w:r w:rsidRPr="001055CF">
              <w:rPr>
                <w:i/>
                <w:iCs/>
                <w:u w:val="single"/>
                <w:lang w:eastAsia="fr-FR"/>
              </w:rPr>
              <w:t>-.045</w:t>
            </w:r>
          </w:p>
        </w:tc>
        <w:tc>
          <w:tcPr>
            <w:tcW w:w="1660" w:type="dxa"/>
            <w:tcBorders>
              <w:top w:val="nil"/>
              <w:left w:val="nil"/>
              <w:bottom w:val="nil"/>
              <w:right w:val="nil"/>
            </w:tcBorders>
            <w:shd w:val="clear" w:color="000000" w:fill="FFFFFF"/>
            <w:noWrap/>
            <w:vAlign w:val="center"/>
            <w:hideMark/>
          </w:tcPr>
          <w:p w14:paraId="12CEC621" w14:textId="30E784C3" w:rsidR="000550D6" w:rsidRPr="001055CF" w:rsidRDefault="000550D6" w:rsidP="000550D6">
            <w:pPr>
              <w:jc w:val="center"/>
              <w:rPr>
                <w:lang w:eastAsia="fr-FR"/>
              </w:rPr>
            </w:pPr>
            <w:r w:rsidRPr="001055CF">
              <w:rPr>
                <w:lang w:eastAsia="fr-FR"/>
              </w:rPr>
              <w:t>.144</w:t>
            </w:r>
          </w:p>
        </w:tc>
        <w:tc>
          <w:tcPr>
            <w:tcW w:w="1180" w:type="dxa"/>
            <w:tcBorders>
              <w:top w:val="nil"/>
              <w:left w:val="nil"/>
              <w:bottom w:val="nil"/>
              <w:right w:val="nil"/>
            </w:tcBorders>
            <w:shd w:val="clear" w:color="000000" w:fill="FFFFFF"/>
            <w:noWrap/>
            <w:vAlign w:val="center"/>
            <w:hideMark/>
          </w:tcPr>
          <w:p w14:paraId="2193A752" w14:textId="01C70765" w:rsidR="000550D6" w:rsidRPr="001055CF" w:rsidRDefault="000550D6" w:rsidP="000550D6">
            <w:pPr>
              <w:jc w:val="center"/>
              <w:rPr>
                <w:lang w:eastAsia="fr-FR"/>
              </w:rPr>
            </w:pPr>
            <w:r w:rsidRPr="001055CF">
              <w:rPr>
                <w:lang w:eastAsia="fr-FR"/>
              </w:rPr>
              <w:t>-.091</w:t>
            </w:r>
          </w:p>
        </w:tc>
        <w:tc>
          <w:tcPr>
            <w:tcW w:w="1020" w:type="dxa"/>
            <w:tcBorders>
              <w:top w:val="nil"/>
              <w:left w:val="nil"/>
              <w:bottom w:val="nil"/>
              <w:right w:val="nil"/>
            </w:tcBorders>
            <w:shd w:val="clear" w:color="000000" w:fill="FFFFFF"/>
            <w:noWrap/>
            <w:vAlign w:val="bottom"/>
            <w:hideMark/>
          </w:tcPr>
          <w:p w14:paraId="3886CBA2" w14:textId="22191AAE" w:rsidR="000550D6" w:rsidRPr="001055CF" w:rsidRDefault="000550D6" w:rsidP="000550D6">
            <w:pPr>
              <w:jc w:val="center"/>
              <w:rPr>
                <w:color w:val="000000"/>
                <w:lang w:eastAsia="fr-FR"/>
              </w:rPr>
            </w:pPr>
            <w:r w:rsidRPr="001055CF">
              <w:rPr>
                <w:color w:val="000000"/>
                <w:lang w:eastAsia="fr-FR"/>
              </w:rPr>
              <w:t>.122</w:t>
            </w:r>
          </w:p>
        </w:tc>
      </w:tr>
      <w:tr w:rsidR="000550D6" w:rsidRPr="001055CF" w14:paraId="3F9FA7C4" w14:textId="77777777" w:rsidTr="000550D6">
        <w:trPr>
          <w:trHeight w:val="312"/>
        </w:trPr>
        <w:tc>
          <w:tcPr>
            <w:tcW w:w="1400" w:type="dxa"/>
            <w:tcBorders>
              <w:top w:val="nil"/>
              <w:left w:val="nil"/>
              <w:bottom w:val="nil"/>
              <w:right w:val="nil"/>
            </w:tcBorders>
            <w:shd w:val="clear" w:color="000000" w:fill="FFFFFF"/>
            <w:noWrap/>
            <w:vAlign w:val="center"/>
            <w:hideMark/>
          </w:tcPr>
          <w:p w14:paraId="52581AA8" w14:textId="1B343406" w:rsidR="000550D6" w:rsidRPr="00225D79" w:rsidRDefault="000550D6" w:rsidP="000550D6">
            <w:pPr>
              <w:rPr>
                <w:lang w:eastAsia="fr-FR"/>
              </w:rPr>
            </w:pPr>
            <w:r w:rsidRPr="00225D79">
              <w:rPr>
                <w:lang w:eastAsia="fr-FR"/>
              </w:rPr>
              <w:t>12</w:t>
            </w:r>
          </w:p>
        </w:tc>
        <w:tc>
          <w:tcPr>
            <w:tcW w:w="1420" w:type="dxa"/>
            <w:tcBorders>
              <w:top w:val="nil"/>
              <w:left w:val="nil"/>
              <w:bottom w:val="nil"/>
              <w:right w:val="nil"/>
            </w:tcBorders>
            <w:shd w:val="clear" w:color="000000" w:fill="FFFFFF"/>
            <w:noWrap/>
            <w:vAlign w:val="center"/>
            <w:hideMark/>
          </w:tcPr>
          <w:p w14:paraId="190384A3" w14:textId="706B485F" w:rsidR="000550D6" w:rsidRPr="001055CF" w:rsidRDefault="000550D6" w:rsidP="000550D6">
            <w:pPr>
              <w:jc w:val="center"/>
              <w:rPr>
                <w:b/>
                <w:bCs/>
                <w:lang w:eastAsia="fr-FR"/>
              </w:rPr>
            </w:pPr>
            <w:r w:rsidRPr="001055CF">
              <w:rPr>
                <w:b/>
                <w:bCs/>
                <w:lang w:eastAsia="fr-FR"/>
              </w:rPr>
              <w:t>.596</w:t>
            </w:r>
          </w:p>
        </w:tc>
        <w:tc>
          <w:tcPr>
            <w:tcW w:w="1720" w:type="dxa"/>
            <w:tcBorders>
              <w:top w:val="nil"/>
              <w:left w:val="nil"/>
              <w:bottom w:val="nil"/>
              <w:right w:val="nil"/>
            </w:tcBorders>
            <w:shd w:val="clear" w:color="000000" w:fill="FFFFFF"/>
            <w:noWrap/>
            <w:vAlign w:val="center"/>
            <w:hideMark/>
          </w:tcPr>
          <w:p w14:paraId="37042061" w14:textId="2BC95B4D" w:rsidR="000550D6" w:rsidRPr="001055CF" w:rsidRDefault="000550D6" w:rsidP="000550D6">
            <w:pPr>
              <w:jc w:val="center"/>
              <w:rPr>
                <w:lang w:eastAsia="fr-FR"/>
              </w:rPr>
            </w:pPr>
            <w:r w:rsidRPr="001055CF">
              <w:rPr>
                <w:lang w:eastAsia="fr-FR"/>
              </w:rPr>
              <w:t>.172</w:t>
            </w:r>
          </w:p>
        </w:tc>
        <w:tc>
          <w:tcPr>
            <w:tcW w:w="1660" w:type="dxa"/>
            <w:tcBorders>
              <w:top w:val="nil"/>
              <w:left w:val="nil"/>
              <w:bottom w:val="nil"/>
              <w:right w:val="nil"/>
            </w:tcBorders>
            <w:shd w:val="clear" w:color="000000" w:fill="FFFFFF"/>
            <w:noWrap/>
            <w:vAlign w:val="center"/>
            <w:hideMark/>
          </w:tcPr>
          <w:p w14:paraId="345B07CC" w14:textId="7C94AEAD" w:rsidR="000550D6" w:rsidRPr="001055CF" w:rsidRDefault="000550D6" w:rsidP="000550D6">
            <w:pPr>
              <w:jc w:val="center"/>
              <w:rPr>
                <w:i/>
                <w:iCs/>
                <w:u w:val="single"/>
                <w:lang w:eastAsia="fr-FR"/>
              </w:rPr>
            </w:pPr>
            <w:r w:rsidRPr="001055CF">
              <w:rPr>
                <w:i/>
                <w:iCs/>
                <w:u w:val="single"/>
                <w:lang w:eastAsia="fr-FR"/>
              </w:rPr>
              <w:t>.044</w:t>
            </w:r>
          </w:p>
        </w:tc>
        <w:tc>
          <w:tcPr>
            <w:tcW w:w="1180" w:type="dxa"/>
            <w:tcBorders>
              <w:top w:val="nil"/>
              <w:left w:val="nil"/>
              <w:bottom w:val="nil"/>
              <w:right w:val="nil"/>
            </w:tcBorders>
            <w:shd w:val="clear" w:color="000000" w:fill="FFFFFF"/>
            <w:noWrap/>
            <w:vAlign w:val="center"/>
            <w:hideMark/>
          </w:tcPr>
          <w:p w14:paraId="2346FFCB" w14:textId="25266BD2" w:rsidR="000550D6" w:rsidRPr="001055CF" w:rsidRDefault="000550D6" w:rsidP="000550D6">
            <w:pPr>
              <w:jc w:val="center"/>
              <w:rPr>
                <w:lang w:eastAsia="fr-FR"/>
              </w:rPr>
            </w:pPr>
            <w:r w:rsidRPr="001055CF">
              <w:rPr>
                <w:lang w:eastAsia="fr-FR"/>
              </w:rPr>
              <w:t>.185</w:t>
            </w:r>
          </w:p>
        </w:tc>
        <w:tc>
          <w:tcPr>
            <w:tcW w:w="1020" w:type="dxa"/>
            <w:tcBorders>
              <w:top w:val="nil"/>
              <w:left w:val="nil"/>
              <w:bottom w:val="nil"/>
              <w:right w:val="nil"/>
            </w:tcBorders>
            <w:shd w:val="clear" w:color="000000" w:fill="FFFFFF"/>
            <w:noWrap/>
            <w:vAlign w:val="bottom"/>
            <w:hideMark/>
          </w:tcPr>
          <w:p w14:paraId="75CFCAB0" w14:textId="696428F9" w:rsidR="000550D6" w:rsidRPr="001055CF" w:rsidRDefault="000550D6" w:rsidP="000550D6">
            <w:pPr>
              <w:jc w:val="center"/>
              <w:rPr>
                <w:color w:val="000000"/>
                <w:lang w:eastAsia="fr-FR"/>
              </w:rPr>
            </w:pPr>
            <w:r w:rsidRPr="001055CF">
              <w:rPr>
                <w:color w:val="000000"/>
                <w:lang w:eastAsia="fr-FR"/>
              </w:rPr>
              <w:t>.504</w:t>
            </w:r>
          </w:p>
        </w:tc>
      </w:tr>
      <w:tr w:rsidR="000550D6" w:rsidRPr="001055CF" w14:paraId="644C93F8" w14:textId="77777777" w:rsidTr="000550D6">
        <w:trPr>
          <w:trHeight w:val="312"/>
        </w:trPr>
        <w:tc>
          <w:tcPr>
            <w:tcW w:w="1400" w:type="dxa"/>
            <w:tcBorders>
              <w:top w:val="nil"/>
              <w:left w:val="nil"/>
              <w:bottom w:val="nil"/>
              <w:right w:val="nil"/>
            </w:tcBorders>
            <w:shd w:val="clear" w:color="000000" w:fill="FFFFFF"/>
            <w:noWrap/>
            <w:vAlign w:val="center"/>
            <w:hideMark/>
          </w:tcPr>
          <w:p w14:paraId="6AF3DE58" w14:textId="5B9E65AC" w:rsidR="000550D6" w:rsidRPr="00225D79" w:rsidRDefault="000550D6" w:rsidP="000550D6">
            <w:pPr>
              <w:rPr>
                <w:lang w:eastAsia="fr-FR"/>
              </w:rPr>
            </w:pPr>
            <w:r w:rsidRPr="00225D79">
              <w:rPr>
                <w:lang w:eastAsia="fr-FR"/>
              </w:rPr>
              <w:t>13</w:t>
            </w:r>
          </w:p>
        </w:tc>
        <w:tc>
          <w:tcPr>
            <w:tcW w:w="1420" w:type="dxa"/>
            <w:tcBorders>
              <w:top w:val="nil"/>
              <w:left w:val="nil"/>
              <w:bottom w:val="nil"/>
              <w:right w:val="nil"/>
            </w:tcBorders>
            <w:shd w:val="clear" w:color="000000" w:fill="FFFFFF"/>
            <w:noWrap/>
            <w:vAlign w:val="center"/>
            <w:hideMark/>
          </w:tcPr>
          <w:p w14:paraId="28A5D580" w14:textId="78C7131F" w:rsidR="000550D6" w:rsidRPr="001055CF" w:rsidRDefault="000550D6" w:rsidP="000550D6">
            <w:pPr>
              <w:jc w:val="center"/>
              <w:rPr>
                <w:b/>
                <w:bCs/>
                <w:lang w:eastAsia="fr-FR"/>
              </w:rPr>
            </w:pPr>
            <w:r w:rsidRPr="001055CF">
              <w:rPr>
                <w:b/>
                <w:bCs/>
                <w:lang w:eastAsia="fr-FR"/>
              </w:rPr>
              <w:t>.534</w:t>
            </w:r>
          </w:p>
        </w:tc>
        <w:tc>
          <w:tcPr>
            <w:tcW w:w="1720" w:type="dxa"/>
            <w:tcBorders>
              <w:top w:val="nil"/>
              <w:left w:val="nil"/>
              <w:bottom w:val="nil"/>
              <w:right w:val="nil"/>
            </w:tcBorders>
            <w:shd w:val="clear" w:color="000000" w:fill="FFFFFF"/>
            <w:noWrap/>
            <w:vAlign w:val="center"/>
            <w:hideMark/>
          </w:tcPr>
          <w:p w14:paraId="7CFC48F7" w14:textId="08B98A39" w:rsidR="000550D6" w:rsidRPr="001055CF" w:rsidRDefault="000550D6" w:rsidP="000550D6">
            <w:pPr>
              <w:jc w:val="center"/>
              <w:rPr>
                <w:i/>
                <w:iCs/>
                <w:u w:val="single"/>
                <w:lang w:eastAsia="fr-FR"/>
              </w:rPr>
            </w:pPr>
            <w:r w:rsidRPr="001055CF">
              <w:rPr>
                <w:i/>
                <w:iCs/>
                <w:u w:val="single"/>
                <w:lang w:eastAsia="fr-FR"/>
              </w:rPr>
              <w:t>-.018</w:t>
            </w:r>
          </w:p>
        </w:tc>
        <w:tc>
          <w:tcPr>
            <w:tcW w:w="1660" w:type="dxa"/>
            <w:tcBorders>
              <w:top w:val="nil"/>
              <w:left w:val="nil"/>
              <w:bottom w:val="nil"/>
              <w:right w:val="nil"/>
            </w:tcBorders>
            <w:shd w:val="clear" w:color="000000" w:fill="FFFFFF"/>
            <w:noWrap/>
            <w:vAlign w:val="center"/>
            <w:hideMark/>
          </w:tcPr>
          <w:p w14:paraId="75883825" w14:textId="649FD075" w:rsidR="000550D6" w:rsidRPr="001055CF" w:rsidRDefault="000550D6" w:rsidP="000550D6">
            <w:pPr>
              <w:jc w:val="center"/>
              <w:rPr>
                <w:i/>
                <w:iCs/>
                <w:u w:val="single"/>
                <w:lang w:eastAsia="fr-FR"/>
              </w:rPr>
            </w:pPr>
            <w:r w:rsidRPr="001055CF">
              <w:rPr>
                <w:i/>
                <w:iCs/>
                <w:u w:val="single"/>
                <w:lang w:eastAsia="fr-FR"/>
              </w:rPr>
              <w:t>-.039</w:t>
            </w:r>
          </w:p>
        </w:tc>
        <w:tc>
          <w:tcPr>
            <w:tcW w:w="1180" w:type="dxa"/>
            <w:tcBorders>
              <w:top w:val="nil"/>
              <w:left w:val="nil"/>
              <w:bottom w:val="nil"/>
              <w:right w:val="nil"/>
            </w:tcBorders>
            <w:shd w:val="clear" w:color="000000" w:fill="FFFFFF"/>
            <w:noWrap/>
            <w:vAlign w:val="center"/>
            <w:hideMark/>
          </w:tcPr>
          <w:p w14:paraId="05DECC92" w14:textId="2A3A97C8" w:rsidR="000550D6" w:rsidRPr="001055CF" w:rsidRDefault="000550D6" w:rsidP="000550D6">
            <w:pPr>
              <w:jc w:val="center"/>
              <w:rPr>
                <w:lang w:eastAsia="fr-FR"/>
              </w:rPr>
            </w:pPr>
            <w:r w:rsidRPr="001055CF">
              <w:rPr>
                <w:lang w:eastAsia="fr-FR"/>
              </w:rPr>
              <w:t>.201</w:t>
            </w:r>
          </w:p>
        </w:tc>
        <w:tc>
          <w:tcPr>
            <w:tcW w:w="1020" w:type="dxa"/>
            <w:tcBorders>
              <w:top w:val="nil"/>
              <w:left w:val="nil"/>
              <w:bottom w:val="nil"/>
              <w:right w:val="nil"/>
            </w:tcBorders>
            <w:shd w:val="clear" w:color="000000" w:fill="FFFFFF"/>
            <w:noWrap/>
            <w:vAlign w:val="bottom"/>
            <w:hideMark/>
          </w:tcPr>
          <w:p w14:paraId="4F5AAA85" w14:textId="66D458A0" w:rsidR="000550D6" w:rsidRPr="001055CF" w:rsidRDefault="000550D6" w:rsidP="000550D6">
            <w:pPr>
              <w:jc w:val="center"/>
              <w:rPr>
                <w:color w:val="000000"/>
                <w:lang w:eastAsia="fr-FR"/>
              </w:rPr>
            </w:pPr>
            <w:r w:rsidRPr="001055CF">
              <w:rPr>
                <w:color w:val="000000"/>
                <w:lang w:eastAsia="fr-FR"/>
              </w:rPr>
              <w:t>.641</w:t>
            </w:r>
          </w:p>
        </w:tc>
      </w:tr>
      <w:tr w:rsidR="000550D6" w:rsidRPr="001055CF" w14:paraId="17DF579E" w14:textId="77777777" w:rsidTr="000550D6">
        <w:trPr>
          <w:trHeight w:val="312"/>
        </w:trPr>
        <w:tc>
          <w:tcPr>
            <w:tcW w:w="1400" w:type="dxa"/>
            <w:tcBorders>
              <w:top w:val="nil"/>
              <w:left w:val="nil"/>
              <w:bottom w:val="nil"/>
              <w:right w:val="nil"/>
            </w:tcBorders>
            <w:shd w:val="clear" w:color="000000" w:fill="FFFFFF"/>
            <w:noWrap/>
            <w:vAlign w:val="center"/>
            <w:hideMark/>
          </w:tcPr>
          <w:p w14:paraId="68D58142" w14:textId="7A6D7FDE" w:rsidR="000550D6" w:rsidRPr="00225D79" w:rsidRDefault="000550D6" w:rsidP="000550D6">
            <w:pPr>
              <w:rPr>
                <w:lang w:eastAsia="fr-FR"/>
              </w:rPr>
            </w:pPr>
            <w:r w:rsidRPr="00225D79">
              <w:rPr>
                <w:lang w:eastAsia="fr-FR"/>
              </w:rPr>
              <w:t>14</w:t>
            </w:r>
          </w:p>
        </w:tc>
        <w:tc>
          <w:tcPr>
            <w:tcW w:w="1420" w:type="dxa"/>
            <w:tcBorders>
              <w:top w:val="nil"/>
              <w:left w:val="nil"/>
              <w:bottom w:val="nil"/>
              <w:right w:val="nil"/>
            </w:tcBorders>
            <w:shd w:val="clear" w:color="000000" w:fill="FFFFFF"/>
            <w:noWrap/>
            <w:vAlign w:val="center"/>
            <w:hideMark/>
          </w:tcPr>
          <w:p w14:paraId="61CCBDF5" w14:textId="1D4FBDF5" w:rsidR="000550D6" w:rsidRPr="001055CF" w:rsidRDefault="000550D6" w:rsidP="000550D6">
            <w:pPr>
              <w:jc w:val="center"/>
              <w:rPr>
                <w:b/>
                <w:bCs/>
                <w:lang w:eastAsia="fr-FR"/>
              </w:rPr>
            </w:pPr>
            <w:r w:rsidRPr="001055CF">
              <w:rPr>
                <w:b/>
                <w:bCs/>
                <w:lang w:eastAsia="fr-FR"/>
              </w:rPr>
              <w:t>.612</w:t>
            </w:r>
          </w:p>
        </w:tc>
        <w:tc>
          <w:tcPr>
            <w:tcW w:w="1720" w:type="dxa"/>
            <w:tcBorders>
              <w:top w:val="nil"/>
              <w:left w:val="nil"/>
              <w:bottom w:val="nil"/>
              <w:right w:val="nil"/>
            </w:tcBorders>
            <w:shd w:val="clear" w:color="000000" w:fill="FFFFFF"/>
            <w:noWrap/>
            <w:vAlign w:val="center"/>
            <w:hideMark/>
          </w:tcPr>
          <w:p w14:paraId="06A038F3" w14:textId="3B59F4A9" w:rsidR="000550D6" w:rsidRPr="001055CF" w:rsidRDefault="000550D6" w:rsidP="000550D6">
            <w:pPr>
              <w:jc w:val="center"/>
              <w:rPr>
                <w:lang w:eastAsia="fr-FR"/>
              </w:rPr>
            </w:pPr>
            <w:r w:rsidRPr="001055CF">
              <w:rPr>
                <w:lang w:eastAsia="fr-FR"/>
              </w:rPr>
              <w:t>.075</w:t>
            </w:r>
          </w:p>
        </w:tc>
        <w:tc>
          <w:tcPr>
            <w:tcW w:w="1660" w:type="dxa"/>
            <w:tcBorders>
              <w:top w:val="nil"/>
              <w:left w:val="nil"/>
              <w:bottom w:val="nil"/>
              <w:right w:val="nil"/>
            </w:tcBorders>
            <w:shd w:val="clear" w:color="000000" w:fill="FFFFFF"/>
            <w:noWrap/>
            <w:vAlign w:val="center"/>
            <w:hideMark/>
          </w:tcPr>
          <w:p w14:paraId="4BB566B1" w14:textId="30B4847D" w:rsidR="000550D6" w:rsidRPr="001055CF" w:rsidRDefault="000550D6" w:rsidP="000550D6">
            <w:pPr>
              <w:jc w:val="center"/>
              <w:rPr>
                <w:lang w:eastAsia="fr-FR"/>
              </w:rPr>
            </w:pPr>
            <w:r w:rsidRPr="001055CF">
              <w:rPr>
                <w:lang w:eastAsia="fr-FR"/>
              </w:rPr>
              <w:t>-.074</w:t>
            </w:r>
          </w:p>
        </w:tc>
        <w:tc>
          <w:tcPr>
            <w:tcW w:w="1180" w:type="dxa"/>
            <w:tcBorders>
              <w:top w:val="nil"/>
              <w:left w:val="nil"/>
              <w:bottom w:val="nil"/>
              <w:right w:val="nil"/>
            </w:tcBorders>
            <w:shd w:val="clear" w:color="000000" w:fill="FFFFFF"/>
            <w:noWrap/>
            <w:vAlign w:val="center"/>
            <w:hideMark/>
          </w:tcPr>
          <w:p w14:paraId="093178C9" w14:textId="22D7C534" w:rsidR="000550D6" w:rsidRPr="001055CF" w:rsidRDefault="000550D6" w:rsidP="000550D6">
            <w:pPr>
              <w:jc w:val="center"/>
              <w:rPr>
                <w:lang w:eastAsia="fr-FR"/>
              </w:rPr>
            </w:pPr>
            <w:r w:rsidRPr="001055CF">
              <w:rPr>
                <w:lang w:eastAsia="fr-FR"/>
              </w:rPr>
              <w:t>.335</w:t>
            </w:r>
          </w:p>
        </w:tc>
        <w:tc>
          <w:tcPr>
            <w:tcW w:w="1020" w:type="dxa"/>
            <w:tcBorders>
              <w:top w:val="nil"/>
              <w:left w:val="nil"/>
              <w:bottom w:val="nil"/>
              <w:right w:val="nil"/>
            </w:tcBorders>
            <w:shd w:val="clear" w:color="000000" w:fill="FFFFFF"/>
            <w:noWrap/>
            <w:vAlign w:val="bottom"/>
            <w:hideMark/>
          </w:tcPr>
          <w:p w14:paraId="49F35A63" w14:textId="20F8855B" w:rsidR="000550D6" w:rsidRPr="001055CF" w:rsidRDefault="000550D6" w:rsidP="000550D6">
            <w:pPr>
              <w:jc w:val="center"/>
              <w:rPr>
                <w:color w:val="000000"/>
                <w:lang w:eastAsia="fr-FR"/>
              </w:rPr>
            </w:pPr>
            <w:r w:rsidRPr="001055CF">
              <w:rPr>
                <w:color w:val="000000"/>
                <w:lang w:eastAsia="fr-FR"/>
              </w:rPr>
              <w:t>.455</w:t>
            </w:r>
          </w:p>
        </w:tc>
      </w:tr>
      <w:tr w:rsidR="000550D6" w:rsidRPr="001055CF" w14:paraId="49BEBF22" w14:textId="77777777" w:rsidTr="000550D6">
        <w:trPr>
          <w:trHeight w:val="312"/>
        </w:trPr>
        <w:tc>
          <w:tcPr>
            <w:tcW w:w="1400" w:type="dxa"/>
            <w:tcBorders>
              <w:top w:val="nil"/>
              <w:left w:val="nil"/>
              <w:bottom w:val="nil"/>
              <w:right w:val="nil"/>
            </w:tcBorders>
            <w:shd w:val="clear" w:color="000000" w:fill="FFFFFF"/>
            <w:noWrap/>
            <w:vAlign w:val="center"/>
            <w:hideMark/>
          </w:tcPr>
          <w:p w14:paraId="6E30FF18" w14:textId="2570C7F5" w:rsidR="000550D6" w:rsidRPr="00225D79" w:rsidRDefault="000550D6" w:rsidP="000550D6">
            <w:pPr>
              <w:rPr>
                <w:lang w:eastAsia="fr-FR"/>
              </w:rPr>
            </w:pPr>
            <w:r w:rsidRPr="00225D79">
              <w:rPr>
                <w:lang w:eastAsia="fr-FR"/>
              </w:rPr>
              <w:t>15</w:t>
            </w:r>
          </w:p>
        </w:tc>
        <w:tc>
          <w:tcPr>
            <w:tcW w:w="1420" w:type="dxa"/>
            <w:tcBorders>
              <w:top w:val="nil"/>
              <w:left w:val="nil"/>
              <w:bottom w:val="nil"/>
              <w:right w:val="nil"/>
            </w:tcBorders>
            <w:shd w:val="clear" w:color="000000" w:fill="FFFFFF"/>
            <w:noWrap/>
            <w:vAlign w:val="center"/>
            <w:hideMark/>
          </w:tcPr>
          <w:p w14:paraId="68B72C7C" w14:textId="75ADFA18" w:rsidR="000550D6" w:rsidRPr="001055CF" w:rsidRDefault="000550D6" w:rsidP="000550D6">
            <w:pPr>
              <w:jc w:val="center"/>
              <w:rPr>
                <w:b/>
                <w:bCs/>
                <w:lang w:eastAsia="fr-FR"/>
              </w:rPr>
            </w:pPr>
            <w:r w:rsidRPr="001055CF">
              <w:rPr>
                <w:b/>
                <w:bCs/>
                <w:lang w:eastAsia="fr-FR"/>
              </w:rPr>
              <w:t>.645</w:t>
            </w:r>
          </w:p>
        </w:tc>
        <w:tc>
          <w:tcPr>
            <w:tcW w:w="1720" w:type="dxa"/>
            <w:tcBorders>
              <w:top w:val="nil"/>
              <w:left w:val="nil"/>
              <w:bottom w:val="nil"/>
              <w:right w:val="nil"/>
            </w:tcBorders>
            <w:shd w:val="clear" w:color="000000" w:fill="FFFFFF"/>
            <w:noWrap/>
            <w:vAlign w:val="center"/>
            <w:hideMark/>
          </w:tcPr>
          <w:p w14:paraId="5632791F" w14:textId="407D5950" w:rsidR="000550D6" w:rsidRPr="001055CF" w:rsidRDefault="000550D6" w:rsidP="000550D6">
            <w:pPr>
              <w:jc w:val="center"/>
              <w:rPr>
                <w:lang w:eastAsia="fr-FR"/>
              </w:rPr>
            </w:pPr>
            <w:r w:rsidRPr="001055CF">
              <w:rPr>
                <w:lang w:eastAsia="fr-FR"/>
              </w:rPr>
              <w:t>.147</w:t>
            </w:r>
          </w:p>
        </w:tc>
        <w:tc>
          <w:tcPr>
            <w:tcW w:w="1660" w:type="dxa"/>
            <w:tcBorders>
              <w:top w:val="nil"/>
              <w:left w:val="nil"/>
              <w:bottom w:val="nil"/>
              <w:right w:val="nil"/>
            </w:tcBorders>
            <w:shd w:val="clear" w:color="000000" w:fill="FFFFFF"/>
            <w:noWrap/>
            <w:vAlign w:val="center"/>
            <w:hideMark/>
          </w:tcPr>
          <w:p w14:paraId="695D7F90" w14:textId="38919DA6" w:rsidR="000550D6" w:rsidRPr="001055CF" w:rsidRDefault="000550D6" w:rsidP="000550D6">
            <w:pPr>
              <w:jc w:val="center"/>
              <w:rPr>
                <w:lang w:eastAsia="fr-FR"/>
              </w:rPr>
            </w:pPr>
            <w:r w:rsidRPr="001055CF">
              <w:rPr>
                <w:lang w:eastAsia="fr-FR"/>
              </w:rPr>
              <w:t>.082</w:t>
            </w:r>
          </w:p>
        </w:tc>
        <w:tc>
          <w:tcPr>
            <w:tcW w:w="1180" w:type="dxa"/>
            <w:tcBorders>
              <w:top w:val="nil"/>
              <w:left w:val="nil"/>
              <w:bottom w:val="nil"/>
              <w:right w:val="nil"/>
            </w:tcBorders>
            <w:shd w:val="clear" w:color="000000" w:fill="FFFFFF"/>
            <w:noWrap/>
            <w:vAlign w:val="center"/>
            <w:hideMark/>
          </w:tcPr>
          <w:p w14:paraId="42F3A755" w14:textId="1F2499AD" w:rsidR="000550D6" w:rsidRPr="001055CF" w:rsidRDefault="000550D6" w:rsidP="000550D6">
            <w:pPr>
              <w:jc w:val="center"/>
              <w:rPr>
                <w:lang w:eastAsia="fr-FR"/>
              </w:rPr>
            </w:pPr>
            <w:r w:rsidRPr="001055CF">
              <w:rPr>
                <w:lang w:eastAsia="fr-FR"/>
              </w:rPr>
              <w:t>.248</w:t>
            </w:r>
          </w:p>
        </w:tc>
        <w:tc>
          <w:tcPr>
            <w:tcW w:w="1020" w:type="dxa"/>
            <w:tcBorders>
              <w:top w:val="nil"/>
              <w:left w:val="nil"/>
              <w:bottom w:val="nil"/>
              <w:right w:val="nil"/>
            </w:tcBorders>
            <w:shd w:val="clear" w:color="000000" w:fill="FFFFFF"/>
            <w:noWrap/>
            <w:vAlign w:val="bottom"/>
            <w:hideMark/>
          </w:tcPr>
          <w:p w14:paraId="18673090" w14:textId="57107A9A" w:rsidR="000550D6" w:rsidRPr="001055CF" w:rsidRDefault="000550D6" w:rsidP="000550D6">
            <w:pPr>
              <w:jc w:val="center"/>
              <w:rPr>
                <w:color w:val="000000"/>
                <w:lang w:eastAsia="fr-FR"/>
              </w:rPr>
            </w:pPr>
            <w:r w:rsidRPr="001055CF">
              <w:rPr>
                <w:color w:val="000000"/>
                <w:lang w:eastAsia="fr-FR"/>
              </w:rPr>
              <w:t>.373</w:t>
            </w:r>
          </w:p>
        </w:tc>
      </w:tr>
      <w:tr w:rsidR="000550D6" w:rsidRPr="001055CF" w14:paraId="2A933355" w14:textId="77777777" w:rsidTr="000550D6">
        <w:trPr>
          <w:trHeight w:val="312"/>
        </w:trPr>
        <w:tc>
          <w:tcPr>
            <w:tcW w:w="1400" w:type="dxa"/>
            <w:tcBorders>
              <w:top w:val="nil"/>
              <w:left w:val="nil"/>
              <w:bottom w:val="nil"/>
              <w:right w:val="nil"/>
            </w:tcBorders>
            <w:shd w:val="clear" w:color="000000" w:fill="FFFFFF"/>
            <w:noWrap/>
            <w:vAlign w:val="center"/>
            <w:hideMark/>
          </w:tcPr>
          <w:p w14:paraId="35B74562" w14:textId="3DA8A1B0" w:rsidR="000550D6" w:rsidRPr="00225D79" w:rsidRDefault="000550D6" w:rsidP="000550D6">
            <w:pPr>
              <w:rPr>
                <w:lang w:eastAsia="fr-FR"/>
              </w:rPr>
            </w:pPr>
            <w:r w:rsidRPr="00225D79">
              <w:rPr>
                <w:lang w:eastAsia="fr-FR"/>
              </w:rPr>
              <w:t>16</w:t>
            </w:r>
          </w:p>
        </w:tc>
        <w:tc>
          <w:tcPr>
            <w:tcW w:w="1420" w:type="dxa"/>
            <w:tcBorders>
              <w:top w:val="nil"/>
              <w:left w:val="nil"/>
              <w:bottom w:val="nil"/>
              <w:right w:val="nil"/>
            </w:tcBorders>
            <w:shd w:val="clear" w:color="000000" w:fill="FFFFFF"/>
            <w:noWrap/>
            <w:vAlign w:val="center"/>
            <w:hideMark/>
          </w:tcPr>
          <w:p w14:paraId="52ED85C2" w14:textId="5BBD8D48" w:rsidR="000550D6" w:rsidRPr="001055CF" w:rsidRDefault="000550D6" w:rsidP="000550D6">
            <w:pPr>
              <w:jc w:val="center"/>
              <w:rPr>
                <w:lang w:eastAsia="fr-FR"/>
              </w:rPr>
            </w:pPr>
            <w:r w:rsidRPr="001055CF">
              <w:rPr>
                <w:lang w:eastAsia="fr-FR"/>
              </w:rPr>
              <w:t>-.080</w:t>
            </w:r>
          </w:p>
        </w:tc>
        <w:tc>
          <w:tcPr>
            <w:tcW w:w="1720" w:type="dxa"/>
            <w:tcBorders>
              <w:top w:val="nil"/>
              <w:left w:val="nil"/>
              <w:bottom w:val="nil"/>
              <w:right w:val="nil"/>
            </w:tcBorders>
            <w:shd w:val="clear" w:color="000000" w:fill="FFFFFF"/>
            <w:noWrap/>
            <w:vAlign w:val="center"/>
            <w:hideMark/>
          </w:tcPr>
          <w:p w14:paraId="7D31566A" w14:textId="21638EC0" w:rsidR="000550D6" w:rsidRPr="001055CF" w:rsidRDefault="000550D6" w:rsidP="000550D6">
            <w:pPr>
              <w:jc w:val="center"/>
              <w:rPr>
                <w:b/>
                <w:bCs/>
                <w:lang w:eastAsia="fr-FR"/>
              </w:rPr>
            </w:pPr>
            <w:r w:rsidRPr="001055CF">
              <w:rPr>
                <w:b/>
                <w:bCs/>
                <w:lang w:eastAsia="fr-FR"/>
              </w:rPr>
              <w:t>.742</w:t>
            </w:r>
          </w:p>
        </w:tc>
        <w:tc>
          <w:tcPr>
            <w:tcW w:w="1660" w:type="dxa"/>
            <w:tcBorders>
              <w:top w:val="nil"/>
              <w:left w:val="nil"/>
              <w:bottom w:val="nil"/>
              <w:right w:val="nil"/>
            </w:tcBorders>
            <w:shd w:val="clear" w:color="000000" w:fill="FFFFFF"/>
            <w:noWrap/>
            <w:vAlign w:val="center"/>
            <w:hideMark/>
          </w:tcPr>
          <w:p w14:paraId="68CD12C5" w14:textId="4C3C3D4D" w:rsidR="000550D6" w:rsidRPr="001055CF" w:rsidRDefault="000550D6" w:rsidP="000550D6">
            <w:pPr>
              <w:jc w:val="center"/>
              <w:rPr>
                <w:i/>
                <w:iCs/>
                <w:u w:val="single"/>
                <w:lang w:eastAsia="fr-FR"/>
              </w:rPr>
            </w:pPr>
            <w:r w:rsidRPr="001055CF">
              <w:rPr>
                <w:i/>
                <w:iCs/>
                <w:u w:val="single"/>
                <w:lang w:eastAsia="fr-FR"/>
              </w:rPr>
              <w:t>.048</w:t>
            </w:r>
          </w:p>
        </w:tc>
        <w:tc>
          <w:tcPr>
            <w:tcW w:w="1180" w:type="dxa"/>
            <w:tcBorders>
              <w:top w:val="nil"/>
              <w:left w:val="nil"/>
              <w:bottom w:val="nil"/>
              <w:right w:val="nil"/>
            </w:tcBorders>
            <w:shd w:val="clear" w:color="000000" w:fill="FFFFFF"/>
            <w:noWrap/>
            <w:vAlign w:val="center"/>
            <w:hideMark/>
          </w:tcPr>
          <w:p w14:paraId="1E560FEC" w14:textId="67400E0E" w:rsidR="000550D6" w:rsidRPr="001055CF" w:rsidRDefault="000550D6" w:rsidP="000550D6">
            <w:pPr>
              <w:jc w:val="center"/>
              <w:rPr>
                <w:lang w:eastAsia="fr-FR"/>
              </w:rPr>
            </w:pPr>
            <w:r w:rsidRPr="001055CF">
              <w:rPr>
                <w:lang w:eastAsia="fr-FR"/>
              </w:rPr>
              <w:t>-.084</w:t>
            </w:r>
          </w:p>
        </w:tc>
        <w:tc>
          <w:tcPr>
            <w:tcW w:w="1020" w:type="dxa"/>
            <w:tcBorders>
              <w:top w:val="nil"/>
              <w:left w:val="nil"/>
              <w:bottom w:val="nil"/>
              <w:right w:val="nil"/>
            </w:tcBorders>
            <w:shd w:val="clear" w:color="000000" w:fill="FFFFFF"/>
            <w:noWrap/>
            <w:vAlign w:val="bottom"/>
            <w:hideMark/>
          </w:tcPr>
          <w:p w14:paraId="66AD89FA" w14:textId="76CC0B04" w:rsidR="000550D6" w:rsidRPr="001055CF" w:rsidRDefault="000550D6" w:rsidP="000550D6">
            <w:pPr>
              <w:jc w:val="center"/>
              <w:rPr>
                <w:color w:val="000000"/>
                <w:lang w:eastAsia="fr-FR"/>
              </w:rPr>
            </w:pPr>
            <w:r w:rsidRPr="001055CF">
              <w:rPr>
                <w:color w:val="000000"/>
                <w:lang w:eastAsia="fr-FR"/>
              </w:rPr>
              <w:t>.413</w:t>
            </w:r>
          </w:p>
        </w:tc>
      </w:tr>
      <w:tr w:rsidR="000550D6" w:rsidRPr="001055CF" w14:paraId="44107030" w14:textId="77777777" w:rsidTr="000550D6">
        <w:trPr>
          <w:trHeight w:val="312"/>
        </w:trPr>
        <w:tc>
          <w:tcPr>
            <w:tcW w:w="1400" w:type="dxa"/>
            <w:tcBorders>
              <w:top w:val="nil"/>
              <w:left w:val="nil"/>
              <w:bottom w:val="nil"/>
              <w:right w:val="nil"/>
            </w:tcBorders>
            <w:shd w:val="clear" w:color="000000" w:fill="FFFFFF"/>
            <w:noWrap/>
            <w:vAlign w:val="center"/>
            <w:hideMark/>
          </w:tcPr>
          <w:p w14:paraId="6C2512DA" w14:textId="1E4947CB" w:rsidR="000550D6" w:rsidRPr="00225D79" w:rsidRDefault="000550D6" w:rsidP="000550D6">
            <w:pPr>
              <w:rPr>
                <w:lang w:eastAsia="fr-FR"/>
              </w:rPr>
            </w:pPr>
            <w:r w:rsidRPr="00225D79">
              <w:rPr>
                <w:lang w:eastAsia="fr-FR"/>
              </w:rPr>
              <w:t>17</w:t>
            </w:r>
          </w:p>
        </w:tc>
        <w:tc>
          <w:tcPr>
            <w:tcW w:w="1420" w:type="dxa"/>
            <w:tcBorders>
              <w:top w:val="nil"/>
              <w:left w:val="nil"/>
              <w:bottom w:val="nil"/>
              <w:right w:val="nil"/>
            </w:tcBorders>
            <w:shd w:val="clear" w:color="000000" w:fill="FFFFFF"/>
            <w:noWrap/>
            <w:vAlign w:val="center"/>
            <w:hideMark/>
          </w:tcPr>
          <w:p w14:paraId="65512044" w14:textId="0FBEFDC9" w:rsidR="000550D6" w:rsidRPr="001055CF" w:rsidRDefault="000550D6" w:rsidP="000550D6">
            <w:pPr>
              <w:jc w:val="center"/>
              <w:rPr>
                <w:i/>
                <w:iCs/>
                <w:u w:val="single"/>
                <w:lang w:eastAsia="fr-FR"/>
              </w:rPr>
            </w:pPr>
            <w:r w:rsidRPr="001055CF">
              <w:rPr>
                <w:i/>
                <w:iCs/>
                <w:u w:val="single"/>
                <w:lang w:eastAsia="fr-FR"/>
              </w:rPr>
              <w:t>-.055</w:t>
            </w:r>
          </w:p>
        </w:tc>
        <w:tc>
          <w:tcPr>
            <w:tcW w:w="1720" w:type="dxa"/>
            <w:tcBorders>
              <w:top w:val="nil"/>
              <w:left w:val="nil"/>
              <w:bottom w:val="nil"/>
              <w:right w:val="nil"/>
            </w:tcBorders>
            <w:shd w:val="clear" w:color="000000" w:fill="FFFFFF"/>
            <w:noWrap/>
            <w:vAlign w:val="center"/>
            <w:hideMark/>
          </w:tcPr>
          <w:p w14:paraId="744FC045" w14:textId="73C8FDA1" w:rsidR="000550D6" w:rsidRPr="001055CF" w:rsidRDefault="000550D6" w:rsidP="000550D6">
            <w:pPr>
              <w:jc w:val="center"/>
              <w:rPr>
                <w:b/>
                <w:bCs/>
                <w:lang w:eastAsia="fr-FR"/>
              </w:rPr>
            </w:pPr>
            <w:r w:rsidRPr="001055CF">
              <w:rPr>
                <w:b/>
                <w:bCs/>
                <w:lang w:eastAsia="fr-FR"/>
              </w:rPr>
              <w:t>.615</w:t>
            </w:r>
          </w:p>
        </w:tc>
        <w:tc>
          <w:tcPr>
            <w:tcW w:w="1660" w:type="dxa"/>
            <w:tcBorders>
              <w:top w:val="nil"/>
              <w:left w:val="nil"/>
              <w:bottom w:val="nil"/>
              <w:right w:val="nil"/>
            </w:tcBorders>
            <w:shd w:val="clear" w:color="000000" w:fill="FFFFFF"/>
            <w:noWrap/>
            <w:vAlign w:val="center"/>
            <w:hideMark/>
          </w:tcPr>
          <w:p w14:paraId="329002AA" w14:textId="04DCAC70" w:rsidR="000550D6" w:rsidRPr="001055CF" w:rsidRDefault="000550D6" w:rsidP="000550D6">
            <w:pPr>
              <w:jc w:val="center"/>
              <w:rPr>
                <w:lang w:eastAsia="fr-FR"/>
              </w:rPr>
            </w:pPr>
            <w:r w:rsidRPr="001055CF">
              <w:rPr>
                <w:lang w:eastAsia="fr-FR"/>
              </w:rPr>
              <w:t>.196</w:t>
            </w:r>
          </w:p>
        </w:tc>
        <w:tc>
          <w:tcPr>
            <w:tcW w:w="1180" w:type="dxa"/>
            <w:tcBorders>
              <w:top w:val="nil"/>
              <w:left w:val="nil"/>
              <w:bottom w:val="nil"/>
              <w:right w:val="nil"/>
            </w:tcBorders>
            <w:shd w:val="clear" w:color="000000" w:fill="FFFFFF"/>
            <w:noWrap/>
            <w:vAlign w:val="center"/>
            <w:hideMark/>
          </w:tcPr>
          <w:p w14:paraId="59C3074D" w14:textId="67CEC523" w:rsidR="000550D6" w:rsidRPr="001055CF" w:rsidRDefault="000550D6" w:rsidP="000550D6">
            <w:pPr>
              <w:jc w:val="center"/>
              <w:rPr>
                <w:lang w:eastAsia="fr-FR"/>
              </w:rPr>
            </w:pPr>
            <w:r w:rsidRPr="001055CF">
              <w:rPr>
                <w:lang w:eastAsia="fr-FR"/>
              </w:rPr>
              <w:t>-.203</w:t>
            </w:r>
          </w:p>
        </w:tc>
        <w:tc>
          <w:tcPr>
            <w:tcW w:w="1020" w:type="dxa"/>
            <w:tcBorders>
              <w:top w:val="nil"/>
              <w:left w:val="nil"/>
              <w:bottom w:val="nil"/>
              <w:right w:val="nil"/>
            </w:tcBorders>
            <w:shd w:val="clear" w:color="000000" w:fill="FFFFFF"/>
            <w:noWrap/>
            <w:vAlign w:val="bottom"/>
            <w:hideMark/>
          </w:tcPr>
          <w:p w14:paraId="29FC031E" w14:textId="46F58CCA" w:rsidR="000550D6" w:rsidRPr="001055CF" w:rsidRDefault="000550D6" w:rsidP="000550D6">
            <w:pPr>
              <w:jc w:val="center"/>
              <w:rPr>
                <w:color w:val="000000"/>
                <w:lang w:eastAsia="fr-FR"/>
              </w:rPr>
            </w:pPr>
            <w:r w:rsidRPr="001055CF">
              <w:rPr>
                <w:color w:val="000000"/>
                <w:lang w:eastAsia="fr-FR"/>
              </w:rPr>
              <w:t>.493</w:t>
            </w:r>
          </w:p>
        </w:tc>
      </w:tr>
      <w:tr w:rsidR="000550D6" w:rsidRPr="001055CF" w14:paraId="67A2B872" w14:textId="77777777" w:rsidTr="000550D6">
        <w:trPr>
          <w:trHeight w:val="312"/>
        </w:trPr>
        <w:tc>
          <w:tcPr>
            <w:tcW w:w="1400" w:type="dxa"/>
            <w:tcBorders>
              <w:top w:val="nil"/>
              <w:left w:val="nil"/>
              <w:bottom w:val="nil"/>
              <w:right w:val="nil"/>
            </w:tcBorders>
            <w:shd w:val="clear" w:color="000000" w:fill="FFFFFF"/>
            <w:noWrap/>
            <w:vAlign w:val="center"/>
            <w:hideMark/>
          </w:tcPr>
          <w:p w14:paraId="45ACB68E" w14:textId="5CD52B1D" w:rsidR="000550D6" w:rsidRPr="00225D79" w:rsidRDefault="000550D6" w:rsidP="000550D6">
            <w:pPr>
              <w:rPr>
                <w:lang w:eastAsia="fr-FR"/>
              </w:rPr>
            </w:pPr>
            <w:r w:rsidRPr="00225D79">
              <w:rPr>
                <w:lang w:eastAsia="fr-FR"/>
              </w:rPr>
              <w:t>18</w:t>
            </w:r>
          </w:p>
        </w:tc>
        <w:tc>
          <w:tcPr>
            <w:tcW w:w="1420" w:type="dxa"/>
            <w:tcBorders>
              <w:top w:val="nil"/>
              <w:left w:val="nil"/>
              <w:bottom w:val="nil"/>
              <w:right w:val="nil"/>
            </w:tcBorders>
            <w:shd w:val="clear" w:color="000000" w:fill="FFFFFF"/>
            <w:noWrap/>
            <w:vAlign w:val="center"/>
            <w:hideMark/>
          </w:tcPr>
          <w:p w14:paraId="0DE44C9E" w14:textId="543E59D8" w:rsidR="000550D6" w:rsidRPr="001055CF" w:rsidRDefault="000550D6" w:rsidP="000550D6">
            <w:pPr>
              <w:jc w:val="center"/>
              <w:rPr>
                <w:i/>
                <w:iCs/>
                <w:u w:val="single"/>
                <w:lang w:eastAsia="fr-FR"/>
              </w:rPr>
            </w:pPr>
            <w:r w:rsidRPr="001055CF">
              <w:rPr>
                <w:i/>
                <w:iCs/>
                <w:u w:val="single"/>
                <w:lang w:eastAsia="fr-FR"/>
              </w:rPr>
              <w:t>.019</w:t>
            </w:r>
          </w:p>
        </w:tc>
        <w:tc>
          <w:tcPr>
            <w:tcW w:w="1720" w:type="dxa"/>
            <w:tcBorders>
              <w:top w:val="nil"/>
              <w:left w:val="nil"/>
              <w:bottom w:val="nil"/>
              <w:right w:val="nil"/>
            </w:tcBorders>
            <w:shd w:val="clear" w:color="000000" w:fill="FFFFFF"/>
            <w:noWrap/>
            <w:vAlign w:val="center"/>
            <w:hideMark/>
          </w:tcPr>
          <w:p w14:paraId="0A5BF383" w14:textId="484D5588" w:rsidR="000550D6" w:rsidRPr="001055CF" w:rsidRDefault="000550D6" w:rsidP="000550D6">
            <w:pPr>
              <w:jc w:val="center"/>
              <w:rPr>
                <w:lang w:eastAsia="fr-FR"/>
              </w:rPr>
            </w:pPr>
            <w:r w:rsidRPr="001055CF">
              <w:rPr>
                <w:lang w:eastAsia="fr-FR"/>
              </w:rPr>
              <w:t>-.127</w:t>
            </w:r>
          </w:p>
        </w:tc>
        <w:tc>
          <w:tcPr>
            <w:tcW w:w="1660" w:type="dxa"/>
            <w:tcBorders>
              <w:top w:val="nil"/>
              <w:left w:val="nil"/>
              <w:bottom w:val="nil"/>
              <w:right w:val="nil"/>
            </w:tcBorders>
            <w:shd w:val="clear" w:color="000000" w:fill="FFFFFF"/>
            <w:noWrap/>
            <w:vAlign w:val="center"/>
            <w:hideMark/>
          </w:tcPr>
          <w:p w14:paraId="04999F37" w14:textId="29F0CAC1" w:rsidR="000550D6" w:rsidRPr="001055CF" w:rsidRDefault="000550D6" w:rsidP="000550D6">
            <w:pPr>
              <w:jc w:val="center"/>
              <w:rPr>
                <w:lang w:eastAsia="fr-FR"/>
              </w:rPr>
            </w:pPr>
            <w:r w:rsidRPr="001055CF">
              <w:rPr>
                <w:lang w:eastAsia="fr-FR"/>
              </w:rPr>
              <w:t>.134</w:t>
            </w:r>
          </w:p>
        </w:tc>
        <w:tc>
          <w:tcPr>
            <w:tcW w:w="1180" w:type="dxa"/>
            <w:tcBorders>
              <w:top w:val="nil"/>
              <w:left w:val="nil"/>
              <w:bottom w:val="nil"/>
              <w:right w:val="nil"/>
            </w:tcBorders>
            <w:shd w:val="clear" w:color="000000" w:fill="FFFFFF"/>
            <w:noWrap/>
            <w:vAlign w:val="center"/>
            <w:hideMark/>
          </w:tcPr>
          <w:p w14:paraId="147DC46B" w14:textId="1262B4A1" w:rsidR="000550D6" w:rsidRPr="001055CF" w:rsidRDefault="000550D6" w:rsidP="000550D6">
            <w:pPr>
              <w:jc w:val="center"/>
              <w:rPr>
                <w:b/>
                <w:bCs/>
                <w:lang w:eastAsia="fr-FR"/>
              </w:rPr>
            </w:pPr>
            <w:r w:rsidRPr="001055CF">
              <w:rPr>
                <w:b/>
                <w:bCs/>
                <w:lang w:eastAsia="fr-FR"/>
              </w:rPr>
              <w:t>.647</w:t>
            </w:r>
          </w:p>
        </w:tc>
        <w:tc>
          <w:tcPr>
            <w:tcW w:w="1020" w:type="dxa"/>
            <w:tcBorders>
              <w:top w:val="nil"/>
              <w:left w:val="nil"/>
              <w:bottom w:val="nil"/>
              <w:right w:val="nil"/>
            </w:tcBorders>
            <w:shd w:val="clear" w:color="000000" w:fill="FFFFFF"/>
            <w:noWrap/>
            <w:vAlign w:val="bottom"/>
            <w:hideMark/>
          </w:tcPr>
          <w:p w14:paraId="37E502A1" w14:textId="0CFC65BA" w:rsidR="000550D6" w:rsidRPr="001055CF" w:rsidRDefault="000550D6" w:rsidP="000550D6">
            <w:pPr>
              <w:jc w:val="center"/>
              <w:rPr>
                <w:color w:val="000000"/>
                <w:lang w:eastAsia="fr-FR"/>
              </w:rPr>
            </w:pPr>
            <w:r w:rsidRPr="001055CF">
              <w:rPr>
                <w:color w:val="000000"/>
                <w:lang w:eastAsia="fr-FR"/>
              </w:rPr>
              <w:t>.477</w:t>
            </w:r>
          </w:p>
        </w:tc>
      </w:tr>
      <w:tr w:rsidR="000550D6" w:rsidRPr="001055CF" w14:paraId="4E4D0B11" w14:textId="77777777" w:rsidTr="000550D6">
        <w:trPr>
          <w:trHeight w:val="312"/>
        </w:trPr>
        <w:tc>
          <w:tcPr>
            <w:tcW w:w="1400" w:type="dxa"/>
            <w:tcBorders>
              <w:top w:val="nil"/>
              <w:left w:val="nil"/>
              <w:bottom w:val="nil"/>
              <w:right w:val="nil"/>
            </w:tcBorders>
            <w:shd w:val="clear" w:color="000000" w:fill="FFFFFF"/>
            <w:noWrap/>
            <w:vAlign w:val="center"/>
            <w:hideMark/>
          </w:tcPr>
          <w:p w14:paraId="688AE513" w14:textId="01BB3A23" w:rsidR="000550D6" w:rsidRPr="00225D79" w:rsidRDefault="000550D6" w:rsidP="000550D6">
            <w:pPr>
              <w:rPr>
                <w:lang w:eastAsia="fr-FR"/>
              </w:rPr>
            </w:pPr>
            <w:r w:rsidRPr="00225D79">
              <w:rPr>
                <w:lang w:eastAsia="fr-FR"/>
              </w:rPr>
              <w:t>19</w:t>
            </w:r>
          </w:p>
        </w:tc>
        <w:tc>
          <w:tcPr>
            <w:tcW w:w="1420" w:type="dxa"/>
            <w:tcBorders>
              <w:top w:val="nil"/>
              <w:left w:val="nil"/>
              <w:bottom w:val="nil"/>
              <w:right w:val="nil"/>
            </w:tcBorders>
            <w:shd w:val="clear" w:color="000000" w:fill="FFFFFF"/>
            <w:noWrap/>
            <w:vAlign w:val="center"/>
            <w:hideMark/>
          </w:tcPr>
          <w:p w14:paraId="3382E6D1" w14:textId="6573AE56" w:rsidR="000550D6" w:rsidRPr="001055CF" w:rsidRDefault="000550D6" w:rsidP="000550D6">
            <w:pPr>
              <w:jc w:val="center"/>
              <w:rPr>
                <w:lang w:eastAsia="fr-FR"/>
              </w:rPr>
            </w:pPr>
            <w:r w:rsidRPr="001055CF">
              <w:rPr>
                <w:lang w:eastAsia="fr-FR"/>
              </w:rPr>
              <w:t>-.043</w:t>
            </w:r>
          </w:p>
        </w:tc>
        <w:tc>
          <w:tcPr>
            <w:tcW w:w="1720" w:type="dxa"/>
            <w:tcBorders>
              <w:top w:val="nil"/>
              <w:left w:val="nil"/>
              <w:bottom w:val="nil"/>
              <w:right w:val="nil"/>
            </w:tcBorders>
            <w:shd w:val="clear" w:color="000000" w:fill="FFFFFF"/>
            <w:noWrap/>
            <w:vAlign w:val="center"/>
            <w:hideMark/>
          </w:tcPr>
          <w:p w14:paraId="3FDD9C65" w14:textId="28B567CD" w:rsidR="000550D6" w:rsidRPr="001055CF" w:rsidRDefault="000550D6" w:rsidP="000550D6">
            <w:pPr>
              <w:jc w:val="center"/>
              <w:rPr>
                <w:lang w:eastAsia="fr-FR"/>
              </w:rPr>
            </w:pPr>
            <w:r w:rsidRPr="001055CF">
              <w:rPr>
                <w:lang w:eastAsia="fr-FR"/>
              </w:rPr>
              <w:t>-.161</w:t>
            </w:r>
          </w:p>
        </w:tc>
        <w:tc>
          <w:tcPr>
            <w:tcW w:w="1660" w:type="dxa"/>
            <w:tcBorders>
              <w:top w:val="nil"/>
              <w:left w:val="nil"/>
              <w:bottom w:val="nil"/>
              <w:right w:val="nil"/>
            </w:tcBorders>
            <w:shd w:val="clear" w:color="000000" w:fill="FFFFFF"/>
            <w:noWrap/>
            <w:vAlign w:val="center"/>
            <w:hideMark/>
          </w:tcPr>
          <w:p w14:paraId="33C59892" w14:textId="2A06E64B" w:rsidR="000550D6" w:rsidRPr="001055CF" w:rsidRDefault="000550D6" w:rsidP="000550D6">
            <w:pPr>
              <w:jc w:val="center"/>
              <w:rPr>
                <w:lang w:eastAsia="fr-FR"/>
              </w:rPr>
            </w:pPr>
            <w:r w:rsidRPr="001055CF">
              <w:rPr>
                <w:lang w:eastAsia="fr-FR"/>
              </w:rPr>
              <w:t>.070</w:t>
            </w:r>
          </w:p>
        </w:tc>
        <w:tc>
          <w:tcPr>
            <w:tcW w:w="1180" w:type="dxa"/>
            <w:tcBorders>
              <w:top w:val="nil"/>
              <w:left w:val="nil"/>
              <w:bottom w:val="nil"/>
              <w:right w:val="nil"/>
            </w:tcBorders>
            <w:shd w:val="clear" w:color="000000" w:fill="FFFFFF"/>
            <w:noWrap/>
            <w:vAlign w:val="center"/>
            <w:hideMark/>
          </w:tcPr>
          <w:p w14:paraId="3E7AF6A0" w14:textId="357EE52B" w:rsidR="000550D6" w:rsidRPr="001055CF" w:rsidRDefault="000550D6" w:rsidP="000550D6">
            <w:pPr>
              <w:jc w:val="center"/>
              <w:rPr>
                <w:b/>
                <w:bCs/>
                <w:lang w:eastAsia="fr-FR"/>
              </w:rPr>
            </w:pPr>
            <w:r w:rsidRPr="001055CF">
              <w:rPr>
                <w:b/>
                <w:bCs/>
                <w:lang w:eastAsia="fr-FR"/>
              </w:rPr>
              <w:t>.897</w:t>
            </w:r>
          </w:p>
        </w:tc>
        <w:tc>
          <w:tcPr>
            <w:tcW w:w="1020" w:type="dxa"/>
            <w:tcBorders>
              <w:top w:val="nil"/>
              <w:left w:val="nil"/>
              <w:bottom w:val="nil"/>
              <w:right w:val="nil"/>
            </w:tcBorders>
            <w:shd w:val="clear" w:color="000000" w:fill="FFFFFF"/>
            <w:noWrap/>
            <w:vAlign w:val="bottom"/>
            <w:hideMark/>
          </w:tcPr>
          <w:p w14:paraId="0E542CF2" w14:textId="571E21BF" w:rsidR="000550D6" w:rsidRPr="001055CF" w:rsidRDefault="000550D6" w:rsidP="000550D6">
            <w:pPr>
              <w:jc w:val="center"/>
              <w:rPr>
                <w:color w:val="000000"/>
                <w:lang w:eastAsia="fr-FR"/>
              </w:rPr>
            </w:pPr>
            <w:r w:rsidRPr="001055CF">
              <w:rPr>
                <w:color w:val="000000"/>
                <w:lang w:eastAsia="fr-FR"/>
              </w:rPr>
              <w:t>.122</w:t>
            </w:r>
          </w:p>
        </w:tc>
      </w:tr>
      <w:tr w:rsidR="000550D6" w:rsidRPr="001055CF" w14:paraId="69564BD4" w14:textId="77777777" w:rsidTr="000550D6">
        <w:trPr>
          <w:trHeight w:val="312"/>
        </w:trPr>
        <w:tc>
          <w:tcPr>
            <w:tcW w:w="1400" w:type="dxa"/>
            <w:tcBorders>
              <w:top w:val="nil"/>
              <w:left w:val="nil"/>
              <w:bottom w:val="nil"/>
              <w:right w:val="nil"/>
            </w:tcBorders>
            <w:shd w:val="clear" w:color="000000" w:fill="FFFFFF"/>
            <w:noWrap/>
            <w:vAlign w:val="center"/>
            <w:hideMark/>
          </w:tcPr>
          <w:p w14:paraId="7CAE6C21" w14:textId="1A68054E" w:rsidR="000550D6" w:rsidRPr="00225D79" w:rsidRDefault="000550D6" w:rsidP="000550D6">
            <w:pPr>
              <w:rPr>
                <w:lang w:eastAsia="fr-FR"/>
              </w:rPr>
            </w:pPr>
            <w:r w:rsidRPr="00225D79">
              <w:rPr>
                <w:lang w:eastAsia="fr-FR"/>
              </w:rPr>
              <w:t>20</w:t>
            </w:r>
          </w:p>
        </w:tc>
        <w:tc>
          <w:tcPr>
            <w:tcW w:w="1420" w:type="dxa"/>
            <w:tcBorders>
              <w:top w:val="nil"/>
              <w:left w:val="nil"/>
              <w:bottom w:val="nil"/>
              <w:right w:val="nil"/>
            </w:tcBorders>
            <w:shd w:val="clear" w:color="000000" w:fill="FFFFFF"/>
            <w:noWrap/>
            <w:vAlign w:val="center"/>
            <w:hideMark/>
          </w:tcPr>
          <w:p w14:paraId="4A772FD7" w14:textId="689C78A6" w:rsidR="000550D6" w:rsidRPr="001055CF" w:rsidRDefault="000550D6" w:rsidP="000550D6">
            <w:pPr>
              <w:jc w:val="center"/>
              <w:rPr>
                <w:i/>
                <w:iCs/>
                <w:u w:val="single"/>
                <w:lang w:eastAsia="fr-FR"/>
              </w:rPr>
            </w:pPr>
            <w:r w:rsidRPr="001055CF">
              <w:rPr>
                <w:i/>
                <w:iCs/>
                <w:u w:val="single"/>
                <w:lang w:eastAsia="fr-FR"/>
              </w:rPr>
              <w:t>-.027</w:t>
            </w:r>
          </w:p>
        </w:tc>
        <w:tc>
          <w:tcPr>
            <w:tcW w:w="1720" w:type="dxa"/>
            <w:tcBorders>
              <w:top w:val="nil"/>
              <w:left w:val="nil"/>
              <w:bottom w:val="nil"/>
              <w:right w:val="nil"/>
            </w:tcBorders>
            <w:shd w:val="clear" w:color="000000" w:fill="FFFFFF"/>
            <w:noWrap/>
            <w:vAlign w:val="center"/>
            <w:hideMark/>
          </w:tcPr>
          <w:p w14:paraId="59731CB3" w14:textId="44C8F997" w:rsidR="000550D6" w:rsidRPr="001055CF" w:rsidRDefault="000550D6" w:rsidP="000550D6">
            <w:pPr>
              <w:jc w:val="center"/>
              <w:rPr>
                <w:i/>
                <w:iCs/>
                <w:u w:val="single"/>
                <w:lang w:eastAsia="fr-FR"/>
              </w:rPr>
            </w:pPr>
            <w:r w:rsidRPr="001055CF">
              <w:rPr>
                <w:i/>
                <w:iCs/>
                <w:u w:val="single"/>
                <w:lang w:eastAsia="fr-FR"/>
              </w:rPr>
              <w:t>-.010</w:t>
            </w:r>
          </w:p>
        </w:tc>
        <w:tc>
          <w:tcPr>
            <w:tcW w:w="1660" w:type="dxa"/>
            <w:tcBorders>
              <w:top w:val="nil"/>
              <w:left w:val="nil"/>
              <w:bottom w:val="nil"/>
              <w:right w:val="nil"/>
            </w:tcBorders>
            <w:shd w:val="clear" w:color="000000" w:fill="FFFFFF"/>
            <w:noWrap/>
            <w:vAlign w:val="center"/>
            <w:hideMark/>
          </w:tcPr>
          <w:p w14:paraId="3020F7D0" w14:textId="64CA05B2" w:rsidR="000550D6" w:rsidRPr="001055CF" w:rsidRDefault="000550D6" w:rsidP="000550D6">
            <w:pPr>
              <w:jc w:val="center"/>
              <w:rPr>
                <w:lang w:eastAsia="fr-FR"/>
              </w:rPr>
            </w:pPr>
            <w:r w:rsidRPr="001055CF">
              <w:rPr>
                <w:lang w:eastAsia="fr-FR"/>
              </w:rPr>
              <w:t>.047</w:t>
            </w:r>
          </w:p>
        </w:tc>
        <w:tc>
          <w:tcPr>
            <w:tcW w:w="1180" w:type="dxa"/>
            <w:tcBorders>
              <w:top w:val="nil"/>
              <w:left w:val="nil"/>
              <w:bottom w:val="nil"/>
              <w:right w:val="nil"/>
            </w:tcBorders>
            <w:shd w:val="clear" w:color="000000" w:fill="FFFFFF"/>
            <w:noWrap/>
            <w:vAlign w:val="center"/>
            <w:hideMark/>
          </w:tcPr>
          <w:p w14:paraId="7BCFB8E8" w14:textId="5B862C53" w:rsidR="000550D6" w:rsidRPr="001055CF" w:rsidRDefault="000550D6" w:rsidP="000550D6">
            <w:pPr>
              <w:jc w:val="center"/>
              <w:rPr>
                <w:b/>
                <w:bCs/>
                <w:lang w:eastAsia="fr-FR"/>
              </w:rPr>
            </w:pPr>
            <w:r w:rsidRPr="001055CF">
              <w:rPr>
                <w:b/>
                <w:bCs/>
                <w:lang w:eastAsia="fr-FR"/>
              </w:rPr>
              <w:t>.883</w:t>
            </w:r>
          </w:p>
        </w:tc>
        <w:tc>
          <w:tcPr>
            <w:tcW w:w="1020" w:type="dxa"/>
            <w:tcBorders>
              <w:top w:val="nil"/>
              <w:left w:val="nil"/>
              <w:bottom w:val="nil"/>
              <w:right w:val="nil"/>
            </w:tcBorders>
            <w:shd w:val="clear" w:color="000000" w:fill="FFFFFF"/>
            <w:noWrap/>
            <w:vAlign w:val="bottom"/>
            <w:hideMark/>
          </w:tcPr>
          <w:p w14:paraId="6AF58E05" w14:textId="752F1A5F" w:rsidR="000550D6" w:rsidRPr="001055CF" w:rsidRDefault="000550D6" w:rsidP="000550D6">
            <w:pPr>
              <w:jc w:val="center"/>
              <w:rPr>
                <w:color w:val="000000"/>
                <w:lang w:eastAsia="fr-FR"/>
              </w:rPr>
            </w:pPr>
            <w:r w:rsidRPr="001055CF">
              <w:rPr>
                <w:color w:val="000000"/>
                <w:lang w:eastAsia="fr-FR"/>
              </w:rPr>
              <w:t>.201</w:t>
            </w:r>
          </w:p>
        </w:tc>
      </w:tr>
      <w:tr w:rsidR="000550D6" w:rsidRPr="001055CF" w14:paraId="101DF9A2" w14:textId="77777777" w:rsidTr="000550D6">
        <w:trPr>
          <w:trHeight w:val="312"/>
        </w:trPr>
        <w:tc>
          <w:tcPr>
            <w:tcW w:w="1400" w:type="dxa"/>
            <w:tcBorders>
              <w:top w:val="nil"/>
              <w:left w:val="nil"/>
              <w:bottom w:val="nil"/>
              <w:right w:val="nil"/>
            </w:tcBorders>
            <w:shd w:val="clear" w:color="000000" w:fill="FFFFFF"/>
            <w:noWrap/>
            <w:vAlign w:val="center"/>
            <w:hideMark/>
          </w:tcPr>
          <w:p w14:paraId="2EA7E127" w14:textId="352CD6BA" w:rsidR="000550D6" w:rsidRPr="00225D79" w:rsidRDefault="000550D6" w:rsidP="000550D6">
            <w:pPr>
              <w:rPr>
                <w:lang w:eastAsia="fr-FR"/>
              </w:rPr>
            </w:pPr>
            <w:r w:rsidRPr="00225D79">
              <w:rPr>
                <w:lang w:eastAsia="fr-FR"/>
              </w:rPr>
              <w:t>21</w:t>
            </w:r>
          </w:p>
        </w:tc>
        <w:tc>
          <w:tcPr>
            <w:tcW w:w="1420" w:type="dxa"/>
            <w:tcBorders>
              <w:top w:val="nil"/>
              <w:left w:val="nil"/>
              <w:bottom w:val="nil"/>
              <w:right w:val="nil"/>
            </w:tcBorders>
            <w:shd w:val="clear" w:color="000000" w:fill="FFFFFF"/>
            <w:noWrap/>
            <w:vAlign w:val="center"/>
            <w:hideMark/>
          </w:tcPr>
          <w:p w14:paraId="79756689" w14:textId="2AB5902A" w:rsidR="000550D6" w:rsidRPr="001055CF" w:rsidRDefault="000550D6" w:rsidP="000550D6">
            <w:pPr>
              <w:jc w:val="center"/>
              <w:rPr>
                <w:lang w:eastAsia="fr-FR"/>
              </w:rPr>
            </w:pPr>
            <w:r w:rsidRPr="001055CF">
              <w:rPr>
                <w:lang w:eastAsia="fr-FR"/>
              </w:rPr>
              <w:t>.136</w:t>
            </w:r>
          </w:p>
        </w:tc>
        <w:tc>
          <w:tcPr>
            <w:tcW w:w="1720" w:type="dxa"/>
            <w:tcBorders>
              <w:top w:val="nil"/>
              <w:left w:val="nil"/>
              <w:bottom w:val="nil"/>
              <w:right w:val="nil"/>
            </w:tcBorders>
            <w:shd w:val="clear" w:color="000000" w:fill="FFFFFF"/>
            <w:noWrap/>
            <w:vAlign w:val="center"/>
            <w:hideMark/>
          </w:tcPr>
          <w:p w14:paraId="27EBA004" w14:textId="48C65B44" w:rsidR="000550D6" w:rsidRPr="001055CF" w:rsidRDefault="000550D6" w:rsidP="000550D6">
            <w:pPr>
              <w:jc w:val="center"/>
              <w:rPr>
                <w:lang w:eastAsia="fr-FR"/>
              </w:rPr>
            </w:pPr>
            <w:r w:rsidRPr="001055CF">
              <w:rPr>
                <w:lang w:eastAsia="fr-FR"/>
              </w:rPr>
              <w:t>.114</w:t>
            </w:r>
          </w:p>
        </w:tc>
        <w:tc>
          <w:tcPr>
            <w:tcW w:w="1660" w:type="dxa"/>
            <w:tcBorders>
              <w:top w:val="nil"/>
              <w:left w:val="nil"/>
              <w:bottom w:val="nil"/>
              <w:right w:val="nil"/>
            </w:tcBorders>
            <w:shd w:val="clear" w:color="000000" w:fill="FFFFFF"/>
            <w:noWrap/>
            <w:vAlign w:val="center"/>
            <w:hideMark/>
          </w:tcPr>
          <w:p w14:paraId="156671E1" w14:textId="5A9D7C00" w:rsidR="000550D6" w:rsidRPr="001055CF" w:rsidRDefault="000550D6" w:rsidP="000550D6">
            <w:pPr>
              <w:jc w:val="center"/>
              <w:rPr>
                <w:b/>
                <w:bCs/>
                <w:lang w:eastAsia="fr-FR"/>
              </w:rPr>
            </w:pPr>
            <w:r w:rsidRPr="001055CF">
              <w:rPr>
                <w:b/>
                <w:bCs/>
                <w:lang w:eastAsia="fr-FR"/>
              </w:rPr>
              <w:t>.626</w:t>
            </w:r>
          </w:p>
        </w:tc>
        <w:tc>
          <w:tcPr>
            <w:tcW w:w="1180" w:type="dxa"/>
            <w:tcBorders>
              <w:top w:val="nil"/>
              <w:left w:val="nil"/>
              <w:bottom w:val="nil"/>
              <w:right w:val="nil"/>
            </w:tcBorders>
            <w:shd w:val="clear" w:color="000000" w:fill="FFFFFF"/>
            <w:noWrap/>
            <w:vAlign w:val="center"/>
            <w:hideMark/>
          </w:tcPr>
          <w:p w14:paraId="162B6F9A" w14:textId="45D5B40D" w:rsidR="000550D6" w:rsidRPr="001055CF" w:rsidRDefault="000550D6" w:rsidP="000550D6">
            <w:pPr>
              <w:jc w:val="center"/>
              <w:rPr>
                <w:lang w:eastAsia="fr-FR"/>
              </w:rPr>
            </w:pPr>
            <w:r w:rsidRPr="001055CF">
              <w:rPr>
                <w:lang w:eastAsia="fr-FR"/>
              </w:rPr>
              <w:t>.167</w:t>
            </w:r>
          </w:p>
        </w:tc>
        <w:tc>
          <w:tcPr>
            <w:tcW w:w="1020" w:type="dxa"/>
            <w:tcBorders>
              <w:top w:val="nil"/>
              <w:left w:val="nil"/>
              <w:bottom w:val="nil"/>
              <w:right w:val="nil"/>
            </w:tcBorders>
            <w:shd w:val="clear" w:color="000000" w:fill="FFFFFF"/>
            <w:noWrap/>
            <w:vAlign w:val="bottom"/>
            <w:hideMark/>
          </w:tcPr>
          <w:p w14:paraId="1B651687" w14:textId="0AC8FB59" w:rsidR="000550D6" w:rsidRPr="001055CF" w:rsidRDefault="000550D6" w:rsidP="000550D6">
            <w:pPr>
              <w:jc w:val="center"/>
              <w:rPr>
                <w:color w:val="000000"/>
                <w:lang w:eastAsia="fr-FR"/>
              </w:rPr>
            </w:pPr>
            <w:r w:rsidRPr="001055CF">
              <w:rPr>
                <w:color w:val="000000"/>
                <w:lang w:eastAsia="fr-FR"/>
              </w:rPr>
              <w:t>.391</w:t>
            </w:r>
          </w:p>
        </w:tc>
      </w:tr>
      <w:tr w:rsidR="000550D6" w:rsidRPr="001055CF" w14:paraId="2425A8A4" w14:textId="77777777" w:rsidTr="000550D6">
        <w:trPr>
          <w:trHeight w:val="312"/>
        </w:trPr>
        <w:tc>
          <w:tcPr>
            <w:tcW w:w="1400" w:type="dxa"/>
            <w:tcBorders>
              <w:top w:val="nil"/>
              <w:left w:val="nil"/>
              <w:bottom w:val="nil"/>
              <w:right w:val="nil"/>
            </w:tcBorders>
            <w:shd w:val="clear" w:color="000000" w:fill="FFFFFF"/>
            <w:noWrap/>
            <w:vAlign w:val="center"/>
            <w:hideMark/>
          </w:tcPr>
          <w:p w14:paraId="68FE855B" w14:textId="4E30746B" w:rsidR="000550D6" w:rsidRPr="00225D79" w:rsidRDefault="000550D6" w:rsidP="000550D6">
            <w:pPr>
              <w:rPr>
                <w:lang w:eastAsia="fr-FR"/>
              </w:rPr>
            </w:pPr>
            <w:r w:rsidRPr="00225D79">
              <w:rPr>
                <w:lang w:eastAsia="fr-FR"/>
              </w:rPr>
              <w:t>22</w:t>
            </w:r>
          </w:p>
        </w:tc>
        <w:tc>
          <w:tcPr>
            <w:tcW w:w="1420" w:type="dxa"/>
            <w:tcBorders>
              <w:top w:val="nil"/>
              <w:left w:val="nil"/>
              <w:bottom w:val="nil"/>
              <w:right w:val="nil"/>
            </w:tcBorders>
            <w:shd w:val="clear" w:color="000000" w:fill="FFFFFF"/>
            <w:noWrap/>
            <w:vAlign w:val="center"/>
            <w:hideMark/>
          </w:tcPr>
          <w:p w14:paraId="074ED52B" w14:textId="6E44382E" w:rsidR="000550D6" w:rsidRPr="001055CF" w:rsidRDefault="000550D6" w:rsidP="000550D6">
            <w:pPr>
              <w:jc w:val="center"/>
              <w:rPr>
                <w:i/>
                <w:iCs/>
                <w:u w:val="single"/>
                <w:lang w:eastAsia="fr-FR"/>
              </w:rPr>
            </w:pPr>
            <w:r w:rsidRPr="001055CF">
              <w:rPr>
                <w:i/>
                <w:iCs/>
                <w:u w:val="single"/>
                <w:lang w:eastAsia="fr-FR"/>
              </w:rPr>
              <w:t>.048</w:t>
            </w:r>
          </w:p>
        </w:tc>
        <w:tc>
          <w:tcPr>
            <w:tcW w:w="1720" w:type="dxa"/>
            <w:tcBorders>
              <w:top w:val="nil"/>
              <w:left w:val="nil"/>
              <w:bottom w:val="nil"/>
              <w:right w:val="nil"/>
            </w:tcBorders>
            <w:shd w:val="clear" w:color="000000" w:fill="FFFFFF"/>
            <w:noWrap/>
            <w:vAlign w:val="center"/>
            <w:hideMark/>
          </w:tcPr>
          <w:p w14:paraId="765495AE" w14:textId="1C91811F" w:rsidR="000550D6" w:rsidRPr="001055CF" w:rsidRDefault="000550D6" w:rsidP="000550D6">
            <w:pPr>
              <w:jc w:val="center"/>
              <w:rPr>
                <w:i/>
                <w:iCs/>
                <w:u w:val="single"/>
                <w:lang w:eastAsia="fr-FR"/>
              </w:rPr>
            </w:pPr>
            <w:r w:rsidRPr="001055CF">
              <w:rPr>
                <w:i/>
                <w:iCs/>
                <w:u w:val="single"/>
                <w:lang w:eastAsia="fr-FR"/>
              </w:rPr>
              <w:t>.003</w:t>
            </w:r>
          </w:p>
        </w:tc>
        <w:tc>
          <w:tcPr>
            <w:tcW w:w="1660" w:type="dxa"/>
            <w:tcBorders>
              <w:top w:val="nil"/>
              <w:left w:val="nil"/>
              <w:bottom w:val="nil"/>
              <w:right w:val="nil"/>
            </w:tcBorders>
            <w:shd w:val="clear" w:color="000000" w:fill="FFFFFF"/>
            <w:noWrap/>
            <w:vAlign w:val="center"/>
            <w:hideMark/>
          </w:tcPr>
          <w:p w14:paraId="25FF23DB" w14:textId="1F712945" w:rsidR="000550D6" w:rsidRPr="001055CF" w:rsidRDefault="000550D6" w:rsidP="000550D6">
            <w:pPr>
              <w:jc w:val="center"/>
              <w:rPr>
                <w:b/>
                <w:bCs/>
                <w:lang w:eastAsia="fr-FR"/>
              </w:rPr>
            </w:pPr>
            <w:r w:rsidRPr="001055CF">
              <w:rPr>
                <w:b/>
                <w:bCs/>
                <w:lang w:eastAsia="fr-FR"/>
              </w:rPr>
              <w:t>.889</w:t>
            </w:r>
          </w:p>
        </w:tc>
        <w:tc>
          <w:tcPr>
            <w:tcW w:w="1180" w:type="dxa"/>
            <w:tcBorders>
              <w:top w:val="nil"/>
              <w:left w:val="nil"/>
              <w:bottom w:val="nil"/>
              <w:right w:val="nil"/>
            </w:tcBorders>
            <w:shd w:val="clear" w:color="000000" w:fill="FFFFFF"/>
            <w:noWrap/>
            <w:vAlign w:val="center"/>
            <w:hideMark/>
          </w:tcPr>
          <w:p w14:paraId="480F54E9" w14:textId="33FFEC4B" w:rsidR="000550D6" w:rsidRPr="001055CF" w:rsidRDefault="000550D6" w:rsidP="000550D6">
            <w:pPr>
              <w:jc w:val="center"/>
              <w:rPr>
                <w:i/>
                <w:iCs/>
                <w:u w:val="single"/>
                <w:lang w:eastAsia="fr-FR"/>
              </w:rPr>
            </w:pPr>
            <w:r w:rsidRPr="001055CF">
              <w:rPr>
                <w:i/>
                <w:iCs/>
                <w:u w:val="single"/>
                <w:lang w:eastAsia="fr-FR"/>
              </w:rPr>
              <w:t>-.047</w:t>
            </w:r>
          </w:p>
        </w:tc>
        <w:tc>
          <w:tcPr>
            <w:tcW w:w="1020" w:type="dxa"/>
            <w:tcBorders>
              <w:top w:val="nil"/>
              <w:left w:val="nil"/>
              <w:bottom w:val="nil"/>
              <w:right w:val="nil"/>
            </w:tcBorders>
            <w:shd w:val="clear" w:color="000000" w:fill="FFFFFF"/>
            <w:noWrap/>
            <w:vAlign w:val="bottom"/>
            <w:hideMark/>
          </w:tcPr>
          <w:p w14:paraId="0F394C02" w14:textId="5DC037AC" w:rsidR="000550D6" w:rsidRPr="001055CF" w:rsidRDefault="000550D6" w:rsidP="000550D6">
            <w:pPr>
              <w:jc w:val="center"/>
              <w:rPr>
                <w:color w:val="000000"/>
                <w:lang w:eastAsia="fr-FR"/>
              </w:rPr>
            </w:pPr>
            <w:r w:rsidRPr="001055CF">
              <w:rPr>
                <w:color w:val="000000"/>
                <w:lang w:eastAsia="fr-FR"/>
              </w:rPr>
              <w:t>.209</w:t>
            </w:r>
          </w:p>
        </w:tc>
      </w:tr>
      <w:tr w:rsidR="000550D6" w:rsidRPr="001055CF" w14:paraId="06642AE9" w14:textId="77777777" w:rsidTr="000550D6">
        <w:trPr>
          <w:trHeight w:val="312"/>
        </w:trPr>
        <w:tc>
          <w:tcPr>
            <w:tcW w:w="1400" w:type="dxa"/>
            <w:tcBorders>
              <w:top w:val="nil"/>
              <w:left w:val="nil"/>
              <w:bottom w:val="single" w:sz="4" w:space="0" w:color="auto"/>
              <w:right w:val="nil"/>
            </w:tcBorders>
            <w:shd w:val="clear" w:color="000000" w:fill="FFFFFF"/>
            <w:noWrap/>
            <w:vAlign w:val="center"/>
            <w:hideMark/>
          </w:tcPr>
          <w:p w14:paraId="53C37318" w14:textId="6BECC8BE" w:rsidR="000550D6" w:rsidRPr="00225D79" w:rsidRDefault="000550D6" w:rsidP="000550D6">
            <w:pPr>
              <w:rPr>
                <w:lang w:eastAsia="fr-FR"/>
              </w:rPr>
            </w:pPr>
            <w:r w:rsidRPr="00225D79">
              <w:rPr>
                <w:lang w:eastAsia="fr-FR"/>
              </w:rPr>
              <w:t>23</w:t>
            </w:r>
          </w:p>
        </w:tc>
        <w:tc>
          <w:tcPr>
            <w:tcW w:w="1420" w:type="dxa"/>
            <w:tcBorders>
              <w:top w:val="nil"/>
              <w:left w:val="nil"/>
              <w:bottom w:val="single" w:sz="4" w:space="0" w:color="auto"/>
              <w:right w:val="nil"/>
            </w:tcBorders>
            <w:shd w:val="clear" w:color="000000" w:fill="FFFFFF"/>
            <w:noWrap/>
            <w:vAlign w:val="center"/>
            <w:hideMark/>
          </w:tcPr>
          <w:p w14:paraId="0C233F8E" w14:textId="45E55D18" w:rsidR="000550D6" w:rsidRPr="001055CF" w:rsidRDefault="000550D6" w:rsidP="000550D6">
            <w:pPr>
              <w:jc w:val="center"/>
              <w:rPr>
                <w:lang w:eastAsia="fr-FR"/>
              </w:rPr>
            </w:pPr>
            <w:r w:rsidRPr="001055CF">
              <w:rPr>
                <w:lang w:eastAsia="fr-FR"/>
              </w:rPr>
              <w:t>.045</w:t>
            </w:r>
          </w:p>
        </w:tc>
        <w:tc>
          <w:tcPr>
            <w:tcW w:w="1720" w:type="dxa"/>
            <w:tcBorders>
              <w:top w:val="nil"/>
              <w:left w:val="nil"/>
              <w:bottom w:val="single" w:sz="4" w:space="0" w:color="auto"/>
              <w:right w:val="nil"/>
            </w:tcBorders>
            <w:shd w:val="clear" w:color="000000" w:fill="FFFFFF"/>
            <w:noWrap/>
            <w:vAlign w:val="center"/>
            <w:hideMark/>
          </w:tcPr>
          <w:p w14:paraId="3F49EA46" w14:textId="7AE36D53" w:rsidR="000550D6" w:rsidRPr="001055CF" w:rsidRDefault="000550D6" w:rsidP="000550D6">
            <w:pPr>
              <w:jc w:val="center"/>
              <w:rPr>
                <w:i/>
                <w:iCs/>
                <w:u w:val="single"/>
                <w:lang w:eastAsia="fr-FR"/>
              </w:rPr>
            </w:pPr>
            <w:r w:rsidRPr="001055CF">
              <w:rPr>
                <w:i/>
                <w:iCs/>
                <w:u w:val="single"/>
                <w:lang w:eastAsia="fr-FR"/>
              </w:rPr>
              <w:t>-.010</w:t>
            </w:r>
          </w:p>
        </w:tc>
        <w:tc>
          <w:tcPr>
            <w:tcW w:w="1660" w:type="dxa"/>
            <w:tcBorders>
              <w:top w:val="nil"/>
              <w:left w:val="nil"/>
              <w:bottom w:val="single" w:sz="4" w:space="0" w:color="auto"/>
              <w:right w:val="nil"/>
            </w:tcBorders>
            <w:shd w:val="clear" w:color="000000" w:fill="FFFFFF"/>
            <w:noWrap/>
            <w:vAlign w:val="center"/>
            <w:hideMark/>
          </w:tcPr>
          <w:p w14:paraId="11AD6868" w14:textId="70833F7E" w:rsidR="000550D6" w:rsidRPr="001055CF" w:rsidRDefault="000550D6" w:rsidP="000550D6">
            <w:pPr>
              <w:jc w:val="center"/>
              <w:rPr>
                <w:b/>
                <w:bCs/>
                <w:lang w:eastAsia="fr-FR"/>
              </w:rPr>
            </w:pPr>
            <w:r w:rsidRPr="001055CF">
              <w:rPr>
                <w:b/>
                <w:bCs/>
                <w:lang w:eastAsia="fr-FR"/>
              </w:rPr>
              <w:t>.950</w:t>
            </w:r>
          </w:p>
        </w:tc>
        <w:tc>
          <w:tcPr>
            <w:tcW w:w="1180" w:type="dxa"/>
            <w:tcBorders>
              <w:top w:val="nil"/>
              <w:left w:val="nil"/>
              <w:bottom w:val="single" w:sz="4" w:space="0" w:color="auto"/>
              <w:right w:val="nil"/>
            </w:tcBorders>
            <w:shd w:val="clear" w:color="000000" w:fill="FFFFFF"/>
            <w:noWrap/>
            <w:vAlign w:val="center"/>
            <w:hideMark/>
          </w:tcPr>
          <w:p w14:paraId="448B239D" w14:textId="6E243A6C" w:rsidR="000550D6" w:rsidRPr="001055CF" w:rsidRDefault="000550D6" w:rsidP="000550D6">
            <w:pPr>
              <w:jc w:val="center"/>
              <w:rPr>
                <w:i/>
                <w:iCs/>
                <w:u w:val="single"/>
                <w:lang w:eastAsia="fr-FR"/>
              </w:rPr>
            </w:pPr>
            <w:r w:rsidRPr="001055CF">
              <w:rPr>
                <w:i/>
                <w:iCs/>
                <w:u w:val="single"/>
                <w:lang w:eastAsia="fr-FR"/>
              </w:rPr>
              <w:t>-.046</w:t>
            </w:r>
          </w:p>
        </w:tc>
        <w:tc>
          <w:tcPr>
            <w:tcW w:w="1020" w:type="dxa"/>
            <w:tcBorders>
              <w:top w:val="nil"/>
              <w:left w:val="nil"/>
              <w:bottom w:val="single" w:sz="4" w:space="0" w:color="auto"/>
              <w:right w:val="nil"/>
            </w:tcBorders>
            <w:shd w:val="clear" w:color="000000" w:fill="FFFFFF"/>
            <w:noWrap/>
            <w:vAlign w:val="bottom"/>
            <w:hideMark/>
          </w:tcPr>
          <w:p w14:paraId="28E222F7" w14:textId="46D31002" w:rsidR="000550D6" w:rsidRPr="001055CF" w:rsidRDefault="000550D6" w:rsidP="000550D6">
            <w:pPr>
              <w:jc w:val="center"/>
              <w:rPr>
                <w:color w:val="000000"/>
                <w:lang w:eastAsia="fr-FR"/>
              </w:rPr>
            </w:pPr>
            <w:r w:rsidRPr="001055CF">
              <w:rPr>
                <w:color w:val="000000"/>
                <w:lang w:eastAsia="fr-FR"/>
              </w:rPr>
              <w:t>.104</w:t>
            </w:r>
          </w:p>
        </w:tc>
      </w:tr>
      <w:tr w:rsidR="000550D6" w:rsidRPr="001055CF" w14:paraId="6AF5A260" w14:textId="77777777" w:rsidTr="000550D6">
        <w:trPr>
          <w:trHeight w:val="312"/>
        </w:trPr>
        <w:tc>
          <w:tcPr>
            <w:tcW w:w="1400" w:type="dxa"/>
            <w:tcBorders>
              <w:top w:val="nil"/>
              <w:left w:val="nil"/>
              <w:bottom w:val="single" w:sz="4" w:space="0" w:color="auto"/>
              <w:right w:val="nil"/>
            </w:tcBorders>
            <w:shd w:val="clear" w:color="000000" w:fill="FFFFFF"/>
            <w:noWrap/>
            <w:vAlign w:val="bottom"/>
            <w:hideMark/>
          </w:tcPr>
          <w:p w14:paraId="4BCEE391" w14:textId="77777777" w:rsidR="000550D6" w:rsidRPr="001055CF" w:rsidRDefault="000550D6" w:rsidP="000550D6">
            <w:pPr>
              <w:rPr>
                <w:color w:val="000000"/>
                <w:lang w:eastAsia="fr-FR"/>
              </w:rPr>
            </w:pPr>
            <w:r w:rsidRPr="001055CF">
              <w:rPr>
                <w:color w:val="000000"/>
                <w:lang w:eastAsia="fr-FR"/>
              </w:rPr>
              <w:t>ω</w:t>
            </w:r>
          </w:p>
        </w:tc>
        <w:tc>
          <w:tcPr>
            <w:tcW w:w="1420" w:type="dxa"/>
            <w:tcBorders>
              <w:top w:val="nil"/>
              <w:left w:val="nil"/>
              <w:bottom w:val="single" w:sz="4" w:space="0" w:color="auto"/>
              <w:right w:val="nil"/>
            </w:tcBorders>
            <w:shd w:val="clear" w:color="000000" w:fill="FFFFFF"/>
            <w:noWrap/>
            <w:vAlign w:val="center"/>
            <w:hideMark/>
          </w:tcPr>
          <w:p w14:paraId="5AFD10FC" w14:textId="3EADC606" w:rsidR="000550D6" w:rsidRPr="001055CF" w:rsidRDefault="000550D6" w:rsidP="000550D6">
            <w:pPr>
              <w:jc w:val="center"/>
              <w:rPr>
                <w:lang w:eastAsia="fr-FR"/>
              </w:rPr>
            </w:pPr>
            <w:r w:rsidRPr="001055CF">
              <w:rPr>
                <w:lang w:eastAsia="fr-FR"/>
              </w:rPr>
              <w:t>.927</w:t>
            </w:r>
          </w:p>
        </w:tc>
        <w:tc>
          <w:tcPr>
            <w:tcW w:w="1720" w:type="dxa"/>
            <w:tcBorders>
              <w:top w:val="nil"/>
              <w:left w:val="nil"/>
              <w:bottom w:val="single" w:sz="4" w:space="0" w:color="auto"/>
              <w:right w:val="nil"/>
            </w:tcBorders>
            <w:shd w:val="clear" w:color="000000" w:fill="FFFFFF"/>
            <w:noWrap/>
            <w:vAlign w:val="center"/>
            <w:hideMark/>
          </w:tcPr>
          <w:p w14:paraId="39816F2F" w14:textId="3508490B" w:rsidR="000550D6" w:rsidRPr="001055CF" w:rsidRDefault="000550D6" w:rsidP="000550D6">
            <w:pPr>
              <w:jc w:val="center"/>
              <w:rPr>
                <w:lang w:eastAsia="fr-FR"/>
              </w:rPr>
            </w:pPr>
            <w:r w:rsidRPr="001055CF">
              <w:rPr>
                <w:lang w:eastAsia="fr-FR"/>
              </w:rPr>
              <w:t>.858</w:t>
            </w:r>
          </w:p>
        </w:tc>
        <w:tc>
          <w:tcPr>
            <w:tcW w:w="1660" w:type="dxa"/>
            <w:tcBorders>
              <w:top w:val="nil"/>
              <w:left w:val="nil"/>
              <w:bottom w:val="single" w:sz="4" w:space="0" w:color="auto"/>
              <w:right w:val="nil"/>
            </w:tcBorders>
            <w:shd w:val="clear" w:color="000000" w:fill="FFFFFF"/>
            <w:noWrap/>
            <w:vAlign w:val="center"/>
            <w:hideMark/>
          </w:tcPr>
          <w:p w14:paraId="35933D89" w14:textId="4A89C744" w:rsidR="000550D6" w:rsidRPr="001055CF" w:rsidRDefault="000550D6" w:rsidP="000550D6">
            <w:pPr>
              <w:jc w:val="center"/>
              <w:rPr>
                <w:lang w:eastAsia="fr-FR"/>
              </w:rPr>
            </w:pPr>
            <w:r w:rsidRPr="001055CF">
              <w:rPr>
                <w:lang w:eastAsia="fr-FR"/>
              </w:rPr>
              <w:t>.933</w:t>
            </w:r>
          </w:p>
        </w:tc>
        <w:tc>
          <w:tcPr>
            <w:tcW w:w="1180" w:type="dxa"/>
            <w:tcBorders>
              <w:top w:val="nil"/>
              <w:left w:val="nil"/>
              <w:bottom w:val="single" w:sz="4" w:space="0" w:color="auto"/>
              <w:right w:val="nil"/>
            </w:tcBorders>
            <w:shd w:val="clear" w:color="000000" w:fill="FFFFFF"/>
            <w:noWrap/>
            <w:vAlign w:val="center"/>
            <w:hideMark/>
          </w:tcPr>
          <w:p w14:paraId="6CAC73FA" w14:textId="138D98C2" w:rsidR="000550D6" w:rsidRPr="001055CF" w:rsidRDefault="000550D6" w:rsidP="000550D6">
            <w:pPr>
              <w:jc w:val="center"/>
              <w:rPr>
                <w:lang w:eastAsia="fr-FR"/>
              </w:rPr>
            </w:pPr>
            <w:r w:rsidRPr="001055CF">
              <w:rPr>
                <w:lang w:eastAsia="fr-FR"/>
              </w:rPr>
              <w:t>.880</w:t>
            </w:r>
          </w:p>
        </w:tc>
        <w:tc>
          <w:tcPr>
            <w:tcW w:w="1020" w:type="dxa"/>
            <w:tcBorders>
              <w:top w:val="nil"/>
              <w:left w:val="nil"/>
              <w:bottom w:val="single" w:sz="4" w:space="0" w:color="auto"/>
              <w:right w:val="nil"/>
            </w:tcBorders>
            <w:shd w:val="clear" w:color="000000" w:fill="FFFFFF"/>
            <w:noWrap/>
            <w:vAlign w:val="bottom"/>
            <w:hideMark/>
          </w:tcPr>
          <w:p w14:paraId="2EEA3B67" w14:textId="77777777" w:rsidR="000550D6" w:rsidRPr="001055CF" w:rsidRDefault="000550D6" w:rsidP="000550D6">
            <w:pPr>
              <w:rPr>
                <w:color w:val="000000"/>
                <w:lang w:eastAsia="fr-FR"/>
              </w:rPr>
            </w:pPr>
            <w:r w:rsidRPr="001055CF">
              <w:rPr>
                <w:color w:val="000000"/>
                <w:lang w:eastAsia="fr-FR"/>
              </w:rPr>
              <w:t> </w:t>
            </w:r>
          </w:p>
        </w:tc>
      </w:tr>
      <w:tr w:rsidR="000550D6" w:rsidRPr="001055CF" w14:paraId="2083A854" w14:textId="77777777" w:rsidTr="000550D6">
        <w:trPr>
          <w:trHeight w:val="312"/>
        </w:trPr>
        <w:tc>
          <w:tcPr>
            <w:tcW w:w="1400" w:type="dxa"/>
            <w:tcBorders>
              <w:top w:val="nil"/>
              <w:left w:val="nil"/>
              <w:bottom w:val="nil"/>
              <w:right w:val="nil"/>
            </w:tcBorders>
            <w:shd w:val="clear" w:color="000000" w:fill="FFFFFF"/>
            <w:vAlign w:val="center"/>
            <w:hideMark/>
          </w:tcPr>
          <w:p w14:paraId="6C633369" w14:textId="77777777" w:rsidR="000550D6" w:rsidRPr="001055CF" w:rsidRDefault="000550D6" w:rsidP="000550D6">
            <w:pPr>
              <w:rPr>
                <w:lang w:eastAsia="fr-FR"/>
              </w:rPr>
            </w:pPr>
            <w:r w:rsidRPr="001055CF">
              <w:rPr>
                <w:lang w:eastAsia="fr-FR"/>
              </w:rPr>
              <w:t>EPR</w:t>
            </w:r>
          </w:p>
        </w:tc>
        <w:tc>
          <w:tcPr>
            <w:tcW w:w="1420" w:type="dxa"/>
            <w:tcBorders>
              <w:top w:val="nil"/>
              <w:left w:val="nil"/>
              <w:bottom w:val="nil"/>
              <w:right w:val="nil"/>
            </w:tcBorders>
            <w:shd w:val="clear" w:color="000000" w:fill="FFFFFF"/>
            <w:noWrap/>
            <w:vAlign w:val="center"/>
            <w:hideMark/>
          </w:tcPr>
          <w:p w14:paraId="34B82AC5" w14:textId="77777777" w:rsidR="000550D6" w:rsidRPr="001055CF" w:rsidRDefault="000550D6" w:rsidP="000550D6">
            <w:pPr>
              <w:jc w:val="center"/>
              <w:rPr>
                <w:lang w:eastAsia="fr-FR"/>
              </w:rPr>
            </w:pPr>
            <w:r w:rsidRPr="001055CF">
              <w:rPr>
                <w:lang w:eastAsia="fr-FR"/>
              </w:rPr>
              <w:t>-</w:t>
            </w:r>
          </w:p>
        </w:tc>
        <w:tc>
          <w:tcPr>
            <w:tcW w:w="1720" w:type="dxa"/>
            <w:tcBorders>
              <w:top w:val="nil"/>
              <w:left w:val="nil"/>
              <w:bottom w:val="nil"/>
              <w:right w:val="nil"/>
            </w:tcBorders>
            <w:shd w:val="clear" w:color="000000" w:fill="FFFFFF"/>
            <w:noWrap/>
            <w:vAlign w:val="center"/>
            <w:hideMark/>
          </w:tcPr>
          <w:p w14:paraId="184DA980" w14:textId="77777777" w:rsidR="000550D6" w:rsidRPr="001055CF" w:rsidRDefault="000550D6" w:rsidP="000550D6">
            <w:pPr>
              <w:jc w:val="center"/>
              <w:rPr>
                <w:lang w:eastAsia="fr-FR"/>
              </w:rPr>
            </w:pPr>
            <w:r w:rsidRPr="001055CF">
              <w:rPr>
                <w:lang w:eastAsia="fr-FR"/>
              </w:rPr>
              <w:t> </w:t>
            </w:r>
          </w:p>
        </w:tc>
        <w:tc>
          <w:tcPr>
            <w:tcW w:w="1660" w:type="dxa"/>
            <w:tcBorders>
              <w:top w:val="nil"/>
              <w:left w:val="nil"/>
              <w:bottom w:val="nil"/>
              <w:right w:val="nil"/>
            </w:tcBorders>
            <w:shd w:val="clear" w:color="000000" w:fill="FFFFFF"/>
            <w:noWrap/>
            <w:vAlign w:val="center"/>
            <w:hideMark/>
          </w:tcPr>
          <w:p w14:paraId="766C567C" w14:textId="77777777" w:rsidR="000550D6" w:rsidRPr="001055CF" w:rsidRDefault="000550D6" w:rsidP="000550D6">
            <w:pPr>
              <w:jc w:val="center"/>
              <w:rPr>
                <w:lang w:eastAsia="fr-FR"/>
              </w:rPr>
            </w:pPr>
            <w:r w:rsidRPr="001055CF">
              <w:rPr>
                <w:lang w:eastAsia="fr-FR"/>
              </w:rPr>
              <w:t> </w:t>
            </w:r>
          </w:p>
        </w:tc>
        <w:tc>
          <w:tcPr>
            <w:tcW w:w="1180" w:type="dxa"/>
            <w:tcBorders>
              <w:top w:val="nil"/>
              <w:left w:val="nil"/>
              <w:bottom w:val="nil"/>
              <w:right w:val="nil"/>
            </w:tcBorders>
            <w:shd w:val="clear" w:color="000000" w:fill="FFFFFF"/>
            <w:noWrap/>
            <w:vAlign w:val="center"/>
            <w:hideMark/>
          </w:tcPr>
          <w:p w14:paraId="353EBBB9" w14:textId="77777777" w:rsidR="000550D6" w:rsidRPr="001055CF" w:rsidRDefault="000550D6" w:rsidP="000550D6">
            <w:pPr>
              <w:jc w:val="center"/>
              <w:rPr>
                <w:lang w:eastAsia="fr-FR"/>
              </w:rPr>
            </w:pPr>
            <w:r w:rsidRPr="001055CF">
              <w:rPr>
                <w:lang w:eastAsia="fr-FR"/>
              </w:rPr>
              <w:t> </w:t>
            </w:r>
          </w:p>
        </w:tc>
        <w:tc>
          <w:tcPr>
            <w:tcW w:w="1020" w:type="dxa"/>
            <w:tcBorders>
              <w:top w:val="nil"/>
              <w:left w:val="nil"/>
              <w:bottom w:val="nil"/>
              <w:right w:val="nil"/>
            </w:tcBorders>
            <w:shd w:val="clear" w:color="000000" w:fill="FFFFFF"/>
            <w:noWrap/>
            <w:vAlign w:val="center"/>
            <w:hideMark/>
          </w:tcPr>
          <w:p w14:paraId="42B4789B" w14:textId="77777777" w:rsidR="000550D6" w:rsidRPr="001055CF" w:rsidRDefault="000550D6" w:rsidP="000550D6">
            <w:pPr>
              <w:jc w:val="center"/>
              <w:rPr>
                <w:lang w:eastAsia="fr-FR"/>
              </w:rPr>
            </w:pPr>
            <w:r w:rsidRPr="001055CF">
              <w:rPr>
                <w:lang w:eastAsia="fr-FR"/>
              </w:rPr>
              <w:t> </w:t>
            </w:r>
          </w:p>
        </w:tc>
      </w:tr>
      <w:tr w:rsidR="000550D6" w:rsidRPr="001055CF" w14:paraId="6902220D" w14:textId="77777777" w:rsidTr="000550D6">
        <w:trPr>
          <w:trHeight w:val="312"/>
        </w:trPr>
        <w:tc>
          <w:tcPr>
            <w:tcW w:w="1400" w:type="dxa"/>
            <w:tcBorders>
              <w:top w:val="nil"/>
              <w:left w:val="nil"/>
              <w:bottom w:val="nil"/>
              <w:right w:val="nil"/>
            </w:tcBorders>
            <w:shd w:val="clear" w:color="000000" w:fill="FFFFFF"/>
            <w:vAlign w:val="center"/>
            <w:hideMark/>
          </w:tcPr>
          <w:p w14:paraId="75DD6612" w14:textId="77777777" w:rsidR="000550D6" w:rsidRPr="001055CF" w:rsidRDefault="000550D6" w:rsidP="000550D6">
            <w:pPr>
              <w:rPr>
                <w:lang w:eastAsia="fr-FR"/>
              </w:rPr>
            </w:pPr>
            <w:r w:rsidRPr="001055CF">
              <w:rPr>
                <w:lang w:eastAsia="fr-FR"/>
              </w:rPr>
              <w:t>UPE</w:t>
            </w:r>
          </w:p>
        </w:tc>
        <w:tc>
          <w:tcPr>
            <w:tcW w:w="1420" w:type="dxa"/>
            <w:tcBorders>
              <w:top w:val="nil"/>
              <w:left w:val="nil"/>
              <w:bottom w:val="nil"/>
              <w:right w:val="nil"/>
            </w:tcBorders>
            <w:shd w:val="clear" w:color="000000" w:fill="FFFFFF"/>
            <w:noWrap/>
            <w:vAlign w:val="center"/>
            <w:hideMark/>
          </w:tcPr>
          <w:p w14:paraId="49A1AC49" w14:textId="7B6FE3BC" w:rsidR="000550D6" w:rsidRPr="001055CF" w:rsidRDefault="000550D6" w:rsidP="000550D6">
            <w:pPr>
              <w:jc w:val="center"/>
              <w:rPr>
                <w:i/>
                <w:iCs/>
                <w:u w:val="single"/>
                <w:lang w:eastAsia="fr-FR"/>
              </w:rPr>
            </w:pPr>
            <w:r w:rsidRPr="001055CF">
              <w:rPr>
                <w:i/>
                <w:iCs/>
                <w:u w:val="single"/>
                <w:lang w:eastAsia="fr-FR"/>
              </w:rPr>
              <w:t>.039</w:t>
            </w:r>
          </w:p>
        </w:tc>
        <w:tc>
          <w:tcPr>
            <w:tcW w:w="1720" w:type="dxa"/>
            <w:tcBorders>
              <w:top w:val="nil"/>
              <w:left w:val="nil"/>
              <w:bottom w:val="nil"/>
              <w:right w:val="nil"/>
            </w:tcBorders>
            <w:shd w:val="clear" w:color="000000" w:fill="FFFFFF"/>
            <w:noWrap/>
            <w:vAlign w:val="center"/>
            <w:hideMark/>
          </w:tcPr>
          <w:p w14:paraId="5A5B4E26" w14:textId="77777777" w:rsidR="000550D6" w:rsidRPr="001055CF" w:rsidRDefault="000550D6" w:rsidP="000550D6">
            <w:pPr>
              <w:jc w:val="center"/>
              <w:rPr>
                <w:lang w:eastAsia="fr-FR"/>
              </w:rPr>
            </w:pPr>
            <w:r w:rsidRPr="001055CF">
              <w:rPr>
                <w:lang w:eastAsia="fr-FR"/>
              </w:rPr>
              <w:t>-</w:t>
            </w:r>
          </w:p>
        </w:tc>
        <w:tc>
          <w:tcPr>
            <w:tcW w:w="1660" w:type="dxa"/>
            <w:tcBorders>
              <w:top w:val="nil"/>
              <w:left w:val="nil"/>
              <w:bottom w:val="nil"/>
              <w:right w:val="nil"/>
            </w:tcBorders>
            <w:shd w:val="clear" w:color="000000" w:fill="FFFFFF"/>
            <w:noWrap/>
            <w:vAlign w:val="center"/>
            <w:hideMark/>
          </w:tcPr>
          <w:p w14:paraId="7BD1FBA4" w14:textId="77777777" w:rsidR="000550D6" w:rsidRPr="001055CF" w:rsidRDefault="000550D6" w:rsidP="000550D6">
            <w:pPr>
              <w:jc w:val="center"/>
              <w:rPr>
                <w:lang w:eastAsia="fr-FR"/>
              </w:rPr>
            </w:pPr>
            <w:r w:rsidRPr="001055CF">
              <w:rPr>
                <w:lang w:eastAsia="fr-FR"/>
              </w:rPr>
              <w:t> </w:t>
            </w:r>
          </w:p>
        </w:tc>
        <w:tc>
          <w:tcPr>
            <w:tcW w:w="1180" w:type="dxa"/>
            <w:tcBorders>
              <w:top w:val="nil"/>
              <w:left w:val="nil"/>
              <w:bottom w:val="nil"/>
              <w:right w:val="nil"/>
            </w:tcBorders>
            <w:shd w:val="clear" w:color="000000" w:fill="FFFFFF"/>
            <w:noWrap/>
            <w:vAlign w:val="center"/>
            <w:hideMark/>
          </w:tcPr>
          <w:p w14:paraId="41AFBBBD" w14:textId="77777777" w:rsidR="000550D6" w:rsidRPr="001055CF" w:rsidRDefault="000550D6" w:rsidP="000550D6">
            <w:pPr>
              <w:jc w:val="center"/>
              <w:rPr>
                <w:lang w:eastAsia="fr-FR"/>
              </w:rPr>
            </w:pPr>
            <w:r w:rsidRPr="001055CF">
              <w:rPr>
                <w:lang w:eastAsia="fr-FR"/>
              </w:rPr>
              <w:t> </w:t>
            </w:r>
          </w:p>
        </w:tc>
        <w:tc>
          <w:tcPr>
            <w:tcW w:w="1020" w:type="dxa"/>
            <w:tcBorders>
              <w:top w:val="nil"/>
              <w:left w:val="nil"/>
              <w:bottom w:val="nil"/>
              <w:right w:val="nil"/>
            </w:tcBorders>
            <w:shd w:val="clear" w:color="000000" w:fill="FFFFFF"/>
            <w:noWrap/>
            <w:vAlign w:val="center"/>
            <w:hideMark/>
          </w:tcPr>
          <w:p w14:paraId="0DC21090" w14:textId="77777777" w:rsidR="000550D6" w:rsidRPr="001055CF" w:rsidRDefault="000550D6" w:rsidP="000550D6">
            <w:pPr>
              <w:jc w:val="center"/>
              <w:rPr>
                <w:lang w:eastAsia="fr-FR"/>
              </w:rPr>
            </w:pPr>
            <w:r w:rsidRPr="001055CF">
              <w:rPr>
                <w:lang w:eastAsia="fr-FR"/>
              </w:rPr>
              <w:t> </w:t>
            </w:r>
          </w:p>
        </w:tc>
      </w:tr>
      <w:tr w:rsidR="000550D6" w:rsidRPr="001055CF" w14:paraId="06D70172" w14:textId="77777777" w:rsidTr="000550D6">
        <w:trPr>
          <w:trHeight w:val="312"/>
        </w:trPr>
        <w:tc>
          <w:tcPr>
            <w:tcW w:w="1400" w:type="dxa"/>
            <w:tcBorders>
              <w:top w:val="nil"/>
              <w:left w:val="nil"/>
              <w:bottom w:val="nil"/>
              <w:right w:val="nil"/>
            </w:tcBorders>
            <w:shd w:val="clear" w:color="000000" w:fill="FFFFFF"/>
            <w:vAlign w:val="center"/>
            <w:hideMark/>
          </w:tcPr>
          <w:p w14:paraId="11E14057" w14:textId="77777777" w:rsidR="000550D6" w:rsidRPr="001055CF" w:rsidRDefault="000550D6" w:rsidP="000550D6">
            <w:pPr>
              <w:rPr>
                <w:lang w:eastAsia="fr-FR"/>
              </w:rPr>
            </w:pPr>
            <w:r w:rsidRPr="001055CF">
              <w:rPr>
                <w:lang w:eastAsia="fr-FR"/>
              </w:rPr>
              <w:t>RHSC</w:t>
            </w:r>
          </w:p>
        </w:tc>
        <w:tc>
          <w:tcPr>
            <w:tcW w:w="1420" w:type="dxa"/>
            <w:tcBorders>
              <w:top w:val="nil"/>
              <w:left w:val="nil"/>
              <w:bottom w:val="nil"/>
              <w:right w:val="nil"/>
            </w:tcBorders>
            <w:shd w:val="clear" w:color="000000" w:fill="FFFFFF"/>
            <w:noWrap/>
            <w:vAlign w:val="center"/>
            <w:hideMark/>
          </w:tcPr>
          <w:p w14:paraId="096E0780" w14:textId="78B9AF7C" w:rsidR="000550D6" w:rsidRPr="001055CF" w:rsidRDefault="000550D6" w:rsidP="000550D6">
            <w:pPr>
              <w:jc w:val="center"/>
              <w:rPr>
                <w:lang w:eastAsia="fr-FR"/>
              </w:rPr>
            </w:pPr>
            <w:r w:rsidRPr="001055CF">
              <w:rPr>
                <w:lang w:eastAsia="fr-FR"/>
              </w:rPr>
              <w:t>.274</w:t>
            </w:r>
          </w:p>
        </w:tc>
        <w:tc>
          <w:tcPr>
            <w:tcW w:w="1720" w:type="dxa"/>
            <w:tcBorders>
              <w:top w:val="nil"/>
              <w:left w:val="nil"/>
              <w:bottom w:val="nil"/>
              <w:right w:val="nil"/>
            </w:tcBorders>
            <w:shd w:val="clear" w:color="000000" w:fill="FFFFFF"/>
            <w:noWrap/>
            <w:vAlign w:val="center"/>
            <w:hideMark/>
          </w:tcPr>
          <w:p w14:paraId="5D226E53" w14:textId="1515A34F" w:rsidR="000550D6" w:rsidRPr="001055CF" w:rsidRDefault="000550D6" w:rsidP="000550D6">
            <w:pPr>
              <w:jc w:val="center"/>
              <w:rPr>
                <w:lang w:eastAsia="fr-FR"/>
              </w:rPr>
            </w:pPr>
            <w:r w:rsidRPr="001055CF">
              <w:rPr>
                <w:lang w:eastAsia="fr-FR"/>
              </w:rPr>
              <w:t>.235</w:t>
            </w:r>
          </w:p>
        </w:tc>
        <w:tc>
          <w:tcPr>
            <w:tcW w:w="1660" w:type="dxa"/>
            <w:tcBorders>
              <w:top w:val="nil"/>
              <w:left w:val="nil"/>
              <w:bottom w:val="nil"/>
              <w:right w:val="nil"/>
            </w:tcBorders>
            <w:shd w:val="clear" w:color="000000" w:fill="FFFFFF"/>
            <w:noWrap/>
            <w:vAlign w:val="center"/>
            <w:hideMark/>
          </w:tcPr>
          <w:p w14:paraId="0CEF422B" w14:textId="77777777" w:rsidR="000550D6" w:rsidRPr="001055CF" w:rsidRDefault="000550D6" w:rsidP="000550D6">
            <w:pPr>
              <w:jc w:val="center"/>
              <w:rPr>
                <w:lang w:eastAsia="fr-FR"/>
              </w:rPr>
            </w:pPr>
            <w:r w:rsidRPr="001055CF">
              <w:rPr>
                <w:lang w:eastAsia="fr-FR"/>
              </w:rPr>
              <w:t>-</w:t>
            </w:r>
          </w:p>
        </w:tc>
        <w:tc>
          <w:tcPr>
            <w:tcW w:w="1180" w:type="dxa"/>
            <w:tcBorders>
              <w:top w:val="nil"/>
              <w:left w:val="nil"/>
              <w:bottom w:val="nil"/>
              <w:right w:val="nil"/>
            </w:tcBorders>
            <w:shd w:val="clear" w:color="000000" w:fill="FFFFFF"/>
            <w:noWrap/>
            <w:vAlign w:val="center"/>
            <w:hideMark/>
          </w:tcPr>
          <w:p w14:paraId="51CA2132" w14:textId="77777777" w:rsidR="000550D6" w:rsidRPr="001055CF" w:rsidRDefault="000550D6" w:rsidP="000550D6">
            <w:pPr>
              <w:jc w:val="center"/>
              <w:rPr>
                <w:lang w:eastAsia="fr-FR"/>
              </w:rPr>
            </w:pPr>
            <w:r w:rsidRPr="001055CF">
              <w:rPr>
                <w:lang w:eastAsia="fr-FR"/>
              </w:rPr>
              <w:t> </w:t>
            </w:r>
          </w:p>
        </w:tc>
        <w:tc>
          <w:tcPr>
            <w:tcW w:w="1020" w:type="dxa"/>
            <w:tcBorders>
              <w:top w:val="nil"/>
              <w:left w:val="nil"/>
              <w:bottom w:val="nil"/>
              <w:right w:val="nil"/>
            </w:tcBorders>
            <w:shd w:val="clear" w:color="000000" w:fill="FFFFFF"/>
            <w:noWrap/>
            <w:vAlign w:val="center"/>
            <w:hideMark/>
          </w:tcPr>
          <w:p w14:paraId="52685022" w14:textId="77777777" w:rsidR="000550D6" w:rsidRPr="001055CF" w:rsidRDefault="000550D6" w:rsidP="000550D6">
            <w:pPr>
              <w:jc w:val="center"/>
              <w:rPr>
                <w:lang w:eastAsia="fr-FR"/>
              </w:rPr>
            </w:pPr>
            <w:r w:rsidRPr="001055CF">
              <w:rPr>
                <w:lang w:eastAsia="fr-FR"/>
              </w:rPr>
              <w:t> </w:t>
            </w:r>
          </w:p>
        </w:tc>
      </w:tr>
      <w:tr w:rsidR="000550D6" w:rsidRPr="001055CF" w14:paraId="1B4F5BDF" w14:textId="77777777" w:rsidTr="000550D6">
        <w:trPr>
          <w:trHeight w:val="312"/>
        </w:trPr>
        <w:tc>
          <w:tcPr>
            <w:tcW w:w="1400" w:type="dxa"/>
            <w:tcBorders>
              <w:top w:val="nil"/>
              <w:left w:val="nil"/>
              <w:bottom w:val="single" w:sz="4" w:space="0" w:color="auto"/>
              <w:right w:val="nil"/>
            </w:tcBorders>
            <w:shd w:val="clear" w:color="000000" w:fill="FFFFFF"/>
            <w:vAlign w:val="center"/>
            <w:hideMark/>
          </w:tcPr>
          <w:p w14:paraId="015F24C5" w14:textId="77777777" w:rsidR="000550D6" w:rsidRPr="001055CF" w:rsidRDefault="000550D6" w:rsidP="000550D6">
            <w:pPr>
              <w:rPr>
                <w:lang w:eastAsia="fr-FR"/>
              </w:rPr>
            </w:pPr>
            <w:r w:rsidRPr="001055CF">
              <w:rPr>
                <w:lang w:eastAsia="fr-FR"/>
              </w:rPr>
              <w:t>BFC</w:t>
            </w:r>
          </w:p>
        </w:tc>
        <w:tc>
          <w:tcPr>
            <w:tcW w:w="1420" w:type="dxa"/>
            <w:tcBorders>
              <w:top w:val="nil"/>
              <w:left w:val="nil"/>
              <w:bottom w:val="single" w:sz="4" w:space="0" w:color="auto"/>
              <w:right w:val="nil"/>
            </w:tcBorders>
            <w:shd w:val="clear" w:color="000000" w:fill="FFFFFF"/>
            <w:noWrap/>
            <w:vAlign w:val="center"/>
            <w:hideMark/>
          </w:tcPr>
          <w:p w14:paraId="3A124F71" w14:textId="3EAAAC0B" w:rsidR="000550D6" w:rsidRPr="001055CF" w:rsidRDefault="000550D6" w:rsidP="000550D6">
            <w:pPr>
              <w:jc w:val="center"/>
              <w:rPr>
                <w:lang w:eastAsia="fr-FR"/>
              </w:rPr>
            </w:pPr>
            <w:r w:rsidRPr="001055CF">
              <w:rPr>
                <w:lang w:eastAsia="fr-FR"/>
              </w:rPr>
              <w:t>.223</w:t>
            </w:r>
          </w:p>
        </w:tc>
        <w:tc>
          <w:tcPr>
            <w:tcW w:w="1720" w:type="dxa"/>
            <w:tcBorders>
              <w:top w:val="nil"/>
              <w:left w:val="nil"/>
              <w:bottom w:val="single" w:sz="4" w:space="0" w:color="auto"/>
              <w:right w:val="nil"/>
            </w:tcBorders>
            <w:shd w:val="clear" w:color="000000" w:fill="FFFFFF"/>
            <w:noWrap/>
            <w:vAlign w:val="center"/>
            <w:hideMark/>
          </w:tcPr>
          <w:p w14:paraId="6B7E6C87" w14:textId="1CF7ED0F" w:rsidR="000550D6" w:rsidRPr="001055CF" w:rsidRDefault="000550D6" w:rsidP="000550D6">
            <w:pPr>
              <w:jc w:val="center"/>
              <w:rPr>
                <w:lang w:eastAsia="fr-FR"/>
              </w:rPr>
            </w:pPr>
            <w:r w:rsidRPr="001055CF">
              <w:rPr>
                <w:lang w:eastAsia="fr-FR"/>
              </w:rPr>
              <w:t>-.081</w:t>
            </w:r>
          </w:p>
        </w:tc>
        <w:tc>
          <w:tcPr>
            <w:tcW w:w="1660" w:type="dxa"/>
            <w:tcBorders>
              <w:top w:val="nil"/>
              <w:left w:val="nil"/>
              <w:bottom w:val="single" w:sz="4" w:space="0" w:color="auto"/>
              <w:right w:val="nil"/>
            </w:tcBorders>
            <w:shd w:val="clear" w:color="000000" w:fill="FFFFFF"/>
            <w:noWrap/>
            <w:vAlign w:val="center"/>
            <w:hideMark/>
          </w:tcPr>
          <w:p w14:paraId="6C167179" w14:textId="43D8CD03" w:rsidR="000550D6" w:rsidRPr="001055CF" w:rsidRDefault="000550D6" w:rsidP="000550D6">
            <w:pPr>
              <w:jc w:val="center"/>
              <w:rPr>
                <w:lang w:eastAsia="fr-FR"/>
              </w:rPr>
            </w:pPr>
            <w:r w:rsidRPr="001055CF">
              <w:rPr>
                <w:lang w:eastAsia="fr-FR"/>
              </w:rPr>
              <w:t>.334</w:t>
            </w:r>
          </w:p>
        </w:tc>
        <w:tc>
          <w:tcPr>
            <w:tcW w:w="1180" w:type="dxa"/>
            <w:tcBorders>
              <w:top w:val="nil"/>
              <w:left w:val="nil"/>
              <w:bottom w:val="single" w:sz="4" w:space="0" w:color="auto"/>
              <w:right w:val="nil"/>
            </w:tcBorders>
            <w:shd w:val="clear" w:color="000000" w:fill="FFFFFF"/>
            <w:noWrap/>
            <w:vAlign w:val="center"/>
            <w:hideMark/>
          </w:tcPr>
          <w:p w14:paraId="340C27AB" w14:textId="77777777" w:rsidR="000550D6" w:rsidRPr="001055CF" w:rsidRDefault="000550D6" w:rsidP="000550D6">
            <w:pPr>
              <w:jc w:val="center"/>
              <w:rPr>
                <w:lang w:eastAsia="fr-FR"/>
              </w:rPr>
            </w:pPr>
            <w:r w:rsidRPr="001055CF">
              <w:rPr>
                <w:lang w:eastAsia="fr-FR"/>
              </w:rPr>
              <w:t>-</w:t>
            </w:r>
          </w:p>
        </w:tc>
        <w:tc>
          <w:tcPr>
            <w:tcW w:w="1020" w:type="dxa"/>
            <w:tcBorders>
              <w:top w:val="nil"/>
              <w:left w:val="nil"/>
              <w:bottom w:val="single" w:sz="4" w:space="0" w:color="auto"/>
              <w:right w:val="nil"/>
            </w:tcBorders>
            <w:shd w:val="clear" w:color="000000" w:fill="FFFFFF"/>
            <w:noWrap/>
            <w:vAlign w:val="center"/>
            <w:hideMark/>
          </w:tcPr>
          <w:p w14:paraId="515A9693" w14:textId="77777777" w:rsidR="000550D6" w:rsidRPr="001055CF" w:rsidRDefault="000550D6" w:rsidP="000550D6">
            <w:pPr>
              <w:jc w:val="center"/>
              <w:rPr>
                <w:lang w:eastAsia="fr-FR"/>
              </w:rPr>
            </w:pPr>
            <w:r w:rsidRPr="001055CF">
              <w:rPr>
                <w:lang w:eastAsia="fr-FR"/>
              </w:rPr>
              <w:t> </w:t>
            </w:r>
          </w:p>
        </w:tc>
      </w:tr>
    </w:tbl>
    <w:p w14:paraId="6D736E2A" w14:textId="7406C853" w:rsidR="000550D6" w:rsidRPr="001055CF" w:rsidRDefault="000550D6" w:rsidP="00483E7A">
      <w:pPr>
        <w:ind w:right="515"/>
        <w:jc w:val="both"/>
      </w:pPr>
      <w:r w:rsidRPr="001055CF">
        <w:rPr>
          <w:i/>
        </w:rPr>
        <w:t>Note.</w:t>
      </w:r>
      <w:r w:rsidRPr="001055CF">
        <w:t xml:space="preserve"> IES-2 = Intuitive Eating Scale</w:t>
      </w:r>
      <w:r w:rsidR="001C4965">
        <w:t>-2</w:t>
      </w:r>
      <w:r w:rsidRPr="001055CF">
        <w:t>; EPR = Eating for Physical Rather than Emotional Reasons; λ = factor loadings; UPE = Unconditional Permission to Eat; RHSC = Reliance on Hunger and Satiety Cues; BFC = Body-Food Choic</w:t>
      </w:r>
      <w:r w:rsidR="00483E7A">
        <w:t>e Congruence; δ = Uniqueness; ω </w:t>
      </w:r>
      <w:r w:rsidRPr="001055CF">
        <w:t xml:space="preserve">= McDonald’s omega. </w:t>
      </w:r>
      <w:r w:rsidR="003A229F" w:rsidRPr="001055CF">
        <w:t>Non-significant</w:t>
      </w:r>
      <w:r w:rsidRPr="001055CF">
        <w:t xml:space="preserve"> loadings and correlations are underlined and italici</w:t>
      </w:r>
      <w:r w:rsidR="007A0EAC">
        <w:t>s</w:t>
      </w:r>
      <w:r w:rsidRPr="001055CF">
        <w:t>ed.</w:t>
      </w:r>
    </w:p>
    <w:p w14:paraId="3DCCC9BF" w14:textId="64EB044F" w:rsidR="000550D6" w:rsidRPr="001055CF" w:rsidRDefault="000550D6">
      <w:r w:rsidRPr="001055CF">
        <w:br w:type="page"/>
      </w:r>
    </w:p>
    <w:p w14:paraId="68AAF9D8" w14:textId="77777777" w:rsidR="00E51C8A" w:rsidRPr="001055CF" w:rsidRDefault="00E51C8A" w:rsidP="00E51C8A">
      <w:pPr>
        <w:spacing w:line="480" w:lineRule="auto"/>
      </w:pPr>
      <w:r w:rsidRPr="001055CF">
        <w:lastRenderedPageBreak/>
        <w:t>Table 3.</w:t>
      </w:r>
    </w:p>
    <w:p w14:paraId="65B97E61" w14:textId="2FCAFB11" w:rsidR="00E51C8A" w:rsidRPr="007A0EAC" w:rsidRDefault="00E51C8A" w:rsidP="007A0EAC">
      <w:pPr>
        <w:spacing w:line="480" w:lineRule="auto"/>
        <w:rPr>
          <w:i/>
        </w:rPr>
      </w:pPr>
      <w:r w:rsidRPr="001055CF">
        <w:rPr>
          <w:i/>
        </w:rPr>
        <w:t>Standardized Parameters Estimates from the Exploratory Structural Equation Model with Correlated Uniqueness of the IES-2 in the second split-half subsample</w:t>
      </w:r>
      <w:r w:rsidR="007A0EAC">
        <w:rPr>
          <w:i/>
        </w:rPr>
        <w:t>.</w:t>
      </w:r>
    </w:p>
    <w:tbl>
      <w:tblPr>
        <w:tblW w:w="8276" w:type="dxa"/>
        <w:tblCellMar>
          <w:left w:w="70" w:type="dxa"/>
          <w:right w:w="70" w:type="dxa"/>
        </w:tblCellMar>
        <w:tblLook w:val="04A0" w:firstRow="1" w:lastRow="0" w:firstColumn="1" w:lastColumn="0" w:noHBand="0" w:noVBand="1"/>
      </w:tblPr>
      <w:tblGrid>
        <w:gridCol w:w="1276"/>
        <w:gridCol w:w="1420"/>
        <w:gridCol w:w="1720"/>
        <w:gridCol w:w="1660"/>
        <w:gridCol w:w="1180"/>
        <w:gridCol w:w="1020"/>
      </w:tblGrid>
      <w:tr w:rsidR="00E51C8A" w:rsidRPr="001055CF" w14:paraId="0263A2AA" w14:textId="77777777" w:rsidTr="00483E7A">
        <w:trPr>
          <w:trHeight w:val="312"/>
        </w:trPr>
        <w:tc>
          <w:tcPr>
            <w:tcW w:w="1276" w:type="dxa"/>
            <w:tcBorders>
              <w:top w:val="single" w:sz="4" w:space="0" w:color="auto"/>
              <w:left w:val="nil"/>
              <w:bottom w:val="single" w:sz="4" w:space="0" w:color="auto"/>
              <w:right w:val="nil"/>
            </w:tcBorders>
            <w:shd w:val="clear" w:color="000000" w:fill="FFFFFF"/>
            <w:noWrap/>
            <w:vAlign w:val="center"/>
            <w:hideMark/>
          </w:tcPr>
          <w:p w14:paraId="18323645" w14:textId="77777777" w:rsidR="00E51C8A" w:rsidRPr="00225D79" w:rsidRDefault="00E51C8A" w:rsidP="00957A1F">
            <w:pPr>
              <w:rPr>
                <w:lang w:eastAsia="fr-FR"/>
              </w:rPr>
            </w:pPr>
            <w:r w:rsidRPr="00225D79">
              <w:rPr>
                <w:lang w:eastAsia="fr-FR"/>
              </w:rPr>
              <w:t>Items</w:t>
            </w:r>
          </w:p>
        </w:tc>
        <w:tc>
          <w:tcPr>
            <w:tcW w:w="1420" w:type="dxa"/>
            <w:tcBorders>
              <w:top w:val="single" w:sz="4" w:space="0" w:color="auto"/>
              <w:left w:val="nil"/>
              <w:bottom w:val="single" w:sz="4" w:space="0" w:color="auto"/>
              <w:right w:val="nil"/>
            </w:tcBorders>
            <w:shd w:val="clear" w:color="000000" w:fill="FFFFFF"/>
            <w:vAlign w:val="center"/>
            <w:hideMark/>
          </w:tcPr>
          <w:p w14:paraId="5958B62E" w14:textId="77777777" w:rsidR="00E51C8A" w:rsidRPr="00225D79" w:rsidRDefault="00E51C8A" w:rsidP="00957A1F">
            <w:pPr>
              <w:jc w:val="center"/>
              <w:rPr>
                <w:lang w:eastAsia="fr-FR"/>
              </w:rPr>
            </w:pPr>
            <w:r w:rsidRPr="00225D79">
              <w:rPr>
                <w:lang w:eastAsia="fr-FR"/>
              </w:rPr>
              <w:t>EPR (λ)</w:t>
            </w:r>
          </w:p>
        </w:tc>
        <w:tc>
          <w:tcPr>
            <w:tcW w:w="1720" w:type="dxa"/>
            <w:tcBorders>
              <w:top w:val="single" w:sz="4" w:space="0" w:color="auto"/>
              <w:left w:val="nil"/>
              <w:bottom w:val="single" w:sz="4" w:space="0" w:color="auto"/>
              <w:right w:val="nil"/>
            </w:tcBorders>
            <w:shd w:val="clear" w:color="000000" w:fill="FFFFFF"/>
            <w:vAlign w:val="center"/>
            <w:hideMark/>
          </w:tcPr>
          <w:p w14:paraId="3B51D6A2" w14:textId="439B7F63" w:rsidR="00E51C8A" w:rsidRPr="00225D79" w:rsidRDefault="00483E7A" w:rsidP="00957A1F">
            <w:pPr>
              <w:jc w:val="center"/>
              <w:rPr>
                <w:lang w:eastAsia="fr-FR"/>
              </w:rPr>
            </w:pPr>
            <w:r w:rsidRPr="00225D79">
              <w:rPr>
                <w:lang w:eastAsia="fr-FR"/>
              </w:rPr>
              <w:t xml:space="preserve">UPE </w:t>
            </w:r>
            <w:r w:rsidR="00E51C8A" w:rsidRPr="00225D79">
              <w:rPr>
                <w:lang w:eastAsia="fr-FR"/>
              </w:rPr>
              <w:t>(λ)</w:t>
            </w:r>
          </w:p>
        </w:tc>
        <w:tc>
          <w:tcPr>
            <w:tcW w:w="1660" w:type="dxa"/>
            <w:tcBorders>
              <w:top w:val="single" w:sz="4" w:space="0" w:color="auto"/>
              <w:left w:val="nil"/>
              <w:bottom w:val="single" w:sz="4" w:space="0" w:color="auto"/>
              <w:right w:val="nil"/>
            </w:tcBorders>
            <w:shd w:val="clear" w:color="000000" w:fill="FFFFFF"/>
            <w:vAlign w:val="center"/>
            <w:hideMark/>
          </w:tcPr>
          <w:p w14:paraId="4DA3C91C" w14:textId="77777777" w:rsidR="00E51C8A" w:rsidRPr="00225D79" w:rsidRDefault="00E51C8A" w:rsidP="00957A1F">
            <w:pPr>
              <w:jc w:val="center"/>
              <w:rPr>
                <w:lang w:eastAsia="fr-FR"/>
              </w:rPr>
            </w:pPr>
            <w:r w:rsidRPr="00225D79">
              <w:rPr>
                <w:lang w:eastAsia="fr-FR"/>
              </w:rPr>
              <w:t>RHSC (λ)</w:t>
            </w:r>
          </w:p>
        </w:tc>
        <w:tc>
          <w:tcPr>
            <w:tcW w:w="1180" w:type="dxa"/>
            <w:tcBorders>
              <w:top w:val="single" w:sz="4" w:space="0" w:color="auto"/>
              <w:left w:val="nil"/>
              <w:bottom w:val="single" w:sz="4" w:space="0" w:color="auto"/>
              <w:right w:val="nil"/>
            </w:tcBorders>
            <w:shd w:val="clear" w:color="000000" w:fill="FFFFFF"/>
            <w:vAlign w:val="center"/>
            <w:hideMark/>
          </w:tcPr>
          <w:p w14:paraId="1F672339" w14:textId="77777777" w:rsidR="00E51C8A" w:rsidRPr="00225D79" w:rsidRDefault="00E51C8A" w:rsidP="00957A1F">
            <w:pPr>
              <w:jc w:val="center"/>
              <w:rPr>
                <w:lang w:eastAsia="fr-FR"/>
              </w:rPr>
            </w:pPr>
            <w:r w:rsidRPr="00225D79">
              <w:rPr>
                <w:lang w:eastAsia="fr-FR"/>
              </w:rPr>
              <w:t>BFC (λ)</w:t>
            </w:r>
          </w:p>
        </w:tc>
        <w:tc>
          <w:tcPr>
            <w:tcW w:w="1020" w:type="dxa"/>
            <w:tcBorders>
              <w:top w:val="single" w:sz="4" w:space="0" w:color="auto"/>
              <w:left w:val="nil"/>
              <w:bottom w:val="single" w:sz="4" w:space="0" w:color="auto"/>
              <w:right w:val="nil"/>
            </w:tcBorders>
            <w:shd w:val="clear" w:color="000000" w:fill="FFFFFF"/>
            <w:noWrap/>
            <w:vAlign w:val="center"/>
            <w:hideMark/>
          </w:tcPr>
          <w:p w14:paraId="52BEF256" w14:textId="77777777" w:rsidR="00E51C8A" w:rsidRPr="00225D79" w:rsidRDefault="00E51C8A" w:rsidP="00957A1F">
            <w:pPr>
              <w:jc w:val="center"/>
              <w:rPr>
                <w:lang w:eastAsia="fr-FR"/>
              </w:rPr>
            </w:pPr>
            <w:r w:rsidRPr="00225D79">
              <w:rPr>
                <w:lang w:eastAsia="fr-FR"/>
              </w:rPr>
              <w:t>δ</w:t>
            </w:r>
          </w:p>
        </w:tc>
      </w:tr>
      <w:tr w:rsidR="00483E7A" w:rsidRPr="001055CF" w14:paraId="5A71C8F2" w14:textId="77777777" w:rsidTr="00483E7A">
        <w:trPr>
          <w:trHeight w:val="312"/>
        </w:trPr>
        <w:tc>
          <w:tcPr>
            <w:tcW w:w="1276" w:type="dxa"/>
            <w:tcBorders>
              <w:top w:val="nil"/>
              <w:left w:val="nil"/>
              <w:bottom w:val="nil"/>
              <w:right w:val="nil"/>
            </w:tcBorders>
            <w:shd w:val="clear" w:color="000000" w:fill="FFFFFF"/>
            <w:noWrap/>
            <w:vAlign w:val="center"/>
          </w:tcPr>
          <w:p w14:paraId="436409EE" w14:textId="43753DD2" w:rsidR="00483E7A" w:rsidRPr="00225D79" w:rsidRDefault="00483E7A" w:rsidP="00483E7A">
            <w:pPr>
              <w:rPr>
                <w:lang w:eastAsia="fr-FR"/>
              </w:rPr>
            </w:pPr>
            <w:r w:rsidRPr="00225D79">
              <w:t>1</w:t>
            </w:r>
          </w:p>
        </w:tc>
        <w:tc>
          <w:tcPr>
            <w:tcW w:w="1420" w:type="dxa"/>
            <w:tcBorders>
              <w:top w:val="nil"/>
              <w:left w:val="nil"/>
              <w:bottom w:val="nil"/>
              <w:right w:val="nil"/>
            </w:tcBorders>
            <w:shd w:val="clear" w:color="000000" w:fill="FFFFFF"/>
            <w:noWrap/>
            <w:vAlign w:val="center"/>
          </w:tcPr>
          <w:p w14:paraId="6FDDD5D0" w14:textId="23D7BA7C" w:rsidR="00483E7A" w:rsidRPr="00225D79" w:rsidRDefault="00483E7A" w:rsidP="00483E7A">
            <w:pPr>
              <w:jc w:val="center"/>
              <w:rPr>
                <w:i/>
                <w:iCs/>
                <w:u w:val="single"/>
                <w:lang w:eastAsia="fr-FR"/>
              </w:rPr>
            </w:pPr>
            <w:r w:rsidRPr="00225D79">
              <w:rPr>
                <w:i/>
                <w:iCs/>
                <w:u w:val="single"/>
              </w:rPr>
              <w:t>.035</w:t>
            </w:r>
          </w:p>
        </w:tc>
        <w:tc>
          <w:tcPr>
            <w:tcW w:w="1720" w:type="dxa"/>
            <w:tcBorders>
              <w:top w:val="nil"/>
              <w:left w:val="nil"/>
              <w:bottom w:val="nil"/>
              <w:right w:val="nil"/>
            </w:tcBorders>
            <w:shd w:val="clear" w:color="000000" w:fill="FFFFFF"/>
            <w:noWrap/>
            <w:vAlign w:val="center"/>
          </w:tcPr>
          <w:p w14:paraId="2C60820D" w14:textId="4A3A08D5" w:rsidR="00483E7A" w:rsidRPr="00225D79" w:rsidRDefault="00483E7A" w:rsidP="00483E7A">
            <w:pPr>
              <w:jc w:val="center"/>
              <w:rPr>
                <w:b/>
                <w:bCs/>
                <w:lang w:eastAsia="fr-FR"/>
              </w:rPr>
            </w:pPr>
            <w:r w:rsidRPr="00225D79">
              <w:rPr>
                <w:b/>
                <w:bCs/>
              </w:rPr>
              <w:t>.605</w:t>
            </w:r>
          </w:p>
        </w:tc>
        <w:tc>
          <w:tcPr>
            <w:tcW w:w="1660" w:type="dxa"/>
            <w:tcBorders>
              <w:top w:val="nil"/>
              <w:left w:val="nil"/>
              <w:bottom w:val="nil"/>
              <w:right w:val="nil"/>
            </w:tcBorders>
            <w:shd w:val="clear" w:color="000000" w:fill="FFFFFF"/>
            <w:noWrap/>
            <w:vAlign w:val="center"/>
          </w:tcPr>
          <w:p w14:paraId="0D69FF5F" w14:textId="379EC88D" w:rsidR="00483E7A" w:rsidRPr="00225D79" w:rsidRDefault="00483E7A" w:rsidP="00483E7A">
            <w:pPr>
              <w:jc w:val="center"/>
              <w:rPr>
                <w:i/>
                <w:iCs/>
                <w:u w:val="single"/>
                <w:lang w:eastAsia="fr-FR"/>
              </w:rPr>
            </w:pPr>
            <w:r w:rsidRPr="00225D79">
              <w:rPr>
                <w:i/>
                <w:iCs/>
                <w:u w:val="single"/>
              </w:rPr>
              <w:t>-.069</w:t>
            </w:r>
          </w:p>
        </w:tc>
        <w:tc>
          <w:tcPr>
            <w:tcW w:w="1180" w:type="dxa"/>
            <w:tcBorders>
              <w:top w:val="nil"/>
              <w:left w:val="nil"/>
              <w:bottom w:val="nil"/>
              <w:right w:val="nil"/>
            </w:tcBorders>
            <w:shd w:val="clear" w:color="000000" w:fill="FFFFFF"/>
            <w:noWrap/>
            <w:vAlign w:val="center"/>
          </w:tcPr>
          <w:p w14:paraId="3676A067" w14:textId="1CC907D6" w:rsidR="00483E7A" w:rsidRPr="00225D79" w:rsidRDefault="00483E7A" w:rsidP="00483E7A">
            <w:pPr>
              <w:jc w:val="center"/>
              <w:rPr>
                <w:lang w:eastAsia="fr-FR"/>
              </w:rPr>
            </w:pPr>
            <w:r w:rsidRPr="00225D79">
              <w:t>-.212</w:t>
            </w:r>
          </w:p>
        </w:tc>
        <w:tc>
          <w:tcPr>
            <w:tcW w:w="1020" w:type="dxa"/>
            <w:tcBorders>
              <w:top w:val="nil"/>
              <w:left w:val="nil"/>
              <w:bottom w:val="nil"/>
              <w:right w:val="nil"/>
            </w:tcBorders>
            <w:shd w:val="clear" w:color="000000" w:fill="FFFFFF"/>
            <w:noWrap/>
            <w:vAlign w:val="bottom"/>
          </w:tcPr>
          <w:p w14:paraId="7FF44E6E" w14:textId="5CD7832B" w:rsidR="00483E7A" w:rsidRPr="00225D79" w:rsidRDefault="00483E7A" w:rsidP="00483E7A">
            <w:pPr>
              <w:jc w:val="center"/>
              <w:rPr>
                <w:lang w:eastAsia="fr-FR"/>
              </w:rPr>
            </w:pPr>
            <w:r w:rsidRPr="00225D79">
              <w:t>.566</w:t>
            </w:r>
          </w:p>
        </w:tc>
      </w:tr>
      <w:tr w:rsidR="00483E7A" w:rsidRPr="001055CF" w14:paraId="23994B50" w14:textId="77777777" w:rsidTr="00483E7A">
        <w:trPr>
          <w:trHeight w:val="312"/>
        </w:trPr>
        <w:tc>
          <w:tcPr>
            <w:tcW w:w="1276" w:type="dxa"/>
            <w:tcBorders>
              <w:top w:val="nil"/>
              <w:left w:val="nil"/>
              <w:bottom w:val="nil"/>
              <w:right w:val="nil"/>
            </w:tcBorders>
            <w:shd w:val="clear" w:color="000000" w:fill="FFFFFF"/>
            <w:noWrap/>
            <w:vAlign w:val="center"/>
          </w:tcPr>
          <w:p w14:paraId="5A36D6D6" w14:textId="106FAB39" w:rsidR="00483E7A" w:rsidRPr="00225D79" w:rsidRDefault="00483E7A" w:rsidP="00483E7A">
            <w:pPr>
              <w:rPr>
                <w:lang w:eastAsia="fr-FR"/>
              </w:rPr>
            </w:pPr>
            <w:r w:rsidRPr="00225D79">
              <w:t>3</w:t>
            </w:r>
          </w:p>
        </w:tc>
        <w:tc>
          <w:tcPr>
            <w:tcW w:w="1420" w:type="dxa"/>
            <w:tcBorders>
              <w:top w:val="nil"/>
              <w:left w:val="nil"/>
              <w:bottom w:val="nil"/>
              <w:right w:val="nil"/>
            </w:tcBorders>
            <w:shd w:val="clear" w:color="000000" w:fill="FFFFFF"/>
            <w:noWrap/>
            <w:vAlign w:val="center"/>
          </w:tcPr>
          <w:p w14:paraId="04DCB14E" w14:textId="0FC77128" w:rsidR="00483E7A" w:rsidRPr="00225D79" w:rsidRDefault="00483E7A" w:rsidP="00483E7A">
            <w:pPr>
              <w:jc w:val="center"/>
              <w:rPr>
                <w:b/>
                <w:bCs/>
                <w:lang w:eastAsia="fr-FR"/>
              </w:rPr>
            </w:pPr>
            <w:r w:rsidRPr="00225D79">
              <w:t>-.205</w:t>
            </w:r>
          </w:p>
        </w:tc>
        <w:tc>
          <w:tcPr>
            <w:tcW w:w="1720" w:type="dxa"/>
            <w:tcBorders>
              <w:top w:val="nil"/>
              <w:left w:val="nil"/>
              <w:bottom w:val="nil"/>
              <w:right w:val="nil"/>
            </w:tcBorders>
            <w:shd w:val="clear" w:color="000000" w:fill="FFFFFF"/>
            <w:noWrap/>
            <w:vAlign w:val="center"/>
          </w:tcPr>
          <w:p w14:paraId="218A9D7B" w14:textId="2BCF18CB" w:rsidR="00483E7A" w:rsidRPr="00225D79" w:rsidRDefault="00483E7A" w:rsidP="00483E7A">
            <w:pPr>
              <w:jc w:val="center"/>
              <w:rPr>
                <w:i/>
                <w:iCs/>
                <w:u w:val="single"/>
                <w:lang w:eastAsia="fr-FR"/>
              </w:rPr>
            </w:pPr>
            <w:r w:rsidRPr="00225D79">
              <w:rPr>
                <w:b/>
                <w:bCs/>
              </w:rPr>
              <w:t>.678</w:t>
            </w:r>
          </w:p>
        </w:tc>
        <w:tc>
          <w:tcPr>
            <w:tcW w:w="1660" w:type="dxa"/>
            <w:tcBorders>
              <w:top w:val="nil"/>
              <w:left w:val="nil"/>
              <w:bottom w:val="nil"/>
              <w:right w:val="nil"/>
            </w:tcBorders>
            <w:shd w:val="clear" w:color="000000" w:fill="FFFFFF"/>
            <w:noWrap/>
            <w:vAlign w:val="center"/>
          </w:tcPr>
          <w:p w14:paraId="5DC84E99" w14:textId="1426E650" w:rsidR="00483E7A" w:rsidRPr="00225D79" w:rsidRDefault="00483E7A" w:rsidP="00483E7A">
            <w:pPr>
              <w:jc w:val="center"/>
              <w:rPr>
                <w:lang w:eastAsia="fr-FR"/>
              </w:rPr>
            </w:pPr>
            <w:r w:rsidRPr="00225D79">
              <w:t>.113</w:t>
            </w:r>
          </w:p>
        </w:tc>
        <w:tc>
          <w:tcPr>
            <w:tcW w:w="1180" w:type="dxa"/>
            <w:tcBorders>
              <w:top w:val="nil"/>
              <w:left w:val="nil"/>
              <w:bottom w:val="nil"/>
              <w:right w:val="nil"/>
            </w:tcBorders>
            <w:shd w:val="clear" w:color="000000" w:fill="FFFFFF"/>
            <w:noWrap/>
            <w:vAlign w:val="center"/>
          </w:tcPr>
          <w:p w14:paraId="687C3865" w14:textId="4078527B" w:rsidR="00483E7A" w:rsidRPr="00225D79" w:rsidRDefault="00483E7A" w:rsidP="00483E7A">
            <w:pPr>
              <w:jc w:val="center"/>
              <w:rPr>
                <w:lang w:eastAsia="fr-FR"/>
              </w:rPr>
            </w:pPr>
            <w:r w:rsidRPr="00225D79">
              <w:rPr>
                <w:i/>
                <w:iCs/>
                <w:u w:val="single"/>
              </w:rPr>
              <w:t>.077</w:t>
            </w:r>
          </w:p>
        </w:tc>
        <w:tc>
          <w:tcPr>
            <w:tcW w:w="1020" w:type="dxa"/>
            <w:tcBorders>
              <w:top w:val="nil"/>
              <w:left w:val="nil"/>
              <w:bottom w:val="nil"/>
              <w:right w:val="nil"/>
            </w:tcBorders>
            <w:shd w:val="clear" w:color="000000" w:fill="FFFFFF"/>
            <w:noWrap/>
            <w:vAlign w:val="bottom"/>
          </w:tcPr>
          <w:p w14:paraId="008C5B5A" w14:textId="3867906D" w:rsidR="00483E7A" w:rsidRPr="00225D79" w:rsidRDefault="00483E7A" w:rsidP="00483E7A">
            <w:pPr>
              <w:jc w:val="center"/>
              <w:rPr>
                <w:lang w:eastAsia="fr-FR"/>
              </w:rPr>
            </w:pPr>
            <w:r w:rsidRPr="00225D79">
              <w:t>.483</w:t>
            </w:r>
          </w:p>
        </w:tc>
      </w:tr>
      <w:tr w:rsidR="00483E7A" w:rsidRPr="001055CF" w14:paraId="0CD45146" w14:textId="77777777" w:rsidTr="00483E7A">
        <w:trPr>
          <w:trHeight w:val="312"/>
        </w:trPr>
        <w:tc>
          <w:tcPr>
            <w:tcW w:w="1276" w:type="dxa"/>
            <w:tcBorders>
              <w:top w:val="nil"/>
              <w:left w:val="nil"/>
              <w:bottom w:val="nil"/>
              <w:right w:val="nil"/>
            </w:tcBorders>
            <w:shd w:val="clear" w:color="000000" w:fill="FFFFFF"/>
            <w:noWrap/>
            <w:vAlign w:val="center"/>
          </w:tcPr>
          <w:p w14:paraId="4AEAF7B5" w14:textId="0BE60E60" w:rsidR="00483E7A" w:rsidRPr="00225D79" w:rsidRDefault="00483E7A" w:rsidP="00483E7A">
            <w:pPr>
              <w:rPr>
                <w:lang w:eastAsia="fr-FR"/>
              </w:rPr>
            </w:pPr>
            <w:r w:rsidRPr="00225D79">
              <w:t>4</w:t>
            </w:r>
          </w:p>
        </w:tc>
        <w:tc>
          <w:tcPr>
            <w:tcW w:w="1420" w:type="dxa"/>
            <w:tcBorders>
              <w:top w:val="nil"/>
              <w:left w:val="nil"/>
              <w:bottom w:val="nil"/>
              <w:right w:val="nil"/>
            </w:tcBorders>
            <w:shd w:val="clear" w:color="000000" w:fill="FFFFFF"/>
            <w:noWrap/>
            <w:vAlign w:val="center"/>
          </w:tcPr>
          <w:p w14:paraId="332DB036" w14:textId="762F95EE" w:rsidR="00483E7A" w:rsidRPr="00225D79" w:rsidRDefault="00483E7A" w:rsidP="00483E7A">
            <w:pPr>
              <w:jc w:val="center"/>
              <w:rPr>
                <w:lang w:eastAsia="fr-FR"/>
              </w:rPr>
            </w:pPr>
            <w:r w:rsidRPr="00225D79">
              <w:t>.208</w:t>
            </w:r>
          </w:p>
        </w:tc>
        <w:tc>
          <w:tcPr>
            <w:tcW w:w="1720" w:type="dxa"/>
            <w:tcBorders>
              <w:top w:val="nil"/>
              <w:left w:val="nil"/>
              <w:bottom w:val="nil"/>
              <w:right w:val="nil"/>
            </w:tcBorders>
            <w:shd w:val="clear" w:color="000000" w:fill="FFFFFF"/>
            <w:noWrap/>
            <w:vAlign w:val="center"/>
          </w:tcPr>
          <w:p w14:paraId="7ACDD47E" w14:textId="48F7B256" w:rsidR="00483E7A" w:rsidRPr="00225D79" w:rsidRDefault="00483E7A" w:rsidP="00483E7A">
            <w:pPr>
              <w:jc w:val="center"/>
              <w:rPr>
                <w:b/>
                <w:bCs/>
                <w:lang w:eastAsia="fr-FR"/>
              </w:rPr>
            </w:pPr>
            <w:r w:rsidRPr="00225D79">
              <w:rPr>
                <w:b/>
                <w:bCs/>
              </w:rPr>
              <w:t>.459</w:t>
            </w:r>
          </w:p>
        </w:tc>
        <w:tc>
          <w:tcPr>
            <w:tcW w:w="1660" w:type="dxa"/>
            <w:tcBorders>
              <w:top w:val="nil"/>
              <w:left w:val="nil"/>
              <w:bottom w:val="nil"/>
              <w:right w:val="nil"/>
            </w:tcBorders>
            <w:shd w:val="clear" w:color="000000" w:fill="FFFFFF"/>
            <w:noWrap/>
            <w:vAlign w:val="center"/>
          </w:tcPr>
          <w:p w14:paraId="455DCD8D" w14:textId="3DD4F15C" w:rsidR="00483E7A" w:rsidRPr="00225D79" w:rsidRDefault="00483E7A" w:rsidP="00483E7A">
            <w:pPr>
              <w:jc w:val="center"/>
              <w:rPr>
                <w:lang w:eastAsia="fr-FR"/>
              </w:rPr>
            </w:pPr>
            <w:r w:rsidRPr="00225D79">
              <w:t>.145</w:t>
            </w:r>
          </w:p>
        </w:tc>
        <w:tc>
          <w:tcPr>
            <w:tcW w:w="1180" w:type="dxa"/>
            <w:tcBorders>
              <w:top w:val="nil"/>
              <w:left w:val="nil"/>
              <w:bottom w:val="nil"/>
              <w:right w:val="nil"/>
            </w:tcBorders>
            <w:shd w:val="clear" w:color="000000" w:fill="FFFFFF"/>
            <w:noWrap/>
            <w:vAlign w:val="center"/>
          </w:tcPr>
          <w:p w14:paraId="3AA363BA" w14:textId="7898B192" w:rsidR="00483E7A" w:rsidRPr="00225D79" w:rsidRDefault="00483E7A" w:rsidP="00483E7A">
            <w:pPr>
              <w:jc w:val="center"/>
              <w:rPr>
                <w:i/>
                <w:iCs/>
                <w:u w:val="single"/>
                <w:lang w:eastAsia="fr-FR"/>
              </w:rPr>
            </w:pPr>
            <w:r w:rsidRPr="00225D79">
              <w:rPr>
                <w:i/>
                <w:iCs/>
                <w:u w:val="single"/>
              </w:rPr>
              <w:t>.017</w:t>
            </w:r>
          </w:p>
        </w:tc>
        <w:tc>
          <w:tcPr>
            <w:tcW w:w="1020" w:type="dxa"/>
            <w:tcBorders>
              <w:top w:val="nil"/>
              <w:left w:val="nil"/>
              <w:bottom w:val="nil"/>
              <w:right w:val="nil"/>
            </w:tcBorders>
            <w:shd w:val="clear" w:color="000000" w:fill="FFFFFF"/>
            <w:noWrap/>
            <w:vAlign w:val="bottom"/>
          </w:tcPr>
          <w:p w14:paraId="2935B7AE" w14:textId="1B760C58" w:rsidR="00483E7A" w:rsidRPr="00225D79" w:rsidRDefault="00483E7A" w:rsidP="00483E7A">
            <w:pPr>
              <w:jc w:val="center"/>
              <w:rPr>
                <w:lang w:eastAsia="fr-FR"/>
              </w:rPr>
            </w:pPr>
            <w:r w:rsidRPr="00225D79">
              <w:t>.658</w:t>
            </w:r>
          </w:p>
        </w:tc>
      </w:tr>
      <w:tr w:rsidR="00483E7A" w:rsidRPr="001055CF" w14:paraId="5AA4AA9C" w14:textId="77777777" w:rsidTr="00483E7A">
        <w:trPr>
          <w:trHeight w:val="312"/>
        </w:trPr>
        <w:tc>
          <w:tcPr>
            <w:tcW w:w="1276" w:type="dxa"/>
            <w:tcBorders>
              <w:top w:val="nil"/>
              <w:left w:val="nil"/>
              <w:bottom w:val="nil"/>
              <w:right w:val="nil"/>
            </w:tcBorders>
            <w:shd w:val="clear" w:color="000000" w:fill="FFFFFF"/>
            <w:noWrap/>
            <w:vAlign w:val="center"/>
          </w:tcPr>
          <w:p w14:paraId="483EB3B6" w14:textId="730F3A94" w:rsidR="00483E7A" w:rsidRPr="00225D79" w:rsidRDefault="00483E7A" w:rsidP="00483E7A">
            <w:pPr>
              <w:rPr>
                <w:lang w:eastAsia="fr-FR"/>
              </w:rPr>
            </w:pPr>
            <w:r w:rsidRPr="00225D79">
              <w:t>9</w:t>
            </w:r>
          </w:p>
        </w:tc>
        <w:tc>
          <w:tcPr>
            <w:tcW w:w="1420" w:type="dxa"/>
            <w:tcBorders>
              <w:top w:val="nil"/>
              <w:left w:val="nil"/>
              <w:bottom w:val="nil"/>
              <w:right w:val="nil"/>
            </w:tcBorders>
            <w:shd w:val="clear" w:color="000000" w:fill="FFFFFF"/>
            <w:noWrap/>
            <w:vAlign w:val="center"/>
          </w:tcPr>
          <w:p w14:paraId="28811952" w14:textId="756F6DD5" w:rsidR="00483E7A" w:rsidRPr="00225D79" w:rsidRDefault="00483E7A" w:rsidP="00483E7A">
            <w:pPr>
              <w:jc w:val="center"/>
              <w:rPr>
                <w:lang w:eastAsia="fr-FR"/>
              </w:rPr>
            </w:pPr>
            <w:r w:rsidRPr="00225D79">
              <w:rPr>
                <w:i/>
                <w:iCs/>
                <w:u w:val="single"/>
              </w:rPr>
              <w:t>-.065</w:t>
            </w:r>
          </w:p>
        </w:tc>
        <w:tc>
          <w:tcPr>
            <w:tcW w:w="1720" w:type="dxa"/>
            <w:tcBorders>
              <w:top w:val="nil"/>
              <w:left w:val="nil"/>
              <w:bottom w:val="nil"/>
              <w:right w:val="nil"/>
            </w:tcBorders>
            <w:shd w:val="clear" w:color="000000" w:fill="FFFFFF"/>
            <w:noWrap/>
            <w:vAlign w:val="center"/>
          </w:tcPr>
          <w:p w14:paraId="7BB52E36" w14:textId="70E472F2" w:rsidR="00483E7A" w:rsidRPr="00225D79" w:rsidRDefault="00483E7A" w:rsidP="00483E7A">
            <w:pPr>
              <w:jc w:val="center"/>
              <w:rPr>
                <w:b/>
                <w:bCs/>
                <w:lang w:eastAsia="fr-FR"/>
              </w:rPr>
            </w:pPr>
            <w:r w:rsidRPr="00225D79">
              <w:rPr>
                <w:b/>
                <w:bCs/>
              </w:rPr>
              <w:t>.597</w:t>
            </w:r>
          </w:p>
        </w:tc>
        <w:tc>
          <w:tcPr>
            <w:tcW w:w="1660" w:type="dxa"/>
            <w:tcBorders>
              <w:top w:val="nil"/>
              <w:left w:val="nil"/>
              <w:bottom w:val="nil"/>
              <w:right w:val="nil"/>
            </w:tcBorders>
            <w:shd w:val="clear" w:color="000000" w:fill="FFFFFF"/>
            <w:noWrap/>
            <w:vAlign w:val="center"/>
          </w:tcPr>
          <w:p w14:paraId="70BABC22" w14:textId="2188D569" w:rsidR="00483E7A" w:rsidRPr="00225D79" w:rsidRDefault="00483E7A" w:rsidP="00483E7A">
            <w:pPr>
              <w:jc w:val="center"/>
              <w:rPr>
                <w:lang w:eastAsia="fr-FR"/>
              </w:rPr>
            </w:pPr>
            <w:r w:rsidRPr="00225D79">
              <w:rPr>
                <w:i/>
                <w:iCs/>
                <w:u w:val="single"/>
              </w:rPr>
              <w:t>.028</w:t>
            </w:r>
          </w:p>
        </w:tc>
        <w:tc>
          <w:tcPr>
            <w:tcW w:w="1180" w:type="dxa"/>
            <w:tcBorders>
              <w:top w:val="nil"/>
              <w:left w:val="nil"/>
              <w:bottom w:val="nil"/>
              <w:right w:val="nil"/>
            </w:tcBorders>
            <w:shd w:val="clear" w:color="000000" w:fill="FFFFFF"/>
            <w:noWrap/>
            <w:vAlign w:val="center"/>
          </w:tcPr>
          <w:p w14:paraId="46D0618F" w14:textId="7263CCC4" w:rsidR="00483E7A" w:rsidRPr="00225D79" w:rsidRDefault="00483E7A" w:rsidP="00483E7A">
            <w:pPr>
              <w:jc w:val="center"/>
              <w:rPr>
                <w:i/>
                <w:iCs/>
                <w:u w:val="single"/>
                <w:lang w:eastAsia="fr-FR"/>
              </w:rPr>
            </w:pPr>
            <w:r w:rsidRPr="00225D79">
              <w:rPr>
                <w:i/>
                <w:iCs/>
                <w:u w:val="single"/>
              </w:rPr>
              <w:t>-.053</w:t>
            </w:r>
          </w:p>
        </w:tc>
        <w:tc>
          <w:tcPr>
            <w:tcW w:w="1020" w:type="dxa"/>
            <w:tcBorders>
              <w:top w:val="nil"/>
              <w:left w:val="nil"/>
              <w:bottom w:val="nil"/>
              <w:right w:val="nil"/>
            </w:tcBorders>
            <w:shd w:val="clear" w:color="000000" w:fill="FFFFFF"/>
            <w:noWrap/>
            <w:vAlign w:val="bottom"/>
          </w:tcPr>
          <w:p w14:paraId="433B7282" w14:textId="745E844A" w:rsidR="00483E7A" w:rsidRPr="00225D79" w:rsidRDefault="00483E7A" w:rsidP="00483E7A">
            <w:pPr>
              <w:jc w:val="center"/>
              <w:rPr>
                <w:lang w:eastAsia="fr-FR"/>
              </w:rPr>
            </w:pPr>
            <w:r w:rsidRPr="00225D79">
              <w:t>.618</w:t>
            </w:r>
          </w:p>
        </w:tc>
      </w:tr>
      <w:tr w:rsidR="00483E7A" w:rsidRPr="001055CF" w14:paraId="597F00FF" w14:textId="77777777" w:rsidTr="00483E7A">
        <w:trPr>
          <w:trHeight w:val="312"/>
        </w:trPr>
        <w:tc>
          <w:tcPr>
            <w:tcW w:w="1276" w:type="dxa"/>
            <w:tcBorders>
              <w:top w:val="nil"/>
              <w:left w:val="nil"/>
              <w:bottom w:val="nil"/>
              <w:right w:val="nil"/>
            </w:tcBorders>
            <w:shd w:val="clear" w:color="000000" w:fill="FFFFFF"/>
            <w:noWrap/>
            <w:vAlign w:val="center"/>
          </w:tcPr>
          <w:p w14:paraId="7A320426" w14:textId="08E62129" w:rsidR="00483E7A" w:rsidRPr="00225D79" w:rsidRDefault="00483E7A" w:rsidP="00483E7A">
            <w:pPr>
              <w:rPr>
                <w:lang w:eastAsia="fr-FR"/>
              </w:rPr>
            </w:pPr>
            <w:r w:rsidRPr="00225D79">
              <w:t>16</w:t>
            </w:r>
          </w:p>
        </w:tc>
        <w:tc>
          <w:tcPr>
            <w:tcW w:w="1420" w:type="dxa"/>
            <w:tcBorders>
              <w:top w:val="nil"/>
              <w:left w:val="nil"/>
              <w:bottom w:val="nil"/>
              <w:right w:val="nil"/>
            </w:tcBorders>
            <w:shd w:val="clear" w:color="000000" w:fill="FFFFFF"/>
            <w:noWrap/>
            <w:vAlign w:val="center"/>
          </w:tcPr>
          <w:p w14:paraId="6BD63211" w14:textId="24ED3EE2" w:rsidR="00483E7A" w:rsidRPr="00225D79" w:rsidRDefault="00483E7A" w:rsidP="00483E7A">
            <w:pPr>
              <w:jc w:val="center"/>
              <w:rPr>
                <w:b/>
                <w:bCs/>
                <w:lang w:eastAsia="fr-FR"/>
              </w:rPr>
            </w:pPr>
            <w:r w:rsidRPr="00225D79">
              <w:t>-.125</w:t>
            </w:r>
          </w:p>
        </w:tc>
        <w:tc>
          <w:tcPr>
            <w:tcW w:w="1720" w:type="dxa"/>
            <w:tcBorders>
              <w:top w:val="nil"/>
              <w:left w:val="nil"/>
              <w:bottom w:val="nil"/>
              <w:right w:val="nil"/>
            </w:tcBorders>
            <w:shd w:val="clear" w:color="000000" w:fill="FFFFFF"/>
            <w:noWrap/>
            <w:vAlign w:val="center"/>
          </w:tcPr>
          <w:p w14:paraId="134BB794" w14:textId="4EAA5764" w:rsidR="00483E7A" w:rsidRPr="00225D79" w:rsidRDefault="00483E7A" w:rsidP="00483E7A">
            <w:pPr>
              <w:jc w:val="center"/>
              <w:rPr>
                <w:lang w:eastAsia="fr-FR"/>
              </w:rPr>
            </w:pPr>
            <w:r w:rsidRPr="00225D79">
              <w:rPr>
                <w:b/>
                <w:bCs/>
              </w:rPr>
              <w:t>.814</w:t>
            </w:r>
          </w:p>
        </w:tc>
        <w:tc>
          <w:tcPr>
            <w:tcW w:w="1660" w:type="dxa"/>
            <w:tcBorders>
              <w:top w:val="nil"/>
              <w:left w:val="nil"/>
              <w:bottom w:val="nil"/>
              <w:right w:val="nil"/>
            </w:tcBorders>
            <w:shd w:val="clear" w:color="000000" w:fill="FFFFFF"/>
            <w:noWrap/>
            <w:vAlign w:val="center"/>
          </w:tcPr>
          <w:p w14:paraId="5ACE76EA" w14:textId="04383872" w:rsidR="00483E7A" w:rsidRPr="00225D79" w:rsidRDefault="00483E7A" w:rsidP="00483E7A">
            <w:pPr>
              <w:jc w:val="center"/>
              <w:rPr>
                <w:lang w:eastAsia="fr-FR"/>
              </w:rPr>
            </w:pPr>
            <w:r w:rsidRPr="00225D79">
              <w:rPr>
                <w:i/>
                <w:iCs/>
                <w:u w:val="single"/>
              </w:rPr>
              <w:t>-.019</w:t>
            </w:r>
          </w:p>
        </w:tc>
        <w:tc>
          <w:tcPr>
            <w:tcW w:w="1180" w:type="dxa"/>
            <w:tcBorders>
              <w:top w:val="nil"/>
              <w:left w:val="nil"/>
              <w:bottom w:val="nil"/>
              <w:right w:val="nil"/>
            </w:tcBorders>
            <w:shd w:val="clear" w:color="000000" w:fill="FFFFFF"/>
            <w:noWrap/>
            <w:vAlign w:val="center"/>
          </w:tcPr>
          <w:p w14:paraId="3DB4DA28" w14:textId="78C82C89" w:rsidR="00483E7A" w:rsidRPr="00225D79" w:rsidRDefault="00483E7A" w:rsidP="00483E7A">
            <w:pPr>
              <w:jc w:val="center"/>
              <w:rPr>
                <w:i/>
                <w:iCs/>
                <w:u w:val="single"/>
                <w:lang w:eastAsia="fr-FR"/>
              </w:rPr>
            </w:pPr>
            <w:r w:rsidRPr="00225D79">
              <w:rPr>
                <w:i/>
                <w:iCs/>
                <w:u w:val="single"/>
              </w:rPr>
              <w:t>.048</w:t>
            </w:r>
          </w:p>
        </w:tc>
        <w:tc>
          <w:tcPr>
            <w:tcW w:w="1020" w:type="dxa"/>
            <w:tcBorders>
              <w:top w:val="nil"/>
              <w:left w:val="nil"/>
              <w:bottom w:val="nil"/>
              <w:right w:val="nil"/>
            </w:tcBorders>
            <w:shd w:val="clear" w:color="000000" w:fill="FFFFFF"/>
            <w:noWrap/>
            <w:vAlign w:val="bottom"/>
          </w:tcPr>
          <w:p w14:paraId="5E2200A1" w14:textId="5E1CE6BA" w:rsidR="00483E7A" w:rsidRPr="00225D79" w:rsidRDefault="00483E7A" w:rsidP="00483E7A">
            <w:pPr>
              <w:jc w:val="center"/>
              <w:rPr>
                <w:lang w:eastAsia="fr-FR"/>
              </w:rPr>
            </w:pPr>
            <w:r w:rsidRPr="00225D79">
              <w:t>.343</w:t>
            </w:r>
          </w:p>
        </w:tc>
      </w:tr>
      <w:tr w:rsidR="00483E7A" w:rsidRPr="001055CF" w14:paraId="244F6F31" w14:textId="77777777" w:rsidTr="00483E7A">
        <w:trPr>
          <w:trHeight w:val="312"/>
        </w:trPr>
        <w:tc>
          <w:tcPr>
            <w:tcW w:w="1276" w:type="dxa"/>
            <w:tcBorders>
              <w:top w:val="nil"/>
              <w:left w:val="nil"/>
              <w:bottom w:val="nil"/>
              <w:right w:val="nil"/>
            </w:tcBorders>
            <w:shd w:val="clear" w:color="000000" w:fill="FFFFFF"/>
            <w:noWrap/>
            <w:vAlign w:val="center"/>
          </w:tcPr>
          <w:p w14:paraId="78560EAD" w14:textId="044DAB5D" w:rsidR="00483E7A" w:rsidRPr="00225D79" w:rsidRDefault="00483E7A" w:rsidP="00483E7A">
            <w:pPr>
              <w:rPr>
                <w:lang w:eastAsia="fr-FR"/>
              </w:rPr>
            </w:pPr>
            <w:r w:rsidRPr="00225D79">
              <w:t>17</w:t>
            </w:r>
          </w:p>
        </w:tc>
        <w:tc>
          <w:tcPr>
            <w:tcW w:w="1420" w:type="dxa"/>
            <w:tcBorders>
              <w:top w:val="nil"/>
              <w:left w:val="nil"/>
              <w:bottom w:val="nil"/>
              <w:right w:val="nil"/>
            </w:tcBorders>
            <w:shd w:val="clear" w:color="000000" w:fill="FFFFFF"/>
            <w:noWrap/>
            <w:vAlign w:val="center"/>
          </w:tcPr>
          <w:p w14:paraId="187DED19" w14:textId="58C279FB" w:rsidR="00483E7A" w:rsidRPr="00225D79" w:rsidRDefault="00483E7A" w:rsidP="00483E7A">
            <w:pPr>
              <w:jc w:val="center"/>
              <w:rPr>
                <w:lang w:eastAsia="fr-FR"/>
              </w:rPr>
            </w:pPr>
            <w:r w:rsidRPr="00225D79">
              <w:t>.094</w:t>
            </w:r>
          </w:p>
        </w:tc>
        <w:tc>
          <w:tcPr>
            <w:tcW w:w="1720" w:type="dxa"/>
            <w:tcBorders>
              <w:top w:val="nil"/>
              <w:left w:val="nil"/>
              <w:bottom w:val="nil"/>
              <w:right w:val="nil"/>
            </w:tcBorders>
            <w:shd w:val="clear" w:color="000000" w:fill="FFFFFF"/>
            <w:noWrap/>
            <w:vAlign w:val="center"/>
          </w:tcPr>
          <w:p w14:paraId="31FDA170" w14:textId="04D0D6D4" w:rsidR="00483E7A" w:rsidRPr="00225D79" w:rsidRDefault="00483E7A" w:rsidP="00483E7A">
            <w:pPr>
              <w:jc w:val="center"/>
              <w:rPr>
                <w:lang w:eastAsia="fr-FR"/>
              </w:rPr>
            </w:pPr>
            <w:r w:rsidRPr="00225D79">
              <w:rPr>
                <w:b/>
                <w:bCs/>
              </w:rPr>
              <w:t>.646</w:t>
            </w:r>
          </w:p>
        </w:tc>
        <w:tc>
          <w:tcPr>
            <w:tcW w:w="1660" w:type="dxa"/>
            <w:tcBorders>
              <w:top w:val="nil"/>
              <w:left w:val="nil"/>
              <w:bottom w:val="nil"/>
              <w:right w:val="nil"/>
            </w:tcBorders>
            <w:shd w:val="clear" w:color="000000" w:fill="FFFFFF"/>
            <w:noWrap/>
            <w:vAlign w:val="center"/>
          </w:tcPr>
          <w:p w14:paraId="6A2718DB" w14:textId="36B0D30E" w:rsidR="00483E7A" w:rsidRPr="00225D79" w:rsidRDefault="00483E7A" w:rsidP="00483E7A">
            <w:pPr>
              <w:jc w:val="center"/>
              <w:rPr>
                <w:b/>
                <w:bCs/>
                <w:lang w:eastAsia="fr-FR"/>
              </w:rPr>
            </w:pPr>
            <w:r w:rsidRPr="00225D79">
              <w:rPr>
                <w:i/>
                <w:iCs/>
                <w:u w:val="single"/>
              </w:rPr>
              <w:t>.051</w:t>
            </w:r>
          </w:p>
        </w:tc>
        <w:tc>
          <w:tcPr>
            <w:tcW w:w="1180" w:type="dxa"/>
            <w:tcBorders>
              <w:top w:val="nil"/>
              <w:left w:val="nil"/>
              <w:bottom w:val="nil"/>
              <w:right w:val="nil"/>
            </w:tcBorders>
            <w:shd w:val="clear" w:color="000000" w:fill="FFFFFF"/>
            <w:noWrap/>
            <w:vAlign w:val="center"/>
          </w:tcPr>
          <w:p w14:paraId="78F17B39" w14:textId="0FAE5BB7" w:rsidR="00483E7A" w:rsidRPr="00225D79" w:rsidRDefault="00483E7A" w:rsidP="00483E7A">
            <w:pPr>
              <w:jc w:val="center"/>
              <w:rPr>
                <w:lang w:eastAsia="fr-FR"/>
              </w:rPr>
            </w:pPr>
            <w:r w:rsidRPr="00225D79">
              <w:t>-.206</w:t>
            </w:r>
          </w:p>
        </w:tc>
        <w:tc>
          <w:tcPr>
            <w:tcW w:w="1020" w:type="dxa"/>
            <w:tcBorders>
              <w:top w:val="nil"/>
              <w:left w:val="nil"/>
              <w:bottom w:val="nil"/>
              <w:right w:val="nil"/>
            </w:tcBorders>
            <w:shd w:val="clear" w:color="000000" w:fill="FFFFFF"/>
            <w:noWrap/>
            <w:vAlign w:val="bottom"/>
          </w:tcPr>
          <w:p w14:paraId="63112899" w14:textId="5BCC5AAA" w:rsidR="00483E7A" w:rsidRPr="00225D79" w:rsidRDefault="00483E7A" w:rsidP="00483E7A">
            <w:pPr>
              <w:jc w:val="center"/>
              <w:rPr>
                <w:lang w:eastAsia="fr-FR"/>
              </w:rPr>
            </w:pPr>
            <w:r w:rsidRPr="00225D79">
              <w:t>.491</w:t>
            </w:r>
          </w:p>
        </w:tc>
      </w:tr>
      <w:tr w:rsidR="00483E7A" w:rsidRPr="001055CF" w14:paraId="1033B66D" w14:textId="77777777" w:rsidTr="00483E7A">
        <w:trPr>
          <w:trHeight w:val="312"/>
        </w:trPr>
        <w:tc>
          <w:tcPr>
            <w:tcW w:w="1276" w:type="dxa"/>
            <w:tcBorders>
              <w:top w:val="nil"/>
              <w:left w:val="nil"/>
              <w:bottom w:val="nil"/>
              <w:right w:val="nil"/>
            </w:tcBorders>
            <w:shd w:val="clear" w:color="000000" w:fill="FFFFFF"/>
            <w:noWrap/>
            <w:vAlign w:val="center"/>
          </w:tcPr>
          <w:p w14:paraId="16697D13" w14:textId="0A5AC28C" w:rsidR="00483E7A" w:rsidRPr="00225D79" w:rsidRDefault="00483E7A" w:rsidP="00483E7A">
            <w:pPr>
              <w:rPr>
                <w:lang w:eastAsia="fr-FR"/>
              </w:rPr>
            </w:pPr>
            <w:r w:rsidRPr="00225D79">
              <w:t>2</w:t>
            </w:r>
          </w:p>
        </w:tc>
        <w:tc>
          <w:tcPr>
            <w:tcW w:w="1420" w:type="dxa"/>
            <w:tcBorders>
              <w:top w:val="nil"/>
              <w:left w:val="nil"/>
              <w:bottom w:val="nil"/>
              <w:right w:val="nil"/>
            </w:tcBorders>
            <w:shd w:val="clear" w:color="000000" w:fill="FFFFFF"/>
            <w:noWrap/>
            <w:vAlign w:val="center"/>
          </w:tcPr>
          <w:p w14:paraId="67F0064F" w14:textId="440F44AC" w:rsidR="00483E7A" w:rsidRPr="00225D79" w:rsidRDefault="00483E7A" w:rsidP="00483E7A">
            <w:pPr>
              <w:jc w:val="center"/>
              <w:rPr>
                <w:lang w:eastAsia="fr-FR"/>
              </w:rPr>
            </w:pPr>
            <w:r w:rsidRPr="00225D79">
              <w:rPr>
                <w:b/>
                <w:bCs/>
              </w:rPr>
              <w:t>.740</w:t>
            </w:r>
          </w:p>
        </w:tc>
        <w:tc>
          <w:tcPr>
            <w:tcW w:w="1720" w:type="dxa"/>
            <w:tcBorders>
              <w:top w:val="nil"/>
              <w:left w:val="nil"/>
              <w:bottom w:val="nil"/>
              <w:right w:val="nil"/>
            </w:tcBorders>
            <w:shd w:val="clear" w:color="000000" w:fill="FFFFFF"/>
            <w:noWrap/>
            <w:vAlign w:val="center"/>
          </w:tcPr>
          <w:p w14:paraId="7E2EFEAE" w14:textId="23D873EC" w:rsidR="00483E7A" w:rsidRPr="00225D79" w:rsidRDefault="00483E7A" w:rsidP="00483E7A">
            <w:pPr>
              <w:jc w:val="center"/>
              <w:rPr>
                <w:lang w:eastAsia="fr-FR"/>
              </w:rPr>
            </w:pPr>
            <w:r w:rsidRPr="00225D79">
              <w:rPr>
                <w:i/>
                <w:iCs/>
                <w:u w:val="single"/>
              </w:rPr>
              <w:t>-.004</w:t>
            </w:r>
          </w:p>
        </w:tc>
        <w:tc>
          <w:tcPr>
            <w:tcW w:w="1660" w:type="dxa"/>
            <w:tcBorders>
              <w:top w:val="nil"/>
              <w:left w:val="nil"/>
              <w:bottom w:val="nil"/>
              <w:right w:val="nil"/>
            </w:tcBorders>
            <w:shd w:val="clear" w:color="000000" w:fill="FFFFFF"/>
            <w:noWrap/>
            <w:vAlign w:val="center"/>
          </w:tcPr>
          <w:p w14:paraId="6BED4E52" w14:textId="60EC931E" w:rsidR="00483E7A" w:rsidRPr="00225D79" w:rsidRDefault="00483E7A" w:rsidP="00483E7A">
            <w:pPr>
              <w:jc w:val="center"/>
              <w:rPr>
                <w:b/>
                <w:bCs/>
                <w:lang w:eastAsia="fr-FR"/>
              </w:rPr>
            </w:pPr>
            <w:r w:rsidRPr="00225D79">
              <w:rPr>
                <w:i/>
                <w:iCs/>
                <w:u w:val="single"/>
              </w:rPr>
              <w:t>.004</w:t>
            </w:r>
          </w:p>
        </w:tc>
        <w:tc>
          <w:tcPr>
            <w:tcW w:w="1180" w:type="dxa"/>
            <w:tcBorders>
              <w:top w:val="nil"/>
              <w:left w:val="nil"/>
              <w:bottom w:val="nil"/>
              <w:right w:val="nil"/>
            </w:tcBorders>
            <w:shd w:val="clear" w:color="000000" w:fill="FFFFFF"/>
            <w:noWrap/>
            <w:vAlign w:val="center"/>
          </w:tcPr>
          <w:p w14:paraId="09E29C66" w14:textId="76787D0A" w:rsidR="00483E7A" w:rsidRPr="00225D79" w:rsidRDefault="00483E7A" w:rsidP="00483E7A">
            <w:pPr>
              <w:jc w:val="center"/>
              <w:rPr>
                <w:lang w:eastAsia="fr-FR"/>
              </w:rPr>
            </w:pPr>
            <w:r w:rsidRPr="00225D79">
              <w:rPr>
                <w:i/>
                <w:iCs/>
                <w:u w:val="single"/>
              </w:rPr>
              <w:t>.021</w:t>
            </w:r>
          </w:p>
        </w:tc>
        <w:tc>
          <w:tcPr>
            <w:tcW w:w="1020" w:type="dxa"/>
            <w:tcBorders>
              <w:top w:val="nil"/>
              <w:left w:val="nil"/>
              <w:bottom w:val="nil"/>
              <w:right w:val="nil"/>
            </w:tcBorders>
            <w:shd w:val="clear" w:color="000000" w:fill="FFFFFF"/>
            <w:noWrap/>
            <w:vAlign w:val="bottom"/>
          </w:tcPr>
          <w:p w14:paraId="5596AB3A" w14:textId="5164F48B" w:rsidR="00483E7A" w:rsidRPr="00225D79" w:rsidRDefault="00483E7A" w:rsidP="00483E7A">
            <w:pPr>
              <w:jc w:val="center"/>
              <w:rPr>
                <w:lang w:eastAsia="fr-FR"/>
              </w:rPr>
            </w:pPr>
            <w:r w:rsidRPr="00225D79">
              <w:t>.437</w:t>
            </w:r>
          </w:p>
        </w:tc>
      </w:tr>
      <w:tr w:rsidR="00483E7A" w:rsidRPr="001055CF" w14:paraId="5FA22E61" w14:textId="77777777" w:rsidTr="00483E7A">
        <w:trPr>
          <w:trHeight w:val="312"/>
        </w:trPr>
        <w:tc>
          <w:tcPr>
            <w:tcW w:w="1276" w:type="dxa"/>
            <w:tcBorders>
              <w:top w:val="nil"/>
              <w:left w:val="nil"/>
              <w:bottom w:val="nil"/>
              <w:right w:val="nil"/>
            </w:tcBorders>
            <w:shd w:val="clear" w:color="000000" w:fill="FFFFFF"/>
            <w:noWrap/>
            <w:vAlign w:val="center"/>
          </w:tcPr>
          <w:p w14:paraId="2AEA2BB8" w14:textId="349B23D0" w:rsidR="00483E7A" w:rsidRPr="00225D79" w:rsidRDefault="00483E7A" w:rsidP="00483E7A">
            <w:pPr>
              <w:rPr>
                <w:lang w:eastAsia="fr-FR"/>
              </w:rPr>
            </w:pPr>
            <w:r w:rsidRPr="00225D79">
              <w:t>5</w:t>
            </w:r>
          </w:p>
        </w:tc>
        <w:tc>
          <w:tcPr>
            <w:tcW w:w="1420" w:type="dxa"/>
            <w:tcBorders>
              <w:top w:val="nil"/>
              <w:left w:val="nil"/>
              <w:bottom w:val="nil"/>
              <w:right w:val="nil"/>
            </w:tcBorders>
            <w:shd w:val="clear" w:color="000000" w:fill="FFFFFF"/>
            <w:noWrap/>
            <w:vAlign w:val="center"/>
          </w:tcPr>
          <w:p w14:paraId="749C0D8E" w14:textId="70C87379" w:rsidR="00483E7A" w:rsidRPr="00225D79" w:rsidRDefault="00483E7A" w:rsidP="00483E7A">
            <w:pPr>
              <w:jc w:val="center"/>
              <w:rPr>
                <w:lang w:eastAsia="fr-FR"/>
              </w:rPr>
            </w:pPr>
            <w:r w:rsidRPr="00225D79">
              <w:rPr>
                <w:b/>
                <w:bCs/>
              </w:rPr>
              <w:t>.751</w:t>
            </w:r>
          </w:p>
        </w:tc>
        <w:tc>
          <w:tcPr>
            <w:tcW w:w="1720" w:type="dxa"/>
            <w:tcBorders>
              <w:top w:val="nil"/>
              <w:left w:val="nil"/>
              <w:bottom w:val="nil"/>
              <w:right w:val="nil"/>
            </w:tcBorders>
            <w:shd w:val="clear" w:color="000000" w:fill="FFFFFF"/>
            <w:noWrap/>
            <w:vAlign w:val="center"/>
          </w:tcPr>
          <w:p w14:paraId="21C0E704" w14:textId="6C1C3730" w:rsidR="00483E7A" w:rsidRPr="00225D79" w:rsidRDefault="00483E7A" w:rsidP="00483E7A">
            <w:pPr>
              <w:jc w:val="center"/>
              <w:rPr>
                <w:lang w:eastAsia="fr-FR"/>
              </w:rPr>
            </w:pPr>
            <w:r w:rsidRPr="00225D79">
              <w:t>-.277</w:t>
            </w:r>
          </w:p>
        </w:tc>
        <w:tc>
          <w:tcPr>
            <w:tcW w:w="1660" w:type="dxa"/>
            <w:tcBorders>
              <w:top w:val="nil"/>
              <w:left w:val="nil"/>
              <w:bottom w:val="nil"/>
              <w:right w:val="nil"/>
            </w:tcBorders>
            <w:shd w:val="clear" w:color="000000" w:fill="FFFFFF"/>
            <w:noWrap/>
            <w:vAlign w:val="center"/>
          </w:tcPr>
          <w:p w14:paraId="006B439F" w14:textId="2E2A9C6E" w:rsidR="00483E7A" w:rsidRPr="00225D79" w:rsidRDefault="00483E7A" w:rsidP="00483E7A">
            <w:pPr>
              <w:jc w:val="center"/>
              <w:rPr>
                <w:b/>
                <w:bCs/>
                <w:lang w:eastAsia="fr-FR"/>
              </w:rPr>
            </w:pPr>
            <w:r w:rsidRPr="00225D79">
              <w:t>.109</w:t>
            </w:r>
          </w:p>
        </w:tc>
        <w:tc>
          <w:tcPr>
            <w:tcW w:w="1180" w:type="dxa"/>
            <w:tcBorders>
              <w:top w:val="nil"/>
              <w:left w:val="nil"/>
              <w:bottom w:val="nil"/>
              <w:right w:val="nil"/>
            </w:tcBorders>
            <w:shd w:val="clear" w:color="000000" w:fill="FFFFFF"/>
            <w:noWrap/>
            <w:vAlign w:val="center"/>
          </w:tcPr>
          <w:p w14:paraId="2E0DE2F6" w14:textId="66EF9434" w:rsidR="00483E7A" w:rsidRPr="00225D79" w:rsidRDefault="00483E7A" w:rsidP="00483E7A">
            <w:pPr>
              <w:jc w:val="center"/>
              <w:rPr>
                <w:lang w:eastAsia="fr-FR"/>
              </w:rPr>
            </w:pPr>
            <w:r w:rsidRPr="00225D79">
              <w:t>-.077</w:t>
            </w:r>
          </w:p>
        </w:tc>
        <w:tc>
          <w:tcPr>
            <w:tcW w:w="1020" w:type="dxa"/>
            <w:tcBorders>
              <w:top w:val="nil"/>
              <w:left w:val="nil"/>
              <w:bottom w:val="nil"/>
              <w:right w:val="nil"/>
            </w:tcBorders>
            <w:shd w:val="clear" w:color="000000" w:fill="FFFFFF"/>
            <w:noWrap/>
            <w:vAlign w:val="bottom"/>
          </w:tcPr>
          <w:p w14:paraId="65C8B3AF" w14:textId="2530C820" w:rsidR="00483E7A" w:rsidRPr="00225D79" w:rsidRDefault="00483E7A" w:rsidP="00483E7A">
            <w:pPr>
              <w:jc w:val="center"/>
              <w:rPr>
                <w:lang w:eastAsia="fr-FR"/>
              </w:rPr>
            </w:pPr>
            <w:r w:rsidRPr="00225D79">
              <w:t>.346</w:t>
            </w:r>
          </w:p>
        </w:tc>
      </w:tr>
      <w:tr w:rsidR="00483E7A" w:rsidRPr="001055CF" w14:paraId="144B0967" w14:textId="77777777" w:rsidTr="00483E7A">
        <w:trPr>
          <w:trHeight w:val="312"/>
        </w:trPr>
        <w:tc>
          <w:tcPr>
            <w:tcW w:w="1276" w:type="dxa"/>
            <w:tcBorders>
              <w:top w:val="nil"/>
              <w:left w:val="nil"/>
              <w:bottom w:val="nil"/>
              <w:right w:val="nil"/>
            </w:tcBorders>
            <w:shd w:val="clear" w:color="000000" w:fill="FFFFFF"/>
            <w:noWrap/>
            <w:vAlign w:val="center"/>
          </w:tcPr>
          <w:p w14:paraId="6BDA33AD" w14:textId="5F220EAE" w:rsidR="00483E7A" w:rsidRPr="00225D79" w:rsidRDefault="00483E7A" w:rsidP="00483E7A">
            <w:pPr>
              <w:rPr>
                <w:lang w:eastAsia="fr-FR"/>
              </w:rPr>
            </w:pPr>
            <w:r w:rsidRPr="00225D79">
              <w:t>10</w:t>
            </w:r>
          </w:p>
        </w:tc>
        <w:tc>
          <w:tcPr>
            <w:tcW w:w="1420" w:type="dxa"/>
            <w:tcBorders>
              <w:top w:val="nil"/>
              <w:left w:val="nil"/>
              <w:bottom w:val="nil"/>
              <w:right w:val="nil"/>
            </w:tcBorders>
            <w:shd w:val="clear" w:color="000000" w:fill="FFFFFF"/>
            <w:noWrap/>
            <w:vAlign w:val="center"/>
          </w:tcPr>
          <w:p w14:paraId="2CFD5807" w14:textId="7D6DC63C" w:rsidR="00483E7A" w:rsidRPr="00225D79" w:rsidRDefault="00483E7A" w:rsidP="00483E7A">
            <w:pPr>
              <w:jc w:val="center"/>
              <w:rPr>
                <w:i/>
                <w:iCs/>
                <w:u w:val="single"/>
                <w:lang w:eastAsia="fr-FR"/>
              </w:rPr>
            </w:pPr>
            <w:r w:rsidRPr="00225D79">
              <w:rPr>
                <w:b/>
                <w:bCs/>
              </w:rPr>
              <w:t>.737</w:t>
            </w:r>
          </w:p>
        </w:tc>
        <w:tc>
          <w:tcPr>
            <w:tcW w:w="1720" w:type="dxa"/>
            <w:tcBorders>
              <w:top w:val="nil"/>
              <w:left w:val="nil"/>
              <w:bottom w:val="nil"/>
              <w:right w:val="nil"/>
            </w:tcBorders>
            <w:shd w:val="clear" w:color="000000" w:fill="FFFFFF"/>
            <w:noWrap/>
            <w:vAlign w:val="center"/>
          </w:tcPr>
          <w:p w14:paraId="0E26D8D7" w14:textId="778F5CFC" w:rsidR="00483E7A" w:rsidRPr="00225D79" w:rsidRDefault="00483E7A" w:rsidP="00483E7A">
            <w:pPr>
              <w:jc w:val="center"/>
              <w:rPr>
                <w:b/>
                <w:bCs/>
                <w:lang w:eastAsia="fr-FR"/>
              </w:rPr>
            </w:pPr>
            <w:r w:rsidRPr="00225D79">
              <w:rPr>
                <w:i/>
                <w:iCs/>
                <w:u w:val="single"/>
              </w:rPr>
              <w:t>.022</w:t>
            </w:r>
          </w:p>
        </w:tc>
        <w:tc>
          <w:tcPr>
            <w:tcW w:w="1660" w:type="dxa"/>
            <w:tcBorders>
              <w:top w:val="nil"/>
              <w:left w:val="nil"/>
              <w:bottom w:val="nil"/>
              <w:right w:val="nil"/>
            </w:tcBorders>
            <w:shd w:val="clear" w:color="000000" w:fill="FFFFFF"/>
            <w:noWrap/>
            <w:vAlign w:val="center"/>
          </w:tcPr>
          <w:p w14:paraId="035970D9" w14:textId="60CB21B3" w:rsidR="00483E7A" w:rsidRPr="00225D79" w:rsidRDefault="00483E7A" w:rsidP="00483E7A">
            <w:pPr>
              <w:jc w:val="center"/>
              <w:rPr>
                <w:i/>
                <w:iCs/>
                <w:u w:val="single"/>
                <w:lang w:eastAsia="fr-FR"/>
              </w:rPr>
            </w:pPr>
            <w:r w:rsidRPr="00225D79">
              <w:t>.065</w:t>
            </w:r>
          </w:p>
        </w:tc>
        <w:tc>
          <w:tcPr>
            <w:tcW w:w="1180" w:type="dxa"/>
            <w:tcBorders>
              <w:top w:val="nil"/>
              <w:left w:val="nil"/>
              <w:bottom w:val="nil"/>
              <w:right w:val="nil"/>
            </w:tcBorders>
            <w:shd w:val="clear" w:color="000000" w:fill="FFFFFF"/>
            <w:noWrap/>
            <w:vAlign w:val="center"/>
          </w:tcPr>
          <w:p w14:paraId="194AE5EA" w14:textId="76F2E207" w:rsidR="00483E7A" w:rsidRPr="00225D79" w:rsidRDefault="00483E7A" w:rsidP="00483E7A">
            <w:pPr>
              <w:jc w:val="center"/>
              <w:rPr>
                <w:i/>
                <w:iCs/>
                <w:u w:val="single"/>
                <w:lang w:eastAsia="fr-FR"/>
              </w:rPr>
            </w:pPr>
            <w:r w:rsidRPr="00225D79">
              <w:rPr>
                <w:i/>
                <w:iCs/>
                <w:u w:val="single"/>
              </w:rPr>
              <w:t>.022</w:t>
            </w:r>
          </w:p>
        </w:tc>
        <w:tc>
          <w:tcPr>
            <w:tcW w:w="1020" w:type="dxa"/>
            <w:tcBorders>
              <w:top w:val="nil"/>
              <w:left w:val="nil"/>
              <w:bottom w:val="nil"/>
              <w:right w:val="nil"/>
            </w:tcBorders>
            <w:shd w:val="clear" w:color="000000" w:fill="FFFFFF"/>
            <w:noWrap/>
            <w:vAlign w:val="bottom"/>
          </w:tcPr>
          <w:p w14:paraId="6962F482" w14:textId="5529A6B5" w:rsidR="00483E7A" w:rsidRPr="00225D79" w:rsidRDefault="00483E7A" w:rsidP="00483E7A">
            <w:pPr>
              <w:jc w:val="center"/>
              <w:rPr>
                <w:lang w:eastAsia="fr-FR"/>
              </w:rPr>
            </w:pPr>
            <w:r w:rsidRPr="00225D79">
              <w:t>.393</w:t>
            </w:r>
          </w:p>
        </w:tc>
      </w:tr>
      <w:tr w:rsidR="00483E7A" w:rsidRPr="001055CF" w14:paraId="53CC1C1C" w14:textId="77777777" w:rsidTr="00483E7A">
        <w:trPr>
          <w:trHeight w:val="312"/>
        </w:trPr>
        <w:tc>
          <w:tcPr>
            <w:tcW w:w="1276" w:type="dxa"/>
            <w:tcBorders>
              <w:top w:val="nil"/>
              <w:left w:val="nil"/>
              <w:bottom w:val="nil"/>
              <w:right w:val="nil"/>
            </w:tcBorders>
            <w:shd w:val="clear" w:color="000000" w:fill="FFFFFF"/>
            <w:noWrap/>
            <w:vAlign w:val="center"/>
          </w:tcPr>
          <w:p w14:paraId="1DB476A8" w14:textId="333B8147" w:rsidR="00483E7A" w:rsidRPr="00225D79" w:rsidRDefault="00483E7A" w:rsidP="00483E7A">
            <w:pPr>
              <w:rPr>
                <w:lang w:eastAsia="fr-FR"/>
              </w:rPr>
            </w:pPr>
            <w:r w:rsidRPr="00225D79">
              <w:t>11</w:t>
            </w:r>
          </w:p>
        </w:tc>
        <w:tc>
          <w:tcPr>
            <w:tcW w:w="1420" w:type="dxa"/>
            <w:tcBorders>
              <w:top w:val="nil"/>
              <w:left w:val="nil"/>
              <w:bottom w:val="nil"/>
              <w:right w:val="nil"/>
            </w:tcBorders>
            <w:shd w:val="clear" w:color="000000" w:fill="FFFFFF"/>
            <w:noWrap/>
            <w:vAlign w:val="center"/>
          </w:tcPr>
          <w:p w14:paraId="2F38D463" w14:textId="5F1CC12C" w:rsidR="00483E7A" w:rsidRPr="00225D79" w:rsidRDefault="00483E7A" w:rsidP="00483E7A">
            <w:pPr>
              <w:jc w:val="center"/>
              <w:rPr>
                <w:b/>
                <w:bCs/>
                <w:lang w:eastAsia="fr-FR"/>
              </w:rPr>
            </w:pPr>
            <w:r w:rsidRPr="00225D79">
              <w:rPr>
                <w:b/>
                <w:bCs/>
              </w:rPr>
              <w:t>.794</w:t>
            </w:r>
          </w:p>
        </w:tc>
        <w:tc>
          <w:tcPr>
            <w:tcW w:w="1720" w:type="dxa"/>
            <w:tcBorders>
              <w:top w:val="nil"/>
              <w:left w:val="nil"/>
              <w:bottom w:val="nil"/>
              <w:right w:val="nil"/>
            </w:tcBorders>
            <w:shd w:val="clear" w:color="000000" w:fill="FFFFFF"/>
            <w:noWrap/>
            <w:vAlign w:val="center"/>
          </w:tcPr>
          <w:p w14:paraId="3238AD23" w14:textId="3F48F5D4" w:rsidR="00483E7A" w:rsidRPr="00225D79" w:rsidRDefault="00483E7A" w:rsidP="00483E7A">
            <w:pPr>
              <w:jc w:val="center"/>
              <w:rPr>
                <w:i/>
                <w:iCs/>
                <w:u w:val="single"/>
                <w:lang w:eastAsia="fr-FR"/>
              </w:rPr>
            </w:pPr>
            <w:r w:rsidRPr="00225D79">
              <w:rPr>
                <w:i/>
                <w:iCs/>
                <w:u w:val="single"/>
              </w:rPr>
              <w:t>.015</w:t>
            </w:r>
          </w:p>
        </w:tc>
        <w:tc>
          <w:tcPr>
            <w:tcW w:w="1660" w:type="dxa"/>
            <w:tcBorders>
              <w:top w:val="nil"/>
              <w:left w:val="nil"/>
              <w:bottom w:val="nil"/>
              <w:right w:val="nil"/>
            </w:tcBorders>
            <w:shd w:val="clear" w:color="000000" w:fill="FFFFFF"/>
            <w:noWrap/>
            <w:vAlign w:val="center"/>
          </w:tcPr>
          <w:p w14:paraId="4356E305" w14:textId="705139A0" w:rsidR="00483E7A" w:rsidRPr="00225D79" w:rsidRDefault="00483E7A" w:rsidP="00483E7A">
            <w:pPr>
              <w:jc w:val="center"/>
              <w:rPr>
                <w:lang w:eastAsia="fr-FR"/>
              </w:rPr>
            </w:pPr>
            <w:r w:rsidRPr="00225D79">
              <w:rPr>
                <w:i/>
                <w:iCs/>
                <w:u w:val="single"/>
              </w:rPr>
              <w:t>-.025</w:t>
            </w:r>
          </w:p>
        </w:tc>
        <w:tc>
          <w:tcPr>
            <w:tcW w:w="1180" w:type="dxa"/>
            <w:tcBorders>
              <w:top w:val="nil"/>
              <w:left w:val="nil"/>
              <w:bottom w:val="nil"/>
              <w:right w:val="nil"/>
            </w:tcBorders>
            <w:shd w:val="clear" w:color="000000" w:fill="FFFFFF"/>
            <w:noWrap/>
            <w:vAlign w:val="center"/>
          </w:tcPr>
          <w:p w14:paraId="774FFF58" w14:textId="2314748A" w:rsidR="00483E7A" w:rsidRPr="00225D79" w:rsidRDefault="00483E7A" w:rsidP="00483E7A">
            <w:pPr>
              <w:jc w:val="center"/>
              <w:rPr>
                <w:lang w:eastAsia="fr-FR"/>
              </w:rPr>
            </w:pPr>
            <w:r w:rsidRPr="00225D79">
              <w:rPr>
                <w:i/>
                <w:iCs/>
                <w:u w:val="single"/>
              </w:rPr>
              <w:t>.016</w:t>
            </w:r>
          </w:p>
        </w:tc>
        <w:tc>
          <w:tcPr>
            <w:tcW w:w="1020" w:type="dxa"/>
            <w:tcBorders>
              <w:top w:val="nil"/>
              <w:left w:val="nil"/>
              <w:bottom w:val="nil"/>
              <w:right w:val="nil"/>
            </w:tcBorders>
            <w:shd w:val="clear" w:color="000000" w:fill="FFFFFF"/>
            <w:noWrap/>
            <w:vAlign w:val="bottom"/>
          </w:tcPr>
          <w:p w14:paraId="5303CC94" w14:textId="1EBBDC8C" w:rsidR="00483E7A" w:rsidRPr="00225D79" w:rsidRDefault="00483E7A" w:rsidP="00483E7A">
            <w:pPr>
              <w:jc w:val="center"/>
              <w:rPr>
                <w:lang w:eastAsia="fr-FR"/>
              </w:rPr>
            </w:pPr>
            <w:r w:rsidRPr="00225D79">
              <w:t>.377</w:t>
            </w:r>
          </w:p>
        </w:tc>
      </w:tr>
      <w:tr w:rsidR="00483E7A" w:rsidRPr="001055CF" w14:paraId="070C61D0" w14:textId="77777777" w:rsidTr="00483E7A">
        <w:trPr>
          <w:trHeight w:val="312"/>
        </w:trPr>
        <w:tc>
          <w:tcPr>
            <w:tcW w:w="1276" w:type="dxa"/>
            <w:tcBorders>
              <w:top w:val="nil"/>
              <w:left w:val="nil"/>
              <w:bottom w:val="nil"/>
              <w:right w:val="nil"/>
            </w:tcBorders>
            <w:shd w:val="clear" w:color="000000" w:fill="FFFFFF"/>
            <w:noWrap/>
            <w:vAlign w:val="center"/>
          </w:tcPr>
          <w:p w14:paraId="585F4FE9" w14:textId="3FECFF6D" w:rsidR="00483E7A" w:rsidRPr="00225D79" w:rsidRDefault="00483E7A" w:rsidP="00483E7A">
            <w:pPr>
              <w:rPr>
                <w:lang w:eastAsia="fr-FR"/>
              </w:rPr>
            </w:pPr>
            <w:r w:rsidRPr="00225D79">
              <w:t>12</w:t>
            </w:r>
          </w:p>
        </w:tc>
        <w:tc>
          <w:tcPr>
            <w:tcW w:w="1420" w:type="dxa"/>
            <w:tcBorders>
              <w:top w:val="nil"/>
              <w:left w:val="nil"/>
              <w:bottom w:val="nil"/>
              <w:right w:val="nil"/>
            </w:tcBorders>
            <w:shd w:val="clear" w:color="000000" w:fill="FFFFFF"/>
            <w:noWrap/>
            <w:vAlign w:val="center"/>
          </w:tcPr>
          <w:p w14:paraId="5B899381" w14:textId="7176B479" w:rsidR="00483E7A" w:rsidRPr="00225D79" w:rsidRDefault="00483E7A" w:rsidP="00483E7A">
            <w:pPr>
              <w:jc w:val="center"/>
              <w:rPr>
                <w:b/>
                <w:bCs/>
                <w:lang w:eastAsia="fr-FR"/>
              </w:rPr>
            </w:pPr>
            <w:r w:rsidRPr="00225D79">
              <w:rPr>
                <w:b/>
                <w:bCs/>
              </w:rPr>
              <w:t>.805</w:t>
            </w:r>
          </w:p>
        </w:tc>
        <w:tc>
          <w:tcPr>
            <w:tcW w:w="1720" w:type="dxa"/>
            <w:tcBorders>
              <w:top w:val="nil"/>
              <w:left w:val="nil"/>
              <w:bottom w:val="nil"/>
              <w:right w:val="nil"/>
            </w:tcBorders>
            <w:shd w:val="clear" w:color="000000" w:fill="FFFFFF"/>
            <w:noWrap/>
            <w:vAlign w:val="center"/>
          </w:tcPr>
          <w:p w14:paraId="47ECB15A" w14:textId="1A0F9E70" w:rsidR="00483E7A" w:rsidRPr="00225D79" w:rsidRDefault="00483E7A" w:rsidP="00483E7A">
            <w:pPr>
              <w:jc w:val="center"/>
              <w:rPr>
                <w:i/>
                <w:iCs/>
                <w:u w:val="single"/>
                <w:lang w:eastAsia="fr-FR"/>
              </w:rPr>
            </w:pPr>
            <w:r w:rsidRPr="00225D79">
              <w:t>.208</w:t>
            </w:r>
          </w:p>
        </w:tc>
        <w:tc>
          <w:tcPr>
            <w:tcW w:w="1660" w:type="dxa"/>
            <w:tcBorders>
              <w:top w:val="nil"/>
              <w:left w:val="nil"/>
              <w:bottom w:val="nil"/>
              <w:right w:val="nil"/>
            </w:tcBorders>
            <w:shd w:val="clear" w:color="000000" w:fill="FFFFFF"/>
            <w:noWrap/>
            <w:vAlign w:val="center"/>
          </w:tcPr>
          <w:p w14:paraId="5E5C9C57" w14:textId="353135E5" w:rsidR="00483E7A" w:rsidRPr="00225D79" w:rsidRDefault="00483E7A" w:rsidP="00483E7A">
            <w:pPr>
              <w:jc w:val="center"/>
              <w:rPr>
                <w:i/>
                <w:iCs/>
                <w:u w:val="single"/>
                <w:lang w:eastAsia="fr-FR"/>
              </w:rPr>
            </w:pPr>
            <w:r w:rsidRPr="00225D79">
              <w:rPr>
                <w:i/>
                <w:iCs/>
                <w:u w:val="single"/>
              </w:rPr>
              <w:t>-.051</w:t>
            </w:r>
          </w:p>
        </w:tc>
        <w:tc>
          <w:tcPr>
            <w:tcW w:w="1180" w:type="dxa"/>
            <w:tcBorders>
              <w:top w:val="nil"/>
              <w:left w:val="nil"/>
              <w:bottom w:val="nil"/>
              <w:right w:val="nil"/>
            </w:tcBorders>
            <w:shd w:val="clear" w:color="000000" w:fill="FFFFFF"/>
            <w:noWrap/>
            <w:vAlign w:val="center"/>
          </w:tcPr>
          <w:p w14:paraId="21E69CDC" w14:textId="1F13F80B" w:rsidR="00483E7A" w:rsidRPr="00225D79" w:rsidRDefault="00483E7A" w:rsidP="00483E7A">
            <w:pPr>
              <w:jc w:val="center"/>
              <w:rPr>
                <w:lang w:eastAsia="fr-FR"/>
              </w:rPr>
            </w:pPr>
            <w:r w:rsidRPr="00225D79">
              <w:rPr>
                <w:i/>
                <w:iCs/>
                <w:u w:val="single"/>
              </w:rPr>
              <w:t>.055</w:t>
            </w:r>
          </w:p>
        </w:tc>
        <w:tc>
          <w:tcPr>
            <w:tcW w:w="1020" w:type="dxa"/>
            <w:tcBorders>
              <w:top w:val="nil"/>
              <w:left w:val="nil"/>
              <w:bottom w:val="nil"/>
              <w:right w:val="nil"/>
            </w:tcBorders>
            <w:shd w:val="clear" w:color="000000" w:fill="FFFFFF"/>
            <w:noWrap/>
            <w:vAlign w:val="bottom"/>
          </w:tcPr>
          <w:p w14:paraId="271C62F0" w14:textId="427B4524" w:rsidR="00483E7A" w:rsidRPr="00225D79" w:rsidRDefault="00483E7A" w:rsidP="00483E7A">
            <w:pPr>
              <w:jc w:val="center"/>
              <w:rPr>
                <w:lang w:eastAsia="fr-FR"/>
              </w:rPr>
            </w:pPr>
            <w:r w:rsidRPr="00225D79">
              <w:t>.312</w:t>
            </w:r>
          </w:p>
        </w:tc>
      </w:tr>
      <w:tr w:rsidR="00483E7A" w:rsidRPr="001055CF" w14:paraId="0F378F80" w14:textId="77777777" w:rsidTr="00483E7A">
        <w:trPr>
          <w:trHeight w:val="312"/>
        </w:trPr>
        <w:tc>
          <w:tcPr>
            <w:tcW w:w="1276" w:type="dxa"/>
            <w:tcBorders>
              <w:top w:val="nil"/>
              <w:left w:val="nil"/>
              <w:bottom w:val="nil"/>
              <w:right w:val="nil"/>
            </w:tcBorders>
            <w:shd w:val="clear" w:color="000000" w:fill="FFFFFF"/>
            <w:noWrap/>
            <w:vAlign w:val="center"/>
          </w:tcPr>
          <w:p w14:paraId="01112D20" w14:textId="70378EA5" w:rsidR="00483E7A" w:rsidRPr="00225D79" w:rsidRDefault="00483E7A" w:rsidP="00483E7A">
            <w:pPr>
              <w:rPr>
                <w:lang w:eastAsia="fr-FR"/>
              </w:rPr>
            </w:pPr>
            <w:r w:rsidRPr="00225D79">
              <w:t>13</w:t>
            </w:r>
          </w:p>
        </w:tc>
        <w:tc>
          <w:tcPr>
            <w:tcW w:w="1420" w:type="dxa"/>
            <w:tcBorders>
              <w:top w:val="nil"/>
              <w:left w:val="nil"/>
              <w:bottom w:val="nil"/>
              <w:right w:val="nil"/>
            </w:tcBorders>
            <w:shd w:val="clear" w:color="000000" w:fill="FFFFFF"/>
            <w:noWrap/>
            <w:vAlign w:val="center"/>
          </w:tcPr>
          <w:p w14:paraId="0AFCDFD2" w14:textId="534C183C" w:rsidR="00483E7A" w:rsidRPr="00225D79" w:rsidRDefault="00483E7A" w:rsidP="00483E7A">
            <w:pPr>
              <w:jc w:val="center"/>
              <w:rPr>
                <w:b/>
                <w:bCs/>
                <w:lang w:eastAsia="fr-FR"/>
              </w:rPr>
            </w:pPr>
            <w:r w:rsidRPr="00225D79">
              <w:rPr>
                <w:b/>
                <w:bCs/>
              </w:rPr>
              <w:t>.667</w:t>
            </w:r>
          </w:p>
        </w:tc>
        <w:tc>
          <w:tcPr>
            <w:tcW w:w="1720" w:type="dxa"/>
            <w:tcBorders>
              <w:top w:val="nil"/>
              <w:left w:val="nil"/>
              <w:bottom w:val="nil"/>
              <w:right w:val="nil"/>
            </w:tcBorders>
            <w:shd w:val="clear" w:color="000000" w:fill="FFFFFF"/>
            <w:noWrap/>
            <w:vAlign w:val="center"/>
          </w:tcPr>
          <w:p w14:paraId="222341CD" w14:textId="2ECB16FD" w:rsidR="00483E7A" w:rsidRPr="00225D79" w:rsidRDefault="00483E7A" w:rsidP="00483E7A">
            <w:pPr>
              <w:jc w:val="center"/>
              <w:rPr>
                <w:lang w:eastAsia="fr-FR"/>
              </w:rPr>
            </w:pPr>
            <w:r w:rsidRPr="00225D79">
              <w:t>-.147</w:t>
            </w:r>
          </w:p>
        </w:tc>
        <w:tc>
          <w:tcPr>
            <w:tcW w:w="1660" w:type="dxa"/>
            <w:tcBorders>
              <w:top w:val="nil"/>
              <w:left w:val="nil"/>
              <w:bottom w:val="nil"/>
              <w:right w:val="nil"/>
            </w:tcBorders>
            <w:shd w:val="clear" w:color="000000" w:fill="FFFFFF"/>
            <w:noWrap/>
            <w:vAlign w:val="center"/>
          </w:tcPr>
          <w:p w14:paraId="3DA01187" w14:textId="1A338BF6" w:rsidR="00483E7A" w:rsidRPr="00225D79" w:rsidRDefault="00483E7A" w:rsidP="00483E7A">
            <w:pPr>
              <w:jc w:val="center"/>
              <w:rPr>
                <w:i/>
                <w:iCs/>
                <w:u w:val="single"/>
                <w:lang w:eastAsia="fr-FR"/>
              </w:rPr>
            </w:pPr>
            <w:r w:rsidRPr="00225D79">
              <w:t>.084</w:t>
            </w:r>
          </w:p>
        </w:tc>
        <w:tc>
          <w:tcPr>
            <w:tcW w:w="1180" w:type="dxa"/>
            <w:tcBorders>
              <w:top w:val="nil"/>
              <w:left w:val="nil"/>
              <w:bottom w:val="nil"/>
              <w:right w:val="nil"/>
            </w:tcBorders>
            <w:shd w:val="clear" w:color="000000" w:fill="FFFFFF"/>
            <w:noWrap/>
            <w:vAlign w:val="center"/>
          </w:tcPr>
          <w:p w14:paraId="40CD4524" w14:textId="2FBEFF73" w:rsidR="00483E7A" w:rsidRPr="00225D79" w:rsidRDefault="00483E7A" w:rsidP="00483E7A">
            <w:pPr>
              <w:jc w:val="center"/>
              <w:rPr>
                <w:lang w:eastAsia="fr-FR"/>
              </w:rPr>
            </w:pPr>
            <w:r w:rsidRPr="00225D79">
              <w:rPr>
                <w:i/>
                <w:iCs/>
                <w:u w:val="single"/>
              </w:rPr>
              <w:t>-.037</w:t>
            </w:r>
          </w:p>
        </w:tc>
        <w:tc>
          <w:tcPr>
            <w:tcW w:w="1020" w:type="dxa"/>
            <w:tcBorders>
              <w:top w:val="nil"/>
              <w:left w:val="nil"/>
              <w:bottom w:val="nil"/>
              <w:right w:val="nil"/>
            </w:tcBorders>
            <w:shd w:val="clear" w:color="000000" w:fill="FFFFFF"/>
            <w:noWrap/>
            <w:vAlign w:val="bottom"/>
          </w:tcPr>
          <w:p w14:paraId="1DE25730" w14:textId="289DC2C9" w:rsidR="00483E7A" w:rsidRPr="00225D79" w:rsidRDefault="00483E7A" w:rsidP="00483E7A">
            <w:pPr>
              <w:jc w:val="center"/>
              <w:rPr>
                <w:lang w:eastAsia="fr-FR"/>
              </w:rPr>
            </w:pPr>
            <w:r w:rsidRPr="00225D79">
              <w:t>.507</w:t>
            </w:r>
          </w:p>
        </w:tc>
      </w:tr>
      <w:tr w:rsidR="00483E7A" w:rsidRPr="001055CF" w14:paraId="25B3619C" w14:textId="77777777" w:rsidTr="00483E7A">
        <w:trPr>
          <w:trHeight w:val="312"/>
        </w:trPr>
        <w:tc>
          <w:tcPr>
            <w:tcW w:w="1276" w:type="dxa"/>
            <w:tcBorders>
              <w:top w:val="nil"/>
              <w:left w:val="nil"/>
              <w:bottom w:val="nil"/>
              <w:right w:val="nil"/>
            </w:tcBorders>
            <w:shd w:val="clear" w:color="000000" w:fill="FFFFFF"/>
            <w:noWrap/>
            <w:vAlign w:val="center"/>
          </w:tcPr>
          <w:p w14:paraId="6188EAC7" w14:textId="0F2450D3" w:rsidR="00483E7A" w:rsidRPr="00225D79" w:rsidRDefault="00483E7A" w:rsidP="00483E7A">
            <w:pPr>
              <w:rPr>
                <w:lang w:eastAsia="fr-FR"/>
              </w:rPr>
            </w:pPr>
            <w:r w:rsidRPr="00225D79">
              <w:t>14</w:t>
            </w:r>
          </w:p>
        </w:tc>
        <w:tc>
          <w:tcPr>
            <w:tcW w:w="1420" w:type="dxa"/>
            <w:tcBorders>
              <w:top w:val="nil"/>
              <w:left w:val="nil"/>
              <w:bottom w:val="nil"/>
              <w:right w:val="nil"/>
            </w:tcBorders>
            <w:shd w:val="clear" w:color="000000" w:fill="FFFFFF"/>
            <w:noWrap/>
            <w:vAlign w:val="center"/>
          </w:tcPr>
          <w:p w14:paraId="5CA3C6DB" w14:textId="70A66226" w:rsidR="00483E7A" w:rsidRPr="00225D79" w:rsidRDefault="00483E7A" w:rsidP="00483E7A">
            <w:pPr>
              <w:jc w:val="center"/>
              <w:rPr>
                <w:b/>
                <w:bCs/>
                <w:lang w:eastAsia="fr-FR"/>
              </w:rPr>
            </w:pPr>
            <w:r w:rsidRPr="00225D79">
              <w:rPr>
                <w:b/>
                <w:bCs/>
              </w:rPr>
              <w:t>.789</w:t>
            </w:r>
          </w:p>
        </w:tc>
        <w:tc>
          <w:tcPr>
            <w:tcW w:w="1720" w:type="dxa"/>
            <w:tcBorders>
              <w:top w:val="nil"/>
              <w:left w:val="nil"/>
              <w:bottom w:val="nil"/>
              <w:right w:val="nil"/>
            </w:tcBorders>
            <w:shd w:val="clear" w:color="000000" w:fill="FFFFFF"/>
            <w:noWrap/>
            <w:vAlign w:val="center"/>
          </w:tcPr>
          <w:p w14:paraId="1210B559" w14:textId="1C4C90FB" w:rsidR="00483E7A" w:rsidRPr="00225D79" w:rsidRDefault="00483E7A" w:rsidP="00483E7A">
            <w:pPr>
              <w:jc w:val="center"/>
              <w:rPr>
                <w:lang w:eastAsia="fr-FR"/>
              </w:rPr>
            </w:pPr>
            <w:r w:rsidRPr="00225D79">
              <w:t>-.085</w:t>
            </w:r>
          </w:p>
        </w:tc>
        <w:tc>
          <w:tcPr>
            <w:tcW w:w="1660" w:type="dxa"/>
            <w:tcBorders>
              <w:top w:val="nil"/>
              <w:left w:val="nil"/>
              <w:bottom w:val="nil"/>
              <w:right w:val="nil"/>
            </w:tcBorders>
            <w:shd w:val="clear" w:color="000000" w:fill="FFFFFF"/>
            <w:noWrap/>
            <w:vAlign w:val="center"/>
          </w:tcPr>
          <w:p w14:paraId="2609DF7D" w14:textId="21EE2E40" w:rsidR="00483E7A" w:rsidRPr="00225D79" w:rsidRDefault="00483E7A" w:rsidP="00483E7A">
            <w:pPr>
              <w:jc w:val="center"/>
              <w:rPr>
                <w:lang w:eastAsia="fr-FR"/>
              </w:rPr>
            </w:pPr>
            <w:r w:rsidRPr="00225D79">
              <w:rPr>
                <w:i/>
                <w:iCs/>
                <w:u w:val="single"/>
              </w:rPr>
              <w:t>.047</w:t>
            </w:r>
          </w:p>
        </w:tc>
        <w:tc>
          <w:tcPr>
            <w:tcW w:w="1180" w:type="dxa"/>
            <w:tcBorders>
              <w:top w:val="nil"/>
              <w:left w:val="nil"/>
              <w:bottom w:val="nil"/>
              <w:right w:val="nil"/>
            </w:tcBorders>
            <w:shd w:val="clear" w:color="000000" w:fill="FFFFFF"/>
            <w:noWrap/>
            <w:vAlign w:val="center"/>
          </w:tcPr>
          <w:p w14:paraId="63CF952D" w14:textId="12BF2882" w:rsidR="00483E7A" w:rsidRPr="00225D79" w:rsidRDefault="00483E7A" w:rsidP="00483E7A">
            <w:pPr>
              <w:jc w:val="center"/>
              <w:rPr>
                <w:i/>
                <w:iCs/>
                <w:u w:val="single"/>
                <w:lang w:eastAsia="fr-FR"/>
              </w:rPr>
            </w:pPr>
            <w:r w:rsidRPr="00225D79">
              <w:t>-.082</w:t>
            </w:r>
          </w:p>
        </w:tc>
        <w:tc>
          <w:tcPr>
            <w:tcW w:w="1020" w:type="dxa"/>
            <w:tcBorders>
              <w:top w:val="nil"/>
              <w:left w:val="nil"/>
              <w:bottom w:val="nil"/>
              <w:right w:val="nil"/>
            </w:tcBorders>
            <w:shd w:val="clear" w:color="000000" w:fill="FFFFFF"/>
            <w:noWrap/>
            <w:vAlign w:val="bottom"/>
          </w:tcPr>
          <w:p w14:paraId="2D9AC63A" w14:textId="6E283F1A" w:rsidR="00483E7A" w:rsidRPr="00225D79" w:rsidRDefault="00483E7A" w:rsidP="00483E7A">
            <w:pPr>
              <w:jc w:val="center"/>
              <w:rPr>
                <w:lang w:eastAsia="fr-FR"/>
              </w:rPr>
            </w:pPr>
            <w:r w:rsidRPr="00225D79">
              <w:t>.388</w:t>
            </w:r>
          </w:p>
        </w:tc>
      </w:tr>
      <w:tr w:rsidR="00483E7A" w:rsidRPr="001055CF" w14:paraId="76B27B0A" w14:textId="77777777" w:rsidTr="00483E7A">
        <w:trPr>
          <w:trHeight w:val="312"/>
        </w:trPr>
        <w:tc>
          <w:tcPr>
            <w:tcW w:w="1276" w:type="dxa"/>
            <w:tcBorders>
              <w:top w:val="nil"/>
              <w:left w:val="nil"/>
              <w:bottom w:val="nil"/>
              <w:right w:val="nil"/>
            </w:tcBorders>
            <w:shd w:val="clear" w:color="000000" w:fill="FFFFFF"/>
            <w:noWrap/>
            <w:vAlign w:val="center"/>
          </w:tcPr>
          <w:p w14:paraId="6DB45C89" w14:textId="38E2CE37" w:rsidR="00483E7A" w:rsidRPr="00225D79" w:rsidRDefault="00483E7A" w:rsidP="00483E7A">
            <w:pPr>
              <w:rPr>
                <w:lang w:eastAsia="fr-FR"/>
              </w:rPr>
            </w:pPr>
            <w:r w:rsidRPr="00225D79">
              <w:t>15</w:t>
            </w:r>
          </w:p>
        </w:tc>
        <w:tc>
          <w:tcPr>
            <w:tcW w:w="1420" w:type="dxa"/>
            <w:tcBorders>
              <w:top w:val="nil"/>
              <w:left w:val="nil"/>
              <w:bottom w:val="nil"/>
              <w:right w:val="nil"/>
            </w:tcBorders>
            <w:shd w:val="clear" w:color="000000" w:fill="FFFFFF"/>
            <w:noWrap/>
            <w:vAlign w:val="center"/>
          </w:tcPr>
          <w:p w14:paraId="3B4EDCD2" w14:textId="25C28CE1" w:rsidR="00483E7A" w:rsidRPr="00225D79" w:rsidRDefault="00483E7A" w:rsidP="00483E7A">
            <w:pPr>
              <w:jc w:val="center"/>
              <w:rPr>
                <w:b/>
                <w:bCs/>
                <w:lang w:eastAsia="fr-FR"/>
              </w:rPr>
            </w:pPr>
            <w:r w:rsidRPr="00225D79">
              <w:rPr>
                <w:b/>
                <w:bCs/>
              </w:rPr>
              <w:t>.787</w:t>
            </w:r>
          </w:p>
        </w:tc>
        <w:tc>
          <w:tcPr>
            <w:tcW w:w="1720" w:type="dxa"/>
            <w:tcBorders>
              <w:top w:val="nil"/>
              <w:left w:val="nil"/>
              <w:bottom w:val="nil"/>
              <w:right w:val="nil"/>
            </w:tcBorders>
            <w:shd w:val="clear" w:color="000000" w:fill="FFFFFF"/>
            <w:noWrap/>
            <w:vAlign w:val="center"/>
          </w:tcPr>
          <w:p w14:paraId="5B7A313D" w14:textId="1F453D3A" w:rsidR="00483E7A" w:rsidRPr="00225D79" w:rsidRDefault="00483E7A" w:rsidP="00483E7A">
            <w:pPr>
              <w:jc w:val="center"/>
              <w:rPr>
                <w:lang w:eastAsia="fr-FR"/>
              </w:rPr>
            </w:pPr>
            <w:r w:rsidRPr="00225D79">
              <w:t>.100</w:t>
            </w:r>
          </w:p>
        </w:tc>
        <w:tc>
          <w:tcPr>
            <w:tcW w:w="1660" w:type="dxa"/>
            <w:tcBorders>
              <w:top w:val="nil"/>
              <w:left w:val="nil"/>
              <w:bottom w:val="nil"/>
              <w:right w:val="nil"/>
            </w:tcBorders>
            <w:shd w:val="clear" w:color="000000" w:fill="FFFFFF"/>
            <w:noWrap/>
            <w:vAlign w:val="center"/>
          </w:tcPr>
          <w:p w14:paraId="79BFDFE7" w14:textId="4CEE67FD" w:rsidR="00483E7A" w:rsidRPr="00225D79" w:rsidRDefault="00483E7A" w:rsidP="00483E7A">
            <w:pPr>
              <w:jc w:val="center"/>
              <w:rPr>
                <w:lang w:eastAsia="fr-FR"/>
              </w:rPr>
            </w:pPr>
            <w:r w:rsidRPr="00225D79">
              <w:rPr>
                <w:i/>
                <w:iCs/>
                <w:u w:val="single"/>
              </w:rPr>
              <w:t>-.020</w:t>
            </w:r>
          </w:p>
        </w:tc>
        <w:tc>
          <w:tcPr>
            <w:tcW w:w="1180" w:type="dxa"/>
            <w:tcBorders>
              <w:top w:val="nil"/>
              <w:left w:val="nil"/>
              <w:bottom w:val="nil"/>
              <w:right w:val="nil"/>
            </w:tcBorders>
            <w:shd w:val="clear" w:color="000000" w:fill="FFFFFF"/>
            <w:noWrap/>
            <w:vAlign w:val="center"/>
          </w:tcPr>
          <w:p w14:paraId="50FD8C97" w14:textId="47F16B7B" w:rsidR="00483E7A" w:rsidRPr="00225D79" w:rsidRDefault="00483E7A" w:rsidP="00483E7A">
            <w:pPr>
              <w:jc w:val="center"/>
              <w:rPr>
                <w:i/>
                <w:iCs/>
                <w:u w:val="single"/>
                <w:lang w:eastAsia="fr-FR"/>
              </w:rPr>
            </w:pPr>
            <w:r w:rsidRPr="00225D79">
              <w:rPr>
                <w:i/>
                <w:iCs/>
                <w:u w:val="single"/>
              </w:rPr>
              <w:t>.050</w:t>
            </w:r>
          </w:p>
        </w:tc>
        <w:tc>
          <w:tcPr>
            <w:tcW w:w="1020" w:type="dxa"/>
            <w:tcBorders>
              <w:top w:val="nil"/>
              <w:left w:val="nil"/>
              <w:bottom w:val="nil"/>
              <w:right w:val="nil"/>
            </w:tcBorders>
            <w:shd w:val="clear" w:color="000000" w:fill="FFFFFF"/>
            <w:noWrap/>
            <w:vAlign w:val="bottom"/>
          </w:tcPr>
          <w:p w14:paraId="2A075772" w14:textId="29E7B844" w:rsidR="00483E7A" w:rsidRPr="00225D79" w:rsidRDefault="00483E7A" w:rsidP="00483E7A">
            <w:pPr>
              <w:jc w:val="center"/>
              <w:rPr>
                <w:lang w:eastAsia="fr-FR"/>
              </w:rPr>
            </w:pPr>
            <w:r w:rsidRPr="00225D79">
              <w:t>.353</w:t>
            </w:r>
          </w:p>
        </w:tc>
      </w:tr>
      <w:tr w:rsidR="00483E7A" w:rsidRPr="001055CF" w14:paraId="7BB7B753" w14:textId="77777777" w:rsidTr="00483E7A">
        <w:trPr>
          <w:trHeight w:val="312"/>
        </w:trPr>
        <w:tc>
          <w:tcPr>
            <w:tcW w:w="1276" w:type="dxa"/>
            <w:tcBorders>
              <w:top w:val="nil"/>
              <w:left w:val="nil"/>
              <w:bottom w:val="nil"/>
              <w:right w:val="nil"/>
            </w:tcBorders>
            <w:shd w:val="clear" w:color="000000" w:fill="FFFFFF"/>
            <w:noWrap/>
            <w:vAlign w:val="center"/>
          </w:tcPr>
          <w:p w14:paraId="38272B8A" w14:textId="75939DEB" w:rsidR="00483E7A" w:rsidRPr="00225D79" w:rsidRDefault="00483E7A" w:rsidP="00483E7A">
            <w:pPr>
              <w:rPr>
                <w:lang w:eastAsia="fr-FR"/>
              </w:rPr>
            </w:pPr>
            <w:r w:rsidRPr="00225D79">
              <w:t>6</w:t>
            </w:r>
          </w:p>
        </w:tc>
        <w:tc>
          <w:tcPr>
            <w:tcW w:w="1420" w:type="dxa"/>
            <w:tcBorders>
              <w:top w:val="nil"/>
              <w:left w:val="nil"/>
              <w:bottom w:val="nil"/>
              <w:right w:val="nil"/>
            </w:tcBorders>
            <w:shd w:val="clear" w:color="000000" w:fill="FFFFFF"/>
            <w:noWrap/>
            <w:vAlign w:val="center"/>
          </w:tcPr>
          <w:p w14:paraId="51BE1F2E" w14:textId="1ADE788E" w:rsidR="00483E7A" w:rsidRPr="00225D79" w:rsidRDefault="00483E7A" w:rsidP="00483E7A">
            <w:pPr>
              <w:jc w:val="center"/>
              <w:rPr>
                <w:b/>
                <w:bCs/>
                <w:lang w:eastAsia="fr-FR"/>
              </w:rPr>
            </w:pPr>
            <w:r w:rsidRPr="00225D79">
              <w:t>.387</w:t>
            </w:r>
          </w:p>
        </w:tc>
        <w:tc>
          <w:tcPr>
            <w:tcW w:w="1720" w:type="dxa"/>
            <w:tcBorders>
              <w:top w:val="nil"/>
              <w:left w:val="nil"/>
              <w:bottom w:val="nil"/>
              <w:right w:val="nil"/>
            </w:tcBorders>
            <w:shd w:val="clear" w:color="000000" w:fill="FFFFFF"/>
            <w:noWrap/>
            <w:vAlign w:val="center"/>
          </w:tcPr>
          <w:p w14:paraId="05BEFD95" w14:textId="65AAA7E8" w:rsidR="00483E7A" w:rsidRPr="00225D79" w:rsidRDefault="00483E7A" w:rsidP="00483E7A">
            <w:pPr>
              <w:jc w:val="center"/>
              <w:rPr>
                <w:lang w:eastAsia="fr-FR"/>
              </w:rPr>
            </w:pPr>
            <w:r w:rsidRPr="00225D79">
              <w:t>.161</w:t>
            </w:r>
          </w:p>
        </w:tc>
        <w:tc>
          <w:tcPr>
            <w:tcW w:w="1660" w:type="dxa"/>
            <w:tcBorders>
              <w:top w:val="nil"/>
              <w:left w:val="nil"/>
              <w:bottom w:val="nil"/>
              <w:right w:val="nil"/>
            </w:tcBorders>
            <w:shd w:val="clear" w:color="000000" w:fill="FFFFFF"/>
            <w:noWrap/>
            <w:vAlign w:val="center"/>
          </w:tcPr>
          <w:p w14:paraId="0B12F6C1" w14:textId="79DFD07A" w:rsidR="00483E7A" w:rsidRPr="00225D79" w:rsidRDefault="00483E7A" w:rsidP="00483E7A">
            <w:pPr>
              <w:jc w:val="center"/>
              <w:rPr>
                <w:lang w:eastAsia="fr-FR"/>
              </w:rPr>
            </w:pPr>
            <w:r w:rsidRPr="00225D79">
              <w:rPr>
                <w:b/>
                <w:bCs/>
              </w:rPr>
              <w:t>.430</w:t>
            </w:r>
          </w:p>
        </w:tc>
        <w:tc>
          <w:tcPr>
            <w:tcW w:w="1180" w:type="dxa"/>
            <w:tcBorders>
              <w:top w:val="nil"/>
              <w:left w:val="nil"/>
              <w:bottom w:val="nil"/>
              <w:right w:val="nil"/>
            </w:tcBorders>
            <w:shd w:val="clear" w:color="000000" w:fill="FFFFFF"/>
            <w:noWrap/>
            <w:vAlign w:val="center"/>
          </w:tcPr>
          <w:p w14:paraId="7190F15F" w14:textId="36DD2569" w:rsidR="00483E7A" w:rsidRPr="00225D79" w:rsidRDefault="00483E7A" w:rsidP="00483E7A">
            <w:pPr>
              <w:jc w:val="center"/>
              <w:rPr>
                <w:lang w:eastAsia="fr-FR"/>
              </w:rPr>
            </w:pPr>
            <w:r w:rsidRPr="00225D79">
              <w:t>.250</w:t>
            </w:r>
          </w:p>
        </w:tc>
        <w:tc>
          <w:tcPr>
            <w:tcW w:w="1020" w:type="dxa"/>
            <w:tcBorders>
              <w:top w:val="nil"/>
              <w:left w:val="nil"/>
              <w:bottom w:val="nil"/>
              <w:right w:val="nil"/>
            </w:tcBorders>
            <w:shd w:val="clear" w:color="000000" w:fill="FFFFFF"/>
            <w:noWrap/>
            <w:vAlign w:val="bottom"/>
          </w:tcPr>
          <w:p w14:paraId="6088D09B" w14:textId="257AA529" w:rsidR="00483E7A" w:rsidRPr="00225D79" w:rsidRDefault="00483E7A" w:rsidP="00483E7A">
            <w:pPr>
              <w:jc w:val="center"/>
              <w:rPr>
                <w:lang w:eastAsia="fr-FR"/>
              </w:rPr>
            </w:pPr>
            <w:r w:rsidRPr="00225D79">
              <w:t>.248</w:t>
            </w:r>
          </w:p>
        </w:tc>
      </w:tr>
      <w:tr w:rsidR="00483E7A" w:rsidRPr="001055CF" w14:paraId="7521D0A6" w14:textId="77777777" w:rsidTr="00483E7A">
        <w:trPr>
          <w:trHeight w:val="312"/>
        </w:trPr>
        <w:tc>
          <w:tcPr>
            <w:tcW w:w="1276" w:type="dxa"/>
            <w:tcBorders>
              <w:top w:val="nil"/>
              <w:left w:val="nil"/>
              <w:bottom w:val="nil"/>
              <w:right w:val="nil"/>
            </w:tcBorders>
            <w:shd w:val="clear" w:color="000000" w:fill="FFFFFF"/>
            <w:noWrap/>
            <w:vAlign w:val="center"/>
          </w:tcPr>
          <w:p w14:paraId="5200F65E" w14:textId="16993D8C" w:rsidR="00483E7A" w:rsidRPr="00225D79" w:rsidRDefault="00483E7A" w:rsidP="00483E7A">
            <w:pPr>
              <w:rPr>
                <w:lang w:eastAsia="fr-FR"/>
              </w:rPr>
            </w:pPr>
            <w:r w:rsidRPr="00225D79">
              <w:t>7</w:t>
            </w:r>
          </w:p>
        </w:tc>
        <w:tc>
          <w:tcPr>
            <w:tcW w:w="1420" w:type="dxa"/>
            <w:tcBorders>
              <w:top w:val="nil"/>
              <w:left w:val="nil"/>
              <w:bottom w:val="nil"/>
              <w:right w:val="nil"/>
            </w:tcBorders>
            <w:shd w:val="clear" w:color="000000" w:fill="FFFFFF"/>
            <w:noWrap/>
            <w:vAlign w:val="center"/>
          </w:tcPr>
          <w:p w14:paraId="09F860DF" w14:textId="54928B7B" w:rsidR="00483E7A" w:rsidRPr="00225D79" w:rsidRDefault="00483E7A" w:rsidP="00483E7A">
            <w:pPr>
              <w:jc w:val="center"/>
              <w:rPr>
                <w:lang w:eastAsia="fr-FR"/>
              </w:rPr>
            </w:pPr>
            <w:r w:rsidRPr="00225D79">
              <w:t>.175</w:t>
            </w:r>
          </w:p>
        </w:tc>
        <w:tc>
          <w:tcPr>
            <w:tcW w:w="1720" w:type="dxa"/>
            <w:tcBorders>
              <w:top w:val="nil"/>
              <w:left w:val="nil"/>
              <w:bottom w:val="nil"/>
              <w:right w:val="nil"/>
            </w:tcBorders>
            <w:shd w:val="clear" w:color="000000" w:fill="FFFFFF"/>
            <w:noWrap/>
            <w:vAlign w:val="center"/>
          </w:tcPr>
          <w:p w14:paraId="18A913FF" w14:textId="66ED7093" w:rsidR="00483E7A" w:rsidRPr="00225D79" w:rsidRDefault="00483E7A" w:rsidP="00483E7A">
            <w:pPr>
              <w:jc w:val="center"/>
              <w:rPr>
                <w:b/>
                <w:bCs/>
                <w:lang w:eastAsia="fr-FR"/>
              </w:rPr>
            </w:pPr>
            <w:r w:rsidRPr="00225D79">
              <w:t>.105</w:t>
            </w:r>
          </w:p>
        </w:tc>
        <w:tc>
          <w:tcPr>
            <w:tcW w:w="1660" w:type="dxa"/>
            <w:tcBorders>
              <w:top w:val="nil"/>
              <w:left w:val="nil"/>
              <w:bottom w:val="nil"/>
              <w:right w:val="nil"/>
            </w:tcBorders>
            <w:shd w:val="clear" w:color="000000" w:fill="FFFFFF"/>
            <w:noWrap/>
            <w:vAlign w:val="center"/>
          </w:tcPr>
          <w:p w14:paraId="2970CDF8" w14:textId="523EB26F" w:rsidR="00483E7A" w:rsidRPr="00225D79" w:rsidRDefault="00483E7A" w:rsidP="00483E7A">
            <w:pPr>
              <w:jc w:val="center"/>
              <w:rPr>
                <w:i/>
                <w:iCs/>
                <w:u w:val="single"/>
                <w:lang w:eastAsia="fr-FR"/>
              </w:rPr>
            </w:pPr>
            <w:r w:rsidRPr="00225D79">
              <w:rPr>
                <w:b/>
                <w:bCs/>
              </w:rPr>
              <w:t>.512</w:t>
            </w:r>
          </w:p>
        </w:tc>
        <w:tc>
          <w:tcPr>
            <w:tcW w:w="1180" w:type="dxa"/>
            <w:tcBorders>
              <w:top w:val="nil"/>
              <w:left w:val="nil"/>
              <w:bottom w:val="nil"/>
              <w:right w:val="nil"/>
            </w:tcBorders>
            <w:shd w:val="clear" w:color="000000" w:fill="FFFFFF"/>
            <w:noWrap/>
            <w:vAlign w:val="center"/>
          </w:tcPr>
          <w:p w14:paraId="679A5CA3" w14:textId="004DA581" w:rsidR="00483E7A" w:rsidRPr="00225D79" w:rsidRDefault="00483E7A" w:rsidP="00483E7A">
            <w:pPr>
              <w:jc w:val="center"/>
              <w:rPr>
                <w:i/>
                <w:iCs/>
                <w:u w:val="single"/>
                <w:lang w:eastAsia="fr-FR"/>
              </w:rPr>
            </w:pPr>
            <w:r w:rsidRPr="00225D79">
              <w:t>.309</w:t>
            </w:r>
          </w:p>
        </w:tc>
        <w:tc>
          <w:tcPr>
            <w:tcW w:w="1020" w:type="dxa"/>
            <w:tcBorders>
              <w:top w:val="nil"/>
              <w:left w:val="nil"/>
              <w:bottom w:val="nil"/>
              <w:right w:val="nil"/>
            </w:tcBorders>
            <w:shd w:val="clear" w:color="000000" w:fill="FFFFFF"/>
            <w:noWrap/>
            <w:vAlign w:val="bottom"/>
          </w:tcPr>
          <w:p w14:paraId="27E0C63D" w14:textId="5EB1F2F0" w:rsidR="00483E7A" w:rsidRPr="00225D79" w:rsidRDefault="00483E7A" w:rsidP="00483E7A">
            <w:pPr>
              <w:jc w:val="center"/>
              <w:rPr>
                <w:lang w:eastAsia="fr-FR"/>
              </w:rPr>
            </w:pPr>
            <w:r w:rsidRPr="00225D79">
              <w:t>.346</w:t>
            </w:r>
          </w:p>
        </w:tc>
      </w:tr>
      <w:tr w:rsidR="00483E7A" w:rsidRPr="001055CF" w14:paraId="1EDFA946" w14:textId="77777777" w:rsidTr="00483E7A">
        <w:trPr>
          <w:trHeight w:val="312"/>
        </w:trPr>
        <w:tc>
          <w:tcPr>
            <w:tcW w:w="1276" w:type="dxa"/>
            <w:tcBorders>
              <w:top w:val="nil"/>
              <w:left w:val="nil"/>
              <w:bottom w:val="nil"/>
              <w:right w:val="nil"/>
            </w:tcBorders>
            <w:shd w:val="clear" w:color="000000" w:fill="FFFFFF"/>
            <w:noWrap/>
            <w:vAlign w:val="center"/>
          </w:tcPr>
          <w:p w14:paraId="2D4E5CE1" w14:textId="2A5E9862" w:rsidR="00483E7A" w:rsidRPr="00225D79" w:rsidRDefault="00483E7A" w:rsidP="00483E7A">
            <w:pPr>
              <w:rPr>
                <w:lang w:eastAsia="fr-FR"/>
              </w:rPr>
            </w:pPr>
            <w:r w:rsidRPr="00225D79">
              <w:t>8</w:t>
            </w:r>
          </w:p>
        </w:tc>
        <w:tc>
          <w:tcPr>
            <w:tcW w:w="1420" w:type="dxa"/>
            <w:tcBorders>
              <w:top w:val="nil"/>
              <w:left w:val="nil"/>
              <w:bottom w:val="nil"/>
              <w:right w:val="nil"/>
            </w:tcBorders>
            <w:shd w:val="clear" w:color="000000" w:fill="FFFFFF"/>
            <w:noWrap/>
            <w:vAlign w:val="center"/>
          </w:tcPr>
          <w:p w14:paraId="324DDEDC" w14:textId="03110322" w:rsidR="00483E7A" w:rsidRPr="00225D79" w:rsidRDefault="00483E7A" w:rsidP="00483E7A">
            <w:pPr>
              <w:jc w:val="center"/>
              <w:rPr>
                <w:lang w:eastAsia="fr-FR"/>
              </w:rPr>
            </w:pPr>
            <w:r w:rsidRPr="00225D79">
              <w:t>.113</w:t>
            </w:r>
          </w:p>
        </w:tc>
        <w:tc>
          <w:tcPr>
            <w:tcW w:w="1720" w:type="dxa"/>
            <w:tcBorders>
              <w:top w:val="nil"/>
              <w:left w:val="nil"/>
              <w:bottom w:val="nil"/>
              <w:right w:val="nil"/>
            </w:tcBorders>
            <w:shd w:val="clear" w:color="000000" w:fill="FFFFFF"/>
            <w:noWrap/>
            <w:vAlign w:val="center"/>
          </w:tcPr>
          <w:p w14:paraId="706B5D75" w14:textId="4718CA8E" w:rsidR="00483E7A" w:rsidRPr="00225D79" w:rsidRDefault="00483E7A" w:rsidP="00483E7A">
            <w:pPr>
              <w:jc w:val="center"/>
              <w:rPr>
                <w:b/>
                <w:bCs/>
                <w:lang w:eastAsia="fr-FR"/>
              </w:rPr>
            </w:pPr>
            <w:r w:rsidRPr="00225D79">
              <w:t>.163</w:t>
            </w:r>
          </w:p>
        </w:tc>
        <w:tc>
          <w:tcPr>
            <w:tcW w:w="1660" w:type="dxa"/>
            <w:tcBorders>
              <w:top w:val="nil"/>
              <w:left w:val="nil"/>
              <w:bottom w:val="nil"/>
              <w:right w:val="nil"/>
            </w:tcBorders>
            <w:shd w:val="clear" w:color="000000" w:fill="FFFFFF"/>
            <w:noWrap/>
            <w:vAlign w:val="center"/>
          </w:tcPr>
          <w:p w14:paraId="61ED52E7" w14:textId="5D6C197C" w:rsidR="00483E7A" w:rsidRPr="00225D79" w:rsidRDefault="00483E7A" w:rsidP="00483E7A">
            <w:pPr>
              <w:jc w:val="center"/>
              <w:rPr>
                <w:lang w:eastAsia="fr-FR"/>
              </w:rPr>
            </w:pPr>
            <w:r w:rsidRPr="00225D79">
              <w:rPr>
                <w:b/>
                <w:bCs/>
              </w:rPr>
              <w:t>.714</w:t>
            </w:r>
          </w:p>
        </w:tc>
        <w:tc>
          <w:tcPr>
            <w:tcW w:w="1180" w:type="dxa"/>
            <w:tcBorders>
              <w:top w:val="nil"/>
              <w:left w:val="nil"/>
              <w:bottom w:val="nil"/>
              <w:right w:val="nil"/>
            </w:tcBorders>
            <w:shd w:val="clear" w:color="000000" w:fill="FFFFFF"/>
            <w:noWrap/>
            <w:vAlign w:val="center"/>
          </w:tcPr>
          <w:p w14:paraId="68925C6E" w14:textId="6F568C3B" w:rsidR="00483E7A" w:rsidRPr="00225D79" w:rsidRDefault="00483E7A" w:rsidP="00483E7A">
            <w:pPr>
              <w:jc w:val="center"/>
              <w:rPr>
                <w:lang w:eastAsia="fr-FR"/>
              </w:rPr>
            </w:pPr>
            <w:r w:rsidRPr="00225D79">
              <w:t>.172</w:t>
            </w:r>
          </w:p>
        </w:tc>
        <w:tc>
          <w:tcPr>
            <w:tcW w:w="1020" w:type="dxa"/>
            <w:tcBorders>
              <w:top w:val="nil"/>
              <w:left w:val="nil"/>
              <w:bottom w:val="nil"/>
              <w:right w:val="nil"/>
            </w:tcBorders>
            <w:shd w:val="clear" w:color="000000" w:fill="FFFFFF"/>
            <w:noWrap/>
            <w:vAlign w:val="bottom"/>
          </w:tcPr>
          <w:p w14:paraId="51F0D31C" w14:textId="6FEA5873" w:rsidR="00483E7A" w:rsidRPr="00225D79" w:rsidRDefault="00483E7A" w:rsidP="00483E7A">
            <w:pPr>
              <w:jc w:val="center"/>
              <w:rPr>
                <w:lang w:eastAsia="fr-FR"/>
              </w:rPr>
            </w:pPr>
            <w:r w:rsidRPr="00225D79">
              <w:t>.192</w:t>
            </w:r>
          </w:p>
        </w:tc>
      </w:tr>
      <w:tr w:rsidR="00483E7A" w:rsidRPr="001055CF" w14:paraId="4911F9A6" w14:textId="77777777" w:rsidTr="00483E7A">
        <w:trPr>
          <w:trHeight w:val="312"/>
        </w:trPr>
        <w:tc>
          <w:tcPr>
            <w:tcW w:w="1276" w:type="dxa"/>
            <w:tcBorders>
              <w:top w:val="nil"/>
              <w:left w:val="nil"/>
              <w:bottom w:val="nil"/>
              <w:right w:val="nil"/>
            </w:tcBorders>
            <w:shd w:val="clear" w:color="000000" w:fill="FFFFFF"/>
            <w:noWrap/>
            <w:vAlign w:val="center"/>
          </w:tcPr>
          <w:p w14:paraId="056D9C94" w14:textId="1EEBE50C" w:rsidR="00483E7A" w:rsidRPr="00225D79" w:rsidRDefault="00483E7A" w:rsidP="00483E7A">
            <w:pPr>
              <w:rPr>
                <w:lang w:eastAsia="fr-FR"/>
              </w:rPr>
            </w:pPr>
            <w:r w:rsidRPr="00225D79">
              <w:t>21</w:t>
            </w:r>
          </w:p>
        </w:tc>
        <w:tc>
          <w:tcPr>
            <w:tcW w:w="1420" w:type="dxa"/>
            <w:tcBorders>
              <w:top w:val="nil"/>
              <w:left w:val="nil"/>
              <w:bottom w:val="nil"/>
              <w:right w:val="nil"/>
            </w:tcBorders>
            <w:shd w:val="clear" w:color="000000" w:fill="FFFFFF"/>
            <w:noWrap/>
            <w:vAlign w:val="center"/>
          </w:tcPr>
          <w:p w14:paraId="591C8B71" w14:textId="7BD896A6" w:rsidR="00483E7A" w:rsidRPr="00225D79" w:rsidRDefault="00483E7A" w:rsidP="00483E7A">
            <w:pPr>
              <w:jc w:val="center"/>
              <w:rPr>
                <w:i/>
                <w:iCs/>
                <w:u w:val="single"/>
                <w:lang w:eastAsia="fr-FR"/>
              </w:rPr>
            </w:pPr>
            <w:r w:rsidRPr="00225D79">
              <w:t>.144</w:t>
            </w:r>
          </w:p>
        </w:tc>
        <w:tc>
          <w:tcPr>
            <w:tcW w:w="1720" w:type="dxa"/>
            <w:tcBorders>
              <w:top w:val="nil"/>
              <w:left w:val="nil"/>
              <w:bottom w:val="nil"/>
              <w:right w:val="nil"/>
            </w:tcBorders>
            <w:shd w:val="clear" w:color="000000" w:fill="FFFFFF"/>
            <w:noWrap/>
            <w:vAlign w:val="center"/>
          </w:tcPr>
          <w:p w14:paraId="371E584D" w14:textId="244A9A6C" w:rsidR="00483E7A" w:rsidRPr="00225D79" w:rsidRDefault="00483E7A" w:rsidP="00483E7A">
            <w:pPr>
              <w:jc w:val="center"/>
              <w:rPr>
                <w:i/>
                <w:iCs/>
                <w:u w:val="single"/>
                <w:lang w:eastAsia="fr-FR"/>
              </w:rPr>
            </w:pPr>
            <w:r w:rsidRPr="00225D79">
              <w:rPr>
                <w:i/>
                <w:iCs/>
                <w:u w:val="single"/>
              </w:rPr>
              <w:t>.065</w:t>
            </w:r>
          </w:p>
        </w:tc>
        <w:tc>
          <w:tcPr>
            <w:tcW w:w="1660" w:type="dxa"/>
            <w:tcBorders>
              <w:top w:val="nil"/>
              <w:left w:val="nil"/>
              <w:bottom w:val="nil"/>
              <w:right w:val="nil"/>
            </w:tcBorders>
            <w:shd w:val="clear" w:color="000000" w:fill="FFFFFF"/>
            <w:noWrap/>
            <w:vAlign w:val="center"/>
          </w:tcPr>
          <w:p w14:paraId="222E4B2E" w14:textId="39319C5D" w:rsidR="00483E7A" w:rsidRPr="00225D79" w:rsidRDefault="00483E7A" w:rsidP="00483E7A">
            <w:pPr>
              <w:jc w:val="center"/>
              <w:rPr>
                <w:i/>
                <w:iCs/>
                <w:u w:val="single"/>
                <w:lang w:eastAsia="fr-FR"/>
              </w:rPr>
            </w:pPr>
            <w:r w:rsidRPr="00225D79">
              <w:rPr>
                <w:b/>
                <w:bCs/>
              </w:rPr>
              <w:t>.627</w:t>
            </w:r>
          </w:p>
        </w:tc>
        <w:tc>
          <w:tcPr>
            <w:tcW w:w="1180" w:type="dxa"/>
            <w:tcBorders>
              <w:top w:val="nil"/>
              <w:left w:val="nil"/>
              <w:bottom w:val="nil"/>
              <w:right w:val="nil"/>
            </w:tcBorders>
            <w:shd w:val="clear" w:color="000000" w:fill="FFFFFF"/>
            <w:noWrap/>
            <w:vAlign w:val="center"/>
          </w:tcPr>
          <w:p w14:paraId="6506E8F1" w14:textId="592BB46D" w:rsidR="00483E7A" w:rsidRPr="00225D79" w:rsidRDefault="00483E7A" w:rsidP="00483E7A">
            <w:pPr>
              <w:jc w:val="center"/>
              <w:rPr>
                <w:b/>
                <w:bCs/>
                <w:lang w:eastAsia="fr-FR"/>
              </w:rPr>
            </w:pPr>
            <w:r w:rsidRPr="00225D79">
              <w:t>.154</w:t>
            </w:r>
          </w:p>
        </w:tc>
        <w:tc>
          <w:tcPr>
            <w:tcW w:w="1020" w:type="dxa"/>
            <w:tcBorders>
              <w:top w:val="nil"/>
              <w:left w:val="nil"/>
              <w:bottom w:val="nil"/>
              <w:right w:val="nil"/>
            </w:tcBorders>
            <w:shd w:val="clear" w:color="000000" w:fill="FFFFFF"/>
            <w:noWrap/>
            <w:vAlign w:val="bottom"/>
          </w:tcPr>
          <w:p w14:paraId="55235F75" w14:textId="5EC60BC3" w:rsidR="00483E7A" w:rsidRPr="00225D79" w:rsidRDefault="00483E7A" w:rsidP="00483E7A">
            <w:pPr>
              <w:jc w:val="center"/>
              <w:rPr>
                <w:lang w:eastAsia="fr-FR"/>
              </w:rPr>
            </w:pPr>
            <w:r w:rsidRPr="00225D79">
              <w:t>.373</w:t>
            </w:r>
          </w:p>
        </w:tc>
      </w:tr>
      <w:tr w:rsidR="00483E7A" w:rsidRPr="001055CF" w14:paraId="1B1283FE" w14:textId="77777777" w:rsidTr="00483E7A">
        <w:trPr>
          <w:trHeight w:val="312"/>
        </w:trPr>
        <w:tc>
          <w:tcPr>
            <w:tcW w:w="1276" w:type="dxa"/>
            <w:tcBorders>
              <w:top w:val="nil"/>
              <w:left w:val="nil"/>
              <w:bottom w:val="nil"/>
              <w:right w:val="nil"/>
            </w:tcBorders>
            <w:shd w:val="clear" w:color="000000" w:fill="FFFFFF"/>
            <w:noWrap/>
            <w:vAlign w:val="center"/>
          </w:tcPr>
          <w:p w14:paraId="51A32F98" w14:textId="088031F4" w:rsidR="00483E7A" w:rsidRPr="00225D79" w:rsidRDefault="00483E7A" w:rsidP="00483E7A">
            <w:pPr>
              <w:rPr>
                <w:lang w:eastAsia="fr-FR"/>
              </w:rPr>
            </w:pPr>
            <w:r w:rsidRPr="00225D79">
              <w:t>22</w:t>
            </w:r>
          </w:p>
        </w:tc>
        <w:tc>
          <w:tcPr>
            <w:tcW w:w="1420" w:type="dxa"/>
            <w:tcBorders>
              <w:top w:val="nil"/>
              <w:left w:val="nil"/>
              <w:bottom w:val="nil"/>
              <w:right w:val="nil"/>
            </w:tcBorders>
            <w:shd w:val="clear" w:color="000000" w:fill="FFFFFF"/>
            <w:noWrap/>
            <w:vAlign w:val="center"/>
          </w:tcPr>
          <w:p w14:paraId="7C65AF55" w14:textId="0D03CE86" w:rsidR="00483E7A" w:rsidRPr="00225D79" w:rsidRDefault="00483E7A" w:rsidP="00483E7A">
            <w:pPr>
              <w:jc w:val="center"/>
              <w:rPr>
                <w:i/>
                <w:iCs/>
                <w:u w:val="single"/>
                <w:lang w:eastAsia="fr-FR"/>
              </w:rPr>
            </w:pPr>
            <w:r w:rsidRPr="00225D79">
              <w:rPr>
                <w:i/>
                <w:iCs/>
                <w:u w:val="single"/>
              </w:rPr>
              <w:t>-.021</w:t>
            </w:r>
          </w:p>
        </w:tc>
        <w:tc>
          <w:tcPr>
            <w:tcW w:w="1720" w:type="dxa"/>
            <w:tcBorders>
              <w:top w:val="nil"/>
              <w:left w:val="nil"/>
              <w:bottom w:val="nil"/>
              <w:right w:val="nil"/>
            </w:tcBorders>
            <w:shd w:val="clear" w:color="000000" w:fill="FFFFFF"/>
            <w:noWrap/>
            <w:vAlign w:val="center"/>
          </w:tcPr>
          <w:p w14:paraId="64045D44" w14:textId="0DDDA946" w:rsidR="00483E7A" w:rsidRPr="00225D79" w:rsidRDefault="00483E7A" w:rsidP="00483E7A">
            <w:pPr>
              <w:jc w:val="center"/>
              <w:rPr>
                <w:lang w:eastAsia="fr-FR"/>
              </w:rPr>
            </w:pPr>
            <w:r w:rsidRPr="00225D79">
              <w:rPr>
                <w:i/>
                <w:iCs/>
                <w:u w:val="single"/>
              </w:rPr>
              <w:t>.040</w:t>
            </w:r>
          </w:p>
        </w:tc>
        <w:tc>
          <w:tcPr>
            <w:tcW w:w="1660" w:type="dxa"/>
            <w:tcBorders>
              <w:top w:val="nil"/>
              <w:left w:val="nil"/>
              <w:bottom w:val="nil"/>
              <w:right w:val="nil"/>
            </w:tcBorders>
            <w:shd w:val="clear" w:color="000000" w:fill="FFFFFF"/>
            <w:noWrap/>
            <w:vAlign w:val="center"/>
          </w:tcPr>
          <w:p w14:paraId="167AF09E" w14:textId="04F4E6A9" w:rsidR="00483E7A" w:rsidRPr="00225D79" w:rsidRDefault="00483E7A" w:rsidP="00483E7A">
            <w:pPr>
              <w:jc w:val="center"/>
              <w:rPr>
                <w:lang w:eastAsia="fr-FR"/>
              </w:rPr>
            </w:pPr>
            <w:r w:rsidRPr="00225D79">
              <w:rPr>
                <w:b/>
                <w:bCs/>
              </w:rPr>
              <w:t>.908</w:t>
            </w:r>
          </w:p>
        </w:tc>
        <w:tc>
          <w:tcPr>
            <w:tcW w:w="1180" w:type="dxa"/>
            <w:tcBorders>
              <w:top w:val="nil"/>
              <w:left w:val="nil"/>
              <w:bottom w:val="nil"/>
              <w:right w:val="nil"/>
            </w:tcBorders>
            <w:shd w:val="clear" w:color="000000" w:fill="FFFFFF"/>
            <w:noWrap/>
            <w:vAlign w:val="center"/>
          </w:tcPr>
          <w:p w14:paraId="056D9AFE" w14:textId="6B93E2AD" w:rsidR="00483E7A" w:rsidRPr="00225D79" w:rsidRDefault="00483E7A" w:rsidP="00483E7A">
            <w:pPr>
              <w:jc w:val="center"/>
              <w:rPr>
                <w:b/>
                <w:bCs/>
                <w:lang w:eastAsia="fr-FR"/>
              </w:rPr>
            </w:pPr>
            <w:r w:rsidRPr="00225D79">
              <w:t>-.104</w:t>
            </w:r>
          </w:p>
        </w:tc>
        <w:tc>
          <w:tcPr>
            <w:tcW w:w="1020" w:type="dxa"/>
            <w:tcBorders>
              <w:top w:val="nil"/>
              <w:left w:val="nil"/>
              <w:bottom w:val="nil"/>
              <w:right w:val="nil"/>
            </w:tcBorders>
            <w:shd w:val="clear" w:color="000000" w:fill="FFFFFF"/>
            <w:noWrap/>
            <w:vAlign w:val="bottom"/>
          </w:tcPr>
          <w:p w14:paraId="58DFC196" w14:textId="02B90B14" w:rsidR="00483E7A" w:rsidRPr="00225D79" w:rsidRDefault="00483E7A" w:rsidP="00483E7A">
            <w:pPr>
              <w:jc w:val="center"/>
              <w:rPr>
                <w:lang w:eastAsia="fr-FR"/>
              </w:rPr>
            </w:pPr>
            <w:r w:rsidRPr="00225D79">
              <w:t>.225</w:t>
            </w:r>
          </w:p>
        </w:tc>
      </w:tr>
      <w:tr w:rsidR="00483E7A" w:rsidRPr="001055CF" w14:paraId="0D2BE63C" w14:textId="77777777" w:rsidTr="00483E7A">
        <w:trPr>
          <w:trHeight w:val="312"/>
        </w:trPr>
        <w:tc>
          <w:tcPr>
            <w:tcW w:w="1276" w:type="dxa"/>
            <w:tcBorders>
              <w:top w:val="nil"/>
              <w:left w:val="nil"/>
              <w:bottom w:val="nil"/>
              <w:right w:val="nil"/>
            </w:tcBorders>
            <w:shd w:val="clear" w:color="000000" w:fill="FFFFFF"/>
            <w:noWrap/>
            <w:vAlign w:val="center"/>
          </w:tcPr>
          <w:p w14:paraId="305E5B5A" w14:textId="4866104A" w:rsidR="00483E7A" w:rsidRPr="00225D79" w:rsidRDefault="00483E7A" w:rsidP="00483E7A">
            <w:pPr>
              <w:rPr>
                <w:lang w:eastAsia="fr-FR"/>
              </w:rPr>
            </w:pPr>
            <w:r w:rsidRPr="00225D79">
              <w:t>23</w:t>
            </w:r>
          </w:p>
        </w:tc>
        <w:tc>
          <w:tcPr>
            <w:tcW w:w="1420" w:type="dxa"/>
            <w:tcBorders>
              <w:top w:val="nil"/>
              <w:left w:val="nil"/>
              <w:bottom w:val="nil"/>
              <w:right w:val="nil"/>
            </w:tcBorders>
            <w:shd w:val="clear" w:color="000000" w:fill="FFFFFF"/>
            <w:noWrap/>
            <w:vAlign w:val="center"/>
          </w:tcPr>
          <w:p w14:paraId="2EE34863" w14:textId="36EB97A4" w:rsidR="00483E7A" w:rsidRPr="00225D79" w:rsidRDefault="00483E7A" w:rsidP="00483E7A">
            <w:pPr>
              <w:jc w:val="center"/>
              <w:rPr>
                <w:i/>
                <w:iCs/>
                <w:u w:val="single"/>
                <w:lang w:eastAsia="fr-FR"/>
              </w:rPr>
            </w:pPr>
            <w:r w:rsidRPr="00225D79">
              <w:rPr>
                <w:i/>
                <w:iCs/>
                <w:u w:val="single"/>
              </w:rPr>
              <w:t>-.008</w:t>
            </w:r>
          </w:p>
        </w:tc>
        <w:tc>
          <w:tcPr>
            <w:tcW w:w="1720" w:type="dxa"/>
            <w:tcBorders>
              <w:top w:val="nil"/>
              <w:left w:val="nil"/>
              <w:bottom w:val="nil"/>
              <w:right w:val="nil"/>
            </w:tcBorders>
            <w:shd w:val="clear" w:color="000000" w:fill="FFFFFF"/>
            <w:noWrap/>
            <w:vAlign w:val="center"/>
          </w:tcPr>
          <w:p w14:paraId="605CDCBF" w14:textId="3D0A3A86" w:rsidR="00483E7A" w:rsidRPr="00225D79" w:rsidRDefault="00483E7A" w:rsidP="00483E7A">
            <w:pPr>
              <w:jc w:val="center"/>
              <w:rPr>
                <w:u w:val="single"/>
                <w:lang w:eastAsia="fr-FR"/>
              </w:rPr>
            </w:pPr>
            <w:r w:rsidRPr="00225D79">
              <w:t>.016</w:t>
            </w:r>
          </w:p>
        </w:tc>
        <w:tc>
          <w:tcPr>
            <w:tcW w:w="1660" w:type="dxa"/>
            <w:tcBorders>
              <w:top w:val="nil"/>
              <w:left w:val="nil"/>
              <w:bottom w:val="nil"/>
              <w:right w:val="nil"/>
            </w:tcBorders>
            <w:shd w:val="clear" w:color="000000" w:fill="FFFFFF"/>
            <w:noWrap/>
            <w:vAlign w:val="center"/>
          </w:tcPr>
          <w:p w14:paraId="658D82F8" w14:textId="1B27AA44" w:rsidR="00483E7A" w:rsidRPr="00225D79" w:rsidRDefault="00483E7A" w:rsidP="00483E7A">
            <w:pPr>
              <w:jc w:val="center"/>
              <w:rPr>
                <w:i/>
                <w:iCs/>
                <w:u w:val="single"/>
                <w:lang w:eastAsia="fr-FR"/>
              </w:rPr>
            </w:pPr>
            <w:r w:rsidRPr="00225D79">
              <w:rPr>
                <w:b/>
                <w:bCs/>
              </w:rPr>
              <w:t>.967</w:t>
            </w:r>
          </w:p>
        </w:tc>
        <w:tc>
          <w:tcPr>
            <w:tcW w:w="1180" w:type="dxa"/>
            <w:tcBorders>
              <w:top w:val="nil"/>
              <w:left w:val="nil"/>
              <w:bottom w:val="nil"/>
              <w:right w:val="nil"/>
            </w:tcBorders>
            <w:shd w:val="clear" w:color="000000" w:fill="FFFFFF"/>
            <w:noWrap/>
            <w:vAlign w:val="center"/>
          </w:tcPr>
          <w:p w14:paraId="00E66067" w14:textId="488CC843" w:rsidR="00483E7A" w:rsidRPr="00225D79" w:rsidRDefault="00483E7A" w:rsidP="00483E7A">
            <w:pPr>
              <w:jc w:val="center"/>
              <w:rPr>
                <w:b/>
                <w:bCs/>
                <w:lang w:eastAsia="fr-FR"/>
              </w:rPr>
            </w:pPr>
            <w:r w:rsidRPr="00225D79">
              <w:t>-.062</w:t>
            </w:r>
          </w:p>
        </w:tc>
        <w:tc>
          <w:tcPr>
            <w:tcW w:w="1020" w:type="dxa"/>
            <w:tcBorders>
              <w:top w:val="nil"/>
              <w:left w:val="nil"/>
              <w:bottom w:val="nil"/>
              <w:right w:val="nil"/>
            </w:tcBorders>
            <w:shd w:val="clear" w:color="000000" w:fill="FFFFFF"/>
            <w:noWrap/>
            <w:vAlign w:val="bottom"/>
          </w:tcPr>
          <w:p w14:paraId="210D1002" w14:textId="77A4046A" w:rsidR="00483E7A" w:rsidRPr="00225D79" w:rsidRDefault="00483E7A" w:rsidP="00483E7A">
            <w:pPr>
              <w:jc w:val="center"/>
              <w:rPr>
                <w:lang w:eastAsia="fr-FR"/>
              </w:rPr>
            </w:pPr>
            <w:r w:rsidRPr="00225D79">
              <w:t>.101</w:t>
            </w:r>
          </w:p>
        </w:tc>
      </w:tr>
      <w:tr w:rsidR="00483E7A" w:rsidRPr="001055CF" w14:paraId="660A8875" w14:textId="77777777" w:rsidTr="00483E7A">
        <w:trPr>
          <w:trHeight w:val="312"/>
        </w:trPr>
        <w:tc>
          <w:tcPr>
            <w:tcW w:w="1276" w:type="dxa"/>
            <w:tcBorders>
              <w:top w:val="nil"/>
              <w:left w:val="nil"/>
              <w:bottom w:val="nil"/>
              <w:right w:val="nil"/>
            </w:tcBorders>
            <w:shd w:val="clear" w:color="000000" w:fill="FFFFFF"/>
            <w:noWrap/>
            <w:vAlign w:val="center"/>
          </w:tcPr>
          <w:p w14:paraId="682C520A" w14:textId="07CD3621" w:rsidR="00483E7A" w:rsidRPr="00225D79" w:rsidRDefault="00483E7A" w:rsidP="00483E7A">
            <w:pPr>
              <w:rPr>
                <w:lang w:eastAsia="fr-FR"/>
              </w:rPr>
            </w:pPr>
            <w:r w:rsidRPr="00225D79">
              <w:t>18</w:t>
            </w:r>
          </w:p>
        </w:tc>
        <w:tc>
          <w:tcPr>
            <w:tcW w:w="1420" w:type="dxa"/>
            <w:tcBorders>
              <w:top w:val="nil"/>
              <w:left w:val="nil"/>
              <w:bottom w:val="nil"/>
              <w:right w:val="nil"/>
            </w:tcBorders>
            <w:shd w:val="clear" w:color="000000" w:fill="FFFFFF"/>
            <w:noWrap/>
            <w:vAlign w:val="center"/>
          </w:tcPr>
          <w:p w14:paraId="075441B6" w14:textId="3D66BE79" w:rsidR="00483E7A" w:rsidRPr="00225D79" w:rsidRDefault="00483E7A" w:rsidP="00483E7A">
            <w:pPr>
              <w:jc w:val="center"/>
              <w:rPr>
                <w:lang w:eastAsia="fr-FR"/>
              </w:rPr>
            </w:pPr>
            <w:r w:rsidRPr="00225D79">
              <w:rPr>
                <w:i/>
                <w:iCs/>
                <w:u w:val="single"/>
              </w:rPr>
              <w:t>-.019</w:t>
            </w:r>
          </w:p>
        </w:tc>
        <w:tc>
          <w:tcPr>
            <w:tcW w:w="1720" w:type="dxa"/>
            <w:tcBorders>
              <w:top w:val="nil"/>
              <w:left w:val="nil"/>
              <w:bottom w:val="nil"/>
              <w:right w:val="nil"/>
            </w:tcBorders>
            <w:shd w:val="clear" w:color="000000" w:fill="FFFFFF"/>
            <w:noWrap/>
            <w:vAlign w:val="center"/>
          </w:tcPr>
          <w:p w14:paraId="4669867C" w14:textId="600D2760" w:rsidR="00483E7A" w:rsidRPr="00225D79" w:rsidRDefault="00483E7A" w:rsidP="00483E7A">
            <w:pPr>
              <w:jc w:val="center"/>
              <w:rPr>
                <w:i/>
                <w:iCs/>
                <w:u w:val="single"/>
                <w:lang w:eastAsia="fr-FR"/>
              </w:rPr>
            </w:pPr>
            <w:r w:rsidRPr="00225D79">
              <w:rPr>
                <w:i/>
                <w:iCs/>
                <w:u w:val="single"/>
              </w:rPr>
              <w:t>-.021</w:t>
            </w:r>
          </w:p>
        </w:tc>
        <w:tc>
          <w:tcPr>
            <w:tcW w:w="1660" w:type="dxa"/>
            <w:tcBorders>
              <w:top w:val="nil"/>
              <w:left w:val="nil"/>
              <w:bottom w:val="nil"/>
              <w:right w:val="nil"/>
            </w:tcBorders>
            <w:shd w:val="clear" w:color="000000" w:fill="FFFFFF"/>
            <w:noWrap/>
            <w:vAlign w:val="center"/>
          </w:tcPr>
          <w:p w14:paraId="595912B2" w14:textId="3AC2AA3E" w:rsidR="00483E7A" w:rsidRPr="00225D79" w:rsidRDefault="00483E7A" w:rsidP="00483E7A">
            <w:pPr>
              <w:jc w:val="center"/>
              <w:rPr>
                <w:b/>
                <w:bCs/>
                <w:lang w:eastAsia="fr-FR"/>
              </w:rPr>
            </w:pPr>
            <w:r w:rsidRPr="00225D79">
              <w:rPr>
                <w:u w:val="single"/>
              </w:rPr>
              <w:t>.070</w:t>
            </w:r>
          </w:p>
        </w:tc>
        <w:tc>
          <w:tcPr>
            <w:tcW w:w="1180" w:type="dxa"/>
            <w:tcBorders>
              <w:top w:val="nil"/>
              <w:left w:val="nil"/>
              <w:bottom w:val="nil"/>
              <w:right w:val="nil"/>
            </w:tcBorders>
            <w:shd w:val="clear" w:color="000000" w:fill="FFFFFF"/>
            <w:noWrap/>
            <w:vAlign w:val="center"/>
          </w:tcPr>
          <w:p w14:paraId="492F13BA" w14:textId="6DA8FA81" w:rsidR="00483E7A" w:rsidRPr="00225D79" w:rsidRDefault="00483E7A" w:rsidP="00483E7A">
            <w:pPr>
              <w:jc w:val="center"/>
              <w:rPr>
                <w:lang w:eastAsia="fr-FR"/>
              </w:rPr>
            </w:pPr>
            <w:r w:rsidRPr="00225D79">
              <w:rPr>
                <w:b/>
                <w:bCs/>
              </w:rPr>
              <w:t>.723</w:t>
            </w:r>
          </w:p>
        </w:tc>
        <w:tc>
          <w:tcPr>
            <w:tcW w:w="1020" w:type="dxa"/>
            <w:tcBorders>
              <w:top w:val="nil"/>
              <w:left w:val="nil"/>
              <w:bottom w:val="nil"/>
              <w:right w:val="nil"/>
            </w:tcBorders>
            <w:shd w:val="clear" w:color="000000" w:fill="FFFFFF"/>
            <w:noWrap/>
            <w:vAlign w:val="bottom"/>
          </w:tcPr>
          <w:p w14:paraId="2E1490FA" w14:textId="20492458" w:rsidR="00483E7A" w:rsidRPr="00225D79" w:rsidRDefault="00483E7A" w:rsidP="00483E7A">
            <w:pPr>
              <w:jc w:val="center"/>
              <w:rPr>
                <w:lang w:eastAsia="fr-FR"/>
              </w:rPr>
            </w:pPr>
            <w:r w:rsidRPr="00225D79">
              <w:t>.446</w:t>
            </w:r>
          </w:p>
        </w:tc>
      </w:tr>
      <w:tr w:rsidR="00483E7A" w:rsidRPr="001055CF" w14:paraId="311C541C" w14:textId="77777777" w:rsidTr="00483E7A">
        <w:trPr>
          <w:trHeight w:val="312"/>
        </w:trPr>
        <w:tc>
          <w:tcPr>
            <w:tcW w:w="1276" w:type="dxa"/>
            <w:tcBorders>
              <w:top w:val="nil"/>
              <w:left w:val="nil"/>
              <w:bottom w:val="nil"/>
              <w:right w:val="nil"/>
            </w:tcBorders>
            <w:shd w:val="clear" w:color="000000" w:fill="FFFFFF"/>
            <w:noWrap/>
            <w:vAlign w:val="center"/>
          </w:tcPr>
          <w:p w14:paraId="3D21CED7" w14:textId="630CD569" w:rsidR="00483E7A" w:rsidRPr="00225D79" w:rsidRDefault="00483E7A" w:rsidP="00483E7A">
            <w:pPr>
              <w:rPr>
                <w:lang w:eastAsia="fr-FR"/>
              </w:rPr>
            </w:pPr>
            <w:r w:rsidRPr="00225D79">
              <w:t>19</w:t>
            </w:r>
          </w:p>
        </w:tc>
        <w:tc>
          <w:tcPr>
            <w:tcW w:w="1420" w:type="dxa"/>
            <w:tcBorders>
              <w:top w:val="nil"/>
              <w:left w:val="nil"/>
              <w:bottom w:val="nil"/>
              <w:right w:val="nil"/>
            </w:tcBorders>
            <w:shd w:val="clear" w:color="000000" w:fill="FFFFFF"/>
            <w:noWrap/>
            <w:vAlign w:val="center"/>
          </w:tcPr>
          <w:p w14:paraId="5508DBE1" w14:textId="7FE545D5" w:rsidR="00483E7A" w:rsidRPr="00225D79" w:rsidRDefault="00483E7A" w:rsidP="00483E7A">
            <w:pPr>
              <w:jc w:val="center"/>
              <w:rPr>
                <w:i/>
                <w:iCs/>
                <w:u w:val="single"/>
                <w:lang w:eastAsia="fr-FR"/>
              </w:rPr>
            </w:pPr>
            <w:r w:rsidRPr="00225D79">
              <w:rPr>
                <w:i/>
                <w:iCs/>
                <w:u w:val="single"/>
              </w:rPr>
              <w:t>.023</w:t>
            </w:r>
          </w:p>
        </w:tc>
        <w:tc>
          <w:tcPr>
            <w:tcW w:w="1720" w:type="dxa"/>
            <w:tcBorders>
              <w:top w:val="nil"/>
              <w:left w:val="nil"/>
              <w:bottom w:val="nil"/>
              <w:right w:val="nil"/>
            </w:tcBorders>
            <w:shd w:val="clear" w:color="000000" w:fill="FFFFFF"/>
            <w:noWrap/>
            <w:vAlign w:val="center"/>
          </w:tcPr>
          <w:p w14:paraId="4FE83568" w14:textId="4FE30AF2" w:rsidR="00483E7A" w:rsidRPr="00225D79" w:rsidRDefault="00483E7A" w:rsidP="00483E7A">
            <w:pPr>
              <w:jc w:val="center"/>
              <w:rPr>
                <w:i/>
                <w:iCs/>
                <w:u w:val="single"/>
                <w:lang w:eastAsia="fr-FR"/>
              </w:rPr>
            </w:pPr>
            <w:r w:rsidRPr="00225D79">
              <w:t>-.187</w:t>
            </w:r>
          </w:p>
        </w:tc>
        <w:tc>
          <w:tcPr>
            <w:tcW w:w="1660" w:type="dxa"/>
            <w:tcBorders>
              <w:top w:val="nil"/>
              <w:left w:val="nil"/>
              <w:bottom w:val="nil"/>
              <w:right w:val="nil"/>
            </w:tcBorders>
            <w:shd w:val="clear" w:color="000000" w:fill="FFFFFF"/>
            <w:noWrap/>
            <w:vAlign w:val="center"/>
          </w:tcPr>
          <w:p w14:paraId="1A55BB7D" w14:textId="15A62D43" w:rsidR="00483E7A" w:rsidRPr="00225D79" w:rsidRDefault="00483E7A" w:rsidP="00483E7A">
            <w:pPr>
              <w:jc w:val="center"/>
              <w:rPr>
                <w:b/>
                <w:bCs/>
                <w:lang w:eastAsia="fr-FR"/>
              </w:rPr>
            </w:pPr>
            <w:r w:rsidRPr="00225D79">
              <w:t>.143</w:t>
            </w:r>
          </w:p>
        </w:tc>
        <w:tc>
          <w:tcPr>
            <w:tcW w:w="1180" w:type="dxa"/>
            <w:tcBorders>
              <w:top w:val="nil"/>
              <w:left w:val="nil"/>
              <w:bottom w:val="nil"/>
              <w:right w:val="nil"/>
            </w:tcBorders>
            <w:shd w:val="clear" w:color="000000" w:fill="FFFFFF"/>
            <w:noWrap/>
            <w:vAlign w:val="center"/>
          </w:tcPr>
          <w:p w14:paraId="660662AE" w14:textId="12D910FE" w:rsidR="00483E7A" w:rsidRPr="00225D79" w:rsidRDefault="00483E7A" w:rsidP="00483E7A">
            <w:pPr>
              <w:jc w:val="center"/>
              <w:rPr>
                <w:lang w:eastAsia="fr-FR"/>
              </w:rPr>
            </w:pPr>
            <w:r w:rsidRPr="00225D79">
              <w:rPr>
                <w:b/>
                <w:bCs/>
              </w:rPr>
              <w:t>.786</w:t>
            </w:r>
          </w:p>
        </w:tc>
        <w:tc>
          <w:tcPr>
            <w:tcW w:w="1020" w:type="dxa"/>
            <w:tcBorders>
              <w:top w:val="nil"/>
              <w:left w:val="nil"/>
              <w:bottom w:val="nil"/>
              <w:right w:val="nil"/>
            </w:tcBorders>
            <w:shd w:val="clear" w:color="000000" w:fill="FFFFFF"/>
            <w:noWrap/>
            <w:vAlign w:val="bottom"/>
          </w:tcPr>
          <w:p w14:paraId="1E0496DD" w14:textId="0179AD8F" w:rsidR="00483E7A" w:rsidRPr="00225D79" w:rsidRDefault="00483E7A" w:rsidP="00483E7A">
            <w:pPr>
              <w:jc w:val="center"/>
              <w:rPr>
                <w:lang w:eastAsia="fr-FR"/>
              </w:rPr>
            </w:pPr>
            <w:r w:rsidRPr="00225D79">
              <w:t>.202</w:t>
            </w:r>
          </w:p>
        </w:tc>
      </w:tr>
      <w:tr w:rsidR="00483E7A" w:rsidRPr="001055CF" w14:paraId="3BED12F1" w14:textId="77777777" w:rsidTr="00483E7A">
        <w:trPr>
          <w:trHeight w:val="312"/>
        </w:trPr>
        <w:tc>
          <w:tcPr>
            <w:tcW w:w="1276" w:type="dxa"/>
            <w:tcBorders>
              <w:top w:val="nil"/>
              <w:left w:val="nil"/>
              <w:bottom w:val="single" w:sz="4" w:space="0" w:color="auto"/>
              <w:right w:val="nil"/>
            </w:tcBorders>
            <w:shd w:val="clear" w:color="000000" w:fill="FFFFFF"/>
            <w:noWrap/>
            <w:vAlign w:val="center"/>
          </w:tcPr>
          <w:p w14:paraId="26D37603" w14:textId="357EAA70" w:rsidR="00483E7A" w:rsidRPr="00225D79" w:rsidRDefault="00483E7A" w:rsidP="00483E7A">
            <w:pPr>
              <w:rPr>
                <w:lang w:eastAsia="fr-FR"/>
              </w:rPr>
            </w:pPr>
            <w:r w:rsidRPr="00225D79">
              <w:t>20</w:t>
            </w:r>
          </w:p>
        </w:tc>
        <w:tc>
          <w:tcPr>
            <w:tcW w:w="1420" w:type="dxa"/>
            <w:tcBorders>
              <w:top w:val="nil"/>
              <w:left w:val="nil"/>
              <w:bottom w:val="single" w:sz="4" w:space="0" w:color="auto"/>
              <w:right w:val="nil"/>
            </w:tcBorders>
            <w:shd w:val="clear" w:color="000000" w:fill="FFFFFF"/>
            <w:noWrap/>
            <w:vAlign w:val="center"/>
          </w:tcPr>
          <w:p w14:paraId="196321A4" w14:textId="151E76A1" w:rsidR="00483E7A" w:rsidRPr="00225D79" w:rsidRDefault="00483E7A" w:rsidP="00483E7A">
            <w:pPr>
              <w:jc w:val="center"/>
              <w:rPr>
                <w:i/>
                <w:iCs/>
                <w:u w:val="single"/>
                <w:lang w:eastAsia="fr-FR"/>
              </w:rPr>
            </w:pPr>
            <w:r w:rsidRPr="00225D79">
              <w:rPr>
                <w:i/>
                <w:iCs/>
                <w:u w:val="single"/>
              </w:rPr>
              <w:t>-.020</w:t>
            </w:r>
          </w:p>
        </w:tc>
        <w:tc>
          <w:tcPr>
            <w:tcW w:w="1720" w:type="dxa"/>
            <w:tcBorders>
              <w:top w:val="nil"/>
              <w:left w:val="nil"/>
              <w:bottom w:val="single" w:sz="4" w:space="0" w:color="auto"/>
              <w:right w:val="nil"/>
            </w:tcBorders>
            <w:shd w:val="clear" w:color="000000" w:fill="FFFFFF"/>
            <w:noWrap/>
            <w:vAlign w:val="center"/>
          </w:tcPr>
          <w:p w14:paraId="0B0E4E2C" w14:textId="0ECB65DA" w:rsidR="00483E7A" w:rsidRPr="00225D79" w:rsidRDefault="00483E7A" w:rsidP="00483E7A">
            <w:pPr>
              <w:jc w:val="center"/>
              <w:rPr>
                <w:i/>
                <w:iCs/>
                <w:u w:val="single"/>
                <w:lang w:eastAsia="fr-FR"/>
              </w:rPr>
            </w:pPr>
            <w:r w:rsidRPr="00225D79">
              <w:rPr>
                <w:i/>
                <w:iCs/>
                <w:u w:val="single"/>
              </w:rPr>
              <w:t>-.048</w:t>
            </w:r>
          </w:p>
        </w:tc>
        <w:tc>
          <w:tcPr>
            <w:tcW w:w="1660" w:type="dxa"/>
            <w:tcBorders>
              <w:top w:val="nil"/>
              <w:left w:val="nil"/>
              <w:bottom w:val="single" w:sz="4" w:space="0" w:color="auto"/>
              <w:right w:val="nil"/>
            </w:tcBorders>
            <w:shd w:val="clear" w:color="000000" w:fill="FFFFFF"/>
            <w:noWrap/>
            <w:vAlign w:val="center"/>
          </w:tcPr>
          <w:p w14:paraId="3ED9AD4D" w14:textId="5B9F0B36" w:rsidR="00483E7A" w:rsidRPr="00225D79" w:rsidRDefault="00483E7A" w:rsidP="00483E7A">
            <w:pPr>
              <w:jc w:val="center"/>
              <w:rPr>
                <w:b/>
                <w:bCs/>
                <w:lang w:eastAsia="fr-FR"/>
              </w:rPr>
            </w:pPr>
            <w:r w:rsidRPr="00225D79">
              <w:rPr>
                <w:i/>
                <w:iCs/>
                <w:u w:val="single"/>
              </w:rPr>
              <w:t>.041</w:t>
            </w:r>
          </w:p>
        </w:tc>
        <w:tc>
          <w:tcPr>
            <w:tcW w:w="1180" w:type="dxa"/>
            <w:tcBorders>
              <w:top w:val="nil"/>
              <w:left w:val="nil"/>
              <w:bottom w:val="single" w:sz="4" w:space="0" w:color="auto"/>
              <w:right w:val="nil"/>
            </w:tcBorders>
            <w:shd w:val="clear" w:color="000000" w:fill="FFFFFF"/>
            <w:noWrap/>
            <w:vAlign w:val="center"/>
          </w:tcPr>
          <w:p w14:paraId="3FDA291B" w14:textId="201C4C0C" w:rsidR="00483E7A" w:rsidRPr="00225D79" w:rsidRDefault="00483E7A" w:rsidP="00483E7A">
            <w:pPr>
              <w:jc w:val="center"/>
              <w:rPr>
                <w:i/>
                <w:iCs/>
                <w:u w:val="single"/>
                <w:lang w:eastAsia="fr-FR"/>
              </w:rPr>
            </w:pPr>
            <w:r w:rsidRPr="00225D79">
              <w:rPr>
                <w:b/>
                <w:bCs/>
              </w:rPr>
              <w:t>.876</w:t>
            </w:r>
          </w:p>
        </w:tc>
        <w:tc>
          <w:tcPr>
            <w:tcW w:w="1020" w:type="dxa"/>
            <w:tcBorders>
              <w:top w:val="nil"/>
              <w:left w:val="nil"/>
              <w:bottom w:val="single" w:sz="4" w:space="0" w:color="auto"/>
              <w:right w:val="nil"/>
            </w:tcBorders>
            <w:shd w:val="clear" w:color="000000" w:fill="FFFFFF"/>
            <w:noWrap/>
            <w:vAlign w:val="bottom"/>
          </w:tcPr>
          <w:p w14:paraId="2F67CB40" w14:textId="64653500" w:rsidR="00483E7A" w:rsidRPr="00225D79" w:rsidRDefault="00483E7A" w:rsidP="00483E7A">
            <w:pPr>
              <w:jc w:val="center"/>
              <w:rPr>
                <w:lang w:eastAsia="fr-FR"/>
              </w:rPr>
            </w:pPr>
            <w:r w:rsidRPr="00225D79">
              <w:t>.206</w:t>
            </w:r>
          </w:p>
        </w:tc>
      </w:tr>
      <w:tr w:rsidR="00483E7A" w:rsidRPr="001055CF" w14:paraId="21EA7535" w14:textId="77777777" w:rsidTr="00483E7A">
        <w:trPr>
          <w:trHeight w:val="312"/>
        </w:trPr>
        <w:tc>
          <w:tcPr>
            <w:tcW w:w="1276" w:type="dxa"/>
            <w:tcBorders>
              <w:top w:val="nil"/>
              <w:left w:val="nil"/>
              <w:bottom w:val="single" w:sz="4" w:space="0" w:color="auto"/>
              <w:right w:val="nil"/>
            </w:tcBorders>
            <w:shd w:val="clear" w:color="000000" w:fill="FFFFFF"/>
            <w:noWrap/>
            <w:vAlign w:val="bottom"/>
            <w:hideMark/>
          </w:tcPr>
          <w:p w14:paraId="10FC8657" w14:textId="77777777" w:rsidR="00483E7A" w:rsidRPr="00225D79" w:rsidRDefault="00483E7A" w:rsidP="00483E7A">
            <w:pPr>
              <w:rPr>
                <w:lang w:eastAsia="fr-FR"/>
              </w:rPr>
            </w:pPr>
            <w:r w:rsidRPr="00225D79">
              <w:rPr>
                <w:lang w:eastAsia="fr-FR"/>
              </w:rPr>
              <w:t>ω</w:t>
            </w:r>
          </w:p>
        </w:tc>
        <w:tc>
          <w:tcPr>
            <w:tcW w:w="1420" w:type="dxa"/>
            <w:tcBorders>
              <w:top w:val="nil"/>
              <w:left w:val="nil"/>
              <w:bottom w:val="single" w:sz="4" w:space="0" w:color="auto"/>
              <w:right w:val="nil"/>
            </w:tcBorders>
            <w:shd w:val="clear" w:color="000000" w:fill="FFFFFF"/>
            <w:noWrap/>
            <w:vAlign w:val="center"/>
          </w:tcPr>
          <w:p w14:paraId="42BA6277" w14:textId="6E747277" w:rsidR="00483E7A" w:rsidRPr="00225D79" w:rsidRDefault="00483E7A" w:rsidP="00483E7A">
            <w:pPr>
              <w:jc w:val="center"/>
              <w:rPr>
                <w:lang w:eastAsia="fr-FR"/>
              </w:rPr>
            </w:pPr>
            <w:r w:rsidRPr="00225D79">
              <w:t>.922</w:t>
            </w:r>
          </w:p>
        </w:tc>
        <w:tc>
          <w:tcPr>
            <w:tcW w:w="1720" w:type="dxa"/>
            <w:tcBorders>
              <w:top w:val="nil"/>
              <w:left w:val="nil"/>
              <w:bottom w:val="single" w:sz="4" w:space="0" w:color="auto"/>
              <w:right w:val="nil"/>
            </w:tcBorders>
            <w:shd w:val="clear" w:color="000000" w:fill="FFFFFF"/>
            <w:noWrap/>
            <w:vAlign w:val="center"/>
          </w:tcPr>
          <w:p w14:paraId="0360452D" w14:textId="443C4879" w:rsidR="00483E7A" w:rsidRPr="00225D79" w:rsidRDefault="00483E7A" w:rsidP="00483E7A">
            <w:pPr>
              <w:jc w:val="center"/>
              <w:rPr>
                <w:lang w:eastAsia="fr-FR"/>
              </w:rPr>
            </w:pPr>
            <w:r w:rsidRPr="00225D79">
              <w:t>.820</w:t>
            </w:r>
          </w:p>
        </w:tc>
        <w:tc>
          <w:tcPr>
            <w:tcW w:w="1660" w:type="dxa"/>
            <w:tcBorders>
              <w:top w:val="nil"/>
              <w:left w:val="nil"/>
              <w:bottom w:val="single" w:sz="4" w:space="0" w:color="auto"/>
              <w:right w:val="nil"/>
            </w:tcBorders>
            <w:shd w:val="clear" w:color="000000" w:fill="FFFFFF"/>
            <w:noWrap/>
            <w:vAlign w:val="center"/>
          </w:tcPr>
          <w:p w14:paraId="1F4A8FF0" w14:textId="5C58ED33" w:rsidR="00483E7A" w:rsidRPr="00225D79" w:rsidRDefault="00483E7A" w:rsidP="00483E7A">
            <w:pPr>
              <w:jc w:val="center"/>
              <w:rPr>
                <w:lang w:eastAsia="fr-FR"/>
              </w:rPr>
            </w:pPr>
            <w:r w:rsidRPr="00225D79">
              <w:t>.921</w:t>
            </w:r>
          </w:p>
        </w:tc>
        <w:tc>
          <w:tcPr>
            <w:tcW w:w="1180" w:type="dxa"/>
            <w:tcBorders>
              <w:top w:val="nil"/>
              <w:left w:val="nil"/>
              <w:bottom w:val="single" w:sz="4" w:space="0" w:color="auto"/>
              <w:right w:val="nil"/>
            </w:tcBorders>
            <w:shd w:val="clear" w:color="000000" w:fill="FFFFFF"/>
            <w:noWrap/>
            <w:vAlign w:val="center"/>
          </w:tcPr>
          <w:p w14:paraId="0A80B3B2" w14:textId="7C1F33DF" w:rsidR="00483E7A" w:rsidRPr="00225D79" w:rsidRDefault="00483E7A" w:rsidP="00483E7A">
            <w:pPr>
              <w:jc w:val="center"/>
              <w:rPr>
                <w:lang w:eastAsia="fr-FR"/>
              </w:rPr>
            </w:pPr>
            <w:r w:rsidRPr="00225D79">
              <w:t>.869</w:t>
            </w:r>
          </w:p>
        </w:tc>
        <w:tc>
          <w:tcPr>
            <w:tcW w:w="1020" w:type="dxa"/>
            <w:tcBorders>
              <w:top w:val="nil"/>
              <w:left w:val="nil"/>
              <w:bottom w:val="single" w:sz="4" w:space="0" w:color="auto"/>
              <w:right w:val="nil"/>
            </w:tcBorders>
            <w:shd w:val="clear" w:color="000000" w:fill="FFFFFF"/>
            <w:noWrap/>
            <w:vAlign w:val="bottom"/>
            <w:hideMark/>
          </w:tcPr>
          <w:p w14:paraId="067A6E69" w14:textId="77777777" w:rsidR="00483E7A" w:rsidRPr="00225D79" w:rsidRDefault="00483E7A" w:rsidP="00483E7A">
            <w:pPr>
              <w:rPr>
                <w:lang w:eastAsia="fr-FR"/>
              </w:rPr>
            </w:pPr>
            <w:r w:rsidRPr="00225D79">
              <w:rPr>
                <w:lang w:eastAsia="fr-FR"/>
              </w:rPr>
              <w:t> </w:t>
            </w:r>
          </w:p>
        </w:tc>
      </w:tr>
      <w:tr w:rsidR="00483E7A" w:rsidRPr="001055CF" w14:paraId="3E386C9F" w14:textId="77777777" w:rsidTr="00483E7A">
        <w:trPr>
          <w:trHeight w:val="312"/>
        </w:trPr>
        <w:tc>
          <w:tcPr>
            <w:tcW w:w="1276" w:type="dxa"/>
            <w:tcBorders>
              <w:top w:val="nil"/>
              <w:left w:val="nil"/>
              <w:bottom w:val="nil"/>
              <w:right w:val="nil"/>
            </w:tcBorders>
            <w:shd w:val="clear" w:color="000000" w:fill="FFFFFF"/>
            <w:vAlign w:val="center"/>
            <w:hideMark/>
          </w:tcPr>
          <w:p w14:paraId="3A9F3B89" w14:textId="77777777" w:rsidR="00483E7A" w:rsidRPr="00225D79" w:rsidRDefault="00483E7A" w:rsidP="00483E7A">
            <w:pPr>
              <w:rPr>
                <w:lang w:eastAsia="fr-FR"/>
              </w:rPr>
            </w:pPr>
            <w:r w:rsidRPr="00225D79">
              <w:rPr>
                <w:lang w:eastAsia="fr-FR"/>
              </w:rPr>
              <w:t>EPR</w:t>
            </w:r>
          </w:p>
        </w:tc>
        <w:tc>
          <w:tcPr>
            <w:tcW w:w="1420" w:type="dxa"/>
            <w:tcBorders>
              <w:top w:val="nil"/>
              <w:left w:val="nil"/>
              <w:bottom w:val="nil"/>
              <w:right w:val="nil"/>
            </w:tcBorders>
            <w:shd w:val="clear" w:color="000000" w:fill="FFFFFF"/>
            <w:noWrap/>
            <w:vAlign w:val="center"/>
            <w:hideMark/>
          </w:tcPr>
          <w:p w14:paraId="09BBC2FA" w14:textId="0374FD79" w:rsidR="00483E7A" w:rsidRPr="00225D79" w:rsidRDefault="00483E7A" w:rsidP="00483E7A">
            <w:pPr>
              <w:jc w:val="center"/>
              <w:rPr>
                <w:lang w:eastAsia="fr-FR"/>
              </w:rPr>
            </w:pPr>
            <w:r w:rsidRPr="00225D79">
              <w:t>-</w:t>
            </w:r>
          </w:p>
        </w:tc>
        <w:tc>
          <w:tcPr>
            <w:tcW w:w="1720" w:type="dxa"/>
            <w:tcBorders>
              <w:top w:val="nil"/>
              <w:left w:val="nil"/>
              <w:bottom w:val="nil"/>
              <w:right w:val="nil"/>
            </w:tcBorders>
            <w:shd w:val="clear" w:color="000000" w:fill="FFFFFF"/>
            <w:noWrap/>
            <w:vAlign w:val="center"/>
            <w:hideMark/>
          </w:tcPr>
          <w:p w14:paraId="033399E3" w14:textId="5FD7CDE9" w:rsidR="00483E7A" w:rsidRPr="00225D79" w:rsidRDefault="00483E7A" w:rsidP="00483E7A">
            <w:pPr>
              <w:jc w:val="center"/>
              <w:rPr>
                <w:lang w:eastAsia="fr-FR"/>
              </w:rPr>
            </w:pPr>
            <w:r w:rsidRPr="00225D79">
              <w:t> </w:t>
            </w:r>
          </w:p>
        </w:tc>
        <w:tc>
          <w:tcPr>
            <w:tcW w:w="1660" w:type="dxa"/>
            <w:tcBorders>
              <w:top w:val="nil"/>
              <w:left w:val="nil"/>
              <w:bottom w:val="nil"/>
              <w:right w:val="nil"/>
            </w:tcBorders>
            <w:shd w:val="clear" w:color="000000" w:fill="FFFFFF"/>
            <w:noWrap/>
            <w:vAlign w:val="center"/>
            <w:hideMark/>
          </w:tcPr>
          <w:p w14:paraId="6DA33B41" w14:textId="1B686C8B" w:rsidR="00483E7A" w:rsidRPr="00225D79" w:rsidRDefault="00483E7A" w:rsidP="00483E7A">
            <w:pPr>
              <w:jc w:val="center"/>
              <w:rPr>
                <w:lang w:eastAsia="fr-FR"/>
              </w:rPr>
            </w:pPr>
            <w:r w:rsidRPr="00225D79">
              <w:t> </w:t>
            </w:r>
          </w:p>
        </w:tc>
        <w:tc>
          <w:tcPr>
            <w:tcW w:w="1180" w:type="dxa"/>
            <w:tcBorders>
              <w:top w:val="nil"/>
              <w:left w:val="nil"/>
              <w:bottom w:val="nil"/>
              <w:right w:val="nil"/>
            </w:tcBorders>
            <w:shd w:val="clear" w:color="000000" w:fill="FFFFFF"/>
            <w:noWrap/>
            <w:vAlign w:val="center"/>
            <w:hideMark/>
          </w:tcPr>
          <w:p w14:paraId="2A2529BF" w14:textId="259545EB" w:rsidR="00483E7A" w:rsidRPr="00225D79" w:rsidRDefault="00483E7A" w:rsidP="00483E7A">
            <w:pPr>
              <w:jc w:val="center"/>
              <w:rPr>
                <w:lang w:eastAsia="fr-FR"/>
              </w:rPr>
            </w:pPr>
            <w:r w:rsidRPr="00225D79">
              <w:t> </w:t>
            </w:r>
          </w:p>
        </w:tc>
        <w:tc>
          <w:tcPr>
            <w:tcW w:w="1020" w:type="dxa"/>
            <w:tcBorders>
              <w:top w:val="nil"/>
              <w:left w:val="nil"/>
              <w:bottom w:val="nil"/>
              <w:right w:val="nil"/>
            </w:tcBorders>
            <w:shd w:val="clear" w:color="000000" w:fill="FFFFFF"/>
            <w:noWrap/>
            <w:vAlign w:val="center"/>
            <w:hideMark/>
          </w:tcPr>
          <w:p w14:paraId="6EBF5BFA" w14:textId="77777777" w:rsidR="00483E7A" w:rsidRPr="00225D79" w:rsidRDefault="00483E7A" w:rsidP="00483E7A">
            <w:pPr>
              <w:jc w:val="center"/>
              <w:rPr>
                <w:lang w:eastAsia="fr-FR"/>
              </w:rPr>
            </w:pPr>
            <w:r w:rsidRPr="00225D79">
              <w:rPr>
                <w:lang w:eastAsia="fr-FR"/>
              </w:rPr>
              <w:t> </w:t>
            </w:r>
          </w:p>
        </w:tc>
      </w:tr>
      <w:tr w:rsidR="00483E7A" w:rsidRPr="001055CF" w14:paraId="126B9179" w14:textId="77777777" w:rsidTr="00483E7A">
        <w:trPr>
          <w:trHeight w:val="312"/>
        </w:trPr>
        <w:tc>
          <w:tcPr>
            <w:tcW w:w="1276" w:type="dxa"/>
            <w:tcBorders>
              <w:top w:val="nil"/>
              <w:left w:val="nil"/>
              <w:bottom w:val="nil"/>
              <w:right w:val="nil"/>
            </w:tcBorders>
            <w:shd w:val="clear" w:color="000000" w:fill="FFFFFF"/>
            <w:vAlign w:val="center"/>
            <w:hideMark/>
          </w:tcPr>
          <w:p w14:paraId="15ABF1B2" w14:textId="77777777" w:rsidR="00483E7A" w:rsidRPr="00225D79" w:rsidRDefault="00483E7A" w:rsidP="00483E7A">
            <w:pPr>
              <w:rPr>
                <w:lang w:eastAsia="fr-FR"/>
              </w:rPr>
            </w:pPr>
            <w:r w:rsidRPr="00225D79">
              <w:rPr>
                <w:lang w:eastAsia="fr-FR"/>
              </w:rPr>
              <w:t>UPE</w:t>
            </w:r>
          </w:p>
        </w:tc>
        <w:tc>
          <w:tcPr>
            <w:tcW w:w="1420" w:type="dxa"/>
            <w:tcBorders>
              <w:top w:val="nil"/>
              <w:left w:val="nil"/>
              <w:bottom w:val="nil"/>
              <w:right w:val="nil"/>
            </w:tcBorders>
            <w:shd w:val="clear" w:color="000000" w:fill="FFFFFF"/>
            <w:noWrap/>
            <w:vAlign w:val="center"/>
          </w:tcPr>
          <w:p w14:paraId="0063FCA7" w14:textId="68F15A0A" w:rsidR="00483E7A" w:rsidRPr="00225D79" w:rsidRDefault="00483E7A" w:rsidP="00483E7A">
            <w:pPr>
              <w:jc w:val="center"/>
              <w:rPr>
                <w:i/>
                <w:iCs/>
                <w:u w:val="single"/>
                <w:lang w:eastAsia="fr-FR"/>
              </w:rPr>
            </w:pPr>
            <w:r w:rsidRPr="00225D79">
              <w:rPr>
                <w:i/>
                <w:iCs/>
                <w:u w:val="single"/>
              </w:rPr>
              <w:t>.010</w:t>
            </w:r>
          </w:p>
        </w:tc>
        <w:tc>
          <w:tcPr>
            <w:tcW w:w="1720" w:type="dxa"/>
            <w:tcBorders>
              <w:top w:val="nil"/>
              <w:left w:val="nil"/>
              <w:bottom w:val="nil"/>
              <w:right w:val="nil"/>
            </w:tcBorders>
            <w:shd w:val="clear" w:color="000000" w:fill="FFFFFF"/>
            <w:noWrap/>
            <w:vAlign w:val="center"/>
            <w:hideMark/>
          </w:tcPr>
          <w:p w14:paraId="16E054FB" w14:textId="4FD2A21B" w:rsidR="00483E7A" w:rsidRPr="00225D79" w:rsidRDefault="00483E7A" w:rsidP="00483E7A">
            <w:pPr>
              <w:jc w:val="center"/>
              <w:rPr>
                <w:lang w:eastAsia="fr-FR"/>
              </w:rPr>
            </w:pPr>
            <w:r w:rsidRPr="00225D79">
              <w:t>-</w:t>
            </w:r>
          </w:p>
        </w:tc>
        <w:tc>
          <w:tcPr>
            <w:tcW w:w="1660" w:type="dxa"/>
            <w:tcBorders>
              <w:top w:val="nil"/>
              <w:left w:val="nil"/>
              <w:bottom w:val="nil"/>
              <w:right w:val="nil"/>
            </w:tcBorders>
            <w:shd w:val="clear" w:color="000000" w:fill="FFFFFF"/>
            <w:noWrap/>
            <w:vAlign w:val="center"/>
            <w:hideMark/>
          </w:tcPr>
          <w:p w14:paraId="3728F182" w14:textId="7DEEB8B9" w:rsidR="00483E7A" w:rsidRPr="00225D79" w:rsidRDefault="00483E7A" w:rsidP="00483E7A">
            <w:pPr>
              <w:jc w:val="center"/>
              <w:rPr>
                <w:lang w:eastAsia="fr-FR"/>
              </w:rPr>
            </w:pPr>
            <w:r w:rsidRPr="00225D79">
              <w:t> </w:t>
            </w:r>
          </w:p>
        </w:tc>
        <w:tc>
          <w:tcPr>
            <w:tcW w:w="1180" w:type="dxa"/>
            <w:tcBorders>
              <w:top w:val="nil"/>
              <w:left w:val="nil"/>
              <w:bottom w:val="nil"/>
              <w:right w:val="nil"/>
            </w:tcBorders>
            <w:shd w:val="clear" w:color="000000" w:fill="FFFFFF"/>
            <w:noWrap/>
            <w:vAlign w:val="center"/>
            <w:hideMark/>
          </w:tcPr>
          <w:p w14:paraId="38C5E5A5" w14:textId="6B3C93F6" w:rsidR="00483E7A" w:rsidRPr="00225D79" w:rsidRDefault="00483E7A" w:rsidP="00483E7A">
            <w:pPr>
              <w:jc w:val="center"/>
              <w:rPr>
                <w:lang w:eastAsia="fr-FR"/>
              </w:rPr>
            </w:pPr>
            <w:r w:rsidRPr="00225D79">
              <w:t> </w:t>
            </w:r>
          </w:p>
        </w:tc>
        <w:tc>
          <w:tcPr>
            <w:tcW w:w="1020" w:type="dxa"/>
            <w:tcBorders>
              <w:top w:val="nil"/>
              <w:left w:val="nil"/>
              <w:bottom w:val="nil"/>
              <w:right w:val="nil"/>
            </w:tcBorders>
            <w:shd w:val="clear" w:color="000000" w:fill="FFFFFF"/>
            <w:noWrap/>
            <w:vAlign w:val="center"/>
            <w:hideMark/>
          </w:tcPr>
          <w:p w14:paraId="1B07B9B2" w14:textId="77777777" w:rsidR="00483E7A" w:rsidRPr="00225D79" w:rsidRDefault="00483E7A" w:rsidP="00483E7A">
            <w:pPr>
              <w:jc w:val="center"/>
              <w:rPr>
                <w:lang w:eastAsia="fr-FR"/>
              </w:rPr>
            </w:pPr>
            <w:r w:rsidRPr="00225D79">
              <w:rPr>
                <w:lang w:eastAsia="fr-FR"/>
              </w:rPr>
              <w:t> </w:t>
            </w:r>
          </w:p>
        </w:tc>
      </w:tr>
      <w:tr w:rsidR="00483E7A" w:rsidRPr="001055CF" w14:paraId="07C96C21" w14:textId="77777777" w:rsidTr="00483E7A">
        <w:trPr>
          <w:trHeight w:val="312"/>
        </w:trPr>
        <w:tc>
          <w:tcPr>
            <w:tcW w:w="1276" w:type="dxa"/>
            <w:tcBorders>
              <w:top w:val="nil"/>
              <w:left w:val="nil"/>
              <w:bottom w:val="nil"/>
              <w:right w:val="nil"/>
            </w:tcBorders>
            <w:shd w:val="clear" w:color="000000" w:fill="FFFFFF"/>
            <w:vAlign w:val="center"/>
            <w:hideMark/>
          </w:tcPr>
          <w:p w14:paraId="43B87E16" w14:textId="77777777" w:rsidR="00483E7A" w:rsidRPr="00225D79" w:rsidRDefault="00483E7A" w:rsidP="00483E7A">
            <w:pPr>
              <w:rPr>
                <w:lang w:eastAsia="fr-FR"/>
              </w:rPr>
            </w:pPr>
            <w:r w:rsidRPr="00225D79">
              <w:rPr>
                <w:lang w:eastAsia="fr-FR"/>
              </w:rPr>
              <w:t>RHSC</w:t>
            </w:r>
          </w:p>
        </w:tc>
        <w:tc>
          <w:tcPr>
            <w:tcW w:w="1420" w:type="dxa"/>
            <w:tcBorders>
              <w:top w:val="nil"/>
              <w:left w:val="nil"/>
              <w:bottom w:val="nil"/>
              <w:right w:val="nil"/>
            </w:tcBorders>
            <w:shd w:val="clear" w:color="000000" w:fill="FFFFFF"/>
            <w:noWrap/>
            <w:vAlign w:val="center"/>
          </w:tcPr>
          <w:p w14:paraId="17C9F580" w14:textId="4D45FE11" w:rsidR="00483E7A" w:rsidRPr="00225D79" w:rsidRDefault="00483E7A" w:rsidP="00483E7A">
            <w:pPr>
              <w:jc w:val="center"/>
              <w:rPr>
                <w:lang w:eastAsia="fr-FR"/>
              </w:rPr>
            </w:pPr>
            <w:r w:rsidRPr="00225D79">
              <w:t>.446</w:t>
            </w:r>
          </w:p>
        </w:tc>
        <w:tc>
          <w:tcPr>
            <w:tcW w:w="1720" w:type="dxa"/>
            <w:tcBorders>
              <w:top w:val="nil"/>
              <w:left w:val="nil"/>
              <w:bottom w:val="nil"/>
              <w:right w:val="nil"/>
            </w:tcBorders>
            <w:shd w:val="clear" w:color="000000" w:fill="FFFFFF"/>
            <w:noWrap/>
            <w:vAlign w:val="center"/>
          </w:tcPr>
          <w:p w14:paraId="39DBEB5E" w14:textId="12BCCD35" w:rsidR="00483E7A" w:rsidRPr="00225D79" w:rsidRDefault="00483E7A" w:rsidP="00483E7A">
            <w:pPr>
              <w:jc w:val="center"/>
              <w:rPr>
                <w:lang w:eastAsia="fr-FR"/>
              </w:rPr>
            </w:pPr>
            <w:r w:rsidRPr="00225D79">
              <w:t>.264</w:t>
            </w:r>
          </w:p>
        </w:tc>
        <w:tc>
          <w:tcPr>
            <w:tcW w:w="1660" w:type="dxa"/>
            <w:tcBorders>
              <w:top w:val="nil"/>
              <w:left w:val="nil"/>
              <w:bottom w:val="nil"/>
              <w:right w:val="nil"/>
            </w:tcBorders>
            <w:shd w:val="clear" w:color="000000" w:fill="FFFFFF"/>
            <w:noWrap/>
            <w:vAlign w:val="center"/>
            <w:hideMark/>
          </w:tcPr>
          <w:p w14:paraId="44E15402" w14:textId="4C1F5D2F" w:rsidR="00483E7A" w:rsidRPr="00225D79" w:rsidRDefault="00483E7A" w:rsidP="00483E7A">
            <w:pPr>
              <w:jc w:val="center"/>
              <w:rPr>
                <w:lang w:eastAsia="fr-FR"/>
              </w:rPr>
            </w:pPr>
            <w:r w:rsidRPr="00225D79">
              <w:t>-</w:t>
            </w:r>
          </w:p>
        </w:tc>
        <w:tc>
          <w:tcPr>
            <w:tcW w:w="1180" w:type="dxa"/>
            <w:tcBorders>
              <w:top w:val="nil"/>
              <w:left w:val="nil"/>
              <w:bottom w:val="nil"/>
              <w:right w:val="nil"/>
            </w:tcBorders>
            <w:shd w:val="clear" w:color="000000" w:fill="FFFFFF"/>
            <w:noWrap/>
            <w:vAlign w:val="center"/>
            <w:hideMark/>
          </w:tcPr>
          <w:p w14:paraId="1360A8EC" w14:textId="356DD177" w:rsidR="00483E7A" w:rsidRPr="00225D79" w:rsidRDefault="00483E7A" w:rsidP="00483E7A">
            <w:pPr>
              <w:jc w:val="center"/>
              <w:rPr>
                <w:lang w:eastAsia="fr-FR"/>
              </w:rPr>
            </w:pPr>
            <w:r w:rsidRPr="00225D79">
              <w:t> </w:t>
            </w:r>
          </w:p>
        </w:tc>
        <w:tc>
          <w:tcPr>
            <w:tcW w:w="1020" w:type="dxa"/>
            <w:tcBorders>
              <w:top w:val="nil"/>
              <w:left w:val="nil"/>
              <w:bottom w:val="nil"/>
              <w:right w:val="nil"/>
            </w:tcBorders>
            <w:shd w:val="clear" w:color="000000" w:fill="FFFFFF"/>
            <w:noWrap/>
            <w:vAlign w:val="center"/>
            <w:hideMark/>
          </w:tcPr>
          <w:p w14:paraId="7E3D1130" w14:textId="77777777" w:rsidR="00483E7A" w:rsidRPr="00225D79" w:rsidRDefault="00483E7A" w:rsidP="00483E7A">
            <w:pPr>
              <w:jc w:val="center"/>
              <w:rPr>
                <w:lang w:eastAsia="fr-FR"/>
              </w:rPr>
            </w:pPr>
            <w:r w:rsidRPr="00225D79">
              <w:rPr>
                <w:lang w:eastAsia="fr-FR"/>
              </w:rPr>
              <w:t> </w:t>
            </w:r>
          </w:p>
        </w:tc>
      </w:tr>
      <w:tr w:rsidR="00483E7A" w:rsidRPr="001055CF" w14:paraId="7D10335F" w14:textId="77777777" w:rsidTr="00483E7A">
        <w:trPr>
          <w:trHeight w:val="312"/>
        </w:trPr>
        <w:tc>
          <w:tcPr>
            <w:tcW w:w="1276" w:type="dxa"/>
            <w:tcBorders>
              <w:top w:val="nil"/>
              <w:left w:val="nil"/>
              <w:bottom w:val="single" w:sz="4" w:space="0" w:color="auto"/>
              <w:right w:val="nil"/>
            </w:tcBorders>
            <w:shd w:val="clear" w:color="000000" w:fill="FFFFFF"/>
            <w:vAlign w:val="center"/>
            <w:hideMark/>
          </w:tcPr>
          <w:p w14:paraId="5545F40C" w14:textId="77777777" w:rsidR="00483E7A" w:rsidRPr="00225D79" w:rsidRDefault="00483E7A" w:rsidP="00483E7A">
            <w:pPr>
              <w:rPr>
                <w:lang w:eastAsia="fr-FR"/>
              </w:rPr>
            </w:pPr>
            <w:r w:rsidRPr="00225D79">
              <w:rPr>
                <w:lang w:eastAsia="fr-FR"/>
              </w:rPr>
              <w:t>BFC</w:t>
            </w:r>
          </w:p>
        </w:tc>
        <w:tc>
          <w:tcPr>
            <w:tcW w:w="1420" w:type="dxa"/>
            <w:tcBorders>
              <w:top w:val="nil"/>
              <w:left w:val="nil"/>
              <w:bottom w:val="single" w:sz="4" w:space="0" w:color="auto"/>
              <w:right w:val="nil"/>
            </w:tcBorders>
            <w:shd w:val="clear" w:color="000000" w:fill="FFFFFF"/>
            <w:noWrap/>
            <w:vAlign w:val="center"/>
          </w:tcPr>
          <w:p w14:paraId="77B043D4" w14:textId="0ECCFE27" w:rsidR="00483E7A" w:rsidRPr="00225D79" w:rsidRDefault="00483E7A" w:rsidP="00483E7A">
            <w:pPr>
              <w:jc w:val="center"/>
              <w:rPr>
                <w:lang w:eastAsia="fr-FR"/>
              </w:rPr>
            </w:pPr>
            <w:r w:rsidRPr="00225D79">
              <w:t>.404</w:t>
            </w:r>
          </w:p>
        </w:tc>
        <w:tc>
          <w:tcPr>
            <w:tcW w:w="1720" w:type="dxa"/>
            <w:tcBorders>
              <w:top w:val="nil"/>
              <w:left w:val="nil"/>
              <w:bottom w:val="single" w:sz="4" w:space="0" w:color="auto"/>
              <w:right w:val="nil"/>
            </w:tcBorders>
            <w:shd w:val="clear" w:color="000000" w:fill="FFFFFF"/>
            <w:noWrap/>
            <w:vAlign w:val="center"/>
          </w:tcPr>
          <w:p w14:paraId="40270331" w14:textId="29B2BBFA" w:rsidR="00483E7A" w:rsidRPr="00225D79" w:rsidRDefault="00483E7A" w:rsidP="00483E7A">
            <w:pPr>
              <w:jc w:val="center"/>
              <w:rPr>
                <w:lang w:eastAsia="fr-FR"/>
              </w:rPr>
            </w:pPr>
            <w:r w:rsidRPr="00225D79">
              <w:t>-.141</w:t>
            </w:r>
          </w:p>
        </w:tc>
        <w:tc>
          <w:tcPr>
            <w:tcW w:w="1660" w:type="dxa"/>
            <w:tcBorders>
              <w:top w:val="nil"/>
              <w:left w:val="nil"/>
              <w:bottom w:val="single" w:sz="4" w:space="0" w:color="auto"/>
              <w:right w:val="nil"/>
            </w:tcBorders>
            <w:shd w:val="clear" w:color="000000" w:fill="FFFFFF"/>
            <w:noWrap/>
            <w:vAlign w:val="center"/>
            <w:hideMark/>
          </w:tcPr>
          <w:p w14:paraId="33B24D49" w14:textId="296F168D" w:rsidR="00483E7A" w:rsidRPr="00225D79" w:rsidRDefault="00483E7A" w:rsidP="00483E7A">
            <w:pPr>
              <w:jc w:val="center"/>
              <w:rPr>
                <w:lang w:eastAsia="fr-FR"/>
              </w:rPr>
            </w:pPr>
            <w:r w:rsidRPr="00225D79">
              <w:t>.354</w:t>
            </w:r>
          </w:p>
        </w:tc>
        <w:tc>
          <w:tcPr>
            <w:tcW w:w="1180" w:type="dxa"/>
            <w:tcBorders>
              <w:top w:val="nil"/>
              <w:left w:val="nil"/>
              <w:bottom w:val="single" w:sz="4" w:space="0" w:color="auto"/>
              <w:right w:val="nil"/>
            </w:tcBorders>
            <w:shd w:val="clear" w:color="000000" w:fill="FFFFFF"/>
            <w:noWrap/>
            <w:vAlign w:val="center"/>
            <w:hideMark/>
          </w:tcPr>
          <w:p w14:paraId="5A4BC53B" w14:textId="4807300B" w:rsidR="00483E7A" w:rsidRPr="00225D79" w:rsidRDefault="00483E7A" w:rsidP="00483E7A">
            <w:pPr>
              <w:jc w:val="center"/>
              <w:rPr>
                <w:lang w:eastAsia="fr-FR"/>
              </w:rPr>
            </w:pPr>
            <w:r w:rsidRPr="00225D79">
              <w:t>-</w:t>
            </w:r>
          </w:p>
        </w:tc>
        <w:tc>
          <w:tcPr>
            <w:tcW w:w="1020" w:type="dxa"/>
            <w:tcBorders>
              <w:top w:val="nil"/>
              <w:left w:val="nil"/>
              <w:bottom w:val="single" w:sz="4" w:space="0" w:color="auto"/>
              <w:right w:val="nil"/>
            </w:tcBorders>
            <w:shd w:val="clear" w:color="000000" w:fill="FFFFFF"/>
            <w:noWrap/>
            <w:vAlign w:val="center"/>
            <w:hideMark/>
          </w:tcPr>
          <w:p w14:paraId="27DA4EDD" w14:textId="77777777" w:rsidR="00483E7A" w:rsidRPr="00225D79" w:rsidRDefault="00483E7A" w:rsidP="00483E7A">
            <w:pPr>
              <w:jc w:val="center"/>
              <w:rPr>
                <w:lang w:eastAsia="fr-FR"/>
              </w:rPr>
            </w:pPr>
            <w:r w:rsidRPr="00225D79">
              <w:rPr>
                <w:lang w:eastAsia="fr-FR"/>
              </w:rPr>
              <w:t> </w:t>
            </w:r>
          </w:p>
        </w:tc>
      </w:tr>
    </w:tbl>
    <w:p w14:paraId="718FC177" w14:textId="7467A49B" w:rsidR="00E51C8A" w:rsidRPr="001055CF" w:rsidRDefault="00E51C8A" w:rsidP="00483E7A">
      <w:pPr>
        <w:ind w:right="656"/>
        <w:jc w:val="both"/>
      </w:pPr>
      <w:r w:rsidRPr="001055CF">
        <w:rPr>
          <w:i/>
          <w:iCs/>
        </w:rPr>
        <w:t>Note</w:t>
      </w:r>
      <w:r w:rsidRPr="001055CF">
        <w:t>. IES-2 = Intuitive Eating Scale</w:t>
      </w:r>
      <w:r w:rsidR="007A0EAC">
        <w:t>-2</w:t>
      </w:r>
      <w:r w:rsidRPr="001055CF">
        <w:t>; EPR = Eating for Physical Rather than Emotional Reasons; λ = factor loadings; UPE = Unconditional Permission to Eat; RHSC = Reliance on Hunger and Satiety Cues; BFC = Body-Food Choice Congruence; δ = Uniqueness; ω = McDonald’s omega. Non-significant loadings and correlations are underlined and italici</w:t>
      </w:r>
      <w:r w:rsidR="007A0EAC">
        <w:t>s</w:t>
      </w:r>
      <w:r w:rsidRPr="001055CF">
        <w:t>ed.</w:t>
      </w:r>
    </w:p>
    <w:p w14:paraId="7184DDF7" w14:textId="77777777" w:rsidR="00E51C8A" w:rsidRPr="001055CF" w:rsidRDefault="00E51C8A">
      <w:r w:rsidRPr="001055CF">
        <w:br w:type="page"/>
      </w:r>
    </w:p>
    <w:p w14:paraId="4AC5813C" w14:textId="4722B2F0" w:rsidR="003A229F" w:rsidRPr="001055CF" w:rsidRDefault="003A229F" w:rsidP="003D539C">
      <w:pPr>
        <w:spacing w:line="480" w:lineRule="auto"/>
      </w:pPr>
      <w:r w:rsidRPr="001055CF">
        <w:lastRenderedPageBreak/>
        <w:t xml:space="preserve">Table </w:t>
      </w:r>
      <w:r w:rsidR="00E51C8A" w:rsidRPr="001055CF">
        <w:t>4</w:t>
      </w:r>
      <w:r w:rsidRPr="001055CF">
        <w:t>.</w:t>
      </w:r>
    </w:p>
    <w:p w14:paraId="27113C5E" w14:textId="10071FFB" w:rsidR="0091376E" w:rsidRPr="001055CF" w:rsidRDefault="000550D6" w:rsidP="003D539C">
      <w:pPr>
        <w:spacing w:line="480" w:lineRule="auto"/>
        <w:rPr>
          <w:i/>
        </w:rPr>
      </w:pPr>
      <w:r w:rsidRPr="001055CF">
        <w:rPr>
          <w:i/>
        </w:rPr>
        <w:t xml:space="preserve">Standardized Parameters Estimates from the </w:t>
      </w:r>
      <w:r w:rsidR="00B411AC" w:rsidRPr="001055CF">
        <w:rPr>
          <w:i/>
        </w:rPr>
        <w:t xml:space="preserve">Bifactor </w:t>
      </w:r>
      <w:r w:rsidRPr="001055CF">
        <w:rPr>
          <w:i/>
        </w:rPr>
        <w:t>Exploratory Structural Equation Model with Correlated Uniqueness of the IES-2 in the second split-half subsample</w:t>
      </w:r>
    </w:p>
    <w:tbl>
      <w:tblPr>
        <w:tblW w:w="8625" w:type="dxa"/>
        <w:tblCellMar>
          <w:left w:w="70" w:type="dxa"/>
          <w:right w:w="70" w:type="dxa"/>
        </w:tblCellMar>
        <w:tblLook w:val="04A0" w:firstRow="1" w:lastRow="0" w:firstColumn="1" w:lastColumn="0" w:noHBand="0" w:noVBand="1"/>
      </w:tblPr>
      <w:tblGrid>
        <w:gridCol w:w="993"/>
        <w:gridCol w:w="1420"/>
        <w:gridCol w:w="1720"/>
        <w:gridCol w:w="1112"/>
        <w:gridCol w:w="1180"/>
        <w:gridCol w:w="1180"/>
        <w:gridCol w:w="1020"/>
      </w:tblGrid>
      <w:tr w:rsidR="00291B6D" w:rsidRPr="001055CF" w14:paraId="39D9BF31" w14:textId="77777777" w:rsidTr="00291B6D">
        <w:trPr>
          <w:trHeight w:val="312"/>
        </w:trPr>
        <w:tc>
          <w:tcPr>
            <w:tcW w:w="993" w:type="dxa"/>
            <w:tcBorders>
              <w:top w:val="single" w:sz="4" w:space="0" w:color="auto"/>
              <w:left w:val="nil"/>
              <w:bottom w:val="single" w:sz="4" w:space="0" w:color="auto"/>
              <w:right w:val="nil"/>
            </w:tcBorders>
            <w:shd w:val="clear" w:color="000000" w:fill="FFFFFF"/>
            <w:noWrap/>
            <w:vAlign w:val="center"/>
            <w:hideMark/>
          </w:tcPr>
          <w:p w14:paraId="00D1ED7E" w14:textId="77777777" w:rsidR="00291B6D" w:rsidRPr="00225D79" w:rsidRDefault="00291B6D" w:rsidP="00291B6D">
            <w:pPr>
              <w:rPr>
                <w:lang w:eastAsia="fr-FR"/>
              </w:rPr>
            </w:pPr>
            <w:r w:rsidRPr="00225D79">
              <w:rPr>
                <w:lang w:eastAsia="fr-FR"/>
              </w:rPr>
              <w:t>Items</w:t>
            </w:r>
          </w:p>
        </w:tc>
        <w:tc>
          <w:tcPr>
            <w:tcW w:w="1420" w:type="dxa"/>
            <w:tcBorders>
              <w:top w:val="single" w:sz="4" w:space="0" w:color="auto"/>
              <w:left w:val="nil"/>
              <w:bottom w:val="single" w:sz="4" w:space="0" w:color="auto"/>
              <w:right w:val="nil"/>
            </w:tcBorders>
            <w:shd w:val="clear" w:color="000000" w:fill="FFFFFF"/>
            <w:vAlign w:val="center"/>
            <w:hideMark/>
          </w:tcPr>
          <w:p w14:paraId="1090B898" w14:textId="77777777" w:rsidR="00291B6D" w:rsidRPr="00225D79" w:rsidRDefault="00291B6D" w:rsidP="00291B6D">
            <w:pPr>
              <w:jc w:val="center"/>
              <w:rPr>
                <w:lang w:eastAsia="fr-FR"/>
              </w:rPr>
            </w:pPr>
            <w:r w:rsidRPr="00225D79">
              <w:rPr>
                <w:lang w:eastAsia="fr-FR"/>
              </w:rPr>
              <w:t>EPR (λ)</w:t>
            </w:r>
          </w:p>
          <w:p w14:paraId="1B064D14" w14:textId="77777777" w:rsidR="00291B6D" w:rsidRPr="00225D79" w:rsidRDefault="00291B6D" w:rsidP="00291B6D">
            <w:pPr>
              <w:jc w:val="center"/>
              <w:rPr>
                <w:lang w:eastAsia="fr-FR"/>
              </w:rPr>
            </w:pPr>
            <w:r w:rsidRPr="00225D79">
              <w:rPr>
                <w:lang w:eastAsia="fr-FR"/>
              </w:rPr>
              <w:t>S-factor</w:t>
            </w:r>
          </w:p>
        </w:tc>
        <w:tc>
          <w:tcPr>
            <w:tcW w:w="1720" w:type="dxa"/>
            <w:tcBorders>
              <w:top w:val="single" w:sz="4" w:space="0" w:color="auto"/>
              <w:left w:val="nil"/>
              <w:bottom w:val="single" w:sz="4" w:space="0" w:color="auto"/>
              <w:right w:val="nil"/>
            </w:tcBorders>
            <w:shd w:val="clear" w:color="000000" w:fill="FFFFFF"/>
            <w:vAlign w:val="center"/>
            <w:hideMark/>
          </w:tcPr>
          <w:p w14:paraId="5BC7BD89" w14:textId="77777777" w:rsidR="00291B6D" w:rsidRPr="00225D79" w:rsidRDefault="00291B6D" w:rsidP="00291B6D">
            <w:pPr>
              <w:jc w:val="center"/>
              <w:rPr>
                <w:lang w:eastAsia="fr-FR"/>
              </w:rPr>
            </w:pPr>
            <w:r w:rsidRPr="00225D79">
              <w:rPr>
                <w:lang w:eastAsia="fr-FR"/>
              </w:rPr>
              <w:t>UPE (λ)</w:t>
            </w:r>
          </w:p>
          <w:p w14:paraId="18BF1AFC" w14:textId="77777777" w:rsidR="00291B6D" w:rsidRPr="00225D79" w:rsidRDefault="00291B6D" w:rsidP="00291B6D">
            <w:pPr>
              <w:jc w:val="center"/>
              <w:rPr>
                <w:lang w:eastAsia="fr-FR"/>
              </w:rPr>
            </w:pPr>
            <w:r w:rsidRPr="00225D79">
              <w:rPr>
                <w:lang w:eastAsia="fr-FR"/>
              </w:rPr>
              <w:t>S-factor</w:t>
            </w:r>
          </w:p>
        </w:tc>
        <w:tc>
          <w:tcPr>
            <w:tcW w:w="1112" w:type="dxa"/>
            <w:tcBorders>
              <w:top w:val="single" w:sz="4" w:space="0" w:color="auto"/>
              <w:left w:val="nil"/>
              <w:bottom w:val="single" w:sz="4" w:space="0" w:color="auto"/>
              <w:right w:val="nil"/>
            </w:tcBorders>
            <w:shd w:val="clear" w:color="000000" w:fill="FFFFFF"/>
            <w:vAlign w:val="center"/>
            <w:hideMark/>
          </w:tcPr>
          <w:p w14:paraId="767AE80C" w14:textId="77777777" w:rsidR="00291B6D" w:rsidRPr="00225D79" w:rsidRDefault="00291B6D" w:rsidP="00291B6D">
            <w:pPr>
              <w:jc w:val="center"/>
              <w:rPr>
                <w:lang w:eastAsia="fr-FR"/>
              </w:rPr>
            </w:pPr>
            <w:r w:rsidRPr="00225D79">
              <w:rPr>
                <w:lang w:eastAsia="fr-FR"/>
              </w:rPr>
              <w:t>RHSC (λ)</w:t>
            </w:r>
          </w:p>
          <w:p w14:paraId="6424FE88" w14:textId="77777777" w:rsidR="00291B6D" w:rsidRPr="00225D79" w:rsidRDefault="00291B6D" w:rsidP="00291B6D">
            <w:pPr>
              <w:jc w:val="center"/>
              <w:rPr>
                <w:lang w:eastAsia="fr-FR"/>
              </w:rPr>
            </w:pPr>
            <w:r w:rsidRPr="00225D79">
              <w:rPr>
                <w:lang w:eastAsia="fr-FR"/>
              </w:rPr>
              <w:t>S-factor</w:t>
            </w:r>
          </w:p>
        </w:tc>
        <w:tc>
          <w:tcPr>
            <w:tcW w:w="1180" w:type="dxa"/>
            <w:tcBorders>
              <w:top w:val="single" w:sz="4" w:space="0" w:color="auto"/>
              <w:left w:val="nil"/>
              <w:bottom w:val="single" w:sz="4" w:space="0" w:color="auto"/>
              <w:right w:val="nil"/>
            </w:tcBorders>
            <w:shd w:val="clear" w:color="000000" w:fill="FFFFFF"/>
            <w:vAlign w:val="center"/>
            <w:hideMark/>
          </w:tcPr>
          <w:p w14:paraId="7A459014" w14:textId="77777777" w:rsidR="00291B6D" w:rsidRPr="00225D79" w:rsidRDefault="00291B6D" w:rsidP="00291B6D">
            <w:pPr>
              <w:jc w:val="center"/>
              <w:rPr>
                <w:lang w:eastAsia="fr-FR"/>
              </w:rPr>
            </w:pPr>
            <w:r w:rsidRPr="00225D79">
              <w:rPr>
                <w:lang w:eastAsia="fr-FR"/>
              </w:rPr>
              <w:t>BFC (λ)</w:t>
            </w:r>
          </w:p>
          <w:p w14:paraId="59B545F3" w14:textId="77777777" w:rsidR="00291B6D" w:rsidRPr="00225D79" w:rsidRDefault="00291B6D" w:rsidP="00291B6D">
            <w:pPr>
              <w:jc w:val="center"/>
              <w:rPr>
                <w:lang w:eastAsia="fr-FR"/>
              </w:rPr>
            </w:pPr>
            <w:r w:rsidRPr="00225D79">
              <w:rPr>
                <w:lang w:eastAsia="fr-FR"/>
              </w:rPr>
              <w:t>S-factor</w:t>
            </w:r>
          </w:p>
        </w:tc>
        <w:tc>
          <w:tcPr>
            <w:tcW w:w="1180" w:type="dxa"/>
            <w:tcBorders>
              <w:top w:val="single" w:sz="4" w:space="0" w:color="auto"/>
              <w:left w:val="nil"/>
              <w:bottom w:val="single" w:sz="4" w:space="0" w:color="auto"/>
              <w:right w:val="nil"/>
            </w:tcBorders>
            <w:shd w:val="clear" w:color="000000" w:fill="FFFFFF"/>
            <w:vAlign w:val="center"/>
            <w:hideMark/>
          </w:tcPr>
          <w:p w14:paraId="1A4970B1" w14:textId="77777777" w:rsidR="00291B6D" w:rsidRPr="00225D79" w:rsidRDefault="00291B6D" w:rsidP="00291B6D">
            <w:pPr>
              <w:jc w:val="center"/>
              <w:rPr>
                <w:lang w:eastAsia="fr-FR"/>
              </w:rPr>
            </w:pPr>
            <w:r w:rsidRPr="00225D79">
              <w:rPr>
                <w:lang w:eastAsia="fr-FR"/>
              </w:rPr>
              <w:t>G-factor</w:t>
            </w:r>
          </w:p>
        </w:tc>
        <w:tc>
          <w:tcPr>
            <w:tcW w:w="1020" w:type="dxa"/>
            <w:tcBorders>
              <w:top w:val="single" w:sz="4" w:space="0" w:color="auto"/>
              <w:left w:val="nil"/>
              <w:bottom w:val="single" w:sz="4" w:space="0" w:color="auto"/>
              <w:right w:val="nil"/>
            </w:tcBorders>
            <w:shd w:val="clear" w:color="000000" w:fill="FFFFFF"/>
            <w:noWrap/>
            <w:vAlign w:val="center"/>
            <w:hideMark/>
          </w:tcPr>
          <w:p w14:paraId="0E7501FB" w14:textId="643A9CE3" w:rsidR="00291B6D" w:rsidRPr="00225D79" w:rsidRDefault="004A5E5D" w:rsidP="00291B6D">
            <w:pPr>
              <w:jc w:val="center"/>
              <w:rPr>
                <w:lang w:eastAsia="fr-FR"/>
              </w:rPr>
            </w:pPr>
            <w:r w:rsidRPr="00225D79">
              <w:rPr>
                <w:lang w:eastAsia="fr-FR"/>
              </w:rPr>
              <w:t>δ</w:t>
            </w:r>
          </w:p>
        </w:tc>
      </w:tr>
      <w:tr w:rsidR="00641B47" w:rsidRPr="001055CF" w14:paraId="5E88E34E" w14:textId="77777777" w:rsidTr="00291B6D">
        <w:trPr>
          <w:trHeight w:val="324"/>
        </w:trPr>
        <w:tc>
          <w:tcPr>
            <w:tcW w:w="993" w:type="dxa"/>
            <w:tcBorders>
              <w:top w:val="nil"/>
              <w:left w:val="nil"/>
              <w:bottom w:val="nil"/>
              <w:right w:val="nil"/>
            </w:tcBorders>
            <w:shd w:val="clear" w:color="000000" w:fill="FFFFFF"/>
            <w:noWrap/>
            <w:vAlign w:val="center"/>
            <w:hideMark/>
          </w:tcPr>
          <w:p w14:paraId="71889FCD" w14:textId="3AF66E5B" w:rsidR="00641B47" w:rsidRPr="00225D79" w:rsidRDefault="00641B47" w:rsidP="00641B47">
            <w:pPr>
              <w:rPr>
                <w:lang w:eastAsia="fr-FR"/>
              </w:rPr>
            </w:pPr>
            <w:r w:rsidRPr="00225D79">
              <w:t>1</w:t>
            </w:r>
          </w:p>
        </w:tc>
        <w:tc>
          <w:tcPr>
            <w:tcW w:w="1420" w:type="dxa"/>
            <w:tcBorders>
              <w:top w:val="nil"/>
              <w:left w:val="nil"/>
              <w:bottom w:val="nil"/>
              <w:right w:val="nil"/>
            </w:tcBorders>
            <w:shd w:val="clear" w:color="000000" w:fill="FFFFFF"/>
            <w:noWrap/>
            <w:vAlign w:val="center"/>
            <w:hideMark/>
          </w:tcPr>
          <w:p w14:paraId="216775FC" w14:textId="0BB28032" w:rsidR="00641B47" w:rsidRPr="00225D79" w:rsidRDefault="00641B47" w:rsidP="00641B47">
            <w:pPr>
              <w:jc w:val="center"/>
              <w:rPr>
                <w:i/>
                <w:iCs/>
                <w:u w:val="single"/>
                <w:lang w:eastAsia="fr-FR"/>
              </w:rPr>
            </w:pPr>
            <w:r w:rsidRPr="00225D79">
              <w:rPr>
                <w:i/>
                <w:iCs/>
                <w:u w:val="single"/>
              </w:rPr>
              <w:t>-.055</w:t>
            </w:r>
          </w:p>
        </w:tc>
        <w:tc>
          <w:tcPr>
            <w:tcW w:w="1720" w:type="dxa"/>
            <w:tcBorders>
              <w:top w:val="nil"/>
              <w:left w:val="nil"/>
              <w:bottom w:val="nil"/>
              <w:right w:val="nil"/>
            </w:tcBorders>
            <w:shd w:val="clear" w:color="000000" w:fill="FFFFFF"/>
            <w:noWrap/>
            <w:vAlign w:val="center"/>
            <w:hideMark/>
          </w:tcPr>
          <w:p w14:paraId="1925F76D" w14:textId="6A8CB98C" w:rsidR="00641B47" w:rsidRPr="00225D79" w:rsidRDefault="00641B47" w:rsidP="00641B47">
            <w:pPr>
              <w:jc w:val="center"/>
              <w:rPr>
                <w:b/>
                <w:bCs/>
                <w:lang w:eastAsia="fr-FR"/>
              </w:rPr>
            </w:pPr>
            <w:r w:rsidRPr="00225D79">
              <w:rPr>
                <w:b/>
                <w:bCs/>
              </w:rPr>
              <w:t>.603</w:t>
            </w:r>
          </w:p>
        </w:tc>
        <w:tc>
          <w:tcPr>
            <w:tcW w:w="1112" w:type="dxa"/>
            <w:tcBorders>
              <w:top w:val="nil"/>
              <w:left w:val="nil"/>
              <w:bottom w:val="nil"/>
              <w:right w:val="nil"/>
            </w:tcBorders>
            <w:shd w:val="clear" w:color="000000" w:fill="FFFFFF"/>
            <w:noWrap/>
            <w:vAlign w:val="center"/>
            <w:hideMark/>
          </w:tcPr>
          <w:p w14:paraId="6091D0E2" w14:textId="12B0AA89" w:rsidR="00641B47" w:rsidRPr="00225D79" w:rsidRDefault="00641B47" w:rsidP="00641B47">
            <w:pPr>
              <w:jc w:val="center"/>
              <w:rPr>
                <w:lang w:eastAsia="fr-FR"/>
              </w:rPr>
            </w:pPr>
            <w:r w:rsidRPr="00225D79">
              <w:rPr>
                <w:i/>
                <w:iCs/>
                <w:u w:val="single"/>
              </w:rPr>
              <w:t>-.031</w:t>
            </w:r>
          </w:p>
        </w:tc>
        <w:tc>
          <w:tcPr>
            <w:tcW w:w="1180" w:type="dxa"/>
            <w:tcBorders>
              <w:top w:val="nil"/>
              <w:left w:val="nil"/>
              <w:bottom w:val="nil"/>
              <w:right w:val="nil"/>
            </w:tcBorders>
            <w:shd w:val="clear" w:color="000000" w:fill="FFFFFF"/>
            <w:noWrap/>
            <w:vAlign w:val="center"/>
            <w:hideMark/>
          </w:tcPr>
          <w:p w14:paraId="55076875" w14:textId="55B4C4F6" w:rsidR="00641B47" w:rsidRPr="00225D79" w:rsidRDefault="00641B47" w:rsidP="00641B47">
            <w:pPr>
              <w:jc w:val="center"/>
              <w:rPr>
                <w:lang w:eastAsia="fr-FR"/>
              </w:rPr>
            </w:pPr>
            <w:r w:rsidRPr="00225D79">
              <w:t>-.271</w:t>
            </w:r>
          </w:p>
        </w:tc>
        <w:tc>
          <w:tcPr>
            <w:tcW w:w="1180" w:type="dxa"/>
            <w:tcBorders>
              <w:top w:val="nil"/>
              <w:left w:val="nil"/>
              <w:bottom w:val="nil"/>
              <w:right w:val="nil"/>
            </w:tcBorders>
            <w:shd w:val="clear" w:color="000000" w:fill="FFFFFF"/>
            <w:noWrap/>
            <w:vAlign w:val="center"/>
            <w:hideMark/>
          </w:tcPr>
          <w:p w14:paraId="183F4219" w14:textId="5BDE602C" w:rsidR="00641B47" w:rsidRPr="00225D79" w:rsidRDefault="00641B47" w:rsidP="00641B47">
            <w:pPr>
              <w:jc w:val="center"/>
              <w:rPr>
                <w:b/>
                <w:bCs/>
                <w:i/>
                <w:iCs/>
                <w:u w:val="single"/>
                <w:lang w:eastAsia="fr-FR"/>
              </w:rPr>
            </w:pPr>
            <w:r w:rsidRPr="00225D79">
              <w:rPr>
                <w:b/>
                <w:bCs/>
                <w:i/>
                <w:iCs/>
                <w:u w:val="single"/>
              </w:rPr>
              <w:t>-.021</w:t>
            </w:r>
          </w:p>
        </w:tc>
        <w:tc>
          <w:tcPr>
            <w:tcW w:w="1020" w:type="dxa"/>
            <w:tcBorders>
              <w:top w:val="nil"/>
              <w:left w:val="nil"/>
              <w:bottom w:val="nil"/>
              <w:right w:val="nil"/>
            </w:tcBorders>
            <w:shd w:val="clear" w:color="000000" w:fill="FFFFFF"/>
            <w:noWrap/>
            <w:vAlign w:val="bottom"/>
            <w:hideMark/>
          </w:tcPr>
          <w:p w14:paraId="4DD77AA5" w14:textId="4234008F" w:rsidR="00641B47" w:rsidRPr="00225D79" w:rsidRDefault="00641B47" w:rsidP="00641B47">
            <w:pPr>
              <w:jc w:val="center"/>
              <w:rPr>
                <w:lang w:eastAsia="fr-FR"/>
              </w:rPr>
            </w:pPr>
            <w:r w:rsidRPr="00225D79">
              <w:t>.559</w:t>
            </w:r>
          </w:p>
        </w:tc>
      </w:tr>
      <w:tr w:rsidR="00641B47" w:rsidRPr="001055CF" w14:paraId="612B0848" w14:textId="77777777" w:rsidTr="00291B6D">
        <w:trPr>
          <w:trHeight w:val="312"/>
        </w:trPr>
        <w:tc>
          <w:tcPr>
            <w:tcW w:w="993" w:type="dxa"/>
            <w:tcBorders>
              <w:top w:val="nil"/>
              <w:left w:val="nil"/>
              <w:bottom w:val="nil"/>
              <w:right w:val="nil"/>
            </w:tcBorders>
            <w:shd w:val="clear" w:color="000000" w:fill="FFFFFF"/>
            <w:noWrap/>
            <w:vAlign w:val="center"/>
            <w:hideMark/>
          </w:tcPr>
          <w:p w14:paraId="44851F99" w14:textId="64C47EE9" w:rsidR="00641B47" w:rsidRPr="00225D79" w:rsidRDefault="00641B47" w:rsidP="00641B47">
            <w:pPr>
              <w:rPr>
                <w:lang w:eastAsia="fr-FR"/>
              </w:rPr>
            </w:pPr>
            <w:r w:rsidRPr="00225D79">
              <w:t>3</w:t>
            </w:r>
          </w:p>
        </w:tc>
        <w:tc>
          <w:tcPr>
            <w:tcW w:w="1420" w:type="dxa"/>
            <w:tcBorders>
              <w:top w:val="nil"/>
              <w:left w:val="nil"/>
              <w:bottom w:val="nil"/>
              <w:right w:val="nil"/>
            </w:tcBorders>
            <w:shd w:val="clear" w:color="000000" w:fill="FFFFFF"/>
            <w:noWrap/>
            <w:vAlign w:val="center"/>
            <w:hideMark/>
          </w:tcPr>
          <w:p w14:paraId="4219F883" w14:textId="6A1FB785" w:rsidR="00641B47" w:rsidRPr="00225D79" w:rsidRDefault="00641B47" w:rsidP="00641B47">
            <w:pPr>
              <w:jc w:val="center"/>
              <w:rPr>
                <w:b/>
                <w:bCs/>
                <w:lang w:eastAsia="fr-FR"/>
              </w:rPr>
            </w:pPr>
            <w:r w:rsidRPr="00225D79">
              <w:t>-.208</w:t>
            </w:r>
          </w:p>
        </w:tc>
        <w:tc>
          <w:tcPr>
            <w:tcW w:w="1720" w:type="dxa"/>
            <w:tcBorders>
              <w:top w:val="nil"/>
              <w:left w:val="nil"/>
              <w:bottom w:val="nil"/>
              <w:right w:val="nil"/>
            </w:tcBorders>
            <w:shd w:val="clear" w:color="000000" w:fill="FFFFFF"/>
            <w:noWrap/>
            <w:vAlign w:val="center"/>
            <w:hideMark/>
          </w:tcPr>
          <w:p w14:paraId="795FA1D0" w14:textId="1E6470E3" w:rsidR="00641B47" w:rsidRPr="00225D79" w:rsidRDefault="00641B47" w:rsidP="00641B47">
            <w:pPr>
              <w:jc w:val="center"/>
              <w:rPr>
                <w:lang w:eastAsia="fr-FR"/>
              </w:rPr>
            </w:pPr>
            <w:r w:rsidRPr="00225D79">
              <w:rPr>
                <w:b/>
                <w:bCs/>
              </w:rPr>
              <w:t>.672</w:t>
            </w:r>
          </w:p>
        </w:tc>
        <w:tc>
          <w:tcPr>
            <w:tcW w:w="1112" w:type="dxa"/>
            <w:tcBorders>
              <w:top w:val="nil"/>
              <w:left w:val="nil"/>
              <w:bottom w:val="nil"/>
              <w:right w:val="nil"/>
            </w:tcBorders>
            <w:shd w:val="clear" w:color="000000" w:fill="FFFFFF"/>
            <w:noWrap/>
            <w:vAlign w:val="center"/>
            <w:hideMark/>
          </w:tcPr>
          <w:p w14:paraId="64CF9BCD" w14:textId="02E1608C" w:rsidR="00641B47" w:rsidRPr="00225D79" w:rsidRDefault="00641B47" w:rsidP="00641B47">
            <w:pPr>
              <w:jc w:val="center"/>
              <w:rPr>
                <w:lang w:eastAsia="fr-FR"/>
              </w:rPr>
            </w:pPr>
            <w:r w:rsidRPr="00225D79">
              <w:t>.118</w:t>
            </w:r>
          </w:p>
        </w:tc>
        <w:tc>
          <w:tcPr>
            <w:tcW w:w="1180" w:type="dxa"/>
            <w:tcBorders>
              <w:top w:val="nil"/>
              <w:left w:val="nil"/>
              <w:bottom w:val="nil"/>
              <w:right w:val="nil"/>
            </w:tcBorders>
            <w:shd w:val="clear" w:color="000000" w:fill="FFFFFF"/>
            <w:noWrap/>
            <w:vAlign w:val="center"/>
            <w:hideMark/>
          </w:tcPr>
          <w:p w14:paraId="0B98EF67" w14:textId="3D7145BE" w:rsidR="00641B47" w:rsidRPr="00225D79" w:rsidRDefault="00641B47" w:rsidP="00641B47">
            <w:pPr>
              <w:jc w:val="center"/>
              <w:rPr>
                <w:i/>
                <w:iCs/>
                <w:u w:val="single"/>
                <w:lang w:eastAsia="fr-FR"/>
              </w:rPr>
            </w:pPr>
            <w:r w:rsidRPr="00225D79">
              <w:rPr>
                <w:i/>
                <w:iCs/>
                <w:u w:val="single"/>
              </w:rPr>
              <w:t>-.005</w:t>
            </w:r>
          </w:p>
        </w:tc>
        <w:tc>
          <w:tcPr>
            <w:tcW w:w="1180" w:type="dxa"/>
            <w:tcBorders>
              <w:top w:val="nil"/>
              <w:left w:val="nil"/>
              <w:bottom w:val="nil"/>
              <w:right w:val="nil"/>
            </w:tcBorders>
            <w:shd w:val="clear" w:color="000000" w:fill="FFFFFF"/>
            <w:noWrap/>
            <w:vAlign w:val="center"/>
            <w:hideMark/>
          </w:tcPr>
          <w:p w14:paraId="0524F36D" w14:textId="75E933AF" w:rsidR="00641B47" w:rsidRPr="00225D79" w:rsidRDefault="00641B47" w:rsidP="00641B47">
            <w:pPr>
              <w:jc w:val="center"/>
              <w:rPr>
                <w:b/>
                <w:bCs/>
                <w:lang w:eastAsia="fr-FR"/>
              </w:rPr>
            </w:pPr>
            <w:r w:rsidRPr="00225D79">
              <w:rPr>
                <w:b/>
                <w:bCs/>
                <w:i/>
                <w:iCs/>
                <w:u w:val="single"/>
              </w:rPr>
              <w:t>.098</w:t>
            </w:r>
          </w:p>
        </w:tc>
        <w:tc>
          <w:tcPr>
            <w:tcW w:w="1020" w:type="dxa"/>
            <w:tcBorders>
              <w:top w:val="nil"/>
              <w:left w:val="nil"/>
              <w:bottom w:val="nil"/>
              <w:right w:val="nil"/>
            </w:tcBorders>
            <w:shd w:val="clear" w:color="000000" w:fill="FFFFFF"/>
            <w:noWrap/>
            <w:vAlign w:val="bottom"/>
            <w:hideMark/>
          </w:tcPr>
          <w:p w14:paraId="759B4821" w14:textId="16868548" w:rsidR="00641B47" w:rsidRPr="00225D79" w:rsidRDefault="00641B47" w:rsidP="00641B47">
            <w:pPr>
              <w:jc w:val="center"/>
              <w:rPr>
                <w:lang w:eastAsia="fr-FR"/>
              </w:rPr>
            </w:pPr>
            <w:r w:rsidRPr="00225D79">
              <w:t>.482</w:t>
            </w:r>
          </w:p>
        </w:tc>
      </w:tr>
      <w:tr w:rsidR="00641B47" w:rsidRPr="001055CF" w14:paraId="3A2EE2EE" w14:textId="77777777" w:rsidTr="00291B6D">
        <w:trPr>
          <w:trHeight w:val="324"/>
        </w:trPr>
        <w:tc>
          <w:tcPr>
            <w:tcW w:w="993" w:type="dxa"/>
            <w:tcBorders>
              <w:top w:val="nil"/>
              <w:left w:val="nil"/>
              <w:bottom w:val="nil"/>
              <w:right w:val="nil"/>
            </w:tcBorders>
            <w:shd w:val="clear" w:color="000000" w:fill="FFFFFF"/>
            <w:noWrap/>
            <w:vAlign w:val="center"/>
            <w:hideMark/>
          </w:tcPr>
          <w:p w14:paraId="4AE99A62" w14:textId="0DBC2414" w:rsidR="00641B47" w:rsidRPr="00225D79" w:rsidRDefault="00641B47" w:rsidP="00641B47">
            <w:pPr>
              <w:rPr>
                <w:lang w:eastAsia="fr-FR"/>
              </w:rPr>
            </w:pPr>
            <w:r w:rsidRPr="00225D79">
              <w:t>4</w:t>
            </w:r>
          </w:p>
        </w:tc>
        <w:tc>
          <w:tcPr>
            <w:tcW w:w="1420" w:type="dxa"/>
            <w:tcBorders>
              <w:top w:val="nil"/>
              <w:left w:val="nil"/>
              <w:bottom w:val="nil"/>
              <w:right w:val="nil"/>
            </w:tcBorders>
            <w:shd w:val="clear" w:color="000000" w:fill="FFFFFF"/>
            <w:noWrap/>
            <w:vAlign w:val="center"/>
            <w:hideMark/>
          </w:tcPr>
          <w:p w14:paraId="7ED46E79" w14:textId="2BDF7972" w:rsidR="00641B47" w:rsidRPr="00225D79" w:rsidRDefault="00641B47" w:rsidP="00641B47">
            <w:pPr>
              <w:jc w:val="center"/>
              <w:rPr>
                <w:lang w:eastAsia="fr-FR"/>
              </w:rPr>
            </w:pPr>
            <w:r w:rsidRPr="00225D79">
              <w:t>.150</w:t>
            </w:r>
          </w:p>
        </w:tc>
        <w:tc>
          <w:tcPr>
            <w:tcW w:w="1720" w:type="dxa"/>
            <w:tcBorders>
              <w:top w:val="nil"/>
              <w:left w:val="nil"/>
              <w:bottom w:val="nil"/>
              <w:right w:val="nil"/>
            </w:tcBorders>
            <w:shd w:val="clear" w:color="000000" w:fill="FFFFFF"/>
            <w:noWrap/>
            <w:vAlign w:val="center"/>
            <w:hideMark/>
          </w:tcPr>
          <w:p w14:paraId="369F2619" w14:textId="193BE5D1" w:rsidR="00641B47" w:rsidRPr="00225D79" w:rsidRDefault="00641B47" w:rsidP="00641B47">
            <w:pPr>
              <w:jc w:val="center"/>
              <w:rPr>
                <w:b/>
                <w:bCs/>
                <w:lang w:eastAsia="fr-FR"/>
              </w:rPr>
            </w:pPr>
            <w:r w:rsidRPr="00225D79">
              <w:rPr>
                <w:b/>
                <w:bCs/>
              </w:rPr>
              <w:t>.471</w:t>
            </w:r>
          </w:p>
        </w:tc>
        <w:tc>
          <w:tcPr>
            <w:tcW w:w="1112" w:type="dxa"/>
            <w:tcBorders>
              <w:top w:val="nil"/>
              <w:left w:val="nil"/>
              <w:bottom w:val="nil"/>
              <w:right w:val="nil"/>
            </w:tcBorders>
            <w:shd w:val="clear" w:color="000000" w:fill="FFFFFF"/>
            <w:noWrap/>
            <w:vAlign w:val="center"/>
            <w:hideMark/>
          </w:tcPr>
          <w:p w14:paraId="12855697" w14:textId="69C9D2BB" w:rsidR="00641B47" w:rsidRPr="00225D79" w:rsidRDefault="00641B47" w:rsidP="00641B47">
            <w:pPr>
              <w:jc w:val="center"/>
              <w:rPr>
                <w:i/>
                <w:iCs/>
                <w:u w:val="single"/>
                <w:lang w:eastAsia="fr-FR"/>
              </w:rPr>
            </w:pPr>
            <w:r w:rsidRPr="00225D79">
              <w:t>.163</w:t>
            </w:r>
          </w:p>
        </w:tc>
        <w:tc>
          <w:tcPr>
            <w:tcW w:w="1180" w:type="dxa"/>
            <w:tcBorders>
              <w:top w:val="nil"/>
              <w:left w:val="nil"/>
              <w:bottom w:val="nil"/>
              <w:right w:val="nil"/>
            </w:tcBorders>
            <w:shd w:val="clear" w:color="000000" w:fill="FFFFFF"/>
            <w:noWrap/>
            <w:vAlign w:val="center"/>
            <w:hideMark/>
          </w:tcPr>
          <w:p w14:paraId="2057999A" w14:textId="486F3929" w:rsidR="00641B47" w:rsidRPr="00225D79" w:rsidRDefault="00641B47" w:rsidP="00641B47">
            <w:pPr>
              <w:jc w:val="center"/>
              <w:rPr>
                <w:i/>
                <w:iCs/>
                <w:u w:val="single"/>
                <w:lang w:eastAsia="fr-FR"/>
              </w:rPr>
            </w:pPr>
            <w:r w:rsidRPr="00225D79">
              <w:rPr>
                <w:i/>
                <w:iCs/>
                <w:u w:val="single"/>
              </w:rPr>
              <w:t>.015</w:t>
            </w:r>
          </w:p>
        </w:tc>
        <w:tc>
          <w:tcPr>
            <w:tcW w:w="1180" w:type="dxa"/>
            <w:tcBorders>
              <w:top w:val="nil"/>
              <w:left w:val="nil"/>
              <w:bottom w:val="nil"/>
              <w:right w:val="nil"/>
            </w:tcBorders>
            <w:shd w:val="clear" w:color="000000" w:fill="FFFFFF"/>
            <w:noWrap/>
            <w:vAlign w:val="center"/>
            <w:hideMark/>
          </w:tcPr>
          <w:p w14:paraId="5BAC6C01" w14:textId="47067B24" w:rsidR="00641B47" w:rsidRPr="00225D79" w:rsidRDefault="00641B47" w:rsidP="00641B47">
            <w:pPr>
              <w:jc w:val="center"/>
              <w:rPr>
                <w:b/>
                <w:bCs/>
                <w:i/>
                <w:iCs/>
                <w:u w:val="single"/>
                <w:lang w:eastAsia="fr-FR"/>
              </w:rPr>
            </w:pPr>
            <w:r w:rsidRPr="00225D79">
              <w:rPr>
                <w:b/>
                <w:bCs/>
              </w:rPr>
              <w:t>.302</w:t>
            </w:r>
          </w:p>
        </w:tc>
        <w:tc>
          <w:tcPr>
            <w:tcW w:w="1020" w:type="dxa"/>
            <w:tcBorders>
              <w:top w:val="nil"/>
              <w:left w:val="nil"/>
              <w:bottom w:val="nil"/>
              <w:right w:val="nil"/>
            </w:tcBorders>
            <w:shd w:val="clear" w:color="000000" w:fill="FFFFFF"/>
            <w:noWrap/>
            <w:vAlign w:val="bottom"/>
            <w:hideMark/>
          </w:tcPr>
          <w:p w14:paraId="00B85203" w14:textId="76ED2D6C" w:rsidR="00641B47" w:rsidRPr="00225D79" w:rsidRDefault="00641B47" w:rsidP="00641B47">
            <w:pPr>
              <w:jc w:val="center"/>
              <w:rPr>
                <w:lang w:eastAsia="fr-FR"/>
              </w:rPr>
            </w:pPr>
            <w:r w:rsidRPr="00225D79">
              <w:t>.637</w:t>
            </w:r>
          </w:p>
        </w:tc>
      </w:tr>
      <w:tr w:rsidR="00641B47" w:rsidRPr="001055CF" w14:paraId="0F4EE01F" w14:textId="77777777" w:rsidTr="00291B6D">
        <w:trPr>
          <w:trHeight w:val="312"/>
        </w:trPr>
        <w:tc>
          <w:tcPr>
            <w:tcW w:w="993" w:type="dxa"/>
            <w:tcBorders>
              <w:top w:val="nil"/>
              <w:left w:val="nil"/>
              <w:bottom w:val="nil"/>
              <w:right w:val="nil"/>
            </w:tcBorders>
            <w:shd w:val="clear" w:color="000000" w:fill="FFFFFF"/>
            <w:noWrap/>
            <w:vAlign w:val="center"/>
            <w:hideMark/>
          </w:tcPr>
          <w:p w14:paraId="33C493E3" w14:textId="27BBE0C9" w:rsidR="00641B47" w:rsidRPr="00225D79" w:rsidRDefault="00641B47" w:rsidP="00641B47">
            <w:pPr>
              <w:rPr>
                <w:lang w:eastAsia="fr-FR"/>
              </w:rPr>
            </w:pPr>
            <w:r w:rsidRPr="00225D79">
              <w:t>9</w:t>
            </w:r>
          </w:p>
        </w:tc>
        <w:tc>
          <w:tcPr>
            <w:tcW w:w="1420" w:type="dxa"/>
            <w:tcBorders>
              <w:top w:val="nil"/>
              <w:left w:val="nil"/>
              <w:bottom w:val="nil"/>
              <w:right w:val="nil"/>
            </w:tcBorders>
            <w:shd w:val="clear" w:color="000000" w:fill="FFFFFF"/>
            <w:noWrap/>
            <w:vAlign w:val="center"/>
            <w:hideMark/>
          </w:tcPr>
          <w:p w14:paraId="176A3F16" w14:textId="53ECE76C" w:rsidR="00641B47" w:rsidRPr="00225D79" w:rsidRDefault="00641B47" w:rsidP="00641B47">
            <w:pPr>
              <w:jc w:val="center"/>
              <w:rPr>
                <w:lang w:eastAsia="fr-FR"/>
              </w:rPr>
            </w:pPr>
            <w:r w:rsidRPr="00225D79">
              <w:rPr>
                <w:i/>
                <w:iCs/>
                <w:u w:val="single"/>
              </w:rPr>
              <w:t>-.084</w:t>
            </w:r>
          </w:p>
        </w:tc>
        <w:tc>
          <w:tcPr>
            <w:tcW w:w="1720" w:type="dxa"/>
            <w:tcBorders>
              <w:top w:val="nil"/>
              <w:left w:val="nil"/>
              <w:bottom w:val="nil"/>
              <w:right w:val="nil"/>
            </w:tcBorders>
            <w:shd w:val="clear" w:color="000000" w:fill="FFFFFF"/>
            <w:noWrap/>
            <w:vAlign w:val="center"/>
            <w:hideMark/>
          </w:tcPr>
          <w:p w14:paraId="6202FDBD" w14:textId="67E035AF" w:rsidR="00641B47" w:rsidRPr="00225D79" w:rsidRDefault="00641B47" w:rsidP="00641B47">
            <w:pPr>
              <w:jc w:val="center"/>
              <w:rPr>
                <w:b/>
                <w:bCs/>
                <w:lang w:eastAsia="fr-FR"/>
              </w:rPr>
            </w:pPr>
            <w:r w:rsidRPr="00225D79">
              <w:rPr>
                <w:b/>
                <w:bCs/>
              </w:rPr>
              <w:t>.598</w:t>
            </w:r>
          </w:p>
        </w:tc>
        <w:tc>
          <w:tcPr>
            <w:tcW w:w="1112" w:type="dxa"/>
            <w:tcBorders>
              <w:top w:val="nil"/>
              <w:left w:val="nil"/>
              <w:bottom w:val="nil"/>
              <w:right w:val="nil"/>
            </w:tcBorders>
            <w:shd w:val="clear" w:color="000000" w:fill="FFFFFF"/>
            <w:noWrap/>
            <w:vAlign w:val="center"/>
            <w:hideMark/>
          </w:tcPr>
          <w:p w14:paraId="27CD3831" w14:textId="6B729CD1" w:rsidR="00641B47" w:rsidRPr="00225D79" w:rsidRDefault="00641B47" w:rsidP="00641B47">
            <w:pPr>
              <w:jc w:val="center"/>
              <w:rPr>
                <w:i/>
                <w:iCs/>
                <w:u w:val="single"/>
                <w:lang w:eastAsia="fr-FR"/>
              </w:rPr>
            </w:pPr>
            <w:r w:rsidRPr="00225D79">
              <w:rPr>
                <w:i/>
                <w:iCs/>
                <w:u w:val="single"/>
              </w:rPr>
              <w:t>.085</w:t>
            </w:r>
          </w:p>
        </w:tc>
        <w:tc>
          <w:tcPr>
            <w:tcW w:w="1180" w:type="dxa"/>
            <w:tcBorders>
              <w:top w:val="nil"/>
              <w:left w:val="nil"/>
              <w:bottom w:val="nil"/>
              <w:right w:val="nil"/>
            </w:tcBorders>
            <w:shd w:val="clear" w:color="000000" w:fill="FFFFFF"/>
            <w:noWrap/>
            <w:vAlign w:val="center"/>
            <w:hideMark/>
          </w:tcPr>
          <w:p w14:paraId="06F1854C" w14:textId="6AAB7EBD" w:rsidR="00641B47" w:rsidRPr="00225D79" w:rsidRDefault="00641B47" w:rsidP="00641B47">
            <w:pPr>
              <w:jc w:val="center"/>
              <w:rPr>
                <w:i/>
                <w:iCs/>
                <w:u w:val="single"/>
                <w:lang w:eastAsia="fr-FR"/>
              </w:rPr>
            </w:pPr>
            <w:r w:rsidRPr="00225D79">
              <w:t>-.095</w:t>
            </w:r>
          </w:p>
        </w:tc>
        <w:tc>
          <w:tcPr>
            <w:tcW w:w="1180" w:type="dxa"/>
            <w:tcBorders>
              <w:top w:val="nil"/>
              <w:left w:val="nil"/>
              <w:bottom w:val="nil"/>
              <w:right w:val="nil"/>
            </w:tcBorders>
            <w:shd w:val="clear" w:color="000000" w:fill="FFFFFF"/>
            <w:noWrap/>
            <w:vAlign w:val="center"/>
            <w:hideMark/>
          </w:tcPr>
          <w:p w14:paraId="7A9371BF" w14:textId="7725E931" w:rsidR="00641B47" w:rsidRPr="00225D79" w:rsidRDefault="00641B47" w:rsidP="00641B47">
            <w:pPr>
              <w:jc w:val="center"/>
              <w:rPr>
                <w:b/>
                <w:bCs/>
                <w:lang w:eastAsia="fr-FR"/>
              </w:rPr>
            </w:pPr>
            <w:r w:rsidRPr="00225D79">
              <w:rPr>
                <w:b/>
                <w:bCs/>
                <w:i/>
                <w:iCs/>
                <w:u w:val="single"/>
              </w:rPr>
              <w:t>.031</w:t>
            </w:r>
          </w:p>
        </w:tc>
        <w:tc>
          <w:tcPr>
            <w:tcW w:w="1020" w:type="dxa"/>
            <w:tcBorders>
              <w:top w:val="nil"/>
              <w:left w:val="nil"/>
              <w:bottom w:val="nil"/>
              <w:right w:val="nil"/>
            </w:tcBorders>
            <w:shd w:val="clear" w:color="000000" w:fill="FFFFFF"/>
            <w:noWrap/>
            <w:vAlign w:val="bottom"/>
            <w:hideMark/>
          </w:tcPr>
          <w:p w14:paraId="057FB4FC" w14:textId="54F6DBCE" w:rsidR="00641B47" w:rsidRPr="00225D79" w:rsidRDefault="00641B47" w:rsidP="00641B47">
            <w:pPr>
              <w:jc w:val="center"/>
              <w:rPr>
                <w:lang w:eastAsia="fr-FR"/>
              </w:rPr>
            </w:pPr>
            <w:r w:rsidRPr="00225D79">
              <w:t>.618</w:t>
            </w:r>
          </w:p>
        </w:tc>
      </w:tr>
      <w:tr w:rsidR="00641B47" w:rsidRPr="001055CF" w14:paraId="727EEDA7" w14:textId="77777777" w:rsidTr="00291B6D">
        <w:trPr>
          <w:trHeight w:val="312"/>
        </w:trPr>
        <w:tc>
          <w:tcPr>
            <w:tcW w:w="993" w:type="dxa"/>
            <w:tcBorders>
              <w:top w:val="nil"/>
              <w:left w:val="nil"/>
              <w:bottom w:val="nil"/>
              <w:right w:val="nil"/>
            </w:tcBorders>
            <w:shd w:val="clear" w:color="000000" w:fill="FFFFFF"/>
            <w:noWrap/>
            <w:vAlign w:val="center"/>
            <w:hideMark/>
          </w:tcPr>
          <w:p w14:paraId="5FF8BE0E" w14:textId="748D5815" w:rsidR="00641B47" w:rsidRPr="00225D79" w:rsidRDefault="00641B47" w:rsidP="00641B47">
            <w:pPr>
              <w:rPr>
                <w:lang w:eastAsia="fr-FR"/>
              </w:rPr>
            </w:pPr>
            <w:r w:rsidRPr="00225D79">
              <w:t>16</w:t>
            </w:r>
          </w:p>
        </w:tc>
        <w:tc>
          <w:tcPr>
            <w:tcW w:w="1420" w:type="dxa"/>
            <w:tcBorders>
              <w:top w:val="nil"/>
              <w:left w:val="nil"/>
              <w:bottom w:val="nil"/>
              <w:right w:val="nil"/>
            </w:tcBorders>
            <w:shd w:val="clear" w:color="000000" w:fill="FFFFFF"/>
            <w:noWrap/>
            <w:vAlign w:val="center"/>
            <w:hideMark/>
          </w:tcPr>
          <w:p w14:paraId="64A01326" w14:textId="53241AA5" w:rsidR="00641B47" w:rsidRPr="00225D79" w:rsidRDefault="00641B47" w:rsidP="00641B47">
            <w:pPr>
              <w:jc w:val="center"/>
              <w:rPr>
                <w:b/>
                <w:bCs/>
                <w:lang w:eastAsia="fr-FR"/>
              </w:rPr>
            </w:pPr>
            <w:r w:rsidRPr="00225D79">
              <w:t>-.121</w:t>
            </w:r>
          </w:p>
        </w:tc>
        <w:tc>
          <w:tcPr>
            <w:tcW w:w="1720" w:type="dxa"/>
            <w:tcBorders>
              <w:top w:val="nil"/>
              <w:left w:val="nil"/>
              <w:bottom w:val="nil"/>
              <w:right w:val="nil"/>
            </w:tcBorders>
            <w:shd w:val="clear" w:color="000000" w:fill="FFFFFF"/>
            <w:noWrap/>
            <w:vAlign w:val="center"/>
            <w:hideMark/>
          </w:tcPr>
          <w:p w14:paraId="6C0B8081" w14:textId="63D3D14C" w:rsidR="00641B47" w:rsidRPr="00225D79" w:rsidRDefault="00641B47" w:rsidP="00641B47">
            <w:pPr>
              <w:jc w:val="center"/>
              <w:rPr>
                <w:lang w:eastAsia="fr-FR"/>
              </w:rPr>
            </w:pPr>
            <w:r w:rsidRPr="00225D79">
              <w:rPr>
                <w:b/>
                <w:bCs/>
              </w:rPr>
              <w:t>.810</w:t>
            </w:r>
          </w:p>
        </w:tc>
        <w:tc>
          <w:tcPr>
            <w:tcW w:w="1112" w:type="dxa"/>
            <w:tcBorders>
              <w:top w:val="nil"/>
              <w:left w:val="nil"/>
              <w:bottom w:val="nil"/>
              <w:right w:val="nil"/>
            </w:tcBorders>
            <w:shd w:val="clear" w:color="000000" w:fill="FFFFFF"/>
            <w:noWrap/>
            <w:vAlign w:val="center"/>
            <w:hideMark/>
          </w:tcPr>
          <w:p w14:paraId="104DBDB1" w14:textId="3E066A68" w:rsidR="00641B47" w:rsidRPr="00225D79" w:rsidRDefault="00641B47" w:rsidP="00641B47">
            <w:pPr>
              <w:jc w:val="center"/>
              <w:rPr>
                <w:i/>
                <w:iCs/>
                <w:u w:val="single"/>
                <w:lang w:eastAsia="fr-FR"/>
              </w:rPr>
            </w:pPr>
            <w:r w:rsidRPr="00225D79">
              <w:t>.076</w:t>
            </w:r>
          </w:p>
        </w:tc>
        <w:tc>
          <w:tcPr>
            <w:tcW w:w="1180" w:type="dxa"/>
            <w:tcBorders>
              <w:top w:val="nil"/>
              <w:left w:val="nil"/>
              <w:bottom w:val="nil"/>
              <w:right w:val="nil"/>
            </w:tcBorders>
            <w:shd w:val="clear" w:color="000000" w:fill="FFFFFF"/>
            <w:noWrap/>
            <w:vAlign w:val="center"/>
            <w:hideMark/>
          </w:tcPr>
          <w:p w14:paraId="1172E746" w14:textId="31161FC1" w:rsidR="00641B47" w:rsidRPr="00225D79" w:rsidRDefault="00641B47" w:rsidP="00641B47">
            <w:pPr>
              <w:jc w:val="center"/>
              <w:rPr>
                <w:i/>
                <w:iCs/>
                <w:u w:val="single"/>
                <w:lang w:eastAsia="fr-FR"/>
              </w:rPr>
            </w:pPr>
            <w:r w:rsidRPr="00225D79">
              <w:rPr>
                <w:i/>
                <w:iCs/>
                <w:u w:val="single"/>
              </w:rPr>
              <w:t>-.005</w:t>
            </w:r>
          </w:p>
        </w:tc>
        <w:tc>
          <w:tcPr>
            <w:tcW w:w="1180" w:type="dxa"/>
            <w:tcBorders>
              <w:top w:val="nil"/>
              <w:left w:val="nil"/>
              <w:bottom w:val="nil"/>
              <w:right w:val="nil"/>
            </w:tcBorders>
            <w:shd w:val="clear" w:color="000000" w:fill="FFFFFF"/>
            <w:noWrap/>
            <w:vAlign w:val="center"/>
            <w:hideMark/>
          </w:tcPr>
          <w:p w14:paraId="001F3636" w14:textId="2D2AE6D2" w:rsidR="00641B47" w:rsidRPr="00225D79" w:rsidRDefault="00641B47" w:rsidP="00641B47">
            <w:pPr>
              <w:jc w:val="center"/>
              <w:rPr>
                <w:b/>
                <w:bCs/>
                <w:lang w:eastAsia="fr-FR"/>
              </w:rPr>
            </w:pPr>
            <w:r w:rsidRPr="00225D79">
              <w:rPr>
                <w:b/>
                <w:bCs/>
                <w:i/>
                <w:iCs/>
                <w:u w:val="single"/>
              </w:rPr>
              <w:t>.031</w:t>
            </w:r>
          </w:p>
        </w:tc>
        <w:tc>
          <w:tcPr>
            <w:tcW w:w="1020" w:type="dxa"/>
            <w:tcBorders>
              <w:top w:val="nil"/>
              <w:left w:val="nil"/>
              <w:bottom w:val="nil"/>
              <w:right w:val="nil"/>
            </w:tcBorders>
            <w:shd w:val="clear" w:color="000000" w:fill="FFFFFF"/>
            <w:noWrap/>
            <w:vAlign w:val="bottom"/>
            <w:hideMark/>
          </w:tcPr>
          <w:p w14:paraId="486F578F" w14:textId="4B557DD7" w:rsidR="00641B47" w:rsidRPr="00225D79" w:rsidRDefault="00641B47" w:rsidP="00641B47">
            <w:pPr>
              <w:jc w:val="center"/>
              <w:rPr>
                <w:lang w:eastAsia="fr-FR"/>
              </w:rPr>
            </w:pPr>
            <w:r w:rsidRPr="00225D79">
              <w:t>.322</w:t>
            </w:r>
          </w:p>
        </w:tc>
      </w:tr>
      <w:tr w:rsidR="00641B47" w:rsidRPr="001055CF" w14:paraId="60E34F68" w14:textId="77777777" w:rsidTr="00291B6D">
        <w:trPr>
          <w:trHeight w:val="324"/>
        </w:trPr>
        <w:tc>
          <w:tcPr>
            <w:tcW w:w="993" w:type="dxa"/>
            <w:tcBorders>
              <w:top w:val="nil"/>
              <w:left w:val="nil"/>
              <w:bottom w:val="nil"/>
              <w:right w:val="nil"/>
            </w:tcBorders>
            <w:shd w:val="clear" w:color="000000" w:fill="FFFFFF"/>
            <w:noWrap/>
            <w:vAlign w:val="center"/>
            <w:hideMark/>
          </w:tcPr>
          <w:p w14:paraId="0A700CB1" w14:textId="7834C7FE" w:rsidR="00641B47" w:rsidRPr="00225D79" w:rsidRDefault="00641B47" w:rsidP="00641B47">
            <w:pPr>
              <w:rPr>
                <w:lang w:eastAsia="fr-FR"/>
              </w:rPr>
            </w:pPr>
            <w:r w:rsidRPr="00225D79">
              <w:t>17</w:t>
            </w:r>
          </w:p>
        </w:tc>
        <w:tc>
          <w:tcPr>
            <w:tcW w:w="1420" w:type="dxa"/>
            <w:tcBorders>
              <w:top w:val="nil"/>
              <w:left w:val="nil"/>
              <w:bottom w:val="nil"/>
              <w:right w:val="nil"/>
            </w:tcBorders>
            <w:shd w:val="clear" w:color="000000" w:fill="FFFFFF"/>
            <w:noWrap/>
            <w:vAlign w:val="center"/>
            <w:hideMark/>
          </w:tcPr>
          <w:p w14:paraId="07A3A0DF" w14:textId="32617D5F" w:rsidR="00641B47" w:rsidRPr="00225D79" w:rsidRDefault="00641B47" w:rsidP="00641B47">
            <w:pPr>
              <w:jc w:val="center"/>
              <w:rPr>
                <w:i/>
                <w:iCs/>
                <w:u w:val="single"/>
                <w:lang w:eastAsia="fr-FR"/>
              </w:rPr>
            </w:pPr>
            <w:r w:rsidRPr="00225D79">
              <w:rPr>
                <w:i/>
                <w:iCs/>
                <w:u w:val="single"/>
              </w:rPr>
              <w:t>.044</w:t>
            </w:r>
          </w:p>
        </w:tc>
        <w:tc>
          <w:tcPr>
            <w:tcW w:w="1720" w:type="dxa"/>
            <w:tcBorders>
              <w:top w:val="nil"/>
              <w:left w:val="nil"/>
              <w:bottom w:val="nil"/>
              <w:right w:val="nil"/>
            </w:tcBorders>
            <w:shd w:val="clear" w:color="000000" w:fill="FFFFFF"/>
            <w:noWrap/>
            <w:vAlign w:val="center"/>
            <w:hideMark/>
          </w:tcPr>
          <w:p w14:paraId="2B5F31D3" w14:textId="412C7258" w:rsidR="00641B47" w:rsidRPr="00225D79" w:rsidRDefault="00641B47" w:rsidP="00641B47">
            <w:pPr>
              <w:jc w:val="center"/>
              <w:rPr>
                <w:i/>
                <w:iCs/>
                <w:u w:val="single"/>
                <w:lang w:eastAsia="fr-FR"/>
              </w:rPr>
            </w:pPr>
            <w:r w:rsidRPr="00225D79">
              <w:rPr>
                <w:b/>
                <w:bCs/>
              </w:rPr>
              <w:t>.672</w:t>
            </w:r>
          </w:p>
        </w:tc>
        <w:tc>
          <w:tcPr>
            <w:tcW w:w="1112" w:type="dxa"/>
            <w:tcBorders>
              <w:top w:val="nil"/>
              <w:left w:val="nil"/>
              <w:bottom w:val="nil"/>
              <w:right w:val="nil"/>
            </w:tcBorders>
            <w:shd w:val="clear" w:color="000000" w:fill="FFFFFF"/>
            <w:noWrap/>
            <w:vAlign w:val="center"/>
            <w:hideMark/>
          </w:tcPr>
          <w:p w14:paraId="7E0748EF" w14:textId="5D3724A7" w:rsidR="00641B47" w:rsidRPr="00225D79" w:rsidRDefault="00641B47" w:rsidP="00641B47">
            <w:pPr>
              <w:jc w:val="center"/>
              <w:rPr>
                <w:b/>
                <w:bCs/>
                <w:i/>
                <w:iCs/>
                <w:u w:val="single"/>
                <w:lang w:eastAsia="fr-FR"/>
              </w:rPr>
            </w:pPr>
            <w:r w:rsidRPr="00225D79">
              <w:t>.121</w:t>
            </w:r>
          </w:p>
        </w:tc>
        <w:tc>
          <w:tcPr>
            <w:tcW w:w="1180" w:type="dxa"/>
            <w:tcBorders>
              <w:top w:val="nil"/>
              <w:left w:val="nil"/>
              <w:bottom w:val="nil"/>
              <w:right w:val="nil"/>
            </w:tcBorders>
            <w:shd w:val="clear" w:color="000000" w:fill="FFFFFF"/>
            <w:noWrap/>
            <w:vAlign w:val="center"/>
            <w:hideMark/>
          </w:tcPr>
          <w:p w14:paraId="7885FE7E" w14:textId="593E4E2E" w:rsidR="00641B47" w:rsidRPr="00225D79" w:rsidRDefault="00641B47" w:rsidP="00641B47">
            <w:pPr>
              <w:jc w:val="center"/>
              <w:rPr>
                <w:i/>
                <w:iCs/>
                <w:u w:val="single"/>
                <w:lang w:eastAsia="fr-FR"/>
              </w:rPr>
            </w:pPr>
            <w:r w:rsidRPr="00225D79">
              <w:t>-.206</w:t>
            </w:r>
          </w:p>
        </w:tc>
        <w:tc>
          <w:tcPr>
            <w:tcW w:w="1180" w:type="dxa"/>
            <w:tcBorders>
              <w:top w:val="nil"/>
              <w:left w:val="nil"/>
              <w:bottom w:val="nil"/>
              <w:right w:val="nil"/>
            </w:tcBorders>
            <w:shd w:val="clear" w:color="000000" w:fill="FFFFFF"/>
            <w:noWrap/>
            <w:vAlign w:val="center"/>
            <w:hideMark/>
          </w:tcPr>
          <w:p w14:paraId="478129C6" w14:textId="27392666" w:rsidR="00641B47" w:rsidRPr="00225D79" w:rsidRDefault="00641B47" w:rsidP="00641B47">
            <w:pPr>
              <w:jc w:val="center"/>
              <w:rPr>
                <w:b/>
                <w:bCs/>
                <w:lang w:eastAsia="fr-FR"/>
              </w:rPr>
            </w:pPr>
            <w:r w:rsidRPr="00225D79">
              <w:rPr>
                <w:b/>
                <w:bCs/>
                <w:i/>
                <w:iCs/>
                <w:u w:val="single"/>
              </w:rPr>
              <w:t>.062</w:t>
            </w:r>
          </w:p>
        </w:tc>
        <w:tc>
          <w:tcPr>
            <w:tcW w:w="1020" w:type="dxa"/>
            <w:tcBorders>
              <w:top w:val="nil"/>
              <w:left w:val="nil"/>
              <w:bottom w:val="nil"/>
              <w:right w:val="nil"/>
            </w:tcBorders>
            <w:shd w:val="clear" w:color="000000" w:fill="FFFFFF"/>
            <w:noWrap/>
            <w:vAlign w:val="bottom"/>
            <w:hideMark/>
          </w:tcPr>
          <w:p w14:paraId="412C7077" w14:textId="76AE4663" w:rsidR="00641B47" w:rsidRPr="00225D79" w:rsidRDefault="00641B47" w:rsidP="00641B47">
            <w:pPr>
              <w:jc w:val="center"/>
              <w:rPr>
                <w:lang w:eastAsia="fr-FR"/>
              </w:rPr>
            </w:pPr>
            <w:r w:rsidRPr="00225D79">
              <w:t>.485</w:t>
            </w:r>
          </w:p>
        </w:tc>
      </w:tr>
      <w:tr w:rsidR="00641B47" w:rsidRPr="001055CF" w14:paraId="0CAB2300" w14:textId="77777777" w:rsidTr="00291B6D">
        <w:trPr>
          <w:trHeight w:val="324"/>
        </w:trPr>
        <w:tc>
          <w:tcPr>
            <w:tcW w:w="993" w:type="dxa"/>
            <w:tcBorders>
              <w:top w:val="nil"/>
              <w:left w:val="nil"/>
              <w:bottom w:val="nil"/>
              <w:right w:val="nil"/>
            </w:tcBorders>
            <w:shd w:val="clear" w:color="000000" w:fill="FFFFFF"/>
            <w:noWrap/>
            <w:vAlign w:val="center"/>
            <w:hideMark/>
          </w:tcPr>
          <w:p w14:paraId="0B6A423E" w14:textId="102D9811" w:rsidR="00641B47" w:rsidRPr="00225D79" w:rsidRDefault="00641B47" w:rsidP="00641B47">
            <w:pPr>
              <w:rPr>
                <w:lang w:eastAsia="fr-FR"/>
              </w:rPr>
            </w:pPr>
            <w:r w:rsidRPr="00225D79">
              <w:t>2</w:t>
            </w:r>
          </w:p>
        </w:tc>
        <w:tc>
          <w:tcPr>
            <w:tcW w:w="1420" w:type="dxa"/>
            <w:tcBorders>
              <w:top w:val="nil"/>
              <w:left w:val="nil"/>
              <w:bottom w:val="nil"/>
              <w:right w:val="nil"/>
            </w:tcBorders>
            <w:shd w:val="clear" w:color="000000" w:fill="FFFFFF"/>
            <w:noWrap/>
            <w:vAlign w:val="center"/>
            <w:hideMark/>
          </w:tcPr>
          <w:p w14:paraId="067C08DD" w14:textId="29AA899B" w:rsidR="00641B47" w:rsidRPr="00225D79" w:rsidRDefault="00641B47" w:rsidP="00641B47">
            <w:pPr>
              <w:jc w:val="center"/>
              <w:rPr>
                <w:lang w:eastAsia="fr-FR"/>
              </w:rPr>
            </w:pPr>
            <w:r w:rsidRPr="00225D79">
              <w:rPr>
                <w:b/>
                <w:bCs/>
              </w:rPr>
              <w:t>.481</w:t>
            </w:r>
          </w:p>
        </w:tc>
        <w:tc>
          <w:tcPr>
            <w:tcW w:w="1720" w:type="dxa"/>
            <w:tcBorders>
              <w:top w:val="nil"/>
              <w:left w:val="nil"/>
              <w:bottom w:val="nil"/>
              <w:right w:val="nil"/>
            </w:tcBorders>
            <w:shd w:val="clear" w:color="000000" w:fill="FFFFFF"/>
            <w:noWrap/>
            <w:vAlign w:val="center"/>
            <w:hideMark/>
          </w:tcPr>
          <w:p w14:paraId="5F6CAC92" w14:textId="265E81EB" w:rsidR="00641B47" w:rsidRPr="00225D79" w:rsidRDefault="00641B47" w:rsidP="00641B47">
            <w:pPr>
              <w:jc w:val="center"/>
              <w:rPr>
                <w:i/>
                <w:iCs/>
                <w:u w:val="single"/>
                <w:lang w:eastAsia="fr-FR"/>
              </w:rPr>
            </w:pPr>
            <w:r w:rsidRPr="00225D79">
              <w:rPr>
                <w:i/>
                <w:iCs/>
                <w:u w:val="single"/>
              </w:rPr>
              <w:t>-.063</w:t>
            </w:r>
          </w:p>
        </w:tc>
        <w:tc>
          <w:tcPr>
            <w:tcW w:w="1112" w:type="dxa"/>
            <w:tcBorders>
              <w:top w:val="nil"/>
              <w:left w:val="nil"/>
              <w:bottom w:val="nil"/>
              <w:right w:val="nil"/>
            </w:tcBorders>
            <w:shd w:val="clear" w:color="000000" w:fill="FFFFFF"/>
            <w:noWrap/>
            <w:vAlign w:val="center"/>
            <w:hideMark/>
          </w:tcPr>
          <w:p w14:paraId="67255645" w14:textId="41874A8A" w:rsidR="00641B47" w:rsidRPr="00225D79" w:rsidRDefault="00641B47" w:rsidP="00641B47">
            <w:pPr>
              <w:jc w:val="center"/>
              <w:rPr>
                <w:b/>
                <w:bCs/>
                <w:i/>
                <w:iCs/>
                <w:u w:val="single"/>
                <w:lang w:eastAsia="fr-FR"/>
              </w:rPr>
            </w:pPr>
            <w:r w:rsidRPr="00225D79">
              <w:t>-.092</w:t>
            </w:r>
          </w:p>
        </w:tc>
        <w:tc>
          <w:tcPr>
            <w:tcW w:w="1180" w:type="dxa"/>
            <w:tcBorders>
              <w:top w:val="nil"/>
              <w:left w:val="nil"/>
              <w:bottom w:val="nil"/>
              <w:right w:val="nil"/>
            </w:tcBorders>
            <w:shd w:val="clear" w:color="000000" w:fill="FFFFFF"/>
            <w:noWrap/>
            <w:vAlign w:val="center"/>
            <w:hideMark/>
          </w:tcPr>
          <w:p w14:paraId="1E6B913A" w14:textId="7D30D103" w:rsidR="00641B47" w:rsidRPr="00225D79" w:rsidRDefault="00641B47" w:rsidP="00641B47">
            <w:pPr>
              <w:jc w:val="center"/>
              <w:rPr>
                <w:i/>
                <w:iCs/>
                <w:u w:val="single"/>
                <w:lang w:eastAsia="fr-FR"/>
              </w:rPr>
            </w:pPr>
            <w:r w:rsidRPr="00225D79">
              <w:rPr>
                <w:i/>
                <w:iCs/>
                <w:u w:val="single"/>
              </w:rPr>
              <w:t>-.047</w:t>
            </w:r>
          </w:p>
        </w:tc>
        <w:tc>
          <w:tcPr>
            <w:tcW w:w="1180" w:type="dxa"/>
            <w:tcBorders>
              <w:top w:val="nil"/>
              <w:left w:val="nil"/>
              <w:bottom w:val="nil"/>
              <w:right w:val="nil"/>
            </w:tcBorders>
            <w:shd w:val="clear" w:color="000000" w:fill="FFFFFF"/>
            <w:noWrap/>
            <w:vAlign w:val="center"/>
            <w:hideMark/>
          </w:tcPr>
          <w:p w14:paraId="1FAF10B9" w14:textId="30804815" w:rsidR="00641B47" w:rsidRPr="00225D79" w:rsidRDefault="00641B47" w:rsidP="00641B47">
            <w:pPr>
              <w:jc w:val="center"/>
              <w:rPr>
                <w:b/>
                <w:bCs/>
                <w:lang w:eastAsia="fr-FR"/>
              </w:rPr>
            </w:pPr>
            <w:r w:rsidRPr="00225D79">
              <w:rPr>
                <w:b/>
                <w:bCs/>
              </w:rPr>
              <w:t>.575</w:t>
            </w:r>
          </w:p>
        </w:tc>
        <w:tc>
          <w:tcPr>
            <w:tcW w:w="1020" w:type="dxa"/>
            <w:tcBorders>
              <w:top w:val="nil"/>
              <w:left w:val="nil"/>
              <w:bottom w:val="nil"/>
              <w:right w:val="nil"/>
            </w:tcBorders>
            <w:shd w:val="clear" w:color="000000" w:fill="FFFFFF"/>
            <w:noWrap/>
            <w:vAlign w:val="bottom"/>
            <w:hideMark/>
          </w:tcPr>
          <w:p w14:paraId="1A215AF5" w14:textId="51B7579E" w:rsidR="00641B47" w:rsidRPr="00225D79" w:rsidRDefault="00641B47" w:rsidP="00641B47">
            <w:pPr>
              <w:jc w:val="center"/>
              <w:rPr>
                <w:lang w:eastAsia="fr-FR"/>
              </w:rPr>
            </w:pPr>
            <w:r w:rsidRPr="00225D79">
              <w:t>.423</w:t>
            </w:r>
          </w:p>
        </w:tc>
      </w:tr>
      <w:tr w:rsidR="00641B47" w:rsidRPr="001055CF" w14:paraId="59048E31" w14:textId="77777777" w:rsidTr="00291B6D">
        <w:trPr>
          <w:trHeight w:val="312"/>
        </w:trPr>
        <w:tc>
          <w:tcPr>
            <w:tcW w:w="993" w:type="dxa"/>
            <w:tcBorders>
              <w:top w:val="nil"/>
              <w:left w:val="nil"/>
              <w:bottom w:val="nil"/>
              <w:right w:val="nil"/>
            </w:tcBorders>
            <w:shd w:val="clear" w:color="000000" w:fill="FFFFFF"/>
            <w:noWrap/>
            <w:vAlign w:val="center"/>
            <w:hideMark/>
          </w:tcPr>
          <w:p w14:paraId="1C6A811B" w14:textId="6C07E074" w:rsidR="00641B47" w:rsidRPr="00225D79" w:rsidRDefault="00641B47" w:rsidP="00641B47">
            <w:pPr>
              <w:rPr>
                <w:lang w:eastAsia="fr-FR"/>
              </w:rPr>
            </w:pPr>
            <w:r w:rsidRPr="00225D79">
              <w:t>5</w:t>
            </w:r>
          </w:p>
        </w:tc>
        <w:tc>
          <w:tcPr>
            <w:tcW w:w="1420" w:type="dxa"/>
            <w:tcBorders>
              <w:top w:val="nil"/>
              <w:left w:val="nil"/>
              <w:bottom w:val="nil"/>
              <w:right w:val="nil"/>
            </w:tcBorders>
            <w:shd w:val="clear" w:color="000000" w:fill="FFFFFF"/>
            <w:noWrap/>
            <w:vAlign w:val="center"/>
            <w:hideMark/>
          </w:tcPr>
          <w:p w14:paraId="3CE7B4F0" w14:textId="532B51F5" w:rsidR="00641B47" w:rsidRPr="00225D79" w:rsidRDefault="00641B47" w:rsidP="00641B47">
            <w:pPr>
              <w:jc w:val="center"/>
              <w:rPr>
                <w:lang w:eastAsia="fr-FR"/>
              </w:rPr>
            </w:pPr>
            <w:r w:rsidRPr="00225D79">
              <w:rPr>
                <w:b/>
                <w:bCs/>
              </w:rPr>
              <w:t>.603</w:t>
            </w:r>
          </w:p>
        </w:tc>
        <w:tc>
          <w:tcPr>
            <w:tcW w:w="1720" w:type="dxa"/>
            <w:tcBorders>
              <w:top w:val="nil"/>
              <w:left w:val="nil"/>
              <w:bottom w:val="nil"/>
              <w:right w:val="nil"/>
            </w:tcBorders>
            <w:shd w:val="clear" w:color="000000" w:fill="FFFFFF"/>
            <w:noWrap/>
            <w:vAlign w:val="center"/>
            <w:hideMark/>
          </w:tcPr>
          <w:p w14:paraId="201523A5" w14:textId="0F5DF919" w:rsidR="00641B47" w:rsidRPr="00225D79" w:rsidRDefault="00641B47" w:rsidP="00641B47">
            <w:pPr>
              <w:jc w:val="center"/>
              <w:rPr>
                <w:lang w:eastAsia="fr-FR"/>
              </w:rPr>
            </w:pPr>
            <w:r w:rsidRPr="00225D79">
              <w:t>-.247</w:t>
            </w:r>
          </w:p>
        </w:tc>
        <w:tc>
          <w:tcPr>
            <w:tcW w:w="1112" w:type="dxa"/>
            <w:tcBorders>
              <w:top w:val="nil"/>
              <w:left w:val="nil"/>
              <w:bottom w:val="nil"/>
              <w:right w:val="nil"/>
            </w:tcBorders>
            <w:shd w:val="clear" w:color="000000" w:fill="FFFFFF"/>
            <w:noWrap/>
            <w:vAlign w:val="center"/>
            <w:hideMark/>
          </w:tcPr>
          <w:p w14:paraId="66053D37" w14:textId="1AE71C24" w:rsidR="00641B47" w:rsidRPr="00225D79" w:rsidRDefault="00641B47" w:rsidP="00641B47">
            <w:pPr>
              <w:jc w:val="center"/>
              <w:rPr>
                <w:b/>
                <w:bCs/>
                <w:lang w:eastAsia="fr-FR"/>
              </w:rPr>
            </w:pPr>
            <w:r w:rsidRPr="00225D79">
              <w:t>.105</w:t>
            </w:r>
          </w:p>
        </w:tc>
        <w:tc>
          <w:tcPr>
            <w:tcW w:w="1180" w:type="dxa"/>
            <w:tcBorders>
              <w:top w:val="nil"/>
              <w:left w:val="nil"/>
              <w:bottom w:val="nil"/>
              <w:right w:val="nil"/>
            </w:tcBorders>
            <w:shd w:val="clear" w:color="000000" w:fill="FFFFFF"/>
            <w:noWrap/>
            <w:vAlign w:val="center"/>
            <w:hideMark/>
          </w:tcPr>
          <w:p w14:paraId="720A63BC" w14:textId="4326901A" w:rsidR="00641B47" w:rsidRPr="00225D79" w:rsidRDefault="00641B47" w:rsidP="00641B47">
            <w:pPr>
              <w:jc w:val="center"/>
              <w:rPr>
                <w:i/>
                <w:iCs/>
                <w:u w:val="single"/>
                <w:lang w:eastAsia="fr-FR"/>
              </w:rPr>
            </w:pPr>
            <w:r w:rsidRPr="00225D79">
              <w:rPr>
                <w:i/>
                <w:iCs/>
                <w:u w:val="single"/>
              </w:rPr>
              <w:t>.036</w:t>
            </w:r>
          </w:p>
        </w:tc>
        <w:tc>
          <w:tcPr>
            <w:tcW w:w="1180" w:type="dxa"/>
            <w:tcBorders>
              <w:top w:val="nil"/>
              <w:left w:val="nil"/>
              <w:bottom w:val="nil"/>
              <w:right w:val="nil"/>
            </w:tcBorders>
            <w:shd w:val="clear" w:color="000000" w:fill="FFFFFF"/>
            <w:noWrap/>
            <w:vAlign w:val="center"/>
            <w:hideMark/>
          </w:tcPr>
          <w:p w14:paraId="13A10DB3" w14:textId="10239DEA" w:rsidR="00641B47" w:rsidRPr="00225D79" w:rsidRDefault="00641B47" w:rsidP="00641B47">
            <w:pPr>
              <w:jc w:val="center"/>
              <w:rPr>
                <w:b/>
                <w:bCs/>
                <w:lang w:eastAsia="fr-FR"/>
              </w:rPr>
            </w:pPr>
            <w:r w:rsidRPr="00225D79">
              <w:rPr>
                <w:b/>
                <w:bCs/>
              </w:rPr>
              <w:t>.457</w:t>
            </w:r>
          </w:p>
        </w:tc>
        <w:tc>
          <w:tcPr>
            <w:tcW w:w="1020" w:type="dxa"/>
            <w:tcBorders>
              <w:top w:val="nil"/>
              <w:left w:val="nil"/>
              <w:bottom w:val="nil"/>
              <w:right w:val="nil"/>
            </w:tcBorders>
            <w:shd w:val="clear" w:color="000000" w:fill="FFFFFF"/>
            <w:noWrap/>
            <w:vAlign w:val="bottom"/>
            <w:hideMark/>
          </w:tcPr>
          <w:p w14:paraId="24973CCF" w14:textId="3030F486" w:rsidR="00641B47" w:rsidRPr="00225D79" w:rsidRDefault="00641B47" w:rsidP="00641B47">
            <w:pPr>
              <w:jc w:val="center"/>
              <w:rPr>
                <w:lang w:eastAsia="fr-FR"/>
              </w:rPr>
            </w:pPr>
            <w:r w:rsidRPr="00225D79">
              <w:t>.354</w:t>
            </w:r>
          </w:p>
        </w:tc>
      </w:tr>
      <w:tr w:rsidR="00641B47" w:rsidRPr="001055CF" w14:paraId="630F2D8C" w14:textId="77777777" w:rsidTr="00291B6D">
        <w:trPr>
          <w:trHeight w:val="324"/>
        </w:trPr>
        <w:tc>
          <w:tcPr>
            <w:tcW w:w="993" w:type="dxa"/>
            <w:tcBorders>
              <w:top w:val="nil"/>
              <w:left w:val="nil"/>
              <w:bottom w:val="nil"/>
              <w:right w:val="nil"/>
            </w:tcBorders>
            <w:shd w:val="clear" w:color="000000" w:fill="FFFFFF"/>
            <w:noWrap/>
            <w:vAlign w:val="center"/>
            <w:hideMark/>
          </w:tcPr>
          <w:p w14:paraId="1ECFC219" w14:textId="4F58679A" w:rsidR="00641B47" w:rsidRPr="00225D79" w:rsidRDefault="00641B47" w:rsidP="00641B47">
            <w:pPr>
              <w:rPr>
                <w:lang w:eastAsia="fr-FR"/>
              </w:rPr>
            </w:pPr>
            <w:r w:rsidRPr="00225D79">
              <w:t>10</w:t>
            </w:r>
          </w:p>
        </w:tc>
        <w:tc>
          <w:tcPr>
            <w:tcW w:w="1420" w:type="dxa"/>
            <w:tcBorders>
              <w:top w:val="nil"/>
              <w:left w:val="nil"/>
              <w:bottom w:val="nil"/>
              <w:right w:val="nil"/>
            </w:tcBorders>
            <w:shd w:val="clear" w:color="000000" w:fill="FFFFFF"/>
            <w:noWrap/>
            <w:vAlign w:val="center"/>
            <w:hideMark/>
          </w:tcPr>
          <w:p w14:paraId="2355F9D2" w14:textId="609FC2BF" w:rsidR="00641B47" w:rsidRPr="00225D79" w:rsidRDefault="00641B47" w:rsidP="00641B47">
            <w:pPr>
              <w:jc w:val="center"/>
              <w:rPr>
                <w:i/>
                <w:iCs/>
                <w:u w:val="single"/>
                <w:lang w:eastAsia="fr-FR"/>
              </w:rPr>
            </w:pPr>
            <w:r w:rsidRPr="00225D79">
              <w:rPr>
                <w:b/>
                <w:bCs/>
              </w:rPr>
              <w:t>.471</w:t>
            </w:r>
          </w:p>
        </w:tc>
        <w:tc>
          <w:tcPr>
            <w:tcW w:w="1720" w:type="dxa"/>
            <w:tcBorders>
              <w:top w:val="nil"/>
              <w:left w:val="nil"/>
              <w:bottom w:val="nil"/>
              <w:right w:val="nil"/>
            </w:tcBorders>
            <w:shd w:val="clear" w:color="000000" w:fill="FFFFFF"/>
            <w:noWrap/>
            <w:vAlign w:val="center"/>
            <w:hideMark/>
          </w:tcPr>
          <w:p w14:paraId="345DC4BB" w14:textId="2E9D8B8E" w:rsidR="00641B47" w:rsidRPr="00225D79" w:rsidRDefault="00641B47" w:rsidP="00641B47">
            <w:pPr>
              <w:jc w:val="center"/>
              <w:rPr>
                <w:b/>
                <w:bCs/>
                <w:lang w:eastAsia="fr-FR"/>
              </w:rPr>
            </w:pPr>
            <w:r w:rsidRPr="00225D79">
              <w:rPr>
                <w:i/>
                <w:iCs/>
                <w:u w:val="single"/>
              </w:rPr>
              <w:t>-.035</w:t>
            </w:r>
          </w:p>
        </w:tc>
        <w:tc>
          <w:tcPr>
            <w:tcW w:w="1112" w:type="dxa"/>
            <w:tcBorders>
              <w:top w:val="nil"/>
              <w:left w:val="nil"/>
              <w:bottom w:val="nil"/>
              <w:right w:val="nil"/>
            </w:tcBorders>
            <w:shd w:val="clear" w:color="000000" w:fill="FFFFFF"/>
            <w:noWrap/>
            <w:vAlign w:val="center"/>
            <w:hideMark/>
          </w:tcPr>
          <w:p w14:paraId="0C5112CD" w14:textId="22CEE8E5" w:rsidR="00641B47" w:rsidRPr="00225D79" w:rsidRDefault="00641B47" w:rsidP="00641B47">
            <w:pPr>
              <w:jc w:val="center"/>
              <w:rPr>
                <w:i/>
                <w:iCs/>
                <w:u w:val="single"/>
                <w:lang w:eastAsia="fr-FR"/>
              </w:rPr>
            </w:pPr>
            <w:r w:rsidRPr="00225D79">
              <w:rPr>
                <w:i/>
                <w:iCs/>
                <w:u w:val="single"/>
              </w:rPr>
              <w:t>-.050</w:t>
            </w:r>
          </w:p>
        </w:tc>
        <w:tc>
          <w:tcPr>
            <w:tcW w:w="1180" w:type="dxa"/>
            <w:tcBorders>
              <w:top w:val="nil"/>
              <w:left w:val="nil"/>
              <w:bottom w:val="nil"/>
              <w:right w:val="nil"/>
            </w:tcBorders>
            <w:shd w:val="clear" w:color="000000" w:fill="FFFFFF"/>
            <w:noWrap/>
            <w:vAlign w:val="center"/>
            <w:hideMark/>
          </w:tcPr>
          <w:p w14:paraId="1D4B0649" w14:textId="28DBD0C1" w:rsidR="00641B47" w:rsidRPr="00225D79" w:rsidRDefault="00641B47" w:rsidP="00641B47">
            <w:pPr>
              <w:jc w:val="center"/>
              <w:rPr>
                <w:i/>
                <w:iCs/>
                <w:u w:val="single"/>
                <w:lang w:eastAsia="fr-FR"/>
              </w:rPr>
            </w:pPr>
            <w:r w:rsidRPr="00225D79">
              <w:rPr>
                <w:i/>
                <w:iCs/>
                <w:u w:val="single"/>
              </w:rPr>
              <w:t>-.056</w:t>
            </w:r>
          </w:p>
        </w:tc>
        <w:tc>
          <w:tcPr>
            <w:tcW w:w="1180" w:type="dxa"/>
            <w:tcBorders>
              <w:top w:val="nil"/>
              <w:left w:val="nil"/>
              <w:bottom w:val="nil"/>
              <w:right w:val="nil"/>
            </w:tcBorders>
            <w:shd w:val="clear" w:color="000000" w:fill="FFFFFF"/>
            <w:noWrap/>
            <w:vAlign w:val="center"/>
            <w:hideMark/>
          </w:tcPr>
          <w:p w14:paraId="623CE0C1" w14:textId="35ABF263" w:rsidR="00641B47" w:rsidRPr="00225D79" w:rsidRDefault="00641B47" w:rsidP="00641B47">
            <w:pPr>
              <w:jc w:val="center"/>
              <w:rPr>
                <w:b/>
                <w:bCs/>
                <w:i/>
                <w:iCs/>
                <w:u w:val="single"/>
                <w:lang w:eastAsia="fr-FR"/>
              </w:rPr>
            </w:pPr>
            <w:r w:rsidRPr="00225D79">
              <w:rPr>
                <w:b/>
                <w:bCs/>
              </w:rPr>
              <w:t>.625</w:t>
            </w:r>
          </w:p>
        </w:tc>
        <w:tc>
          <w:tcPr>
            <w:tcW w:w="1020" w:type="dxa"/>
            <w:tcBorders>
              <w:top w:val="nil"/>
              <w:left w:val="nil"/>
              <w:bottom w:val="nil"/>
              <w:right w:val="nil"/>
            </w:tcBorders>
            <w:shd w:val="clear" w:color="000000" w:fill="FFFFFF"/>
            <w:noWrap/>
            <w:vAlign w:val="bottom"/>
            <w:hideMark/>
          </w:tcPr>
          <w:p w14:paraId="54873BD5" w14:textId="34637F8F" w:rsidR="00641B47" w:rsidRPr="00225D79" w:rsidRDefault="00641B47" w:rsidP="00641B47">
            <w:pPr>
              <w:jc w:val="center"/>
              <w:rPr>
                <w:lang w:eastAsia="fr-FR"/>
              </w:rPr>
            </w:pPr>
            <w:r w:rsidRPr="00225D79">
              <w:t>.380</w:t>
            </w:r>
          </w:p>
        </w:tc>
      </w:tr>
      <w:tr w:rsidR="00641B47" w:rsidRPr="001055CF" w14:paraId="05D5F7A4" w14:textId="77777777" w:rsidTr="00291B6D">
        <w:trPr>
          <w:trHeight w:val="312"/>
        </w:trPr>
        <w:tc>
          <w:tcPr>
            <w:tcW w:w="993" w:type="dxa"/>
            <w:tcBorders>
              <w:top w:val="nil"/>
              <w:left w:val="nil"/>
              <w:bottom w:val="nil"/>
              <w:right w:val="nil"/>
            </w:tcBorders>
            <w:shd w:val="clear" w:color="000000" w:fill="FFFFFF"/>
            <w:noWrap/>
            <w:vAlign w:val="center"/>
            <w:hideMark/>
          </w:tcPr>
          <w:p w14:paraId="58534586" w14:textId="1F3A2D09" w:rsidR="00641B47" w:rsidRPr="00225D79" w:rsidRDefault="00641B47" w:rsidP="00641B47">
            <w:pPr>
              <w:rPr>
                <w:lang w:eastAsia="fr-FR"/>
              </w:rPr>
            </w:pPr>
            <w:r w:rsidRPr="00225D79">
              <w:t>11</w:t>
            </w:r>
          </w:p>
        </w:tc>
        <w:tc>
          <w:tcPr>
            <w:tcW w:w="1420" w:type="dxa"/>
            <w:tcBorders>
              <w:top w:val="nil"/>
              <w:left w:val="nil"/>
              <w:bottom w:val="nil"/>
              <w:right w:val="nil"/>
            </w:tcBorders>
            <w:shd w:val="clear" w:color="000000" w:fill="FFFFFF"/>
            <w:noWrap/>
            <w:vAlign w:val="center"/>
            <w:hideMark/>
          </w:tcPr>
          <w:p w14:paraId="0D9F1494" w14:textId="654F95F3" w:rsidR="00641B47" w:rsidRPr="00225D79" w:rsidRDefault="00641B47" w:rsidP="00641B47">
            <w:pPr>
              <w:jc w:val="center"/>
              <w:rPr>
                <w:b/>
                <w:bCs/>
                <w:lang w:eastAsia="fr-FR"/>
              </w:rPr>
            </w:pPr>
            <w:r w:rsidRPr="00225D79">
              <w:rPr>
                <w:b/>
                <w:bCs/>
              </w:rPr>
              <w:t>.541</w:t>
            </w:r>
          </w:p>
        </w:tc>
        <w:tc>
          <w:tcPr>
            <w:tcW w:w="1720" w:type="dxa"/>
            <w:tcBorders>
              <w:top w:val="nil"/>
              <w:left w:val="nil"/>
              <w:bottom w:val="nil"/>
              <w:right w:val="nil"/>
            </w:tcBorders>
            <w:shd w:val="clear" w:color="000000" w:fill="FFFFFF"/>
            <w:noWrap/>
            <w:vAlign w:val="center"/>
            <w:hideMark/>
          </w:tcPr>
          <w:p w14:paraId="2AE51EA6" w14:textId="45E7A669" w:rsidR="00641B47" w:rsidRPr="00225D79" w:rsidRDefault="00641B47" w:rsidP="00641B47">
            <w:pPr>
              <w:jc w:val="center"/>
              <w:rPr>
                <w:i/>
                <w:iCs/>
                <w:u w:val="single"/>
                <w:lang w:eastAsia="fr-FR"/>
              </w:rPr>
            </w:pPr>
            <w:r w:rsidRPr="00225D79">
              <w:rPr>
                <w:i/>
                <w:iCs/>
                <w:u w:val="single"/>
              </w:rPr>
              <w:t>-.035</w:t>
            </w:r>
          </w:p>
        </w:tc>
        <w:tc>
          <w:tcPr>
            <w:tcW w:w="1112" w:type="dxa"/>
            <w:tcBorders>
              <w:top w:val="nil"/>
              <w:left w:val="nil"/>
              <w:bottom w:val="nil"/>
              <w:right w:val="nil"/>
            </w:tcBorders>
            <w:shd w:val="clear" w:color="000000" w:fill="FFFFFF"/>
            <w:noWrap/>
            <w:vAlign w:val="center"/>
            <w:hideMark/>
          </w:tcPr>
          <w:p w14:paraId="32D59894" w14:textId="779A6FC4" w:rsidR="00641B47" w:rsidRPr="00225D79" w:rsidRDefault="00641B47" w:rsidP="00641B47">
            <w:pPr>
              <w:jc w:val="center"/>
              <w:rPr>
                <w:lang w:eastAsia="fr-FR"/>
              </w:rPr>
            </w:pPr>
            <w:r w:rsidRPr="00225D79">
              <w:t>-.083</w:t>
            </w:r>
          </w:p>
        </w:tc>
        <w:tc>
          <w:tcPr>
            <w:tcW w:w="1180" w:type="dxa"/>
            <w:tcBorders>
              <w:top w:val="nil"/>
              <w:left w:val="nil"/>
              <w:bottom w:val="nil"/>
              <w:right w:val="nil"/>
            </w:tcBorders>
            <w:shd w:val="clear" w:color="000000" w:fill="FFFFFF"/>
            <w:noWrap/>
            <w:vAlign w:val="center"/>
            <w:hideMark/>
          </w:tcPr>
          <w:p w14:paraId="474B2A2D" w14:textId="7D1A7C34" w:rsidR="00641B47" w:rsidRPr="00225D79" w:rsidRDefault="00641B47" w:rsidP="00641B47">
            <w:pPr>
              <w:jc w:val="center"/>
              <w:rPr>
                <w:i/>
                <w:iCs/>
                <w:u w:val="single"/>
                <w:lang w:eastAsia="fr-FR"/>
              </w:rPr>
            </w:pPr>
            <w:r w:rsidRPr="00225D79">
              <w:rPr>
                <w:i/>
                <w:iCs/>
                <w:u w:val="single"/>
              </w:rPr>
              <w:t>-.024</w:t>
            </w:r>
          </w:p>
        </w:tc>
        <w:tc>
          <w:tcPr>
            <w:tcW w:w="1180" w:type="dxa"/>
            <w:tcBorders>
              <w:top w:val="nil"/>
              <w:left w:val="nil"/>
              <w:bottom w:val="nil"/>
              <w:right w:val="nil"/>
            </w:tcBorders>
            <w:shd w:val="clear" w:color="000000" w:fill="FFFFFF"/>
            <w:noWrap/>
            <w:vAlign w:val="center"/>
            <w:hideMark/>
          </w:tcPr>
          <w:p w14:paraId="299DD3F8" w14:textId="50E9DE8E" w:rsidR="00641B47" w:rsidRPr="00225D79" w:rsidRDefault="00641B47" w:rsidP="00641B47">
            <w:pPr>
              <w:jc w:val="center"/>
              <w:rPr>
                <w:b/>
                <w:bCs/>
                <w:lang w:eastAsia="fr-FR"/>
              </w:rPr>
            </w:pPr>
            <w:r w:rsidRPr="00225D79">
              <w:rPr>
                <w:b/>
                <w:bCs/>
              </w:rPr>
              <w:t>.571</w:t>
            </w:r>
          </w:p>
        </w:tc>
        <w:tc>
          <w:tcPr>
            <w:tcW w:w="1020" w:type="dxa"/>
            <w:tcBorders>
              <w:top w:val="nil"/>
              <w:left w:val="nil"/>
              <w:bottom w:val="nil"/>
              <w:right w:val="nil"/>
            </w:tcBorders>
            <w:shd w:val="clear" w:color="000000" w:fill="FFFFFF"/>
            <w:noWrap/>
            <w:vAlign w:val="bottom"/>
            <w:hideMark/>
          </w:tcPr>
          <w:p w14:paraId="26D99FD8" w14:textId="59FFB17E" w:rsidR="00641B47" w:rsidRPr="00225D79" w:rsidRDefault="00641B47" w:rsidP="00641B47">
            <w:pPr>
              <w:jc w:val="center"/>
              <w:rPr>
                <w:lang w:eastAsia="fr-FR"/>
              </w:rPr>
            </w:pPr>
            <w:r w:rsidRPr="00225D79">
              <w:t>.373</w:t>
            </w:r>
          </w:p>
        </w:tc>
      </w:tr>
      <w:tr w:rsidR="00641B47" w:rsidRPr="001055CF" w14:paraId="6B577D03" w14:textId="77777777" w:rsidTr="00291B6D">
        <w:trPr>
          <w:trHeight w:val="312"/>
        </w:trPr>
        <w:tc>
          <w:tcPr>
            <w:tcW w:w="993" w:type="dxa"/>
            <w:tcBorders>
              <w:top w:val="nil"/>
              <w:left w:val="nil"/>
              <w:bottom w:val="nil"/>
              <w:right w:val="nil"/>
            </w:tcBorders>
            <w:shd w:val="clear" w:color="000000" w:fill="FFFFFF"/>
            <w:noWrap/>
            <w:vAlign w:val="center"/>
            <w:hideMark/>
          </w:tcPr>
          <w:p w14:paraId="7C89FDB4" w14:textId="0827809B" w:rsidR="00641B47" w:rsidRPr="00225D79" w:rsidRDefault="00641B47" w:rsidP="00641B47">
            <w:pPr>
              <w:rPr>
                <w:lang w:eastAsia="fr-FR"/>
              </w:rPr>
            </w:pPr>
            <w:r w:rsidRPr="00225D79">
              <w:t>12</w:t>
            </w:r>
          </w:p>
        </w:tc>
        <w:tc>
          <w:tcPr>
            <w:tcW w:w="1420" w:type="dxa"/>
            <w:tcBorders>
              <w:top w:val="nil"/>
              <w:left w:val="nil"/>
              <w:bottom w:val="nil"/>
              <w:right w:val="nil"/>
            </w:tcBorders>
            <w:shd w:val="clear" w:color="000000" w:fill="FFFFFF"/>
            <w:noWrap/>
            <w:vAlign w:val="center"/>
            <w:hideMark/>
          </w:tcPr>
          <w:p w14:paraId="54D6EC42" w14:textId="2BD629F2" w:rsidR="00641B47" w:rsidRPr="00225D79" w:rsidRDefault="00641B47" w:rsidP="00641B47">
            <w:pPr>
              <w:jc w:val="center"/>
              <w:rPr>
                <w:b/>
                <w:bCs/>
                <w:lang w:eastAsia="fr-FR"/>
              </w:rPr>
            </w:pPr>
            <w:r w:rsidRPr="00225D79">
              <w:rPr>
                <w:b/>
                <w:bCs/>
              </w:rPr>
              <w:t>.529</w:t>
            </w:r>
          </w:p>
        </w:tc>
        <w:tc>
          <w:tcPr>
            <w:tcW w:w="1720" w:type="dxa"/>
            <w:tcBorders>
              <w:top w:val="nil"/>
              <w:left w:val="nil"/>
              <w:bottom w:val="nil"/>
              <w:right w:val="nil"/>
            </w:tcBorders>
            <w:shd w:val="clear" w:color="000000" w:fill="FFFFFF"/>
            <w:noWrap/>
            <w:vAlign w:val="center"/>
            <w:hideMark/>
          </w:tcPr>
          <w:p w14:paraId="54328235" w14:textId="6533325A" w:rsidR="00641B47" w:rsidRPr="00225D79" w:rsidRDefault="00641B47" w:rsidP="00641B47">
            <w:pPr>
              <w:jc w:val="center"/>
              <w:rPr>
                <w:i/>
                <w:iCs/>
                <w:u w:val="single"/>
                <w:lang w:eastAsia="fr-FR"/>
              </w:rPr>
            </w:pPr>
            <w:r w:rsidRPr="00225D79">
              <w:t>.143</w:t>
            </w:r>
          </w:p>
        </w:tc>
        <w:tc>
          <w:tcPr>
            <w:tcW w:w="1112" w:type="dxa"/>
            <w:tcBorders>
              <w:top w:val="nil"/>
              <w:left w:val="nil"/>
              <w:bottom w:val="nil"/>
              <w:right w:val="nil"/>
            </w:tcBorders>
            <w:shd w:val="clear" w:color="000000" w:fill="FFFFFF"/>
            <w:noWrap/>
            <w:vAlign w:val="center"/>
            <w:hideMark/>
          </w:tcPr>
          <w:p w14:paraId="30BA0A1D" w14:textId="6E5039E2" w:rsidR="00641B47" w:rsidRPr="00225D79" w:rsidRDefault="00641B47" w:rsidP="00641B47">
            <w:pPr>
              <w:jc w:val="center"/>
              <w:rPr>
                <w:lang w:eastAsia="fr-FR"/>
              </w:rPr>
            </w:pPr>
            <w:r w:rsidRPr="00225D79">
              <w:t>-.093</w:t>
            </w:r>
          </w:p>
        </w:tc>
        <w:tc>
          <w:tcPr>
            <w:tcW w:w="1180" w:type="dxa"/>
            <w:tcBorders>
              <w:top w:val="nil"/>
              <w:left w:val="nil"/>
              <w:bottom w:val="nil"/>
              <w:right w:val="nil"/>
            </w:tcBorders>
            <w:shd w:val="clear" w:color="000000" w:fill="FFFFFF"/>
            <w:noWrap/>
            <w:vAlign w:val="center"/>
            <w:hideMark/>
          </w:tcPr>
          <w:p w14:paraId="6C22D2B9" w14:textId="4CE2F791" w:rsidR="00641B47" w:rsidRPr="00225D79" w:rsidRDefault="00641B47" w:rsidP="00641B47">
            <w:pPr>
              <w:jc w:val="center"/>
              <w:rPr>
                <w:i/>
                <w:iCs/>
                <w:u w:val="single"/>
                <w:lang w:eastAsia="fr-FR"/>
              </w:rPr>
            </w:pPr>
            <w:r w:rsidRPr="00225D79">
              <w:rPr>
                <w:i/>
                <w:iCs/>
                <w:u w:val="single"/>
              </w:rPr>
              <w:t>-.014</w:t>
            </w:r>
          </w:p>
        </w:tc>
        <w:tc>
          <w:tcPr>
            <w:tcW w:w="1180" w:type="dxa"/>
            <w:tcBorders>
              <w:top w:val="nil"/>
              <w:left w:val="nil"/>
              <w:bottom w:val="nil"/>
              <w:right w:val="nil"/>
            </w:tcBorders>
            <w:shd w:val="clear" w:color="000000" w:fill="FFFFFF"/>
            <w:noWrap/>
            <w:vAlign w:val="center"/>
            <w:hideMark/>
          </w:tcPr>
          <w:p w14:paraId="0EFAFB65" w14:textId="515F5F4E" w:rsidR="00641B47" w:rsidRPr="00225D79" w:rsidRDefault="00641B47" w:rsidP="00641B47">
            <w:pPr>
              <w:jc w:val="center"/>
              <w:rPr>
                <w:b/>
                <w:bCs/>
                <w:lang w:eastAsia="fr-FR"/>
              </w:rPr>
            </w:pPr>
            <w:r w:rsidRPr="00225D79">
              <w:rPr>
                <w:b/>
                <w:bCs/>
              </w:rPr>
              <w:t>.616</w:t>
            </w:r>
          </w:p>
        </w:tc>
        <w:tc>
          <w:tcPr>
            <w:tcW w:w="1020" w:type="dxa"/>
            <w:tcBorders>
              <w:top w:val="nil"/>
              <w:left w:val="nil"/>
              <w:bottom w:val="nil"/>
              <w:right w:val="nil"/>
            </w:tcBorders>
            <w:shd w:val="clear" w:color="000000" w:fill="FFFFFF"/>
            <w:noWrap/>
            <w:vAlign w:val="bottom"/>
            <w:hideMark/>
          </w:tcPr>
          <w:p w14:paraId="4D8B12A7" w14:textId="450E2E10" w:rsidR="00641B47" w:rsidRPr="00225D79" w:rsidRDefault="00641B47" w:rsidP="00641B47">
            <w:pPr>
              <w:jc w:val="center"/>
              <w:rPr>
                <w:lang w:eastAsia="fr-FR"/>
              </w:rPr>
            </w:pPr>
            <w:r w:rsidRPr="00225D79">
              <w:t>.311</w:t>
            </w:r>
          </w:p>
        </w:tc>
      </w:tr>
      <w:tr w:rsidR="00641B47" w:rsidRPr="001055CF" w14:paraId="773D60B2" w14:textId="77777777" w:rsidTr="00291B6D">
        <w:trPr>
          <w:trHeight w:val="312"/>
        </w:trPr>
        <w:tc>
          <w:tcPr>
            <w:tcW w:w="993" w:type="dxa"/>
            <w:tcBorders>
              <w:top w:val="nil"/>
              <w:left w:val="nil"/>
              <w:bottom w:val="nil"/>
              <w:right w:val="nil"/>
            </w:tcBorders>
            <w:shd w:val="clear" w:color="000000" w:fill="FFFFFF"/>
            <w:noWrap/>
            <w:vAlign w:val="center"/>
            <w:hideMark/>
          </w:tcPr>
          <w:p w14:paraId="1663CEF5" w14:textId="71DD3968" w:rsidR="00641B47" w:rsidRPr="00225D79" w:rsidRDefault="00641B47" w:rsidP="00641B47">
            <w:pPr>
              <w:rPr>
                <w:lang w:eastAsia="fr-FR"/>
              </w:rPr>
            </w:pPr>
            <w:r w:rsidRPr="00225D79">
              <w:t>13</w:t>
            </w:r>
          </w:p>
        </w:tc>
        <w:tc>
          <w:tcPr>
            <w:tcW w:w="1420" w:type="dxa"/>
            <w:tcBorders>
              <w:top w:val="nil"/>
              <w:left w:val="nil"/>
              <w:bottom w:val="nil"/>
              <w:right w:val="nil"/>
            </w:tcBorders>
            <w:shd w:val="clear" w:color="000000" w:fill="FFFFFF"/>
            <w:noWrap/>
            <w:vAlign w:val="center"/>
            <w:hideMark/>
          </w:tcPr>
          <w:p w14:paraId="0E075204" w14:textId="36276D92" w:rsidR="00641B47" w:rsidRPr="00225D79" w:rsidRDefault="00641B47" w:rsidP="00641B47">
            <w:pPr>
              <w:jc w:val="center"/>
              <w:rPr>
                <w:b/>
                <w:bCs/>
                <w:lang w:eastAsia="fr-FR"/>
              </w:rPr>
            </w:pPr>
            <w:r w:rsidRPr="00225D79">
              <w:rPr>
                <w:b/>
                <w:bCs/>
              </w:rPr>
              <w:t>.552</w:t>
            </w:r>
          </w:p>
        </w:tc>
        <w:tc>
          <w:tcPr>
            <w:tcW w:w="1720" w:type="dxa"/>
            <w:tcBorders>
              <w:top w:val="nil"/>
              <w:left w:val="nil"/>
              <w:bottom w:val="nil"/>
              <w:right w:val="nil"/>
            </w:tcBorders>
            <w:shd w:val="clear" w:color="000000" w:fill="FFFFFF"/>
            <w:noWrap/>
            <w:vAlign w:val="center"/>
            <w:hideMark/>
          </w:tcPr>
          <w:p w14:paraId="49E22218" w14:textId="130F0251" w:rsidR="00641B47" w:rsidRPr="00225D79" w:rsidRDefault="00641B47" w:rsidP="00641B47">
            <w:pPr>
              <w:jc w:val="center"/>
              <w:rPr>
                <w:lang w:eastAsia="fr-FR"/>
              </w:rPr>
            </w:pPr>
            <w:r w:rsidRPr="00225D79">
              <w:t>-.127</w:t>
            </w:r>
          </w:p>
        </w:tc>
        <w:tc>
          <w:tcPr>
            <w:tcW w:w="1112" w:type="dxa"/>
            <w:tcBorders>
              <w:top w:val="nil"/>
              <w:left w:val="nil"/>
              <w:bottom w:val="nil"/>
              <w:right w:val="nil"/>
            </w:tcBorders>
            <w:shd w:val="clear" w:color="000000" w:fill="FFFFFF"/>
            <w:noWrap/>
            <w:vAlign w:val="center"/>
            <w:hideMark/>
          </w:tcPr>
          <w:p w14:paraId="0342C6DE" w14:textId="2DD6CD19" w:rsidR="00641B47" w:rsidRPr="00225D79" w:rsidRDefault="00641B47" w:rsidP="00641B47">
            <w:pPr>
              <w:jc w:val="center"/>
              <w:rPr>
                <w:lang w:eastAsia="fr-FR"/>
              </w:rPr>
            </w:pPr>
            <w:r w:rsidRPr="00225D79">
              <w:t>.109</w:t>
            </w:r>
          </w:p>
        </w:tc>
        <w:tc>
          <w:tcPr>
            <w:tcW w:w="1180" w:type="dxa"/>
            <w:tcBorders>
              <w:top w:val="nil"/>
              <w:left w:val="nil"/>
              <w:bottom w:val="nil"/>
              <w:right w:val="nil"/>
            </w:tcBorders>
            <w:shd w:val="clear" w:color="000000" w:fill="FFFFFF"/>
            <w:noWrap/>
            <w:vAlign w:val="center"/>
            <w:hideMark/>
          </w:tcPr>
          <w:p w14:paraId="33D3E573" w14:textId="6AA2551B" w:rsidR="00641B47" w:rsidRPr="00225D79" w:rsidRDefault="00641B47" w:rsidP="00641B47">
            <w:pPr>
              <w:jc w:val="center"/>
              <w:rPr>
                <w:i/>
                <w:iCs/>
                <w:u w:val="single"/>
                <w:lang w:eastAsia="fr-FR"/>
              </w:rPr>
            </w:pPr>
            <w:r w:rsidRPr="00225D79">
              <w:rPr>
                <w:i/>
                <w:iCs/>
                <w:u w:val="single"/>
              </w:rPr>
              <w:t>.061</w:t>
            </w:r>
          </w:p>
        </w:tc>
        <w:tc>
          <w:tcPr>
            <w:tcW w:w="1180" w:type="dxa"/>
            <w:tcBorders>
              <w:top w:val="nil"/>
              <w:left w:val="nil"/>
              <w:bottom w:val="nil"/>
              <w:right w:val="nil"/>
            </w:tcBorders>
            <w:shd w:val="clear" w:color="000000" w:fill="FFFFFF"/>
            <w:noWrap/>
            <w:vAlign w:val="center"/>
            <w:hideMark/>
          </w:tcPr>
          <w:p w14:paraId="63164C76" w14:textId="72651E7A" w:rsidR="00641B47" w:rsidRPr="00225D79" w:rsidRDefault="00641B47" w:rsidP="00641B47">
            <w:pPr>
              <w:jc w:val="center"/>
              <w:rPr>
                <w:b/>
                <w:bCs/>
                <w:lang w:eastAsia="fr-FR"/>
              </w:rPr>
            </w:pPr>
            <w:r w:rsidRPr="00225D79">
              <w:rPr>
                <w:b/>
                <w:bCs/>
              </w:rPr>
              <w:t>.420</w:t>
            </w:r>
          </w:p>
        </w:tc>
        <w:tc>
          <w:tcPr>
            <w:tcW w:w="1020" w:type="dxa"/>
            <w:tcBorders>
              <w:top w:val="nil"/>
              <w:left w:val="nil"/>
              <w:bottom w:val="nil"/>
              <w:right w:val="nil"/>
            </w:tcBorders>
            <w:shd w:val="clear" w:color="000000" w:fill="FFFFFF"/>
            <w:noWrap/>
            <w:vAlign w:val="bottom"/>
            <w:hideMark/>
          </w:tcPr>
          <w:p w14:paraId="698039FC" w14:textId="75AFD14D" w:rsidR="00641B47" w:rsidRPr="00225D79" w:rsidRDefault="00641B47" w:rsidP="00641B47">
            <w:pPr>
              <w:jc w:val="center"/>
              <w:rPr>
                <w:lang w:eastAsia="fr-FR"/>
              </w:rPr>
            </w:pPr>
            <w:r w:rsidRPr="00225D79">
              <w:t>.487</w:t>
            </w:r>
          </w:p>
        </w:tc>
      </w:tr>
      <w:tr w:rsidR="00641B47" w:rsidRPr="001055CF" w14:paraId="72F13018" w14:textId="77777777" w:rsidTr="00291B6D">
        <w:trPr>
          <w:trHeight w:val="312"/>
        </w:trPr>
        <w:tc>
          <w:tcPr>
            <w:tcW w:w="993" w:type="dxa"/>
            <w:tcBorders>
              <w:top w:val="nil"/>
              <w:left w:val="nil"/>
              <w:bottom w:val="nil"/>
              <w:right w:val="nil"/>
            </w:tcBorders>
            <w:shd w:val="clear" w:color="000000" w:fill="FFFFFF"/>
            <w:noWrap/>
            <w:vAlign w:val="center"/>
            <w:hideMark/>
          </w:tcPr>
          <w:p w14:paraId="08B378F0" w14:textId="7D7B8055" w:rsidR="00641B47" w:rsidRPr="00225D79" w:rsidRDefault="00641B47" w:rsidP="00641B47">
            <w:pPr>
              <w:rPr>
                <w:lang w:eastAsia="fr-FR"/>
              </w:rPr>
            </w:pPr>
            <w:r w:rsidRPr="00225D79">
              <w:t>14</w:t>
            </w:r>
          </w:p>
        </w:tc>
        <w:tc>
          <w:tcPr>
            <w:tcW w:w="1420" w:type="dxa"/>
            <w:tcBorders>
              <w:top w:val="nil"/>
              <w:left w:val="nil"/>
              <w:bottom w:val="nil"/>
              <w:right w:val="nil"/>
            </w:tcBorders>
            <w:shd w:val="clear" w:color="000000" w:fill="FFFFFF"/>
            <w:noWrap/>
            <w:vAlign w:val="center"/>
            <w:hideMark/>
          </w:tcPr>
          <w:p w14:paraId="683354CB" w14:textId="3A6D2F8C" w:rsidR="00641B47" w:rsidRPr="00225D79" w:rsidRDefault="00641B47" w:rsidP="00641B47">
            <w:pPr>
              <w:jc w:val="center"/>
              <w:rPr>
                <w:b/>
                <w:bCs/>
                <w:lang w:eastAsia="fr-FR"/>
              </w:rPr>
            </w:pPr>
            <w:r w:rsidRPr="00225D79">
              <w:rPr>
                <w:b/>
                <w:bCs/>
              </w:rPr>
              <w:t>.685</w:t>
            </w:r>
          </w:p>
        </w:tc>
        <w:tc>
          <w:tcPr>
            <w:tcW w:w="1720" w:type="dxa"/>
            <w:tcBorders>
              <w:top w:val="nil"/>
              <w:left w:val="nil"/>
              <w:bottom w:val="nil"/>
              <w:right w:val="nil"/>
            </w:tcBorders>
            <w:shd w:val="clear" w:color="000000" w:fill="FFFFFF"/>
            <w:noWrap/>
            <w:vAlign w:val="center"/>
            <w:hideMark/>
          </w:tcPr>
          <w:p w14:paraId="1448E623" w14:textId="06E6A042" w:rsidR="00641B47" w:rsidRPr="00225D79" w:rsidRDefault="00641B47" w:rsidP="00641B47">
            <w:pPr>
              <w:jc w:val="center"/>
              <w:rPr>
                <w:lang w:eastAsia="fr-FR"/>
              </w:rPr>
            </w:pPr>
            <w:r w:rsidRPr="00225D79">
              <w:rPr>
                <w:i/>
                <w:iCs/>
                <w:u w:val="single"/>
              </w:rPr>
              <w:t>-.045</w:t>
            </w:r>
          </w:p>
        </w:tc>
        <w:tc>
          <w:tcPr>
            <w:tcW w:w="1112" w:type="dxa"/>
            <w:tcBorders>
              <w:top w:val="nil"/>
              <w:left w:val="nil"/>
              <w:bottom w:val="nil"/>
              <w:right w:val="nil"/>
            </w:tcBorders>
            <w:shd w:val="clear" w:color="000000" w:fill="FFFFFF"/>
            <w:noWrap/>
            <w:vAlign w:val="center"/>
            <w:hideMark/>
          </w:tcPr>
          <w:p w14:paraId="4BB17FE4" w14:textId="5A6F8024" w:rsidR="00641B47" w:rsidRPr="00225D79" w:rsidRDefault="00641B47" w:rsidP="00641B47">
            <w:pPr>
              <w:jc w:val="center"/>
              <w:rPr>
                <w:i/>
                <w:iCs/>
                <w:u w:val="single"/>
                <w:lang w:eastAsia="fr-FR"/>
              </w:rPr>
            </w:pPr>
            <w:r w:rsidRPr="00225D79">
              <w:t>.122</w:t>
            </w:r>
          </w:p>
        </w:tc>
        <w:tc>
          <w:tcPr>
            <w:tcW w:w="1180" w:type="dxa"/>
            <w:tcBorders>
              <w:top w:val="nil"/>
              <w:left w:val="nil"/>
              <w:bottom w:val="nil"/>
              <w:right w:val="nil"/>
            </w:tcBorders>
            <w:shd w:val="clear" w:color="000000" w:fill="FFFFFF"/>
            <w:noWrap/>
            <w:vAlign w:val="center"/>
            <w:hideMark/>
          </w:tcPr>
          <w:p w14:paraId="738429FD" w14:textId="7B4375B1" w:rsidR="00641B47" w:rsidRPr="00225D79" w:rsidRDefault="00641B47" w:rsidP="00641B47">
            <w:pPr>
              <w:jc w:val="center"/>
              <w:rPr>
                <w:i/>
                <w:iCs/>
                <w:u w:val="single"/>
                <w:lang w:eastAsia="fr-FR"/>
              </w:rPr>
            </w:pPr>
            <w:r w:rsidRPr="00225D79">
              <w:rPr>
                <w:i/>
                <w:iCs/>
                <w:u w:val="single"/>
              </w:rPr>
              <w:t>.063</w:t>
            </w:r>
          </w:p>
        </w:tc>
        <w:tc>
          <w:tcPr>
            <w:tcW w:w="1180" w:type="dxa"/>
            <w:tcBorders>
              <w:top w:val="nil"/>
              <w:left w:val="nil"/>
              <w:bottom w:val="nil"/>
              <w:right w:val="nil"/>
            </w:tcBorders>
            <w:shd w:val="clear" w:color="000000" w:fill="FFFFFF"/>
            <w:noWrap/>
            <w:vAlign w:val="center"/>
            <w:hideMark/>
          </w:tcPr>
          <w:p w14:paraId="304BB8C9" w14:textId="36560CF0" w:rsidR="00641B47" w:rsidRPr="00225D79" w:rsidRDefault="00641B47" w:rsidP="00641B47">
            <w:pPr>
              <w:jc w:val="center"/>
              <w:rPr>
                <w:b/>
                <w:bCs/>
                <w:lang w:eastAsia="fr-FR"/>
              </w:rPr>
            </w:pPr>
            <w:r w:rsidRPr="00225D79">
              <w:rPr>
                <w:b/>
                <w:bCs/>
              </w:rPr>
              <w:t>.432</w:t>
            </w:r>
          </w:p>
        </w:tc>
        <w:tc>
          <w:tcPr>
            <w:tcW w:w="1020" w:type="dxa"/>
            <w:tcBorders>
              <w:top w:val="nil"/>
              <w:left w:val="nil"/>
              <w:bottom w:val="nil"/>
              <w:right w:val="nil"/>
            </w:tcBorders>
            <w:shd w:val="clear" w:color="000000" w:fill="FFFFFF"/>
            <w:noWrap/>
            <w:vAlign w:val="bottom"/>
            <w:hideMark/>
          </w:tcPr>
          <w:p w14:paraId="63FCC3D2" w14:textId="5BCE7EA8" w:rsidR="00641B47" w:rsidRPr="00225D79" w:rsidRDefault="00641B47" w:rsidP="00641B47">
            <w:pPr>
              <w:jc w:val="center"/>
              <w:rPr>
                <w:lang w:eastAsia="fr-FR"/>
              </w:rPr>
            </w:pPr>
            <w:r w:rsidRPr="00225D79">
              <w:t>.323</w:t>
            </w:r>
          </w:p>
        </w:tc>
      </w:tr>
      <w:tr w:rsidR="00641B47" w:rsidRPr="001055CF" w14:paraId="52B6B588" w14:textId="77777777" w:rsidTr="00291B6D">
        <w:trPr>
          <w:trHeight w:val="312"/>
        </w:trPr>
        <w:tc>
          <w:tcPr>
            <w:tcW w:w="993" w:type="dxa"/>
            <w:tcBorders>
              <w:top w:val="nil"/>
              <w:left w:val="nil"/>
              <w:bottom w:val="nil"/>
              <w:right w:val="nil"/>
            </w:tcBorders>
            <w:shd w:val="clear" w:color="000000" w:fill="FFFFFF"/>
            <w:noWrap/>
            <w:vAlign w:val="center"/>
            <w:hideMark/>
          </w:tcPr>
          <w:p w14:paraId="29CEFCA2" w14:textId="00B06977" w:rsidR="00641B47" w:rsidRPr="00225D79" w:rsidRDefault="00641B47" w:rsidP="00641B47">
            <w:pPr>
              <w:rPr>
                <w:lang w:eastAsia="fr-FR"/>
              </w:rPr>
            </w:pPr>
            <w:r w:rsidRPr="00225D79">
              <w:t>15</w:t>
            </w:r>
          </w:p>
        </w:tc>
        <w:tc>
          <w:tcPr>
            <w:tcW w:w="1420" w:type="dxa"/>
            <w:tcBorders>
              <w:top w:val="nil"/>
              <w:left w:val="nil"/>
              <w:bottom w:val="nil"/>
              <w:right w:val="nil"/>
            </w:tcBorders>
            <w:shd w:val="clear" w:color="000000" w:fill="FFFFFF"/>
            <w:noWrap/>
            <w:vAlign w:val="center"/>
            <w:hideMark/>
          </w:tcPr>
          <w:p w14:paraId="04BEACB2" w14:textId="2B5C06E5" w:rsidR="00641B47" w:rsidRPr="00225D79" w:rsidRDefault="00641B47" w:rsidP="00641B47">
            <w:pPr>
              <w:jc w:val="center"/>
              <w:rPr>
                <w:b/>
                <w:bCs/>
                <w:lang w:eastAsia="fr-FR"/>
              </w:rPr>
            </w:pPr>
            <w:r w:rsidRPr="00225D79">
              <w:rPr>
                <w:b/>
                <w:bCs/>
              </w:rPr>
              <w:t>.519</w:t>
            </w:r>
          </w:p>
        </w:tc>
        <w:tc>
          <w:tcPr>
            <w:tcW w:w="1720" w:type="dxa"/>
            <w:tcBorders>
              <w:top w:val="nil"/>
              <w:left w:val="nil"/>
              <w:bottom w:val="nil"/>
              <w:right w:val="nil"/>
            </w:tcBorders>
            <w:shd w:val="clear" w:color="000000" w:fill="FFFFFF"/>
            <w:noWrap/>
            <w:vAlign w:val="center"/>
            <w:hideMark/>
          </w:tcPr>
          <w:p w14:paraId="21F3D3FA" w14:textId="6F221205" w:rsidR="00641B47" w:rsidRPr="00225D79" w:rsidRDefault="00641B47" w:rsidP="00641B47">
            <w:pPr>
              <w:jc w:val="center"/>
              <w:rPr>
                <w:i/>
                <w:iCs/>
                <w:u w:val="single"/>
                <w:lang w:eastAsia="fr-FR"/>
              </w:rPr>
            </w:pPr>
            <w:r w:rsidRPr="00225D79">
              <w:rPr>
                <w:i/>
                <w:iCs/>
                <w:u w:val="single"/>
              </w:rPr>
              <w:t>.038</w:t>
            </w:r>
          </w:p>
        </w:tc>
        <w:tc>
          <w:tcPr>
            <w:tcW w:w="1112" w:type="dxa"/>
            <w:tcBorders>
              <w:top w:val="nil"/>
              <w:left w:val="nil"/>
              <w:bottom w:val="nil"/>
              <w:right w:val="nil"/>
            </w:tcBorders>
            <w:shd w:val="clear" w:color="000000" w:fill="FFFFFF"/>
            <w:noWrap/>
            <w:vAlign w:val="center"/>
            <w:hideMark/>
          </w:tcPr>
          <w:p w14:paraId="2217D0D9" w14:textId="4C83026F" w:rsidR="00641B47" w:rsidRPr="00225D79" w:rsidRDefault="00641B47" w:rsidP="00641B47">
            <w:pPr>
              <w:jc w:val="center"/>
              <w:rPr>
                <w:i/>
                <w:iCs/>
                <w:u w:val="single"/>
                <w:lang w:eastAsia="fr-FR"/>
              </w:rPr>
            </w:pPr>
            <w:r w:rsidRPr="00225D79">
              <w:t>-.085</w:t>
            </w:r>
          </w:p>
        </w:tc>
        <w:tc>
          <w:tcPr>
            <w:tcW w:w="1180" w:type="dxa"/>
            <w:tcBorders>
              <w:top w:val="nil"/>
              <w:left w:val="nil"/>
              <w:bottom w:val="nil"/>
              <w:right w:val="nil"/>
            </w:tcBorders>
            <w:shd w:val="clear" w:color="000000" w:fill="FFFFFF"/>
            <w:noWrap/>
            <w:vAlign w:val="center"/>
            <w:hideMark/>
          </w:tcPr>
          <w:p w14:paraId="06B3E310" w14:textId="1E6DDC19" w:rsidR="00641B47" w:rsidRPr="00225D79" w:rsidRDefault="00641B47" w:rsidP="00641B47">
            <w:pPr>
              <w:jc w:val="center"/>
              <w:rPr>
                <w:i/>
                <w:iCs/>
                <w:u w:val="single"/>
                <w:lang w:eastAsia="fr-FR"/>
              </w:rPr>
            </w:pPr>
            <w:r w:rsidRPr="00225D79">
              <w:rPr>
                <w:i/>
                <w:iCs/>
                <w:u w:val="single"/>
              </w:rPr>
              <w:t>-.016</w:t>
            </w:r>
          </w:p>
        </w:tc>
        <w:tc>
          <w:tcPr>
            <w:tcW w:w="1180" w:type="dxa"/>
            <w:tcBorders>
              <w:top w:val="nil"/>
              <w:left w:val="nil"/>
              <w:bottom w:val="nil"/>
              <w:right w:val="nil"/>
            </w:tcBorders>
            <w:shd w:val="clear" w:color="000000" w:fill="FFFFFF"/>
            <w:noWrap/>
            <w:vAlign w:val="center"/>
            <w:hideMark/>
          </w:tcPr>
          <w:p w14:paraId="3E1A8234" w14:textId="04734899" w:rsidR="00641B47" w:rsidRPr="00225D79" w:rsidRDefault="00641B47" w:rsidP="00641B47">
            <w:pPr>
              <w:jc w:val="center"/>
              <w:rPr>
                <w:b/>
                <w:bCs/>
                <w:lang w:eastAsia="fr-FR"/>
              </w:rPr>
            </w:pPr>
            <w:r w:rsidRPr="00225D79">
              <w:rPr>
                <w:b/>
                <w:bCs/>
              </w:rPr>
              <w:t>.610</w:t>
            </w:r>
          </w:p>
        </w:tc>
        <w:tc>
          <w:tcPr>
            <w:tcW w:w="1020" w:type="dxa"/>
            <w:tcBorders>
              <w:top w:val="nil"/>
              <w:left w:val="nil"/>
              <w:bottom w:val="nil"/>
              <w:right w:val="nil"/>
            </w:tcBorders>
            <w:shd w:val="clear" w:color="000000" w:fill="FFFFFF"/>
            <w:noWrap/>
            <w:vAlign w:val="bottom"/>
            <w:hideMark/>
          </w:tcPr>
          <w:p w14:paraId="1A01D0DF" w14:textId="1638779A" w:rsidR="00641B47" w:rsidRPr="00225D79" w:rsidRDefault="00641B47" w:rsidP="00641B47">
            <w:pPr>
              <w:jc w:val="center"/>
              <w:rPr>
                <w:lang w:eastAsia="fr-FR"/>
              </w:rPr>
            </w:pPr>
            <w:r w:rsidRPr="00225D79">
              <w:t>.350</w:t>
            </w:r>
          </w:p>
        </w:tc>
      </w:tr>
      <w:tr w:rsidR="00641B47" w:rsidRPr="001055CF" w14:paraId="54B95A08" w14:textId="77777777" w:rsidTr="00291B6D">
        <w:trPr>
          <w:trHeight w:val="312"/>
        </w:trPr>
        <w:tc>
          <w:tcPr>
            <w:tcW w:w="993" w:type="dxa"/>
            <w:tcBorders>
              <w:top w:val="nil"/>
              <w:left w:val="nil"/>
              <w:bottom w:val="nil"/>
              <w:right w:val="nil"/>
            </w:tcBorders>
            <w:shd w:val="clear" w:color="000000" w:fill="FFFFFF"/>
            <w:noWrap/>
            <w:vAlign w:val="center"/>
            <w:hideMark/>
          </w:tcPr>
          <w:p w14:paraId="465EF6ED" w14:textId="283AC851" w:rsidR="00641B47" w:rsidRPr="00225D79" w:rsidRDefault="00641B47" w:rsidP="00641B47">
            <w:pPr>
              <w:rPr>
                <w:lang w:eastAsia="fr-FR"/>
              </w:rPr>
            </w:pPr>
            <w:r w:rsidRPr="00225D79">
              <w:t>6</w:t>
            </w:r>
          </w:p>
        </w:tc>
        <w:tc>
          <w:tcPr>
            <w:tcW w:w="1420" w:type="dxa"/>
            <w:tcBorders>
              <w:top w:val="nil"/>
              <w:left w:val="nil"/>
              <w:bottom w:val="nil"/>
              <w:right w:val="nil"/>
            </w:tcBorders>
            <w:shd w:val="clear" w:color="000000" w:fill="FFFFFF"/>
            <w:noWrap/>
            <w:vAlign w:val="center"/>
            <w:hideMark/>
          </w:tcPr>
          <w:p w14:paraId="4433B7BE" w14:textId="357FD0BF" w:rsidR="00641B47" w:rsidRPr="00225D79" w:rsidRDefault="00641B47" w:rsidP="00641B47">
            <w:pPr>
              <w:jc w:val="center"/>
              <w:rPr>
                <w:b/>
                <w:bCs/>
                <w:lang w:eastAsia="fr-FR"/>
              </w:rPr>
            </w:pPr>
            <w:r w:rsidRPr="00225D79">
              <w:t>.100</w:t>
            </w:r>
          </w:p>
        </w:tc>
        <w:tc>
          <w:tcPr>
            <w:tcW w:w="1720" w:type="dxa"/>
            <w:tcBorders>
              <w:top w:val="nil"/>
              <w:left w:val="nil"/>
              <w:bottom w:val="nil"/>
              <w:right w:val="nil"/>
            </w:tcBorders>
            <w:shd w:val="clear" w:color="000000" w:fill="FFFFFF"/>
            <w:noWrap/>
            <w:vAlign w:val="center"/>
            <w:hideMark/>
          </w:tcPr>
          <w:p w14:paraId="0F1CBF1B" w14:textId="2ED8C9D0" w:rsidR="00641B47" w:rsidRPr="00225D79" w:rsidRDefault="00641B47" w:rsidP="00641B47">
            <w:pPr>
              <w:jc w:val="center"/>
              <w:rPr>
                <w:i/>
                <w:iCs/>
                <w:u w:val="single"/>
                <w:lang w:eastAsia="fr-FR"/>
              </w:rPr>
            </w:pPr>
            <w:r w:rsidRPr="00225D79">
              <w:t>.073</w:t>
            </w:r>
          </w:p>
        </w:tc>
        <w:tc>
          <w:tcPr>
            <w:tcW w:w="1112" w:type="dxa"/>
            <w:tcBorders>
              <w:top w:val="nil"/>
              <w:left w:val="nil"/>
              <w:bottom w:val="nil"/>
              <w:right w:val="nil"/>
            </w:tcBorders>
            <w:shd w:val="clear" w:color="000000" w:fill="FFFFFF"/>
            <w:noWrap/>
            <w:vAlign w:val="center"/>
            <w:hideMark/>
          </w:tcPr>
          <w:p w14:paraId="5CDC226F" w14:textId="4CC3B67D" w:rsidR="00641B47" w:rsidRPr="00225D79" w:rsidRDefault="00641B47" w:rsidP="00641B47">
            <w:pPr>
              <w:jc w:val="center"/>
              <w:rPr>
                <w:lang w:eastAsia="fr-FR"/>
              </w:rPr>
            </w:pPr>
            <w:r w:rsidRPr="00225D79">
              <w:rPr>
                <w:b/>
                <w:bCs/>
                <w:i/>
                <w:iCs/>
                <w:u w:val="single"/>
              </w:rPr>
              <w:t>.108</w:t>
            </w:r>
          </w:p>
        </w:tc>
        <w:tc>
          <w:tcPr>
            <w:tcW w:w="1180" w:type="dxa"/>
            <w:tcBorders>
              <w:top w:val="nil"/>
              <w:left w:val="nil"/>
              <w:bottom w:val="nil"/>
              <w:right w:val="nil"/>
            </w:tcBorders>
            <w:shd w:val="clear" w:color="000000" w:fill="FFFFFF"/>
            <w:noWrap/>
            <w:vAlign w:val="center"/>
            <w:hideMark/>
          </w:tcPr>
          <w:p w14:paraId="0421DBF0" w14:textId="334AE933" w:rsidR="00641B47" w:rsidRPr="00225D79" w:rsidRDefault="00641B47" w:rsidP="00641B47">
            <w:pPr>
              <w:jc w:val="center"/>
              <w:rPr>
                <w:i/>
                <w:iCs/>
                <w:u w:val="single"/>
                <w:lang w:eastAsia="fr-FR"/>
              </w:rPr>
            </w:pPr>
            <w:r w:rsidRPr="00225D79">
              <w:rPr>
                <w:i/>
                <w:iCs/>
                <w:u w:val="single"/>
              </w:rPr>
              <w:t>-.003</w:t>
            </w:r>
          </w:p>
        </w:tc>
        <w:tc>
          <w:tcPr>
            <w:tcW w:w="1180" w:type="dxa"/>
            <w:tcBorders>
              <w:top w:val="nil"/>
              <w:left w:val="nil"/>
              <w:bottom w:val="nil"/>
              <w:right w:val="nil"/>
            </w:tcBorders>
            <w:shd w:val="clear" w:color="000000" w:fill="FFFFFF"/>
            <w:noWrap/>
            <w:vAlign w:val="center"/>
            <w:hideMark/>
          </w:tcPr>
          <w:p w14:paraId="21FF30F9" w14:textId="63A70664" w:rsidR="00641B47" w:rsidRPr="00225D79" w:rsidRDefault="00641B47" w:rsidP="00641B47">
            <w:pPr>
              <w:jc w:val="center"/>
              <w:rPr>
                <w:b/>
                <w:bCs/>
                <w:lang w:eastAsia="fr-FR"/>
              </w:rPr>
            </w:pPr>
            <w:r w:rsidRPr="00225D79">
              <w:rPr>
                <w:b/>
                <w:bCs/>
              </w:rPr>
              <w:t>.874</w:t>
            </w:r>
          </w:p>
        </w:tc>
        <w:tc>
          <w:tcPr>
            <w:tcW w:w="1020" w:type="dxa"/>
            <w:tcBorders>
              <w:top w:val="nil"/>
              <w:left w:val="nil"/>
              <w:bottom w:val="nil"/>
              <w:right w:val="nil"/>
            </w:tcBorders>
            <w:shd w:val="clear" w:color="000000" w:fill="FFFFFF"/>
            <w:noWrap/>
            <w:vAlign w:val="bottom"/>
            <w:hideMark/>
          </w:tcPr>
          <w:p w14:paraId="56068F6E" w14:textId="22767E64" w:rsidR="00641B47" w:rsidRPr="00225D79" w:rsidRDefault="00641B47" w:rsidP="00641B47">
            <w:pPr>
              <w:jc w:val="center"/>
              <w:rPr>
                <w:lang w:eastAsia="fr-FR"/>
              </w:rPr>
            </w:pPr>
            <w:r w:rsidRPr="00225D79">
              <w:t>.210</w:t>
            </w:r>
          </w:p>
        </w:tc>
      </w:tr>
      <w:tr w:rsidR="00641B47" w:rsidRPr="001055CF" w14:paraId="11BCDAB9" w14:textId="77777777" w:rsidTr="00291B6D">
        <w:trPr>
          <w:trHeight w:val="324"/>
        </w:trPr>
        <w:tc>
          <w:tcPr>
            <w:tcW w:w="993" w:type="dxa"/>
            <w:tcBorders>
              <w:top w:val="nil"/>
              <w:left w:val="nil"/>
              <w:bottom w:val="nil"/>
              <w:right w:val="nil"/>
            </w:tcBorders>
            <w:shd w:val="clear" w:color="000000" w:fill="FFFFFF"/>
            <w:noWrap/>
            <w:vAlign w:val="center"/>
            <w:hideMark/>
          </w:tcPr>
          <w:p w14:paraId="65BFD466" w14:textId="527B26B6" w:rsidR="00641B47" w:rsidRPr="00225D79" w:rsidRDefault="00641B47" w:rsidP="00641B47">
            <w:pPr>
              <w:rPr>
                <w:lang w:eastAsia="fr-FR"/>
              </w:rPr>
            </w:pPr>
            <w:r w:rsidRPr="00225D79">
              <w:t>7</w:t>
            </w:r>
          </w:p>
        </w:tc>
        <w:tc>
          <w:tcPr>
            <w:tcW w:w="1420" w:type="dxa"/>
            <w:tcBorders>
              <w:top w:val="nil"/>
              <w:left w:val="nil"/>
              <w:bottom w:val="nil"/>
              <w:right w:val="nil"/>
            </w:tcBorders>
            <w:shd w:val="clear" w:color="000000" w:fill="FFFFFF"/>
            <w:noWrap/>
            <w:vAlign w:val="center"/>
            <w:hideMark/>
          </w:tcPr>
          <w:p w14:paraId="0B4431B0" w14:textId="206AC1A9" w:rsidR="00641B47" w:rsidRPr="00225D79" w:rsidRDefault="00641B47" w:rsidP="00641B47">
            <w:pPr>
              <w:jc w:val="center"/>
              <w:rPr>
                <w:i/>
                <w:iCs/>
                <w:u w:val="single"/>
                <w:lang w:eastAsia="fr-FR"/>
              </w:rPr>
            </w:pPr>
            <w:r w:rsidRPr="00225D79">
              <w:t>-.105</w:t>
            </w:r>
          </w:p>
        </w:tc>
        <w:tc>
          <w:tcPr>
            <w:tcW w:w="1720" w:type="dxa"/>
            <w:tcBorders>
              <w:top w:val="nil"/>
              <w:left w:val="nil"/>
              <w:bottom w:val="nil"/>
              <w:right w:val="nil"/>
            </w:tcBorders>
            <w:shd w:val="clear" w:color="000000" w:fill="FFFFFF"/>
            <w:noWrap/>
            <w:vAlign w:val="center"/>
            <w:hideMark/>
          </w:tcPr>
          <w:p w14:paraId="5232DE3D" w14:textId="619563A5" w:rsidR="00641B47" w:rsidRPr="00225D79" w:rsidRDefault="00641B47" w:rsidP="00641B47">
            <w:pPr>
              <w:jc w:val="center"/>
              <w:rPr>
                <w:b/>
                <w:bCs/>
                <w:lang w:eastAsia="fr-FR"/>
              </w:rPr>
            </w:pPr>
            <w:r w:rsidRPr="00225D79">
              <w:rPr>
                <w:i/>
                <w:iCs/>
                <w:u w:val="single"/>
              </w:rPr>
              <w:t>.002</w:t>
            </w:r>
          </w:p>
        </w:tc>
        <w:tc>
          <w:tcPr>
            <w:tcW w:w="1112" w:type="dxa"/>
            <w:tcBorders>
              <w:top w:val="nil"/>
              <w:left w:val="nil"/>
              <w:bottom w:val="nil"/>
              <w:right w:val="nil"/>
            </w:tcBorders>
            <w:shd w:val="clear" w:color="000000" w:fill="FFFFFF"/>
            <w:noWrap/>
            <w:vAlign w:val="center"/>
            <w:hideMark/>
          </w:tcPr>
          <w:p w14:paraId="0484B7EF" w14:textId="54DC0019" w:rsidR="00641B47" w:rsidRPr="00225D79" w:rsidRDefault="00641B47" w:rsidP="00641B47">
            <w:pPr>
              <w:jc w:val="center"/>
              <w:rPr>
                <w:i/>
                <w:iCs/>
                <w:u w:val="single"/>
                <w:lang w:eastAsia="fr-FR"/>
              </w:rPr>
            </w:pPr>
            <w:r w:rsidRPr="00225D79">
              <w:rPr>
                <w:b/>
                <w:bCs/>
                <w:i/>
                <w:iCs/>
                <w:u w:val="single"/>
              </w:rPr>
              <w:t>.122</w:t>
            </w:r>
          </w:p>
        </w:tc>
        <w:tc>
          <w:tcPr>
            <w:tcW w:w="1180" w:type="dxa"/>
            <w:tcBorders>
              <w:top w:val="nil"/>
              <w:left w:val="nil"/>
              <w:bottom w:val="nil"/>
              <w:right w:val="nil"/>
            </w:tcBorders>
            <w:shd w:val="clear" w:color="000000" w:fill="FFFFFF"/>
            <w:noWrap/>
            <w:vAlign w:val="center"/>
            <w:hideMark/>
          </w:tcPr>
          <w:p w14:paraId="72910345" w14:textId="74F356D9" w:rsidR="00641B47" w:rsidRPr="00225D79" w:rsidRDefault="00641B47" w:rsidP="00641B47">
            <w:pPr>
              <w:jc w:val="center"/>
              <w:rPr>
                <w:i/>
                <w:iCs/>
                <w:u w:val="single"/>
                <w:lang w:eastAsia="fr-FR"/>
              </w:rPr>
            </w:pPr>
            <w:r w:rsidRPr="00225D79">
              <w:rPr>
                <w:i/>
                <w:iCs/>
                <w:u w:val="single"/>
              </w:rPr>
              <w:t>.022</w:t>
            </w:r>
          </w:p>
        </w:tc>
        <w:tc>
          <w:tcPr>
            <w:tcW w:w="1180" w:type="dxa"/>
            <w:tcBorders>
              <w:top w:val="nil"/>
              <w:left w:val="nil"/>
              <w:bottom w:val="nil"/>
              <w:right w:val="nil"/>
            </w:tcBorders>
            <w:shd w:val="clear" w:color="000000" w:fill="FFFFFF"/>
            <w:noWrap/>
            <w:vAlign w:val="center"/>
            <w:hideMark/>
          </w:tcPr>
          <w:p w14:paraId="403757CA" w14:textId="6140B23D" w:rsidR="00641B47" w:rsidRPr="00225D79" w:rsidRDefault="00641B47" w:rsidP="00641B47">
            <w:pPr>
              <w:jc w:val="center"/>
              <w:rPr>
                <w:b/>
                <w:bCs/>
                <w:i/>
                <w:iCs/>
                <w:u w:val="single"/>
                <w:lang w:eastAsia="fr-FR"/>
              </w:rPr>
            </w:pPr>
            <w:r w:rsidRPr="00225D79">
              <w:rPr>
                <w:b/>
                <w:bCs/>
              </w:rPr>
              <w:t>.845</w:t>
            </w:r>
          </w:p>
        </w:tc>
        <w:tc>
          <w:tcPr>
            <w:tcW w:w="1020" w:type="dxa"/>
            <w:tcBorders>
              <w:top w:val="nil"/>
              <w:left w:val="nil"/>
              <w:bottom w:val="nil"/>
              <w:right w:val="nil"/>
            </w:tcBorders>
            <w:shd w:val="clear" w:color="000000" w:fill="FFFFFF"/>
            <w:noWrap/>
            <w:vAlign w:val="bottom"/>
            <w:hideMark/>
          </w:tcPr>
          <w:p w14:paraId="262FC59D" w14:textId="2352B568" w:rsidR="00641B47" w:rsidRPr="00225D79" w:rsidRDefault="00641B47" w:rsidP="00641B47">
            <w:pPr>
              <w:jc w:val="center"/>
              <w:rPr>
                <w:lang w:eastAsia="fr-FR"/>
              </w:rPr>
            </w:pPr>
            <w:r w:rsidRPr="00225D79">
              <w:t>.259</w:t>
            </w:r>
          </w:p>
        </w:tc>
      </w:tr>
      <w:tr w:rsidR="00641B47" w:rsidRPr="001055CF" w14:paraId="57563A15" w14:textId="77777777" w:rsidTr="00291B6D">
        <w:trPr>
          <w:trHeight w:val="324"/>
        </w:trPr>
        <w:tc>
          <w:tcPr>
            <w:tcW w:w="993" w:type="dxa"/>
            <w:tcBorders>
              <w:top w:val="nil"/>
              <w:left w:val="nil"/>
              <w:bottom w:val="nil"/>
              <w:right w:val="nil"/>
            </w:tcBorders>
            <w:shd w:val="clear" w:color="000000" w:fill="FFFFFF"/>
            <w:noWrap/>
            <w:vAlign w:val="center"/>
            <w:hideMark/>
          </w:tcPr>
          <w:p w14:paraId="151FB803" w14:textId="41CD1081" w:rsidR="00641B47" w:rsidRPr="00225D79" w:rsidRDefault="00641B47" w:rsidP="00641B47">
            <w:pPr>
              <w:rPr>
                <w:lang w:eastAsia="fr-FR"/>
              </w:rPr>
            </w:pPr>
            <w:r w:rsidRPr="00225D79">
              <w:t>8</w:t>
            </w:r>
          </w:p>
        </w:tc>
        <w:tc>
          <w:tcPr>
            <w:tcW w:w="1420" w:type="dxa"/>
            <w:tcBorders>
              <w:top w:val="nil"/>
              <w:left w:val="nil"/>
              <w:bottom w:val="nil"/>
              <w:right w:val="nil"/>
            </w:tcBorders>
            <w:shd w:val="clear" w:color="000000" w:fill="FFFFFF"/>
            <w:noWrap/>
            <w:vAlign w:val="center"/>
            <w:hideMark/>
          </w:tcPr>
          <w:p w14:paraId="7CE30588" w14:textId="0050DA4C" w:rsidR="00641B47" w:rsidRPr="00225D79" w:rsidRDefault="00641B47" w:rsidP="00641B47">
            <w:pPr>
              <w:jc w:val="center"/>
              <w:rPr>
                <w:i/>
                <w:iCs/>
                <w:u w:val="single"/>
                <w:lang w:eastAsia="fr-FR"/>
              </w:rPr>
            </w:pPr>
            <w:r w:rsidRPr="00225D79">
              <w:t>-.077</w:t>
            </w:r>
          </w:p>
        </w:tc>
        <w:tc>
          <w:tcPr>
            <w:tcW w:w="1720" w:type="dxa"/>
            <w:tcBorders>
              <w:top w:val="nil"/>
              <w:left w:val="nil"/>
              <w:bottom w:val="nil"/>
              <w:right w:val="nil"/>
            </w:tcBorders>
            <w:shd w:val="clear" w:color="000000" w:fill="FFFFFF"/>
            <w:noWrap/>
            <w:vAlign w:val="center"/>
            <w:hideMark/>
          </w:tcPr>
          <w:p w14:paraId="2C582652" w14:textId="1A601CEC" w:rsidR="00641B47" w:rsidRPr="00225D79" w:rsidRDefault="00641B47" w:rsidP="00641B47">
            <w:pPr>
              <w:jc w:val="center"/>
              <w:rPr>
                <w:b/>
                <w:bCs/>
                <w:lang w:eastAsia="fr-FR"/>
              </w:rPr>
            </w:pPr>
            <w:r w:rsidRPr="00225D79">
              <w:t>.143</w:t>
            </w:r>
          </w:p>
        </w:tc>
        <w:tc>
          <w:tcPr>
            <w:tcW w:w="1112" w:type="dxa"/>
            <w:tcBorders>
              <w:top w:val="nil"/>
              <w:left w:val="nil"/>
              <w:bottom w:val="nil"/>
              <w:right w:val="nil"/>
            </w:tcBorders>
            <w:shd w:val="clear" w:color="000000" w:fill="FFFFFF"/>
            <w:noWrap/>
            <w:vAlign w:val="center"/>
            <w:hideMark/>
          </w:tcPr>
          <w:p w14:paraId="4CC2F1A1" w14:textId="2D2D270A" w:rsidR="00641B47" w:rsidRPr="00225D79" w:rsidRDefault="00641B47" w:rsidP="00641B47">
            <w:pPr>
              <w:jc w:val="center"/>
              <w:rPr>
                <w:i/>
                <w:iCs/>
                <w:u w:val="single"/>
                <w:lang w:eastAsia="fr-FR"/>
              </w:rPr>
            </w:pPr>
            <w:r w:rsidRPr="00225D79">
              <w:rPr>
                <w:b/>
                <w:bCs/>
              </w:rPr>
              <w:t>.388</w:t>
            </w:r>
          </w:p>
        </w:tc>
        <w:tc>
          <w:tcPr>
            <w:tcW w:w="1180" w:type="dxa"/>
            <w:tcBorders>
              <w:top w:val="nil"/>
              <w:left w:val="nil"/>
              <w:bottom w:val="nil"/>
              <w:right w:val="nil"/>
            </w:tcBorders>
            <w:shd w:val="clear" w:color="000000" w:fill="FFFFFF"/>
            <w:noWrap/>
            <w:vAlign w:val="center"/>
            <w:hideMark/>
          </w:tcPr>
          <w:p w14:paraId="6DBC7F28" w14:textId="75BEBF2A" w:rsidR="00641B47" w:rsidRPr="00225D79" w:rsidRDefault="00641B47" w:rsidP="00641B47">
            <w:pPr>
              <w:jc w:val="center"/>
              <w:rPr>
                <w:lang w:eastAsia="fr-FR"/>
              </w:rPr>
            </w:pPr>
            <w:r w:rsidRPr="00225D79">
              <w:rPr>
                <w:i/>
                <w:iCs/>
                <w:u w:val="single"/>
              </w:rPr>
              <w:t>-.029</w:t>
            </w:r>
          </w:p>
        </w:tc>
        <w:tc>
          <w:tcPr>
            <w:tcW w:w="1180" w:type="dxa"/>
            <w:tcBorders>
              <w:top w:val="nil"/>
              <w:left w:val="nil"/>
              <w:bottom w:val="nil"/>
              <w:right w:val="nil"/>
            </w:tcBorders>
            <w:shd w:val="clear" w:color="000000" w:fill="FFFFFF"/>
            <w:noWrap/>
            <w:vAlign w:val="center"/>
            <w:hideMark/>
          </w:tcPr>
          <w:p w14:paraId="73672148" w14:textId="12635523" w:rsidR="00641B47" w:rsidRPr="00225D79" w:rsidRDefault="00641B47" w:rsidP="00641B47">
            <w:pPr>
              <w:jc w:val="center"/>
              <w:rPr>
                <w:b/>
                <w:bCs/>
                <w:i/>
                <w:iCs/>
                <w:u w:val="single"/>
                <w:lang w:eastAsia="fr-FR"/>
              </w:rPr>
            </w:pPr>
            <w:r w:rsidRPr="00225D79">
              <w:rPr>
                <w:b/>
                <w:bCs/>
              </w:rPr>
              <w:t>.811</w:t>
            </w:r>
          </w:p>
        </w:tc>
        <w:tc>
          <w:tcPr>
            <w:tcW w:w="1020" w:type="dxa"/>
            <w:tcBorders>
              <w:top w:val="nil"/>
              <w:left w:val="nil"/>
              <w:bottom w:val="nil"/>
              <w:right w:val="nil"/>
            </w:tcBorders>
            <w:shd w:val="clear" w:color="000000" w:fill="FFFFFF"/>
            <w:noWrap/>
            <w:vAlign w:val="bottom"/>
            <w:hideMark/>
          </w:tcPr>
          <w:p w14:paraId="5674BBD2" w14:textId="4E434DF1" w:rsidR="00641B47" w:rsidRPr="00225D79" w:rsidRDefault="00641B47" w:rsidP="00641B47">
            <w:pPr>
              <w:jc w:val="center"/>
              <w:rPr>
                <w:lang w:eastAsia="fr-FR"/>
              </w:rPr>
            </w:pPr>
            <w:r w:rsidRPr="00225D79">
              <w:t>.164</w:t>
            </w:r>
          </w:p>
        </w:tc>
      </w:tr>
      <w:tr w:rsidR="00641B47" w:rsidRPr="001055CF" w14:paraId="452CEB47" w14:textId="77777777" w:rsidTr="00291B6D">
        <w:trPr>
          <w:trHeight w:val="312"/>
        </w:trPr>
        <w:tc>
          <w:tcPr>
            <w:tcW w:w="993" w:type="dxa"/>
            <w:tcBorders>
              <w:top w:val="nil"/>
              <w:left w:val="nil"/>
              <w:bottom w:val="nil"/>
              <w:right w:val="nil"/>
            </w:tcBorders>
            <w:shd w:val="clear" w:color="000000" w:fill="FFFFFF"/>
            <w:noWrap/>
            <w:vAlign w:val="center"/>
            <w:hideMark/>
          </w:tcPr>
          <w:p w14:paraId="21FF2CD2" w14:textId="4C8B9E4E" w:rsidR="00641B47" w:rsidRPr="00225D79" w:rsidRDefault="00641B47" w:rsidP="00641B47">
            <w:pPr>
              <w:rPr>
                <w:lang w:eastAsia="fr-FR"/>
              </w:rPr>
            </w:pPr>
            <w:r w:rsidRPr="00225D79">
              <w:t>21</w:t>
            </w:r>
          </w:p>
        </w:tc>
        <w:tc>
          <w:tcPr>
            <w:tcW w:w="1420" w:type="dxa"/>
            <w:tcBorders>
              <w:top w:val="nil"/>
              <w:left w:val="nil"/>
              <w:bottom w:val="nil"/>
              <w:right w:val="nil"/>
            </w:tcBorders>
            <w:shd w:val="clear" w:color="000000" w:fill="FFFFFF"/>
            <w:noWrap/>
            <w:vAlign w:val="center"/>
            <w:hideMark/>
          </w:tcPr>
          <w:p w14:paraId="55672B10" w14:textId="580349B2" w:rsidR="00641B47" w:rsidRPr="00225D79" w:rsidRDefault="00641B47" w:rsidP="00641B47">
            <w:pPr>
              <w:jc w:val="center"/>
              <w:rPr>
                <w:i/>
                <w:iCs/>
                <w:u w:val="single"/>
                <w:lang w:eastAsia="fr-FR"/>
              </w:rPr>
            </w:pPr>
            <w:r w:rsidRPr="00225D79">
              <w:rPr>
                <w:i/>
                <w:iCs/>
                <w:u w:val="single"/>
              </w:rPr>
              <w:t>.000</w:t>
            </w:r>
          </w:p>
        </w:tc>
        <w:tc>
          <w:tcPr>
            <w:tcW w:w="1720" w:type="dxa"/>
            <w:tcBorders>
              <w:top w:val="nil"/>
              <w:left w:val="nil"/>
              <w:bottom w:val="nil"/>
              <w:right w:val="nil"/>
            </w:tcBorders>
            <w:shd w:val="clear" w:color="000000" w:fill="FFFFFF"/>
            <w:noWrap/>
            <w:vAlign w:val="center"/>
            <w:hideMark/>
          </w:tcPr>
          <w:p w14:paraId="71EBD62F" w14:textId="558E3D63" w:rsidR="00641B47" w:rsidRPr="00225D79" w:rsidRDefault="00641B47" w:rsidP="00641B47">
            <w:pPr>
              <w:jc w:val="center"/>
              <w:rPr>
                <w:i/>
                <w:iCs/>
                <w:u w:val="single"/>
                <w:lang w:eastAsia="fr-FR"/>
              </w:rPr>
            </w:pPr>
            <w:r w:rsidRPr="00225D79">
              <w:rPr>
                <w:i/>
                <w:iCs/>
                <w:u w:val="single"/>
              </w:rPr>
              <w:t>.063</w:t>
            </w:r>
          </w:p>
        </w:tc>
        <w:tc>
          <w:tcPr>
            <w:tcW w:w="1112" w:type="dxa"/>
            <w:tcBorders>
              <w:top w:val="nil"/>
              <w:left w:val="nil"/>
              <w:bottom w:val="nil"/>
              <w:right w:val="nil"/>
            </w:tcBorders>
            <w:shd w:val="clear" w:color="000000" w:fill="FFFFFF"/>
            <w:noWrap/>
            <w:vAlign w:val="center"/>
            <w:hideMark/>
          </w:tcPr>
          <w:p w14:paraId="7F84ACF3" w14:textId="442FF9E5" w:rsidR="00641B47" w:rsidRPr="00225D79" w:rsidRDefault="00641B47" w:rsidP="00641B47">
            <w:pPr>
              <w:jc w:val="center"/>
              <w:rPr>
                <w:i/>
                <w:iCs/>
                <w:u w:val="single"/>
                <w:lang w:eastAsia="fr-FR"/>
              </w:rPr>
            </w:pPr>
            <w:r w:rsidRPr="00225D79">
              <w:rPr>
                <w:b/>
                <w:bCs/>
              </w:rPr>
              <w:t>.347</w:t>
            </w:r>
          </w:p>
        </w:tc>
        <w:tc>
          <w:tcPr>
            <w:tcW w:w="1180" w:type="dxa"/>
            <w:tcBorders>
              <w:top w:val="nil"/>
              <w:left w:val="nil"/>
              <w:bottom w:val="nil"/>
              <w:right w:val="nil"/>
            </w:tcBorders>
            <w:shd w:val="clear" w:color="000000" w:fill="FFFFFF"/>
            <w:noWrap/>
            <w:vAlign w:val="center"/>
            <w:hideMark/>
          </w:tcPr>
          <w:p w14:paraId="1FEBEB6D" w14:textId="3634CE8A" w:rsidR="00641B47" w:rsidRPr="00225D79" w:rsidRDefault="00641B47" w:rsidP="00641B47">
            <w:pPr>
              <w:jc w:val="center"/>
              <w:rPr>
                <w:b/>
                <w:bCs/>
                <w:lang w:eastAsia="fr-FR"/>
              </w:rPr>
            </w:pPr>
            <w:r w:rsidRPr="00225D79">
              <w:rPr>
                <w:i/>
                <w:iCs/>
                <w:u w:val="single"/>
              </w:rPr>
              <w:t>.026</w:t>
            </w:r>
          </w:p>
        </w:tc>
        <w:tc>
          <w:tcPr>
            <w:tcW w:w="1180" w:type="dxa"/>
            <w:tcBorders>
              <w:top w:val="nil"/>
              <w:left w:val="nil"/>
              <w:bottom w:val="nil"/>
              <w:right w:val="nil"/>
            </w:tcBorders>
            <w:shd w:val="clear" w:color="000000" w:fill="FFFFFF"/>
            <w:noWrap/>
            <w:vAlign w:val="center"/>
            <w:hideMark/>
          </w:tcPr>
          <w:p w14:paraId="38B385E5" w14:textId="29B75C04" w:rsidR="00641B47" w:rsidRPr="00225D79" w:rsidRDefault="00641B47" w:rsidP="00641B47">
            <w:pPr>
              <w:jc w:val="center"/>
              <w:rPr>
                <w:b/>
                <w:bCs/>
                <w:lang w:eastAsia="fr-FR"/>
              </w:rPr>
            </w:pPr>
            <w:r w:rsidRPr="00225D79">
              <w:rPr>
                <w:b/>
                <w:bCs/>
              </w:rPr>
              <w:t>.714</w:t>
            </w:r>
          </w:p>
        </w:tc>
        <w:tc>
          <w:tcPr>
            <w:tcW w:w="1020" w:type="dxa"/>
            <w:tcBorders>
              <w:top w:val="nil"/>
              <w:left w:val="nil"/>
              <w:bottom w:val="nil"/>
              <w:right w:val="nil"/>
            </w:tcBorders>
            <w:shd w:val="clear" w:color="000000" w:fill="FFFFFF"/>
            <w:noWrap/>
            <w:vAlign w:val="bottom"/>
            <w:hideMark/>
          </w:tcPr>
          <w:p w14:paraId="5A247F1A" w14:textId="2F9A2CD2" w:rsidR="00641B47" w:rsidRPr="00225D79" w:rsidRDefault="00641B47" w:rsidP="00641B47">
            <w:pPr>
              <w:jc w:val="center"/>
              <w:rPr>
                <w:lang w:eastAsia="fr-FR"/>
              </w:rPr>
            </w:pPr>
            <w:r w:rsidRPr="00225D79">
              <w:t>.365</w:t>
            </w:r>
          </w:p>
        </w:tc>
      </w:tr>
      <w:tr w:rsidR="00641B47" w:rsidRPr="001055CF" w14:paraId="3C1F6413" w14:textId="77777777" w:rsidTr="00291B6D">
        <w:trPr>
          <w:trHeight w:val="312"/>
        </w:trPr>
        <w:tc>
          <w:tcPr>
            <w:tcW w:w="993" w:type="dxa"/>
            <w:tcBorders>
              <w:top w:val="nil"/>
              <w:left w:val="nil"/>
              <w:bottom w:val="nil"/>
              <w:right w:val="nil"/>
            </w:tcBorders>
            <w:shd w:val="clear" w:color="000000" w:fill="FFFFFF"/>
            <w:noWrap/>
            <w:vAlign w:val="center"/>
            <w:hideMark/>
          </w:tcPr>
          <w:p w14:paraId="674ACCAC" w14:textId="6B576487" w:rsidR="00641B47" w:rsidRPr="00225D79" w:rsidRDefault="00641B47" w:rsidP="00641B47">
            <w:pPr>
              <w:rPr>
                <w:lang w:eastAsia="fr-FR"/>
              </w:rPr>
            </w:pPr>
            <w:r w:rsidRPr="00225D79">
              <w:t>22</w:t>
            </w:r>
          </w:p>
        </w:tc>
        <w:tc>
          <w:tcPr>
            <w:tcW w:w="1420" w:type="dxa"/>
            <w:tcBorders>
              <w:top w:val="nil"/>
              <w:left w:val="nil"/>
              <w:bottom w:val="nil"/>
              <w:right w:val="nil"/>
            </w:tcBorders>
            <w:shd w:val="clear" w:color="000000" w:fill="FFFFFF"/>
            <w:noWrap/>
            <w:vAlign w:val="center"/>
            <w:hideMark/>
          </w:tcPr>
          <w:p w14:paraId="3B9AC012" w14:textId="110EC5A2" w:rsidR="00641B47" w:rsidRPr="00225D79" w:rsidRDefault="00641B47" w:rsidP="00641B47">
            <w:pPr>
              <w:jc w:val="center"/>
              <w:rPr>
                <w:i/>
                <w:iCs/>
                <w:u w:val="single"/>
                <w:lang w:eastAsia="fr-FR"/>
              </w:rPr>
            </w:pPr>
            <w:r w:rsidRPr="00225D79">
              <w:rPr>
                <w:i/>
                <w:iCs/>
                <w:u w:val="single"/>
              </w:rPr>
              <w:t>.045</w:t>
            </w:r>
          </w:p>
        </w:tc>
        <w:tc>
          <w:tcPr>
            <w:tcW w:w="1720" w:type="dxa"/>
            <w:tcBorders>
              <w:top w:val="nil"/>
              <w:left w:val="nil"/>
              <w:bottom w:val="nil"/>
              <w:right w:val="nil"/>
            </w:tcBorders>
            <w:shd w:val="clear" w:color="000000" w:fill="FFFFFF"/>
            <w:noWrap/>
            <w:vAlign w:val="center"/>
            <w:hideMark/>
          </w:tcPr>
          <w:p w14:paraId="3AC7475C" w14:textId="3E9F054E" w:rsidR="00641B47" w:rsidRPr="00225D79" w:rsidRDefault="00641B47" w:rsidP="00641B47">
            <w:pPr>
              <w:jc w:val="center"/>
              <w:rPr>
                <w:lang w:eastAsia="fr-FR"/>
              </w:rPr>
            </w:pPr>
            <w:r w:rsidRPr="00225D79">
              <w:t>.197</w:t>
            </w:r>
          </w:p>
        </w:tc>
        <w:tc>
          <w:tcPr>
            <w:tcW w:w="1112" w:type="dxa"/>
            <w:tcBorders>
              <w:top w:val="nil"/>
              <w:left w:val="nil"/>
              <w:bottom w:val="nil"/>
              <w:right w:val="nil"/>
            </w:tcBorders>
            <w:shd w:val="clear" w:color="000000" w:fill="FFFFFF"/>
            <w:noWrap/>
            <w:vAlign w:val="center"/>
            <w:hideMark/>
          </w:tcPr>
          <w:p w14:paraId="0A095F94" w14:textId="631FA95D" w:rsidR="00641B47" w:rsidRPr="00225D79" w:rsidRDefault="00641B47" w:rsidP="00641B47">
            <w:pPr>
              <w:jc w:val="center"/>
              <w:rPr>
                <w:i/>
                <w:iCs/>
                <w:u w:val="single"/>
                <w:lang w:eastAsia="fr-FR"/>
              </w:rPr>
            </w:pPr>
            <w:r w:rsidRPr="00225D79">
              <w:rPr>
                <w:b/>
                <w:bCs/>
              </w:rPr>
              <w:t>.712</w:t>
            </w:r>
          </w:p>
        </w:tc>
        <w:tc>
          <w:tcPr>
            <w:tcW w:w="1180" w:type="dxa"/>
            <w:tcBorders>
              <w:top w:val="nil"/>
              <w:left w:val="nil"/>
              <w:bottom w:val="nil"/>
              <w:right w:val="nil"/>
            </w:tcBorders>
            <w:shd w:val="clear" w:color="000000" w:fill="FFFFFF"/>
            <w:noWrap/>
            <w:vAlign w:val="center"/>
            <w:hideMark/>
          </w:tcPr>
          <w:p w14:paraId="24A46B5D" w14:textId="3BB4DB00" w:rsidR="00641B47" w:rsidRPr="00225D79" w:rsidRDefault="00641B47" w:rsidP="00641B47">
            <w:pPr>
              <w:jc w:val="center"/>
              <w:rPr>
                <w:b/>
                <w:bCs/>
                <w:lang w:eastAsia="fr-FR"/>
              </w:rPr>
            </w:pPr>
            <w:r w:rsidRPr="00225D79">
              <w:rPr>
                <w:i/>
                <w:iCs/>
                <w:u w:val="single"/>
              </w:rPr>
              <w:t>.024</w:t>
            </w:r>
          </w:p>
        </w:tc>
        <w:tc>
          <w:tcPr>
            <w:tcW w:w="1180" w:type="dxa"/>
            <w:tcBorders>
              <w:top w:val="nil"/>
              <w:left w:val="nil"/>
              <w:bottom w:val="nil"/>
              <w:right w:val="nil"/>
            </w:tcBorders>
            <w:shd w:val="clear" w:color="000000" w:fill="FFFFFF"/>
            <w:noWrap/>
            <w:vAlign w:val="center"/>
            <w:hideMark/>
          </w:tcPr>
          <w:p w14:paraId="52B783E9" w14:textId="215E218F" w:rsidR="00641B47" w:rsidRPr="00225D79" w:rsidRDefault="00641B47" w:rsidP="00641B47">
            <w:pPr>
              <w:jc w:val="center"/>
              <w:rPr>
                <w:b/>
                <w:bCs/>
                <w:lang w:eastAsia="fr-FR"/>
              </w:rPr>
            </w:pPr>
            <w:r w:rsidRPr="00225D79">
              <w:rPr>
                <w:b/>
                <w:bCs/>
              </w:rPr>
              <w:t>.520</w:t>
            </w:r>
          </w:p>
        </w:tc>
        <w:tc>
          <w:tcPr>
            <w:tcW w:w="1020" w:type="dxa"/>
            <w:tcBorders>
              <w:top w:val="nil"/>
              <w:left w:val="nil"/>
              <w:bottom w:val="nil"/>
              <w:right w:val="nil"/>
            </w:tcBorders>
            <w:shd w:val="clear" w:color="000000" w:fill="FFFFFF"/>
            <w:noWrap/>
            <w:vAlign w:val="bottom"/>
            <w:hideMark/>
          </w:tcPr>
          <w:p w14:paraId="654C532A" w14:textId="58380710" w:rsidR="00641B47" w:rsidRPr="00225D79" w:rsidRDefault="00641B47" w:rsidP="00641B47">
            <w:pPr>
              <w:jc w:val="center"/>
              <w:rPr>
                <w:lang w:eastAsia="fr-FR"/>
              </w:rPr>
            </w:pPr>
            <w:r w:rsidRPr="00225D79">
              <w:t>.182</w:t>
            </w:r>
          </w:p>
        </w:tc>
      </w:tr>
      <w:tr w:rsidR="00641B47" w:rsidRPr="001055CF" w14:paraId="0751B18D" w14:textId="77777777" w:rsidTr="00291B6D">
        <w:trPr>
          <w:trHeight w:val="312"/>
        </w:trPr>
        <w:tc>
          <w:tcPr>
            <w:tcW w:w="993" w:type="dxa"/>
            <w:tcBorders>
              <w:top w:val="nil"/>
              <w:left w:val="nil"/>
              <w:bottom w:val="nil"/>
              <w:right w:val="nil"/>
            </w:tcBorders>
            <w:shd w:val="clear" w:color="000000" w:fill="FFFFFF"/>
            <w:noWrap/>
            <w:vAlign w:val="center"/>
            <w:hideMark/>
          </w:tcPr>
          <w:p w14:paraId="1B4F035F" w14:textId="64F7DA17" w:rsidR="00641B47" w:rsidRPr="00225D79" w:rsidRDefault="00641B47" w:rsidP="00641B47">
            <w:pPr>
              <w:rPr>
                <w:lang w:eastAsia="fr-FR"/>
              </w:rPr>
            </w:pPr>
            <w:r w:rsidRPr="00225D79">
              <w:t>23</w:t>
            </w:r>
          </w:p>
        </w:tc>
        <w:tc>
          <w:tcPr>
            <w:tcW w:w="1420" w:type="dxa"/>
            <w:tcBorders>
              <w:top w:val="nil"/>
              <w:left w:val="nil"/>
              <w:bottom w:val="nil"/>
              <w:right w:val="nil"/>
            </w:tcBorders>
            <w:shd w:val="clear" w:color="000000" w:fill="FFFFFF"/>
            <w:noWrap/>
            <w:vAlign w:val="center"/>
            <w:hideMark/>
          </w:tcPr>
          <w:p w14:paraId="41411E84" w14:textId="0C3B0577" w:rsidR="00641B47" w:rsidRPr="00225D79" w:rsidRDefault="00641B47" w:rsidP="00641B47">
            <w:pPr>
              <w:jc w:val="center"/>
              <w:rPr>
                <w:i/>
                <w:iCs/>
                <w:u w:val="single"/>
                <w:lang w:eastAsia="fr-FR"/>
              </w:rPr>
            </w:pPr>
            <w:r w:rsidRPr="00225D79">
              <w:rPr>
                <w:i/>
                <w:iCs/>
                <w:u w:val="single"/>
              </w:rPr>
              <w:t>.001</w:t>
            </w:r>
          </w:p>
        </w:tc>
        <w:tc>
          <w:tcPr>
            <w:tcW w:w="1720" w:type="dxa"/>
            <w:tcBorders>
              <w:top w:val="nil"/>
              <w:left w:val="nil"/>
              <w:bottom w:val="nil"/>
              <w:right w:val="nil"/>
            </w:tcBorders>
            <w:shd w:val="clear" w:color="000000" w:fill="FFFFFF"/>
            <w:noWrap/>
            <w:vAlign w:val="center"/>
            <w:hideMark/>
          </w:tcPr>
          <w:p w14:paraId="7A3C80F8" w14:textId="66C4B76C" w:rsidR="00641B47" w:rsidRPr="00225D79" w:rsidRDefault="00641B47" w:rsidP="00641B47">
            <w:pPr>
              <w:jc w:val="center"/>
              <w:rPr>
                <w:i/>
                <w:iCs/>
                <w:u w:val="single"/>
                <w:lang w:eastAsia="fr-FR"/>
              </w:rPr>
            </w:pPr>
            <w:r w:rsidRPr="00225D79">
              <w:t>.156</w:t>
            </w:r>
          </w:p>
        </w:tc>
        <w:tc>
          <w:tcPr>
            <w:tcW w:w="1112" w:type="dxa"/>
            <w:tcBorders>
              <w:top w:val="nil"/>
              <w:left w:val="nil"/>
              <w:bottom w:val="nil"/>
              <w:right w:val="nil"/>
            </w:tcBorders>
            <w:shd w:val="clear" w:color="000000" w:fill="FFFFFF"/>
            <w:noWrap/>
            <w:vAlign w:val="center"/>
            <w:hideMark/>
          </w:tcPr>
          <w:p w14:paraId="7E2CB42F" w14:textId="3B88BBA8" w:rsidR="00641B47" w:rsidRPr="00225D79" w:rsidRDefault="00641B47" w:rsidP="00641B47">
            <w:pPr>
              <w:jc w:val="center"/>
              <w:rPr>
                <w:i/>
                <w:iCs/>
                <w:u w:val="single"/>
                <w:lang w:eastAsia="fr-FR"/>
              </w:rPr>
            </w:pPr>
            <w:r w:rsidRPr="00225D79">
              <w:rPr>
                <w:b/>
                <w:bCs/>
              </w:rPr>
              <w:t>.678</w:t>
            </w:r>
          </w:p>
        </w:tc>
        <w:tc>
          <w:tcPr>
            <w:tcW w:w="1180" w:type="dxa"/>
            <w:tcBorders>
              <w:top w:val="nil"/>
              <w:left w:val="nil"/>
              <w:bottom w:val="nil"/>
              <w:right w:val="nil"/>
            </w:tcBorders>
            <w:shd w:val="clear" w:color="000000" w:fill="FFFFFF"/>
            <w:noWrap/>
            <w:vAlign w:val="center"/>
            <w:hideMark/>
          </w:tcPr>
          <w:p w14:paraId="1409664A" w14:textId="52353EB8" w:rsidR="00641B47" w:rsidRPr="00225D79" w:rsidRDefault="00641B47" w:rsidP="00641B47">
            <w:pPr>
              <w:jc w:val="center"/>
              <w:rPr>
                <w:b/>
                <w:bCs/>
                <w:lang w:eastAsia="fr-FR"/>
              </w:rPr>
            </w:pPr>
            <w:r w:rsidRPr="00225D79">
              <w:rPr>
                <w:i/>
                <w:iCs/>
                <w:u w:val="single"/>
              </w:rPr>
              <w:t>.009</w:t>
            </w:r>
          </w:p>
        </w:tc>
        <w:tc>
          <w:tcPr>
            <w:tcW w:w="1180" w:type="dxa"/>
            <w:tcBorders>
              <w:top w:val="nil"/>
              <w:left w:val="nil"/>
              <w:bottom w:val="nil"/>
              <w:right w:val="nil"/>
            </w:tcBorders>
            <w:shd w:val="clear" w:color="000000" w:fill="FFFFFF"/>
            <w:noWrap/>
            <w:vAlign w:val="center"/>
            <w:hideMark/>
          </w:tcPr>
          <w:p w14:paraId="47A5D80F" w14:textId="1491BF56" w:rsidR="00641B47" w:rsidRPr="00225D79" w:rsidRDefault="00641B47" w:rsidP="00641B47">
            <w:pPr>
              <w:jc w:val="center"/>
              <w:rPr>
                <w:b/>
                <w:bCs/>
                <w:lang w:eastAsia="fr-FR"/>
              </w:rPr>
            </w:pPr>
            <w:r w:rsidRPr="00225D79">
              <w:rPr>
                <w:b/>
                <w:bCs/>
              </w:rPr>
              <w:t>.640</w:t>
            </w:r>
          </w:p>
        </w:tc>
        <w:tc>
          <w:tcPr>
            <w:tcW w:w="1020" w:type="dxa"/>
            <w:tcBorders>
              <w:top w:val="nil"/>
              <w:left w:val="nil"/>
              <w:bottom w:val="nil"/>
              <w:right w:val="nil"/>
            </w:tcBorders>
            <w:shd w:val="clear" w:color="000000" w:fill="FFFFFF"/>
            <w:noWrap/>
            <w:vAlign w:val="bottom"/>
            <w:hideMark/>
          </w:tcPr>
          <w:p w14:paraId="405E939C" w14:textId="03464135" w:rsidR="00641B47" w:rsidRPr="00225D79" w:rsidRDefault="00641B47" w:rsidP="00641B47">
            <w:pPr>
              <w:jc w:val="center"/>
              <w:rPr>
                <w:lang w:eastAsia="fr-FR"/>
              </w:rPr>
            </w:pPr>
            <w:r w:rsidRPr="00225D79">
              <w:t>.106</w:t>
            </w:r>
          </w:p>
        </w:tc>
      </w:tr>
      <w:tr w:rsidR="00641B47" w:rsidRPr="001055CF" w14:paraId="49DAF88C" w14:textId="77777777" w:rsidTr="00291B6D">
        <w:trPr>
          <w:trHeight w:val="312"/>
        </w:trPr>
        <w:tc>
          <w:tcPr>
            <w:tcW w:w="993" w:type="dxa"/>
            <w:tcBorders>
              <w:top w:val="nil"/>
              <w:left w:val="nil"/>
              <w:bottom w:val="nil"/>
              <w:right w:val="nil"/>
            </w:tcBorders>
            <w:shd w:val="clear" w:color="000000" w:fill="FFFFFF"/>
            <w:noWrap/>
            <w:vAlign w:val="center"/>
            <w:hideMark/>
          </w:tcPr>
          <w:p w14:paraId="64151496" w14:textId="250E193E" w:rsidR="00641B47" w:rsidRPr="00225D79" w:rsidRDefault="00641B47" w:rsidP="00641B47">
            <w:pPr>
              <w:rPr>
                <w:lang w:eastAsia="fr-FR"/>
              </w:rPr>
            </w:pPr>
            <w:r w:rsidRPr="00225D79">
              <w:t>18</w:t>
            </w:r>
          </w:p>
        </w:tc>
        <w:tc>
          <w:tcPr>
            <w:tcW w:w="1420" w:type="dxa"/>
            <w:tcBorders>
              <w:top w:val="nil"/>
              <w:left w:val="nil"/>
              <w:bottom w:val="nil"/>
              <w:right w:val="nil"/>
            </w:tcBorders>
            <w:shd w:val="clear" w:color="000000" w:fill="FFFFFF"/>
            <w:noWrap/>
            <w:vAlign w:val="center"/>
            <w:hideMark/>
          </w:tcPr>
          <w:p w14:paraId="17C39856" w14:textId="6FF5C250" w:rsidR="00641B47" w:rsidRPr="00225D79" w:rsidRDefault="00641B47" w:rsidP="00641B47">
            <w:pPr>
              <w:jc w:val="center"/>
              <w:rPr>
                <w:i/>
                <w:iCs/>
                <w:u w:val="single"/>
                <w:lang w:eastAsia="fr-FR"/>
              </w:rPr>
            </w:pPr>
            <w:r w:rsidRPr="00225D79">
              <w:rPr>
                <w:i/>
                <w:iCs/>
                <w:u w:val="single"/>
              </w:rPr>
              <w:t>-.017</w:t>
            </w:r>
          </w:p>
        </w:tc>
        <w:tc>
          <w:tcPr>
            <w:tcW w:w="1720" w:type="dxa"/>
            <w:tcBorders>
              <w:top w:val="nil"/>
              <w:left w:val="nil"/>
              <w:bottom w:val="nil"/>
              <w:right w:val="nil"/>
            </w:tcBorders>
            <w:shd w:val="clear" w:color="000000" w:fill="FFFFFF"/>
            <w:noWrap/>
            <w:vAlign w:val="center"/>
            <w:hideMark/>
          </w:tcPr>
          <w:p w14:paraId="45B7C68D" w14:textId="3EC2DF35" w:rsidR="00641B47" w:rsidRPr="00225D79" w:rsidRDefault="00641B47" w:rsidP="00641B47">
            <w:pPr>
              <w:jc w:val="center"/>
              <w:rPr>
                <w:i/>
                <w:iCs/>
                <w:u w:val="single"/>
                <w:lang w:eastAsia="fr-FR"/>
              </w:rPr>
            </w:pPr>
            <w:r w:rsidRPr="00225D79">
              <w:t>-.114</w:t>
            </w:r>
          </w:p>
        </w:tc>
        <w:tc>
          <w:tcPr>
            <w:tcW w:w="1112" w:type="dxa"/>
            <w:tcBorders>
              <w:top w:val="nil"/>
              <w:left w:val="nil"/>
              <w:bottom w:val="nil"/>
              <w:right w:val="nil"/>
            </w:tcBorders>
            <w:shd w:val="clear" w:color="000000" w:fill="FFFFFF"/>
            <w:noWrap/>
            <w:vAlign w:val="center"/>
            <w:hideMark/>
          </w:tcPr>
          <w:p w14:paraId="3648E89D" w14:textId="0CF17114" w:rsidR="00641B47" w:rsidRPr="00225D79" w:rsidRDefault="00641B47" w:rsidP="00641B47">
            <w:pPr>
              <w:jc w:val="center"/>
              <w:rPr>
                <w:b/>
                <w:bCs/>
                <w:lang w:eastAsia="fr-FR"/>
              </w:rPr>
            </w:pPr>
            <w:r w:rsidRPr="00225D79">
              <w:rPr>
                <w:i/>
                <w:iCs/>
                <w:u w:val="single"/>
              </w:rPr>
              <w:t>-.001</w:t>
            </w:r>
          </w:p>
        </w:tc>
        <w:tc>
          <w:tcPr>
            <w:tcW w:w="1180" w:type="dxa"/>
            <w:tcBorders>
              <w:top w:val="nil"/>
              <w:left w:val="nil"/>
              <w:bottom w:val="nil"/>
              <w:right w:val="nil"/>
            </w:tcBorders>
            <w:shd w:val="clear" w:color="000000" w:fill="FFFFFF"/>
            <w:noWrap/>
            <w:vAlign w:val="center"/>
            <w:hideMark/>
          </w:tcPr>
          <w:p w14:paraId="26109D43" w14:textId="7C6497E9" w:rsidR="00641B47" w:rsidRPr="00225D79" w:rsidRDefault="00641B47" w:rsidP="00641B47">
            <w:pPr>
              <w:jc w:val="center"/>
              <w:rPr>
                <w:i/>
                <w:iCs/>
                <w:u w:val="single"/>
                <w:lang w:eastAsia="fr-FR"/>
              </w:rPr>
            </w:pPr>
            <w:r w:rsidRPr="00225D79">
              <w:rPr>
                <w:b/>
                <w:bCs/>
              </w:rPr>
              <w:t>.581</w:t>
            </w:r>
          </w:p>
        </w:tc>
        <w:tc>
          <w:tcPr>
            <w:tcW w:w="1180" w:type="dxa"/>
            <w:tcBorders>
              <w:top w:val="nil"/>
              <w:left w:val="nil"/>
              <w:bottom w:val="nil"/>
              <w:right w:val="nil"/>
            </w:tcBorders>
            <w:shd w:val="clear" w:color="000000" w:fill="FFFFFF"/>
            <w:noWrap/>
            <w:vAlign w:val="center"/>
            <w:hideMark/>
          </w:tcPr>
          <w:p w14:paraId="666DDF17" w14:textId="2CC1AA72" w:rsidR="00641B47" w:rsidRPr="00225D79" w:rsidRDefault="00641B47" w:rsidP="00641B47">
            <w:pPr>
              <w:jc w:val="center"/>
              <w:rPr>
                <w:b/>
                <w:bCs/>
                <w:lang w:eastAsia="fr-FR"/>
              </w:rPr>
            </w:pPr>
            <w:r w:rsidRPr="00225D79">
              <w:rPr>
                <w:b/>
                <w:bCs/>
              </w:rPr>
              <w:t>.458</w:t>
            </w:r>
          </w:p>
        </w:tc>
        <w:tc>
          <w:tcPr>
            <w:tcW w:w="1020" w:type="dxa"/>
            <w:tcBorders>
              <w:top w:val="nil"/>
              <w:left w:val="nil"/>
              <w:bottom w:val="nil"/>
              <w:right w:val="nil"/>
            </w:tcBorders>
            <w:shd w:val="clear" w:color="000000" w:fill="FFFFFF"/>
            <w:noWrap/>
            <w:vAlign w:val="bottom"/>
            <w:hideMark/>
          </w:tcPr>
          <w:p w14:paraId="201467B3" w14:textId="56AE2E13" w:rsidR="00641B47" w:rsidRPr="00225D79" w:rsidRDefault="00641B47" w:rsidP="00641B47">
            <w:pPr>
              <w:jc w:val="center"/>
              <w:rPr>
                <w:lang w:eastAsia="fr-FR"/>
              </w:rPr>
            </w:pPr>
            <w:r w:rsidRPr="00225D79">
              <w:t>.440</w:t>
            </w:r>
          </w:p>
        </w:tc>
      </w:tr>
      <w:tr w:rsidR="00641B47" w:rsidRPr="001055CF" w14:paraId="5A266C37" w14:textId="77777777" w:rsidTr="00291B6D">
        <w:trPr>
          <w:trHeight w:val="312"/>
        </w:trPr>
        <w:tc>
          <w:tcPr>
            <w:tcW w:w="993" w:type="dxa"/>
            <w:tcBorders>
              <w:top w:val="nil"/>
              <w:left w:val="nil"/>
              <w:bottom w:val="nil"/>
              <w:right w:val="nil"/>
            </w:tcBorders>
            <w:shd w:val="clear" w:color="000000" w:fill="FFFFFF"/>
            <w:noWrap/>
            <w:vAlign w:val="center"/>
            <w:hideMark/>
          </w:tcPr>
          <w:p w14:paraId="707DE760" w14:textId="2729B6A0" w:rsidR="00641B47" w:rsidRPr="00225D79" w:rsidRDefault="00641B47" w:rsidP="00641B47">
            <w:pPr>
              <w:rPr>
                <w:lang w:eastAsia="fr-FR"/>
              </w:rPr>
            </w:pPr>
            <w:r w:rsidRPr="00225D79">
              <w:t>19</w:t>
            </w:r>
          </w:p>
        </w:tc>
        <w:tc>
          <w:tcPr>
            <w:tcW w:w="1420" w:type="dxa"/>
            <w:tcBorders>
              <w:top w:val="nil"/>
              <w:left w:val="nil"/>
              <w:bottom w:val="nil"/>
              <w:right w:val="nil"/>
            </w:tcBorders>
            <w:shd w:val="clear" w:color="000000" w:fill="FFFFFF"/>
            <w:noWrap/>
            <w:vAlign w:val="center"/>
            <w:hideMark/>
          </w:tcPr>
          <w:p w14:paraId="292249E2" w14:textId="3EFDDBCE" w:rsidR="00641B47" w:rsidRPr="00225D79" w:rsidRDefault="00641B47" w:rsidP="00641B47">
            <w:pPr>
              <w:jc w:val="center"/>
              <w:rPr>
                <w:i/>
                <w:iCs/>
                <w:u w:val="single"/>
                <w:lang w:eastAsia="fr-FR"/>
              </w:rPr>
            </w:pPr>
            <w:r w:rsidRPr="00225D79">
              <w:rPr>
                <w:i/>
                <w:iCs/>
                <w:u w:val="single"/>
              </w:rPr>
              <w:t>.042</w:t>
            </w:r>
          </w:p>
        </w:tc>
        <w:tc>
          <w:tcPr>
            <w:tcW w:w="1720" w:type="dxa"/>
            <w:tcBorders>
              <w:top w:val="nil"/>
              <w:left w:val="nil"/>
              <w:bottom w:val="nil"/>
              <w:right w:val="nil"/>
            </w:tcBorders>
            <w:shd w:val="clear" w:color="000000" w:fill="FFFFFF"/>
            <w:noWrap/>
            <w:vAlign w:val="center"/>
            <w:hideMark/>
          </w:tcPr>
          <w:p w14:paraId="23792E42" w14:textId="3C360B12" w:rsidR="00641B47" w:rsidRPr="00225D79" w:rsidRDefault="00641B47" w:rsidP="00641B47">
            <w:pPr>
              <w:jc w:val="center"/>
              <w:rPr>
                <w:lang w:eastAsia="fr-FR"/>
              </w:rPr>
            </w:pPr>
            <w:r w:rsidRPr="00225D79">
              <w:t>-.274</w:t>
            </w:r>
          </w:p>
        </w:tc>
        <w:tc>
          <w:tcPr>
            <w:tcW w:w="1112" w:type="dxa"/>
            <w:tcBorders>
              <w:top w:val="nil"/>
              <w:left w:val="nil"/>
              <w:bottom w:val="nil"/>
              <w:right w:val="nil"/>
            </w:tcBorders>
            <w:shd w:val="clear" w:color="000000" w:fill="FFFFFF"/>
            <w:noWrap/>
            <w:vAlign w:val="center"/>
            <w:hideMark/>
          </w:tcPr>
          <w:p w14:paraId="7AF05491" w14:textId="21AF078C" w:rsidR="00641B47" w:rsidRPr="00225D79" w:rsidRDefault="00641B47" w:rsidP="00641B47">
            <w:pPr>
              <w:jc w:val="center"/>
              <w:rPr>
                <w:b/>
                <w:bCs/>
                <w:lang w:eastAsia="fr-FR"/>
              </w:rPr>
            </w:pPr>
            <w:r w:rsidRPr="00225D79">
              <w:t>.053</w:t>
            </w:r>
          </w:p>
        </w:tc>
        <w:tc>
          <w:tcPr>
            <w:tcW w:w="1180" w:type="dxa"/>
            <w:tcBorders>
              <w:top w:val="nil"/>
              <w:left w:val="nil"/>
              <w:bottom w:val="nil"/>
              <w:right w:val="nil"/>
            </w:tcBorders>
            <w:shd w:val="clear" w:color="000000" w:fill="FFFFFF"/>
            <w:noWrap/>
            <w:vAlign w:val="center"/>
            <w:hideMark/>
          </w:tcPr>
          <w:p w14:paraId="70E94086" w14:textId="5DFA47AC" w:rsidR="00641B47" w:rsidRPr="00225D79" w:rsidRDefault="00641B47" w:rsidP="00641B47">
            <w:pPr>
              <w:jc w:val="center"/>
              <w:rPr>
                <w:i/>
                <w:iCs/>
                <w:u w:val="single"/>
                <w:lang w:eastAsia="fr-FR"/>
              </w:rPr>
            </w:pPr>
            <w:r w:rsidRPr="00225D79">
              <w:rPr>
                <w:b/>
                <w:bCs/>
              </w:rPr>
              <w:t>.660</w:t>
            </w:r>
          </w:p>
        </w:tc>
        <w:tc>
          <w:tcPr>
            <w:tcW w:w="1180" w:type="dxa"/>
            <w:tcBorders>
              <w:top w:val="nil"/>
              <w:left w:val="nil"/>
              <w:bottom w:val="nil"/>
              <w:right w:val="nil"/>
            </w:tcBorders>
            <w:shd w:val="clear" w:color="000000" w:fill="FFFFFF"/>
            <w:noWrap/>
            <w:vAlign w:val="center"/>
            <w:hideMark/>
          </w:tcPr>
          <w:p w14:paraId="3F5D4CA4" w14:textId="3F85C187" w:rsidR="00641B47" w:rsidRPr="00225D79" w:rsidRDefault="00641B47" w:rsidP="00641B47">
            <w:pPr>
              <w:jc w:val="center"/>
              <w:rPr>
                <w:b/>
                <w:bCs/>
                <w:lang w:eastAsia="fr-FR"/>
              </w:rPr>
            </w:pPr>
            <w:r w:rsidRPr="00225D79">
              <w:rPr>
                <w:b/>
                <w:bCs/>
              </w:rPr>
              <w:t>.535</w:t>
            </w:r>
          </w:p>
        </w:tc>
        <w:tc>
          <w:tcPr>
            <w:tcW w:w="1020" w:type="dxa"/>
            <w:tcBorders>
              <w:top w:val="nil"/>
              <w:left w:val="nil"/>
              <w:bottom w:val="nil"/>
              <w:right w:val="nil"/>
            </w:tcBorders>
            <w:shd w:val="clear" w:color="000000" w:fill="FFFFFF"/>
            <w:noWrap/>
            <w:vAlign w:val="bottom"/>
            <w:hideMark/>
          </w:tcPr>
          <w:p w14:paraId="79520212" w14:textId="7DA0FD4A" w:rsidR="00641B47" w:rsidRPr="00225D79" w:rsidRDefault="00641B47" w:rsidP="00641B47">
            <w:pPr>
              <w:jc w:val="center"/>
              <w:rPr>
                <w:lang w:eastAsia="fr-FR"/>
              </w:rPr>
            </w:pPr>
            <w:r w:rsidRPr="00225D79">
              <w:t>.198</w:t>
            </w:r>
          </w:p>
        </w:tc>
      </w:tr>
      <w:tr w:rsidR="00641B47" w:rsidRPr="001055CF" w14:paraId="31792F55" w14:textId="77777777" w:rsidTr="00291B6D">
        <w:trPr>
          <w:trHeight w:val="312"/>
        </w:trPr>
        <w:tc>
          <w:tcPr>
            <w:tcW w:w="993" w:type="dxa"/>
            <w:tcBorders>
              <w:top w:val="nil"/>
              <w:left w:val="nil"/>
              <w:bottom w:val="single" w:sz="4" w:space="0" w:color="auto"/>
              <w:right w:val="nil"/>
            </w:tcBorders>
            <w:shd w:val="clear" w:color="000000" w:fill="FFFFFF"/>
            <w:noWrap/>
            <w:vAlign w:val="center"/>
            <w:hideMark/>
          </w:tcPr>
          <w:p w14:paraId="0F12679B" w14:textId="6038A1F7" w:rsidR="00641B47" w:rsidRPr="00225D79" w:rsidRDefault="00641B47" w:rsidP="00641B47">
            <w:pPr>
              <w:rPr>
                <w:lang w:eastAsia="fr-FR"/>
              </w:rPr>
            </w:pPr>
            <w:r w:rsidRPr="00225D79">
              <w:t>20</w:t>
            </w:r>
          </w:p>
        </w:tc>
        <w:tc>
          <w:tcPr>
            <w:tcW w:w="1420" w:type="dxa"/>
            <w:tcBorders>
              <w:top w:val="nil"/>
              <w:left w:val="nil"/>
              <w:bottom w:val="single" w:sz="4" w:space="0" w:color="auto"/>
              <w:right w:val="nil"/>
            </w:tcBorders>
            <w:shd w:val="clear" w:color="000000" w:fill="FFFFFF"/>
            <w:noWrap/>
            <w:vAlign w:val="center"/>
            <w:hideMark/>
          </w:tcPr>
          <w:p w14:paraId="501D4ED1" w14:textId="44118447" w:rsidR="00641B47" w:rsidRPr="00225D79" w:rsidRDefault="00641B47" w:rsidP="00641B47">
            <w:pPr>
              <w:jc w:val="center"/>
              <w:rPr>
                <w:lang w:eastAsia="fr-FR"/>
              </w:rPr>
            </w:pPr>
            <w:r w:rsidRPr="00225D79">
              <w:rPr>
                <w:i/>
                <w:iCs/>
                <w:u w:val="single"/>
              </w:rPr>
              <w:t>.005</w:t>
            </w:r>
          </w:p>
        </w:tc>
        <w:tc>
          <w:tcPr>
            <w:tcW w:w="1720" w:type="dxa"/>
            <w:tcBorders>
              <w:top w:val="nil"/>
              <w:left w:val="nil"/>
              <w:bottom w:val="single" w:sz="4" w:space="0" w:color="auto"/>
              <w:right w:val="nil"/>
            </w:tcBorders>
            <w:shd w:val="clear" w:color="000000" w:fill="FFFFFF"/>
            <w:noWrap/>
            <w:vAlign w:val="center"/>
            <w:hideMark/>
          </w:tcPr>
          <w:p w14:paraId="0F6599E5" w14:textId="4C7B797F" w:rsidR="00641B47" w:rsidRPr="00225D79" w:rsidRDefault="00641B47" w:rsidP="00641B47">
            <w:pPr>
              <w:jc w:val="center"/>
              <w:rPr>
                <w:lang w:eastAsia="fr-FR"/>
              </w:rPr>
            </w:pPr>
            <w:r w:rsidRPr="00225D79">
              <w:t>-.154</w:t>
            </w:r>
          </w:p>
        </w:tc>
        <w:tc>
          <w:tcPr>
            <w:tcW w:w="1112" w:type="dxa"/>
            <w:tcBorders>
              <w:top w:val="nil"/>
              <w:left w:val="nil"/>
              <w:bottom w:val="single" w:sz="4" w:space="0" w:color="auto"/>
              <w:right w:val="nil"/>
            </w:tcBorders>
            <w:shd w:val="clear" w:color="000000" w:fill="FFFFFF"/>
            <w:noWrap/>
            <w:vAlign w:val="center"/>
            <w:hideMark/>
          </w:tcPr>
          <w:p w14:paraId="47CDA43B" w14:textId="2D74067E" w:rsidR="00641B47" w:rsidRPr="00225D79" w:rsidRDefault="00641B47" w:rsidP="00641B47">
            <w:pPr>
              <w:jc w:val="center"/>
              <w:rPr>
                <w:b/>
                <w:bCs/>
                <w:lang w:eastAsia="fr-FR"/>
              </w:rPr>
            </w:pPr>
            <w:r w:rsidRPr="00225D79">
              <w:rPr>
                <w:i/>
                <w:iCs/>
                <w:u w:val="single"/>
              </w:rPr>
              <w:t>-.015</w:t>
            </w:r>
          </w:p>
        </w:tc>
        <w:tc>
          <w:tcPr>
            <w:tcW w:w="1180" w:type="dxa"/>
            <w:tcBorders>
              <w:top w:val="nil"/>
              <w:left w:val="nil"/>
              <w:bottom w:val="single" w:sz="4" w:space="0" w:color="auto"/>
              <w:right w:val="nil"/>
            </w:tcBorders>
            <w:shd w:val="clear" w:color="000000" w:fill="FFFFFF"/>
            <w:noWrap/>
            <w:vAlign w:val="center"/>
            <w:hideMark/>
          </w:tcPr>
          <w:p w14:paraId="3722548F" w14:textId="7DE2BE7B" w:rsidR="00641B47" w:rsidRPr="00225D79" w:rsidRDefault="00641B47" w:rsidP="00641B47">
            <w:pPr>
              <w:jc w:val="center"/>
              <w:rPr>
                <w:i/>
                <w:iCs/>
                <w:u w:val="single"/>
                <w:lang w:eastAsia="fr-FR"/>
              </w:rPr>
            </w:pPr>
            <w:r w:rsidRPr="00225D79">
              <w:rPr>
                <w:b/>
                <w:bCs/>
              </w:rPr>
              <w:t>.726</w:t>
            </w:r>
          </w:p>
        </w:tc>
        <w:tc>
          <w:tcPr>
            <w:tcW w:w="1180" w:type="dxa"/>
            <w:tcBorders>
              <w:top w:val="nil"/>
              <w:left w:val="nil"/>
              <w:bottom w:val="single" w:sz="4" w:space="0" w:color="auto"/>
              <w:right w:val="nil"/>
            </w:tcBorders>
            <w:shd w:val="clear" w:color="000000" w:fill="FFFFFF"/>
            <w:noWrap/>
            <w:vAlign w:val="center"/>
            <w:hideMark/>
          </w:tcPr>
          <w:p w14:paraId="3B12C5B8" w14:textId="1D1E9287" w:rsidR="00641B47" w:rsidRPr="00225D79" w:rsidRDefault="00641B47" w:rsidP="00641B47">
            <w:pPr>
              <w:jc w:val="center"/>
              <w:rPr>
                <w:b/>
                <w:bCs/>
                <w:lang w:eastAsia="fr-FR"/>
              </w:rPr>
            </w:pPr>
            <w:r w:rsidRPr="00225D79">
              <w:rPr>
                <w:b/>
                <w:bCs/>
              </w:rPr>
              <w:t>.507</w:t>
            </w:r>
          </w:p>
        </w:tc>
        <w:tc>
          <w:tcPr>
            <w:tcW w:w="1020" w:type="dxa"/>
            <w:tcBorders>
              <w:top w:val="nil"/>
              <w:left w:val="nil"/>
              <w:bottom w:val="single" w:sz="4" w:space="0" w:color="auto"/>
              <w:right w:val="nil"/>
            </w:tcBorders>
            <w:shd w:val="clear" w:color="000000" w:fill="FFFFFF"/>
            <w:noWrap/>
            <w:vAlign w:val="bottom"/>
            <w:hideMark/>
          </w:tcPr>
          <w:p w14:paraId="5A380087" w14:textId="38523FAD" w:rsidR="00641B47" w:rsidRPr="00225D79" w:rsidRDefault="00641B47" w:rsidP="00641B47">
            <w:pPr>
              <w:jc w:val="center"/>
              <w:rPr>
                <w:lang w:eastAsia="fr-FR"/>
              </w:rPr>
            </w:pPr>
            <w:r w:rsidRPr="00225D79">
              <w:t>.192</w:t>
            </w:r>
          </w:p>
        </w:tc>
      </w:tr>
      <w:tr w:rsidR="00641B47" w:rsidRPr="001055CF" w14:paraId="6D8034EE" w14:textId="77777777" w:rsidTr="00291B6D">
        <w:trPr>
          <w:trHeight w:val="312"/>
        </w:trPr>
        <w:tc>
          <w:tcPr>
            <w:tcW w:w="993" w:type="dxa"/>
            <w:tcBorders>
              <w:top w:val="nil"/>
              <w:left w:val="nil"/>
              <w:bottom w:val="single" w:sz="4" w:space="0" w:color="auto"/>
              <w:right w:val="nil"/>
            </w:tcBorders>
            <w:shd w:val="clear" w:color="000000" w:fill="FFFFFF"/>
            <w:noWrap/>
            <w:vAlign w:val="bottom"/>
            <w:hideMark/>
          </w:tcPr>
          <w:p w14:paraId="1119A620" w14:textId="77777777" w:rsidR="00641B47" w:rsidRPr="00225D79" w:rsidRDefault="00641B47" w:rsidP="00641B47">
            <w:pPr>
              <w:rPr>
                <w:lang w:eastAsia="fr-FR"/>
              </w:rPr>
            </w:pPr>
            <w:r w:rsidRPr="00225D79">
              <w:rPr>
                <w:lang w:eastAsia="fr-FR"/>
              </w:rPr>
              <w:t>ω</w:t>
            </w:r>
          </w:p>
        </w:tc>
        <w:tc>
          <w:tcPr>
            <w:tcW w:w="1420" w:type="dxa"/>
            <w:tcBorders>
              <w:top w:val="nil"/>
              <w:left w:val="nil"/>
              <w:bottom w:val="single" w:sz="4" w:space="0" w:color="auto"/>
              <w:right w:val="nil"/>
            </w:tcBorders>
            <w:shd w:val="clear" w:color="000000" w:fill="FFFFFF"/>
            <w:noWrap/>
            <w:vAlign w:val="center"/>
            <w:hideMark/>
          </w:tcPr>
          <w:p w14:paraId="2006CFBA" w14:textId="2A86E452" w:rsidR="00641B47" w:rsidRPr="00225D79" w:rsidRDefault="00641B47" w:rsidP="00641B47">
            <w:pPr>
              <w:jc w:val="center"/>
              <w:rPr>
                <w:lang w:eastAsia="fr-FR"/>
              </w:rPr>
            </w:pPr>
            <w:r w:rsidRPr="00225D79">
              <w:t>.865</w:t>
            </w:r>
          </w:p>
        </w:tc>
        <w:tc>
          <w:tcPr>
            <w:tcW w:w="1720" w:type="dxa"/>
            <w:tcBorders>
              <w:top w:val="nil"/>
              <w:left w:val="nil"/>
              <w:bottom w:val="single" w:sz="4" w:space="0" w:color="auto"/>
              <w:right w:val="nil"/>
            </w:tcBorders>
            <w:shd w:val="clear" w:color="000000" w:fill="FFFFFF"/>
            <w:noWrap/>
            <w:vAlign w:val="center"/>
            <w:hideMark/>
          </w:tcPr>
          <w:p w14:paraId="405BCB97" w14:textId="411DD68B" w:rsidR="00641B47" w:rsidRPr="00225D79" w:rsidRDefault="00641B47" w:rsidP="00641B47">
            <w:pPr>
              <w:jc w:val="center"/>
              <w:rPr>
                <w:lang w:eastAsia="fr-FR"/>
              </w:rPr>
            </w:pPr>
            <w:r w:rsidRPr="00225D79">
              <w:t>.825</w:t>
            </w:r>
          </w:p>
        </w:tc>
        <w:tc>
          <w:tcPr>
            <w:tcW w:w="1112" w:type="dxa"/>
            <w:tcBorders>
              <w:top w:val="nil"/>
              <w:left w:val="nil"/>
              <w:bottom w:val="single" w:sz="4" w:space="0" w:color="auto"/>
              <w:right w:val="nil"/>
            </w:tcBorders>
            <w:shd w:val="clear" w:color="000000" w:fill="FFFFFF"/>
            <w:noWrap/>
            <w:vAlign w:val="center"/>
            <w:hideMark/>
          </w:tcPr>
          <w:p w14:paraId="1C9E4277" w14:textId="49AB98DC" w:rsidR="00641B47" w:rsidRPr="00225D79" w:rsidRDefault="00641B47" w:rsidP="00641B47">
            <w:pPr>
              <w:jc w:val="center"/>
              <w:rPr>
                <w:lang w:eastAsia="fr-FR"/>
              </w:rPr>
            </w:pPr>
            <w:r w:rsidRPr="00225D79">
              <w:t>.812</w:t>
            </w:r>
          </w:p>
        </w:tc>
        <w:tc>
          <w:tcPr>
            <w:tcW w:w="1180" w:type="dxa"/>
            <w:tcBorders>
              <w:top w:val="nil"/>
              <w:left w:val="nil"/>
              <w:bottom w:val="single" w:sz="4" w:space="0" w:color="auto"/>
              <w:right w:val="nil"/>
            </w:tcBorders>
            <w:shd w:val="clear" w:color="000000" w:fill="FFFFFF"/>
            <w:noWrap/>
            <w:vAlign w:val="center"/>
            <w:hideMark/>
          </w:tcPr>
          <w:p w14:paraId="7E688434" w14:textId="36D2CEFF" w:rsidR="00641B47" w:rsidRPr="00225D79" w:rsidRDefault="00641B47" w:rsidP="00641B47">
            <w:pPr>
              <w:jc w:val="center"/>
              <w:rPr>
                <w:lang w:eastAsia="fr-FR"/>
              </w:rPr>
            </w:pPr>
            <w:r w:rsidRPr="00225D79">
              <w:t>.823</w:t>
            </w:r>
          </w:p>
        </w:tc>
        <w:tc>
          <w:tcPr>
            <w:tcW w:w="1180" w:type="dxa"/>
            <w:tcBorders>
              <w:top w:val="nil"/>
              <w:left w:val="nil"/>
              <w:bottom w:val="single" w:sz="4" w:space="0" w:color="auto"/>
              <w:right w:val="nil"/>
            </w:tcBorders>
            <w:shd w:val="clear" w:color="000000" w:fill="FFFFFF"/>
            <w:noWrap/>
            <w:vAlign w:val="center"/>
            <w:hideMark/>
          </w:tcPr>
          <w:p w14:paraId="0AA4A8D8" w14:textId="6E1C0538" w:rsidR="00641B47" w:rsidRPr="00225D79" w:rsidRDefault="00641B47" w:rsidP="00641B47">
            <w:pPr>
              <w:jc w:val="center"/>
              <w:rPr>
                <w:lang w:eastAsia="fr-FR"/>
              </w:rPr>
            </w:pPr>
            <w:r w:rsidRPr="00225D79">
              <w:t>.933</w:t>
            </w:r>
          </w:p>
        </w:tc>
        <w:tc>
          <w:tcPr>
            <w:tcW w:w="1020" w:type="dxa"/>
            <w:tcBorders>
              <w:top w:val="nil"/>
              <w:left w:val="nil"/>
              <w:bottom w:val="single" w:sz="4" w:space="0" w:color="auto"/>
              <w:right w:val="nil"/>
            </w:tcBorders>
            <w:shd w:val="clear" w:color="000000" w:fill="FFFFFF"/>
            <w:noWrap/>
            <w:vAlign w:val="bottom"/>
            <w:hideMark/>
          </w:tcPr>
          <w:p w14:paraId="69EE13F3" w14:textId="7EB32B2D" w:rsidR="00641B47" w:rsidRPr="00225D79" w:rsidRDefault="00641B47" w:rsidP="00641B47">
            <w:pPr>
              <w:rPr>
                <w:lang w:eastAsia="fr-FR"/>
              </w:rPr>
            </w:pPr>
          </w:p>
        </w:tc>
      </w:tr>
    </w:tbl>
    <w:p w14:paraId="46580083" w14:textId="37A19744" w:rsidR="003A229F" w:rsidRPr="001055CF" w:rsidRDefault="000550D6" w:rsidP="000550D6">
      <w:pPr>
        <w:ind w:right="656"/>
        <w:jc w:val="both"/>
      </w:pPr>
      <w:r w:rsidRPr="001055CF">
        <w:rPr>
          <w:i/>
          <w:iCs/>
        </w:rPr>
        <w:t>Note</w:t>
      </w:r>
      <w:r w:rsidRPr="001055CF">
        <w:t>. IES-2 = Intuitive Eating Scale - second version; EPR = Eating for Physical Rather than Emotional Reasons; λ = factor loadings; UPE = Unconditi</w:t>
      </w:r>
      <w:r w:rsidR="003A229F" w:rsidRPr="001055CF">
        <w:t xml:space="preserve">onal Permission to Eat; RHSC = </w:t>
      </w:r>
      <w:r w:rsidRPr="001055CF">
        <w:t xml:space="preserve">Reliance on Hunger and Satiety Cues; BFC = Body-Food Choice Congruence; </w:t>
      </w:r>
      <w:r w:rsidR="00B74FF0" w:rsidRPr="001055CF">
        <w:t xml:space="preserve">S-factor = specific factor; </w:t>
      </w:r>
      <w:r w:rsidR="00D104C9" w:rsidRPr="001055CF">
        <w:t xml:space="preserve">G-factor = global factor; </w:t>
      </w:r>
      <w:r w:rsidRPr="001055CF">
        <w:t xml:space="preserve">δ = Uniqueness; ω = McDonald’s omega. </w:t>
      </w:r>
      <w:r w:rsidR="003A229F" w:rsidRPr="001055CF">
        <w:t>Non-significant</w:t>
      </w:r>
      <w:r w:rsidRPr="001055CF">
        <w:t xml:space="preserve"> loadings are underlined and italicized.</w:t>
      </w:r>
    </w:p>
    <w:p w14:paraId="790632AF" w14:textId="77777777" w:rsidR="003A229F" w:rsidRPr="001055CF" w:rsidRDefault="003A229F">
      <w:r w:rsidRPr="001055CF">
        <w:br w:type="page"/>
      </w:r>
    </w:p>
    <w:p w14:paraId="200EE546" w14:textId="214E4878" w:rsidR="003A229F" w:rsidRPr="001055CF" w:rsidRDefault="003A229F" w:rsidP="003D539C">
      <w:pPr>
        <w:spacing w:line="480" w:lineRule="auto"/>
      </w:pPr>
      <w:r w:rsidRPr="001055CF">
        <w:lastRenderedPageBreak/>
        <w:t xml:space="preserve">Table </w:t>
      </w:r>
      <w:r w:rsidR="00E51C8A" w:rsidRPr="001055CF">
        <w:t>5</w:t>
      </w:r>
      <w:r w:rsidRPr="001055CF">
        <w:t>.</w:t>
      </w:r>
    </w:p>
    <w:p w14:paraId="41961C4B" w14:textId="4D34EDA2" w:rsidR="003A229F" w:rsidRPr="001055CF" w:rsidRDefault="003A229F" w:rsidP="003D539C">
      <w:pPr>
        <w:spacing w:line="480" w:lineRule="auto"/>
        <w:ind w:right="656"/>
        <w:jc w:val="both"/>
        <w:rPr>
          <w:i/>
        </w:rPr>
      </w:pPr>
      <w:r w:rsidRPr="001055CF">
        <w:rPr>
          <w:i/>
        </w:rPr>
        <w:t>Construct Validity Analyses of the IES-2</w:t>
      </w:r>
    </w:p>
    <w:tbl>
      <w:tblPr>
        <w:tblW w:w="9215" w:type="dxa"/>
        <w:tblCellMar>
          <w:left w:w="70" w:type="dxa"/>
          <w:right w:w="70" w:type="dxa"/>
        </w:tblCellMar>
        <w:tblLook w:val="04A0" w:firstRow="1" w:lastRow="0" w:firstColumn="1" w:lastColumn="0" w:noHBand="0" w:noVBand="1"/>
      </w:tblPr>
      <w:tblGrid>
        <w:gridCol w:w="2694"/>
        <w:gridCol w:w="1180"/>
        <w:gridCol w:w="1372"/>
        <w:gridCol w:w="1134"/>
        <w:gridCol w:w="1559"/>
        <w:gridCol w:w="1276"/>
      </w:tblGrid>
      <w:tr w:rsidR="00B74FF0" w:rsidRPr="001055CF" w14:paraId="567E7299" w14:textId="617F5B0A" w:rsidTr="00EC2536">
        <w:trPr>
          <w:trHeight w:val="312"/>
        </w:trPr>
        <w:tc>
          <w:tcPr>
            <w:tcW w:w="2694" w:type="dxa"/>
            <w:vMerge w:val="restart"/>
            <w:tcBorders>
              <w:top w:val="single" w:sz="4" w:space="0" w:color="auto"/>
              <w:left w:val="nil"/>
              <w:right w:val="nil"/>
            </w:tcBorders>
            <w:shd w:val="clear" w:color="000000" w:fill="FFFFFF"/>
            <w:noWrap/>
            <w:vAlign w:val="center"/>
          </w:tcPr>
          <w:p w14:paraId="74722D41" w14:textId="2E8F54C9" w:rsidR="00B74FF0" w:rsidRPr="00225D79" w:rsidRDefault="00B74FF0" w:rsidP="00300860">
            <w:pPr>
              <w:rPr>
                <w:color w:val="000000"/>
                <w:lang w:eastAsia="fr-FR"/>
              </w:rPr>
            </w:pPr>
            <w:r w:rsidRPr="00225D79">
              <w:rPr>
                <w:color w:val="000000"/>
                <w:lang w:eastAsia="fr-FR"/>
              </w:rPr>
              <w:t>Measures</w:t>
            </w:r>
          </w:p>
        </w:tc>
        <w:tc>
          <w:tcPr>
            <w:tcW w:w="6521" w:type="dxa"/>
            <w:gridSpan w:val="5"/>
            <w:tcBorders>
              <w:top w:val="single" w:sz="4" w:space="0" w:color="auto"/>
              <w:left w:val="nil"/>
              <w:bottom w:val="single" w:sz="4" w:space="0" w:color="auto"/>
              <w:right w:val="nil"/>
            </w:tcBorders>
            <w:shd w:val="clear" w:color="000000" w:fill="FFFFFF"/>
            <w:vAlign w:val="center"/>
          </w:tcPr>
          <w:p w14:paraId="6DD47A61" w14:textId="158AE11A" w:rsidR="00B74FF0" w:rsidRPr="00225D79" w:rsidRDefault="00B74FF0" w:rsidP="00B74FF0">
            <w:pPr>
              <w:jc w:val="center"/>
              <w:rPr>
                <w:lang w:eastAsia="fr-FR"/>
              </w:rPr>
            </w:pPr>
            <w:r w:rsidRPr="00225D79">
              <w:rPr>
                <w:lang w:eastAsia="fr-FR"/>
              </w:rPr>
              <w:t>IES-2</w:t>
            </w:r>
          </w:p>
        </w:tc>
      </w:tr>
      <w:tr w:rsidR="00E71FA4" w:rsidRPr="001055CF" w14:paraId="60D3DDA0" w14:textId="0B67BCB9" w:rsidTr="00EC2536">
        <w:trPr>
          <w:trHeight w:val="312"/>
        </w:trPr>
        <w:tc>
          <w:tcPr>
            <w:tcW w:w="2694" w:type="dxa"/>
            <w:vMerge/>
            <w:tcBorders>
              <w:left w:val="nil"/>
              <w:bottom w:val="single" w:sz="4" w:space="0" w:color="auto"/>
              <w:right w:val="nil"/>
            </w:tcBorders>
            <w:shd w:val="clear" w:color="000000" w:fill="FFFFFF"/>
            <w:noWrap/>
            <w:vAlign w:val="bottom"/>
            <w:hideMark/>
          </w:tcPr>
          <w:p w14:paraId="3E84D6F3" w14:textId="0FEA6773" w:rsidR="00E71FA4" w:rsidRPr="00225D79" w:rsidRDefault="00E71FA4" w:rsidP="003A229F">
            <w:pPr>
              <w:rPr>
                <w:color w:val="000000"/>
                <w:lang w:eastAsia="fr-FR"/>
              </w:rPr>
            </w:pPr>
          </w:p>
        </w:tc>
        <w:tc>
          <w:tcPr>
            <w:tcW w:w="1180" w:type="dxa"/>
            <w:tcBorders>
              <w:top w:val="single" w:sz="4" w:space="0" w:color="auto"/>
              <w:left w:val="nil"/>
              <w:bottom w:val="single" w:sz="4" w:space="0" w:color="auto"/>
              <w:right w:val="nil"/>
            </w:tcBorders>
            <w:shd w:val="clear" w:color="000000" w:fill="FFFFFF"/>
            <w:vAlign w:val="center"/>
            <w:hideMark/>
          </w:tcPr>
          <w:p w14:paraId="55DE8C27" w14:textId="77777777" w:rsidR="00E71FA4" w:rsidRPr="00225D79" w:rsidRDefault="00E71FA4" w:rsidP="003A229F">
            <w:pPr>
              <w:jc w:val="center"/>
              <w:rPr>
                <w:lang w:eastAsia="fr-FR"/>
              </w:rPr>
            </w:pPr>
            <w:r w:rsidRPr="00225D79">
              <w:rPr>
                <w:lang w:eastAsia="fr-FR"/>
              </w:rPr>
              <w:t>EPR</w:t>
            </w:r>
          </w:p>
          <w:p w14:paraId="0936F66E" w14:textId="7B1B1D7C" w:rsidR="00B74FF0" w:rsidRPr="00225D79" w:rsidRDefault="00B74FF0" w:rsidP="003A229F">
            <w:pPr>
              <w:jc w:val="center"/>
              <w:rPr>
                <w:lang w:eastAsia="fr-FR"/>
              </w:rPr>
            </w:pPr>
            <w:r w:rsidRPr="00225D79">
              <w:rPr>
                <w:lang w:eastAsia="fr-FR"/>
              </w:rPr>
              <w:t>S-factor</w:t>
            </w:r>
          </w:p>
        </w:tc>
        <w:tc>
          <w:tcPr>
            <w:tcW w:w="1372" w:type="dxa"/>
            <w:tcBorders>
              <w:top w:val="single" w:sz="4" w:space="0" w:color="auto"/>
              <w:left w:val="nil"/>
              <w:bottom w:val="single" w:sz="4" w:space="0" w:color="auto"/>
              <w:right w:val="nil"/>
            </w:tcBorders>
            <w:shd w:val="clear" w:color="000000" w:fill="FFFFFF"/>
            <w:vAlign w:val="center"/>
            <w:hideMark/>
          </w:tcPr>
          <w:p w14:paraId="28BE3E4B" w14:textId="77777777" w:rsidR="00E71FA4" w:rsidRPr="00225D79" w:rsidRDefault="00E71FA4" w:rsidP="003A229F">
            <w:pPr>
              <w:jc w:val="center"/>
              <w:rPr>
                <w:lang w:eastAsia="fr-FR"/>
              </w:rPr>
            </w:pPr>
            <w:r w:rsidRPr="00225D79">
              <w:rPr>
                <w:lang w:eastAsia="fr-FR"/>
              </w:rPr>
              <w:t>UPE</w:t>
            </w:r>
          </w:p>
          <w:p w14:paraId="1C989EBF" w14:textId="2CC7EDA2" w:rsidR="00B74FF0" w:rsidRPr="00225D79" w:rsidRDefault="00B74FF0" w:rsidP="003A229F">
            <w:pPr>
              <w:jc w:val="center"/>
              <w:rPr>
                <w:lang w:eastAsia="fr-FR"/>
              </w:rPr>
            </w:pPr>
            <w:r w:rsidRPr="00225D79">
              <w:rPr>
                <w:lang w:eastAsia="fr-FR"/>
              </w:rPr>
              <w:t>S-factor</w:t>
            </w:r>
          </w:p>
        </w:tc>
        <w:tc>
          <w:tcPr>
            <w:tcW w:w="1134" w:type="dxa"/>
            <w:tcBorders>
              <w:top w:val="single" w:sz="4" w:space="0" w:color="auto"/>
              <w:left w:val="nil"/>
              <w:bottom w:val="single" w:sz="4" w:space="0" w:color="auto"/>
              <w:right w:val="nil"/>
            </w:tcBorders>
            <w:shd w:val="clear" w:color="000000" w:fill="FFFFFF"/>
            <w:vAlign w:val="center"/>
            <w:hideMark/>
          </w:tcPr>
          <w:p w14:paraId="62C74551" w14:textId="77777777" w:rsidR="00E71FA4" w:rsidRPr="00225D79" w:rsidRDefault="00E71FA4" w:rsidP="003A229F">
            <w:pPr>
              <w:jc w:val="center"/>
              <w:rPr>
                <w:lang w:eastAsia="fr-FR"/>
              </w:rPr>
            </w:pPr>
            <w:r w:rsidRPr="00225D79">
              <w:rPr>
                <w:lang w:eastAsia="fr-FR"/>
              </w:rPr>
              <w:t>RHSC</w:t>
            </w:r>
          </w:p>
          <w:p w14:paraId="260ED57D" w14:textId="45B46337" w:rsidR="00B74FF0" w:rsidRPr="00225D79" w:rsidRDefault="00B74FF0" w:rsidP="003A229F">
            <w:pPr>
              <w:jc w:val="center"/>
              <w:rPr>
                <w:lang w:eastAsia="fr-FR"/>
              </w:rPr>
            </w:pPr>
            <w:r w:rsidRPr="00225D79">
              <w:rPr>
                <w:lang w:eastAsia="fr-FR"/>
              </w:rPr>
              <w:t>S-factor</w:t>
            </w:r>
          </w:p>
        </w:tc>
        <w:tc>
          <w:tcPr>
            <w:tcW w:w="1559" w:type="dxa"/>
            <w:tcBorders>
              <w:top w:val="single" w:sz="4" w:space="0" w:color="auto"/>
              <w:left w:val="nil"/>
              <w:bottom w:val="single" w:sz="4" w:space="0" w:color="auto"/>
              <w:right w:val="nil"/>
            </w:tcBorders>
            <w:shd w:val="clear" w:color="000000" w:fill="FFFFFF"/>
            <w:vAlign w:val="center"/>
            <w:hideMark/>
          </w:tcPr>
          <w:p w14:paraId="47AB0C48" w14:textId="77777777" w:rsidR="00B74FF0" w:rsidRPr="00225D79" w:rsidRDefault="00E71FA4" w:rsidP="003A229F">
            <w:pPr>
              <w:jc w:val="center"/>
              <w:rPr>
                <w:lang w:eastAsia="fr-FR"/>
              </w:rPr>
            </w:pPr>
            <w:r w:rsidRPr="00225D79">
              <w:rPr>
                <w:lang w:eastAsia="fr-FR"/>
              </w:rPr>
              <w:t>BFC</w:t>
            </w:r>
            <w:r w:rsidR="00B74FF0" w:rsidRPr="00225D79">
              <w:rPr>
                <w:lang w:eastAsia="fr-FR"/>
              </w:rPr>
              <w:t xml:space="preserve"> </w:t>
            </w:r>
          </w:p>
          <w:p w14:paraId="2220D68F" w14:textId="79D3A698" w:rsidR="00E71FA4" w:rsidRPr="00225D79" w:rsidRDefault="00B74FF0" w:rsidP="003A229F">
            <w:pPr>
              <w:jc w:val="center"/>
              <w:rPr>
                <w:lang w:eastAsia="fr-FR"/>
              </w:rPr>
            </w:pPr>
            <w:r w:rsidRPr="00225D79">
              <w:rPr>
                <w:lang w:eastAsia="fr-FR"/>
              </w:rPr>
              <w:t>S-factor</w:t>
            </w:r>
          </w:p>
        </w:tc>
        <w:tc>
          <w:tcPr>
            <w:tcW w:w="1276" w:type="dxa"/>
            <w:tcBorders>
              <w:top w:val="single" w:sz="4" w:space="0" w:color="auto"/>
              <w:left w:val="nil"/>
              <w:bottom w:val="single" w:sz="4" w:space="0" w:color="auto"/>
              <w:right w:val="nil"/>
            </w:tcBorders>
            <w:shd w:val="clear" w:color="000000" w:fill="FFFFFF"/>
            <w:vAlign w:val="center"/>
          </w:tcPr>
          <w:p w14:paraId="25BFC4D3" w14:textId="0AE1AAEF" w:rsidR="00E71FA4" w:rsidRPr="00225D79" w:rsidRDefault="00E71FA4" w:rsidP="00C1058E">
            <w:pPr>
              <w:jc w:val="center"/>
              <w:rPr>
                <w:lang w:eastAsia="fr-FR"/>
              </w:rPr>
            </w:pPr>
            <w:r w:rsidRPr="00225D79">
              <w:rPr>
                <w:lang w:eastAsia="fr-FR"/>
              </w:rPr>
              <w:t>G-factor</w:t>
            </w:r>
          </w:p>
        </w:tc>
      </w:tr>
      <w:tr w:rsidR="00641B47" w:rsidRPr="001055CF" w14:paraId="2BBB662F" w14:textId="48EE8E4C" w:rsidTr="00EC2536">
        <w:trPr>
          <w:trHeight w:val="312"/>
        </w:trPr>
        <w:tc>
          <w:tcPr>
            <w:tcW w:w="2694" w:type="dxa"/>
            <w:tcBorders>
              <w:top w:val="nil"/>
              <w:left w:val="nil"/>
              <w:bottom w:val="nil"/>
              <w:right w:val="nil"/>
            </w:tcBorders>
            <w:shd w:val="clear" w:color="000000" w:fill="FFFFFF"/>
            <w:noWrap/>
            <w:vAlign w:val="bottom"/>
            <w:hideMark/>
          </w:tcPr>
          <w:p w14:paraId="3AEA2D60" w14:textId="5CFC8A94" w:rsidR="00641B47" w:rsidRPr="00225D79" w:rsidRDefault="00641B47" w:rsidP="00641B47">
            <w:pPr>
              <w:rPr>
                <w:color w:val="000000" w:themeColor="text1"/>
                <w:lang w:eastAsia="fr-FR"/>
              </w:rPr>
            </w:pPr>
            <w:r w:rsidRPr="00225D79">
              <w:rPr>
                <w:color w:val="000000" w:themeColor="text1"/>
                <w:lang w:eastAsia="fr-FR"/>
              </w:rPr>
              <w:t>Self-esteem</w:t>
            </w:r>
          </w:p>
        </w:tc>
        <w:tc>
          <w:tcPr>
            <w:tcW w:w="1180" w:type="dxa"/>
            <w:tcBorders>
              <w:top w:val="nil"/>
              <w:left w:val="nil"/>
              <w:bottom w:val="nil"/>
              <w:right w:val="nil"/>
            </w:tcBorders>
            <w:shd w:val="clear" w:color="000000" w:fill="FFFFFF"/>
            <w:noWrap/>
            <w:vAlign w:val="bottom"/>
          </w:tcPr>
          <w:p w14:paraId="44DB8514" w14:textId="025CFCD0" w:rsidR="00641B47" w:rsidRPr="00225D79" w:rsidRDefault="00641B47" w:rsidP="00641B47">
            <w:pPr>
              <w:jc w:val="center"/>
              <w:rPr>
                <w:color w:val="000000" w:themeColor="text1"/>
                <w:lang w:eastAsia="fr-FR"/>
              </w:rPr>
            </w:pPr>
            <w:r w:rsidRPr="00225D79">
              <w:rPr>
                <w:color w:val="000000" w:themeColor="text1"/>
              </w:rPr>
              <w:t>.186***</w:t>
            </w:r>
          </w:p>
        </w:tc>
        <w:tc>
          <w:tcPr>
            <w:tcW w:w="1372" w:type="dxa"/>
            <w:tcBorders>
              <w:top w:val="nil"/>
              <w:left w:val="nil"/>
              <w:bottom w:val="nil"/>
              <w:right w:val="nil"/>
            </w:tcBorders>
            <w:shd w:val="clear" w:color="000000" w:fill="FFFFFF"/>
            <w:noWrap/>
            <w:vAlign w:val="bottom"/>
          </w:tcPr>
          <w:p w14:paraId="348D3BDD" w14:textId="007143F8" w:rsidR="00641B47" w:rsidRPr="00225D79" w:rsidRDefault="00641B47" w:rsidP="00641B47">
            <w:pPr>
              <w:jc w:val="center"/>
              <w:rPr>
                <w:color w:val="000000" w:themeColor="text1"/>
                <w:lang w:eastAsia="fr-FR"/>
              </w:rPr>
            </w:pPr>
            <w:r w:rsidRPr="00225D79">
              <w:rPr>
                <w:color w:val="000000" w:themeColor="text1"/>
              </w:rPr>
              <w:t>.102***</w:t>
            </w:r>
          </w:p>
        </w:tc>
        <w:tc>
          <w:tcPr>
            <w:tcW w:w="1134" w:type="dxa"/>
            <w:tcBorders>
              <w:top w:val="nil"/>
              <w:left w:val="nil"/>
              <w:bottom w:val="nil"/>
              <w:right w:val="nil"/>
            </w:tcBorders>
            <w:shd w:val="clear" w:color="000000" w:fill="FFFFFF"/>
            <w:noWrap/>
            <w:vAlign w:val="bottom"/>
          </w:tcPr>
          <w:p w14:paraId="293E60D5" w14:textId="56F6FC46" w:rsidR="00641B47" w:rsidRPr="00225D79" w:rsidRDefault="00641B47" w:rsidP="00641B47">
            <w:pPr>
              <w:jc w:val="center"/>
              <w:rPr>
                <w:color w:val="000000" w:themeColor="text1"/>
                <w:lang w:eastAsia="fr-FR"/>
              </w:rPr>
            </w:pPr>
            <w:r w:rsidRPr="00225D79">
              <w:rPr>
                <w:color w:val="000000" w:themeColor="text1"/>
              </w:rPr>
              <w:t>.065*</w:t>
            </w:r>
          </w:p>
        </w:tc>
        <w:tc>
          <w:tcPr>
            <w:tcW w:w="1559" w:type="dxa"/>
            <w:tcBorders>
              <w:top w:val="nil"/>
              <w:left w:val="nil"/>
              <w:bottom w:val="nil"/>
              <w:right w:val="nil"/>
            </w:tcBorders>
            <w:shd w:val="clear" w:color="000000" w:fill="FFFFFF"/>
            <w:noWrap/>
            <w:vAlign w:val="bottom"/>
          </w:tcPr>
          <w:p w14:paraId="59159329" w14:textId="0CEB15D9" w:rsidR="00641B47" w:rsidRPr="00225D79" w:rsidRDefault="00641B47" w:rsidP="00641B47">
            <w:pPr>
              <w:jc w:val="center"/>
              <w:rPr>
                <w:color w:val="000000" w:themeColor="text1"/>
                <w:lang w:eastAsia="fr-FR"/>
              </w:rPr>
            </w:pPr>
            <w:r w:rsidRPr="00225D79">
              <w:rPr>
                <w:color w:val="000000" w:themeColor="text1"/>
              </w:rPr>
              <w:t>.168***</w:t>
            </w:r>
          </w:p>
        </w:tc>
        <w:tc>
          <w:tcPr>
            <w:tcW w:w="1276" w:type="dxa"/>
            <w:tcBorders>
              <w:top w:val="nil"/>
              <w:left w:val="nil"/>
              <w:bottom w:val="nil"/>
              <w:right w:val="nil"/>
            </w:tcBorders>
            <w:shd w:val="clear" w:color="000000" w:fill="FFFFFF"/>
            <w:vAlign w:val="bottom"/>
          </w:tcPr>
          <w:p w14:paraId="02D5C391" w14:textId="0EEA7D60" w:rsidR="00641B47" w:rsidRPr="00225D79" w:rsidRDefault="00641B47" w:rsidP="00641B47">
            <w:pPr>
              <w:jc w:val="center"/>
              <w:rPr>
                <w:color w:val="000000" w:themeColor="text1"/>
                <w:lang w:eastAsia="fr-FR"/>
              </w:rPr>
            </w:pPr>
            <w:r w:rsidRPr="00225D79">
              <w:rPr>
                <w:color w:val="000000" w:themeColor="text1"/>
              </w:rPr>
              <w:t>.281***</w:t>
            </w:r>
          </w:p>
        </w:tc>
      </w:tr>
      <w:tr w:rsidR="00641B47" w:rsidRPr="001055CF" w14:paraId="40F13888" w14:textId="5DBC4FDD" w:rsidTr="00EC2536">
        <w:trPr>
          <w:trHeight w:val="312"/>
        </w:trPr>
        <w:tc>
          <w:tcPr>
            <w:tcW w:w="2694" w:type="dxa"/>
            <w:tcBorders>
              <w:top w:val="nil"/>
              <w:left w:val="nil"/>
              <w:bottom w:val="nil"/>
              <w:right w:val="nil"/>
            </w:tcBorders>
            <w:shd w:val="clear" w:color="000000" w:fill="FFFFFF"/>
            <w:noWrap/>
            <w:vAlign w:val="bottom"/>
            <w:hideMark/>
          </w:tcPr>
          <w:p w14:paraId="4F4BEE31" w14:textId="7A4F54DA" w:rsidR="00641B47" w:rsidRPr="00225D79" w:rsidRDefault="00641B47" w:rsidP="00641B47">
            <w:pPr>
              <w:rPr>
                <w:color w:val="000000" w:themeColor="text1"/>
                <w:lang w:eastAsia="fr-FR"/>
              </w:rPr>
            </w:pPr>
            <w:r w:rsidRPr="00225D79">
              <w:rPr>
                <w:color w:val="000000" w:themeColor="text1"/>
                <w:lang w:eastAsia="fr-FR"/>
              </w:rPr>
              <w:t>Drive for thinness</w:t>
            </w:r>
          </w:p>
        </w:tc>
        <w:tc>
          <w:tcPr>
            <w:tcW w:w="1180" w:type="dxa"/>
            <w:tcBorders>
              <w:top w:val="nil"/>
              <w:left w:val="nil"/>
              <w:bottom w:val="nil"/>
              <w:right w:val="nil"/>
            </w:tcBorders>
            <w:shd w:val="clear" w:color="000000" w:fill="FFFFFF"/>
            <w:noWrap/>
            <w:vAlign w:val="bottom"/>
          </w:tcPr>
          <w:p w14:paraId="2EFDB4D4" w14:textId="10893225" w:rsidR="00641B47" w:rsidRPr="00225D79" w:rsidRDefault="00641B47" w:rsidP="00641B47">
            <w:pPr>
              <w:jc w:val="center"/>
              <w:rPr>
                <w:color w:val="000000" w:themeColor="text1"/>
                <w:lang w:eastAsia="fr-FR"/>
              </w:rPr>
            </w:pPr>
            <w:r w:rsidRPr="00225D79">
              <w:rPr>
                <w:color w:val="000000" w:themeColor="text1"/>
              </w:rPr>
              <w:t>-.319***</w:t>
            </w:r>
          </w:p>
        </w:tc>
        <w:tc>
          <w:tcPr>
            <w:tcW w:w="1372" w:type="dxa"/>
            <w:tcBorders>
              <w:top w:val="nil"/>
              <w:left w:val="nil"/>
              <w:bottom w:val="nil"/>
              <w:right w:val="nil"/>
            </w:tcBorders>
            <w:shd w:val="clear" w:color="000000" w:fill="FFFFFF"/>
            <w:noWrap/>
            <w:vAlign w:val="bottom"/>
          </w:tcPr>
          <w:p w14:paraId="560EF97D" w14:textId="3D4A2724" w:rsidR="00641B47" w:rsidRPr="00225D79" w:rsidRDefault="00641B47" w:rsidP="00641B47">
            <w:pPr>
              <w:jc w:val="center"/>
              <w:rPr>
                <w:color w:val="000000" w:themeColor="text1"/>
                <w:lang w:eastAsia="fr-FR"/>
              </w:rPr>
            </w:pPr>
            <w:r w:rsidRPr="00225D79">
              <w:rPr>
                <w:color w:val="000000" w:themeColor="text1"/>
              </w:rPr>
              <w:t>-.517***</w:t>
            </w:r>
          </w:p>
        </w:tc>
        <w:tc>
          <w:tcPr>
            <w:tcW w:w="1134" w:type="dxa"/>
            <w:tcBorders>
              <w:top w:val="nil"/>
              <w:left w:val="nil"/>
              <w:bottom w:val="nil"/>
              <w:right w:val="nil"/>
            </w:tcBorders>
            <w:shd w:val="clear" w:color="000000" w:fill="FFFFFF"/>
            <w:noWrap/>
            <w:vAlign w:val="bottom"/>
          </w:tcPr>
          <w:p w14:paraId="17860D66" w14:textId="1E1C21A1" w:rsidR="00641B47" w:rsidRPr="00225D79" w:rsidRDefault="00641B47" w:rsidP="00641B47">
            <w:pPr>
              <w:jc w:val="center"/>
              <w:rPr>
                <w:color w:val="000000" w:themeColor="text1"/>
                <w:lang w:eastAsia="fr-FR"/>
              </w:rPr>
            </w:pPr>
            <w:r w:rsidRPr="00225D79">
              <w:rPr>
                <w:color w:val="000000" w:themeColor="text1"/>
              </w:rPr>
              <w:t>-.270***</w:t>
            </w:r>
          </w:p>
        </w:tc>
        <w:tc>
          <w:tcPr>
            <w:tcW w:w="1559" w:type="dxa"/>
            <w:tcBorders>
              <w:top w:val="nil"/>
              <w:left w:val="nil"/>
              <w:bottom w:val="nil"/>
              <w:right w:val="nil"/>
            </w:tcBorders>
            <w:shd w:val="clear" w:color="000000" w:fill="FFFFFF"/>
            <w:noWrap/>
            <w:vAlign w:val="bottom"/>
          </w:tcPr>
          <w:p w14:paraId="0CBCC57E" w14:textId="7A39F8A7" w:rsidR="00641B47" w:rsidRPr="00225D79" w:rsidRDefault="00641B47" w:rsidP="00641B47">
            <w:pPr>
              <w:jc w:val="center"/>
              <w:rPr>
                <w:color w:val="000000" w:themeColor="text1"/>
                <w:lang w:eastAsia="fr-FR"/>
              </w:rPr>
            </w:pPr>
            <w:r w:rsidRPr="00225D79">
              <w:rPr>
                <w:color w:val="000000" w:themeColor="text1"/>
              </w:rPr>
              <w:t>-.138***</w:t>
            </w:r>
          </w:p>
        </w:tc>
        <w:tc>
          <w:tcPr>
            <w:tcW w:w="1276" w:type="dxa"/>
            <w:tcBorders>
              <w:top w:val="nil"/>
              <w:left w:val="nil"/>
              <w:bottom w:val="nil"/>
              <w:right w:val="nil"/>
            </w:tcBorders>
            <w:shd w:val="clear" w:color="000000" w:fill="FFFFFF"/>
            <w:vAlign w:val="bottom"/>
          </w:tcPr>
          <w:p w14:paraId="1C50C85A" w14:textId="6775AEA8" w:rsidR="00641B47" w:rsidRPr="00225D79" w:rsidRDefault="00641B47" w:rsidP="00641B47">
            <w:pPr>
              <w:jc w:val="center"/>
              <w:rPr>
                <w:color w:val="000000" w:themeColor="text1"/>
                <w:lang w:eastAsia="fr-FR"/>
              </w:rPr>
            </w:pPr>
            <w:r w:rsidRPr="00225D79">
              <w:rPr>
                <w:color w:val="000000" w:themeColor="text1"/>
              </w:rPr>
              <w:t>-.327***</w:t>
            </w:r>
          </w:p>
        </w:tc>
      </w:tr>
      <w:tr w:rsidR="00641B47" w:rsidRPr="001055CF" w14:paraId="09903375" w14:textId="6222E0DC" w:rsidTr="00EC2536">
        <w:trPr>
          <w:trHeight w:val="312"/>
        </w:trPr>
        <w:tc>
          <w:tcPr>
            <w:tcW w:w="2694" w:type="dxa"/>
            <w:tcBorders>
              <w:top w:val="nil"/>
              <w:left w:val="nil"/>
              <w:bottom w:val="nil"/>
              <w:right w:val="nil"/>
            </w:tcBorders>
            <w:shd w:val="clear" w:color="000000" w:fill="FFFFFF"/>
            <w:noWrap/>
            <w:vAlign w:val="bottom"/>
            <w:hideMark/>
          </w:tcPr>
          <w:p w14:paraId="0112975F" w14:textId="7E5D19BC" w:rsidR="00641B47" w:rsidRPr="00225D79" w:rsidRDefault="00641B47" w:rsidP="00641B47">
            <w:pPr>
              <w:rPr>
                <w:color w:val="000000" w:themeColor="text1"/>
                <w:lang w:eastAsia="fr-FR"/>
              </w:rPr>
            </w:pPr>
            <w:r w:rsidRPr="00225D79">
              <w:rPr>
                <w:color w:val="000000" w:themeColor="text1"/>
                <w:lang w:eastAsia="fr-FR"/>
              </w:rPr>
              <w:t>Bulimia symptoms</w:t>
            </w:r>
          </w:p>
        </w:tc>
        <w:tc>
          <w:tcPr>
            <w:tcW w:w="1180" w:type="dxa"/>
            <w:tcBorders>
              <w:top w:val="nil"/>
              <w:left w:val="nil"/>
              <w:bottom w:val="nil"/>
              <w:right w:val="nil"/>
            </w:tcBorders>
            <w:shd w:val="clear" w:color="000000" w:fill="FFFFFF"/>
            <w:noWrap/>
            <w:vAlign w:val="bottom"/>
          </w:tcPr>
          <w:p w14:paraId="4145C272" w14:textId="0C0BA532" w:rsidR="00641B47" w:rsidRPr="00225D79" w:rsidRDefault="00641B47" w:rsidP="00641B47">
            <w:pPr>
              <w:jc w:val="center"/>
              <w:rPr>
                <w:color w:val="000000" w:themeColor="text1"/>
                <w:lang w:eastAsia="fr-FR"/>
              </w:rPr>
            </w:pPr>
            <w:r w:rsidRPr="00225D79">
              <w:rPr>
                <w:color w:val="000000" w:themeColor="text1"/>
              </w:rPr>
              <w:t>-.628***</w:t>
            </w:r>
          </w:p>
        </w:tc>
        <w:tc>
          <w:tcPr>
            <w:tcW w:w="1372" w:type="dxa"/>
            <w:tcBorders>
              <w:top w:val="nil"/>
              <w:left w:val="nil"/>
              <w:bottom w:val="nil"/>
              <w:right w:val="nil"/>
            </w:tcBorders>
            <w:shd w:val="clear" w:color="000000" w:fill="FFFFFF"/>
            <w:noWrap/>
            <w:vAlign w:val="bottom"/>
          </w:tcPr>
          <w:p w14:paraId="2C416C54" w14:textId="1A38196F" w:rsidR="00641B47" w:rsidRPr="00225D79" w:rsidRDefault="00641B47" w:rsidP="00641B47">
            <w:pPr>
              <w:jc w:val="center"/>
              <w:rPr>
                <w:color w:val="000000" w:themeColor="text1"/>
                <w:lang w:eastAsia="fr-FR"/>
              </w:rPr>
            </w:pPr>
            <w:r w:rsidRPr="00225D79">
              <w:rPr>
                <w:color w:val="000000" w:themeColor="text1"/>
              </w:rPr>
              <w:t>-.009</w:t>
            </w:r>
          </w:p>
        </w:tc>
        <w:tc>
          <w:tcPr>
            <w:tcW w:w="1134" w:type="dxa"/>
            <w:tcBorders>
              <w:top w:val="nil"/>
              <w:left w:val="nil"/>
              <w:bottom w:val="nil"/>
              <w:right w:val="nil"/>
            </w:tcBorders>
            <w:shd w:val="clear" w:color="000000" w:fill="FFFFFF"/>
            <w:noWrap/>
            <w:vAlign w:val="bottom"/>
          </w:tcPr>
          <w:p w14:paraId="64E59A72" w14:textId="77D521ED" w:rsidR="00641B47" w:rsidRPr="00225D79" w:rsidRDefault="00641B47" w:rsidP="00641B47">
            <w:pPr>
              <w:jc w:val="center"/>
              <w:rPr>
                <w:color w:val="000000" w:themeColor="text1"/>
                <w:lang w:eastAsia="fr-FR"/>
              </w:rPr>
            </w:pPr>
            <w:r w:rsidRPr="00225D79">
              <w:rPr>
                <w:color w:val="000000" w:themeColor="text1"/>
              </w:rPr>
              <w:t>-.240***</w:t>
            </w:r>
          </w:p>
        </w:tc>
        <w:tc>
          <w:tcPr>
            <w:tcW w:w="1559" w:type="dxa"/>
            <w:tcBorders>
              <w:top w:val="nil"/>
              <w:left w:val="nil"/>
              <w:bottom w:val="nil"/>
              <w:right w:val="nil"/>
            </w:tcBorders>
            <w:shd w:val="clear" w:color="000000" w:fill="FFFFFF"/>
            <w:noWrap/>
            <w:vAlign w:val="bottom"/>
          </w:tcPr>
          <w:p w14:paraId="5762EFA3" w14:textId="3B2A1992" w:rsidR="00641B47" w:rsidRPr="00225D79" w:rsidRDefault="00641B47" w:rsidP="00641B47">
            <w:pPr>
              <w:jc w:val="center"/>
              <w:rPr>
                <w:color w:val="000000" w:themeColor="text1"/>
                <w:lang w:eastAsia="fr-FR"/>
              </w:rPr>
            </w:pPr>
            <w:r w:rsidRPr="00225D79">
              <w:rPr>
                <w:color w:val="000000" w:themeColor="text1"/>
              </w:rPr>
              <w:t>-.145***</w:t>
            </w:r>
          </w:p>
        </w:tc>
        <w:tc>
          <w:tcPr>
            <w:tcW w:w="1276" w:type="dxa"/>
            <w:tcBorders>
              <w:top w:val="nil"/>
              <w:left w:val="nil"/>
              <w:bottom w:val="nil"/>
              <w:right w:val="nil"/>
            </w:tcBorders>
            <w:shd w:val="clear" w:color="000000" w:fill="FFFFFF"/>
            <w:vAlign w:val="bottom"/>
          </w:tcPr>
          <w:p w14:paraId="6F1952A7" w14:textId="4AC8C07E" w:rsidR="00641B47" w:rsidRPr="00225D79" w:rsidRDefault="00641B47" w:rsidP="00641B47">
            <w:pPr>
              <w:jc w:val="center"/>
              <w:rPr>
                <w:color w:val="000000" w:themeColor="text1"/>
                <w:lang w:eastAsia="fr-FR"/>
              </w:rPr>
            </w:pPr>
            <w:r w:rsidRPr="00225D79">
              <w:rPr>
                <w:color w:val="000000" w:themeColor="text1"/>
              </w:rPr>
              <w:t>-.423***</w:t>
            </w:r>
          </w:p>
        </w:tc>
      </w:tr>
      <w:tr w:rsidR="00641B47" w:rsidRPr="001055CF" w14:paraId="4C17D1DD" w14:textId="3984BEBD" w:rsidTr="00EC2536">
        <w:trPr>
          <w:trHeight w:val="312"/>
        </w:trPr>
        <w:tc>
          <w:tcPr>
            <w:tcW w:w="2694" w:type="dxa"/>
            <w:tcBorders>
              <w:top w:val="nil"/>
              <w:left w:val="nil"/>
              <w:bottom w:val="nil"/>
              <w:right w:val="nil"/>
            </w:tcBorders>
            <w:shd w:val="clear" w:color="000000" w:fill="FFFFFF"/>
            <w:noWrap/>
            <w:vAlign w:val="bottom"/>
            <w:hideMark/>
          </w:tcPr>
          <w:p w14:paraId="7C12D0EA" w14:textId="39A5399B" w:rsidR="00641B47" w:rsidRPr="00225D79" w:rsidRDefault="00641B47" w:rsidP="00641B47">
            <w:pPr>
              <w:rPr>
                <w:color w:val="000000" w:themeColor="text1"/>
                <w:lang w:eastAsia="fr-FR"/>
              </w:rPr>
            </w:pPr>
            <w:r w:rsidRPr="00225D79">
              <w:rPr>
                <w:color w:val="000000" w:themeColor="text1"/>
                <w:lang w:eastAsia="fr-FR"/>
              </w:rPr>
              <w:t>Body dissatisfaction</w:t>
            </w:r>
          </w:p>
        </w:tc>
        <w:tc>
          <w:tcPr>
            <w:tcW w:w="1180" w:type="dxa"/>
            <w:tcBorders>
              <w:top w:val="nil"/>
              <w:left w:val="nil"/>
              <w:bottom w:val="nil"/>
              <w:right w:val="nil"/>
            </w:tcBorders>
            <w:shd w:val="clear" w:color="000000" w:fill="FFFFFF"/>
            <w:noWrap/>
            <w:vAlign w:val="bottom"/>
          </w:tcPr>
          <w:p w14:paraId="78E590CC" w14:textId="588FAA6C" w:rsidR="00641B47" w:rsidRPr="00225D79" w:rsidRDefault="00641B47" w:rsidP="00641B47">
            <w:pPr>
              <w:jc w:val="center"/>
              <w:rPr>
                <w:color w:val="000000" w:themeColor="text1"/>
                <w:lang w:eastAsia="fr-FR"/>
              </w:rPr>
            </w:pPr>
            <w:r w:rsidRPr="00225D79">
              <w:rPr>
                <w:color w:val="000000" w:themeColor="text1"/>
              </w:rPr>
              <w:t>-.292***</w:t>
            </w:r>
          </w:p>
        </w:tc>
        <w:tc>
          <w:tcPr>
            <w:tcW w:w="1372" w:type="dxa"/>
            <w:tcBorders>
              <w:top w:val="nil"/>
              <w:left w:val="nil"/>
              <w:bottom w:val="nil"/>
              <w:right w:val="nil"/>
            </w:tcBorders>
            <w:shd w:val="clear" w:color="000000" w:fill="FFFFFF"/>
            <w:noWrap/>
            <w:vAlign w:val="bottom"/>
          </w:tcPr>
          <w:p w14:paraId="19F0E29D" w14:textId="34A7B969" w:rsidR="00641B47" w:rsidRPr="00225D79" w:rsidRDefault="00641B47" w:rsidP="00641B47">
            <w:pPr>
              <w:jc w:val="center"/>
              <w:rPr>
                <w:color w:val="000000" w:themeColor="text1"/>
                <w:lang w:eastAsia="fr-FR"/>
              </w:rPr>
            </w:pPr>
            <w:r w:rsidRPr="00225D79">
              <w:rPr>
                <w:color w:val="000000" w:themeColor="text1"/>
              </w:rPr>
              <w:t>-.224***</w:t>
            </w:r>
          </w:p>
        </w:tc>
        <w:tc>
          <w:tcPr>
            <w:tcW w:w="1134" w:type="dxa"/>
            <w:tcBorders>
              <w:top w:val="nil"/>
              <w:left w:val="nil"/>
              <w:bottom w:val="nil"/>
              <w:right w:val="nil"/>
            </w:tcBorders>
            <w:shd w:val="clear" w:color="000000" w:fill="FFFFFF"/>
            <w:noWrap/>
            <w:vAlign w:val="bottom"/>
          </w:tcPr>
          <w:p w14:paraId="4932684B" w14:textId="62713451" w:rsidR="00641B47" w:rsidRPr="00225D79" w:rsidRDefault="00641B47" w:rsidP="00641B47">
            <w:pPr>
              <w:jc w:val="center"/>
              <w:rPr>
                <w:color w:val="000000" w:themeColor="text1"/>
                <w:lang w:eastAsia="fr-FR"/>
              </w:rPr>
            </w:pPr>
            <w:r w:rsidRPr="00225D79">
              <w:rPr>
                <w:color w:val="000000" w:themeColor="text1"/>
              </w:rPr>
              <w:t>-.226***</w:t>
            </w:r>
          </w:p>
        </w:tc>
        <w:tc>
          <w:tcPr>
            <w:tcW w:w="1559" w:type="dxa"/>
            <w:tcBorders>
              <w:top w:val="nil"/>
              <w:left w:val="nil"/>
              <w:bottom w:val="nil"/>
              <w:right w:val="nil"/>
            </w:tcBorders>
            <w:shd w:val="clear" w:color="000000" w:fill="FFFFFF"/>
            <w:noWrap/>
            <w:vAlign w:val="bottom"/>
          </w:tcPr>
          <w:p w14:paraId="2DD7D51F" w14:textId="53E794E6" w:rsidR="00641B47" w:rsidRPr="00225D79" w:rsidRDefault="00641B47" w:rsidP="00641B47">
            <w:pPr>
              <w:jc w:val="center"/>
              <w:rPr>
                <w:color w:val="000000" w:themeColor="text1"/>
                <w:lang w:eastAsia="fr-FR"/>
              </w:rPr>
            </w:pPr>
            <w:r w:rsidRPr="00225D79">
              <w:rPr>
                <w:color w:val="000000" w:themeColor="text1"/>
              </w:rPr>
              <w:t>-.197***</w:t>
            </w:r>
          </w:p>
        </w:tc>
        <w:tc>
          <w:tcPr>
            <w:tcW w:w="1276" w:type="dxa"/>
            <w:tcBorders>
              <w:top w:val="nil"/>
              <w:left w:val="nil"/>
              <w:bottom w:val="nil"/>
              <w:right w:val="nil"/>
            </w:tcBorders>
            <w:shd w:val="clear" w:color="000000" w:fill="FFFFFF"/>
            <w:vAlign w:val="bottom"/>
          </w:tcPr>
          <w:p w14:paraId="34962C0E" w14:textId="4810225A" w:rsidR="00641B47" w:rsidRPr="00225D79" w:rsidRDefault="00641B47" w:rsidP="00641B47">
            <w:pPr>
              <w:jc w:val="center"/>
              <w:rPr>
                <w:color w:val="000000" w:themeColor="text1"/>
                <w:lang w:eastAsia="fr-FR"/>
              </w:rPr>
            </w:pPr>
            <w:r w:rsidRPr="00225D79">
              <w:rPr>
                <w:color w:val="000000" w:themeColor="text1"/>
              </w:rPr>
              <w:t>-.474***</w:t>
            </w:r>
          </w:p>
        </w:tc>
      </w:tr>
      <w:tr w:rsidR="00641B47" w:rsidRPr="001055CF" w14:paraId="143DA7A9" w14:textId="0024F54C" w:rsidTr="00EC2536">
        <w:trPr>
          <w:trHeight w:val="312"/>
        </w:trPr>
        <w:tc>
          <w:tcPr>
            <w:tcW w:w="2694" w:type="dxa"/>
            <w:tcBorders>
              <w:top w:val="nil"/>
              <w:left w:val="nil"/>
              <w:bottom w:val="nil"/>
              <w:right w:val="nil"/>
            </w:tcBorders>
            <w:shd w:val="clear" w:color="000000" w:fill="FFFFFF"/>
            <w:noWrap/>
            <w:vAlign w:val="bottom"/>
            <w:hideMark/>
          </w:tcPr>
          <w:p w14:paraId="65B487E9" w14:textId="129448ED" w:rsidR="00641B47" w:rsidRPr="00225D79" w:rsidRDefault="00641B47" w:rsidP="00641B47">
            <w:pPr>
              <w:rPr>
                <w:color w:val="000000" w:themeColor="text1"/>
                <w:lang w:eastAsia="fr-FR"/>
              </w:rPr>
            </w:pPr>
            <w:r w:rsidRPr="00225D79">
              <w:rPr>
                <w:color w:val="000000" w:themeColor="text1"/>
                <w:lang w:eastAsia="fr-FR"/>
              </w:rPr>
              <w:t>Functionality appreciation</w:t>
            </w:r>
          </w:p>
        </w:tc>
        <w:tc>
          <w:tcPr>
            <w:tcW w:w="1180" w:type="dxa"/>
            <w:tcBorders>
              <w:top w:val="nil"/>
              <w:left w:val="nil"/>
              <w:bottom w:val="nil"/>
              <w:right w:val="nil"/>
            </w:tcBorders>
            <w:shd w:val="clear" w:color="000000" w:fill="FFFFFF"/>
            <w:noWrap/>
            <w:vAlign w:val="bottom"/>
          </w:tcPr>
          <w:p w14:paraId="59CED148" w14:textId="39607C40" w:rsidR="00641B47" w:rsidRPr="00225D79" w:rsidRDefault="00641B47" w:rsidP="00641B47">
            <w:pPr>
              <w:jc w:val="center"/>
              <w:rPr>
                <w:color w:val="000000" w:themeColor="text1"/>
                <w:lang w:eastAsia="fr-FR"/>
              </w:rPr>
            </w:pPr>
            <w:r w:rsidRPr="00225D79">
              <w:rPr>
                <w:color w:val="000000" w:themeColor="text1"/>
              </w:rPr>
              <w:t>-.029</w:t>
            </w:r>
          </w:p>
        </w:tc>
        <w:tc>
          <w:tcPr>
            <w:tcW w:w="1372" w:type="dxa"/>
            <w:tcBorders>
              <w:top w:val="nil"/>
              <w:left w:val="nil"/>
              <w:bottom w:val="nil"/>
              <w:right w:val="nil"/>
            </w:tcBorders>
            <w:shd w:val="clear" w:color="000000" w:fill="FFFFFF"/>
            <w:noWrap/>
            <w:vAlign w:val="bottom"/>
          </w:tcPr>
          <w:p w14:paraId="6E3F969D" w14:textId="1378AAF6" w:rsidR="00641B47" w:rsidRPr="00225D79" w:rsidRDefault="00641B47" w:rsidP="00641B47">
            <w:pPr>
              <w:jc w:val="center"/>
              <w:rPr>
                <w:color w:val="000000" w:themeColor="text1"/>
                <w:lang w:eastAsia="fr-FR"/>
              </w:rPr>
            </w:pPr>
            <w:r w:rsidRPr="00225D79">
              <w:rPr>
                <w:color w:val="000000" w:themeColor="text1"/>
              </w:rPr>
              <w:t>.110***</w:t>
            </w:r>
          </w:p>
        </w:tc>
        <w:tc>
          <w:tcPr>
            <w:tcW w:w="1134" w:type="dxa"/>
            <w:tcBorders>
              <w:top w:val="nil"/>
              <w:left w:val="nil"/>
              <w:bottom w:val="nil"/>
              <w:right w:val="nil"/>
            </w:tcBorders>
            <w:shd w:val="clear" w:color="000000" w:fill="FFFFFF"/>
            <w:noWrap/>
            <w:vAlign w:val="bottom"/>
          </w:tcPr>
          <w:p w14:paraId="1881EE9D" w14:textId="0E5AA84C" w:rsidR="00641B47" w:rsidRPr="00225D79" w:rsidRDefault="00641B47" w:rsidP="00641B47">
            <w:pPr>
              <w:jc w:val="center"/>
              <w:rPr>
                <w:color w:val="000000" w:themeColor="text1"/>
                <w:lang w:eastAsia="fr-FR"/>
              </w:rPr>
            </w:pPr>
            <w:r w:rsidRPr="00225D79">
              <w:rPr>
                <w:color w:val="000000" w:themeColor="text1"/>
              </w:rPr>
              <w:t>.068*</w:t>
            </w:r>
          </w:p>
        </w:tc>
        <w:tc>
          <w:tcPr>
            <w:tcW w:w="1559" w:type="dxa"/>
            <w:tcBorders>
              <w:top w:val="nil"/>
              <w:left w:val="nil"/>
              <w:bottom w:val="nil"/>
              <w:right w:val="nil"/>
            </w:tcBorders>
            <w:shd w:val="clear" w:color="000000" w:fill="FFFFFF"/>
            <w:noWrap/>
            <w:vAlign w:val="bottom"/>
          </w:tcPr>
          <w:p w14:paraId="4BABADF7" w14:textId="1261D5CE" w:rsidR="00641B47" w:rsidRPr="00225D79" w:rsidRDefault="00641B47" w:rsidP="00641B47">
            <w:pPr>
              <w:jc w:val="center"/>
              <w:rPr>
                <w:color w:val="000000" w:themeColor="text1"/>
                <w:lang w:eastAsia="fr-FR"/>
              </w:rPr>
            </w:pPr>
            <w:r w:rsidRPr="00225D79">
              <w:rPr>
                <w:color w:val="000000" w:themeColor="text1"/>
              </w:rPr>
              <w:t>.302***</w:t>
            </w:r>
          </w:p>
        </w:tc>
        <w:tc>
          <w:tcPr>
            <w:tcW w:w="1276" w:type="dxa"/>
            <w:tcBorders>
              <w:top w:val="nil"/>
              <w:left w:val="nil"/>
              <w:bottom w:val="nil"/>
              <w:right w:val="nil"/>
            </w:tcBorders>
            <w:shd w:val="clear" w:color="000000" w:fill="FFFFFF"/>
            <w:vAlign w:val="bottom"/>
          </w:tcPr>
          <w:p w14:paraId="24E320C7" w14:textId="05765811" w:rsidR="00641B47" w:rsidRPr="00225D79" w:rsidRDefault="00641B47" w:rsidP="00641B47">
            <w:pPr>
              <w:jc w:val="center"/>
              <w:rPr>
                <w:color w:val="000000" w:themeColor="text1"/>
                <w:lang w:eastAsia="fr-FR"/>
              </w:rPr>
            </w:pPr>
            <w:r w:rsidRPr="00225D79">
              <w:rPr>
                <w:color w:val="000000" w:themeColor="text1"/>
              </w:rPr>
              <w:t>.430***</w:t>
            </w:r>
          </w:p>
        </w:tc>
      </w:tr>
      <w:tr w:rsidR="00641B47" w:rsidRPr="001055CF" w14:paraId="4EE91DC4" w14:textId="386D46AA" w:rsidTr="00EC2536">
        <w:trPr>
          <w:trHeight w:val="312"/>
        </w:trPr>
        <w:tc>
          <w:tcPr>
            <w:tcW w:w="2694" w:type="dxa"/>
            <w:tcBorders>
              <w:top w:val="nil"/>
              <w:left w:val="nil"/>
              <w:bottom w:val="nil"/>
              <w:right w:val="nil"/>
            </w:tcBorders>
            <w:shd w:val="clear" w:color="000000" w:fill="FFFFFF"/>
            <w:noWrap/>
            <w:vAlign w:val="bottom"/>
            <w:hideMark/>
          </w:tcPr>
          <w:p w14:paraId="1C55CA73" w14:textId="1C159E7E" w:rsidR="00641B47" w:rsidRPr="00225D79" w:rsidRDefault="00641B47" w:rsidP="00641B47">
            <w:pPr>
              <w:rPr>
                <w:color w:val="000000" w:themeColor="text1"/>
                <w:lang w:eastAsia="fr-FR"/>
              </w:rPr>
            </w:pPr>
            <w:r w:rsidRPr="00225D79">
              <w:rPr>
                <w:color w:val="000000" w:themeColor="text1"/>
                <w:lang w:eastAsia="fr-FR"/>
              </w:rPr>
              <w:t>Body appreciation</w:t>
            </w:r>
          </w:p>
        </w:tc>
        <w:tc>
          <w:tcPr>
            <w:tcW w:w="1180" w:type="dxa"/>
            <w:tcBorders>
              <w:top w:val="nil"/>
              <w:left w:val="nil"/>
              <w:bottom w:val="nil"/>
              <w:right w:val="nil"/>
            </w:tcBorders>
            <w:shd w:val="clear" w:color="000000" w:fill="FFFFFF"/>
            <w:noWrap/>
            <w:vAlign w:val="bottom"/>
          </w:tcPr>
          <w:p w14:paraId="22445F44" w14:textId="0379D884" w:rsidR="00641B47" w:rsidRPr="00225D79" w:rsidRDefault="00641B47" w:rsidP="00641B47">
            <w:pPr>
              <w:jc w:val="center"/>
              <w:rPr>
                <w:color w:val="000000" w:themeColor="text1"/>
                <w:lang w:eastAsia="fr-FR"/>
              </w:rPr>
            </w:pPr>
            <w:r w:rsidRPr="00225D79">
              <w:rPr>
                <w:color w:val="000000" w:themeColor="text1"/>
              </w:rPr>
              <w:t>.147***</w:t>
            </w:r>
          </w:p>
        </w:tc>
        <w:tc>
          <w:tcPr>
            <w:tcW w:w="1372" w:type="dxa"/>
            <w:tcBorders>
              <w:top w:val="nil"/>
              <w:left w:val="nil"/>
              <w:bottom w:val="nil"/>
              <w:right w:val="nil"/>
            </w:tcBorders>
            <w:shd w:val="clear" w:color="000000" w:fill="FFFFFF"/>
            <w:noWrap/>
            <w:vAlign w:val="bottom"/>
          </w:tcPr>
          <w:p w14:paraId="3407841A" w14:textId="20F241C1" w:rsidR="00641B47" w:rsidRPr="00225D79" w:rsidRDefault="00641B47" w:rsidP="00641B47">
            <w:pPr>
              <w:jc w:val="center"/>
              <w:rPr>
                <w:color w:val="000000" w:themeColor="text1"/>
                <w:lang w:eastAsia="fr-FR"/>
              </w:rPr>
            </w:pPr>
            <w:r w:rsidRPr="00225D79">
              <w:rPr>
                <w:color w:val="000000" w:themeColor="text1"/>
              </w:rPr>
              <w:t>.146***</w:t>
            </w:r>
          </w:p>
        </w:tc>
        <w:tc>
          <w:tcPr>
            <w:tcW w:w="1134" w:type="dxa"/>
            <w:tcBorders>
              <w:top w:val="nil"/>
              <w:left w:val="nil"/>
              <w:bottom w:val="nil"/>
              <w:right w:val="nil"/>
            </w:tcBorders>
            <w:shd w:val="clear" w:color="000000" w:fill="FFFFFF"/>
            <w:noWrap/>
            <w:vAlign w:val="bottom"/>
          </w:tcPr>
          <w:p w14:paraId="1F63AF77" w14:textId="5FCEAA5A" w:rsidR="00641B47" w:rsidRPr="00225D79" w:rsidRDefault="00641B47" w:rsidP="00641B47">
            <w:pPr>
              <w:jc w:val="center"/>
              <w:rPr>
                <w:color w:val="000000" w:themeColor="text1"/>
                <w:lang w:eastAsia="fr-FR"/>
              </w:rPr>
            </w:pPr>
            <w:r w:rsidRPr="00225D79">
              <w:rPr>
                <w:color w:val="000000" w:themeColor="text1"/>
              </w:rPr>
              <w:t>.113***</w:t>
            </w:r>
          </w:p>
        </w:tc>
        <w:tc>
          <w:tcPr>
            <w:tcW w:w="1559" w:type="dxa"/>
            <w:tcBorders>
              <w:top w:val="nil"/>
              <w:left w:val="nil"/>
              <w:bottom w:val="nil"/>
              <w:right w:val="nil"/>
            </w:tcBorders>
            <w:shd w:val="clear" w:color="000000" w:fill="FFFFFF"/>
            <w:noWrap/>
            <w:vAlign w:val="bottom"/>
          </w:tcPr>
          <w:p w14:paraId="4E4F2FC9" w14:textId="008F422F" w:rsidR="00641B47" w:rsidRPr="00225D79" w:rsidRDefault="00641B47" w:rsidP="00641B47">
            <w:pPr>
              <w:jc w:val="center"/>
              <w:rPr>
                <w:color w:val="000000" w:themeColor="text1"/>
                <w:lang w:eastAsia="fr-FR"/>
              </w:rPr>
            </w:pPr>
            <w:r w:rsidRPr="00225D79">
              <w:rPr>
                <w:color w:val="000000" w:themeColor="text1"/>
              </w:rPr>
              <w:t>.326***</w:t>
            </w:r>
          </w:p>
        </w:tc>
        <w:tc>
          <w:tcPr>
            <w:tcW w:w="1276" w:type="dxa"/>
            <w:tcBorders>
              <w:top w:val="nil"/>
              <w:left w:val="nil"/>
              <w:bottom w:val="nil"/>
              <w:right w:val="nil"/>
            </w:tcBorders>
            <w:shd w:val="clear" w:color="000000" w:fill="FFFFFF"/>
            <w:vAlign w:val="bottom"/>
          </w:tcPr>
          <w:p w14:paraId="533CBDD9" w14:textId="5382B634" w:rsidR="00641B47" w:rsidRPr="00225D79" w:rsidRDefault="00641B47" w:rsidP="00641B47">
            <w:pPr>
              <w:jc w:val="center"/>
              <w:rPr>
                <w:color w:val="000000" w:themeColor="text1"/>
                <w:lang w:eastAsia="fr-FR"/>
              </w:rPr>
            </w:pPr>
            <w:r w:rsidRPr="00225D79">
              <w:rPr>
                <w:color w:val="000000" w:themeColor="text1"/>
              </w:rPr>
              <w:t>.490***</w:t>
            </w:r>
          </w:p>
        </w:tc>
      </w:tr>
      <w:tr w:rsidR="00641B47" w:rsidRPr="001055CF" w14:paraId="2B2CF5F9" w14:textId="5C4C22B8" w:rsidTr="00EC2536">
        <w:trPr>
          <w:trHeight w:val="312"/>
        </w:trPr>
        <w:tc>
          <w:tcPr>
            <w:tcW w:w="2694" w:type="dxa"/>
            <w:tcBorders>
              <w:top w:val="nil"/>
              <w:left w:val="nil"/>
              <w:bottom w:val="single" w:sz="4" w:space="0" w:color="auto"/>
              <w:right w:val="nil"/>
            </w:tcBorders>
            <w:shd w:val="clear" w:color="000000" w:fill="FFFFFF"/>
            <w:noWrap/>
            <w:vAlign w:val="bottom"/>
            <w:hideMark/>
          </w:tcPr>
          <w:p w14:paraId="6F45C6A2" w14:textId="28FCA80F" w:rsidR="00641B47" w:rsidRPr="00225D79" w:rsidRDefault="00641B47" w:rsidP="00641B47">
            <w:pPr>
              <w:rPr>
                <w:color w:val="000000" w:themeColor="text1"/>
                <w:lang w:eastAsia="fr-FR"/>
              </w:rPr>
            </w:pPr>
            <w:r w:rsidRPr="00225D79">
              <w:rPr>
                <w:color w:val="000000" w:themeColor="text1"/>
                <w:lang w:eastAsia="fr-FR"/>
              </w:rPr>
              <w:t>Body mass index</w:t>
            </w:r>
          </w:p>
        </w:tc>
        <w:tc>
          <w:tcPr>
            <w:tcW w:w="1180" w:type="dxa"/>
            <w:tcBorders>
              <w:top w:val="nil"/>
              <w:left w:val="nil"/>
              <w:bottom w:val="single" w:sz="4" w:space="0" w:color="auto"/>
              <w:right w:val="nil"/>
            </w:tcBorders>
            <w:shd w:val="clear" w:color="000000" w:fill="FFFFFF"/>
            <w:noWrap/>
            <w:vAlign w:val="bottom"/>
          </w:tcPr>
          <w:p w14:paraId="62E23760" w14:textId="5E935AFB" w:rsidR="00641B47" w:rsidRPr="00225D79" w:rsidRDefault="00641B47" w:rsidP="00641B47">
            <w:pPr>
              <w:jc w:val="center"/>
              <w:rPr>
                <w:color w:val="000000" w:themeColor="text1"/>
                <w:lang w:eastAsia="fr-FR"/>
              </w:rPr>
            </w:pPr>
            <w:r w:rsidRPr="00225D79">
              <w:rPr>
                <w:color w:val="000000" w:themeColor="text1"/>
              </w:rPr>
              <w:t>-.153***</w:t>
            </w:r>
          </w:p>
        </w:tc>
        <w:tc>
          <w:tcPr>
            <w:tcW w:w="1372" w:type="dxa"/>
            <w:tcBorders>
              <w:top w:val="nil"/>
              <w:left w:val="nil"/>
              <w:bottom w:val="single" w:sz="4" w:space="0" w:color="auto"/>
              <w:right w:val="nil"/>
            </w:tcBorders>
            <w:shd w:val="clear" w:color="000000" w:fill="FFFFFF"/>
            <w:noWrap/>
            <w:vAlign w:val="bottom"/>
          </w:tcPr>
          <w:p w14:paraId="1B7347E7" w14:textId="2E5578A4" w:rsidR="00641B47" w:rsidRPr="00225D79" w:rsidRDefault="00641B47" w:rsidP="00641B47">
            <w:pPr>
              <w:jc w:val="center"/>
              <w:rPr>
                <w:color w:val="000000" w:themeColor="text1"/>
                <w:lang w:eastAsia="fr-FR"/>
              </w:rPr>
            </w:pPr>
            <w:r w:rsidRPr="00225D79">
              <w:rPr>
                <w:color w:val="000000" w:themeColor="text1"/>
              </w:rPr>
              <w:t>-.059</w:t>
            </w:r>
          </w:p>
        </w:tc>
        <w:tc>
          <w:tcPr>
            <w:tcW w:w="1134" w:type="dxa"/>
            <w:tcBorders>
              <w:top w:val="nil"/>
              <w:left w:val="nil"/>
              <w:bottom w:val="single" w:sz="4" w:space="0" w:color="auto"/>
              <w:right w:val="nil"/>
            </w:tcBorders>
            <w:shd w:val="clear" w:color="000000" w:fill="FFFFFF"/>
            <w:noWrap/>
            <w:vAlign w:val="bottom"/>
          </w:tcPr>
          <w:p w14:paraId="309A1D38" w14:textId="0812717F" w:rsidR="00641B47" w:rsidRPr="00225D79" w:rsidRDefault="00641B47" w:rsidP="00641B47">
            <w:pPr>
              <w:jc w:val="center"/>
              <w:rPr>
                <w:color w:val="000000" w:themeColor="text1"/>
                <w:lang w:eastAsia="fr-FR"/>
              </w:rPr>
            </w:pPr>
            <w:r w:rsidRPr="00225D79">
              <w:rPr>
                <w:color w:val="000000" w:themeColor="text1"/>
              </w:rPr>
              <w:t>-.082**</w:t>
            </w:r>
          </w:p>
        </w:tc>
        <w:tc>
          <w:tcPr>
            <w:tcW w:w="1559" w:type="dxa"/>
            <w:tcBorders>
              <w:top w:val="nil"/>
              <w:left w:val="nil"/>
              <w:bottom w:val="single" w:sz="4" w:space="0" w:color="auto"/>
              <w:right w:val="nil"/>
            </w:tcBorders>
            <w:shd w:val="clear" w:color="000000" w:fill="FFFFFF"/>
            <w:noWrap/>
            <w:vAlign w:val="bottom"/>
          </w:tcPr>
          <w:p w14:paraId="235FBEF1" w14:textId="6DED855C" w:rsidR="00641B47" w:rsidRPr="00225D79" w:rsidRDefault="00641B47" w:rsidP="00641B47">
            <w:pPr>
              <w:jc w:val="center"/>
              <w:rPr>
                <w:color w:val="000000" w:themeColor="text1"/>
                <w:lang w:eastAsia="fr-FR"/>
              </w:rPr>
            </w:pPr>
            <w:r w:rsidRPr="00225D79">
              <w:rPr>
                <w:color w:val="000000" w:themeColor="text1"/>
              </w:rPr>
              <w:t>-.095**</w:t>
            </w:r>
          </w:p>
        </w:tc>
        <w:tc>
          <w:tcPr>
            <w:tcW w:w="1276" w:type="dxa"/>
            <w:tcBorders>
              <w:top w:val="nil"/>
              <w:left w:val="nil"/>
              <w:bottom w:val="single" w:sz="4" w:space="0" w:color="auto"/>
              <w:right w:val="nil"/>
            </w:tcBorders>
            <w:shd w:val="clear" w:color="000000" w:fill="FFFFFF"/>
            <w:vAlign w:val="bottom"/>
          </w:tcPr>
          <w:p w14:paraId="6FDCD478" w14:textId="528F8771" w:rsidR="00641B47" w:rsidRPr="00225D79" w:rsidRDefault="00641B47" w:rsidP="00641B47">
            <w:pPr>
              <w:jc w:val="center"/>
              <w:rPr>
                <w:color w:val="000000" w:themeColor="text1"/>
                <w:lang w:eastAsia="fr-FR"/>
              </w:rPr>
            </w:pPr>
            <w:r w:rsidRPr="00225D79">
              <w:rPr>
                <w:color w:val="000000" w:themeColor="text1"/>
              </w:rPr>
              <w:t>-.245***</w:t>
            </w:r>
          </w:p>
        </w:tc>
      </w:tr>
    </w:tbl>
    <w:p w14:paraId="47B9FE75" w14:textId="241FDDCB" w:rsidR="002E2C1C" w:rsidRPr="001055CF" w:rsidRDefault="003A229F" w:rsidP="005763F3">
      <w:pPr>
        <w:ind w:right="-194"/>
        <w:jc w:val="both"/>
      </w:pPr>
      <w:r w:rsidRPr="001055CF">
        <w:rPr>
          <w:i/>
        </w:rPr>
        <w:t>Notes.</w:t>
      </w:r>
      <w:r w:rsidRPr="001055CF">
        <w:t xml:space="preserve"> IES-2 = Intuitive Eating Scale</w:t>
      </w:r>
      <w:r w:rsidR="003D539C" w:rsidRPr="001055CF">
        <w:t>-2</w:t>
      </w:r>
      <w:r w:rsidRPr="001055CF">
        <w:t xml:space="preserve">; EPR = Eating for Physical Rather than Emotional Reasons; UPE = Unconditional Permission to Eat; RHSC = Reliance on Hunger and Satiety Cues; BFC = Body-Food Choice Congruence; </w:t>
      </w:r>
      <w:r w:rsidR="00B74FF0" w:rsidRPr="001055CF">
        <w:t xml:space="preserve">S-factor = specific factor; </w:t>
      </w:r>
      <w:r w:rsidR="00300860" w:rsidRPr="001055CF">
        <w:t>G-factor = global factor.</w:t>
      </w:r>
      <w:r w:rsidRPr="001055CF">
        <w:t xml:space="preserve"> * </w:t>
      </w:r>
      <w:r w:rsidRPr="001055CF">
        <w:rPr>
          <w:i/>
          <w:iCs/>
        </w:rPr>
        <w:t>p</w:t>
      </w:r>
      <w:r w:rsidRPr="001055CF">
        <w:t xml:space="preserve"> ≤ .05; ** </w:t>
      </w:r>
      <w:r w:rsidRPr="001055CF">
        <w:rPr>
          <w:i/>
          <w:iCs/>
        </w:rPr>
        <w:t>p</w:t>
      </w:r>
      <w:r w:rsidRPr="001055CF">
        <w:t xml:space="preserve"> ≤ .01; *** </w:t>
      </w:r>
      <w:r w:rsidRPr="001055CF">
        <w:rPr>
          <w:i/>
          <w:iCs/>
        </w:rPr>
        <w:t>p</w:t>
      </w:r>
      <w:r w:rsidRPr="001055CF">
        <w:t xml:space="preserve"> ≤ .001.</w:t>
      </w:r>
    </w:p>
    <w:p w14:paraId="32CB2CDB" w14:textId="77777777" w:rsidR="002E2C1C" w:rsidRPr="001055CF" w:rsidRDefault="002E2C1C">
      <w:r w:rsidRPr="001055CF">
        <w:br w:type="page"/>
      </w:r>
    </w:p>
    <w:p w14:paraId="3784AE38" w14:textId="77777777" w:rsidR="002E2C1C" w:rsidRPr="001055CF" w:rsidRDefault="002E2C1C" w:rsidP="002E2C1C">
      <w:r w:rsidRPr="001055CF">
        <w:rPr>
          <w:noProof/>
          <w:lang w:val="fr-FR" w:eastAsia="fr-FR"/>
        </w:rPr>
        <w:lastRenderedPageBreak/>
        <w:drawing>
          <wp:inline distT="0" distB="0" distL="0" distR="0" wp14:anchorId="72B3EE02" wp14:editId="07C478E7">
            <wp:extent cx="5727700" cy="4537075"/>
            <wp:effectExtent l="0" t="0" r="0" b="0"/>
            <wp:docPr id="5" name="Image 2"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2" descr="Figure 1"/>
                    <pic:cNvPicPr>
                      <a:picLocks noChangeAspect="1" noChangeArrowheads="1"/>
                    </pic:cNvPicPr>
                  </pic:nvPicPr>
                  <pic:blipFill>
                    <a:blip r:embed="rId79">
                      <a:extLst>
                        <a:ext uri="{BEBA8EAE-BF5A-486C-A8C5-ECC9F3942E4B}">
                          <a14:imgProps xmlns:a14="http://schemas.microsoft.com/office/drawing/2010/main">
                            <a14:imgLayer r:embed="rId8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727700" cy="4537075"/>
                    </a:xfrm>
                    <a:prstGeom prst="rect">
                      <a:avLst/>
                    </a:prstGeom>
                    <a:noFill/>
                  </pic:spPr>
                </pic:pic>
              </a:graphicData>
            </a:graphic>
          </wp:inline>
        </w:drawing>
      </w:r>
    </w:p>
    <w:p w14:paraId="781C59F4" w14:textId="5F04BBF5" w:rsidR="002E2C1C" w:rsidRPr="001055CF" w:rsidRDefault="002E2C1C" w:rsidP="002E2C1C">
      <w:pPr>
        <w:spacing w:line="480" w:lineRule="auto"/>
      </w:pPr>
      <w:r w:rsidRPr="001055CF">
        <w:rPr>
          <w:i/>
        </w:rPr>
        <w:t>Figure 1</w:t>
      </w:r>
      <w:r w:rsidRPr="001055CF">
        <w:t xml:space="preserve">. Scree plot and parallel analysis from the exploratory factor analysis of the Intuitive Eating Scale-2 in the first split-half subsample. </w:t>
      </w:r>
      <w:r w:rsidRPr="001055CF">
        <w:rPr>
          <w:i/>
        </w:rPr>
        <w:t>Note</w:t>
      </w:r>
      <w:r w:rsidRPr="001055CF">
        <w:t>. PC = principal component; FA = factor analysis</w:t>
      </w:r>
    </w:p>
    <w:p w14:paraId="750B0051" w14:textId="77777777" w:rsidR="005B7F77" w:rsidRPr="001055CF" w:rsidRDefault="005B7F77" w:rsidP="005763F3">
      <w:pPr>
        <w:ind w:right="-194"/>
        <w:jc w:val="both"/>
      </w:pPr>
    </w:p>
    <w:p w14:paraId="29F77AF5" w14:textId="77777777" w:rsidR="005B7F77" w:rsidRPr="001055CF" w:rsidRDefault="005B7F77">
      <w:r w:rsidRPr="001055CF">
        <w:br w:type="page"/>
      </w:r>
    </w:p>
    <w:p w14:paraId="758B6361" w14:textId="77777777" w:rsidR="005B7F77" w:rsidRPr="001055CF" w:rsidRDefault="005B7F77" w:rsidP="007133CC">
      <w:pPr>
        <w:pStyle w:val="Heading1"/>
      </w:pPr>
      <w:r w:rsidRPr="001055CF">
        <w:lastRenderedPageBreak/>
        <w:t>Appendix 1</w:t>
      </w:r>
    </w:p>
    <w:p w14:paraId="7F7071E7" w14:textId="6685DE81" w:rsidR="005B7F77" w:rsidRPr="001055CF" w:rsidRDefault="005B7F77" w:rsidP="005B7F77">
      <w:pPr>
        <w:spacing w:line="480" w:lineRule="auto"/>
        <w:rPr>
          <w:i/>
        </w:rPr>
      </w:pPr>
      <w:r w:rsidRPr="001055CF">
        <w:rPr>
          <w:i/>
        </w:rPr>
        <w:t>Intuitive Eating Scale-2 Items in English and (in Italics) Italian.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2"/>
      </w:tblGrid>
      <w:tr w:rsidR="005B7F77" w:rsidRPr="001055CF" w14:paraId="4F4F883B" w14:textId="77777777" w:rsidTr="00A013C9">
        <w:tc>
          <w:tcPr>
            <w:tcW w:w="988" w:type="dxa"/>
            <w:tcBorders>
              <w:top w:val="single" w:sz="4" w:space="0" w:color="auto"/>
              <w:bottom w:val="single" w:sz="4" w:space="0" w:color="auto"/>
            </w:tcBorders>
          </w:tcPr>
          <w:p w14:paraId="17CE99E4" w14:textId="77777777" w:rsidR="005B7F77" w:rsidRPr="001055CF" w:rsidRDefault="005B7F77" w:rsidP="00A013C9">
            <w:pPr>
              <w:spacing w:line="480" w:lineRule="auto"/>
            </w:pPr>
            <w:r w:rsidRPr="001055CF">
              <w:t>Item</w:t>
            </w:r>
          </w:p>
        </w:tc>
        <w:tc>
          <w:tcPr>
            <w:tcW w:w="8022" w:type="dxa"/>
            <w:tcBorders>
              <w:top w:val="single" w:sz="4" w:space="0" w:color="auto"/>
              <w:bottom w:val="single" w:sz="4" w:space="0" w:color="auto"/>
            </w:tcBorders>
          </w:tcPr>
          <w:p w14:paraId="6BF273C0" w14:textId="77777777" w:rsidR="005B7F77" w:rsidRPr="001055CF" w:rsidRDefault="005B7F77" w:rsidP="00A013C9">
            <w:pPr>
              <w:spacing w:line="480" w:lineRule="auto"/>
            </w:pPr>
          </w:p>
        </w:tc>
      </w:tr>
      <w:tr w:rsidR="005B7F77" w:rsidRPr="00E87CFB" w14:paraId="562DDF97" w14:textId="77777777" w:rsidTr="00A013C9">
        <w:tc>
          <w:tcPr>
            <w:tcW w:w="988" w:type="dxa"/>
            <w:tcBorders>
              <w:top w:val="single" w:sz="4" w:space="0" w:color="auto"/>
            </w:tcBorders>
          </w:tcPr>
          <w:p w14:paraId="392A2676" w14:textId="77777777" w:rsidR="005B7F77" w:rsidRPr="001055CF" w:rsidRDefault="005B7F77" w:rsidP="00A013C9">
            <w:pPr>
              <w:spacing w:line="480" w:lineRule="auto"/>
            </w:pPr>
            <w:r w:rsidRPr="001055CF">
              <w:t>1</w:t>
            </w:r>
          </w:p>
        </w:tc>
        <w:tc>
          <w:tcPr>
            <w:tcW w:w="8022" w:type="dxa"/>
            <w:tcBorders>
              <w:top w:val="single" w:sz="4" w:space="0" w:color="auto"/>
            </w:tcBorders>
          </w:tcPr>
          <w:p w14:paraId="21124D58" w14:textId="3C8B8518" w:rsidR="005B7F77" w:rsidRPr="00E87CFB" w:rsidRDefault="005B7F77" w:rsidP="00A013C9">
            <w:pPr>
              <w:pStyle w:val="NormalWeb"/>
              <w:spacing w:line="480" w:lineRule="auto"/>
              <w:rPr>
                <w:lang w:val="it-IT"/>
              </w:rPr>
            </w:pPr>
            <w:r w:rsidRPr="00E87CFB">
              <w:rPr>
                <w:lang w:val="it-IT"/>
              </w:rPr>
              <w:t xml:space="preserve">I try to avoid certain foods high in fat, carbohydrates, or calories / </w:t>
            </w:r>
            <w:r w:rsidR="00E87CFB" w:rsidRPr="00E87CFB">
              <w:rPr>
                <w:rFonts w:eastAsia="Calibri"/>
                <w:i/>
                <w:color w:val="000000" w:themeColor="text1"/>
                <w:lang w:val="it-IT"/>
              </w:rPr>
              <w:t>Cerco di evitare alcuni cibi ad alto contenuto di grassi, carboidrati o calorie</w:t>
            </w:r>
          </w:p>
        </w:tc>
      </w:tr>
      <w:tr w:rsidR="005B7F77" w:rsidRPr="00E87CFB" w14:paraId="6DC6C257" w14:textId="77777777" w:rsidTr="00A013C9">
        <w:tc>
          <w:tcPr>
            <w:tcW w:w="988" w:type="dxa"/>
          </w:tcPr>
          <w:p w14:paraId="38E78DA8" w14:textId="77777777" w:rsidR="005B7F77" w:rsidRPr="001055CF" w:rsidRDefault="005B7F77" w:rsidP="00A013C9">
            <w:pPr>
              <w:spacing w:line="480" w:lineRule="auto"/>
            </w:pPr>
            <w:r w:rsidRPr="001055CF">
              <w:t>2</w:t>
            </w:r>
          </w:p>
        </w:tc>
        <w:tc>
          <w:tcPr>
            <w:tcW w:w="8022" w:type="dxa"/>
          </w:tcPr>
          <w:p w14:paraId="26322BCB" w14:textId="775AD71B" w:rsidR="005B7F77" w:rsidRPr="00E87CFB" w:rsidRDefault="005B7F77" w:rsidP="00A013C9">
            <w:pPr>
              <w:pStyle w:val="NormalWeb"/>
              <w:spacing w:line="480" w:lineRule="auto"/>
            </w:pPr>
            <w:r w:rsidRPr="001055CF">
              <w:t xml:space="preserve">I find myself eating when I’m feeling emotional (e.g., anxious, depressed, sad), even when I’m not physically hungry / </w:t>
            </w:r>
            <w:r w:rsidR="00E87CFB" w:rsidRPr="00E87CFB">
              <w:rPr>
                <w:rFonts w:eastAsia="Calibri"/>
                <w:i/>
                <w:color w:val="000000" w:themeColor="text1"/>
              </w:rPr>
              <w:t xml:space="preserve">Mi capita di </w:t>
            </w:r>
            <w:proofErr w:type="spellStart"/>
            <w:r w:rsidR="00E87CFB" w:rsidRPr="00E87CFB">
              <w:rPr>
                <w:rFonts w:eastAsia="Calibri"/>
                <w:i/>
                <w:color w:val="000000" w:themeColor="text1"/>
              </w:rPr>
              <w:t>mangiare</w:t>
            </w:r>
            <w:proofErr w:type="spellEnd"/>
            <w:r w:rsidR="00E87CFB" w:rsidRPr="00E87CFB">
              <w:rPr>
                <w:rFonts w:eastAsia="Calibri"/>
                <w:i/>
                <w:color w:val="000000" w:themeColor="text1"/>
              </w:rPr>
              <w:t xml:space="preserve"> </w:t>
            </w:r>
            <w:proofErr w:type="spellStart"/>
            <w:r w:rsidR="00E87CFB" w:rsidRPr="00E87CFB">
              <w:rPr>
                <w:rFonts w:eastAsia="Calibri"/>
                <w:i/>
                <w:color w:val="000000" w:themeColor="text1"/>
              </w:rPr>
              <w:t>quando</w:t>
            </w:r>
            <w:proofErr w:type="spellEnd"/>
            <w:r w:rsidR="00E87CFB" w:rsidRPr="00E87CFB">
              <w:rPr>
                <w:rFonts w:eastAsia="Calibri"/>
                <w:i/>
                <w:color w:val="000000" w:themeColor="text1"/>
              </w:rPr>
              <w:t xml:space="preserve"> mi </w:t>
            </w:r>
            <w:proofErr w:type="spellStart"/>
            <w:r w:rsidR="00E87CFB" w:rsidRPr="00E87CFB">
              <w:rPr>
                <w:rFonts w:eastAsia="Calibri"/>
                <w:i/>
                <w:color w:val="000000" w:themeColor="text1"/>
              </w:rPr>
              <w:t>sento</w:t>
            </w:r>
            <w:proofErr w:type="spellEnd"/>
            <w:r w:rsidR="00E87CFB" w:rsidRPr="00E87CFB">
              <w:rPr>
                <w:rFonts w:eastAsia="Calibri"/>
                <w:i/>
                <w:color w:val="000000" w:themeColor="text1"/>
              </w:rPr>
              <w:t xml:space="preserve"> </w:t>
            </w:r>
            <w:proofErr w:type="spellStart"/>
            <w:r w:rsidR="00E87CFB" w:rsidRPr="00E87CFB">
              <w:rPr>
                <w:rFonts w:eastAsia="Calibri"/>
                <w:i/>
                <w:color w:val="000000" w:themeColor="text1"/>
              </w:rPr>
              <w:t>emotivo</w:t>
            </w:r>
            <w:proofErr w:type="spellEnd"/>
            <w:r w:rsidR="00E87CFB" w:rsidRPr="00E87CFB">
              <w:rPr>
                <w:rFonts w:eastAsia="Calibri"/>
                <w:i/>
                <w:color w:val="000000" w:themeColor="text1"/>
              </w:rPr>
              <w:t xml:space="preserve">/a (ad </w:t>
            </w:r>
            <w:proofErr w:type="spellStart"/>
            <w:r w:rsidR="00E87CFB" w:rsidRPr="00E87CFB">
              <w:rPr>
                <w:rFonts w:eastAsia="Calibri"/>
                <w:i/>
                <w:color w:val="000000" w:themeColor="text1"/>
              </w:rPr>
              <w:t>esempio</w:t>
            </w:r>
            <w:proofErr w:type="spellEnd"/>
            <w:r w:rsidR="00E87CFB" w:rsidRPr="00E87CFB">
              <w:rPr>
                <w:rFonts w:eastAsia="Calibri"/>
                <w:i/>
                <w:color w:val="000000" w:themeColor="text1"/>
              </w:rPr>
              <w:t xml:space="preserve">, </w:t>
            </w:r>
            <w:proofErr w:type="spellStart"/>
            <w:r w:rsidR="00E87CFB" w:rsidRPr="00E87CFB">
              <w:rPr>
                <w:rFonts w:eastAsia="Calibri"/>
                <w:i/>
                <w:color w:val="000000" w:themeColor="text1"/>
              </w:rPr>
              <w:t>ansioso</w:t>
            </w:r>
            <w:proofErr w:type="spellEnd"/>
            <w:r w:rsidR="00E87CFB" w:rsidRPr="00E87CFB">
              <w:rPr>
                <w:rFonts w:eastAsia="Calibri"/>
                <w:i/>
                <w:color w:val="000000" w:themeColor="text1"/>
              </w:rPr>
              <w:t xml:space="preserve">/a, </w:t>
            </w:r>
            <w:proofErr w:type="spellStart"/>
            <w:r w:rsidR="00E87CFB" w:rsidRPr="00E87CFB">
              <w:rPr>
                <w:rFonts w:eastAsia="Calibri"/>
                <w:i/>
                <w:color w:val="000000" w:themeColor="text1"/>
              </w:rPr>
              <w:t>depresso</w:t>
            </w:r>
            <w:proofErr w:type="spellEnd"/>
            <w:r w:rsidR="00E87CFB" w:rsidRPr="00E87CFB">
              <w:rPr>
                <w:rFonts w:eastAsia="Calibri"/>
                <w:i/>
                <w:color w:val="000000" w:themeColor="text1"/>
              </w:rPr>
              <w:t xml:space="preserve">/a, triste), </w:t>
            </w:r>
            <w:proofErr w:type="spellStart"/>
            <w:r w:rsidR="00E87CFB" w:rsidRPr="00E87CFB">
              <w:rPr>
                <w:rFonts w:eastAsia="Calibri"/>
                <w:i/>
                <w:color w:val="000000" w:themeColor="text1"/>
              </w:rPr>
              <w:t>anche</w:t>
            </w:r>
            <w:proofErr w:type="spellEnd"/>
            <w:r w:rsidR="00E87CFB" w:rsidRPr="00E87CFB">
              <w:rPr>
                <w:rFonts w:eastAsia="Calibri"/>
                <w:i/>
                <w:color w:val="000000" w:themeColor="text1"/>
              </w:rPr>
              <w:t xml:space="preserve"> se non ho </w:t>
            </w:r>
            <w:proofErr w:type="spellStart"/>
            <w:r w:rsidR="00E87CFB" w:rsidRPr="00E87CFB">
              <w:rPr>
                <w:rFonts w:eastAsia="Calibri"/>
                <w:i/>
                <w:color w:val="000000" w:themeColor="text1"/>
              </w:rPr>
              <w:t>fisicamente</w:t>
            </w:r>
            <w:proofErr w:type="spellEnd"/>
            <w:r w:rsidR="00E87CFB" w:rsidRPr="00E87CFB">
              <w:rPr>
                <w:rFonts w:eastAsia="Calibri"/>
                <w:i/>
                <w:color w:val="000000" w:themeColor="text1"/>
              </w:rPr>
              <w:t xml:space="preserve"> fame</w:t>
            </w:r>
          </w:p>
        </w:tc>
      </w:tr>
      <w:tr w:rsidR="005B7F77" w:rsidRPr="001055CF" w14:paraId="6A0E95CF" w14:textId="77777777" w:rsidTr="00A013C9">
        <w:tc>
          <w:tcPr>
            <w:tcW w:w="988" w:type="dxa"/>
          </w:tcPr>
          <w:p w14:paraId="7D1A7B43" w14:textId="77777777" w:rsidR="005B7F77" w:rsidRPr="001055CF" w:rsidRDefault="005B7F77" w:rsidP="00A013C9">
            <w:pPr>
              <w:spacing w:line="480" w:lineRule="auto"/>
            </w:pPr>
            <w:r w:rsidRPr="001055CF">
              <w:t>3</w:t>
            </w:r>
          </w:p>
        </w:tc>
        <w:tc>
          <w:tcPr>
            <w:tcW w:w="8022" w:type="dxa"/>
          </w:tcPr>
          <w:p w14:paraId="7BF7BCB0" w14:textId="714899C3" w:rsidR="005B7F77" w:rsidRPr="001055CF" w:rsidRDefault="005B7F77" w:rsidP="00A013C9">
            <w:pPr>
              <w:pStyle w:val="NormalWeb"/>
              <w:spacing w:line="480" w:lineRule="auto"/>
            </w:pPr>
            <w:r w:rsidRPr="001055CF">
              <w:t xml:space="preserve">If I am craving a certain food, I allow myself to have it / </w:t>
            </w:r>
            <w:r w:rsidR="00E87CFB" w:rsidRPr="00E87CFB">
              <w:rPr>
                <w:i/>
                <w:iCs/>
              </w:rPr>
              <w:t xml:space="preserve">Se </w:t>
            </w:r>
            <w:proofErr w:type="spellStart"/>
            <w:r w:rsidR="00E87CFB" w:rsidRPr="00E87CFB">
              <w:rPr>
                <w:i/>
                <w:iCs/>
              </w:rPr>
              <w:t>desidero</w:t>
            </w:r>
            <w:proofErr w:type="spellEnd"/>
            <w:r w:rsidR="00E87CFB" w:rsidRPr="00E87CFB">
              <w:rPr>
                <w:i/>
                <w:iCs/>
              </w:rPr>
              <w:t xml:space="preserve"> fortemente un </w:t>
            </w:r>
            <w:proofErr w:type="spellStart"/>
            <w:r w:rsidR="00E87CFB" w:rsidRPr="00E87CFB">
              <w:rPr>
                <w:i/>
                <w:iCs/>
              </w:rPr>
              <w:t>certo</w:t>
            </w:r>
            <w:proofErr w:type="spellEnd"/>
            <w:r w:rsidR="00E87CFB" w:rsidRPr="00E87CFB">
              <w:rPr>
                <w:i/>
                <w:iCs/>
              </w:rPr>
              <w:t xml:space="preserve"> </w:t>
            </w:r>
            <w:proofErr w:type="spellStart"/>
            <w:r w:rsidR="00E87CFB" w:rsidRPr="00E87CFB">
              <w:rPr>
                <w:i/>
                <w:iCs/>
              </w:rPr>
              <w:t>cibo</w:t>
            </w:r>
            <w:proofErr w:type="spellEnd"/>
            <w:r w:rsidR="00E87CFB" w:rsidRPr="00E87CFB">
              <w:rPr>
                <w:i/>
                <w:iCs/>
              </w:rPr>
              <w:t xml:space="preserve">, me lo </w:t>
            </w:r>
            <w:proofErr w:type="spellStart"/>
            <w:r w:rsidR="00E87CFB" w:rsidRPr="00E87CFB">
              <w:rPr>
                <w:i/>
                <w:iCs/>
              </w:rPr>
              <w:t>concedo</w:t>
            </w:r>
            <w:proofErr w:type="spellEnd"/>
          </w:p>
        </w:tc>
      </w:tr>
      <w:tr w:rsidR="005B7F77" w:rsidRPr="00E87CFB" w14:paraId="080FC5C6" w14:textId="77777777" w:rsidTr="00A013C9">
        <w:tc>
          <w:tcPr>
            <w:tcW w:w="988" w:type="dxa"/>
          </w:tcPr>
          <w:p w14:paraId="4C96195D" w14:textId="77777777" w:rsidR="005B7F77" w:rsidRPr="001055CF" w:rsidRDefault="005B7F77" w:rsidP="00A013C9">
            <w:pPr>
              <w:spacing w:line="480" w:lineRule="auto"/>
            </w:pPr>
            <w:r w:rsidRPr="001055CF">
              <w:t>4</w:t>
            </w:r>
          </w:p>
        </w:tc>
        <w:tc>
          <w:tcPr>
            <w:tcW w:w="8022" w:type="dxa"/>
          </w:tcPr>
          <w:p w14:paraId="3557E598" w14:textId="6F67593A" w:rsidR="005B7F77" w:rsidRPr="00E87CFB" w:rsidRDefault="005B7F77" w:rsidP="00A013C9">
            <w:pPr>
              <w:pStyle w:val="NormalWeb"/>
              <w:spacing w:line="480" w:lineRule="auto"/>
              <w:rPr>
                <w:lang w:val="it-IT"/>
              </w:rPr>
            </w:pPr>
            <w:r w:rsidRPr="00E87CFB">
              <w:rPr>
                <w:lang w:val="it-IT"/>
              </w:rPr>
              <w:t xml:space="preserve">I get mad at myself for eating something unhealthy / </w:t>
            </w:r>
            <w:r w:rsidR="00E87CFB" w:rsidRPr="00E87CFB">
              <w:rPr>
                <w:i/>
                <w:iCs/>
                <w:lang w:val="it-IT"/>
              </w:rPr>
              <w:t>Mi arrabbio con me stesso/a quando mangio qualcosa di non salutare</w:t>
            </w:r>
          </w:p>
        </w:tc>
      </w:tr>
      <w:tr w:rsidR="005B7F77" w:rsidRPr="001055CF" w14:paraId="1411ACA4" w14:textId="77777777" w:rsidTr="00A013C9">
        <w:tc>
          <w:tcPr>
            <w:tcW w:w="988" w:type="dxa"/>
          </w:tcPr>
          <w:p w14:paraId="6022F054" w14:textId="77777777" w:rsidR="005B7F77" w:rsidRPr="001055CF" w:rsidRDefault="005B7F77" w:rsidP="00A013C9">
            <w:pPr>
              <w:spacing w:line="480" w:lineRule="auto"/>
            </w:pPr>
            <w:r w:rsidRPr="001055CF">
              <w:t>5</w:t>
            </w:r>
          </w:p>
        </w:tc>
        <w:tc>
          <w:tcPr>
            <w:tcW w:w="8022" w:type="dxa"/>
          </w:tcPr>
          <w:p w14:paraId="376AB795" w14:textId="1EACD309" w:rsidR="005B7F77" w:rsidRPr="001055CF" w:rsidRDefault="005B7F77" w:rsidP="00A013C9">
            <w:pPr>
              <w:pStyle w:val="NormalWeb"/>
              <w:spacing w:line="480" w:lineRule="auto"/>
            </w:pPr>
            <w:r w:rsidRPr="001055CF">
              <w:t xml:space="preserve">I find myself eating when I am lonely, even when I’m not physically hungry </w:t>
            </w:r>
            <w:r w:rsidRPr="00E87CFB">
              <w:rPr>
                <w:i/>
                <w:iCs/>
              </w:rPr>
              <w:t xml:space="preserve">/ </w:t>
            </w:r>
            <w:r w:rsidR="00E87CFB" w:rsidRPr="00E87CFB">
              <w:rPr>
                <w:rFonts w:ascii="Times Roman" w:hAnsi="Times Roman" w:cs="Times Roman"/>
                <w:i/>
                <w:iCs/>
                <w:color w:val="000000"/>
              </w:rPr>
              <w:t xml:space="preserve">Mi capita di </w:t>
            </w:r>
            <w:proofErr w:type="spellStart"/>
            <w:r w:rsidR="00E87CFB" w:rsidRPr="00E87CFB">
              <w:rPr>
                <w:rFonts w:ascii="Times Roman" w:hAnsi="Times Roman" w:cs="Times Roman"/>
                <w:i/>
                <w:iCs/>
                <w:color w:val="000000"/>
              </w:rPr>
              <w:t>mangiare</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quando</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sono</w:t>
            </w:r>
            <w:proofErr w:type="spellEnd"/>
            <w:r w:rsidR="00E87CFB" w:rsidRPr="00E87CFB">
              <w:rPr>
                <w:rFonts w:ascii="Times Roman" w:hAnsi="Times Roman" w:cs="Times Roman"/>
                <w:i/>
                <w:iCs/>
                <w:color w:val="000000"/>
              </w:rPr>
              <w:t xml:space="preserve"> solo/a, </w:t>
            </w:r>
            <w:proofErr w:type="spellStart"/>
            <w:r w:rsidR="00E87CFB" w:rsidRPr="00E87CFB">
              <w:rPr>
                <w:rFonts w:ascii="Times Roman" w:hAnsi="Times Roman" w:cs="Times Roman"/>
                <w:i/>
                <w:iCs/>
                <w:color w:val="000000"/>
              </w:rPr>
              <w:t>anche</w:t>
            </w:r>
            <w:proofErr w:type="spellEnd"/>
            <w:r w:rsidR="00E87CFB" w:rsidRPr="00E87CFB">
              <w:rPr>
                <w:rFonts w:ascii="Times Roman" w:hAnsi="Times Roman" w:cs="Times Roman"/>
                <w:i/>
                <w:iCs/>
                <w:color w:val="000000"/>
              </w:rPr>
              <w:t xml:space="preserve"> se non ho </w:t>
            </w:r>
            <w:proofErr w:type="spellStart"/>
            <w:r w:rsidR="00E87CFB" w:rsidRPr="00E87CFB">
              <w:rPr>
                <w:rFonts w:ascii="Times Roman" w:hAnsi="Times Roman" w:cs="Times Roman"/>
                <w:i/>
                <w:iCs/>
                <w:color w:val="000000"/>
              </w:rPr>
              <w:t>fisicamente</w:t>
            </w:r>
            <w:proofErr w:type="spellEnd"/>
            <w:r w:rsidR="00E87CFB" w:rsidRPr="00E87CFB">
              <w:rPr>
                <w:rFonts w:ascii="Times Roman" w:hAnsi="Times Roman" w:cs="Times Roman"/>
                <w:i/>
                <w:iCs/>
                <w:color w:val="000000"/>
              </w:rPr>
              <w:t xml:space="preserve"> fame</w:t>
            </w:r>
          </w:p>
        </w:tc>
      </w:tr>
      <w:tr w:rsidR="005B7F77" w:rsidRPr="00E87CFB" w14:paraId="0C8AA262" w14:textId="77777777" w:rsidTr="00A013C9">
        <w:tc>
          <w:tcPr>
            <w:tcW w:w="988" w:type="dxa"/>
          </w:tcPr>
          <w:p w14:paraId="0518DD6F" w14:textId="77777777" w:rsidR="005B7F77" w:rsidRPr="001055CF" w:rsidRDefault="005B7F77" w:rsidP="00A013C9">
            <w:pPr>
              <w:spacing w:line="480" w:lineRule="auto"/>
            </w:pPr>
            <w:r w:rsidRPr="001055CF">
              <w:t>6</w:t>
            </w:r>
          </w:p>
        </w:tc>
        <w:tc>
          <w:tcPr>
            <w:tcW w:w="8022" w:type="dxa"/>
          </w:tcPr>
          <w:p w14:paraId="25F3943D" w14:textId="1E65A54E" w:rsidR="005B7F77" w:rsidRPr="00E87CFB" w:rsidRDefault="005B7F77" w:rsidP="00A013C9">
            <w:pPr>
              <w:pStyle w:val="NormalWeb"/>
              <w:spacing w:line="480" w:lineRule="auto"/>
              <w:rPr>
                <w:lang w:val="it-IT"/>
              </w:rPr>
            </w:pPr>
            <w:r w:rsidRPr="00E87CFB">
              <w:rPr>
                <w:lang w:val="it-IT"/>
              </w:rPr>
              <w:t xml:space="preserve">I trust my body to tell me when to eat / </w:t>
            </w:r>
            <w:r w:rsidR="00E87CFB" w:rsidRPr="00E87CFB">
              <w:rPr>
                <w:rFonts w:eastAsia="Calibri"/>
                <w:i/>
                <w:color w:val="000000" w:themeColor="text1"/>
                <w:lang w:val="it-IT"/>
              </w:rPr>
              <w:t>Ho fiducia nel fatto che il mio corpo mi dica quando mangiare</w:t>
            </w:r>
          </w:p>
        </w:tc>
      </w:tr>
      <w:tr w:rsidR="005B7F77" w:rsidRPr="00E87CFB" w14:paraId="72A6D008" w14:textId="77777777" w:rsidTr="00A013C9">
        <w:tc>
          <w:tcPr>
            <w:tcW w:w="988" w:type="dxa"/>
          </w:tcPr>
          <w:p w14:paraId="3D84423F" w14:textId="77777777" w:rsidR="005B7F77" w:rsidRPr="001055CF" w:rsidRDefault="005B7F77" w:rsidP="00A013C9">
            <w:pPr>
              <w:spacing w:line="480" w:lineRule="auto"/>
            </w:pPr>
            <w:r w:rsidRPr="001055CF">
              <w:t>7</w:t>
            </w:r>
          </w:p>
        </w:tc>
        <w:tc>
          <w:tcPr>
            <w:tcW w:w="8022" w:type="dxa"/>
          </w:tcPr>
          <w:p w14:paraId="15EE5104" w14:textId="02EFD940" w:rsidR="005B7F77" w:rsidRPr="00E87CFB" w:rsidRDefault="005B7F77" w:rsidP="00A013C9">
            <w:pPr>
              <w:pStyle w:val="NormalWeb"/>
              <w:spacing w:line="480" w:lineRule="auto"/>
              <w:rPr>
                <w:lang w:val="it-IT"/>
              </w:rPr>
            </w:pPr>
            <w:r w:rsidRPr="00E87CFB">
              <w:rPr>
                <w:lang w:val="it-IT"/>
              </w:rPr>
              <w:t xml:space="preserve">I trust my body to tell me what to eat / </w:t>
            </w:r>
            <w:r w:rsidR="00E87CFB" w:rsidRPr="00E87CFB">
              <w:rPr>
                <w:rFonts w:ascii="Times Roman" w:hAnsi="Times Roman" w:cs="Times Roman"/>
                <w:i/>
                <w:iCs/>
                <w:color w:val="000000"/>
                <w:lang w:val="it-IT"/>
              </w:rPr>
              <w:t>Ho fiducia nel fatto che il mio corpo mi dica cosa mangiare</w:t>
            </w:r>
          </w:p>
        </w:tc>
      </w:tr>
      <w:tr w:rsidR="005B7F77" w:rsidRPr="00E87CFB" w14:paraId="08CE18F0" w14:textId="77777777" w:rsidTr="00A013C9">
        <w:tc>
          <w:tcPr>
            <w:tcW w:w="988" w:type="dxa"/>
          </w:tcPr>
          <w:p w14:paraId="0487AAFC" w14:textId="77777777" w:rsidR="005B7F77" w:rsidRPr="001055CF" w:rsidRDefault="005B7F77" w:rsidP="00A013C9">
            <w:pPr>
              <w:spacing w:line="480" w:lineRule="auto"/>
            </w:pPr>
            <w:r w:rsidRPr="001055CF">
              <w:t>8</w:t>
            </w:r>
          </w:p>
        </w:tc>
        <w:tc>
          <w:tcPr>
            <w:tcW w:w="8022" w:type="dxa"/>
          </w:tcPr>
          <w:p w14:paraId="63B7448F" w14:textId="3DD2033A" w:rsidR="005B7F77" w:rsidRPr="00E87CFB" w:rsidRDefault="005B7F77" w:rsidP="00A013C9">
            <w:pPr>
              <w:pStyle w:val="NormalWeb"/>
              <w:spacing w:line="480" w:lineRule="auto"/>
              <w:rPr>
                <w:lang w:val="it-IT"/>
              </w:rPr>
            </w:pPr>
            <w:r w:rsidRPr="00E87CFB">
              <w:rPr>
                <w:lang w:val="it-IT"/>
              </w:rPr>
              <w:t xml:space="preserve">I trust my body to tell me how much to eat / </w:t>
            </w:r>
            <w:r w:rsidR="00E87CFB" w:rsidRPr="00E87CFB">
              <w:rPr>
                <w:i/>
                <w:iCs/>
                <w:lang w:val="it-IT"/>
              </w:rPr>
              <w:t>Ho fiducia nel fatto che il mio corpo mi dica quanto mangiare</w:t>
            </w:r>
          </w:p>
        </w:tc>
      </w:tr>
      <w:tr w:rsidR="005B7F77" w:rsidRPr="001055CF" w14:paraId="715CD56B" w14:textId="77777777" w:rsidTr="00A013C9">
        <w:tc>
          <w:tcPr>
            <w:tcW w:w="988" w:type="dxa"/>
          </w:tcPr>
          <w:p w14:paraId="659F73BF" w14:textId="77777777" w:rsidR="005B7F77" w:rsidRPr="001055CF" w:rsidRDefault="005B7F77" w:rsidP="00A013C9">
            <w:pPr>
              <w:spacing w:line="480" w:lineRule="auto"/>
            </w:pPr>
            <w:r w:rsidRPr="001055CF">
              <w:t>9</w:t>
            </w:r>
          </w:p>
        </w:tc>
        <w:tc>
          <w:tcPr>
            <w:tcW w:w="8022" w:type="dxa"/>
          </w:tcPr>
          <w:p w14:paraId="312847F2" w14:textId="33BDD0F8" w:rsidR="005B7F77" w:rsidRPr="001055CF" w:rsidRDefault="005B7F77" w:rsidP="00A013C9">
            <w:pPr>
              <w:pStyle w:val="NormalWeb"/>
              <w:spacing w:line="480" w:lineRule="auto"/>
            </w:pPr>
            <w:r w:rsidRPr="001055CF">
              <w:t>I have forbidden foods that I don’t allow myself to eat /</w:t>
            </w:r>
            <w:r w:rsidRPr="001055CF">
              <w:rPr>
                <w:i/>
              </w:rPr>
              <w:t xml:space="preserve"> </w:t>
            </w:r>
            <w:r w:rsidR="00E87CFB" w:rsidRPr="00E87CFB">
              <w:rPr>
                <w:rFonts w:ascii="Times Roman" w:hAnsi="Times Roman" w:cs="Times Roman"/>
                <w:i/>
                <w:iCs/>
                <w:color w:val="000000"/>
              </w:rPr>
              <w:t xml:space="preserve">Ho </w:t>
            </w:r>
            <w:proofErr w:type="spellStart"/>
            <w:r w:rsidR="00E87CFB" w:rsidRPr="00E87CFB">
              <w:rPr>
                <w:rFonts w:ascii="Times Roman" w:hAnsi="Times Roman" w:cs="Times Roman"/>
                <w:i/>
                <w:iCs/>
                <w:color w:val="000000"/>
              </w:rPr>
              <w:t>cibi</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proibiti</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che</w:t>
            </w:r>
            <w:proofErr w:type="spellEnd"/>
            <w:r w:rsidR="00E87CFB" w:rsidRPr="00E87CFB">
              <w:rPr>
                <w:rFonts w:ascii="Times Roman" w:hAnsi="Times Roman" w:cs="Times Roman"/>
                <w:i/>
                <w:iCs/>
                <w:color w:val="000000"/>
              </w:rPr>
              <w:t xml:space="preserve"> non mi </w:t>
            </w:r>
            <w:proofErr w:type="spellStart"/>
            <w:r w:rsidR="00E87CFB" w:rsidRPr="00E87CFB">
              <w:rPr>
                <w:rFonts w:ascii="Times Roman" w:hAnsi="Times Roman" w:cs="Times Roman"/>
                <w:i/>
                <w:iCs/>
                <w:color w:val="000000"/>
              </w:rPr>
              <w:t>concedo</w:t>
            </w:r>
            <w:proofErr w:type="spellEnd"/>
            <w:r w:rsidR="00E87CFB" w:rsidRPr="00E87CFB">
              <w:rPr>
                <w:rFonts w:ascii="Times Roman" w:hAnsi="Times Roman" w:cs="Times Roman"/>
                <w:i/>
                <w:iCs/>
                <w:color w:val="000000"/>
              </w:rPr>
              <w:t xml:space="preserve"> di </w:t>
            </w:r>
            <w:proofErr w:type="spellStart"/>
            <w:r w:rsidR="00E87CFB" w:rsidRPr="00E87CFB">
              <w:rPr>
                <w:rFonts w:ascii="Times Roman" w:hAnsi="Times Roman" w:cs="Times Roman"/>
                <w:i/>
                <w:iCs/>
                <w:color w:val="000000"/>
              </w:rPr>
              <w:t>mangiare</w:t>
            </w:r>
            <w:proofErr w:type="spellEnd"/>
          </w:p>
        </w:tc>
      </w:tr>
      <w:tr w:rsidR="005B7F77" w:rsidRPr="001055CF" w14:paraId="32FEBB0F" w14:textId="77777777" w:rsidTr="00A013C9">
        <w:tc>
          <w:tcPr>
            <w:tcW w:w="988" w:type="dxa"/>
          </w:tcPr>
          <w:p w14:paraId="11746728" w14:textId="77777777" w:rsidR="005B7F77" w:rsidRPr="001055CF" w:rsidRDefault="005B7F77" w:rsidP="00A013C9">
            <w:pPr>
              <w:spacing w:line="480" w:lineRule="auto"/>
            </w:pPr>
            <w:r w:rsidRPr="001055CF">
              <w:t>10</w:t>
            </w:r>
          </w:p>
        </w:tc>
        <w:tc>
          <w:tcPr>
            <w:tcW w:w="8022" w:type="dxa"/>
          </w:tcPr>
          <w:p w14:paraId="39A6119E" w14:textId="0C81D067" w:rsidR="005B7F77" w:rsidRPr="001055CF" w:rsidRDefault="005B7F77" w:rsidP="00A013C9">
            <w:pPr>
              <w:pStyle w:val="NormalWeb"/>
              <w:spacing w:line="480" w:lineRule="auto"/>
            </w:pPr>
            <w:r w:rsidRPr="001055CF">
              <w:t xml:space="preserve">I use food to help me soothe my negative emotions / </w:t>
            </w:r>
            <w:proofErr w:type="spellStart"/>
            <w:r w:rsidR="00E87CFB" w:rsidRPr="00E87CFB">
              <w:rPr>
                <w:rFonts w:ascii="Times Roman" w:hAnsi="Times Roman" w:cs="Times Roman"/>
                <w:i/>
                <w:iCs/>
                <w:color w:val="000000"/>
              </w:rPr>
              <w:t>Uso</w:t>
            </w:r>
            <w:proofErr w:type="spellEnd"/>
            <w:r w:rsidR="00E87CFB" w:rsidRPr="00E87CFB">
              <w:rPr>
                <w:rFonts w:ascii="Times Roman" w:hAnsi="Times Roman" w:cs="Times Roman"/>
                <w:i/>
                <w:iCs/>
                <w:color w:val="000000"/>
              </w:rPr>
              <w:t xml:space="preserve"> il </w:t>
            </w:r>
            <w:proofErr w:type="spellStart"/>
            <w:r w:rsidR="00E87CFB" w:rsidRPr="00E87CFB">
              <w:rPr>
                <w:rFonts w:ascii="Times Roman" w:hAnsi="Times Roman" w:cs="Times Roman"/>
                <w:i/>
                <w:iCs/>
                <w:color w:val="000000"/>
              </w:rPr>
              <w:t>cibo</w:t>
            </w:r>
            <w:proofErr w:type="spellEnd"/>
            <w:r w:rsidR="00E87CFB" w:rsidRPr="00E87CFB">
              <w:rPr>
                <w:rFonts w:ascii="Times Roman" w:hAnsi="Times Roman" w:cs="Times Roman"/>
                <w:i/>
                <w:iCs/>
                <w:color w:val="000000"/>
              </w:rPr>
              <w:t xml:space="preserve"> per </w:t>
            </w:r>
            <w:proofErr w:type="spellStart"/>
            <w:r w:rsidR="00E87CFB" w:rsidRPr="00E87CFB">
              <w:rPr>
                <w:rFonts w:ascii="Times Roman" w:hAnsi="Times Roman" w:cs="Times Roman"/>
                <w:i/>
                <w:iCs/>
                <w:color w:val="000000"/>
              </w:rPr>
              <w:t>alleviare</w:t>
            </w:r>
            <w:proofErr w:type="spellEnd"/>
            <w:r w:rsidR="00E87CFB" w:rsidRPr="00E87CFB">
              <w:rPr>
                <w:rFonts w:ascii="Times Roman" w:hAnsi="Times Roman" w:cs="Times Roman"/>
                <w:i/>
                <w:iCs/>
                <w:color w:val="000000"/>
              </w:rPr>
              <w:t xml:space="preserve"> le </w:t>
            </w:r>
            <w:proofErr w:type="spellStart"/>
            <w:r w:rsidR="00E87CFB" w:rsidRPr="00E87CFB">
              <w:rPr>
                <w:rFonts w:ascii="Times Roman" w:hAnsi="Times Roman" w:cs="Times Roman"/>
                <w:i/>
                <w:iCs/>
                <w:color w:val="000000"/>
              </w:rPr>
              <w:t>mie</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emozioni</w:t>
            </w:r>
            <w:proofErr w:type="spellEnd"/>
            <w:r w:rsidR="00E87CFB" w:rsidRPr="00E87CFB">
              <w:rPr>
                <w:rFonts w:ascii="Times Roman" w:hAnsi="Times Roman" w:cs="Times Roman"/>
                <w:i/>
                <w:iCs/>
                <w:color w:val="000000"/>
              </w:rPr>
              <w:t xml:space="preserve"> negative</w:t>
            </w:r>
          </w:p>
        </w:tc>
      </w:tr>
      <w:tr w:rsidR="005B7F77" w:rsidRPr="001055CF" w14:paraId="685DEB3E" w14:textId="77777777" w:rsidTr="00A013C9">
        <w:tc>
          <w:tcPr>
            <w:tcW w:w="988" w:type="dxa"/>
          </w:tcPr>
          <w:p w14:paraId="715AEE10" w14:textId="77777777" w:rsidR="005B7F77" w:rsidRPr="001055CF" w:rsidRDefault="005B7F77" w:rsidP="00A013C9">
            <w:pPr>
              <w:spacing w:line="480" w:lineRule="auto"/>
            </w:pPr>
            <w:r w:rsidRPr="001055CF">
              <w:lastRenderedPageBreak/>
              <w:t>11</w:t>
            </w:r>
          </w:p>
        </w:tc>
        <w:tc>
          <w:tcPr>
            <w:tcW w:w="8022" w:type="dxa"/>
          </w:tcPr>
          <w:p w14:paraId="486BBDD2" w14:textId="58557776" w:rsidR="005B7F77" w:rsidRPr="001055CF" w:rsidRDefault="005B7F77" w:rsidP="00A013C9">
            <w:pPr>
              <w:pStyle w:val="NormalWeb"/>
              <w:spacing w:line="480" w:lineRule="auto"/>
            </w:pPr>
            <w:r w:rsidRPr="001055CF">
              <w:t xml:space="preserve">I find myself eating when I am stressed out, even when I’m not physically hungry / </w:t>
            </w:r>
            <w:r w:rsidR="00E87CFB" w:rsidRPr="00E87CFB">
              <w:rPr>
                <w:rFonts w:ascii="Times Roman" w:hAnsi="Times Roman" w:cs="Times Roman"/>
                <w:i/>
                <w:iCs/>
                <w:color w:val="000000"/>
              </w:rPr>
              <w:t xml:space="preserve">Mi capita di </w:t>
            </w:r>
            <w:proofErr w:type="spellStart"/>
            <w:r w:rsidR="00E87CFB" w:rsidRPr="00E87CFB">
              <w:rPr>
                <w:rFonts w:ascii="Times Roman" w:hAnsi="Times Roman" w:cs="Times Roman"/>
                <w:i/>
                <w:iCs/>
                <w:color w:val="000000"/>
              </w:rPr>
              <w:t>mangiare</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quando</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sono</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stressato</w:t>
            </w:r>
            <w:proofErr w:type="spellEnd"/>
            <w:r w:rsidR="00E87CFB" w:rsidRPr="00E87CFB">
              <w:rPr>
                <w:rFonts w:ascii="Times Roman" w:hAnsi="Times Roman" w:cs="Times Roman"/>
                <w:i/>
                <w:iCs/>
                <w:color w:val="000000"/>
              </w:rPr>
              <w:t xml:space="preserve">/a, </w:t>
            </w:r>
            <w:proofErr w:type="spellStart"/>
            <w:r w:rsidR="00E87CFB" w:rsidRPr="00E87CFB">
              <w:rPr>
                <w:rFonts w:ascii="Times Roman" w:hAnsi="Times Roman" w:cs="Times Roman"/>
                <w:i/>
                <w:iCs/>
                <w:color w:val="000000"/>
              </w:rPr>
              <w:t>anche</w:t>
            </w:r>
            <w:proofErr w:type="spellEnd"/>
            <w:r w:rsidR="00E87CFB" w:rsidRPr="00E87CFB">
              <w:rPr>
                <w:rFonts w:ascii="Times Roman" w:hAnsi="Times Roman" w:cs="Times Roman"/>
                <w:i/>
                <w:iCs/>
                <w:color w:val="000000"/>
              </w:rPr>
              <w:t xml:space="preserve"> se non ho </w:t>
            </w:r>
            <w:proofErr w:type="spellStart"/>
            <w:r w:rsidR="00E87CFB" w:rsidRPr="00E87CFB">
              <w:rPr>
                <w:rFonts w:ascii="Times Roman" w:hAnsi="Times Roman" w:cs="Times Roman"/>
                <w:i/>
                <w:iCs/>
                <w:color w:val="000000"/>
              </w:rPr>
              <w:t>fisicamente</w:t>
            </w:r>
            <w:proofErr w:type="spellEnd"/>
            <w:r w:rsidR="00E87CFB" w:rsidRPr="00E87CFB">
              <w:rPr>
                <w:rFonts w:ascii="Times Roman" w:hAnsi="Times Roman" w:cs="Times Roman"/>
                <w:i/>
                <w:iCs/>
                <w:color w:val="000000"/>
              </w:rPr>
              <w:t xml:space="preserve"> fame</w:t>
            </w:r>
          </w:p>
        </w:tc>
      </w:tr>
      <w:tr w:rsidR="005B7F77" w:rsidRPr="001055CF" w14:paraId="19358056" w14:textId="77777777" w:rsidTr="00A013C9">
        <w:tc>
          <w:tcPr>
            <w:tcW w:w="988" w:type="dxa"/>
          </w:tcPr>
          <w:p w14:paraId="76168E13" w14:textId="77777777" w:rsidR="005B7F77" w:rsidRPr="001055CF" w:rsidRDefault="005B7F77" w:rsidP="00A013C9">
            <w:pPr>
              <w:spacing w:line="480" w:lineRule="auto"/>
            </w:pPr>
            <w:r w:rsidRPr="001055CF">
              <w:t>12</w:t>
            </w:r>
          </w:p>
        </w:tc>
        <w:tc>
          <w:tcPr>
            <w:tcW w:w="8022" w:type="dxa"/>
          </w:tcPr>
          <w:p w14:paraId="5A5565F6" w14:textId="5F2420EA" w:rsidR="005B7F77" w:rsidRPr="00E87CFB" w:rsidRDefault="005B7F77" w:rsidP="00E87CFB">
            <w:pPr>
              <w:pStyle w:val="NormalWeb"/>
              <w:spacing w:line="480" w:lineRule="auto"/>
            </w:pPr>
            <w:r w:rsidRPr="001055CF">
              <w:t xml:space="preserve">I am able to cope with my negative emotions (e.g., anxiety, sadness) without turning to food for comfort / </w:t>
            </w:r>
            <w:proofErr w:type="spellStart"/>
            <w:r w:rsidR="00E87CFB" w:rsidRPr="00E87CFB">
              <w:rPr>
                <w:i/>
                <w:iCs/>
              </w:rPr>
              <w:t>Sono</w:t>
            </w:r>
            <w:proofErr w:type="spellEnd"/>
            <w:r w:rsidR="00E87CFB" w:rsidRPr="00E87CFB">
              <w:rPr>
                <w:i/>
                <w:iCs/>
              </w:rPr>
              <w:t xml:space="preserve"> </w:t>
            </w:r>
            <w:proofErr w:type="spellStart"/>
            <w:r w:rsidR="00E87CFB" w:rsidRPr="00E87CFB">
              <w:rPr>
                <w:i/>
                <w:iCs/>
              </w:rPr>
              <w:t>capace</w:t>
            </w:r>
            <w:proofErr w:type="spellEnd"/>
            <w:r w:rsidR="00E87CFB" w:rsidRPr="00E87CFB">
              <w:rPr>
                <w:i/>
                <w:iCs/>
              </w:rPr>
              <w:t xml:space="preserve"> di </w:t>
            </w:r>
            <w:proofErr w:type="spellStart"/>
            <w:r w:rsidR="00E87CFB" w:rsidRPr="00E87CFB">
              <w:rPr>
                <w:i/>
                <w:iCs/>
              </w:rPr>
              <w:t>gestire</w:t>
            </w:r>
            <w:proofErr w:type="spellEnd"/>
            <w:r w:rsidR="00E87CFB" w:rsidRPr="00E87CFB">
              <w:rPr>
                <w:i/>
                <w:iCs/>
              </w:rPr>
              <w:t xml:space="preserve"> le </w:t>
            </w:r>
            <w:proofErr w:type="spellStart"/>
            <w:r w:rsidR="00E87CFB" w:rsidRPr="00E87CFB">
              <w:rPr>
                <w:i/>
                <w:iCs/>
              </w:rPr>
              <w:t>mie</w:t>
            </w:r>
            <w:proofErr w:type="spellEnd"/>
            <w:r w:rsidR="00E87CFB" w:rsidRPr="00E87CFB">
              <w:rPr>
                <w:i/>
                <w:iCs/>
              </w:rPr>
              <w:t xml:space="preserve"> </w:t>
            </w:r>
            <w:proofErr w:type="spellStart"/>
            <w:r w:rsidR="00E87CFB" w:rsidRPr="00E87CFB">
              <w:rPr>
                <w:i/>
                <w:iCs/>
              </w:rPr>
              <w:t>emozioni</w:t>
            </w:r>
            <w:proofErr w:type="spellEnd"/>
            <w:r w:rsidR="00E87CFB" w:rsidRPr="00E87CFB">
              <w:rPr>
                <w:i/>
                <w:iCs/>
              </w:rPr>
              <w:t xml:space="preserve"> negative (ad </w:t>
            </w:r>
            <w:proofErr w:type="spellStart"/>
            <w:r w:rsidR="00E87CFB" w:rsidRPr="00E87CFB">
              <w:rPr>
                <w:i/>
                <w:iCs/>
              </w:rPr>
              <w:t>esempio</w:t>
            </w:r>
            <w:proofErr w:type="spellEnd"/>
            <w:r w:rsidR="00E87CFB" w:rsidRPr="00E87CFB">
              <w:rPr>
                <w:i/>
                <w:iCs/>
              </w:rPr>
              <w:t xml:space="preserve">, </w:t>
            </w:r>
            <w:proofErr w:type="spellStart"/>
            <w:r w:rsidR="00E87CFB" w:rsidRPr="00E87CFB">
              <w:rPr>
                <w:i/>
                <w:iCs/>
              </w:rPr>
              <w:t>ansia</w:t>
            </w:r>
            <w:proofErr w:type="spellEnd"/>
            <w:r w:rsidR="00E87CFB" w:rsidRPr="00E87CFB">
              <w:rPr>
                <w:i/>
                <w:iCs/>
              </w:rPr>
              <w:t xml:space="preserve"> e </w:t>
            </w:r>
            <w:proofErr w:type="spellStart"/>
            <w:r w:rsidR="00E87CFB" w:rsidRPr="00E87CFB">
              <w:rPr>
                <w:i/>
                <w:iCs/>
              </w:rPr>
              <w:t>tristezza</w:t>
            </w:r>
            <w:proofErr w:type="spellEnd"/>
            <w:r w:rsidR="00E87CFB" w:rsidRPr="00E87CFB">
              <w:rPr>
                <w:i/>
                <w:iCs/>
              </w:rPr>
              <w:t xml:space="preserve">) senza </w:t>
            </w:r>
            <w:proofErr w:type="spellStart"/>
            <w:r w:rsidR="00E87CFB" w:rsidRPr="00E87CFB">
              <w:rPr>
                <w:i/>
                <w:iCs/>
              </w:rPr>
              <w:t>cercare</w:t>
            </w:r>
            <w:proofErr w:type="spellEnd"/>
            <w:r w:rsidR="00E87CFB" w:rsidRPr="00E87CFB">
              <w:rPr>
                <w:i/>
                <w:iCs/>
              </w:rPr>
              <w:t xml:space="preserve"> </w:t>
            </w:r>
            <w:proofErr w:type="spellStart"/>
            <w:r w:rsidR="00E87CFB" w:rsidRPr="00E87CFB">
              <w:rPr>
                <w:i/>
                <w:iCs/>
              </w:rPr>
              <w:t>conforto</w:t>
            </w:r>
            <w:proofErr w:type="spellEnd"/>
            <w:r w:rsidR="00E87CFB" w:rsidRPr="00E87CFB">
              <w:rPr>
                <w:i/>
                <w:iCs/>
              </w:rPr>
              <w:t xml:space="preserve"> </w:t>
            </w:r>
            <w:proofErr w:type="spellStart"/>
            <w:r w:rsidR="00E87CFB" w:rsidRPr="00E87CFB">
              <w:rPr>
                <w:i/>
                <w:iCs/>
              </w:rPr>
              <w:t>nel</w:t>
            </w:r>
            <w:proofErr w:type="spellEnd"/>
            <w:r w:rsidR="00E87CFB" w:rsidRPr="00E87CFB">
              <w:rPr>
                <w:i/>
                <w:iCs/>
              </w:rPr>
              <w:t xml:space="preserve"> </w:t>
            </w:r>
            <w:proofErr w:type="spellStart"/>
            <w:r w:rsidR="00E87CFB" w:rsidRPr="00E87CFB">
              <w:rPr>
                <w:i/>
                <w:iCs/>
              </w:rPr>
              <w:t>cibo</w:t>
            </w:r>
            <w:proofErr w:type="spellEnd"/>
          </w:p>
        </w:tc>
      </w:tr>
      <w:tr w:rsidR="005B7F77" w:rsidRPr="00E87CFB" w14:paraId="134D8DEE" w14:textId="77777777" w:rsidTr="00A013C9">
        <w:tc>
          <w:tcPr>
            <w:tcW w:w="988" w:type="dxa"/>
          </w:tcPr>
          <w:p w14:paraId="34892149" w14:textId="77777777" w:rsidR="005B7F77" w:rsidRPr="001055CF" w:rsidRDefault="005B7F77" w:rsidP="00A013C9">
            <w:pPr>
              <w:spacing w:line="480" w:lineRule="auto"/>
            </w:pPr>
            <w:r w:rsidRPr="001055CF">
              <w:t>13</w:t>
            </w:r>
          </w:p>
        </w:tc>
        <w:tc>
          <w:tcPr>
            <w:tcW w:w="8022" w:type="dxa"/>
          </w:tcPr>
          <w:p w14:paraId="0BCEB049" w14:textId="5471BCCF" w:rsidR="005B7F77" w:rsidRPr="00E87CFB" w:rsidRDefault="005B7F77" w:rsidP="00A013C9">
            <w:pPr>
              <w:pStyle w:val="NormalWeb"/>
              <w:spacing w:line="480" w:lineRule="auto"/>
              <w:rPr>
                <w:lang w:val="it-IT"/>
              </w:rPr>
            </w:pPr>
            <w:r w:rsidRPr="00E87CFB">
              <w:rPr>
                <w:lang w:val="it-IT"/>
              </w:rPr>
              <w:t xml:space="preserve">When I am bored, I do NOT eat just for something to do / </w:t>
            </w:r>
            <w:r w:rsidR="00E87CFB" w:rsidRPr="00E87CFB">
              <w:rPr>
                <w:rFonts w:ascii="Times Roman" w:hAnsi="Times Roman" w:cs="Times Roman"/>
                <w:i/>
                <w:iCs/>
                <w:color w:val="000000"/>
                <w:lang w:val="it-IT"/>
              </w:rPr>
              <w:t>Quando sono annoiato/a, NON mangio solo per fare qualcosa</w:t>
            </w:r>
          </w:p>
        </w:tc>
      </w:tr>
      <w:tr w:rsidR="005B7F77" w:rsidRPr="00E87CFB" w14:paraId="3657F728" w14:textId="77777777" w:rsidTr="00A013C9">
        <w:tc>
          <w:tcPr>
            <w:tcW w:w="988" w:type="dxa"/>
          </w:tcPr>
          <w:p w14:paraId="214A99C9" w14:textId="77777777" w:rsidR="005B7F77" w:rsidRPr="001055CF" w:rsidRDefault="005B7F77" w:rsidP="00A013C9">
            <w:pPr>
              <w:spacing w:line="480" w:lineRule="auto"/>
            </w:pPr>
            <w:r w:rsidRPr="001055CF">
              <w:t>14</w:t>
            </w:r>
          </w:p>
        </w:tc>
        <w:tc>
          <w:tcPr>
            <w:tcW w:w="8022" w:type="dxa"/>
          </w:tcPr>
          <w:p w14:paraId="45FA81F2" w14:textId="57C37EEB" w:rsidR="005B7F77" w:rsidRPr="00E87CFB" w:rsidRDefault="005B7F77" w:rsidP="00A013C9">
            <w:pPr>
              <w:pStyle w:val="NormalWeb"/>
              <w:spacing w:line="480" w:lineRule="auto"/>
              <w:rPr>
                <w:lang w:val="it-IT"/>
              </w:rPr>
            </w:pPr>
            <w:r w:rsidRPr="00E87CFB">
              <w:rPr>
                <w:lang w:val="it-IT"/>
              </w:rPr>
              <w:t xml:space="preserve">When I am lonely, I do NOT turn to food for comfort / </w:t>
            </w:r>
            <w:r w:rsidR="00E87CFB" w:rsidRPr="00E87CFB">
              <w:rPr>
                <w:rFonts w:ascii="Times Roman" w:hAnsi="Times Roman" w:cs="Times Roman"/>
                <w:i/>
                <w:iCs/>
                <w:color w:val="000000"/>
                <w:lang w:val="it-IT"/>
              </w:rPr>
              <w:t>Quando sono solo/a, non cerco conforto nel cibo</w:t>
            </w:r>
          </w:p>
        </w:tc>
      </w:tr>
      <w:tr w:rsidR="005B7F77" w:rsidRPr="001055CF" w14:paraId="3C8FDFA3" w14:textId="77777777" w:rsidTr="00A013C9">
        <w:tc>
          <w:tcPr>
            <w:tcW w:w="988" w:type="dxa"/>
          </w:tcPr>
          <w:p w14:paraId="67B195FE" w14:textId="77777777" w:rsidR="005B7F77" w:rsidRPr="001055CF" w:rsidRDefault="005B7F77" w:rsidP="00A013C9">
            <w:pPr>
              <w:spacing w:line="480" w:lineRule="auto"/>
            </w:pPr>
            <w:r w:rsidRPr="001055CF">
              <w:t>15</w:t>
            </w:r>
          </w:p>
        </w:tc>
        <w:tc>
          <w:tcPr>
            <w:tcW w:w="8022" w:type="dxa"/>
          </w:tcPr>
          <w:p w14:paraId="22D410A9" w14:textId="58FFFB24" w:rsidR="005B7F77" w:rsidRPr="001055CF" w:rsidRDefault="005B7F77" w:rsidP="00A013C9">
            <w:pPr>
              <w:pStyle w:val="NormalWeb"/>
              <w:spacing w:line="480" w:lineRule="auto"/>
            </w:pPr>
            <w:r w:rsidRPr="001055CF">
              <w:t xml:space="preserve">I find other ways to cope with stress and anxiety than by eating / </w:t>
            </w:r>
            <w:proofErr w:type="spellStart"/>
            <w:r w:rsidR="00E87CFB" w:rsidRPr="00E87CFB">
              <w:rPr>
                <w:rFonts w:ascii="Times Roman" w:hAnsi="Times Roman" w:cs="Times Roman"/>
                <w:i/>
                <w:iCs/>
                <w:color w:val="000000"/>
              </w:rPr>
              <w:t>Trovo</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altri</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modi</w:t>
            </w:r>
            <w:proofErr w:type="spellEnd"/>
            <w:r w:rsidR="00E87CFB" w:rsidRPr="00E87CFB">
              <w:rPr>
                <w:rFonts w:ascii="Times Roman" w:hAnsi="Times Roman" w:cs="Times Roman"/>
                <w:i/>
                <w:iCs/>
                <w:color w:val="000000"/>
              </w:rPr>
              <w:t xml:space="preserve"> per </w:t>
            </w:r>
            <w:proofErr w:type="spellStart"/>
            <w:r w:rsidR="00E87CFB" w:rsidRPr="00E87CFB">
              <w:rPr>
                <w:rFonts w:ascii="Times Roman" w:hAnsi="Times Roman" w:cs="Times Roman"/>
                <w:i/>
                <w:iCs/>
                <w:color w:val="000000"/>
              </w:rPr>
              <w:t>gestire</w:t>
            </w:r>
            <w:proofErr w:type="spellEnd"/>
            <w:r w:rsidR="00E87CFB" w:rsidRPr="00E87CFB">
              <w:rPr>
                <w:rFonts w:ascii="Times Roman" w:hAnsi="Times Roman" w:cs="Times Roman"/>
                <w:i/>
                <w:iCs/>
                <w:color w:val="000000"/>
              </w:rPr>
              <w:t xml:space="preserve"> stress e </w:t>
            </w:r>
            <w:proofErr w:type="spellStart"/>
            <w:r w:rsidR="00E87CFB" w:rsidRPr="00E87CFB">
              <w:rPr>
                <w:rFonts w:ascii="Times Roman" w:hAnsi="Times Roman" w:cs="Times Roman"/>
                <w:i/>
                <w:iCs/>
                <w:color w:val="000000"/>
              </w:rPr>
              <w:t>ansia</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che</w:t>
            </w:r>
            <w:proofErr w:type="spellEnd"/>
            <w:r w:rsidR="00E87CFB" w:rsidRPr="00E87CFB">
              <w:rPr>
                <w:rFonts w:ascii="Times Roman" w:hAnsi="Times Roman" w:cs="Times Roman"/>
                <w:i/>
                <w:iCs/>
                <w:color w:val="000000"/>
              </w:rPr>
              <w:t xml:space="preserve"> non </w:t>
            </w:r>
            <w:proofErr w:type="spellStart"/>
            <w:r w:rsidR="00E87CFB" w:rsidRPr="00E87CFB">
              <w:rPr>
                <w:rFonts w:ascii="Times Roman" w:hAnsi="Times Roman" w:cs="Times Roman"/>
                <w:i/>
                <w:iCs/>
                <w:color w:val="000000"/>
              </w:rPr>
              <w:t>siano</w:t>
            </w:r>
            <w:proofErr w:type="spellEnd"/>
            <w:r w:rsidR="00E87CFB" w:rsidRPr="00E87CFB">
              <w:rPr>
                <w:rFonts w:ascii="Times Roman" w:hAnsi="Times Roman" w:cs="Times Roman"/>
                <w:i/>
                <w:iCs/>
                <w:color w:val="000000"/>
              </w:rPr>
              <w:t xml:space="preserve"> </w:t>
            </w:r>
            <w:proofErr w:type="spellStart"/>
            <w:r w:rsidR="00E87CFB" w:rsidRPr="00E87CFB">
              <w:rPr>
                <w:rFonts w:ascii="Times Roman" w:hAnsi="Times Roman" w:cs="Times Roman"/>
                <w:i/>
                <w:iCs/>
                <w:color w:val="000000"/>
              </w:rPr>
              <w:t>mangiare</w:t>
            </w:r>
            <w:proofErr w:type="spellEnd"/>
          </w:p>
        </w:tc>
      </w:tr>
      <w:tr w:rsidR="005B7F77" w:rsidRPr="00182D46" w14:paraId="74884DD4" w14:textId="77777777" w:rsidTr="00A013C9">
        <w:tc>
          <w:tcPr>
            <w:tcW w:w="988" w:type="dxa"/>
          </w:tcPr>
          <w:p w14:paraId="76834B8D" w14:textId="77777777" w:rsidR="005B7F77" w:rsidRPr="001055CF" w:rsidRDefault="005B7F77" w:rsidP="00A013C9">
            <w:pPr>
              <w:spacing w:line="480" w:lineRule="auto"/>
            </w:pPr>
            <w:r w:rsidRPr="001055CF">
              <w:t>16</w:t>
            </w:r>
          </w:p>
        </w:tc>
        <w:tc>
          <w:tcPr>
            <w:tcW w:w="8022" w:type="dxa"/>
          </w:tcPr>
          <w:p w14:paraId="25F64A2C" w14:textId="6BA62E95" w:rsidR="005B7F77" w:rsidRPr="00182D46" w:rsidRDefault="005B7F77" w:rsidP="00A013C9">
            <w:pPr>
              <w:pStyle w:val="NormalWeb"/>
              <w:spacing w:line="480" w:lineRule="auto"/>
              <w:rPr>
                <w:lang w:val="it-IT"/>
              </w:rPr>
            </w:pPr>
            <w:r w:rsidRPr="00182D46">
              <w:rPr>
                <w:lang w:val="it-IT"/>
              </w:rPr>
              <w:t xml:space="preserve">I allow myself to eat what food I desire at the moment / </w:t>
            </w:r>
            <w:r w:rsidR="00182D46" w:rsidRPr="00182D46">
              <w:rPr>
                <w:i/>
                <w:iCs/>
                <w:lang w:val="it-IT"/>
              </w:rPr>
              <w:t>Mi concedo di mangiare qualsiasi cibo io desideri in un determinato momento</w:t>
            </w:r>
          </w:p>
        </w:tc>
      </w:tr>
      <w:tr w:rsidR="005B7F77" w:rsidRPr="001055CF" w14:paraId="1169663F" w14:textId="77777777" w:rsidTr="00A013C9">
        <w:tc>
          <w:tcPr>
            <w:tcW w:w="988" w:type="dxa"/>
          </w:tcPr>
          <w:p w14:paraId="2C1EA1AC" w14:textId="77777777" w:rsidR="005B7F77" w:rsidRPr="001055CF" w:rsidRDefault="005B7F77" w:rsidP="00A013C9">
            <w:pPr>
              <w:spacing w:line="480" w:lineRule="auto"/>
            </w:pPr>
            <w:r w:rsidRPr="001055CF">
              <w:t>17</w:t>
            </w:r>
          </w:p>
        </w:tc>
        <w:tc>
          <w:tcPr>
            <w:tcW w:w="8022" w:type="dxa"/>
          </w:tcPr>
          <w:p w14:paraId="2E2D0D71" w14:textId="7B5A9F93" w:rsidR="005B7F77" w:rsidRPr="001055CF" w:rsidRDefault="005B7F77" w:rsidP="00A013C9">
            <w:pPr>
              <w:pStyle w:val="NormalWeb"/>
              <w:spacing w:line="480" w:lineRule="auto"/>
            </w:pPr>
            <w:r w:rsidRPr="001055CF">
              <w:t xml:space="preserve">I do NOT follow eating rules or dieting plans that dictate what, when, and/or how much to eat / </w:t>
            </w:r>
            <w:r w:rsidR="00182D46" w:rsidRPr="00182D46">
              <w:rPr>
                <w:rFonts w:ascii="Times Roman" w:hAnsi="Times Roman" w:cs="Times Roman"/>
                <w:i/>
                <w:iCs/>
                <w:color w:val="000000"/>
              </w:rPr>
              <w:t xml:space="preserve">Non </w:t>
            </w:r>
            <w:proofErr w:type="spellStart"/>
            <w:r w:rsidR="00182D46" w:rsidRPr="00182D46">
              <w:rPr>
                <w:rFonts w:ascii="Times Roman" w:hAnsi="Times Roman" w:cs="Times Roman"/>
                <w:i/>
                <w:iCs/>
                <w:color w:val="000000"/>
              </w:rPr>
              <w:t>seguo</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regole</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alimentari</w:t>
            </w:r>
            <w:proofErr w:type="spellEnd"/>
            <w:r w:rsidR="00182D46" w:rsidRPr="00182D46">
              <w:rPr>
                <w:rFonts w:ascii="Times Roman" w:hAnsi="Times Roman" w:cs="Times Roman"/>
                <w:i/>
                <w:iCs/>
                <w:color w:val="000000"/>
              </w:rPr>
              <w:t xml:space="preserve"> o </w:t>
            </w:r>
            <w:proofErr w:type="spellStart"/>
            <w:r w:rsidR="00182D46" w:rsidRPr="00182D46">
              <w:rPr>
                <w:rFonts w:ascii="Times Roman" w:hAnsi="Times Roman" w:cs="Times Roman"/>
                <w:i/>
                <w:iCs/>
                <w:color w:val="000000"/>
              </w:rPr>
              <w:t>diete</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che</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prescrivano</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cosa</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quando</w:t>
            </w:r>
            <w:proofErr w:type="spellEnd"/>
            <w:r w:rsidR="00182D46" w:rsidRPr="00182D46">
              <w:rPr>
                <w:rFonts w:ascii="Times Roman" w:hAnsi="Times Roman" w:cs="Times Roman"/>
                <w:i/>
                <w:iCs/>
                <w:color w:val="000000"/>
              </w:rPr>
              <w:t xml:space="preserve"> e/o </w:t>
            </w:r>
            <w:proofErr w:type="spellStart"/>
            <w:r w:rsidR="00182D46" w:rsidRPr="00182D46">
              <w:rPr>
                <w:rFonts w:ascii="Times Roman" w:hAnsi="Times Roman" w:cs="Times Roman"/>
                <w:i/>
                <w:iCs/>
                <w:color w:val="000000"/>
              </w:rPr>
              <w:t>quanto</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mangiare</w:t>
            </w:r>
            <w:proofErr w:type="spellEnd"/>
          </w:p>
        </w:tc>
      </w:tr>
      <w:tr w:rsidR="005B7F77" w:rsidRPr="001055CF" w14:paraId="18A34A3C" w14:textId="77777777" w:rsidTr="00A013C9">
        <w:tc>
          <w:tcPr>
            <w:tcW w:w="988" w:type="dxa"/>
          </w:tcPr>
          <w:p w14:paraId="13842939" w14:textId="77777777" w:rsidR="005B7F77" w:rsidRPr="001055CF" w:rsidRDefault="005B7F77" w:rsidP="00A013C9">
            <w:pPr>
              <w:spacing w:line="480" w:lineRule="auto"/>
            </w:pPr>
            <w:r w:rsidRPr="001055CF">
              <w:t>18</w:t>
            </w:r>
          </w:p>
        </w:tc>
        <w:tc>
          <w:tcPr>
            <w:tcW w:w="8022" w:type="dxa"/>
          </w:tcPr>
          <w:p w14:paraId="502E3B3C" w14:textId="0D9CCFDB" w:rsidR="005B7F77" w:rsidRPr="001055CF" w:rsidRDefault="005B7F77" w:rsidP="00A013C9">
            <w:pPr>
              <w:pStyle w:val="NormalWeb"/>
              <w:spacing w:line="480" w:lineRule="auto"/>
            </w:pPr>
            <w:r w:rsidRPr="001055CF">
              <w:t xml:space="preserve">Most of the time, I desire to eat nutritious foods / </w:t>
            </w:r>
            <w:proofErr w:type="spellStart"/>
            <w:r w:rsidR="00182D46" w:rsidRPr="00182D46">
              <w:rPr>
                <w:rFonts w:ascii="Times Roman" w:hAnsi="Times Roman" w:cs="Times Roman"/>
                <w:i/>
                <w:iCs/>
                <w:color w:val="000000"/>
              </w:rPr>
              <w:t>Desidero</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mangiare</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cibi</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nutrienti</w:t>
            </w:r>
            <w:proofErr w:type="spellEnd"/>
            <w:r w:rsidR="00182D46" w:rsidRPr="00182D46">
              <w:rPr>
                <w:rFonts w:ascii="Times Roman" w:hAnsi="Times Roman" w:cs="Times Roman"/>
                <w:i/>
                <w:iCs/>
                <w:color w:val="000000"/>
              </w:rPr>
              <w:t xml:space="preserve"> la </w:t>
            </w:r>
            <w:proofErr w:type="spellStart"/>
            <w:r w:rsidR="00182D46" w:rsidRPr="00182D46">
              <w:rPr>
                <w:rFonts w:ascii="Times Roman" w:hAnsi="Times Roman" w:cs="Times Roman"/>
                <w:i/>
                <w:iCs/>
                <w:color w:val="000000"/>
              </w:rPr>
              <w:t>maggior</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parte</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delle</w:t>
            </w:r>
            <w:proofErr w:type="spellEnd"/>
            <w:r w:rsidR="00182D46" w:rsidRPr="00182D46">
              <w:rPr>
                <w:rFonts w:ascii="Times Roman" w:hAnsi="Times Roman" w:cs="Times Roman"/>
                <w:i/>
                <w:iCs/>
                <w:color w:val="000000"/>
              </w:rPr>
              <w:t xml:space="preserve"> volte</w:t>
            </w:r>
          </w:p>
        </w:tc>
      </w:tr>
      <w:tr w:rsidR="005B7F77" w:rsidRPr="00182D46" w14:paraId="5B34FE84" w14:textId="77777777" w:rsidTr="00A013C9">
        <w:tc>
          <w:tcPr>
            <w:tcW w:w="988" w:type="dxa"/>
          </w:tcPr>
          <w:p w14:paraId="4B63A6AE" w14:textId="77777777" w:rsidR="005B7F77" w:rsidRPr="001055CF" w:rsidRDefault="005B7F77" w:rsidP="00A013C9">
            <w:pPr>
              <w:spacing w:line="480" w:lineRule="auto"/>
            </w:pPr>
            <w:r w:rsidRPr="001055CF">
              <w:t>19</w:t>
            </w:r>
          </w:p>
        </w:tc>
        <w:tc>
          <w:tcPr>
            <w:tcW w:w="8022" w:type="dxa"/>
          </w:tcPr>
          <w:p w14:paraId="48FE349B" w14:textId="0AB37F88" w:rsidR="005B7F77" w:rsidRPr="00182D46" w:rsidRDefault="005B7F77" w:rsidP="00A013C9">
            <w:pPr>
              <w:pStyle w:val="NormalWeb"/>
              <w:spacing w:line="480" w:lineRule="auto"/>
              <w:rPr>
                <w:lang w:val="it-IT"/>
              </w:rPr>
            </w:pPr>
            <w:r w:rsidRPr="00182D46">
              <w:rPr>
                <w:lang w:val="it-IT"/>
              </w:rPr>
              <w:t xml:space="preserve">I mostly eat foods that make my body perform efficiently (well) / </w:t>
            </w:r>
            <w:r w:rsidR="00182D46" w:rsidRPr="00182D46">
              <w:rPr>
                <w:rFonts w:ascii="Times Roman" w:hAnsi="Times Roman" w:cs="Times Roman"/>
                <w:i/>
                <w:iCs/>
                <w:color w:val="000000"/>
                <w:lang w:val="it-IT"/>
              </w:rPr>
              <w:t>Mangio prevalentemente cibi che permettano al mio corpo di funzionare in maniera efficiente (bene)</w:t>
            </w:r>
          </w:p>
        </w:tc>
      </w:tr>
      <w:tr w:rsidR="005B7F77" w:rsidRPr="001055CF" w14:paraId="67BC6593" w14:textId="77777777" w:rsidTr="00A013C9">
        <w:tc>
          <w:tcPr>
            <w:tcW w:w="988" w:type="dxa"/>
          </w:tcPr>
          <w:p w14:paraId="1B14F07D" w14:textId="77777777" w:rsidR="005B7F77" w:rsidRPr="001055CF" w:rsidRDefault="005B7F77" w:rsidP="00A013C9">
            <w:pPr>
              <w:spacing w:line="480" w:lineRule="auto"/>
            </w:pPr>
            <w:r w:rsidRPr="001055CF">
              <w:t>20</w:t>
            </w:r>
          </w:p>
        </w:tc>
        <w:tc>
          <w:tcPr>
            <w:tcW w:w="8022" w:type="dxa"/>
          </w:tcPr>
          <w:p w14:paraId="0D5A996B" w14:textId="412380F2" w:rsidR="005B7F77" w:rsidRPr="001055CF" w:rsidRDefault="005B7F77" w:rsidP="00A013C9">
            <w:pPr>
              <w:pStyle w:val="NormalWeb"/>
              <w:spacing w:line="480" w:lineRule="auto"/>
            </w:pPr>
            <w:r w:rsidRPr="001055CF">
              <w:t xml:space="preserve">I mostly eat foods that give my body energy and stamina / </w:t>
            </w:r>
            <w:proofErr w:type="spellStart"/>
            <w:r w:rsidR="00182D46" w:rsidRPr="00182D46">
              <w:rPr>
                <w:rFonts w:ascii="Times Roman" w:hAnsi="Times Roman" w:cs="Times Roman"/>
                <w:i/>
                <w:iCs/>
                <w:color w:val="000000"/>
              </w:rPr>
              <w:t>Mangio</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prevalentemente</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cibi</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che</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diano</w:t>
            </w:r>
            <w:proofErr w:type="spellEnd"/>
            <w:r w:rsidR="00182D46" w:rsidRPr="00182D46">
              <w:rPr>
                <w:rFonts w:ascii="Times Roman" w:hAnsi="Times Roman" w:cs="Times Roman"/>
                <w:i/>
                <w:iCs/>
                <w:color w:val="000000"/>
              </w:rPr>
              <w:t xml:space="preserve"> al </w:t>
            </w:r>
            <w:proofErr w:type="spellStart"/>
            <w:r w:rsidR="00182D46" w:rsidRPr="00182D46">
              <w:rPr>
                <w:rFonts w:ascii="Times Roman" w:hAnsi="Times Roman" w:cs="Times Roman"/>
                <w:i/>
                <w:iCs/>
                <w:color w:val="000000"/>
              </w:rPr>
              <w:t>mio</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corpo</w:t>
            </w:r>
            <w:proofErr w:type="spellEnd"/>
            <w:r w:rsidR="00182D46" w:rsidRPr="00182D46">
              <w:rPr>
                <w:rFonts w:ascii="Times Roman" w:hAnsi="Times Roman" w:cs="Times Roman"/>
                <w:i/>
                <w:iCs/>
                <w:color w:val="000000"/>
              </w:rPr>
              <w:t xml:space="preserve"> </w:t>
            </w:r>
            <w:proofErr w:type="spellStart"/>
            <w:r w:rsidR="00182D46" w:rsidRPr="00182D46">
              <w:rPr>
                <w:rFonts w:ascii="Times Roman" w:hAnsi="Times Roman" w:cs="Times Roman"/>
                <w:i/>
                <w:iCs/>
                <w:color w:val="000000"/>
              </w:rPr>
              <w:t>energia</w:t>
            </w:r>
            <w:proofErr w:type="spellEnd"/>
            <w:r w:rsidR="00182D46" w:rsidRPr="00182D46">
              <w:rPr>
                <w:rFonts w:ascii="Times Roman" w:hAnsi="Times Roman" w:cs="Times Roman"/>
                <w:i/>
                <w:iCs/>
                <w:color w:val="000000"/>
              </w:rPr>
              <w:t xml:space="preserve"> e forza</w:t>
            </w:r>
          </w:p>
        </w:tc>
      </w:tr>
      <w:tr w:rsidR="005B7F77" w:rsidRPr="00D60DD0" w14:paraId="2F3FF116" w14:textId="77777777" w:rsidTr="00A013C9">
        <w:tc>
          <w:tcPr>
            <w:tcW w:w="988" w:type="dxa"/>
          </w:tcPr>
          <w:p w14:paraId="4191B216" w14:textId="77777777" w:rsidR="005B7F77" w:rsidRPr="001055CF" w:rsidRDefault="005B7F77" w:rsidP="00A013C9">
            <w:pPr>
              <w:spacing w:line="480" w:lineRule="auto"/>
            </w:pPr>
            <w:r w:rsidRPr="001055CF">
              <w:lastRenderedPageBreak/>
              <w:t>21</w:t>
            </w:r>
          </w:p>
        </w:tc>
        <w:tc>
          <w:tcPr>
            <w:tcW w:w="8022" w:type="dxa"/>
          </w:tcPr>
          <w:p w14:paraId="0D69CF3C" w14:textId="7FF148F1" w:rsidR="005B7F77" w:rsidRPr="00D60DD0" w:rsidRDefault="005B7F77" w:rsidP="00A013C9">
            <w:pPr>
              <w:pStyle w:val="NormalWeb"/>
              <w:spacing w:line="480" w:lineRule="auto"/>
              <w:rPr>
                <w:lang w:val="it-IT"/>
              </w:rPr>
            </w:pPr>
            <w:r w:rsidRPr="00D60DD0">
              <w:rPr>
                <w:lang w:val="it-IT"/>
              </w:rPr>
              <w:t xml:space="preserve">I rely on my hunger signals to tell me when to eat / </w:t>
            </w:r>
            <w:r w:rsidR="00D60DD0" w:rsidRPr="00D60DD0">
              <w:rPr>
                <w:rFonts w:ascii="Times Roman" w:hAnsi="Times Roman" w:cs="Times Roman"/>
                <w:i/>
                <w:iCs/>
                <w:color w:val="000000"/>
                <w:lang w:val="it-IT"/>
              </w:rPr>
              <w:t>Faccio affidamento sui miei segnali di fame per sapere quando mangiare</w:t>
            </w:r>
          </w:p>
        </w:tc>
      </w:tr>
      <w:tr w:rsidR="005B7F77" w:rsidRPr="00C02A7E" w14:paraId="4E6EF3A4" w14:textId="77777777" w:rsidTr="00A013C9">
        <w:tc>
          <w:tcPr>
            <w:tcW w:w="988" w:type="dxa"/>
          </w:tcPr>
          <w:p w14:paraId="4310ACFD" w14:textId="77777777" w:rsidR="005B7F77" w:rsidRPr="001055CF" w:rsidRDefault="005B7F77" w:rsidP="00A013C9">
            <w:pPr>
              <w:spacing w:line="480" w:lineRule="auto"/>
            </w:pPr>
            <w:r w:rsidRPr="001055CF">
              <w:t>22</w:t>
            </w:r>
          </w:p>
        </w:tc>
        <w:tc>
          <w:tcPr>
            <w:tcW w:w="8022" w:type="dxa"/>
          </w:tcPr>
          <w:p w14:paraId="71C93123" w14:textId="281540E3" w:rsidR="005B7F77" w:rsidRPr="00C02A7E" w:rsidRDefault="005B7F77" w:rsidP="00A013C9">
            <w:pPr>
              <w:pStyle w:val="NormalWeb"/>
              <w:spacing w:line="480" w:lineRule="auto"/>
              <w:rPr>
                <w:lang w:val="it-IT"/>
              </w:rPr>
            </w:pPr>
            <w:r w:rsidRPr="00C02A7E">
              <w:rPr>
                <w:lang w:val="it-IT"/>
              </w:rPr>
              <w:t xml:space="preserve">I rely on my fullness (satiety) signals to tell me when to stop eating / </w:t>
            </w:r>
            <w:r w:rsidR="00C02A7E" w:rsidRPr="00C02A7E">
              <w:rPr>
                <w:rFonts w:ascii="Times Roman" w:hAnsi="Times Roman" w:cs="Times Roman"/>
                <w:i/>
                <w:iCs/>
                <w:color w:val="000000"/>
                <w:lang w:val="it-IT"/>
              </w:rPr>
              <w:t>Faccio affidamento sui miei segnali di sazietà per sapere quando smettere di mangiare</w:t>
            </w:r>
          </w:p>
        </w:tc>
      </w:tr>
      <w:tr w:rsidR="005B7F77" w:rsidRPr="00DF4008" w14:paraId="3809F763" w14:textId="77777777" w:rsidTr="00A013C9">
        <w:tc>
          <w:tcPr>
            <w:tcW w:w="988" w:type="dxa"/>
            <w:tcBorders>
              <w:bottom w:val="single" w:sz="4" w:space="0" w:color="auto"/>
            </w:tcBorders>
          </w:tcPr>
          <w:p w14:paraId="1185B206" w14:textId="77777777" w:rsidR="005B7F77" w:rsidRPr="001055CF" w:rsidRDefault="005B7F77" w:rsidP="00A013C9">
            <w:pPr>
              <w:spacing w:line="480" w:lineRule="auto"/>
            </w:pPr>
            <w:r w:rsidRPr="001055CF">
              <w:t>23</w:t>
            </w:r>
          </w:p>
        </w:tc>
        <w:tc>
          <w:tcPr>
            <w:tcW w:w="8022" w:type="dxa"/>
            <w:tcBorders>
              <w:bottom w:val="single" w:sz="4" w:space="0" w:color="auto"/>
            </w:tcBorders>
          </w:tcPr>
          <w:p w14:paraId="510B42AE" w14:textId="5505470B" w:rsidR="005B7F77" w:rsidRPr="00DF4008" w:rsidRDefault="005B7F77" w:rsidP="00A013C9">
            <w:pPr>
              <w:pStyle w:val="NormalWeb"/>
              <w:spacing w:line="480" w:lineRule="auto"/>
              <w:rPr>
                <w:lang w:val="it-IT"/>
              </w:rPr>
            </w:pPr>
            <w:r w:rsidRPr="00DF4008">
              <w:rPr>
                <w:lang w:val="it-IT"/>
              </w:rPr>
              <w:t xml:space="preserve">I trust my body to tell me when to stop eating / </w:t>
            </w:r>
            <w:r w:rsidR="00182D46" w:rsidRPr="00DF4008">
              <w:rPr>
                <w:rFonts w:ascii="Times Roman" w:hAnsi="Times Roman" w:cs="Times Roman"/>
                <w:i/>
                <w:iCs/>
                <w:color w:val="000000"/>
                <w:lang w:val="it-IT"/>
              </w:rPr>
              <w:t>Ho fiducia nel fatto che il mio corpo mi dica quando smettere di mangiare</w:t>
            </w:r>
          </w:p>
        </w:tc>
      </w:tr>
    </w:tbl>
    <w:p w14:paraId="180AF907" w14:textId="77777777" w:rsidR="005B7F77" w:rsidRPr="00DF4008" w:rsidRDefault="005B7F77" w:rsidP="005B7F77">
      <w:pPr>
        <w:spacing w:line="480" w:lineRule="auto"/>
        <w:ind w:right="-194"/>
        <w:rPr>
          <w:b/>
          <w:bCs/>
          <w:lang w:val="it-IT"/>
        </w:rPr>
      </w:pPr>
    </w:p>
    <w:sectPr w:rsidR="005B7F77" w:rsidRPr="00DF4008" w:rsidSect="000550D6">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1ED47" w14:textId="77777777" w:rsidR="00DF4FF5" w:rsidRDefault="00DF4FF5" w:rsidP="00E01A4D">
      <w:r>
        <w:separator/>
      </w:r>
    </w:p>
  </w:endnote>
  <w:endnote w:type="continuationSeparator" w:id="0">
    <w:p w14:paraId="64EC9992" w14:textId="77777777" w:rsidR="00DF4FF5" w:rsidRDefault="00DF4FF5" w:rsidP="00E01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Roman">
    <w:altName w:val="Times New Roman"/>
    <w:charset w:val="00"/>
    <w:family w:val="auto"/>
    <w:pitch w:val="variable"/>
    <w:sig w:usb0="E00002FF" w:usb1="5000205A"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89FB1" w14:textId="77777777" w:rsidR="00DF4FF5" w:rsidRDefault="00DF4FF5" w:rsidP="00E01A4D">
      <w:r>
        <w:separator/>
      </w:r>
    </w:p>
  </w:footnote>
  <w:footnote w:type="continuationSeparator" w:id="0">
    <w:p w14:paraId="16EB6B1C" w14:textId="77777777" w:rsidR="00DF4FF5" w:rsidRDefault="00DF4FF5" w:rsidP="00E01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76280770"/>
      <w:docPartObj>
        <w:docPartGallery w:val="Page Numbers (Top of Page)"/>
        <w:docPartUnique/>
      </w:docPartObj>
    </w:sdtPr>
    <w:sdtEndPr>
      <w:rPr>
        <w:rStyle w:val="PageNumber"/>
      </w:rPr>
    </w:sdtEndPr>
    <w:sdtContent>
      <w:p w14:paraId="65407B2A" w14:textId="2A0EFC71" w:rsidR="007B7123" w:rsidRDefault="007B7123" w:rsidP="008C467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11F9FC0" w14:textId="77777777" w:rsidR="007B7123" w:rsidRDefault="007B7123" w:rsidP="00E01A4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2081239"/>
      <w:docPartObj>
        <w:docPartGallery w:val="Page Numbers (Top of Page)"/>
        <w:docPartUnique/>
      </w:docPartObj>
    </w:sdtPr>
    <w:sdtEndPr>
      <w:rPr>
        <w:rStyle w:val="PageNumber"/>
      </w:rPr>
    </w:sdtEndPr>
    <w:sdtContent>
      <w:p w14:paraId="41E4DFC7" w14:textId="71AD5B3B" w:rsidR="007B7123" w:rsidRDefault="007B7123" w:rsidP="008C467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A5E5D">
          <w:rPr>
            <w:rStyle w:val="PageNumber"/>
            <w:noProof/>
          </w:rPr>
          <w:t>4</w:t>
        </w:r>
        <w:r>
          <w:rPr>
            <w:rStyle w:val="PageNumber"/>
          </w:rPr>
          <w:fldChar w:fldCharType="end"/>
        </w:r>
      </w:p>
    </w:sdtContent>
  </w:sdt>
  <w:p w14:paraId="6A07A229" w14:textId="140121DB" w:rsidR="007B7123" w:rsidRDefault="007B7123" w:rsidP="00E01A4D">
    <w:pPr>
      <w:pStyle w:val="Header"/>
      <w:ind w:right="360"/>
    </w:pPr>
    <w:r>
      <w:t>Intuitive Eating Scale-2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45337"/>
    <w:multiLevelType w:val="hybridMultilevel"/>
    <w:tmpl w:val="0C5C889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8124D73"/>
    <w:multiLevelType w:val="multilevel"/>
    <w:tmpl w:val="F926C9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F54043"/>
    <w:multiLevelType w:val="multilevel"/>
    <w:tmpl w:val="13888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11CD3"/>
    <w:multiLevelType w:val="multilevel"/>
    <w:tmpl w:val="EC9A5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D72FF"/>
    <w:multiLevelType w:val="multilevel"/>
    <w:tmpl w:val="DDC45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B57D73"/>
    <w:multiLevelType w:val="multilevel"/>
    <w:tmpl w:val="E3583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770AB7"/>
    <w:multiLevelType w:val="multilevel"/>
    <w:tmpl w:val="59A8D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DA2950"/>
    <w:multiLevelType w:val="multilevel"/>
    <w:tmpl w:val="5F6C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E61ADE"/>
    <w:multiLevelType w:val="multilevel"/>
    <w:tmpl w:val="F6B8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EC0113"/>
    <w:multiLevelType w:val="multilevel"/>
    <w:tmpl w:val="B0CC3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D80C77"/>
    <w:multiLevelType w:val="multilevel"/>
    <w:tmpl w:val="CEFEA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0134B6"/>
    <w:multiLevelType w:val="multilevel"/>
    <w:tmpl w:val="D8E2E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8048EE"/>
    <w:multiLevelType w:val="multilevel"/>
    <w:tmpl w:val="3EBC2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0F232D"/>
    <w:multiLevelType w:val="multilevel"/>
    <w:tmpl w:val="3AD2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C15877"/>
    <w:multiLevelType w:val="multilevel"/>
    <w:tmpl w:val="3222D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0"/>
  </w:num>
  <w:num w:numId="4">
    <w:abstractNumId w:val="14"/>
  </w:num>
  <w:num w:numId="5">
    <w:abstractNumId w:val="4"/>
  </w:num>
  <w:num w:numId="6">
    <w:abstractNumId w:val="2"/>
  </w:num>
  <w:num w:numId="7">
    <w:abstractNumId w:val="11"/>
  </w:num>
  <w:num w:numId="8">
    <w:abstractNumId w:val="6"/>
  </w:num>
  <w:num w:numId="9">
    <w:abstractNumId w:val="12"/>
  </w:num>
  <w:num w:numId="10">
    <w:abstractNumId w:val="0"/>
  </w:num>
  <w:num w:numId="11">
    <w:abstractNumId w:val="9"/>
  </w:num>
  <w:num w:numId="12">
    <w:abstractNumId w:val="13"/>
  </w:num>
  <w:num w:numId="13">
    <w:abstractNumId w:val="8"/>
  </w:num>
  <w:num w:numId="14">
    <w:abstractNumId w:val="7"/>
  </w:num>
  <w:num w:numId="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connu">
    <w15:presenceInfo w15:providerId="None" w15:userId="Inconnu"/>
  </w15:person>
  <w15:person w15:author="Christophe">
    <w15:presenceInfo w15:providerId="None" w15:userId="Christoph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78"/>
    <w:rsid w:val="000170DD"/>
    <w:rsid w:val="00020F9A"/>
    <w:rsid w:val="00025F4F"/>
    <w:rsid w:val="00026B28"/>
    <w:rsid w:val="000354F3"/>
    <w:rsid w:val="00042DEB"/>
    <w:rsid w:val="00047149"/>
    <w:rsid w:val="000550D6"/>
    <w:rsid w:val="00060B3D"/>
    <w:rsid w:val="00062370"/>
    <w:rsid w:val="0006362C"/>
    <w:rsid w:val="000663A7"/>
    <w:rsid w:val="00095FB7"/>
    <w:rsid w:val="000A0CEC"/>
    <w:rsid w:val="000A2B15"/>
    <w:rsid w:val="000A7B16"/>
    <w:rsid w:val="000B3C49"/>
    <w:rsid w:val="000B454A"/>
    <w:rsid w:val="000C1225"/>
    <w:rsid w:val="000C7169"/>
    <w:rsid w:val="000E61F8"/>
    <w:rsid w:val="00100EFA"/>
    <w:rsid w:val="00103021"/>
    <w:rsid w:val="001055CF"/>
    <w:rsid w:val="001245E2"/>
    <w:rsid w:val="00133078"/>
    <w:rsid w:val="00133ECF"/>
    <w:rsid w:val="00140FE8"/>
    <w:rsid w:val="001511F4"/>
    <w:rsid w:val="00160563"/>
    <w:rsid w:val="00162B08"/>
    <w:rsid w:val="00182D46"/>
    <w:rsid w:val="00190A39"/>
    <w:rsid w:val="00194C9C"/>
    <w:rsid w:val="00195D29"/>
    <w:rsid w:val="001B1C7F"/>
    <w:rsid w:val="001C4965"/>
    <w:rsid w:val="001D4EF6"/>
    <w:rsid w:val="001D63F3"/>
    <w:rsid w:val="001E5FEF"/>
    <w:rsid w:val="001F1FE1"/>
    <w:rsid w:val="001F6256"/>
    <w:rsid w:val="00200755"/>
    <w:rsid w:val="0022437C"/>
    <w:rsid w:val="00225D79"/>
    <w:rsid w:val="0024368E"/>
    <w:rsid w:val="00245F00"/>
    <w:rsid w:val="00273F94"/>
    <w:rsid w:val="00277BBB"/>
    <w:rsid w:val="002854C7"/>
    <w:rsid w:val="00286D64"/>
    <w:rsid w:val="00291812"/>
    <w:rsid w:val="00291B6D"/>
    <w:rsid w:val="00294C0F"/>
    <w:rsid w:val="0029579F"/>
    <w:rsid w:val="002A0880"/>
    <w:rsid w:val="002C03EC"/>
    <w:rsid w:val="002C70E2"/>
    <w:rsid w:val="002E2C1C"/>
    <w:rsid w:val="002F164F"/>
    <w:rsid w:val="00300860"/>
    <w:rsid w:val="00301617"/>
    <w:rsid w:val="003414C2"/>
    <w:rsid w:val="00350B27"/>
    <w:rsid w:val="003542D1"/>
    <w:rsid w:val="003543AB"/>
    <w:rsid w:val="00357A34"/>
    <w:rsid w:val="00375783"/>
    <w:rsid w:val="003927CF"/>
    <w:rsid w:val="003A229F"/>
    <w:rsid w:val="003A4118"/>
    <w:rsid w:val="003B64D6"/>
    <w:rsid w:val="003C018E"/>
    <w:rsid w:val="003C48C0"/>
    <w:rsid w:val="003D3E20"/>
    <w:rsid w:val="003D539C"/>
    <w:rsid w:val="003D6349"/>
    <w:rsid w:val="003E35BE"/>
    <w:rsid w:val="004016F6"/>
    <w:rsid w:val="00412C9A"/>
    <w:rsid w:val="004158E6"/>
    <w:rsid w:val="004167F5"/>
    <w:rsid w:val="0043424A"/>
    <w:rsid w:val="00445D96"/>
    <w:rsid w:val="00456DCB"/>
    <w:rsid w:val="004708D6"/>
    <w:rsid w:val="0047623A"/>
    <w:rsid w:val="00483E7A"/>
    <w:rsid w:val="00486193"/>
    <w:rsid w:val="00492770"/>
    <w:rsid w:val="004A5E5D"/>
    <w:rsid w:val="004A67CA"/>
    <w:rsid w:val="004A7B4D"/>
    <w:rsid w:val="004D7B80"/>
    <w:rsid w:val="004E0793"/>
    <w:rsid w:val="004E2FF2"/>
    <w:rsid w:val="004E57AE"/>
    <w:rsid w:val="005246A5"/>
    <w:rsid w:val="00525F2C"/>
    <w:rsid w:val="00551F93"/>
    <w:rsid w:val="00552848"/>
    <w:rsid w:val="0055611B"/>
    <w:rsid w:val="00560D8A"/>
    <w:rsid w:val="005763F3"/>
    <w:rsid w:val="005856B3"/>
    <w:rsid w:val="00587897"/>
    <w:rsid w:val="005B7F77"/>
    <w:rsid w:val="005D670D"/>
    <w:rsid w:val="005F09B0"/>
    <w:rsid w:val="005F3BB9"/>
    <w:rsid w:val="005F6BC4"/>
    <w:rsid w:val="006037C1"/>
    <w:rsid w:val="00603CB4"/>
    <w:rsid w:val="00611662"/>
    <w:rsid w:val="0062668A"/>
    <w:rsid w:val="00627C2E"/>
    <w:rsid w:val="00637F44"/>
    <w:rsid w:val="00641B47"/>
    <w:rsid w:val="00664EE4"/>
    <w:rsid w:val="00672BB7"/>
    <w:rsid w:val="00682021"/>
    <w:rsid w:val="00682791"/>
    <w:rsid w:val="00696069"/>
    <w:rsid w:val="00697765"/>
    <w:rsid w:val="006A5AA9"/>
    <w:rsid w:val="006A7A78"/>
    <w:rsid w:val="006C7C2D"/>
    <w:rsid w:val="006E05FB"/>
    <w:rsid w:val="006E7154"/>
    <w:rsid w:val="006F535A"/>
    <w:rsid w:val="00701F12"/>
    <w:rsid w:val="00704764"/>
    <w:rsid w:val="007048D7"/>
    <w:rsid w:val="00712265"/>
    <w:rsid w:val="007133CC"/>
    <w:rsid w:val="00715A50"/>
    <w:rsid w:val="00743CF1"/>
    <w:rsid w:val="0074779F"/>
    <w:rsid w:val="00753DA3"/>
    <w:rsid w:val="00761995"/>
    <w:rsid w:val="00763F6E"/>
    <w:rsid w:val="00774B67"/>
    <w:rsid w:val="00790772"/>
    <w:rsid w:val="00790E8E"/>
    <w:rsid w:val="0079239B"/>
    <w:rsid w:val="00793D87"/>
    <w:rsid w:val="00795178"/>
    <w:rsid w:val="007A0EAC"/>
    <w:rsid w:val="007A1672"/>
    <w:rsid w:val="007B6F14"/>
    <w:rsid w:val="007B7123"/>
    <w:rsid w:val="007C27C8"/>
    <w:rsid w:val="007D40DF"/>
    <w:rsid w:val="007E610F"/>
    <w:rsid w:val="007F34EE"/>
    <w:rsid w:val="007F66C2"/>
    <w:rsid w:val="008170CC"/>
    <w:rsid w:val="0082217E"/>
    <w:rsid w:val="0084018C"/>
    <w:rsid w:val="00840C59"/>
    <w:rsid w:val="00844CB3"/>
    <w:rsid w:val="0085298B"/>
    <w:rsid w:val="0085445A"/>
    <w:rsid w:val="00855D5C"/>
    <w:rsid w:val="008674B2"/>
    <w:rsid w:val="00867E91"/>
    <w:rsid w:val="008719E4"/>
    <w:rsid w:val="00876D3B"/>
    <w:rsid w:val="00880B14"/>
    <w:rsid w:val="0088393A"/>
    <w:rsid w:val="00893989"/>
    <w:rsid w:val="008A3E5C"/>
    <w:rsid w:val="008C467F"/>
    <w:rsid w:val="008C4FBC"/>
    <w:rsid w:val="008C6122"/>
    <w:rsid w:val="008C7D08"/>
    <w:rsid w:val="008D2086"/>
    <w:rsid w:val="008D26A8"/>
    <w:rsid w:val="008E2BA7"/>
    <w:rsid w:val="008F2446"/>
    <w:rsid w:val="00905920"/>
    <w:rsid w:val="00912736"/>
    <w:rsid w:val="0091376E"/>
    <w:rsid w:val="00922063"/>
    <w:rsid w:val="00922C5A"/>
    <w:rsid w:val="00925455"/>
    <w:rsid w:val="009323F6"/>
    <w:rsid w:val="009368AC"/>
    <w:rsid w:val="00936AC7"/>
    <w:rsid w:val="00957A1F"/>
    <w:rsid w:val="00967AD6"/>
    <w:rsid w:val="00967B96"/>
    <w:rsid w:val="00970BED"/>
    <w:rsid w:val="00977D5A"/>
    <w:rsid w:val="00994F94"/>
    <w:rsid w:val="009A03C2"/>
    <w:rsid w:val="009B264E"/>
    <w:rsid w:val="009C20BA"/>
    <w:rsid w:val="00A013C9"/>
    <w:rsid w:val="00A023FD"/>
    <w:rsid w:val="00A03B6A"/>
    <w:rsid w:val="00A050DD"/>
    <w:rsid w:val="00A17340"/>
    <w:rsid w:val="00A22BE4"/>
    <w:rsid w:val="00A242B1"/>
    <w:rsid w:val="00A25807"/>
    <w:rsid w:val="00A27473"/>
    <w:rsid w:val="00A32FEA"/>
    <w:rsid w:val="00A575E7"/>
    <w:rsid w:val="00A67BD2"/>
    <w:rsid w:val="00A73712"/>
    <w:rsid w:val="00A85F7A"/>
    <w:rsid w:val="00A8738B"/>
    <w:rsid w:val="00AC3143"/>
    <w:rsid w:val="00AD0611"/>
    <w:rsid w:val="00AD7EF0"/>
    <w:rsid w:val="00AE3E16"/>
    <w:rsid w:val="00B116EC"/>
    <w:rsid w:val="00B17686"/>
    <w:rsid w:val="00B307AD"/>
    <w:rsid w:val="00B32B74"/>
    <w:rsid w:val="00B411AC"/>
    <w:rsid w:val="00B57CC1"/>
    <w:rsid w:val="00B72079"/>
    <w:rsid w:val="00B7216E"/>
    <w:rsid w:val="00B74FF0"/>
    <w:rsid w:val="00B9171A"/>
    <w:rsid w:val="00B94DCD"/>
    <w:rsid w:val="00BA08A2"/>
    <w:rsid w:val="00BB4C70"/>
    <w:rsid w:val="00BC68E8"/>
    <w:rsid w:val="00BC7AF0"/>
    <w:rsid w:val="00BE261A"/>
    <w:rsid w:val="00BE3A64"/>
    <w:rsid w:val="00BE5D98"/>
    <w:rsid w:val="00BE601E"/>
    <w:rsid w:val="00BE6243"/>
    <w:rsid w:val="00BE696B"/>
    <w:rsid w:val="00C02A7E"/>
    <w:rsid w:val="00C03BDC"/>
    <w:rsid w:val="00C1058E"/>
    <w:rsid w:val="00C212E0"/>
    <w:rsid w:val="00C37B57"/>
    <w:rsid w:val="00C42A3D"/>
    <w:rsid w:val="00C43E64"/>
    <w:rsid w:val="00C6029B"/>
    <w:rsid w:val="00C616D6"/>
    <w:rsid w:val="00C902FB"/>
    <w:rsid w:val="00C923CD"/>
    <w:rsid w:val="00C93D55"/>
    <w:rsid w:val="00CA2D2C"/>
    <w:rsid w:val="00CA7E1D"/>
    <w:rsid w:val="00CB1FC3"/>
    <w:rsid w:val="00CE0EB4"/>
    <w:rsid w:val="00CE3B64"/>
    <w:rsid w:val="00CE779D"/>
    <w:rsid w:val="00CF6239"/>
    <w:rsid w:val="00D104C9"/>
    <w:rsid w:val="00D14536"/>
    <w:rsid w:val="00D17DF9"/>
    <w:rsid w:val="00D3134A"/>
    <w:rsid w:val="00D32C54"/>
    <w:rsid w:val="00D36047"/>
    <w:rsid w:val="00D40D5B"/>
    <w:rsid w:val="00D60DD0"/>
    <w:rsid w:val="00D75B4D"/>
    <w:rsid w:val="00D760A2"/>
    <w:rsid w:val="00D9494C"/>
    <w:rsid w:val="00DB17EC"/>
    <w:rsid w:val="00DC0578"/>
    <w:rsid w:val="00DC1F5E"/>
    <w:rsid w:val="00DC41B0"/>
    <w:rsid w:val="00DE463C"/>
    <w:rsid w:val="00DE5FEE"/>
    <w:rsid w:val="00DF4008"/>
    <w:rsid w:val="00DF4FF5"/>
    <w:rsid w:val="00DF7446"/>
    <w:rsid w:val="00E01A4D"/>
    <w:rsid w:val="00E024D0"/>
    <w:rsid w:val="00E1331B"/>
    <w:rsid w:val="00E22B91"/>
    <w:rsid w:val="00E36989"/>
    <w:rsid w:val="00E3710D"/>
    <w:rsid w:val="00E51C8A"/>
    <w:rsid w:val="00E55A12"/>
    <w:rsid w:val="00E63DA0"/>
    <w:rsid w:val="00E71AFA"/>
    <w:rsid w:val="00E71FA4"/>
    <w:rsid w:val="00E8765D"/>
    <w:rsid w:val="00E87CFB"/>
    <w:rsid w:val="00EA05DB"/>
    <w:rsid w:val="00EA7558"/>
    <w:rsid w:val="00EB153C"/>
    <w:rsid w:val="00EB2B47"/>
    <w:rsid w:val="00EC2536"/>
    <w:rsid w:val="00ED14B1"/>
    <w:rsid w:val="00EE5B60"/>
    <w:rsid w:val="00EF4197"/>
    <w:rsid w:val="00F1698C"/>
    <w:rsid w:val="00F25188"/>
    <w:rsid w:val="00F32B2D"/>
    <w:rsid w:val="00F36551"/>
    <w:rsid w:val="00F57856"/>
    <w:rsid w:val="00F6584A"/>
    <w:rsid w:val="00F65932"/>
    <w:rsid w:val="00F92272"/>
    <w:rsid w:val="00F97507"/>
    <w:rsid w:val="00FD1050"/>
    <w:rsid w:val="00FD5550"/>
    <w:rsid w:val="00FE2C7E"/>
    <w:rsid w:val="00FF2081"/>
    <w:rsid w:val="00FF60B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ED29A"/>
  <w14:defaultImageDpi w14:val="32767"/>
  <w15:chartTrackingRefBased/>
  <w15:docId w15:val="{91DBADB8-BA09-4841-B0BA-72E10096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39B"/>
    <w:rPr>
      <w:rFonts w:ascii="Times New Roman" w:eastAsia="Times New Roman" w:hAnsi="Times New Roman" w:cs="Times New Roman"/>
      <w:lang w:eastAsia="en-GB"/>
    </w:rPr>
  </w:style>
  <w:style w:type="paragraph" w:styleId="Heading1">
    <w:name w:val="heading 1"/>
    <w:basedOn w:val="Normal"/>
    <w:link w:val="Heading1Char"/>
    <w:uiPriority w:val="9"/>
    <w:qFormat/>
    <w:rsid w:val="007133CC"/>
    <w:pPr>
      <w:spacing w:line="480" w:lineRule="auto"/>
      <w:jc w:val="center"/>
      <w:outlineLvl w:val="0"/>
    </w:pPr>
    <w:rPr>
      <w:b/>
      <w:color w:val="000000" w:themeColor="text1"/>
      <w:shd w:val="clear" w:color="auto" w:fill="FFFFFF"/>
    </w:rPr>
  </w:style>
  <w:style w:type="paragraph" w:styleId="Heading2">
    <w:name w:val="heading 2"/>
    <w:basedOn w:val="Normal"/>
    <w:link w:val="Heading2Char"/>
    <w:uiPriority w:val="9"/>
    <w:qFormat/>
    <w:rsid w:val="007133CC"/>
    <w:pPr>
      <w:spacing w:line="480" w:lineRule="auto"/>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3CC"/>
    <w:rPr>
      <w:rFonts w:ascii="Times New Roman" w:eastAsia="Times New Roman" w:hAnsi="Times New Roman" w:cs="Times New Roman"/>
      <w:b/>
      <w:color w:val="000000" w:themeColor="text1"/>
      <w:lang w:eastAsia="en-GB"/>
    </w:rPr>
  </w:style>
  <w:style w:type="character" w:customStyle="1" w:styleId="Heading2Char">
    <w:name w:val="Heading 2 Char"/>
    <w:basedOn w:val="DefaultParagraphFont"/>
    <w:link w:val="Heading2"/>
    <w:uiPriority w:val="9"/>
    <w:rsid w:val="007133CC"/>
    <w:rPr>
      <w:rFonts w:ascii="Times New Roman" w:eastAsia="Times New Roman" w:hAnsi="Times New Roman" w:cs="Times New Roman"/>
      <w:b/>
      <w:lang w:eastAsia="en-GB"/>
    </w:rPr>
  </w:style>
  <w:style w:type="character" w:styleId="Hyperlink">
    <w:name w:val="Hyperlink"/>
    <w:basedOn w:val="DefaultParagraphFont"/>
    <w:uiPriority w:val="99"/>
    <w:unhideWhenUsed/>
    <w:rsid w:val="006A7A78"/>
    <w:rPr>
      <w:color w:val="0563C1" w:themeColor="hyperlink"/>
      <w:u w:val="single"/>
    </w:rPr>
  </w:style>
  <w:style w:type="character" w:customStyle="1" w:styleId="text">
    <w:name w:val="text"/>
    <w:basedOn w:val="DefaultParagraphFont"/>
    <w:rsid w:val="006A7A78"/>
  </w:style>
  <w:style w:type="character" w:customStyle="1" w:styleId="apple-converted-space">
    <w:name w:val="apple-converted-space"/>
    <w:basedOn w:val="DefaultParagraphFont"/>
    <w:rsid w:val="0084018C"/>
  </w:style>
  <w:style w:type="paragraph" w:styleId="Header">
    <w:name w:val="header"/>
    <w:basedOn w:val="Normal"/>
    <w:link w:val="HeaderChar"/>
    <w:uiPriority w:val="99"/>
    <w:unhideWhenUsed/>
    <w:rsid w:val="00E01A4D"/>
    <w:pPr>
      <w:tabs>
        <w:tab w:val="center" w:pos="4513"/>
        <w:tab w:val="right" w:pos="9026"/>
      </w:tabs>
    </w:pPr>
    <w:rPr>
      <w:lang w:eastAsia="en-US"/>
    </w:rPr>
  </w:style>
  <w:style w:type="character" w:customStyle="1" w:styleId="HeaderChar">
    <w:name w:val="Header Char"/>
    <w:basedOn w:val="DefaultParagraphFont"/>
    <w:link w:val="Header"/>
    <w:uiPriority w:val="99"/>
    <w:rsid w:val="00E01A4D"/>
    <w:rPr>
      <w:rFonts w:ascii="Times New Roman" w:eastAsia="Times New Roman" w:hAnsi="Times New Roman" w:cs="Times New Roman"/>
    </w:rPr>
  </w:style>
  <w:style w:type="character" w:styleId="PageNumber">
    <w:name w:val="page number"/>
    <w:basedOn w:val="DefaultParagraphFont"/>
    <w:uiPriority w:val="99"/>
    <w:semiHidden/>
    <w:unhideWhenUsed/>
    <w:rsid w:val="00E01A4D"/>
  </w:style>
  <w:style w:type="paragraph" w:styleId="Footer">
    <w:name w:val="footer"/>
    <w:basedOn w:val="Normal"/>
    <w:link w:val="FooterChar"/>
    <w:uiPriority w:val="99"/>
    <w:unhideWhenUsed/>
    <w:rsid w:val="00E01A4D"/>
    <w:pPr>
      <w:tabs>
        <w:tab w:val="center" w:pos="4513"/>
        <w:tab w:val="right" w:pos="9026"/>
      </w:tabs>
    </w:pPr>
    <w:rPr>
      <w:lang w:eastAsia="en-US"/>
    </w:rPr>
  </w:style>
  <w:style w:type="character" w:customStyle="1" w:styleId="FooterChar">
    <w:name w:val="Footer Char"/>
    <w:basedOn w:val="DefaultParagraphFont"/>
    <w:link w:val="Footer"/>
    <w:uiPriority w:val="99"/>
    <w:rsid w:val="00E01A4D"/>
    <w:rPr>
      <w:rFonts w:ascii="Times New Roman" w:eastAsia="Times New Roman" w:hAnsi="Times New Roman" w:cs="Times New Roman"/>
    </w:rPr>
  </w:style>
  <w:style w:type="character" w:styleId="Strong">
    <w:name w:val="Strong"/>
    <w:basedOn w:val="DefaultParagraphFont"/>
    <w:uiPriority w:val="22"/>
    <w:qFormat/>
    <w:rsid w:val="00E01A4D"/>
    <w:rPr>
      <w:b/>
      <w:bCs/>
    </w:rPr>
  </w:style>
  <w:style w:type="character" w:customStyle="1" w:styleId="UnresolvedMention1">
    <w:name w:val="Unresolved Mention1"/>
    <w:basedOn w:val="DefaultParagraphFont"/>
    <w:uiPriority w:val="99"/>
    <w:rsid w:val="00E01A4D"/>
    <w:rPr>
      <w:color w:val="605E5C"/>
      <w:shd w:val="clear" w:color="auto" w:fill="E1DFDD"/>
    </w:rPr>
  </w:style>
  <w:style w:type="character" w:customStyle="1" w:styleId="title-text">
    <w:name w:val="title-text"/>
    <w:basedOn w:val="DefaultParagraphFont"/>
    <w:rsid w:val="0062668A"/>
  </w:style>
  <w:style w:type="character" w:customStyle="1" w:styleId="sr-only">
    <w:name w:val="sr-only"/>
    <w:basedOn w:val="DefaultParagraphFont"/>
    <w:rsid w:val="0062668A"/>
  </w:style>
  <w:style w:type="character" w:customStyle="1" w:styleId="author-ref">
    <w:name w:val="author-ref"/>
    <w:basedOn w:val="DefaultParagraphFont"/>
    <w:rsid w:val="0062668A"/>
  </w:style>
  <w:style w:type="character" w:customStyle="1" w:styleId="button-text">
    <w:name w:val="button-text"/>
    <w:basedOn w:val="DefaultParagraphFont"/>
    <w:rsid w:val="0062668A"/>
  </w:style>
  <w:style w:type="character" w:customStyle="1" w:styleId="size-m">
    <w:name w:val="size-m"/>
    <w:basedOn w:val="DefaultParagraphFont"/>
    <w:rsid w:val="0062668A"/>
  </w:style>
  <w:style w:type="character" w:styleId="FollowedHyperlink">
    <w:name w:val="FollowedHyperlink"/>
    <w:basedOn w:val="DefaultParagraphFont"/>
    <w:uiPriority w:val="99"/>
    <w:semiHidden/>
    <w:unhideWhenUsed/>
    <w:rsid w:val="00C03BDC"/>
    <w:rPr>
      <w:color w:val="954F72" w:themeColor="followedHyperlink"/>
      <w:u w:val="single"/>
    </w:rPr>
  </w:style>
  <w:style w:type="character" w:customStyle="1" w:styleId="expandable-author">
    <w:name w:val="expandable-author"/>
    <w:basedOn w:val="DefaultParagraphFont"/>
    <w:rsid w:val="00D3134A"/>
  </w:style>
  <w:style w:type="character" w:customStyle="1" w:styleId="contribdegrees">
    <w:name w:val="contribdegrees"/>
    <w:basedOn w:val="DefaultParagraphFont"/>
    <w:rsid w:val="00D3134A"/>
  </w:style>
  <w:style w:type="character" w:customStyle="1" w:styleId="publicationcontentepubdate">
    <w:name w:val="publicationcontentepubdate"/>
    <w:basedOn w:val="DefaultParagraphFont"/>
    <w:rsid w:val="00D3134A"/>
  </w:style>
  <w:style w:type="character" w:customStyle="1" w:styleId="articletype">
    <w:name w:val="articletype"/>
    <w:basedOn w:val="DefaultParagraphFont"/>
    <w:rsid w:val="00D3134A"/>
  </w:style>
  <w:style w:type="character" w:customStyle="1" w:styleId="crossmark">
    <w:name w:val="crossmark"/>
    <w:basedOn w:val="DefaultParagraphFont"/>
    <w:rsid w:val="00D3134A"/>
  </w:style>
  <w:style w:type="paragraph" w:styleId="NormalWeb">
    <w:name w:val="Normal (Web)"/>
    <w:basedOn w:val="Normal"/>
    <w:uiPriority w:val="99"/>
    <w:unhideWhenUsed/>
    <w:rsid w:val="0074779F"/>
    <w:pPr>
      <w:spacing w:before="100" w:beforeAutospacing="1" w:after="100" w:afterAutospacing="1"/>
    </w:pPr>
  </w:style>
  <w:style w:type="paragraph" w:styleId="ListParagraph">
    <w:name w:val="List Paragraph"/>
    <w:basedOn w:val="Normal"/>
    <w:uiPriority w:val="34"/>
    <w:qFormat/>
    <w:rsid w:val="003B64D6"/>
    <w:pPr>
      <w:ind w:left="720"/>
      <w:contextualSpacing/>
    </w:pPr>
  </w:style>
  <w:style w:type="character" w:customStyle="1" w:styleId="period">
    <w:name w:val="period"/>
    <w:basedOn w:val="DefaultParagraphFont"/>
    <w:rsid w:val="00B32B74"/>
  </w:style>
  <w:style w:type="character" w:customStyle="1" w:styleId="cit">
    <w:name w:val="cit"/>
    <w:basedOn w:val="DefaultParagraphFont"/>
    <w:rsid w:val="00B32B74"/>
  </w:style>
  <w:style w:type="character" w:customStyle="1" w:styleId="citation-doi">
    <w:name w:val="citation-doi"/>
    <w:basedOn w:val="DefaultParagraphFont"/>
    <w:rsid w:val="00B32B74"/>
  </w:style>
  <w:style w:type="character" w:customStyle="1" w:styleId="authors-list-item">
    <w:name w:val="authors-list-item"/>
    <w:basedOn w:val="DefaultParagraphFont"/>
    <w:rsid w:val="00B32B74"/>
  </w:style>
  <w:style w:type="character" w:customStyle="1" w:styleId="author-sup-separator">
    <w:name w:val="author-sup-separator"/>
    <w:basedOn w:val="DefaultParagraphFont"/>
    <w:rsid w:val="00B32B74"/>
  </w:style>
  <w:style w:type="character" w:customStyle="1" w:styleId="comma">
    <w:name w:val="comma"/>
    <w:basedOn w:val="DefaultParagraphFont"/>
    <w:rsid w:val="00B32B74"/>
  </w:style>
  <w:style w:type="character" w:customStyle="1" w:styleId="identifier">
    <w:name w:val="identifier"/>
    <w:basedOn w:val="DefaultParagraphFont"/>
    <w:rsid w:val="00B32B74"/>
  </w:style>
  <w:style w:type="character" w:customStyle="1" w:styleId="id-label">
    <w:name w:val="id-label"/>
    <w:basedOn w:val="DefaultParagraphFont"/>
    <w:rsid w:val="00B32B74"/>
  </w:style>
  <w:style w:type="paragraph" w:customStyle="1" w:styleId="nova-e-listitem">
    <w:name w:val="nova-e-list__item"/>
    <w:basedOn w:val="Normal"/>
    <w:rsid w:val="00B32B74"/>
    <w:pPr>
      <w:spacing w:before="100" w:beforeAutospacing="1" w:after="100" w:afterAutospacing="1"/>
    </w:pPr>
  </w:style>
  <w:style w:type="paragraph" w:customStyle="1" w:styleId="dx-doi">
    <w:name w:val="dx-doi"/>
    <w:basedOn w:val="Normal"/>
    <w:rsid w:val="00603CB4"/>
    <w:pPr>
      <w:spacing w:before="100" w:beforeAutospacing="1" w:after="100" w:afterAutospacing="1"/>
    </w:pPr>
  </w:style>
  <w:style w:type="paragraph" w:customStyle="1" w:styleId="EndNoteBibliography">
    <w:name w:val="EndNote Bibliography"/>
    <w:basedOn w:val="Normal"/>
    <w:link w:val="EndNoteBibliographyChar"/>
    <w:rsid w:val="008C467F"/>
    <w:rPr>
      <w:rFonts w:ascii="Calibri" w:hAnsi="Calibri" w:cs="Calibri"/>
      <w:noProof/>
      <w:lang w:val="en-US"/>
    </w:rPr>
  </w:style>
  <w:style w:type="character" w:customStyle="1" w:styleId="EndNoteBibliographyChar">
    <w:name w:val="EndNote Bibliography Char"/>
    <w:basedOn w:val="DefaultParagraphFont"/>
    <w:link w:val="EndNoteBibliography"/>
    <w:rsid w:val="008C467F"/>
    <w:rPr>
      <w:rFonts w:ascii="Calibri" w:eastAsia="Times New Roman" w:hAnsi="Calibri" w:cs="Calibri"/>
      <w:noProof/>
      <w:lang w:val="en-US" w:eastAsia="en-GB"/>
    </w:rPr>
  </w:style>
  <w:style w:type="table" w:styleId="TableGrid">
    <w:name w:val="Table Grid"/>
    <w:basedOn w:val="TableNormal"/>
    <w:uiPriority w:val="59"/>
    <w:rsid w:val="00BE3A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l">
    <w:name w:val="vol"/>
    <w:basedOn w:val="DefaultParagraphFont"/>
    <w:rsid w:val="00D760A2"/>
  </w:style>
  <w:style w:type="character" w:styleId="CommentReference">
    <w:name w:val="annotation reference"/>
    <w:basedOn w:val="DefaultParagraphFont"/>
    <w:uiPriority w:val="99"/>
    <w:semiHidden/>
    <w:unhideWhenUsed/>
    <w:rsid w:val="004016F6"/>
    <w:rPr>
      <w:sz w:val="16"/>
      <w:szCs w:val="16"/>
    </w:rPr>
  </w:style>
  <w:style w:type="paragraph" w:styleId="CommentText">
    <w:name w:val="annotation text"/>
    <w:basedOn w:val="Normal"/>
    <w:link w:val="CommentTextChar"/>
    <w:uiPriority w:val="99"/>
    <w:unhideWhenUsed/>
    <w:rsid w:val="004016F6"/>
    <w:rPr>
      <w:sz w:val="20"/>
      <w:szCs w:val="20"/>
    </w:rPr>
  </w:style>
  <w:style w:type="character" w:customStyle="1" w:styleId="CommentTextChar">
    <w:name w:val="Comment Text Char"/>
    <w:basedOn w:val="DefaultParagraphFont"/>
    <w:link w:val="CommentText"/>
    <w:uiPriority w:val="99"/>
    <w:rsid w:val="004016F6"/>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016F6"/>
    <w:rPr>
      <w:b/>
      <w:bCs/>
    </w:rPr>
  </w:style>
  <w:style w:type="character" w:customStyle="1" w:styleId="CommentSubjectChar">
    <w:name w:val="Comment Subject Char"/>
    <w:basedOn w:val="CommentTextChar"/>
    <w:link w:val="CommentSubject"/>
    <w:uiPriority w:val="99"/>
    <w:semiHidden/>
    <w:rsid w:val="004016F6"/>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F922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272"/>
    <w:rPr>
      <w:rFonts w:ascii="Segoe UI" w:eastAsia="Times New Roman" w:hAnsi="Segoe UI" w:cs="Segoe UI"/>
      <w:sz w:val="18"/>
      <w:szCs w:val="18"/>
      <w:lang w:eastAsia="en-GB"/>
    </w:rPr>
  </w:style>
  <w:style w:type="character" w:styleId="Emphasis">
    <w:name w:val="Emphasis"/>
    <w:basedOn w:val="DefaultParagraphFont"/>
    <w:uiPriority w:val="20"/>
    <w:qFormat/>
    <w:rsid w:val="0024368E"/>
    <w:rPr>
      <w:i/>
      <w:iCs/>
    </w:rPr>
  </w:style>
  <w:style w:type="character" w:customStyle="1" w:styleId="UnresolvedMention2">
    <w:name w:val="Unresolved Mention2"/>
    <w:basedOn w:val="DefaultParagraphFont"/>
    <w:uiPriority w:val="99"/>
    <w:semiHidden/>
    <w:unhideWhenUsed/>
    <w:rsid w:val="00C43E64"/>
    <w:rPr>
      <w:color w:val="605E5C"/>
      <w:shd w:val="clear" w:color="auto" w:fill="E1DFDD"/>
    </w:rPr>
  </w:style>
  <w:style w:type="paragraph" w:customStyle="1" w:styleId="crossmark0">
    <w:name w:val="cross_mark"/>
    <w:basedOn w:val="Normal"/>
    <w:rsid w:val="00682791"/>
    <w:pPr>
      <w:spacing w:before="100" w:beforeAutospacing="1" w:after="100" w:afterAutospacing="1"/>
    </w:pPr>
  </w:style>
  <w:style w:type="character" w:customStyle="1" w:styleId="off-screen">
    <w:name w:val="off-screen"/>
    <w:basedOn w:val="DefaultParagraphFont"/>
    <w:rsid w:val="00682791"/>
  </w:style>
  <w:style w:type="paragraph" w:styleId="Revision">
    <w:name w:val="Revision"/>
    <w:hidden/>
    <w:uiPriority w:val="99"/>
    <w:semiHidden/>
    <w:rsid w:val="00F1698C"/>
    <w:rPr>
      <w:rFonts w:ascii="Times New Roman" w:eastAsia="Times New Roman" w:hAnsi="Times New Roman" w:cs="Times New Roman"/>
      <w:lang w:eastAsia="en-GB"/>
    </w:rPr>
  </w:style>
  <w:style w:type="character" w:customStyle="1" w:styleId="UnresolvedMention3">
    <w:name w:val="Unresolved Mention3"/>
    <w:basedOn w:val="DefaultParagraphFont"/>
    <w:uiPriority w:val="99"/>
    <w:semiHidden/>
    <w:unhideWhenUsed/>
    <w:rsid w:val="00922C5A"/>
    <w:rPr>
      <w:color w:val="605E5C"/>
      <w:shd w:val="clear" w:color="auto" w:fill="E1DFDD"/>
    </w:rPr>
  </w:style>
  <w:style w:type="character" w:customStyle="1" w:styleId="inlineblock">
    <w:name w:val="inlineblock"/>
    <w:basedOn w:val="DefaultParagraphFont"/>
    <w:rsid w:val="00867E91"/>
  </w:style>
  <w:style w:type="character" w:customStyle="1" w:styleId="sciprofiles-linkname">
    <w:name w:val="sciprofiles-link__name"/>
    <w:basedOn w:val="DefaultParagraphFont"/>
    <w:rsid w:val="00867E91"/>
  </w:style>
  <w:style w:type="character" w:customStyle="1" w:styleId="UnresolvedMention4">
    <w:name w:val="Unresolved Mention4"/>
    <w:basedOn w:val="DefaultParagraphFont"/>
    <w:uiPriority w:val="99"/>
    <w:semiHidden/>
    <w:unhideWhenUsed/>
    <w:rsid w:val="00701F12"/>
    <w:rPr>
      <w:color w:val="605E5C"/>
      <w:shd w:val="clear" w:color="auto" w:fill="E1DFDD"/>
    </w:rPr>
  </w:style>
  <w:style w:type="character" w:customStyle="1" w:styleId="primary-heading">
    <w:name w:val="primary-heading"/>
    <w:basedOn w:val="DefaultParagraphFont"/>
    <w:rsid w:val="006E05FB"/>
  </w:style>
  <w:style w:type="character" w:customStyle="1" w:styleId="epub-state">
    <w:name w:val="epub-state"/>
    <w:basedOn w:val="DefaultParagraphFont"/>
    <w:rsid w:val="006E05FB"/>
  </w:style>
  <w:style w:type="character" w:customStyle="1" w:styleId="epub-date">
    <w:name w:val="epub-date"/>
    <w:basedOn w:val="DefaultParagraphFont"/>
    <w:rsid w:val="006E05FB"/>
  </w:style>
  <w:style w:type="character" w:styleId="UnresolvedMention">
    <w:name w:val="Unresolved Mention"/>
    <w:basedOn w:val="DefaultParagraphFont"/>
    <w:uiPriority w:val="99"/>
    <w:semiHidden/>
    <w:unhideWhenUsed/>
    <w:rsid w:val="00BC7AF0"/>
    <w:rPr>
      <w:color w:val="605E5C"/>
      <w:shd w:val="clear" w:color="auto" w:fill="E1DFDD"/>
    </w:rPr>
  </w:style>
  <w:style w:type="paragraph" w:styleId="Title">
    <w:name w:val="Title"/>
    <w:basedOn w:val="Normal"/>
    <w:next w:val="Normal"/>
    <w:link w:val="TitleChar"/>
    <w:uiPriority w:val="10"/>
    <w:qFormat/>
    <w:rsid w:val="007133CC"/>
    <w:pPr>
      <w:spacing w:line="480" w:lineRule="auto"/>
      <w:jc w:val="center"/>
    </w:pPr>
  </w:style>
  <w:style w:type="character" w:customStyle="1" w:styleId="TitleChar">
    <w:name w:val="Title Char"/>
    <w:basedOn w:val="DefaultParagraphFont"/>
    <w:link w:val="Title"/>
    <w:uiPriority w:val="10"/>
    <w:rsid w:val="007133CC"/>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4389">
      <w:bodyDiv w:val="1"/>
      <w:marLeft w:val="0"/>
      <w:marRight w:val="0"/>
      <w:marTop w:val="0"/>
      <w:marBottom w:val="0"/>
      <w:divBdr>
        <w:top w:val="none" w:sz="0" w:space="0" w:color="auto"/>
        <w:left w:val="none" w:sz="0" w:space="0" w:color="auto"/>
        <w:bottom w:val="none" w:sz="0" w:space="0" w:color="auto"/>
        <w:right w:val="none" w:sz="0" w:space="0" w:color="auto"/>
      </w:divBdr>
      <w:divsChild>
        <w:div w:id="283659092">
          <w:marLeft w:val="0"/>
          <w:marRight w:val="0"/>
          <w:marTop w:val="0"/>
          <w:marBottom w:val="120"/>
          <w:divBdr>
            <w:top w:val="none" w:sz="0" w:space="0" w:color="auto"/>
            <w:left w:val="none" w:sz="0" w:space="0" w:color="auto"/>
            <w:bottom w:val="single" w:sz="12" w:space="9" w:color="EBEBEB"/>
            <w:right w:val="none" w:sz="0" w:space="0" w:color="auto"/>
          </w:divBdr>
          <w:divsChild>
            <w:div w:id="644434683">
              <w:marLeft w:val="0"/>
              <w:marRight w:val="0"/>
              <w:marTop w:val="100"/>
              <w:marBottom w:val="100"/>
              <w:divBdr>
                <w:top w:val="none" w:sz="0" w:space="0" w:color="auto"/>
                <w:left w:val="none" w:sz="0" w:space="0" w:color="auto"/>
                <w:bottom w:val="none" w:sz="0" w:space="0" w:color="auto"/>
                <w:right w:val="none" w:sz="0" w:space="0" w:color="auto"/>
              </w:divBdr>
              <w:divsChild>
                <w:div w:id="65333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106996">
          <w:marLeft w:val="0"/>
          <w:marRight w:val="0"/>
          <w:marTop w:val="0"/>
          <w:marBottom w:val="120"/>
          <w:divBdr>
            <w:top w:val="none" w:sz="0" w:space="0" w:color="auto"/>
            <w:left w:val="none" w:sz="0" w:space="0" w:color="auto"/>
            <w:bottom w:val="none" w:sz="0" w:space="0" w:color="auto"/>
            <w:right w:val="none" w:sz="0" w:space="0" w:color="auto"/>
          </w:divBdr>
          <w:divsChild>
            <w:div w:id="644941563">
              <w:marLeft w:val="0"/>
              <w:marRight w:val="0"/>
              <w:marTop w:val="0"/>
              <w:marBottom w:val="0"/>
              <w:divBdr>
                <w:top w:val="none" w:sz="0" w:space="0" w:color="auto"/>
                <w:left w:val="none" w:sz="0" w:space="0" w:color="auto"/>
                <w:bottom w:val="none" w:sz="0" w:space="0" w:color="auto"/>
                <w:right w:val="none" w:sz="0" w:space="0" w:color="auto"/>
              </w:divBdr>
              <w:divsChild>
                <w:div w:id="176966502">
                  <w:marLeft w:val="0"/>
                  <w:marRight w:val="0"/>
                  <w:marTop w:val="0"/>
                  <w:marBottom w:val="0"/>
                  <w:divBdr>
                    <w:top w:val="none" w:sz="0" w:space="0" w:color="auto"/>
                    <w:left w:val="none" w:sz="0" w:space="0" w:color="auto"/>
                    <w:bottom w:val="none" w:sz="0" w:space="0" w:color="auto"/>
                    <w:right w:val="none" w:sz="0" w:space="0" w:color="auto"/>
                  </w:divBdr>
                  <w:divsChild>
                    <w:div w:id="182743473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5065170">
      <w:bodyDiv w:val="1"/>
      <w:marLeft w:val="0"/>
      <w:marRight w:val="0"/>
      <w:marTop w:val="0"/>
      <w:marBottom w:val="0"/>
      <w:divBdr>
        <w:top w:val="none" w:sz="0" w:space="0" w:color="auto"/>
        <w:left w:val="none" w:sz="0" w:space="0" w:color="auto"/>
        <w:bottom w:val="none" w:sz="0" w:space="0" w:color="auto"/>
        <w:right w:val="none" w:sz="0" w:space="0" w:color="auto"/>
      </w:divBdr>
      <w:divsChild>
        <w:div w:id="1352032746">
          <w:marLeft w:val="0"/>
          <w:marRight w:val="0"/>
          <w:marTop w:val="0"/>
          <w:marBottom w:val="0"/>
          <w:divBdr>
            <w:top w:val="none" w:sz="0" w:space="0" w:color="auto"/>
            <w:left w:val="none" w:sz="0" w:space="0" w:color="auto"/>
            <w:bottom w:val="none" w:sz="0" w:space="0" w:color="auto"/>
            <w:right w:val="none" w:sz="0" w:space="0" w:color="auto"/>
          </w:divBdr>
          <w:divsChild>
            <w:div w:id="512038025">
              <w:marLeft w:val="0"/>
              <w:marRight w:val="0"/>
              <w:marTop w:val="0"/>
              <w:marBottom w:val="0"/>
              <w:divBdr>
                <w:top w:val="none" w:sz="0" w:space="0" w:color="auto"/>
                <w:left w:val="none" w:sz="0" w:space="0" w:color="auto"/>
                <w:bottom w:val="none" w:sz="0" w:space="0" w:color="auto"/>
                <w:right w:val="none" w:sz="0" w:space="0" w:color="auto"/>
              </w:divBdr>
              <w:divsChild>
                <w:div w:id="14839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05221">
      <w:bodyDiv w:val="1"/>
      <w:marLeft w:val="0"/>
      <w:marRight w:val="0"/>
      <w:marTop w:val="0"/>
      <w:marBottom w:val="0"/>
      <w:divBdr>
        <w:top w:val="none" w:sz="0" w:space="0" w:color="auto"/>
        <w:left w:val="none" w:sz="0" w:space="0" w:color="auto"/>
        <w:bottom w:val="none" w:sz="0" w:space="0" w:color="auto"/>
        <w:right w:val="none" w:sz="0" w:space="0" w:color="auto"/>
      </w:divBdr>
      <w:divsChild>
        <w:div w:id="1493568856">
          <w:marLeft w:val="0"/>
          <w:marRight w:val="0"/>
          <w:marTop w:val="0"/>
          <w:marBottom w:val="0"/>
          <w:divBdr>
            <w:top w:val="none" w:sz="0" w:space="0" w:color="auto"/>
            <w:left w:val="none" w:sz="0" w:space="0" w:color="auto"/>
            <w:bottom w:val="none" w:sz="0" w:space="0" w:color="auto"/>
            <w:right w:val="none" w:sz="0" w:space="0" w:color="auto"/>
          </w:divBdr>
          <w:divsChild>
            <w:div w:id="1581988196">
              <w:marLeft w:val="0"/>
              <w:marRight w:val="0"/>
              <w:marTop w:val="0"/>
              <w:marBottom w:val="0"/>
              <w:divBdr>
                <w:top w:val="none" w:sz="0" w:space="0" w:color="auto"/>
                <w:left w:val="none" w:sz="0" w:space="0" w:color="auto"/>
                <w:bottom w:val="none" w:sz="0" w:space="0" w:color="auto"/>
                <w:right w:val="none" w:sz="0" w:space="0" w:color="auto"/>
              </w:divBdr>
              <w:divsChild>
                <w:div w:id="19485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24044">
      <w:bodyDiv w:val="1"/>
      <w:marLeft w:val="0"/>
      <w:marRight w:val="0"/>
      <w:marTop w:val="0"/>
      <w:marBottom w:val="0"/>
      <w:divBdr>
        <w:top w:val="none" w:sz="0" w:space="0" w:color="auto"/>
        <w:left w:val="none" w:sz="0" w:space="0" w:color="auto"/>
        <w:bottom w:val="none" w:sz="0" w:space="0" w:color="auto"/>
        <w:right w:val="none" w:sz="0" w:space="0" w:color="auto"/>
      </w:divBdr>
      <w:divsChild>
        <w:div w:id="1204096278">
          <w:marLeft w:val="0"/>
          <w:marRight w:val="0"/>
          <w:marTop w:val="0"/>
          <w:marBottom w:val="0"/>
          <w:divBdr>
            <w:top w:val="none" w:sz="0" w:space="0" w:color="auto"/>
            <w:left w:val="none" w:sz="0" w:space="0" w:color="auto"/>
            <w:bottom w:val="none" w:sz="0" w:space="0" w:color="auto"/>
            <w:right w:val="none" w:sz="0" w:space="0" w:color="auto"/>
          </w:divBdr>
          <w:divsChild>
            <w:div w:id="1120761416">
              <w:marLeft w:val="0"/>
              <w:marRight w:val="0"/>
              <w:marTop w:val="0"/>
              <w:marBottom w:val="0"/>
              <w:divBdr>
                <w:top w:val="none" w:sz="0" w:space="0" w:color="auto"/>
                <w:left w:val="none" w:sz="0" w:space="0" w:color="auto"/>
                <w:bottom w:val="none" w:sz="0" w:space="0" w:color="auto"/>
                <w:right w:val="none" w:sz="0" w:space="0" w:color="auto"/>
              </w:divBdr>
              <w:divsChild>
                <w:div w:id="406876800">
                  <w:marLeft w:val="0"/>
                  <w:marRight w:val="0"/>
                  <w:marTop w:val="0"/>
                  <w:marBottom w:val="0"/>
                  <w:divBdr>
                    <w:top w:val="none" w:sz="0" w:space="0" w:color="auto"/>
                    <w:left w:val="none" w:sz="0" w:space="0" w:color="auto"/>
                    <w:bottom w:val="none" w:sz="0" w:space="0" w:color="auto"/>
                    <w:right w:val="none" w:sz="0" w:space="0" w:color="auto"/>
                  </w:divBdr>
                  <w:divsChild>
                    <w:div w:id="96924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26351">
      <w:bodyDiv w:val="1"/>
      <w:marLeft w:val="0"/>
      <w:marRight w:val="0"/>
      <w:marTop w:val="0"/>
      <w:marBottom w:val="0"/>
      <w:divBdr>
        <w:top w:val="none" w:sz="0" w:space="0" w:color="auto"/>
        <w:left w:val="none" w:sz="0" w:space="0" w:color="auto"/>
        <w:bottom w:val="none" w:sz="0" w:space="0" w:color="auto"/>
        <w:right w:val="none" w:sz="0" w:space="0" w:color="auto"/>
      </w:divBdr>
    </w:div>
    <w:div w:id="96413343">
      <w:bodyDiv w:val="1"/>
      <w:marLeft w:val="0"/>
      <w:marRight w:val="0"/>
      <w:marTop w:val="0"/>
      <w:marBottom w:val="0"/>
      <w:divBdr>
        <w:top w:val="none" w:sz="0" w:space="0" w:color="auto"/>
        <w:left w:val="none" w:sz="0" w:space="0" w:color="auto"/>
        <w:bottom w:val="none" w:sz="0" w:space="0" w:color="auto"/>
        <w:right w:val="none" w:sz="0" w:space="0" w:color="auto"/>
      </w:divBdr>
    </w:div>
    <w:div w:id="107623846">
      <w:bodyDiv w:val="1"/>
      <w:marLeft w:val="0"/>
      <w:marRight w:val="0"/>
      <w:marTop w:val="0"/>
      <w:marBottom w:val="0"/>
      <w:divBdr>
        <w:top w:val="none" w:sz="0" w:space="0" w:color="auto"/>
        <w:left w:val="none" w:sz="0" w:space="0" w:color="auto"/>
        <w:bottom w:val="none" w:sz="0" w:space="0" w:color="auto"/>
        <w:right w:val="none" w:sz="0" w:space="0" w:color="auto"/>
      </w:divBdr>
      <w:divsChild>
        <w:div w:id="703798224">
          <w:marLeft w:val="0"/>
          <w:marRight w:val="0"/>
          <w:marTop w:val="0"/>
          <w:marBottom w:val="0"/>
          <w:divBdr>
            <w:top w:val="none" w:sz="0" w:space="0" w:color="auto"/>
            <w:left w:val="none" w:sz="0" w:space="0" w:color="auto"/>
            <w:bottom w:val="none" w:sz="0" w:space="0" w:color="auto"/>
            <w:right w:val="none" w:sz="0" w:space="0" w:color="auto"/>
          </w:divBdr>
          <w:divsChild>
            <w:div w:id="1815828354">
              <w:marLeft w:val="0"/>
              <w:marRight w:val="0"/>
              <w:marTop w:val="0"/>
              <w:marBottom w:val="0"/>
              <w:divBdr>
                <w:top w:val="none" w:sz="0" w:space="0" w:color="auto"/>
                <w:left w:val="none" w:sz="0" w:space="0" w:color="auto"/>
                <w:bottom w:val="none" w:sz="0" w:space="0" w:color="auto"/>
                <w:right w:val="none" w:sz="0" w:space="0" w:color="auto"/>
              </w:divBdr>
              <w:divsChild>
                <w:div w:id="63198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25242">
      <w:bodyDiv w:val="1"/>
      <w:marLeft w:val="0"/>
      <w:marRight w:val="0"/>
      <w:marTop w:val="0"/>
      <w:marBottom w:val="0"/>
      <w:divBdr>
        <w:top w:val="none" w:sz="0" w:space="0" w:color="auto"/>
        <w:left w:val="none" w:sz="0" w:space="0" w:color="auto"/>
        <w:bottom w:val="none" w:sz="0" w:space="0" w:color="auto"/>
        <w:right w:val="none" w:sz="0" w:space="0" w:color="auto"/>
      </w:divBdr>
    </w:div>
    <w:div w:id="155926385">
      <w:bodyDiv w:val="1"/>
      <w:marLeft w:val="0"/>
      <w:marRight w:val="0"/>
      <w:marTop w:val="0"/>
      <w:marBottom w:val="0"/>
      <w:divBdr>
        <w:top w:val="none" w:sz="0" w:space="0" w:color="auto"/>
        <w:left w:val="none" w:sz="0" w:space="0" w:color="auto"/>
        <w:bottom w:val="none" w:sz="0" w:space="0" w:color="auto"/>
        <w:right w:val="none" w:sz="0" w:space="0" w:color="auto"/>
      </w:divBdr>
      <w:divsChild>
        <w:div w:id="255943904">
          <w:marLeft w:val="0"/>
          <w:marRight w:val="0"/>
          <w:marTop w:val="0"/>
          <w:marBottom w:val="0"/>
          <w:divBdr>
            <w:top w:val="none" w:sz="0" w:space="0" w:color="auto"/>
            <w:left w:val="none" w:sz="0" w:space="0" w:color="auto"/>
            <w:bottom w:val="none" w:sz="0" w:space="0" w:color="auto"/>
            <w:right w:val="none" w:sz="0" w:space="0" w:color="auto"/>
          </w:divBdr>
          <w:divsChild>
            <w:div w:id="882787723">
              <w:marLeft w:val="0"/>
              <w:marRight w:val="0"/>
              <w:marTop w:val="0"/>
              <w:marBottom w:val="0"/>
              <w:divBdr>
                <w:top w:val="none" w:sz="0" w:space="0" w:color="auto"/>
                <w:left w:val="none" w:sz="0" w:space="0" w:color="auto"/>
                <w:bottom w:val="none" w:sz="0" w:space="0" w:color="auto"/>
                <w:right w:val="none" w:sz="0" w:space="0" w:color="auto"/>
              </w:divBdr>
              <w:divsChild>
                <w:div w:id="26623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49184">
      <w:bodyDiv w:val="1"/>
      <w:marLeft w:val="0"/>
      <w:marRight w:val="0"/>
      <w:marTop w:val="0"/>
      <w:marBottom w:val="0"/>
      <w:divBdr>
        <w:top w:val="none" w:sz="0" w:space="0" w:color="auto"/>
        <w:left w:val="none" w:sz="0" w:space="0" w:color="auto"/>
        <w:bottom w:val="none" w:sz="0" w:space="0" w:color="auto"/>
        <w:right w:val="none" w:sz="0" w:space="0" w:color="auto"/>
      </w:divBdr>
      <w:divsChild>
        <w:div w:id="121313843">
          <w:marLeft w:val="0"/>
          <w:marRight w:val="0"/>
          <w:marTop w:val="0"/>
          <w:marBottom w:val="0"/>
          <w:divBdr>
            <w:top w:val="none" w:sz="0" w:space="0" w:color="auto"/>
            <w:left w:val="none" w:sz="0" w:space="0" w:color="auto"/>
            <w:bottom w:val="none" w:sz="0" w:space="0" w:color="auto"/>
            <w:right w:val="none" w:sz="0" w:space="0" w:color="auto"/>
          </w:divBdr>
          <w:divsChild>
            <w:div w:id="1959556935">
              <w:marLeft w:val="0"/>
              <w:marRight w:val="0"/>
              <w:marTop w:val="0"/>
              <w:marBottom w:val="0"/>
              <w:divBdr>
                <w:top w:val="none" w:sz="0" w:space="0" w:color="auto"/>
                <w:left w:val="none" w:sz="0" w:space="0" w:color="auto"/>
                <w:bottom w:val="none" w:sz="0" w:space="0" w:color="auto"/>
                <w:right w:val="none" w:sz="0" w:space="0" w:color="auto"/>
              </w:divBdr>
            </w:div>
          </w:divsChild>
        </w:div>
        <w:div w:id="725764208">
          <w:marLeft w:val="0"/>
          <w:marRight w:val="0"/>
          <w:marTop w:val="0"/>
          <w:marBottom w:val="0"/>
          <w:divBdr>
            <w:top w:val="none" w:sz="0" w:space="0" w:color="auto"/>
            <w:left w:val="none" w:sz="0" w:space="0" w:color="auto"/>
            <w:bottom w:val="none" w:sz="0" w:space="0" w:color="auto"/>
            <w:right w:val="none" w:sz="0" w:space="0" w:color="auto"/>
          </w:divBdr>
        </w:div>
      </w:divsChild>
    </w:div>
    <w:div w:id="195192916">
      <w:bodyDiv w:val="1"/>
      <w:marLeft w:val="0"/>
      <w:marRight w:val="0"/>
      <w:marTop w:val="0"/>
      <w:marBottom w:val="0"/>
      <w:divBdr>
        <w:top w:val="none" w:sz="0" w:space="0" w:color="auto"/>
        <w:left w:val="none" w:sz="0" w:space="0" w:color="auto"/>
        <w:bottom w:val="none" w:sz="0" w:space="0" w:color="auto"/>
        <w:right w:val="none" w:sz="0" w:space="0" w:color="auto"/>
      </w:divBdr>
      <w:divsChild>
        <w:div w:id="1486314000">
          <w:marLeft w:val="0"/>
          <w:marRight w:val="0"/>
          <w:marTop w:val="0"/>
          <w:marBottom w:val="120"/>
          <w:divBdr>
            <w:top w:val="none" w:sz="0" w:space="0" w:color="auto"/>
            <w:left w:val="none" w:sz="0" w:space="0" w:color="auto"/>
            <w:bottom w:val="single" w:sz="12" w:space="9" w:color="EBEBEB"/>
            <w:right w:val="none" w:sz="0" w:space="0" w:color="auto"/>
          </w:divBdr>
          <w:divsChild>
            <w:div w:id="2024815916">
              <w:marLeft w:val="0"/>
              <w:marRight w:val="0"/>
              <w:marTop w:val="100"/>
              <w:marBottom w:val="100"/>
              <w:divBdr>
                <w:top w:val="none" w:sz="0" w:space="0" w:color="auto"/>
                <w:left w:val="none" w:sz="0" w:space="0" w:color="auto"/>
                <w:bottom w:val="none" w:sz="0" w:space="0" w:color="auto"/>
                <w:right w:val="none" w:sz="0" w:space="0" w:color="auto"/>
              </w:divBdr>
              <w:divsChild>
                <w:div w:id="95579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04325">
          <w:marLeft w:val="0"/>
          <w:marRight w:val="0"/>
          <w:marTop w:val="0"/>
          <w:marBottom w:val="120"/>
          <w:divBdr>
            <w:top w:val="none" w:sz="0" w:space="0" w:color="auto"/>
            <w:left w:val="none" w:sz="0" w:space="0" w:color="auto"/>
            <w:bottom w:val="none" w:sz="0" w:space="0" w:color="auto"/>
            <w:right w:val="none" w:sz="0" w:space="0" w:color="auto"/>
          </w:divBdr>
          <w:divsChild>
            <w:div w:id="1752316303">
              <w:marLeft w:val="0"/>
              <w:marRight w:val="0"/>
              <w:marTop w:val="0"/>
              <w:marBottom w:val="0"/>
              <w:divBdr>
                <w:top w:val="none" w:sz="0" w:space="0" w:color="auto"/>
                <w:left w:val="none" w:sz="0" w:space="0" w:color="auto"/>
                <w:bottom w:val="none" w:sz="0" w:space="0" w:color="auto"/>
                <w:right w:val="none" w:sz="0" w:space="0" w:color="auto"/>
              </w:divBdr>
              <w:divsChild>
                <w:div w:id="212812030">
                  <w:marLeft w:val="0"/>
                  <w:marRight w:val="0"/>
                  <w:marTop w:val="0"/>
                  <w:marBottom w:val="0"/>
                  <w:divBdr>
                    <w:top w:val="none" w:sz="0" w:space="0" w:color="auto"/>
                    <w:left w:val="none" w:sz="0" w:space="0" w:color="auto"/>
                    <w:bottom w:val="none" w:sz="0" w:space="0" w:color="auto"/>
                    <w:right w:val="none" w:sz="0" w:space="0" w:color="auto"/>
                  </w:divBdr>
                  <w:divsChild>
                    <w:div w:id="83664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411295">
              <w:marLeft w:val="0"/>
              <w:marRight w:val="0"/>
              <w:marTop w:val="0"/>
              <w:marBottom w:val="0"/>
              <w:divBdr>
                <w:top w:val="none" w:sz="0" w:space="0" w:color="auto"/>
                <w:left w:val="none" w:sz="0" w:space="0" w:color="auto"/>
                <w:bottom w:val="single" w:sz="6" w:space="0" w:color="000000"/>
                <w:right w:val="none" w:sz="0" w:space="0" w:color="auto"/>
              </w:divBdr>
              <w:divsChild>
                <w:div w:id="1599831157">
                  <w:marLeft w:val="0"/>
                  <w:marRight w:val="0"/>
                  <w:marTop w:val="0"/>
                  <w:marBottom w:val="0"/>
                  <w:divBdr>
                    <w:top w:val="none" w:sz="0" w:space="0" w:color="auto"/>
                    <w:left w:val="none" w:sz="0" w:space="0" w:color="auto"/>
                    <w:bottom w:val="none" w:sz="0" w:space="0" w:color="auto"/>
                    <w:right w:val="none" w:sz="0" w:space="0" w:color="auto"/>
                  </w:divBdr>
                  <w:divsChild>
                    <w:div w:id="1589998923">
                      <w:marLeft w:val="0"/>
                      <w:marRight w:val="0"/>
                      <w:marTop w:val="0"/>
                      <w:marBottom w:val="0"/>
                      <w:divBdr>
                        <w:top w:val="none" w:sz="0" w:space="0" w:color="auto"/>
                        <w:left w:val="none" w:sz="0" w:space="0" w:color="auto"/>
                        <w:bottom w:val="none" w:sz="0" w:space="0" w:color="auto"/>
                        <w:right w:val="none" w:sz="0" w:space="0" w:color="auto"/>
                      </w:divBdr>
                      <w:divsChild>
                        <w:div w:id="87465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726148">
                  <w:marLeft w:val="0"/>
                  <w:marRight w:val="0"/>
                  <w:marTop w:val="0"/>
                  <w:marBottom w:val="0"/>
                  <w:divBdr>
                    <w:top w:val="none" w:sz="0" w:space="0" w:color="auto"/>
                    <w:left w:val="none" w:sz="0" w:space="0" w:color="auto"/>
                    <w:bottom w:val="none" w:sz="0" w:space="0" w:color="auto"/>
                    <w:right w:val="none" w:sz="0" w:space="0" w:color="auto"/>
                  </w:divBdr>
                  <w:divsChild>
                    <w:div w:id="264968710">
                      <w:marLeft w:val="0"/>
                      <w:marRight w:val="0"/>
                      <w:marTop w:val="0"/>
                      <w:marBottom w:val="0"/>
                      <w:divBdr>
                        <w:top w:val="none" w:sz="0" w:space="0" w:color="auto"/>
                        <w:left w:val="none" w:sz="0" w:space="0" w:color="auto"/>
                        <w:bottom w:val="none" w:sz="0" w:space="0" w:color="auto"/>
                        <w:right w:val="none" w:sz="0" w:space="0" w:color="auto"/>
                      </w:divBdr>
                      <w:divsChild>
                        <w:div w:id="90996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419618">
          <w:marLeft w:val="0"/>
          <w:marRight w:val="0"/>
          <w:marTop w:val="0"/>
          <w:marBottom w:val="0"/>
          <w:divBdr>
            <w:top w:val="none" w:sz="0" w:space="0" w:color="auto"/>
            <w:left w:val="none" w:sz="0" w:space="0" w:color="auto"/>
            <w:bottom w:val="none" w:sz="0" w:space="0" w:color="auto"/>
            <w:right w:val="none" w:sz="0" w:space="0" w:color="auto"/>
          </w:divBdr>
        </w:div>
      </w:divsChild>
    </w:div>
    <w:div w:id="204026826">
      <w:bodyDiv w:val="1"/>
      <w:marLeft w:val="0"/>
      <w:marRight w:val="0"/>
      <w:marTop w:val="0"/>
      <w:marBottom w:val="0"/>
      <w:divBdr>
        <w:top w:val="none" w:sz="0" w:space="0" w:color="auto"/>
        <w:left w:val="none" w:sz="0" w:space="0" w:color="auto"/>
        <w:bottom w:val="none" w:sz="0" w:space="0" w:color="auto"/>
        <w:right w:val="none" w:sz="0" w:space="0" w:color="auto"/>
      </w:divBdr>
      <w:divsChild>
        <w:div w:id="1267039880">
          <w:marLeft w:val="0"/>
          <w:marRight w:val="0"/>
          <w:marTop w:val="0"/>
          <w:marBottom w:val="0"/>
          <w:divBdr>
            <w:top w:val="none" w:sz="0" w:space="0" w:color="auto"/>
            <w:left w:val="none" w:sz="0" w:space="0" w:color="auto"/>
            <w:bottom w:val="none" w:sz="0" w:space="0" w:color="auto"/>
            <w:right w:val="none" w:sz="0" w:space="0" w:color="auto"/>
          </w:divBdr>
          <w:divsChild>
            <w:div w:id="1618174224">
              <w:marLeft w:val="0"/>
              <w:marRight w:val="0"/>
              <w:marTop w:val="0"/>
              <w:marBottom w:val="0"/>
              <w:divBdr>
                <w:top w:val="none" w:sz="0" w:space="0" w:color="auto"/>
                <w:left w:val="none" w:sz="0" w:space="0" w:color="auto"/>
                <w:bottom w:val="none" w:sz="0" w:space="0" w:color="auto"/>
                <w:right w:val="none" w:sz="0" w:space="0" w:color="auto"/>
              </w:divBdr>
              <w:divsChild>
                <w:div w:id="1973093405">
                  <w:marLeft w:val="0"/>
                  <w:marRight w:val="0"/>
                  <w:marTop w:val="0"/>
                  <w:marBottom w:val="0"/>
                  <w:divBdr>
                    <w:top w:val="none" w:sz="0" w:space="0" w:color="auto"/>
                    <w:left w:val="none" w:sz="0" w:space="0" w:color="auto"/>
                    <w:bottom w:val="none" w:sz="0" w:space="0" w:color="auto"/>
                    <w:right w:val="none" w:sz="0" w:space="0" w:color="auto"/>
                  </w:divBdr>
                  <w:divsChild>
                    <w:div w:id="38937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110208">
          <w:marLeft w:val="0"/>
          <w:marRight w:val="0"/>
          <w:marTop w:val="0"/>
          <w:marBottom w:val="0"/>
          <w:divBdr>
            <w:top w:val="none" w:sz="0" w:space="0" w:color="auto"/>
            <w:left w:val="none" w:sz="0" w:space="0" w:color="auto"/>
            <w:bottom w:val="none" w:sz="0" w:space="0" w:color="auto"/>
            <w:right w:val="none" w:sz="0" w:space="0" w:color="auto"/>
          </w:divBdr>
          <w:divsChild>
            <w:div w:id="517235595">
              <w:marLeft w:val="0"/>
              <w:marRight w:val="0"/>
              <w:marTop w:val="0"/>
              <w:marBottom w:val="0"/>
              <w:divBdr>
                <w:top w:val="none" w:sz="0" w:space="0" w:color="auto"/>
                <w:left w:val="none" w:sz="0" w:space="0" w:color="auto"/>
                <w:bottom w:val="none" w:sz="0" w:space="0" w:color="auto"/>
                <w:right w:val="none" w:sz="0" w:space="0" w:color="auto"/>
              </w:divBdr>
              <w:divsChild>
                <w:div w:id="117692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7421">
          <w:marLeft w:val="0"/>
          <w:marRight w:val="0"/>
          <w:marTop w:val="0"/>
          <w:marBottom w:val="0"/>
          <w:divBdr>
            <w:top w:val="none" w:sz="0" w:space="0" w:color="auto"/>
            <w:left w:val="none" w:sz="0" w:space="0" w:color="auto"/>
            <w:bottom w:val="none" w:sz="0" w:space="0" w:color="auto"/>
            <w:right w:val="none" w:sz="0" w:space="0" w:color="auto"/>
          </w:divBdr>
        </w:div>
      </w:divsChild>
    </w:div>
    <w:div w:id="221215041">
      <w:bodyDiv w:val="1"/>
      <w:marLeft w:val="0"/>
      <w:marRight w:val="0"/>
      <w:marTop w:val="0"/>
      <w:marBottom w:val="0"/>
      <w:divBdr>
        <w:top w:val="none" w:sz="0" w:space="0" w:color="auto"/>
        <w:left w:val="none" w:sz="0" w:space="0" w:color="auto"/>
        <w:bottom w:val="none" w:sz="0" w:space="0" w:color="auto"/>
        <w:right w:val="none" w:sz="0" w:space="0" w:color="auto"/>
      </w:divBdr>
      <w:divsChild>
        <w:div w:id="844903485">
          <w:marLeft w:val="0"/>
          <w:marRight w:val="0"/>
          <w:marTop w:val="0"/>
          <w:marBottom w:val="0"/>
          <w:divBdr>
            <w:top w:val="none" w:sz="0" w:space="0" w:color="auto"/>
            <w:left w:val="none" w:sz="0" w:space="0" w:color="auto"/>
            <w:bottom w:val="none" w:sz="0" w:space="0" w:color="auto"/>
            <w:right w:val="none" w:sz="0" w:space="0" w:color="auto"/>
          </w:divBdr>
          <w:divsChild>
            <w:div w:id="365524685">
              <w:marLeft w:val="0"/>
              <w:marRight w:val="0"/>
              <w:marTop w:val="0"/>
              <w:marBottom w:val="0"/>
              <w:divBdr>
                <w:top w:val="none" w:sz="0" w:space="0" w:color="auto"/>
                <w:left w:val="none" w:sz="0" w:space="0" w:color="auto"/>
                <w:bottom w:val="none" w:sz="0" w:space="0" w:color="auto"/>
                <w:right w:val="none" w:sz="0" w:space="0" w:color="auto"/>
              </w:divBdr>
              <w:divsChild>
                <w:div w:id="54441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952399">
      <w:bodyDiv w:val="1"/>
      <w:marLeft w:val="0"/>
      <w:marRight w:val="0"/>
      <w:marTop w:val="0"/>
      <w:marBottom w:val="0"/>
      <w:divBdr>
        <w:top w:val="none" w:sz="0" w:space="0" w:color="auto"/>
        <w:left w:val="none" w:sz="0" w:space="0" w:color="auto"/>
        <w:bottom w:val="none" w:sz="0" w:space="0" w:color="auto"/>
        <w:right w:val="none" w:sz="0" w:space="0" w:color="auto"/>
      </w:divBdr>
      <w:divsChild>
        <w:div w:id="200480072">
          <w:marLeft w:val="0"/>
          <w:marRight w:val="0"/>
          <w:marTop w:val="0"/>
          <w:marBottom w:val="0"/>
          <w:divBdr>
            <w:top w:val="none" w:sz="0" w:space="0" w:color="auto"/>
            <w:left w:val="none" w:sz="0" w:space="0" w:color="auto"/>
            <w:bottom w:val="none" w:sz="0" w:space="0" w:color="auto"/>
            <w:right w:val="none" w:sz="0" w:space="0" w:color="auto"/>
          </w:divBdr>
          <w:divsChild>
            <w:div w:id="1873685714">
              <w:marLeft w:val="0"/>
              <w:marRight w:val="0"/>
              <w:marTop w:val="0"/>
              <w:marBottom w:val="0"/>
              <w:divBdr>
                <w:top w:val="none" w:sz="0" w:space="0" w:color="auto"/>
                <w:left w:val="none" w:sz="0" w:space="0" w:color="auto"/>
                <w:bottom w:val="none" w:sz="0" w:space="0" w:color="auto"/>
                <w:right w:val="none" w:sz="0" w:space="0" w:color="auto"/>
              </w:divBdr>
            </w:div>
          </w:divsChild>
        </w:div>
        <w:div w:id="46268703">
          <w:marLeft w:val="0"/>
          <w:marRight w:val="0"/>
          <w:marTop w:val="0"/>
          <w:marBottom w:val="150"/>
          <w:divBdr>
            <w:top w:val="none" w:sz="0" w:space="0" w:color="auto"/>
            <w:left w:val="none" w:sz="0" w:space="0" w:color="auto"/>
            <w:bottom w:val="none" w:sz="0" w:space="0" w:color="auto"/>
            <w:right w:val="none" w:sz="0" w:space="0" w:color="auto"/>
          </w:divBdr>
          <w:divsChild>
            <w:div w:id="900599106">
              <w:marLeft w:val="0"/>
              <w:marRight w:val="0"/>
              <w:marTop w:val="0"/>
              <w:marBottom w:val="0"/>
              <w:divBdr>
                <w:top w:val="none" w:sz="0" w:space="0" w:color="auto"/>
                <w:left w:val="none" w:sz="0" w:space="0" w:color="auto"/>
                <w:bottom w:val="none" w:sz="0" w:space="0" w:color="auto"/>
                <w:right w:val="none" w:sz="0" w:space="0" w:color="auto"/>
              </w:divBdr>
              <w:divsChild>
                <w:div w:id="1538469072">
                  <w:marLeft w:val="0"/>
                  <w:marRight w:val="0"/>
                  <w:marTop w:val="0"/>
                  <w:marBottom w:val="0"/>
                  <w:divBdr>
                    <w:top w:val="none" w:sz="0" w:space="0" w:color="auto"/>
                    <w:left w:val="none" w:sz="0" w:space="0" w:color="auto"/>
                    <w:bottom w:val="none" w:sz="0" w:space="0" w:color="auto"/>
                    <w:right w:val="none" w:sz="0" w:space="0" w:color="auto"/>
                  </w:divBdr>
                  <w:divsChild>
                    <w:div w:id="1666742513">
                      <w:marLeft w:val="0"/>
                      <w:marRight w:val="0"/>
                      <w:marTop w:val="0"/>
                      <w:marBottom w:val="0"/>
                      <w:divBdr>
                        <w:top w:val="none" w:sz="0" w:space="0" w:color="auto"/>
                        <w:left w:val="none" w:sz="0" w:space="0" w:color="auto"/>
                        <w:bottom w:val="none" w:sz="0" w:space="0" w:color="auto"/>
                        <w:right w:val="none" w:sz="0" w:space="0" w:color="auto"/>
                      </w:divBdr>
                      <w:divsChild>
                        <w:div w:id="209971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9551">
              <w:marLeft w:val="0"/>
              <w:marRight w:val="0"/>
              <w:marTop w:val="30"/>
              <w:marBottom w:val="105"/>
              <w:divBdr>
                <w:top w:val="none" w:sz="0" w:space="0" w:color="auto"/>
                <w:left w:val="none" w:sz="0" w:space="0" w:color="auto"/>
                <w:bottom w:val="single" w:sz="6" w:space="0" w:color="CCCCCC"/>
                <w:right w:val="none" w:sz="0" w:space="0" w:color="auto"/>
              </w:divBdr>
              <w:divsChild>
                <w:div w:id="552736072">
                  <w:marLeft w:val="0"/>
                  <w:marRight w:val="0"/>
                  <w:marTop w:val="0"/>
                  <w:marBottom w:val="0"/>
                  <w:divBdr>
                    <w:top w:val="none" w:sz="0" w:space="0" w:color="auto"/>
                    <w:left w:val="none" w:sz="0" w:space="0" w:color="auto"/>
                    <w:bottom w:val="none" w:sz="0" w:space="0" w:color="auto"/>
                    <w:right w:val="none" w:sz="0" w:space="0" w:color="auto"/>
                  </w:divBdr>
                  <w:divsChild>
                    <w:div w:id="1222792632">
                      <w:marLeft w:val="0"/>
                      <w:marRight w:val="0"/>
                      <w:marTop w:val="0"/>
                      <w:marBottom w:val="0"/>
                      <w:divBdr>
                        <w:top w:val="none" w:sz="0" w:space="0" w:color="auto"/>
                        <w:left w:val="none" w:sz="0" w:space="0" w:color="auto"/>
                        <w:bottom w:val="none" w:sz="0" w:space="0" w:color="auto"/>
                        <w:right w:val="none" w:sz="0" w:space="0" w:color="auto"/>
                      </w:divBdr>
                      <w:divsChild>
                        <w:div w:id="1979677543">
                          <w:marLeft w:val="0"/>
                          <w:marRight w:val="0"/>
                          <w:marTop w:val="0"/>
                          <w:marBottom w:val="0"/>
                          <w:divBdr>
                            <w:top w:val="none" w:sz="0" w:space="0" w:color="auto"/>
                            <w:left w:val="none" w:sz="0" w:space="0" w:color="auto"/>
                            <w:bottom w:val="none" w:sz="0" w:space="0" w:color="auto"/>
                            <w:right w:val="none" w:sz="0" w:space="0" w:color="auto"/>
                          </w:divBdr>
                          <w:divsChild>
                            <w:div w:id="88128583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366234">
      <w:bodyDiv w:val="1"/>
      <w:marLeft w:val="0"/>
      <w:marRight w:val="0"/>
      <w:marTop w:val="0"/>
      <w:marBottom w:val="0"/>
      <w:divBdr>
        <w:top w:val="none" w:sz="0" w:space="0" w:color="auto"/>
        <w:left w:val="none" w:sz="0" w:space="0" w:color="auto"/>
        <w:bottom w:val="none" w:sz="0" w:space="0" w:color="auto"/>
        <w:right w:val="none" w:sz="0" w:space="0" w:color="auto"/>
      </w:divBdr>
      <w:divsChild>
        <w:div w:id="1189946231">
          <w:marLeft w:val="0"/>
          <w:marRight w:val="0"/>
          <w:marTop w:val="0"/>
          <w:marBottom w:val="0"/>
          <w:divBdr>
            <w:top w:val="none" w:sz="0" w:space="0" w:color="auto"/>
            <w:left w:val="none" w:sz="0" w:space="0" w:color="auto"/>
            <w:bottom w:val="none" w:sz="0" w:space="0" w:color="auto"/>
            <w:right w:val="none" w:sz="0" w:space="0" w:color="auto"/>
          </w:divBdr>
          <w:divsChild>
            <w:div w:id="212280114">
              <w:marLeft w:val="0"/>
              <w:marRight w:val="0"/>
              <w:marTop w:val="0"/>
              <w:marBottom w:val="0"/>
              <w:divBdr>
                <w:top w:val="none" w:sz="0" w:space="0" w:color="auto"/>
                <w:left w:val="none" w:sz="0" w:space="0" w:color="auto"/>
                <w:bottom w:val="none" w:sz="0" w:space="0" w:color="auto"/>
                <w:right w:val="none" w:sz="0" w:space="0" w:color="auto"/>
              </w:divBdr>
              <w:divsChild>
                <w:div w:id="2969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463001">
      <w:bodyDiv w:val="1"/>
      <w:marLeft w:val="0"/>
      <w:marRight w:val="0"/>
      <w:marTop w:val="0"/>
      <w:marBottom w:val="0"/>
      <w:divBdr>
        <w:top w:val="none" w:sz="0" w:space="0" w:color="auto"/>
        <w:left w:val="none" w:sz="0" w:space="0" w:color="auto"/>
        <w:bottom w:val="none" w:sz="0" w:space="0" w:color="auto"/>
        <w:right w:val="none" w:sz="0" w:space="0" w:color="auto"/>
      </w:divBdr>
      <w:divsChild>
        <w:div w:id="1682202327">
          <w:marLeft w:val="0"/>
          <w:marRight w:val="0"/>
          <w:marTop w:val="0"/>
          <w:marBottom w:val="0"/>
          <w:divBdr>
            <w:top w:val="none" w:sz="0" w:space="0" w:color="auto"/>
            <w:left w:val="none" w:sz="0" w:space="0" w:color="auto"/>
            <w:bottom w:val="none" w:sz="0" w:space="0" w:color="auto"/>
            <w:right w:val="none" w:sz="0" w:space="0" w:color="auto"/>
          </w:divBdr>
          <w:divsChild>
            <w:div w:id="1306810630">
              <w:marLeft w:val="0"/>
              <w:marRight w:val="0"/>
              <w:marTop w:val="0"/>
              <w:marBottom w:val="0"/>
              <w:divBdr>
                <w:top w:val="none" w:sz="0" w:space="0" w:color="auto"/>
                <w:left w:val="none" w:sz="0" w:space="0" w:color="auto"/>
                <w:bottom w:val="none" w:sz="0" w:space="0" w:color="auto"/>
                <w:right w:val="none" w:sz="0" w:space="0" w:color="auto"/>
              </w:divBdr>
              <w:divsChild>
                <w:div w:id="25659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4505">
      <w:bodyDiv w:val="1"/>
      <w:marLeft w:val="0"/>
      <w:marRight w:val="0"/>
      <w:marTop w:val="0"/>
      <w:marBottom w:val="0"/>
      <w:divBdr>
        <w:top w:val="none" w:sz="0" w:space="0" w:color="auto"/>
        <w:left w:val="none" w:sz="0" w:space="0" w:color="auto"/>
        <w:bottom w:val="none" w:sz="0" w:space="0" w:color="auto"/>
        <w:right w:val="none" w:sz="0" w:space="0" w:color="auto"/>
      </w:divBdr>
    </w:div>
    <w:div w:id="344945291">
      <w:bodyDiv w:val="1"/>
      <w:marLeft w:val="0"/>
      <w:marRight w:val="0"/>
      <w:marTop w:val="0"/>
      <w:marBottom w:val="0"/>
      <w:divBdr>
        <w:top w:val="none" w:sz="0" w:space="0" w:color="auto"/>
        <w:left w:val="none" w:sz="0" w:space="0" w:color="auto"/>
        <w:bottom w:val="none" w:sz="0" w:space="0" w:color="auto"/>
        <w:right w:val="none" w:sz="0" w:space="0" w:color="auto"/>
      </w:divBdr>
    </w:div>
    <w:div w:id="392049988">
      <w:bodyDiv w:val="1"/>
      <w:marLeft w:val="0"/>
      <w:marRight w:val="0"/>
      <w:marTop w:val="0"/>
      <w:marBottom w:val="0"/>
      <w:divBdr>
        <w:top w:val="none" w:sz="0" w:space="0" w:color="auto"/>
        <w:left w:val="none" w:sz="0" w:space="0" w:color="auto"/>
        <w:bottom w:val="none" w:sz="0" w:space="0" w:color="auto"/>
        <w:right w:val="none" w:sz="0" w:space="0" w:color="auto"/>
      </w:divBdr>
      <w:divsChild>
        <w:div w:id="1257514200">
          <w:marLeft w:val="0"/>
          <w:marRight w:val="0"/>
          <w:marTop w:val="0"/>
          <w:marBottom w:val="0"/>
          <w:divBdr>
            <w:top w:val="none" w:sz="0" w:space="0" w:color="auto"/>
            <w:left w:val="none" w:sz="0" w:space="0" w:color="auto"/>
            <w:bottom w:val="none" w:sz="0" w:space="0" w:color="auto"/>
            <w:right w:val="none" w:sz="0" w:space="0" w:color="auto"/>
          </w:divBdr>
          <w:divsChild>
            <w:div w:id="970287523">
              <w:marLeft w:val="0"/>
              <w:marRight w:val="0"/>
              <w:marTop w:val="0"/>
              <w:marBottom w:val="0"/>
              <w:divBdr>
                <w:top w:val="none" w:sz="0" w:space="0" w:color="auto"/>
                <w:left w:val="none" w:sz="0" w:space="0" w:color="auto"/>
                <w:bottom w:val="none" w:sz="0" w:space="0" w:color="auto"/>
                <w:right w:val="none" w:sz="0" w:space="0" w:color="auto"/>
              </w:divBdr>
              <w:divsChild>
                <w:div w:id="168297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412766">
      <w:bodyDiv w:val="1"/>
      <w:marLeft w:val="0"/>
      <w:marRight w:val="0"/>
      <w:marTop w:val="0"/>
      <w:marBottom w:val="0"/>
      <w:divBdr>
        <w:top w:val="none" w:sz="0" w:space="0" w:color="auto"/>
        <w:left w:val="none" w:sz="0" w:space="0" w:color="auto"/>
        <w:bottom w:val="none" w:sz="0" w:space="0" w:color="auto"/>
        <w:right w:val="none" w:sz="0" w:space="0" w:color="auto"/>
      </w:divBdr>
      <w:divsChild>
        <w:div w:id="1736008535">
          <w:marLeft w:val="0"/>
          <w:marRight w:val="0"/>
          <w:marTop w:val="0"/>
          <w:marBottom w:val="0"/>
          <w:divBdr>
            <w:top w:val="none" w:sz="0" w:space="0" w:color="auto"/>
            <w:left w:val="none" w:sz="0" w:space="0" w:color="auto"/>
            <w:bottom w:val="none" w:sz="0" w:space="0" w:color="auto"/>
            <w:right w:val="none" w:sz="0" w:space="0" w:color="auto"/>
          </w:divBdr>
          <w:divsChild>
            <w:div w:id="437331506">
              <w:marLeft w:val="0"/>
              <w:marRight w:val="0"/>
              <w:marTop w:val="0"/>
              <w:marBottom w:val="0"/>
              <w:divBdr>
                <w:top w:val="none" w:sz="0" w:space="0" w:color="auto"/>
                <w:left w:val="none" w:sz="0" w:space="0" w:color="auto"/>
                <w:bottom w:val="none" w:sz="0" w:space="0" w:color="auto"/>
                <w:right w:val="none" w:sz="0" w:space="0" w:color="auto"/>
              </w:divBdr>
              <w:divsChild>
                <w:div w:id="91443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057025">
      <w:bodyDiv w:val="1"/>
      <w:marLeft w:val="0"/>
      <w:marRight w:val="0"/>
      <w:marTop w:val="0"/>
      <w:marBottom w:val="0"/>
      <w:divBdr>
        <w:top w:val="none" w:sz="0" w:space="0" w:color="auto"/>
        <w:left w:val="none" w:sz="0" w:space="0" w:color="auto"/>
        <w:bottom w:val="none" w:sz="0" w:space="0" w:color="auto"/>
        <w:right w:val="none" w:sz="0" w:space="0" w:color="auto"/>
      </w:divBdr>
      <w:divsChild>
        <w:div w:id="1316103164">
          <w:marLeft w:val="0"/>
          <w:marRight w:val="0"/>
          <w:marTop w:val="0"/>
          <w:marBottom w:val="0"/>
          <w:divBdr>
            <w:top w:val="none" w:sz="0" w:space="0" w:color="auto"/>
            <w:left w:val="none" w:sz="0" w:space="0" w:color="auto"/>
            <w:bottom w:val="none" w:sz="0" w:space="0" w:color="auto"/>
            <w:right w:val="none" w:sz="0" w:space="0" w:color="auto"/>
          </w:divBdr>
          <w:divsChild>
            <w:div w:id="1085882922">
              <w:marLeft w:val="0"/>
              <w:marRight w:val="0"/>
              <w:marTop w:val="0"/>
              <w:marBottom w:val="0"/>
              <w:divBdr>
                <w:top w:val="none" w:sz="0" w:space="0" w:color="auto"/>
                <w:left w:val="none" w:sz="0" w:space="0" w:color="auto"/>
                <w:bottom w:val="none" w:sz="0" w:space="0" w:color="auto"/>
                <w:right w:val="none" w:sz="0" w:space="0" w:color="auto"/>
              </w:divBdr>
              <w:divsChild>
                <w:div w:id="77393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964340">
      <w:bodyDiv w:val="1"/>
      <w:marLeft w:val="0"/>
      <w:marRight w:val="0"/>
      <w:marTop w:val="0"/>
      <w:marBottom w:val="0"/>
      <w:divBdr>
        <w:top w:val="none" w:sz="0" w:space="0" w:color="auto"/>
        <w:left w:val="none" w:sz="0" w:space="0" w:color="auto"/>
        <w:bottom w:val="none" w:sz="0" w:space="0" w:color="auto"/>
        <w:right w:val="none" w:sz="0" w:space="0" w:color="auto"/>
      </w:divBdr>
    </w:div>
    <w:div w:id="577205060">
      <w:bodyDiv w:val="1"/>
      <w:marLeft w:val="0"/>
      <w:marRight w:val="0"/>
      <w:marTop w:val="0"/>
      <w:marBottom w:val="0"/>
      <w:divBdr>
        <w:top w:val="none" w:sz="0" w:space="0" w:color="auto"/>
        <w:left w:val="none" w:sz="0" w:space="0" w:color="auto"/>
        <w:bottom w:val="none" w:sz="0" w:space="0" w:color="auto"/>
        <w:right w:val="none" w:sz="0" w:space="0" w:color="auto"/>
      </w:divBdr>
    </w:div>
    <w:div w:id="580019256">
      <w:bodyDiv w:val="1"/>
      <w:marLeft w:val="0"/>
      <w:marRight w:val="0"/>
      <w:marTop w:val="0"/>
      <w:marBottom w:val="0"/>
      <w:divBdr>
        <w:top w:val="none" w:sz="0" w:space="0" w:color="auto"/>
        <w:left w:val="none" w:sz="0" w:space="0" w:color="auto"/>
        <w:bottom w:val="none" w:sz="0" w:space="0" w:color="auto"/>
        <w:right w:val="none" w:sz="0" w:space="0" w:color="auto"/>
      </w:divBdr>
    </w:div>
    <w:div w:id="631908700">
      <w:bodyDiv w:val="1"/>
      <w:marLeft w:val="0"/>
      <w:marRight w:val="0"/>
      <w:marTop w:val="0"/>
      <w:marBottom w:val="0"/>
      <w:divBdr>
        <w:top w:val="none" w:sz="0" w:space="0" w:color="auto"/>
        <w:left w:val="none" w:sz="0" w:space="0" w:color="auto"/>
        <w:bottom w:val="none" w:sz="0" w:space="0" w:color="auto"/>
        <w:right w:val="none" w:sz="0" w:space="0" w:color="auto"/>
      </w:divBdr>
      <w:divsChild>
        <w:div w:id="1174147704">
          <w:marLeft w:val="0"/>
          <w:marRight w:val="0"/>
          <w:marTop w:val="0"/>
          <w:marBottom w:val="0"/>
          <w:divBdr>
            <w:top w:val="none" w:sz="0" w:space="0" w:color="auto"/>
            <w:left w:val="none" w:sz="0" w:space="0" w:color="auto"/>
            <w:bottom w:val="none" w:sz="0" w:space="0" w:color="auto"/>
            <w:right w:val="none" w:sz="0" w:space="0" w:color="auto"/>
          </w:divBdr>
          <w:divsChild>
            <w:div w:id="473108079">
              <w:marLeft w:val="0"/>
              <w:marRight w:val="0"/>
              <w:marTop w:val="0"/>
              <w:marBottom w:val="0"/>
              <w:divBdr>
                <w:top w:val="none" w:sz="0" w:space="0" w:color="auto"/>
                <w:left w:val="none" w:sz="0" w:space="0" w:color="auto"/>
                <w:bottom w:val="none" w:sz="0" w:space="0" w:color="auto"/>
                <w:right w:val="none" w:sz="0" w:space="0" w:color="auto"/>
              </w:divBdr>
              <w:divsChild>
                <w:div w:id="1202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892109">
      <w:bodyDiv w:val="1"/>
      <w:marLeft w:val="0"/>
      <w:marRight w:val="0"/>
      <w:marTop w:val="0"/>
      <w:marBottom w:val="0"/>
      <w:divBdr>
        <w:top w:val="none" w:sz="0" w:space="0" w:color="auto"/>
        <w:left w:val="none" w:sz="0" w:space="0" w:color="auto"/>
        <w:bottom w:val="none" w:sz="0" w:space="0" w:color="auto"/>
        <w:right w:val="none" w:sz="0" w:space="0" w:color="auto"/>
      </w:divBdr>
      <w:divsChild>
        <w:div w:id="220947950">
          <w:marLeft w:val="0"/>
          <w:marRight w:val="0"/>
          <w:marTop w:val="0"/>
          <w:marBottom w:val="120"/>
          <w:divBdr>
            <w:top w:val="none" w:sz="0" w:space="0" w:color="auto"/>
            <w:left w:val="none" w:sz="0" w:space="0" w:color="auto"/>
            <w:bottom w:val="single" w:sz="12" w:space="9" w:color="EBEBEB"/>
            <w:right w:val="none" w:sz="0" w:space="0" w:color="auto"/>
          </w:divBdr>
          <w:divsChild>
            <w:div w:id="1839808960">
              <w:marLeft w:val="0"/>
              <w:marRight w:val="0"/>
              <w:marTop w:val="100"/>
              <w:marBottom w:val="100"/>
              <w:divBdr>
                <w:top w:val="none" w:sz="0" w:space="0" w:color="auto"/>
                <w:left w:val="none" w:sz="0" w:space="0" w:color="auto"/>
                <w:bottom w:val="none" w:sz="0" w:space="0" w:color="auto"/>
                <w:right w:val="none" w:sz="0" w:space="0" w:color="auto"/>
              </w:divBdr>
              <w:divsChild>
                <w:div w:id="181284889">
                  <w:marLeft w:val="0"/>
                  <w:marRight w:val="0"/>
                  <w:marTop w:val="0"/>
                  <w:marBottom w:val="0"/>
                  <w:divBdr>
                    <w:top w:val="none" w:sz="0" w:space="0" w:color="auto"/>
                    <w:left w:val="none" w:sz="0" w:space="0" w:color="auto"/>
                    <w:bottom w:val="none" w:sz="0" w:space="0" w:color="auto"/>
                    <w:right w:val="none" w:sz="0" w:space="0" w:color="auto"/>
                  </w:divBdr>
                </w:div>
                <w:div w:id="128052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91591">
          <w:marLeft w:val="0"/>
          <w:marRight w:val="0"/>
          <w:marTop w:val="0"/>
          <w:marBottom w:val="0"/>
          <w:divBdr>
            <w:top w:val="none" w:sz="0" w:space="0" w:color="auto"/>
            <w:left w:val="none" w:sz="0" w:space="0" w:color="auto"/>
            <w:bottom w:val="none" w:sz="0" w:space="0" w:color="auto"/>
            <w:right w:val="none" w:sz="0" w:space="0" w:color="auto"/>
          </w:divBdr>
        </w:div>
        <w:div w:id="687832572">
          <w:marLeft w:val="0"/>
          <w:marRight w:val="0"/>
          <w:marTop w:val="0"/>
          <w:marBottom w:val="120"/>
          <w:divBdr>
            <w:top w:val="none" w:sz="0" w:space="0" w:color="auto"/>
            <w:left w:val="none" w:sz="0" w:space="0" w:color="auto"/>
            <w:bottom w:val="none" w:sz="0" w:space="0" w:color="auto"/>
            <w:right w:val="none" w:sz="0" w:space="0" w:color="auto"/>
          </w:divBdr>
          <w:divsChild>
            <w:div w:id="49767433">
              <w:marLeft w:val="0"/>
              <w:marRight w:val="0"/>
              <w:marTop w:val="0"/>
              <w:marBottom w:val="0"/>
              <w:divBdr>
                <w:top w:val="none" w:sz="0" w:space="0" w:color="auto"/>
                <w:left w:val="none" w:sz="0" w:space="0" w:color="auto"/>
                <w:bottom w:val="none" w:sz="0" w:space="0" w:color="auto"/>
                <w:right w:val="none" w:sz="0" w:space="0" w:color="auto"/>
              </w:divBdr>
              <w:divsChild>
                <w:div w:id="12924615">
                  <w:marLeft w:val="0"/>
                  <w:marRight w:val="0"/>
                  <w:marTop w:val="0"/>
                  <w:marBottom w:val="0"/>
                  <w:divBdr>
                    <w:top w:val="none" w:sz="0" w:space="0" w:color="auto"/>
                    <w:left w:val="none" w:sz="0" w:space="0" w:color="auto"/>
                    <w:bottom w:val="none" w:sz="0" w:space="0" w:color="auto"/>
                    <w:right w:val="none" w:sz="0" w:space="0" w:color="auto"/>
                  </w:divBdr>
                  <w:divsChild>
                    <w:div w:id="47232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0479">
              <w:marLeft w:val="0"/>
              <w:marRight w:val="0"/>
              <w:marTop w:val="0"/>
              <w:marBottom w:val="0"/>
              <w:divBdr>
                <w:top w:val="none" w:sz="0" w:space="0" w:color="auto"/>
                <w:left w:val="none" w:sz="0" w:space="0" w:color="auto"/>
                <w:bottom w:val="single" w:sz="6" w:space="0" w:color="000000"/>
                <w:right w:val="none" w:sz="0" w:space="0" w:color="auto"/>
              </w:divBdr>
              <w:divsChild>
                <w:div w:id="1106971103">
                  <w:marLeft w:val="0"/>
                  <w:marRight w:val="0"/>
                  <w:marTop w:val="0"/>
                  <w:marBottom w:val="0"/>
                  <w:divBdr>
                    <w:top w:val="none" w:sz="0" w:space="0" w:color="auto"/>
                    <w:left w:val="none" w:sz="0" w:space="0" w:color="auto"/>
                    <w:bottom w:val="none" w:sz="0" w:space="0" w:color="auto"/>
                    <w:right w:val="none" w:sz="0" w:space="0" w:color="auto"/>
                  </w:divBdr>
                  <w:divsChild>
                    <w:div w:id="1011836733">
                      <w:marLeft w:val="0"/>
                      <w:marRight w:val="0"/>
                      <w:marTop w:val="0"/>
                      <w:marBottom w:val="0"/>
                      <w:divBdr>
                        <w:top w:val="none" w:sz="0" w:space="0" w:color="auto"/>
                        <w:left w:val="none" w:sz="0" w:space="0" w:color="auto"/>
                        <w:bottom w:val="none" w:sz="0" w:space="0" w:color="auto"/>
                        <w:right w:val="none" w:sz="0" w:space="0" w:color="auto"/>
                      </w:divBdr>
                      <w:divsChild>
                        <w:div w:id="147798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96761">
                  <w:marLeft w:val="0"/>
                  <w:marRight w:val="0"/>
                  <w:marTop w:val="0"/>
                  <w:marBottom w:val="0"/>
                  <w:divBdr>
                    <w:top w:val="none" w:sz="0" w:space="0" w:color="auto"/>
                    <w:left w:val="none" w:sz="0" w:space="0" w:color="auto"/>
                    <w:bottom w:val="none" w:sz="0" w:space="0" w:color="auto"/>
                    <w:right w:val="none" w:sz="0" w:space="0" w:color="auto"/>
                  </w:divBdr>
                  <w:divsChild>
                    <w:div w:id="1279097310">
                      <w:marLeft w:val="0"/>
                      <w:marRight w:val="0"/>
                      <w:marTop w:val="0"/>
                      <w:marBottom w:val="0"/>
                      <w:divBdr>
                        <w:top w:val="none" w:sz="0" w:space="0" w:color="auto"/>
                        <w:left w:val="none" w:sz="0" w:space="0" w:color="auto"/>
                        <w:bottom w:val="none" w:sz="0" w:space="0" w:color="auto"/>
                        <w:right w:val="none" w:sz="0" w:space="0" w:color="auto"/>
                      </w:divBdr>
                      <w:divsChild>
                        <w:div w:id="8173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700096">
          <w:marLeft w:val="0"/>
          <w:marRight w:val="0"/>
          <w:marTop w:val="0"/>
          <w:marBottom w:val="0"/>
          <w:divBdr>
            <w:top w:val="none" w:sz="0" w:space="0" w:color="auto"/>
            <w:left w:val="none" w:sz="0" w:space="0" w:color="auto"/>
            <w:bottom w:val="none" w:sz="0" w:space="0" w:color="auto"/>
            <w:right w:val="none" w:sz="0" w:space="0" w:color="auto"/>
          </w:divBdr>
        </w:div>
      </w:divsChild>
    </w:div>
    <w:div w:id="647128417">
      <w:bodyDiv w:val="1"/>
      <w:marLeft w:val="0"/>
      <w:marRight w:val="0"/>
      <w:marTop w:val="0"/>
      <w:marBottom w:val="0"/>
      <w:divBdr>
        <w:top w:val="none" w:sz="0" w:space="0" w:color="auto"/>
        <w:left w:val="none" w:sz="0" w:space="0" w:color="auto"/>
        <w:bottom w:val="none" w:sz="0" w:space="0" w:color="auto"/>
        <w:right w:val="none" w:sz="0" w:space="0" w:color="auto"/>
      </w:divBdr>
      <w:divsChild>
        <w:div w:id="1641885880">
          <w:marLeft w:val="0"/>
          <w:marRight w:val="0"/>
          <w:marTop w:val="0"/>
          <w:marBottom w:val="0"/>
          <w:divBdr>
            <w:top w:val="none" w:sz="0" w:space="0" w:color="auto"/>
            <w:left w:val="none" w:sz="0" w:space="0" w:color="auto"/>
            <w:bottom w:val="none" w:sz="0" w:space="0" w:color="auto"/>
            <w:right w:val="none" w:sz="0" w:space="0" w:color="auto"/>
          </w:divBdr>
          <w:divsChild>
            <w:div w:id="1306854026">
              <w:marLeft w:val="0"/>
              <w:marRight w:val="0"/>
              <w:marTop w:val="0"/>
              <w:marBottom w:val="0"/>
              <w:divBdr>
                <w:top w:val="none" w:sz="0" w:space="0" w:color="auto"/>
                <w:left w:val="none" w:sz="0" w:space="0" w:color="auto"/>
                <w:bottom w:val="none" w:sz="0" w:space="0" w:color="auto"/>
                <w:right w:val="none" w:sz="0" w:space="0" w:color="auto"/>
              </w:divBdr>
              <w:divsChild>
                <w:div w:id="78468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430390">
      <w:bodyDiv w:val="1"/>
      <w:marLeft w:val="0"/>
      <w:marRight w:val="0"/>
      <w:marTop w:val="0"/>
      <w:marBottom w:val="0"/>
      <w:divBdr>
        <w:top w:val="none" w:sz="0" w:space="0" w:color="auto"/>
        <w:left w:val="none" w:sz="0" w:space="0" w:color="auto"/>
        <w:bottom w:val="none" w:sz="0" w:space="0" w:color="auto"/>
        <w:right w:val="none" w:sz="0" w:space="0" w:color="auto"/>
      </w:divBdr>
    </w:div>
    <w:div w:id="716079078">
      <w:bodyDiv w:val="1"/>
      <w:marLeft w:val="0"/>
      <w:marRight w:val="0"/>
      <w:marTop w:val="0"/>
      <w:marBottom w:val="0"/>
      <w:divBdr>
        <w:top w:val="none" w:sz="0" w:space="0" w:color="auto"/>
        <w:left w:val="none" w:sz="0" w:space="0" w:color="auto"/>
        <w:bottom w:val="none" w:sz="0" w:space="0" w:color="auto"/>
        <w:right w:val="none" w:sz="0" w:space="0" w:color="auto"/>
      </w:divBdr>
    </w:div>
    <w:div w:id="718550569">
      <w:bodyDiv w:val="1"/>
      <w:marLeft w:val="0"/>
      <w:marRight w:val="0"/>
      <w:marTop w:val="0"/>
      <w:marBottom w:val="0"/>
      <w:divBdr>
        <w:top w:val="none" w:sz="0" w:space="0" w:color="auto"/>
        <w:left w:val="none" w:sz="0" w:space="0" w:color="auto"/>
        <w:bottom w:val="none" w:sz="0" w:space="0" w:color="auto"/>
        <w:right w:val="none" w:sz="0" w:space="0" w:color="auto"/>
      </w:divBdr>
      <w:divsChild>
        <w:div w:id="1329478181">
          <w:marLeft w:val="0"/>
          <w:marRight w:val="0"/>
          <w:marTop w:val="0"/>
          <w:marBottom w:val="0"/>
          <w:divBdr>
            <w:top w:val="none" w:sz="0" w:space="0" w:color="auto"/>
            <w:left w:val="none" w:sz="0" w:space="0" w:color="auto"/>
            <w:bottom w:val="none" w:sz="0" w:space="0" w:color="auto"/>
            <w:right w:val="none" w:sz="0" w:space="0" w:color="auto"/>
          </w:divBdr>
          <w:divsChild>
            <w:div w:id="146437897">
              <w:marLeft w:val="0"/>
              <w:marRight w:val="0"/>
              <w:marTop w:val="0"/>
              <w:marBottom w:val="0"/>
              <w:divBdr>
                <w:top w:val="none" w:sz="0" w:space="0" w:color="auto"/>
                <w:left w:val="none" w:sz="0" w:space="0" w:color="auto"/>
                <w:bottom w:val="none" w:sz="0" w:space="0" w:color="auto"/>
                <w:right w:val="none" w:sz="0" w:space="0" w:color="auto"/>
              </w:divBdr>
              <w:divsChild>
                <w:div w:id="150092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531925">
      <w:bodyDiv w:val="1"/>
      <w:marLeft w:val="0"/>
      <w:marRight w:val="0"/>
      <w:marTop w:val="0"/>
      <w:marBottom w:val="0"/>
      <w:divBdr>
        <w:top w:val="none" w:sz="0" w:space="0" w:color="auto"/>
        <w:left w:val="none" w:sz="0" w:space="0" w:color="auto"/>
        <w:bottom w:val="none" w:sz="0" w:space="0" w:color="auto"/>
        <w:right w:val="none" w:sz="0" w:space="0" w:color="auto"/>
      </w:divBdr>
      <w:divsChild>
        <w:div w:id="2111242705">
          <w:marLeft w:val="0"/>
          <w:marRight w:val="0"/>
          <w:marTop w:val="0"/>
          <w:marBottom w:val="0"/>
          <w:divBdr>
            <w:top w:val="none" w:sz="0" w:space="0" w:color="auto"/>
            <w:left w:val="none" w:sz="0" w:space="0" w:color="auto"/>
            <w:bottom w:val="none" w:sz="0" w:space="0" w:color="auto"/>
            <w:right w:val="none" w:sz="0" w:space="0" w:color="auto"/>
          </w:divBdr>
          <w:divsChild>
            <w:div w:id="1982345156">
              <w:marLeft w:val="0"/>
              <w:marRight w:val="0"/>
              <w:marTop w:val="0"/>
              <w:marBottom w:val="0"/>
              <w:divBdr>
                <w:top w:val="none" w:sz="0" w:space="0" w:color="auto"/>
                <w:left w:val="none" w:sz="0" w:space="0" w:color="auto"/>
                <w:bottom w:val="none" w:sz="0" w:space="0" w:color="auto"/>
                <w:right w:val="none" w:sz="0" w:space="0" w:color="auto"/>
              </w:divBdr>
              <w:divsChild>
                <w:div w:id="38715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221434">
      <w:bodyDiv w:val="1"/>
      <w:marLeft w:val="0"/>
      <w:marRight w:val="0"/>
      <w:marTop w:val="0"/>
      <w:marBottom w:val="0"/>
      <w:divBdr>
        <w:top w:val="none" w:sz="0" w:space="0" w:color="auto"/>
        <w:left w:val="none" w:sz="0" w:space="0" w:color="auto"/>
        <w:bottom w:val="none" w:sz="0" w:space="0" w:color="auto"/>
        <w:right w:val="none" w:sz="0" w:space="0" w:color="auto"/>
      </w:divBdr>
      <w:divsChild>
        <w:div w:id="1224219234">
          <w:marLeft w:val="0"/>
          <w:marRight w:val="0"/>
          <w:marTop w:val="0"/>
          <w:marBottom w:val="0"/>
          <w:divBdr>
            <w:top w:val="none" w:sz="0" w:space="0" w:color="auto"/>
            <w:left w:val="none" w:sz="0" w:space="0" w:color="auto"/>
            <w:bottom w:val="none" w:sz="0" w:space="0" w:color="auto"/>
            <w:right w:val="none" w:sz="0" w:space="0" w:color="auto"/>
          </w:divBdr>
          <w:divsChild>
            <w:div w:id="484859299">
              <w:marLeft w:val="0"/>
              <w:marRight w:val="0"/>
              <w:marTop w:val="0"/>
              <w:marBottom w:val="0"/>
              <w:divBdr>
                <w:top w:val="none" w:sz="0" w:space="0" w:color="auto"/>
                <w:left w:val="none" w:sz="0" w:space="0" w:color="auto"/>
                <w:bottom w:val="none" w:sz="0" w:space="0" w:color="auto"/>
                <w:right w:val="none" w:sz="0" w:space="0" w:color="auto"/>
              </w:divBdr>
              <w:divsChild>
                <w:div w:id="214476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854867">
      <w:bodyDiv w:val="1"/>
      <w:marLeft w:val="0"/>
      <w:marRight w:val="0"/>
      <w:marTop w:val="0"/>
      <w:marBottom w:val="0"/>
      <w:divBdr>
        <w:top w:val="none" w:sz="0" w:space="0" w:color="auto"/>
        <w:left w:val="none" w:sz="0" w:space="0" w:color="auto"/>
        <w:bottom w:val="none" w:sz="0" w:space="0" w:color="auto"/>
        <w:right w:val="none" w:sz="0" w:space="0" w:color="auto"/>
      </w:divBdr>
      <w:divsChild>
        <w:div w:id="253318060">
          <w:marLeft w:val="0"/>
          <w:marRight w:val="0"/>
          <w:marTop w:val="0"/>
          <w:marBottom w:val="120"/>
          <w:divBdr>
            <w:top w:val="none" w:sz="0" w:space="0" w:color="auto"/>
            <w:left w:val="none" w:sz="0" w:space="0" w:color="auto"/>
            <w:bottom w:val="single" w:sz="12" w:space="9" w:color="EBEBEB"/>
            <w:right w:val="none" w:sz="0" w:space="0" w:color="auto"/>
          </w:divBdr>
          <w:divsChild>
            <w:div w:id="1865359573">
              <w:marLeft w:val="0"/>
              <w:marRight w:val="0"/>
              <w:marTop w:val="100"/>
              <w:marBottom w:val="100"/>
              <w:divBdr>
                <w:top w:val="none" w:sz="0" w:space="0" w:color="auto"/>
                <w:left w:val="none" w:sz="0" w:space="0" w:color="auto"/>
                <w:bottom w:val="none" w:sz="0" w:space="0" w:color="auto"/>
                <w:right w:val="none" w:sz="0" w:space="0" w:color="auto"/>
              </w:divBdr>
              <w:divsChild>
                <w:div w:id="176969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08734">
          <w:marLeft w:val="0"/>
          <w:marRight w:val="0"/>
          <w:marTop w:val="0"/>
          <w:marBottom w:val="120"/>
          <w:divBdr>
            <w:top w:val="none" w:sz="0" w:space="0" w:color="auto"/>
            <w:left w:val="none" w:sz="0" w:space="0" w:color="auto"/>
            <w:bottom w:val="none" w:sz="0" w:space="0" w:color="auto"/>
            <w:right w:val="none" w:sz="0" w:space="0" w:color="auto"/>
          </w:divBdr>
          <w:divsChild>
            <w:div w:id="1156922459">
              <w:marLeft w:val="0"/>
              <w:marRight w:val="0"/>
              <w:marTop w:val="0"/>
              <w:marBottom w:val="0"/>
              <w:divBdr>
                <w:top w:val="none" w:sz="0" w:space="0" w:color="auto"/>
                <w:left w:val="none" w:sz="0" w:space="0" w:color="auto"/>
                <w:bottom w:val="none" w:sz="0" w:space="0" w:color="auto"/>
                <w:right w:val="none" w:sz="0" w:space="0" w:color="auto"/>
              </w:divBdr>
              <w:divsChild>
                <w:div w:id="1321957162">
                  <w:marLeft w:val="0"/>
                  <w:marRight w:val="0"/>
                  <w:marTop w:val="0"/>
                  <w:marBottom w:val="0"/>
                  <w:divBdr>
                    <w:top w:val="none" w:sz="0" w:space="0" w:color="auto"/>
                    <w:left w:val="none" w:sz="0" w:space="0" w:color="auto"/>
                    <w:bottom w:val="none" w:sz="0" w:space="0" w:color="auto"/>
                    <w:right w:val="none" w:sz="0" w:space="0" w:color="auto"/>
                  </w:divBdr>
                  <w:divsChild>
                    <w:div w:id="42546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6843">
              <w:marLeft w:val="0"/>
              <w:marRight w:val="0"/>
              <w:marTop w:val="0"/>
              <w:marBottom w:val="0"/>
              <w:divBdr>
                <w:top w:val="none" w:sz="0" w:space="0" w:color="auto"/>
                <w:left w:val="none" w:sz="0" w:space="0" w:color="auto"/>
                <w:bottom w:val="single" w:sz="6" w:space="0" w:color="000000"/>
                <w:right w:val="none" w:sz="0" w:space="0" w:color="auto"/>
              </w:divBdr>
              <w:divsChild>
                <w:div w:id="940794506">
                  <w:marLeft w:val="0"/>
                  <w:marRight w:val="0"/>
                  <w:marTop w:val="0"/>
                  <w:marBottom w:val="0"/>
                  <w:divBdr>
                    <w:top w:val="none" w:sz="0" w:space="0" w:color="auto"/>
                    <w:left w:val="none" w:sz="0" w:space="0" w:color="auto"/>
                    <w:bottom w:val="none" w:sz="0" w:space="0" w:color="auto"/>
                    <w:right w:val="none" w:sz="0" w:space="0" w:color="auto"/>
                  </w:divBdr>
                  <w:divsChild>
                    <w:div w:id="388267909">
                      <w:marLeft w:val="0"/>
                      <w:marRight w:val="0"/>
                      <w:marTop w:val="0"/>
                      <w:marBottom w:val="0"/>
                      <w:divBdr>
                        <w:top w:val="none" w:sz="0" w:space="0" w:color="auto"/>
                        <w:left w:val="none" w:sz="0" w:space="0" w:color="auto"/>
                        <w:bottom w:val="none" w:sz="0" w:space="0" w:color="auto"/>
                        <w:right w:val="none" w:sz="0" w:space="0" w:color="auto"/>
                      </w:divBdr>
                      <w:divsChild>
                        <w:div w:id="28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1213">
                  <w:marLeft w:val="0"/>
                  <w:marRight w:val="0"/>
                  <w:marTop w:val="0"/>
                  <w:marBottom w:val="0"/>
                  <w:divBdr>
                    <w:top w:val="none" w:sz="0" w:space="0" w:color="auto"/>
                    <w:left w:val="none" w:sz="0" w:space="0" w:color="auto"/>
                    <w:bottom w:val="none" w:sz="0" w:space="0" w:color="auto"/>
                    <w:right w:val="none" w:sz="0" w:space="0" w:color="auto"/>
                  </w:divBdr>
                  <w:divsChild>
                    <w:div w:id="108747722">
                      <w:marLeft w:val="0"/>
                      <w:marRight w:val="0"/>
                      <w:marTop w:val="0"/>
                      <w:marBottom w:val="0"/>
                      <w:divBdr>
                        <w:top w:val="none" w:sz="0" w:space="0" w:color="auto"/>
                        <w:left w:val="none" w:sz="0" w:space="0" w:color="auto"/>
                        <w:bottom w:val="none" w:sz="0" w:space="0" w:color="auto"/>
                        <w:right w:val="none" w:sz="0" w:space="0" w:color="auto"/>
                      </w:divBdr>
                      <w:divsChild>
                        <w:div w:id="152824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898321">
          <w:marLeft w:val="0"/>
          <w:marRight w:val="0"/>
          <w:marTop w:val="0"/>
          <w:marBottom w:val="0"/>
          <w:divBdr>
            <w:top w:val="none" w:sz="0" w:space="0" w:color="auto"/>
            <w:left w:val="none" w:sz="0" w:space="0" w:color="auto"/>
            <w:bottom w:val="none" w:sz="0" w:space="0" w:color="auto"/>
            <w:right w:val="none" w:sz="0" w:space="0" w:color="auto"/>
          </w:divBdr>
        </w:div>
      </w:divsChild>
    </w:div>
    <w:div w:id="937982897">
      <w:bodyDiv w:val="1"/>
      <w:marLeft w:val="0"/>
      <w:marRight w:val="0"/>
      <w:marTop w:val="0"/>
      <w:marBottom w:val="0"/>
      <w:divBdr>
        <w:top w:val="none" w:sz="0" w:space="0" w:color="auto"/>
        <w:left w:val="none" w:sz="0" w:space="0" w:color="auto"/>
        <w:bottom w:val="none" w:sz="0" w:space="0" w:color="auto"/>
        <w:right w:val="none" w:sz="0" w:space="0" w:color="auto"/>
      </w:divBdr>
      <w:divsChild>
        <w:div w:id="306395772">
          <w:marLeft w:val="0"/>
          <w:marRight w:val="0"/>
          <w:marTop w:val="0"/>
          <w:marBottom w:val="0"/>
          <w:divBdr>
            <w:top w:val="none" w:sz="0" w:space="0" w:color="auto"/>
            <w:left w:val="none" w:sz="0" w:space="0" w:color="auto"/>
            <w:bottom w:val="none" w:sz="0" w:space="0" w:color="auto"/>
            <w:right w:val="none" w:sz="0" w:space="0" w:color="auto"/>
          </w:divBdr>
          <w:divsChild>
            <w:div w:id="969477878">
              <w:marLeft w:val="0"/>
              <w:marRight w:val="0"/>
              <w:marTop w:val="0"/>
              <w:marBottom w:val="0"/>
              <w:divBdr>
                <w:top w:val="none" w:sz="0" w:space="0" w:color="auto"/>
                <w:left w:val="none" w:sz="0" w:space="0" w:color="auto"/>
                <w:bottom w:val="none" w:sz="0" w:space="0" w:color="auto"/>
                <w:right w:val="none" w:sz="0" w:space="0" w:color="auto"/>
              </w:divBdr>
              <w:divsChild>
                <w:div w:id="74299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219065">
      <w:bodyDiv w:val="1"/>
      <w:marLeft w:val="0"/>
      <w:marRight w:val="0"/>
      <w:marTop w:val="0"/>
      <w:marBottom w:val="0"/>
      <w:divBdr>
        <w:top w:val="none" w:sz="0" w:space="0" w:color="auto"/>
        <w:left w:val="none" w:sz="0" w:space="0" w:color="auto"/>
        <w:bottom w:val="none" w:sz="0" w:space="0" w:color="auto"/>
        <w:right w:val="none" w:sz="0" w:space="0" w:color="auto"/>
      </w:divBdr>
    </w:div>
    <w:div w:id="967708595">
      <w:bodyDiv w:val="1"/>
      <w:marLeft w:val="0"/>
      <w:marRight w:val="0"/>
      <w:marTop w:val="0"/>
      <w:marBottom w:val="0"/>
      <w:divBdr>
        <w:top w:val="none" w:sz="0" w:space="0" w:color="auto"/>
        <w:left w:val="none" w:sz="0" w:space="0" w:color="auto"/>
        <w:bottom w:val="none" w:sz="0" w:space="0" w:color="auto"/>
        <w:right w:val="none" w:sz="0" w:space="0" w:color="auto"/>
      </w:divBdr>
      <w:divsChild>
        <w:div w:id="1160847870">
          <w:marLeft w:val="0"/>
          <w:marRight w:val="0"/>
          <w:marTop w:val="0"/>
          <w:marBottom w:val="120"/>
          <w:divBdr>
            <w:top w:val="none" w:sz="0" w:space="0" w:color="auto"/>
            <w:left w:val="none" w:sz="0" w:space="0" w:color="auto"/>
            <w:bottom w:val="single" w:sz="12" w:space="9" w:color="EBEBEB"/>
            <w:right w:val="none" w:sz="0" w:space="0" w:color="auto"/>
          </w:divBdr>
          <w:divsChild>
            <w:div w:id="740055421">
              <w:marLeft w:val="0"/>
              <w:marRight w:val="0"/>
              <w:marTop w:val="100"/>
              <w:marBottom w:val="100"/>
              <w:divBdr>
                <w:top w:val="none" w:sz="0" w:space="0" w:color="auto"/>
                <w:left w:val="none" w:sz="0" w:space="0" w:color="auto"/>
                <w:bottom w:val="none" w:sz="0" w:space="0" w:color="auto"/>
                <w:right w:val="none" w:sz="0" w:space="0" w:color="auto"/>
              </w:divBdr>
              <w:divsChild>
                <w:div w:id="145116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124277">
          <w:marLeft w:val="0"/>
          <w:marRight w:val="0"/>
          <w:marTop w:val="0"/>
          <w:marBottom w:val="120"/>
          <w:divBdr>
            <w:top w:val="none" w:sz="0" w:space="0" w:color="auto"/>
            <w:left w:val="none" w:sz="0" w:space="0" w:color="auto"/>
            <w:bottom w:val="none" w:sz="0" w:space="0" w:color="auto"/>
            <w:right w:val="none" w:sz="0" w:space="0" w:color="auto"/>
          </w:divBdr>
          <w:divsChild>
            <w:div w:id="1938365912">
              <w:marLeft w:val="0"/>
              <w:marRight w:val="0"/>
              <w:marTop w:val="0"/>
              <w:marBottom w:val="0"/>
              <w:divBdr>
                <w:top w:val="none" w:sz="0" w:space="0" w:color="auto"/>
                <w:left w:val="none" w:sz="0" w:space="0" w:color="auto"/>
                <w:bottom w:val="none" w:sz="0" w:space="0" w:color="auto"/>
                <w:right w:val="none" w:sz="0" w:space="0" w:color="auto"/>
              </w:divBdr>
              <w:divsChild>
                <w:div w:id="2106267215">
                  <w:marLeft w:val="0"/>
                  <w:marRight w:val="0"/>
                  <w:marTop w:val="0"/>
                  <w:marBottom w:val="0"/>
                  <w:divBdr>
                    <w:top w:val="none" w:sz="0" w:space="0" w:color="auto"/>
                    <w:left w:val="none" w:sz="0" w:space="0" w:color="auto"/>
                    <w:bottom w:val="none" w:sz="0" w:space="0" w:color="auto"/>
                    <w:right w:val="none" w:sz="0" w:space="0" w:color="auto"/>
                  </w:divBdr>
                  <w:divsChild>
                    <w:div w:id="43563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324461">
              <w:marLeft w:val="0"/>
              <w:marRight w:val="0"/>
              <w:marTop w:val="0"/>
              <w:marBottom w:val="0"/>
              <w:divBdr>
                <w:top w:val="none" w:sz="0" w:space="0" w:color="auto"/>
                <w:left w:val="none" w:sz="0" w:space="0" w:color="auto"/>
                <w:bottom w:val="single" w:sz="6" w:space="0" w:color="000000"/>
                <w:right w:val="none" w:sz="0" w:space="0" w:color="auto"/>
              </w:divBdr>
              <w:divsChild>
                <w:div w:id="599534184">
                  <w:marLeft w:val="0"/>
                  <w:marRight w:val="0"/>
                  <w:marTop w:val="0"/>
                  <w:marBottom w:val="0"/>
                  <w:divBdr>
                    <w:top w:val="none" w:sz="0" w:space="0" w:color="auto"/>
                    <w:left w:val="none" w:sz="0" w:space="0" w:color="auto"/>
                    <w:bottom w:val="none" w:sz="0" w:space="0" w:color="auto"/>
                    <w:right w:val="none" w:sz="0" w:space="0" w:color="auto"/>
                  </w:divBdr>
                  <w:divsChild>
                    <w:div w:id="1220246287">
                      <w:marLeft w:val="0"/>
                      <w:marRight w:val="0"/>
                      <w:marTop w:val="0"/>
                      <w:marBottom w:val="0"/>
                      <w:divBdr>
                        <w:top w:val="none" w:sz="0" w:space="0" w:color="auto"/>
                        <w:left w:val="none" w:sz="0" w:space="0" w:color="auto"/>
                        <w:bottom w:val="none" w:sz="0" w:space="0" w:color="auto"/>
                        <w:right w:val="none" w:sz="0" w:space="0" w:color="auto"/>
                      </w:divBdr>
                      <w:divsChild>
                        <w:div w:id="172821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235887">
                  <w:marLeft w:val="0"/>
                  <w:marRight w:val="0"/>
                  <w:marTop w:val="0"/>
                  <w:marBottom w:val="0"/>
                  <w:divBdr>
                    <w:top w:val="none" w:sz="0" w:space="0" w:color="auto"/>
                    <w:left w:val="none" w:sz="0" w:space="0" w:color="auto"/>
                    <w:bottom w:val="none" w:sz="0" w:space="0" w:color="auto"/>
                    <w:right w:val="none" w:sz="0" w:space="0" w:color="auto"/>
                  </w:divBdr>
                  <w:divsChild>
                    <w:div w:id="1917669016">
                      <w:marLeft w:val="0"/>
                      <w:marRight w:val="0"/>
                      <w:marTop w:val="0"/>
                      <w:marBottom w:val="0"/>
                      <w:divBdr>
                        <w:top w:val="none" w:sz="0" w:space="0" w:color="auto"/>
                        <w:left w:val="none" w:sz="0" w:space="0" w:color="auto"/>
                        <w:bottom w:val="none" w:sz="0" w:space="0" w:color="auto"/>
                        <w:right w:val="none" w:sz="0" w:space="0" w:color="auto"/>
                      </w:divBdr>
                      <w:divsChild>
                        <w:div w:id="17469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384254">
          <w:marLeft w:val="0"/>
          <w:marRight w:val="0"/>
          <w:marTop w:val="0"/>
          <w:marBottom w:val="0"/>
          <w:divBdr>
            <w:top w:val="none" w:sz="0" w:space="0" w:color="auto"/>
            <w:left w:val="none" w:sz="0" w:space="0" w:color="auto"/>
            <w:bottom w:val="none" w:sz="0" w:space="0" w:color="auto"/>
            <w:right w:val="none" w:sz="0" w:space="0" w:color="auto"/>
          </w:divBdr>
        </w:div>
      </w:divsChild>
    </w:div>
    <w:div w:id="969629078">
      <w:bodyDiv w:val="1"/>
      <w:marLeft w:val="0"/>
      <w:marRight w:val="0"/>
      <w:marTop w:val="0"/>
      <w:marBottom w:val="0"/>
      <w:divBdr>
        <w:top w:val="none" w:sz="0" w:space="0" w:color="auto"/>
        <w:left w:val="none" w:sz="0" w:space="0" w:color="auto"/>
        <w:bottom w:val="none" w:sz="0" w:space="0" w:color="auto"/>
        <w:right w:val="none" w:sz="0" w:space="0" w:color="auto"/>
      </w:divBdr>
    </w:div>
    <w:div w:id="1040670754">
      <w:bodyDiv w:val="1"/>
      <w:marLeft w:val="0"/>
      <w:marRight w:val="0"/>
      <w:marTop w:val="0"/>
      <w:marBottom w:val="0"/>
      <w:divBdr>
        <w:top w:val="none" w:sz="0" w:space="0" w:color="auto"/>
        <w:left w:val="none" w:sz="0" w:space="0" w:color="auto"/>
        <w:bottom w:val="none" w:sz="0" w:space="0" w:color="auto"/>
        <w:right w:val="none" w:sz="0" w:space="0" w:color="auto"/>
      </w:divBdr>
    </w:div>
    <w:div w:id="1042553562">
      <w:bodyDiv w:val="1"/>
      <w:marLeft w:val="0"/>
      <w:marRight w:val="0"/>
      <w:marTop w:val="0"/>
      <w:marBottom w:val="0"/>
      <w:divBdr>
        <w:top w:val="none" w:sz="0" w:space="0" w:color="auto"/>
        <w:left w:val="none" w:sz="0" w:space="0" w:color="auto"/>
        <w:bottom w:val="none" w:sz="0" w:space="0" w:color="auto"/>
        <w:right w:val="none" w:sz="0" w:space="0" w:color="auto"/>
      </w:divBdr>
    </w:div>
    <w:div w:id="1043168397">
      <w:bodyDiv w:val="1"/>
      <w:marLeft w:val="0"/>
      <w:marRight w:val="0"/>
      <w:marTop w:val="0"/>
      <w:marBottom w:val="0"/>
      <w:divBdr>
        <w:top w:val="none" w:sz="0" w:space="0" w:color="auto"/>
        <w:left w:val="none" w:sz="0" w:space="0" w:color="auto"/>
        <w:bottom w:val="none" w:sz="0" w:space="0" w:color="auto"/>
        <w:right w:val="none" w:sz="0" w:space="0" w:color="auto"/>
      </w:divBdr>
      <w:divsChild>
        <w:div w:id="800194995">
          <w:marLeft w:val="0"/>
          <w:marRight w:val="0"/>
          <w:marTop w:val="0"/>
          <w:marBottom w:val="0"/>
          <w:divBdr>
            <w:top w:val="none" w:sz="0" w:space="0" w:color="auto"/>
            <w:left w:val="none" w:sz="0" w:space="0" w:color="auto"/>
            <w:bottom w:val="none" w:sz="0" w:space="0" w:color="auto"/>
            <w:right w:val="none" w:sz="0" w:space="0" w:color="auto"/>
          </w:divBdr>
          <w:divsChild>
            <w:div w:id="1587304298">
              <w:marLeft w:val="0"/>
              <w:marRight w:val="0"/>
              <w:marTop w:val="0"/>
              <w:marBottom w:val="0"/>
              <w:divBdr>
                <w:top w:val="none" w:sz="0" w:space="0" w:color="auto"/>
                <w:left w:val="none" w:sz="0" w:space="0" w:color="auto"/>
                <w:bottom w:val="none" w:sz="0" w:space="0" w:color="auto"/>
                <w:right w:val="none" w:sz="0" w:space="0" w:color="auto"/>
              </w:divBdr>
              <w:divsChild>
                <w:div w:id="10886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541897">
      <w:bodyDiv w:val="1"/>
      <w:marLeft w:val="0"/>
      <w:marRight w:val="0"/>
      <w:marTop w:val="0"/>
      <w:marBottom w:val="0"/>
      <w:divBdr>
        <w:top w:val="none" w:sz="0" w:space="0" w:color="auto"/>
        <w:left w:val="none" w:sz="0" w:space="0" w:color="auto"/>
        <w:bottom w:val="none" w:sz="0" w:space="0" w:color="auto"/>
        <w:right w:val="none" w:sz="0" w:space="0" w:color="auto"/>
      </w:divBdr>
      <w:divsChild>
        <w:div w:id="280041882">
          <w:marLeft w:val="0"/>
          <w:marRight w:val="0"/>
          <w:marTop w:val="0"/>
          <w:marBottom w:val="0"/>
          <w:divBdr>
            <w:top w:val="none" w:sz="0" w:space="0" w:color="auto"/>
            <w:left w:val="none" w:sz="0" w:space="0" w:color="auto"/>
            <w:bottom w:val="none" w:sz="0" w:space="0" w:color="auto"/>
            <w:right w:val="none" w:sz="0" w:space="0" w:color="auto"/>
          </w:divBdr>
          <w:divsChild>
            <w:div w:id="165170602">
              <w:marLeft w:val="0"/>
              <w:marRight w:val="0"/>
              <w:marTop w:val="0"/>
              <w:marBottom w:val="0"/>
              <w:divBdr>
                <w:top w:val="none" w:sz="0" w:space="0" w:color="auto"/>
                <w:left w:val="none" w:sz="0" w:space="0" w:color="auto"/>
                <w:bottom w:val="none" w:sz="0" w:space="0" w:color="auto"/>
                <w:right w:val="none" w:sz="0" w:space="0" w:color="auto"/>
              </w:divBdr>
              <w:divsChild>
                <w:div w:id="77050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077820">
      <w:bodyDiv w:val="1"/>
      <w:marLeft w:val="0"/>
      <w:marRight w:val="0"/>
      <w:marTop w:val="0"/>
      <w:marBottom w:val="0"/>
      <w:divBdr>
        <w:top w:val="none" w:sz="0" w:space="0" w:color="auto"/>
        <w:left w:val="none" w:sz="0" w:space="0" w:color="auto"/>
        <w:bottom w:val="none" w:sz="0" w:space="0" w:color="auto"/>
        <w:right w:val="none" w:sz="0" w:space="0" w:color="auto"/>
      </w:divBdr>
    </w:div>
    <w:div w:id="1089043927">
      <w:bodyDiv w:val="1"/>
      <w:marLeft w:val="0"/>
      <w:marRight w:val="0"/>
      <w:marTop w:val="0"/>
      <w:marBottom w:val="0"/>
      <w:divBdr>
        <w:top w:val="none" w:sz="0" w:space="0" w:color="auto"/>
        <w:left w:val="none" w:sz="0" w:space="0" w:color="auto"/>
        <w:bottom w:val="none" w:sz="0" w:space="0" w:color="auto"/>
        <w:right w:val="none" w:sz="0" w:space="0" w:color="auto"/>
      </w:divBdr>
      <w:divsChild>
        <w:div w:id="738942745">
          <w:marLeft w:val="0"/>
          <w:marRight w:val="0"/>
          <w:marTop w:val="0"/>
          <w:marBottom w:val="150"/>
          <w:divBdr>
            <w:top w:val="none" w:sz="0" w:space="0" w:color="auto"/>
            <w:left w:val="none" w:sz="0" w:space="0" w:color="auto"/>
            <w:bottom w:val="none" w:sz="0" w:space="0" w:color="auto"/>
            <w:right w:val="none" w:sz="0" w:space="0" w:color="auto"/>
          </w:divBdr>
        </w:div>
        <w:div w:id="692615369">
          <w:marLeft w:val="0"/>
          <w:marRight w:val="0"/>
          <w:marTop w:val="0"/>
          <w:marBottom w:val="225"/>
          <w:divBdr>
            <w:top w:val="none" w:sz="0" w:space="0" w:color="auto"/>
            <w:left w:val="none" w:sz="0" w:space="0" w:color="auto"/>
            <w:bottom w:val="none" w:sz="0" w:space="0" w:color="auto"/>
            <w:right w:val="none" w:sz="0" w:space="0" w:color="auto"/>
          </w:divBdr>
          <w:divsChild>
            <w:div w:id="551499471">
              <w:marLeft w:val="0"/>
              <w:marRight w:val="0"/>
              <w:marTop w:val="0"/>
              <w:marBottom w:val="0"/>
              <w:divBdr>
                <w:top w:val="none" w:sz="0" w:space="0" w:color="auto"/>
                <w:left w:val="none" w:sz="0" w:space="0" w:color="auto"/>
                <w:bottom w:val="none" w:sz="0" w:space="0" w:color="auto"/>
                <w:right w:val="none" w:sz="0" w:space="0" w:color="auto"/>
              </w:divBdr>
              <w:divsChild>
                <w:div w:id="1593124670">
                  <w:marLeft w:val="0"/>
                  <w:marRight w:val="0"/>
                  <w:marTop w:val="0"/>
                  <w:marBottom w:val="75"/>
                  <w:divBdr>
                    <w:top w:val="none" w:sz="0" w:space="0" w:color="auto"/>
                    <w:left w:val="none" w:sz="0" w:space="0" w:color="auto"/>
                    <w:bottom w:val="none" w:sz="0" w:space="0" w:color="auto"/>
                    <w:right w:val="none" w:sz="0" w:space="0" w:color="auto"/>
                  </w:divBdr>
                </w:div>
                <w:div w:id="43994177">
                  <w:marLeft w:val="0"/>
                  <w:marRight w:val="0"/>
                  <w:marTop w:val="0"/>
                  <w:marBottom w:val="75"/>
                  <w:divBdr>
                    <w:top w:val="none" w:sz="0" w:space="0" w:color="auto"/>
                    <w:left w:val="none" w:sz="0" w:space="0" w:color="auto"/>
                    <w:bottom w:val="none" w:sz="0" w:space="0" w:color="auto"/>
                    <w:right w:val="none" w:sz="0" w:space="0" w:color="auto"/>
                  </w:divBdr>
                </w:div>
                <w:div w:id="53511962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07388368">
      <w:bodyDiv w:val="1"/>
      <w:marLeft w:val="0"/>
      <w:marRight w:val="0"/>
      <w:marTop w:val="0"/>
      <w:marBottom w:val="0"/>
      <w:divBdr>
        <w:top w:val="none" w:sz="0" w:space="0" w:color="auto"/>
        <w:left w:val="none" w:sz="0" w:space="0" w:color="auto"/>
        <w:bottom w:val="none" w:sz="0" w:space="0" w:color="auto"/>
        <w:right w:val="none" w:sz="0" w:space="0" w:color="auto"/>
      </w:divBdr>
      <w:divsChild>
        <w:div w:id="1547177983">
          <w:marLeft w:val="0"/>
          <w:marRight w:val="0"/>
          <w:marTop w:val="0"/>
          <w:marBottom w:val="0"/>
          <w:divBdr>
            <w:top w:val="none" w:sz="0" w:space="0" w:color="auto"/>
            <w:left w:val="none" w:sz="0" w:space="0" w:color="auto"/>
            <w:bottom w:val="none" w:sz="0" w:space="0" w:color="auto"/>
            <w:right w:val="none" w:sz="0" w:space="0" w:color="auto"/>
          </w:divBdr>
          <w:divsChild>
            <w:div w:id="1036613793">
              <w:marLeft w:val="0"/>
              <w:marRight w:val="0"/>
              <w:marTop w:val="0"/>
              <w:marBottom w:val="0"/>
              <w:divBdr>
                <w:top w:val="none" w:sz="0" w:space="0" w:color="auto"/>
                <w:left w:val="none" w:sz="0" w:space="0" w:color="auto"/>
                <w:bottom w:val="none" w:sz="0" w:space="0" w:color="auto"/>
                <w:right w:val="none" w:sz="0" w:space="0" w:color="auto"/>
              </w:divBdr>
              <w:divsChild>
                <w:div w:id="15978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047637">
      <w:bodyDiv w:val="1"/>
      <w:marLeft w:val="0"/>
      <w:marRight w:val="0"/>
      <w:marTop w:val="0"/>
      <w:marBottom w:val="0"/>
      <w:divBdr>
        <w:top w:val="none" w:sz="0" w:space="0" w:color="auto"/>
        <w:left w:val="none" w:sz="0" w:space="0" w:color="auto"/>
        <w:bottom w:val="none" w:sz="0" w:space="0" w:color="auto"/>
        <w:right w:val="none" w:sz="0" w:space="0" w:color="auto"/>
      </w:divBdr>
      <w:divsChild>
        <w:div w:id="240524111">
          <w:marLeft w:val="0"/>
          <w:marRight w:val="0"/>
          <w:marTop w:val="0"/>
          <w:marBottom w:val="0"/>
          <w:divBdr>
            <w:top w:val="none" w:sz="0" w:space="0" w:color="auto"/>
            <w:left w:val="none" w:sz="0" w:space="0" w:color="auto"/>
            <w:bottom w:val="none" w:sz="0" w:space="0" w:color="auto"/>
            <w:right w:val="none" w:sz="0" w:space="0" w:color="auto"/>
          </w:divBdr>
          <w:divsChild>
            <w:div w:id="1980257990">
              <w:marLeft w:val="0"/>
              <w:marRight w:val="0"/>
              <w:marTop w:val="0"/>
              <w:marBottom w:val="0"/>
              <w:divBdr>
                <w:top w:val="none" w:sz="0" w:space="0" w:color="auto"/>
                <w:left w:val="none" w:sz="0" w:space="0" w:color="auto"/>
                <w:bottom w:val="none" w:sz="0" w:space="0" w:color="auto"/>
                <w:right w:val="none" w:sz="0" w:space="0" w:color="auto"/>
              </w:divBdr>
              <w:divsChild>
                <w:div w:id="186255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367520">
      <w:bodyDiv w:val="1"/>
      <w:marLeft w:val="0"/>
      <w:marRight w:val="0"/>
      <w:marTop w:val="0"/>
      <w:marBottom w:val="0"/>
      <w:divBdr>
        <w:top w:val="none" w:sz="0" w:space="0" w:color="auto"/>
        <w:left w:val="none" w:sz="0" w:space="0" w:color="auto"/>
        <w:bottom w:val="none" w:sz="0" w:space="0" w:color="auto"/>
        <w:right w:val="none" w:sz="0" w:space="0" w:color="auto"/>
      </w:divBdr>
      <w:divsChild>
        <w:div w:id="2145538532">
          <w:marLeft w:val="0"/>
          <w:marRight w:val="0"/>
          <w:marTop w:val="0"/>
          <w:marBottom w:val="120"/>
          <w:divBdr>
            <w:top w:val="none" w:sz="0" w:space="0" w:color="auto"/>
            <w:left w:val="none" w:sz="0" w:space="0" w:color="auto"/>
            <w:bottom w:val="single" w:sz="12" w:space="9" w:color="EBEBEB"/>
            <w:right w:val="none" w:sz="0" w:space="0" w:color="auto"/>
          </w:divBdr>
          <w:divsChild>
            <w:div w:id="574167956">
              <w:marLeft w:val="0"/>
              <w:marRight w:val="0"/>
              <w:marTop w:val="100"/>
              <w:marBottom w:val="100"/>
              <w:divBdr>
                <w:top w:val="none" w:sz="0" w:space="0" w:color="auto"/>
                <w:left w:val="none" w:sz="0" w:space="0" w:color="auto"/>
                <w:bottom w:val="none" w:sz="0" w:space="0" w:color="auto"/>
                <w:right w:val="none" w:sz="0" w:space="0" w:color="auto"/>
              </w:divBdr>
              <w:divsChild>
                <w:div w:id="10538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957827">
          <w:marLeft w:val="0"/>
          <w:marRight w:val="0"/>
          <w:marTop w:val="0"/>
          <w:marBottom w:val="120"/>
          <w:divBdr>
            <w:top w:val="none" w:sz="0" w:space="0" w:color="auto"/>
            <w:left w:val="none" w:sz="0" w:space="0" w:color="auto"/>
            <w:bottom w:val="none" w:sz="0" w:space="0" w:color="auto"/>
            <w:right w:val="none" w:sz="0" w:space="0" w:color="auto"/>
          </w:divBdr>
          <w:divsChild>
            <w:div w:id="1867062136">
              <w:marLeft w:val="0"/>
              <w:marRight w:val="0"/>
              <w:marTop w:val="0"/>
              <w:marBottom w:val="0"/>
              <w:divBdr>
                <w:top w:val="none" w:sz="0" w:space="0" w:color="auto"/>
                <w:left w:val="none" w:sz="0" w:space="0" w:color="auto"/>
                <w:bottom w:val="none" w:sz="0" w:space="0" w:color="auto"/>
                <w:right w:val="none" w:sz="0" w:space="0" w:color="auto"/>
              </w:divBdr>
              <w:divsChild>
                <w:div w:id="1576889498">
                  <w:marLeft w:val="0"/>
                  <w:marRight w:val="0"/>
                  <w:marTop w:val="0"/>
                  <w:marBottom w:val="0"/>
                  <w:divBdr>
                    <w:top w:val="none" w:sz="0" w:space="0" w:color="auto"/>
                    <w:left w:val="none" w:sz="0" w:space="0" w:color="auto"/>
                    <w:bottom w:val="none" w:sz="0" w:space="0" w:color="auto"/>
                    <w:right w:val="none" w:sz="0" w:space="0" w:color="auto"/>
                  </w:divBdr>
                  <w:divsChild>
                    <w:div w:id="101025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935146">
              <w:marLeft w:val="0"/>
              <w:marRight w:val="0"/>
              <w:marTop w:val="0"/>
              <w:marBottom w:val="0"/>
              <w:divBdr>
                <w:top w:val="none" w:sz="0" w:space="0" w:color="auto"/>
                <w:left w:val="none" w:sz="0" w:space="0" w:color="auto"/>
                <w:bottom w:val="single" w:sz="6" w:space="0" w:color="000000"/>
                <w:right w:val="none" w:sz="0" w:space="0" w:color="auto"/>
              </w:divBdr>
              <w:divsChild>
                <w:div w:id="1072507909">
                  <w:marLeft w:val="0"/>
                  <w:marRight w:val="0"/>
                  <w:marTop w:val="0"/>
                  <w:marBottom w:val="0"/>
                  <w:divBdr>
                    <w:top w:val="none" w:sz="0" w:space="0" w:color="auto"/>
                    <w:left w:val="none" w:sz="0" w:space="0" w:color="auto"/>
                    <w:bottom w:val="none" w:sz="0" w:space="0" w:color="auto"/>
                    <w:right w:val="none" w:sz="0" w:space="0" w:color="auto"/>
                  </w:divBdr>
                  <w:divsChild>
                    <w:div w:id="1571696995">
                      <w:marLeft w:val="0"/>
                      <w:marRight w:val="0"/>
                      <w:marTop w:val="0"/>
                      <w:marBottom w:val="0"/>
                      <w:divBdr>
                        <w:top w:val="none" w:sz="0" w:space="0" w:color="auto"/>
                        <w:left w:val="none" w:sz="0" w:space="0" w:color="auto"/>
                        <w:bottom w:val="none" w:sz="0" w:space="0" w:color="auto"/>
                        <w:right w:val="none" w:sz="0" w:space="0" w:color="auto"/>
                      </w:divBdr>
                      <w:divsChild>
                        <w:div w:id="153179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866493">
                  <w:marLeft w:val="0"/>
                  <w:marRight w:val="0"/>
                  <w:marTop w:val="0"/>
                  <w:marBottom w:val="0"/>
                  <w:divBdr>
                    <w:top w:val="none" w:sz="0" w:space="0" w:color="auto"/>
                    <w:left w:val="none" w:sz="0" w:space="0" w:color="auto"/>
                    <w:bottom w:val="none" w:sz="0" w:space="0" w:color="auto"/>
                    <w:right w:val="none" w:sz="0" w:space="0" w:color="auto"/>
                  </w:divBdr>
                  <w:divsChild>
                    <w:div w:id="609826124">
                      <w:marLeft w:val="0"/>
                      <w:marRight w:val="0"/>
                      <w:marTop w:val="0"/>
                      <w:marBottom w:val="0"/>
                      <w:divBdr>
                        <w:top w:val="none" w:sz="0" w:space="0" w:color="auto"/>
                        <w:left w:val="none" w:sz="0" w:space="0" w:color="auto"/>
                        <w:bottom w:val="none" w:sz="0" w:space="0" w:color="auto"/>
                        <w:right w:val="none" w:sz="0" w:space="0" w:color="auto"/>
                      </w:divBdr>
                      <w:divsChild>
                        <w:div w:id="159720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284269">
          <w:marLeft w:val="0"/>
          <w:marRight w:val="0"/>
          <w:marTop w:val="0"/>
          <w:marBottom w:val="0"/>
          <w:divBdr>
            <w:top w:val="none" w:sz="0" w:space="0" w:color="auto"/>
            <w:left w:val="none" w:sz="0" w:space="0" w:color="auto"/>
            <w:bottom w:val="none" w:sz="0" w:space="0" w:color="auto"/>
            <w:right w:val="none" w:sz="0" w:space="0" w:color="auto"/>
          </w:divBdr>
        </w:div>
      </w:divsChild>
    </w:div>
    <w:div w:id="1141075360">
      <w:bodyDiv w:val="1"/>
      <w:marLeft w:val="0"/>
      <w:marRight w:val="0"/>
      <w:marTop w:val="0"/>
      <w:marBottom w:val="0"/>
      <w:divBdr>
        <w:top w:val="none" w:sz="0" w:space="0" w:color="auto"/>
        <w:left w:val="none" w:sz="0" w:space="0" w:color="auto"/>
        <w:bottom w:val="none" w:sz="0" w:space="0" w:color="auto"/>
        <w:right w:val="none" w:sz="0" w:space="0" w:color="auto"/>
      </w:divBdr>
      <w:divsChild>
        <w:div w:id="1343628783">
          <w:marLeft w:val="0"/>
          <w:marRight w:val="0"/>
          <w:marTop w:val="0"/>
          <w:marBottom w:val="0"/>
          <w:divBdr>
            <w:top w:val="none" w:sz="0" w:space="0" w:color="auto"/>
            <w:left w:val="none" w:sz="0" w:space="0" w:color="auto"/>
            <w:bottom w:val="none" w:sz="0" w:space="0" w:color="auto"/>
            <w:right w:val="none" w:sz="0" w:space="0" w:color="auto"/>
          </w:divBdr>
          <w:divsChild>
            <w:div w:id="1535919538">
              <w:marLeft w:val="0"/>
              <w:marRight w:val="0"/>
              <w:marTop w:val="0"/>
              <w:marBottom w:val="0"/>
              <w:divBdr>
                <w:top w:val="none" w:sz="0" w:space="0" w:color="auto"/>
                <w:left w:val="none" w:sz="0" w:space="0" w:color="auto"/>
                <w:bottom w:val="none" w:sz="0" w:space="0" w:color="auto"/>
                <w:right w:val="none" w:sz="0" w:space="0" w:color="auto"/>
              </w:divBdr>
              <w:divsChild>
                <w:div w:id="107003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087004">
      <w:bodyDiv w:val="1"/>
      <w:marLeft w:val="0"/>
      <w:marRight w:val="0"/>
      <w:marTop w:val="0"/>
      <w:marBottom w:val="0"/>
      <w:divBdr>
        <w:top w:val="none" w:sz="0" w:space="0" w:color="auto"/>
        <w:left w:val="none" w:sz="0" w:space="0" w:color="auto"/>
        <w:bottom w:val="none" w:sz="0" w:space="0" w:color="auto"/>
        <w:right w:val="none" w:sz="0" w:space="0" w:color="auto"/>
      </w:divBdr>
      <w:divsChild>
        <w:div w:id="357590197">
          <w:marLeft w:val="0"/>
          <w:marRight w:val="0"/>
          <w:marTop w:val="0"/>
          <w:marBottom w:val="0"/>
          <w:divBdr>
            <w:top w:val="none" w:sz="0" w:space="0" w:color="auto"/>
            <w:left w:val="none" w:sz="0" w:space="0" w:color="auto"/>
            <w:bottom w:val="none" w:sz="0" w:space="0" w:color="auto"/>
            <w:right w:val="none" w:sz="0" w:space="0" w:color="auto"/>
          </w:divBdr>
          <w:divsChild>
            <w:div w:id="737944720">
              <w:marLeft w:val="0"/>
              <w:marRight w:val="0"/>
              <w:marTop w:val="0"/>
              <w:marBottom w:val="0"/>
              <w:divBdr>
                <w:top w:val="none" w:sz="0" w:space="0" w:color="auto"/>
                <w:left w:val="none" w:sz="0" w:space="0" w:color="auto"/>
                <w:bottom w:val="none" w:sz="0" w:space="0" w:color="auto"/>
                <w:right w:val="none" w:sz="0" w:space="0" w:color="auto"/>
              </w:divBdr>
            </w:div>
            <w:div w:id="709497628">
              <w:marLeft w:val="0"/>
              <w:marRight w:val="0"/>
              <w:marTop w:val="0"/>
              <w:marBottom w:val="0"/>
              <w:divBdr>
                <w:top w:val="none" w:sz="0" w:space="0" w:color="auto"/>
                <w:left w:val="none" w:sz="0" w:space="0" w:color="auto"/>
                <w:bottom w:val="none" w:sz="0" w:space="0" w:color="auto"/>
                <w:right w:val="none" w:sz="0" w:space="0" w:color="auto"/>
              </w:divBdr>
            </w:div>
            <w:div w:id="473379102">
              <w:marLeft w:val="0"/>
              <w:marRight w:val="0"/>
              <w:marTop w:val="0"/>
              <w:marBottom w:val="0"/>
              <w:divBdr>
                <w:top w:val="none" w:sz="0" w:space="0" w:color="auto"/>
                <w:left w:val="none" w:sz="0" w:space="0" w:color="auto"/>
                <w:bottom w:val="none" w:sz="0" w:space="0" w:color="auto"/>
                <w:right w:val="none" w:sz="0" w:space="0" w:color="auto"/>
              </w:divBdr>
            </w:div>
            <w:div w:id="1950165124">
              <w:marLeft w:val="0"/>
              <w:marRight w:val="0"/>
              <w:marTop w:val="0"/>
              <w:marBottom w:val="0"/>
              <w:divBdr>
                <w:top w:val="none" w:sz="0" w:space="0" w:color="auto"/>
                <w:left w:val="none" w:sz="0" w:space="0" w:color="auto"/>
                <w:bottom w:val="none" w:sz="0" w:space="0" w:color="auto"/>
                <w:right w:val="none" w:sz="0" w:space="0" w:color="auto"/>
              </w:divBdr>
            </w:div>
            <w:div w:id="1897282363">
              <w:marLeft w:val="0"/>
              <w:marRight w:val="0"/>
              <w:marTop w:val="0"/>
              <w:marBottom w:val="0"/>
              <w:divBdr>
                <w:top w:val="none" w:sz="0" w:space="0" w:color="auto"/>
                <w:left w:val="none" w:sz="0" w:space="0" w:color="auto"/>
                <w:bottom w:val="none" w:sz="0" w:space="0" w:color="auto"/>
                <w:right w:val="none" w:sz="0" w:space="0" w:color="auto"/>
              </w:divBdr>
            </w:div>
            <w:div w:id="1658193322">
              <w:marLeft w:val="0"/>
              <w:marRight w:val="0"/>
              <w:marTop w:val="0"/>
              <w:marBottom w:val="0"/>
              <w:divBdr>
                <w:top w:val="none" w:sz="0" w:space="0" w:color="auto"/>
                <w:left w:val="none" w:sz="0" w:space="0" w:color="auto"/>
                <w:bottom w:val="none" w:sz="0" w:space="0" w:color="auto"/>
                <w:right w:val="none" w:sz="0" w:space="0" w:color="auto"/>
              </w:divBdr>
            </w:div>
            <w:div w:id="1122311292">
              <w:marLeft w:val="0"/>
              <w:marRight w:val="0"/>
              <w:marTop w:val="0"/>
              <w:marBottom w:val="0"/>
              <w:divBdr>
                <w:top w:val="none" w:sz="0" w:space="0" w:color="auto"/>
                <w:left w:val="none" w:sz="0" w:space="0" w:color="auto"/>
                <w:bottom w:val="none" w:sz="0" w:space="0" w:color="auto"/>
                <w:right w:val="none" w:sz="0" w:space="0" w:color="auto"/>
              </w:divBdr>
            </w:div>
            <w:div w:id="1138768226">
              <w:marLeft w:val="0"/>
              <w:marRight w:val="0"/>
              <w:marTop w:val="0"/>
              <w:marBottom w:val="0"/>
              <w:divBdr>
                <w:top w:val="none" w:sz="0" w:space="0" w:color="auto"/>
                <w:left w:val="none" w:sz="0" w:space="0" w:color="auto"/>
                <w:bottom w:val="none" w:sz="0" w:space="0" w:color="auto"/>
                <w:right w:val="none" w:sz="0" w:space="0" w:color="auto"/>
              </w:divBdr>
            </w:div>
            <w:div w:id="47077192">
              <w:marLeft w:val="0"/>
              <w:marRight w:val="0"/>
              <w:marTop w:val="0"/>
              <w:marBottom w:val="0"/>
              <w:divBdr>
                <w:top w:val="none" w:sz="0" w:space="0" w:color="auto"/>
                <w:left w:val="none" w:sz="0" w:space="0" w:color="auto"/>
                <w:bottom w:val="none" w:sz="0" w:space="0" w:color="auto"/>
                <w:right w:val="none" w:sz="0" w:space="0" w:color="auto"/>
              </w:divBdr>
            </w:div>
            <w:div w:id="2081520967">
              <w:marLeft w:val="0"/>
              <w:marRight w:val="0"/>
              <w:marTop w:val="0"/>
              <w:marBottom w:val="0"/>
              <w:divBdr>
                <w:top w:val="none" w:sz="0" w:space="0" w:color="auto"/>
                <w:left w:val="none" w:sz="0" w:space="0" w:color="auto"/>
                <w:bottom w:val="none" w:sz="0" w:space="0" w:color="auto"/>
                <w:right w:val="none" w:sz="0" w:space="0" w:color="auto"/>
              </w:divBdr>
            </w:div>
            <w:div w:id="942688343">
              <w:marLeft w:val="0"/>
              <w:marRight w:val="0"/>
              <w:marTop w:val="0"/>
              <w:marBottom w:val="0"/>
              <w:divBdr>
                <w:top w:val="none" w:sz="0" w:space="0" w:color="auto"/>
                <w:left w:val="none" w:sz="0" w:space="0" w:color="auto"/>
                <w:bottom w:val="none" w:sz="0" w:space="0" w:color="auto"/>
                <w:right w:val="none" w:sz="0" w:space="0" w:color="auto"/>
              </w:divBdr>
            </w:div>
            <w:div w:id="1083837088">
              <w:marLeft w:val="0"/>
              <w:marRight w:val="0"/>
              <w:marTop w:val="0"/>
              <w:marBottom w:val="0"/>
              <w:divBdr>
                <w:top w:val="none" w:sz="0" w:space="0" w:color="auto"/>
                <w:left w:val="none" w:sz="0" w:space="0" w:color="auto"/>
                <w:bottom w:val="none" w:sz="0" w:space="0" w:color="auto"/>
                <w:right w:val="none" w:sz="0" w:space="0" w:color="auto"/>
              </w:divBdr>
            </w:div>
            <w:div w:id="389230869">
              <w:marLeft w:val="0"/>
              <w:marRight w:val="0"/>
              <w:marTop w:val="0"/>
              <w:marBottom w:val="0"/>
              <w:divBdr>
                <w:top w:val="none" w:sz="0" w:space="0" w:color="auto"/>
                <w:left w:val="none" w:sz="0" w:space="0" w:color="auto"/>
                <w:bottom w:val="none" w:sz="0" w:space="0" w:color="auto"/>
                <w:right w:val="none" w:sz="0" w:space="0" w:color="auto"/>
              </w:divBdr>
            </w:div>
            <w:div w:id="51277046">
              <w:marLeft w:val="0"/>
              <w:marRight w:val="0"/>
              <w:marTop w:val="0"/>
              <w:marBottom w:val="0"/>
              <w:divBdr>
                <w:top w:val="none" w:sz="0" w:space="0" w:color="auto"/>
                <w:left w:val="none" w:sz="0" w:space="0" w:color="auto"/>
                <w:bottom w:val="none" w:sz="0" w:space="0" w:color="auto"/>
                <w:right w:val="none" w:sz="0" w:space="0" w:color="auto"/>
              </w:divBdr>
            </w:div>
            <w:div w:id="1312711716">
              <w:marLeft w:val="0"/>
              <w:marRight w:val="0"/>
              <w:marTop w:val="0"/>
              <w:marBottom w:val="0"/>
              <w:divBdr>
                <w:top w:val="none" w:sz="0" w:space="0" w:color="auto"/>
                <w:left w:val="none" w:sz="0" w:space="0" w:color="auto"/>
                <w:bottom w:val="none" w:sz="0" w:space="0" w:color="auto"/>
                <w:right w:val="none" w:sz="0" w:space="0" w:color="auto"/>
              </w:divBdr>
            </w:div>
            <w:div w:id="1377855972">
              <w:marLeft w:val="0"/>
              <w:marRight w:val="0"/>
              <w:marTop w:val="0"/>
              <w:marBottom w:val="0"/>
              <w:divBdr>
                <w:top w:val="none" w:sz="0" w:space="0" w:color="auto"/>
                <w:left w:val="none" w:sz="0" w:space="0" w:color="auto"/>
                <w:bottom w:val="none" w:sz="0" w:space="0" w:color="auto"/>
                <w:right w:val="none" w:sz="0" w:space="0" w:color="auto"/>
              </w:divBdr>
            </w:div>
            <w:div w:id="2017879174">
              <w:marLeft w:val="0"/>
              <w:marRight w:val="0"/>
              <w:marTop w:val="0"/>
              <w:marBottom w:val="0"/>
              <w:divBdr>
                <w:top w:val="none" w:sz="0" w:space="0" w:color="auto"/>
                <w:left w:val="none" w:sz="0" w:space="0" w:color="auto"/>
                <w:bottom w:val="none" w:sz="0" w:space="0" w:color="auto"/>
                <w:right w:val="none" w:sz="0" w:space="0" w:color="auto"/>
              </w:divBdr>
            </w:div>
          </w:divsChild>
        </w:div>
        <w:div w:id="1753161936">
          <w:marLeft w:val="0"/>
          <w:marRight w:val="0"/>
          <w:marTop w:val="75"/>
          <w:marBottom w:val="225"/>
          <w:divBdr>
            <w:top w:val="none" w:sz="0" w:space="0" w:color="auto"/>
            <w:left w:val="none" w:sz="0" w:space="0" w:color="auto"/>
            <w:bottom w:val="none" w:sz="0" w:space="0" w:color="auto"/>
            <w:right w:val="none" w:sz="0" w:space="0" w:color="auto"/>
          </w:divBdr>
          <w:divsChild>
            <w:div w:id="96488209">
              <w:marLeft w:val="0"/>
              <w:marRight w:val="0"/>
              <w:marTop w:val="0"/>
              <w:marBottom w:val="0"/>
              <w:divBdr>
                <w:top w:val="none" w:sz="0" w:space="0" w:color="auto"/>
                <w:left w:val="none" w:sz="0" w:space="0" w:color="auto"/>
                <w:bottom w:val="none" w:sz="0" w:space="0" w:color="auto"/>
                <w:right w:val="none" w:sz="0" w:space="0" w:color="auto"/>
              </w:divBdr>
              <w:divsChild>
                <w:div w:id="1100031861">
                  <w:marLeft w:val="0"/>
                  <w:marRight w:val="0"/>
                  <w:marTop w:val="0"/>
                  <w:marBottom w:val="0"/>
                  <w:divBdr>
                    <w:top w:val="none" w:sz="0" w:space="0" w:color="auto"/>
                    <w:left w:val="none" w:sz="0" w:space="0" w:color="auto"/>
                    <w:bottom w:val="none" w:sz="0" w:space="0" w:color="auto"/>
                    <w:right w:val="none" w:sz="0" w:space="0" w:color="auto"/>
                  </w:divBdr>
                  <w:divsChild>
                    <w:div w:id="374894834">
                      <w:marLeft w:val="0"/>
                      <w:marRight w:val="0"/>
                      <w:marTop w:val="0"/>
                      <w:marBottom w:val="0"/>
                      <w:divBdr>
                        <w:top w:val="none" w:sz="0" w:space="0" w:color="auto"/>
                        <w:left w:val="none" w:sz="0" w:space="0" w:color="auto"/>
                        <w:bottom w:val="none" w:sz="0" w:space="0" w:color="auto"/>
                        <w:right w:val="none" w:sz="0" w:space="0" w:color="auto"/>
                      </w:divBdr>
                    </w:div>
                    <w:div w:id="666517877">
                      <w:marLeft w:val="195"/>
                      <w:marRight w:val="0"/>
                      <w:marTop w:val="0"/>
                      <w:marBottom w:val="0"/>
                      <w:divBdr>
                        <w:top w:val="none" w:sz="0" w:space="0" w:color="auto"/>
                        <w:left w:val="none" w:sz="0" w:space="0" w:color="auto"/>
                        <w:bottom w:val="none" w:sz="0" w:space="0" w:color="auto"/>
                        <w:right w:val="none" w:sz="0" w:space="0" w:color="auto"/>
                      </w:divBdr>
                    </w:div>
                  </w:divsChild>
                </w:div>
                <w:div w:id="866525317">
                  <w:marLeft w:val="0"/>
                  <w:marRight w:val="0"/>
                  <w:marTop w:val="0"/>
                  <w:marBottom w:val="0"/>
                  <w:divBdr>
                    <w:top w:val="none" w:sz="0" w:space="0" w:color="auto"/>
                    <w:left w:val="none" w:sz="0" w:space="0" w:color="auto"/>
                    <w:bottom w:val="none" w:sz="0" w:space="0" w:color="auto"/>
                    <w:right w:val="none" w:sz="0" w:space="0" w:color="auto"/>
                  </w:divBdr>
                  <w:divsChild>
                    <w:div w:id="1371107730">
                      <w:marLeft w:val="0"/>
                      <w:marRight w:val="0"/>
                      <w:marTop w:val="0"/>
                      <w:marBottom w:val="0"/>
                      <w:divBdr>
                        <w:top w:val="none" w:sz="0" w:space="0" w:color="auto"/>
                        <w:left w:val="none" w:sz="0" w:space="0" w:color="auto"/>
                        <w:bottom w:val="none" w:sz="0" w:space="0" w:color="auto"/>
                        <w:right w:val="none" w:sz="0" w:space="0" w:color="auto"/>
                      </w:divBdr>
                    </w:div>
                    <w:div w:id="333996984">
                      <w:marLeft w:val="195"/>
                      <w:marRight w:val="0"/>
                      <w:marTop w:val="0"/>
                      <w:marBottom w:val="0"/>
                      <w:divBdr>
                        <w:top w:val="none" w:sz="0" w:space="0" w:color="auto"/>
                        <w:left w:val="none" w:sz="0" w:space="0" w:color="auto"/>
                        <w:bottom w:val="none" w:sz="0" w:space="0" w:color="auto"/>
                        <w:right w:val="none" w:sz="0" w:space="0" w:color="auto"/>
                      </w:divBdr>
                    </w:div>
                  </w:divsChild>
                </w:div>
                <w:div w:id="1081638885">
                  <w:marLeft w:val="0"/>
                  <w:marRight w:val="0"/>
                  <w:marTop w:val="0"/>
                  <w:marBottom w:val="0"/>
                  <w:divBdr>
                    <w:top w:val="none" w:sz="0" w:space="0" w:color="auto"/>
                    <w:left w:val="none" w:sz="0" w:space="0" w:color="auto"/>
                    <w:bottom w:val="none" w:sz="0" w:space="0" w:color="auto"/>
                    <w:right w:val="none" w:sz="0" w:space="0" w:color="auto"/>
                  </w:divBdr>
                  <w:divsChild>
                    <w:div w:id="241262181">
                      <w:marLeft w:val="0"/>
                      <w:marRight w:val="0"/>
                      <w:marTop w:val="0"/>
                      <w:marBottom w:val="0"/>
                      <w:divBdr>
                        <w:top w:val="none" w:sz="0" w:space="0" w:color="auto"/>
                        <w:left w:val="none" w:sz="0" w:space="0" w:color="auto"/>
                        <w:bottom w:val="none" w:sz="0" w:space="0" w:color="auto"/>
                        <w:right w:val="none" w:sz="0" w:space="0" w:color="auto"/>
                      </w:divBdr>
                    </w:div>
                    <w:div w:id="1522166700">
                      <w:marLeft w:val="195"/>
                      <w:marRight w:val="0"/>
                      <w:marTop w:val="0"/>
                      <w:marBottom w:val="0"/>
                      <w:divBdr>
                        <w:top w:val="none" w:sz="0" w:space="0" w:color="auto"/>
                        <w:left w:val="none" w:sz="0" w:space="0" w:color="auto"/>
                        <w:bottom w:val="none" w:sz="0" w:space="0" w:color="auto"/>
                        <w:right w:val="none" w:sz="0" w:space="0" w:color="auto"/>
                      </w:divBdr>
                    </w:div>
                  </w:divsChild>
                </w:div>
                <w:div w:id="1469393608">
                  <w:marLeft w:val="0"/>
                  <w:marRight w:val="0"/>
                  <w:marTop w:val="0"/>
                  <w:marBottom w:val="0"/>
                  <w:divBdr>
                    <w:top w:val="none" w:sz="0" w:space="0" w:color="auto"/>
                    <w:left w:val="none" w:sz="0" w:space="0" w:color="auto"/>
                    <w:bottom w:val="none" w:sz="0" w:space="0" w:color="auto"/>
                    <w:right w:val="none" w:sz="0" w:space="0" w:color="auto"/>
                  </w:divBdr>
                  <w:divsChild>
                    <w:div w:id="560676612">
                      <w:marLeft w:val="0"/>
                      <w:marRight w:val="0"/>
                      <w:marTop w:val="0"/>
                      <w:marBottom w:val="0"/>
                      <w:divBdr>
                        <w:top w:val="none" w:sz="0" w:space="0" w:color="auto"/>
                        <w:left w:val="none" w:sz="0" w:space="0" w:color="auto"/>
                        <w:bottom w:val="none" w:sz="0" w:space="0" w:color="auto"/>
                        <w:right w:val="none" w:sz="0" w:space="0" w:color="auto"/>
                      </w:divBdr>
                    </w:div>
                    <w:div w:id="605580621">
                      <w:marLeft w:val="195"/>
                      <w:marRight w:val="0"/>
                      <w:marTop w:val="0"/>
                      <w:marBottom w:val="0"/>
                      <w:divBdr>
                        <w:top w:val="none" w:sz="0" w:space="0" w:color="auto"/>
                        <w:left w:val="none" w:sz="0" w:space="0" w:color="auto"/>
                        <w:bottom w:val="none" w:sz="0" w:space="0" w:color="auto"/>
                        <w:right w:val="none" w:sz="0" w:space="0" w:color="auto"/>
                      </w:divBdr>
                    </w:div>
                  </w:divsChild>
                </w:div>
                <w:div w:id="386684670">
                  <w:marLeft w:val="0"/>
                  <w:marRight w:val="0"/>
                  <w:marTop w:val="0"/>
                  <w:marBottom w:val="0"/>
                  <w:divBdr>
                    <w:top w:val="none" w:sz="0" w:space="0" w:color="auto"/>
                    <w:left w:val="none" w:sz="0" w:space="0" w:color="auto"/>
                    <w:bottom w:val="none" w:sz="0" w:space="0" w:color="auto"/>
                    <w:right w:val="none" w:sz="0" w:space="0" w:color="auto"/>
                  </w:divBdr>
                  <w:divsChild>
                    <w:div w:id="1652637403">
                      <w:marLeft w:val="0"/>
                      <w:marRight w:val="0"/>
                      <w:marTop w:val="0"/>
                      <w:marBottom w:val="0"/>
                      <w:divBdr>
                        <w:top w:val="none" w:sz="0" w:space="0" w:color="auto"/>
                        <w:left w:val="none" w:sz="0" w:space="0" w:color="auto"/>
                        <w:bottom w:val="none" w:sz="0" w:space="0" w:color="auto"/>
                        <w:right w:val="none" w:sz="0" w:space="0" w:color="auto"/>
                      </w:divBdr>
                    </w:div>
                    <w:div w:id="1919750789">
                      <w:marLeft w:val="195"/>
                      <w:marRight w:val="0"/>
                      <w:marTop w:val="0"/>
                      <w:marBottom w:val="0"/>
                      <w:divBdr>
                        <w:top w:val="none" w:sz="0" w:space="0" w:color="auto"/>
                        <w:left w:val="none" w:sz="0" w:space="0" w:color="auto"/>
                        <w:bottom w:val="none" w:sz="0" w:space="0" w:color="auto"/>
                        <w:right w:val="none" w:sz="0" w:space="0" w:color="auto"/>
                      </w:divBdr>
                    </w:div>
                  </w:divsChild>
                </w:div>
                <w:div w:id="1083573576">
                  <w:marLeft w:val="0"/>
                  <w:marRight w:val="0"/>
                  <w:marTop w:val="0"/>
                  <w:marBottom w:val="0"/>
                  <w:divBdr>
                    <w:top w:val="none" w:sz="0" w:space="0" w:color="auto"/>
                    <w:left w:val="none" w:sz="0" w:space="0" w:color="auto"/>
                    <w:bottom w:val="none" w:sz="0" w:space="0" w:color="auto"/>
                    <w:right w:val="none" w:sz="0" w:space="0" w:color="auto"/>
                  </w:divBdr>
                  <w:divsChild>
                    <w:div w:id="1959599117">
                      <w:marLeft w:val="0"/>
                      <w:marRight w:val="0"/>
                      <w:marTop w:val="0"/>
                      <w:marBottom w:val="0"/>
                      <w:divBdr>
                        <w:top w:val="none" w:sz="0" w:space="0" w:color="auto"/>
                        <w:left w:val="none" w:sz="0" w:space="0" w:color="auto"/>
                        <w:bottom w:val="none" w:sz="0" w:space="0" w:color="auto"/>
                        <w:right w:val="none" w:sz="0" w:space="0" w:color="auto"/>
                      </w:divBdr>
                    </w:div>
                    <w:div w:id="483550724">
                      <w:marLeft w:val="195"/>
                      <w:marRight w:val="0"/>
                      <w:marTop w:val="0"/>
                      <w:marBottom w:val="0"/>
                      <w:divBdr>
                        <w:top w:val="none" w:sz="0" w:space="0" w:color="auto"/>
                        <w:left w:val="none" w:sz="0" w:space="0" w:color="auto"/>
                        <w:bottom w:val="none" w:sz="0" w:space="0" w:color="auto"/>
                        <w:right w:val="none" w:sz="0" w:space="0" w:color="auto"/>
                      </w:divBdr>
                    </w:div>
                  </w:divsChild>
                </w:div>
                <w:div w:id="1655643488">
                  <w:marLeft w:val="0"/>
                  <w:marRight w:val="0"/>
                  <w:marTop w:val="0"/>
                  <w:marBottom w:val="0"/>
                  <w:divBdr>
                    <w:top w:val="none" w:sz="0" w:space="0" w:color="auto"/>
                    <w:left w:val="none" w:sz="0" w:space="0" w:color="auto"/>
                    <w:bottom w:val="none" w:sz="0" w:space="0" w:color="auto"/>
                    <w:right w:val="none" w:sz="0" w:space="0" w:color="auto"/>
                  </w:divBdr>
                  <w:divsChild>
                    <w:div w:id="702679655">
                      <w:marLeft w:val="0"/>
                      <w:marRight w:val="0"/>
                      <w:marTop w:val="0"/>
                      <w:marBottom w:val="0"/>
                      <w:divBdr>
                        <w:top w:val="none" w:sz="0" w:space="0" w:color="auto"/>
                        <w:left w:val="none" w:sz="0" w:space="0" w:color="auto"/>
                        <w:bottom w:val="none" w:sz="0" w:space="0" w:color="auto"/>
                        <w:right w:val="none" w:sz="0" w:space="0" w:color="auto"/>
                      </w:divBdr>
                    </w:div>
                    <w:div w:id="512644024">
                      <w:marLeft w:val="195"/>
                      <w:marRight w:val="0"/>
                      <w:marTop w:val="0"/>
                      <w:marBottom w:val="0"/>
                      <w:divBdr>
                        <w:top w:val="none" w:sz="0" w:space="0" w:color="auto"/>
                        <w:left w:val="none" w:sz="0" w:space="0" w:color="auto"/>
                        <w:bottom w:val="none" w:sz="0" w:space="0" w:color="auto"/>
                        <w:right w:val="none" w:sz="0" w:space="0" w:color="auto"/>
                      </w:divBdr>
                    </w:div>
                  </w:divsChild>
                </w:div>
                <w:div w:id="1193694044">
                  <w:marLeft w:val="0"/>
                  <w:marRight w:val="0"/>
                  <w:marTop w:val="0"/>
                  <w:marBottom w:val="0"/>
                  <w:divBdr>
                    <w:top w:val="none" w:sz="0" w:space="0" w:color="auto"/>
                    <w:left w:val="none" w:sz="0" w:space="0" w:color="auto"/>
                    <w:bottom w:val="none" w:sz="0" w:space="0" w:color="auto"/>
                    <w:right w:val="none" w:sz="0" w:space="0" w:color="auto"/>
                  </w:divBdr>
                  <w:divsChild>
                    <w:div w:id="2100179996">
                      <w:marLeft w:val="0"/>
                      <w:marRight w:val="0"/>
                      <w:marTop w:val="0"/>
                      <w:marBottom w:val="0"/>
                      <w:divBdr>
                        <w:top w:val="none" w:sz="0" w:space="0" w:color="auto"/>
                        <w:left w:val="none" w:sz="0" w:space="0" w:color="auto"/>
                        <w:bottom w:val="none" w:sz="0" w:space="0" w:color="auto"/>
                        <w:right w:val="none" w:sz="0" w:space="0" w:color="auto"/>
                      </w:divBdr>
                    </w:div>
                    <w:div w:id="1038967480">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098990">
          <w:marLeft w:val="0"/>
          <w:marRight w:val="0"/>
          <w:marTop w:val="0"/>
          <w:marBottom w:val="150"/>
          <w:divBdr>
            <w:top w:val="none" w:sz="0" w:space="0" w:color="auto"/>
            <w:left w:val="none" w:sz="0" w:space="0" w:color="auto"/>
            <w:bottom w:val="none" w:sz="0" w:space="0" w:color="auto"/>
            <w:right w:val="none" w:sz="0" w:space="0" w:color="auto"/>
          </w:divBdr>
        </w:div>
      </w:divsChild>
    </w:div>
    <w:div w:id="1225220395">
      <w:bodyDiv w:val="1"/>
      <w:marLeft w:val="0"/>
      <w:marRight w:val="0"/>
      <w:marTop w:val="0"/>
      <w:marBottom w:val="0"/>
      <w:divBdr>
        <w:top w:val="none" w:sz="0" w:space="0" w:color="auto"/>
        <w:left w:val="none" w:sz="0" w:space="0" w:color="auto"/>
        <w:bottom w:val="none" w:sz="0" w:space="0" w:color="auto"/>
        <w:right w:val="none" w:sz="0" w:space="0" w:color="auto"/>
      </w:divBdr>
      <w:divsChild>
        <w:div w:id="171989333">
          <w:marLeft w:val="0"/>
          <w:marRight w:val="0"/>
          <w:marTop w:val="0"/>
          <w:marBottom w:val="0"/>
          <w:divBdr>
            <w:top w:val="none" w:sz="0" w:space="0" w:color="auto"/>
            <w:left w:val="none" w:sz="0" w:space="0" w:color="auto"/>
            <w:bottom w:val="none" w:sz="0" w:space="0" w:color="auto"/>
            <w:right w:val="none" w:sz="0" w:space="0" w:color="auto"/>
          </w:divBdr>
          <w:divsChild>
            <w:div w:id="260797055">
              <w:marLeft w:val="0"/>
              <w:marRight w:val="0"/>
              <w:marTop w:val="0"/>
              <w:marBottom w:val="0"/>
              <w:divBdr>
                <w:top w:val="none" w:sz="0" w:space="0" w:color="auto"/>
                <w:left w:val="none" w:sz="0" w:space="0" w:color="auto"/>
                <w:bottom w:val="none" w:sz="0" w:space="0" w:color="auto"/>
                <w:right w:val="none" w:sz="0" w:space="0" w:color="auto"/>
              </w:divBdr>
            </w:div>
          </w:divsChild>
        </w:div>
        <w:div w:id="715543556">
          <w:marLeft w:val="0"/>
          <w:marRight w:val="0"/>
          <w:marTop w:val="0"/>
          <w:marBottom w:val="150"/>
          <w:divBdr>
            <w:top w:val="none" w:sz="0" w:space="0" w:color="auto"/>
            <w:left w:val="none" w:sz="0" w:space="0" w:color="auto"/>
            <w:bottom w:val="none" w:sz="0" w:space="0" w:color="auto"/>
            <w:right w:val="none" w:sz="0" w:space="0" w:color="auto"/>
          </w:divBdr>
          <w:divsChild>
            <w:div w:id="145585674">
              <w:marLeft w:val="0"/>
              <w:marRight w:val="0"/>
              <w:marTop w:val="0"/>
              <w:marBottom w:val="0"/>
              <w:divBdr>
                <w:top w:val="none" w:sz="0" w:space="0" w:color="auto"/>
                <w:left w:val="none" w:sz="0" w:space="0" w:color="auto"/>
                <w:bottom w:val="none" w:sz="0" w:space="0" w:color="auto"/>
                <w:right w:val="none" w:sz="0" w:space="0" w:color="auto"/>
              </w:divBdr>
              <w:divsChild>
                <w:div w:id="113254649">
                  <w:marLeft w:val="0"/>
                  <w:marRight w:val="0"/>
                  <w:marTop w:val="0"/>
                  <w:marBottom w:val="0"/>
                  <w:divBdr>
                    <w:top w:val="none" w:sz="0" w:space="0" w:color="auto"/>
                    <w:left w:val="none" w:sz="0" w:space="0" w:color="auto"/>
                    <w:bottom w:val="none" w:sz="0" w:space="0" w:color="auto"/>
                    <w:right w:val="none" w:sz="0" w:space="0" w:color="auto"/>
                  </w:divBdr>
                  <w:divsChild>
                    <w:div w:id="80866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479342">
              <w:marLeft w:val="0"/>
              <w:marRight w:val="0"/>
              <w:marTop w:val="30"/>
              <w:marBottom w:val="60"/>
              <w:divBdr>
                <w:top w:val="none" w:sz="0" w:space="0" w:color="auto"/>
                <w:left w:val="none" w:sz="0" w:space="0" w:color="auto"/>
                <w:bottom w:val="none" w:sz="0" w:space="0" w:color="auto"/>
                <w:right w:val="none" w:sz="0" w:space="0" w:color="auto"/>
              </w:divBdr>
              <w:divsChild>
                <w:div w:id="1474062357">
                  <w:marLeft w:val="0"/>
                  <w:marRight w:val="0"/>
                  <w:marTop w:val="0"/>
                  <w:marBottom w:val="0"/>
                  <w:divBdr>
                    <w:top w:val="none" w:sz="0" w:space="0" w:color="auto"/>
                    <w:left w:val="none" w:sz="0" w:space="0" w:color="auto"/>
                    <w:bottom w:val="none" w:sz="0" w:space="0" w:color="auto"/>
                    <w:right w:val="none" w:sz="0" w:space="0" w:color="auto"/>
                  </w:divBdr>
                  <w:divsChild>
                    <w:div w:id="1099371997">
                      <w:marLeft w:val="0"/>
                      <w:marRight w:val="0"/>
                      <w:marTop w:val="0"/>
                      <w:marBottom w:val="0"/>
                      <w:divBdr>
                        <w:top w:val="none" w:sz="0" w:space="0" w:color="auto"/>
                        <w:left w:val="none" w:sz="0" w:space="0" w:color="auto"/>
                        <w:bottom w:val="none" w:sz="0" w:space="0" w:color="auto"/>
                        <w:right w:val="none" w:sz="0" w:space="0" w:color="auto"/>
                      </w:divBdr>
                      <w:divsChild>
                        <w:div w:id="684020123">
                          <w:marLeft w:val="0"/>
                          <w:marRight w:val="0"/>
                          <w:marTop w:val="0"/>
                          <w:marBottom w:val="0"/>
                          <w:divBdr>
                            <w:top w:val="none" w:sz="0" w:space="0" w:color="auto"/>
                            <w:left w:val="none" w:sz="0" w:space="0" w:color="auto"/>
                            <w:bottom w:val="none" w:sz="0" w:space="0" w:color="auto"/>
                            <w:right w:val="none" w:sz="0" w:space="0" w:color="auto"/>
                          </w:divBdr>
                          <w:divsChild>
                            <w:div w:id="206209708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527990">
      <w:bodyDiv w:val="1"/>
      <w:marLeft w:val="0"/>
      <w:marRight w:val="0"/>
      <w:marTop w:val="0"/>
      <w:marBottom w:val="0"/>
      <w:divBdr>
        <w:top w:val="none" w:sz="0" w:space="0" w:color="auto"/>
        <w:left w:val="none" w:sz="0" w:space="0" w:color="auto"/>
        <w:bottom w:val="none" w:sz="0" w:space="0" w:color="auto"/>
        <w:right w:val="none" w:sz="0" w:space="0" w:color="auto"/>
      </w:divBdr>
    </w:div>
    <w:div w:id="1300725706">
      <w:bodyDiv w:val="1"/>
      <w:marLeft w:val="0"/>
      <w:marRight w:val="0"/>
      <w:marTop w:val="0"/>
      <w:marBottom w:val="0"/>
      <w:divBdr>
        <w:top w:val="none" w:sz="0" w:space="0" w:color="auto"/>
        <w:left w:val="none" w:sz="0" w:space="0" w:color="auto"/>
        <w:bottom w:val="none" w:sz="0" w:space="0" w:color="auto"/>
        <w:right w:val="none" w:sz="0" w:space="0" w:color="auto"/>
      </w:divBdr>
      <w:divsChild>
        <w:div w:id="985284961">
          <w:marLeft w:val="0"/>
          <w:marRight w:val="0"/>
          <w:marTop w:val="0"/>
          <w:marBottom w:val="0"/>
          <w:divBdr>
            <w:top w:val="none" w:sz="0" w:space="0" w:color="auto"/>
            <w:left w:val="none" w:sz="0" w:space="0" w:color="auto"/>
            <w:bottom w:val="none" w:sz="0" w:space="0" w:color="auto"/>
            <w:right w:val="none" w:sz="0" w:space="0" w:color="auto"/>
          </w:divBdr>
          <w:divsChild>
            <w:div w:id="649406795">
              <w:marLeft w:val="0"/>
              <w:marRight w:val="0"/>
              <w:marTop w:val="0"/>
              <w:marBottom w:val="0"/>
              <w:divBdr>
                <w:top w:val="none" w:sz="0" w:space="0" w:color="auto"/>
                <w:left w:val="none" w:sz="0" w:space="0" w:color="auto"/>
                <w:bottom w:val="none" w:sz="0" w:space="0" w:color="auto"/>
                <w:right w:val="none" w:sz="0" w:space="0" w:color="auto"/>
              </w:divBdr>
              <w:divsChild>
                <w:div w:id="113240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614879">
      <w:bodyDiv w:val="1"/>
      <w:marLeft w:val="0"/>
      <w:marRight w:val="0"/>
      <w:marTop w:val="0"/>
      <w:marBottom w:val="0"/>
      <w:divBdr>
        <w:top w:val="none" w:sz="0" w:space="0" w:color="auto"/>
        <w:left w:val="none" w:sz="0" w:space="0" w:color="auto"/>
        <w:bottom w:val="none" w:sz="0" w:space="0" w:color="auto"/>
        <w:right w:val="none" w:sz="0" w:space="0" w:color="auto"/>
      </w:divBdr>
      <w:divsChild>
        <w:div w:id="2020307992">
          <w:marLeft w:val="0"/>
          <w:marRight w:val="0"/>
          <w:marTop w:val="0"/>
          <w:marBottom w:val="0"/>
          <w:divBdr>
            <w:top w:val="none" w:sz="0" w:space="0" w:color="auto"/>
            <w:left w:val="none" w:sz="0" w:space="0" w:color="auto"/>
            <w:bottom w:val="none" w:sz="0" w:space="0" w:color="auto"/>
            <w:right w:val="none" w:sz="0" w:space="0" w:color="auto"/>
          </w:divBdr>
          <w:divsChild>
            <w:div w:id="714236197">
              <w:marLeft w:val="0"/>
              <w:marRight w:val="0"/>
              <w:marTop w:val="0"/>
              <w:marBottom w:val="0"/>
              <w:divBdr>
                <w:top w:val="none" w:sz="0" w:space="0" w:color="auto"/>
                <w:left w:val="none" w:sz="0" w:space="0" w:color="auto"/>
                <w:bottom w:val="none" w:sz="0" w:space="0" w:color="auto"/>
                <w:right w:val="none" w:sz="0" w:space="0" w:color="auto"/>
              </w:divBdr>
              <w:divsChild>
                <w:div w:id="100748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640849">
      <w:bodyDiv w:val="1"/>
      <w:marLeft w:val="0"/>
      <w:marRight w:val="0"/>
      <w:marTop w:val="0"/>
      <w:marBottom w:val="0"/>
      <w:divBdr>
        <w:top w:val="none" w:sz="0" w:space="0" w:color="auto"/>
        <w:left w:val="none" w:sz="0" w:space="0" w:color="auto"/>
        <w:bottom w:val="none" w:sz="0" w:space="0" w:color="auto"/>
        <w:right w:val="none" w:sz="0" w:space="0" w:color="auto"/>
      </w:divBdr>
      <w:divsChild>
        <w:div w:id="1805346852">
          <w:marLeft w:val="0"/>
          <w:marRight w:val="0"/>
          <w:marTop w:val="0"/>
          <w:marBottom w:val="120"/>
          <w:divBdr>
            <w:top w:val="none" w:sz="0" w:space="0" w:color="auto"/>
            <w:left w:val="none" w:sz="0" w:space="0" w:color="auto"/>
            <w:bottom w:val="single" w:sz="12" w:space="9" w:color="EBEBEB"/>
            <w:right w:val="none" w:sz="0" w:space="0" w:color="auto"/>
          </w:divBdr>
          <w:divsChild>
            <w:div w:id="224028352">
              <w:marLeft w:val="0"/>
              <w:marRight w:val="0"/>
              <w:marTop w:val="100"/>
              <w:marBottom w:val="100"/>
              <w:divBdr>
                <w:top w:val="none" w:sz="0" w:space="0" w:color="auto"/>
                <w:left w:val="none" w:sz="0" w:space="0" w:color="auto"/>
                <w:bottom w:val="none" w:sz="0" w:space="0" w:color="auto"/>
                <w:right w:val="none" w:sz="0" w:space="0" w:color="auto"/>
              </w:divBdr>
              <w:divsChild>
                <w:div w:id="34749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807584">
          <w:marLeft w:val="0"/>
          <w:marRight w:val="0"/>
          <w:marTop w:val="0"/>
          <w:marBottom w:val="0"/>
          <w:divBdr>
            <w:top w:val="none" w:sz="0" w:space="0" w:color="auto"/>
            <w:left w:val="none" w:sz="0" w:space="0" w:color="auto"/>
            <w:bottom w:val="none" w:sz="0" w:space="0" w:color="auto"/>
            <w:right w:val="none" w:sz="0" w:space="0" w:color="auto"/>
          </w:divBdr>
        </w:div>
        <w:div w:id="245695468">
          <w:marLeft w:val="0"/>
          <w:marRight w:val="0"/>
          <w:marTop w:val="0"/>
          <w:marBottom w:val="120"/>
          <w:divBdr>
            <w:top w:val="none" w:sz="0" w:space="0" w:color="auto"/>
            <w:left w:val="none" w:sz="0" w:space="0" w:color="auto"/>
            <w:bottom w:val="none" w:sz="0" w:space="0" w:color="auto"/>
            <w:right w:val="none" w:sz="0" w:space="0" w:color="auto"/>
          </w:divBdr>
          <w:divsChild>
            <w:div w:id="1906138495">
              <w:marLeft w:val="0"/>
              <w:marRight w:val="0"/>
              <w:marTop w:val="0"/>
              <w:marBottom w:val="0"/>
              <w:divBdr>
                <w:top w:val="none" w:sz="0" w:space="0" w:color="auto"/>
                <w:left w:val="none" w:sz="0" w:space="0" w:color="auto"/>
                <w:bottom w:val="none" w:sz="0" w:space="0" w:color="auto"/>
                <w:right w:val="none" w:sz="0" w:space="0" w:color="auto"/>
              </w:divBdr>
              <w:divsChild>
                <w:div w:id="672731504">
                  <w:marLeft w:val="0"/>
                  <w:marRight w:val="0"/>
                  <w:marTop w:val="0"/>
                  <w:marBottom w:val="0"/>
                  <w:divBdr>
                    <w:top w:val="none" w:sz="0" w:space="0" w:color="auto"/>
                    <w:left w:val="none" w:sz="0" w:space="0" w:color="auto"/>
                    <w:bottom w:val="none" w:sz="0" w:space="0" w:color="auto"/>
                    <w:right w:val="none" w:sz="0" w:space="0" w:color="auto"/>
                  </w:divBdr>
                  <w:divsChild>
                    <w:div w:id="86856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93337">
              <w:marLeft w:val="0"/>
              <w:marRight w:val="0"/>
              <w:marTop w:val="0"/>
              <w:marBottom w:val="0"/>
              <w:divBdr>
                <w:top w:val="none" w:sz="0" w:space="0" w:color="auto"/>
                <w:left w:val="none" w:sz="0" w:space="0" w:color="auto"/>
                <w:bottom w:val="single" w:sz="6" w:space="0" w:color="000000"/>
                <w:right w:val="none" w:sz="0" w:space="0" w:color="auto"/>
              </w:divBdr>
              <w:divsChild>
                <w:div w:id="1103258564">
                  <w:marLeft w:val="0"/>
                  <w:marRight w:val="0"/>
                  <w:marTop w:val="0"/>
                  <w:marBottom w:val="0"/>
                  <w:divBdr>
                    <w:top w:val="none" w:sz="0" w:space="0" w:color="auto"/>
                    <w:left w:val="none" w:sz="0" w:space="0" w:color="auto"/>
                    <w:bottom w:val="none" w:sz="0" w:space="0" w:color="auto"/>
                    <w:right w:val="none" w:sz="0" w:space="0" w:color="auto"/>
                  </w:divBdr>
                  <w:divsChild>
                    <w:div w:id="339818602">
                      <w:marLeft w:val="0"/>
                      <w:marRight w:val="0"/>
                      <w:marTop w:val="0"/>
                      <w:marBottom w:val="0"/>
                      <w:divBdr>
                        <w:top w:val="none" w:sz="0" w:space="0" w:color="auto"/>
                        <w:left w:val="none" w:sz="0" w:space="0" w:color="auto"/>
                        <w:bottom w:val="none" w:sz="0" w:space="0" w:color="auto"/>
                        <w:right w:val="none" w:sz="0" w:space="0" w:color="auto"/>
                      </w:divBdr>
                      <w:divsChild>
                        <w:div w:id="173816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772420">
                  <w:marLeft w:val="0"/>
                  <w:marRight w:val="0"/>
                  <w:marTop w:val="0"/>
                  <w:marBottom w:val="0"/>
                  <w:divBdr>
                    <w:top w:val="none" w:sz="0" w:space="0" w:color="auto"/>
                    <w:left w:val="none" w:sz="0" w:space="0" w:color="auto"/>
                    <w:bottom w:val="none" w:sz="0" w:space="0" w:color="auto"/>
                    <w:right w:val="none" w:sz="0" w:space="0" w:color="auto"/>
                  </w:divBdr>
                  <w:divsChild>
                    <w:div w:id="389306338">
                      <w:marLeft w:val="0"/>
                      <w:marRight w:val="0"/>
                      <w:marTop w:val="0"/>
                      <w:marBottom w:val="0"/>
                      <w:divBdr>
                        <w:top w:val="none" w:sz="0" w:space="0" w:color="auto"/>
                        <w:left w:val="none" w:sz="0" w:space="0" w:color="auto"/>
                        <w:bottom w:val="none" w:sz="0" w:space="0" w:color="auto"/>
                        <w:right w:val="none" w:sz="0" w:space="0" w:color="auto"/>
                      </w:divBdr>
                      <w:divsChild>
                        <w:div w:id="209154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776832">
          <w:marLeft w:val="0"/>
          <w:marRight w:val="0"/>
          <w:marTop w:val="0"/>
          <w:marBottom w:val="0"/>
          <w:divBdr>
            <w:top w:val="none" w:sz="0" w:space="0" w:color="auto"/>
            <w:left w:val="none" w:sz="0" w:space="0" w:color="auto"/>
            <w:bottom w:val="none" w:sz="0" w:space="0" w:color="auto"/>
            <w:right w:val="none" w:sz="0" w:space="0" w:color="auto"/>
          </w:divBdr>
        </w:div>
      </w:divsChild>
    </w:div>
    <w:div w:id="1498880381">
      <w:bodyDiv w:val="1"/>
      <w:marLeft w:val="0"/>
      <w:marRight w:val="0"/>
      <w:marTop w:val="0"/>
      <w:marBottom w:val="0"/>
      <w:divBdr>
        <w:top w:val="none" w:sz="0" w:space="0" w:color="auto"/>
        <w:left w:val="none" w:sz="0" w:space="0" w:color="auto"/>
        <w:bottom w:val="none" w:sz="0" w:space="0" w:color="auto"/>
        <w:right w:val="none" w:sz="0" w:space="0" w:color="auto"/>
      </w:divBdr>
      <w:divsChild>
        <w:div w:id="1635865978">
          <w:marLeft w:val="0"/>
          <w:marRight w:val="0"/>
          <w:marTop w:val="0"/>
          <w:marBottom w:val="0"/>
          <w:divBdr>
            <w:top w:val="none" w:sz="0" w:space="0" w:color="auto"/>
            <w:left w:val="none" w:sz="0" w:space="0" w:color="auto"/>
            <w:bottom w:val="none" w:sz="0" w:space="0" w:color="auto"/>
            <w:right w:val="none" w:sz="0" w:space="0" w:color="auto"/>
          </w:divBdr>
          <w:divsChild>
            <w:div w:id="422535567">
              <w:marLeft w:val="0"/>
              <w:marRight w:val="0"/>
              <w:marTop w:val="0"/>
              <w:marBottom w:val="0"/>
              <w:divBdr>
                <w:top w:val="none" w:sz="0" w:space="0" w:color="auto"/>
                <w:left w:val="none" w:sz="0" w:space="0" w:color="auto"/>
                <w:bottom w:val="none" w:sz="0" w:space="0" w:color="auto"/>
                <w:right w:val="none" w:sz="0" w:space="0" w:color="auto"/>
              </w:divBdr>
            </w:div>
          </w:divsChild>
        </w:div>
        <w:div w:id="1423650651">
          <w:marLeft w:val="0"/>
          <w:marRight w:val="0"/>
          <w:marTop w:val="0"/>
          <w:marBottom w:val="0"/>
          <w:divBdr>
            <w:top w:val="none" w:sz="0" w:space="0" w:color="auto"/>
            <w:left w:val="none" w:sz="0" w:space="0" w:color="auto"/>
            <w:bottom w:val="none" w:sz="0" w:space="0" w:color="auto"/>
            <w:right w:val="none" w:sz="0" w:space="0" w:color="auto"/>
          </w:divBdr>
        </w:div>
      </w:divsChild>
    </w:div>
    <w:div w:id="1514496593">
      <w:bodyDiv w:val="1"/>
      <w:marLeft w:val="0"/>
      <w:marRight w:val="0"/>
      <w:marTop w:val="0"/>
      <w:marBottom w:val="0"/>
      <w:divBdr>
        <w:top w:val="none" w:sz="0" w:space="0" w:color="auto"/>
        <w:left w:val="none" w:sz="0" w:space="0" w:color="auto"/>
        <w:bottom w:val="none" w:sz="0" w:space="0" w:color="auto"/>
        <w:right w:val="none" w:sz="0" w:space="0" w:color="auto"/>
      </w:divBdr>
      <w:divsChild>
        <w:div w:id="1354066977">
          <w:marLeft w:val="0"/>
          <w:marRight w:val="0"/>
          <w:marTop w:val="0"/>
          <w:marBottom w:val="0"/>
          <w:divBdr>
            <w:top w:val="none" w:sz="0" w:space="0" w:color="auto"/>
            <w:left w:val="none" w:sz="0" w:space="0" w:color="auto"/>
            <w:bottom w:val="none" w:sz="0" w:space="0" w:color="auto"/>
            <w:right w:val="none" w:sz="0" w:space="0" w:color="auto"/>
          </w:divBdr>
          <w:divsChild>
            <w:div w:id="1407267195">
              <w:marLeft w:val="0"/>
              <w:marRight w:val="0"/>
              <w:marTop w:val="0"/>
              <w:marBottom w:val="0"/>
              <w:divBdr>
                <w:top w:val="none" w:sz="0" w:space="0" w:color="auto"/>
                <w:left w:val="none" w:sz="0" w:space="0" w:color="auto"/>
                <w:bottom w:val="none" w:sz="0" w:space="0" w:color="auto"/>
                <w:right w:val="none" w:sz="0" w:space="0" w:color="auto"/>
              </w:divBdr>
              <w:divsChild>
                <w:div w:id="203472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904174">
      <w:bodyDiv w:val="1"/>
      <w:marLeft w:val="0"/>
      <w:marRight w:val="0"/>
      <w:marTop w:val="0"/>
      <w:marBottom w:val="0"/>
      <w:divBdr>
        <w:top w:val="none" w:sz="0" w:space="0" w:color="auto"/>
        <w:left w:val="none" w:sz="0" w:space="0" w:color="auto"/>
        <w:bottom w:val="none" w:sz="0" w:space="0" w:color="auto"/>
        <w:right w:val="none" w:sz="0" w:space="0" w:color="auto"/>
      </w:divBdr>
      <w:divsChild>
        <w:div w:id="496768754">
          <w:marLeft w:val="0"/>
          <w:marRight w:val="0"/>
          <w:marTop w:val="0"/>
          <w:marBottom w:val="0"/>
          <w:divBdr>
            <w:top w:val="none" w:sz="0" w:space="0" w:color="auto"/>
            <w:left w:val="none" w:sz="0" w:space="0" w:color="auto"/>
            <w:bottom w:val="none" w:sz="0" w:space="0" w:color="auto"/>
            <w:right w:val="none" w:sz="0" w:space="0" w:color="auto"/>
          </w:divBdr>
          <w:divsChild>
            <w:div w:id="988940336">
              <w:marLeft w:val="0"/>
              <w:marRight w:val="0"/>
              <w:marTop w:val="0"/>
              <w:marBottom w:val="0"/>
              <w:divBdr>
                <w:top w:val="none" w:sz="0" w:space="0" w:color="auto"/>
                <w:left w:val="none" w:sz="0" w:space="0" w:color="auto"/>
                <w:bottom w:val="none" w:sz="0" w:space="0" w:color="auto"/>
                <w:right w:val="none" w:sz="0" w:space="0" w:color="auto"/>
              </w:divBdr>
              <w:divsChild>
                <w:div w:id="180711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873782">
      <w:bodyDiv w:val="1"/>
      <w:marLeft w:val="0"/>
      <w:marRight w:val="0"/>
      <w:marTop w:val="0"/>
      <w:marBottom w:val="0"/>
      <w:divBdr>
        <w:top w:val="none" w:sz="0" w:space="0" w:color="auto"/>
        <w:left w:val="none" w:sz="0" w:space="0" w:color="auto"/>
        <w:bottom w:val="none" w:sz="0" w:space="0" w:color="auto"/>
        <w:right w:val="none" w:sz="0" w:space="0" w:color="auto"/>
      </w:divBdr>
    </w:div>
    <w:div w:id="1631085328">
      <w:bodyDiv w:val="1"/>
      <w:marLeft w:val="0"/>
      <w:marRight w:val="0"/>
      <w:marTop w:val="0"/>
      <w:marBottom w:val="0"/>
      <w:divBdr>
        <w:top w:val="none" w:sz="0" w:space="0" w:color="auto"/>
        <w:left w:val="none" w:sz="0" w:space="0" w:color="auto"/>
        <w:bottom w:val="none" w:sz="0" w:space="0" w:color="auto"/>
        <w:right w:val="none" w:sz="0" w:space="0" w:color="auto"/>
      </w:divBdr>
    </w:div>
    <w:div w:id="1633562884">
      <w:bodyDiv w:val="1"/>
      <w:marLeft w:val="0"/>
      <w:marRight w:val="0"/>
      <w:marTop w:val="0"/>
      <w:marBottom w:val="0"/>
      <w:divBdr>
        <w:top w:val="none" w:sz="0" w:space="0" w:color="auto"/>
        <w:left w:val="none" w:sz="0" w:space="0" w:color="auto"/>
        <w:bottom w:val="none" w:sz="0" w:space="0" w:color="auto"/>
        <w:right w:val="none" w:sz="0" w:space="0" w:color="auto"/>
      </w:divBdr>
    </w:div>
    <w:div w:id="1670868975">
      <w:bodyDiv w:val="1"/>
      <w:marLeft w:val="0"/>
      <w:marRight w:val="0"/>
      <w:marTop w:val="0"/>
      <w:marBottom w:val="0"/>
      <w:divBdr>
        <w:top w:val="none" w:sz="0" w:space="0" w:color="auto"/>
        <w:left w:val="none" w:sz="0" w:space="0" w:color="auto"/>
        <w:bottom w:val="none" w:sz="0" w:space="0" w:color="auto"/>
        <w:right w:val="none" w:sz="0" w:space="0" w:color="auto"/>
      </w:divBdr>
    </w:div>
    <w:div w:id="1689791981">
      <w:bodyDiv w:val="1"/>
      <w:marLeft w:val="0"/>
      <w:marRight w:val="0"/>
      <w:marTop w:val="0"/>
      <w:marBottom w:val="0"/>
      <w:divBdr>
        <w:top w:val="none" w:sz="0" w:space="0" w:color="auto"/>
        <w:left w:val="none" w:sz="0" w:space="0" w:color="auto"/>
        <w:bottom w:val="none" w:sz="0" w:space="0" w:color="auto"/>
        <w:right w:val="none" w:sz="0" w:space="0" w:color="auto"/>
      </w:divBdr>
    </w:div>
    <w:div w:id="1697539807">
      <w:bodyDiv w:val="1"/>
      <w:marLeft w:val="0"/>
      <w:marRight w:val="0"/>
      <w:marTop w:val="0"/>
      <w:marBottom w:val="0"/>
      <w:divBdr>
        <w:top w:val="none" w:sz="0" w:space="0" w:color="auto"/>
        <w:left w:val="none" w:sz="0" w:space="0" w:color="auto"/>
        <w:bottom w:val="none" w:sz="0" w:space="0" w:color="auto"/>
        <w:right w:val="none" w:sz="0" w:space="0" w:color="auto"/>
      </w:divBdr>
    </w:div>
    <w:div w:id="1720546711">
      <w:bodyDiv w:val="1"/>
      <w:marLeft w:val="0"/>
      <w:marRight w:val="0"/>
      <w:marTop w:val="0"/>
      <w:marBottom w:val="0"/>
      <w:divBdr>
        <w:top w:val="none" w:sz="0" w:space="0" w:color="auto"/>
        <w:left w:val="none" w:sz="0" w:space="0" w:color="auto"/>
        <w:bottom w:val="none" w:sz="0" w:space="0" w:color="auto"/>
        <w:right w:val="none" w:sz="0" w:space="0" w:color="auto"/>
      </w:divBdr>
      <w:divsChild>
        <w:div w:id="2077122593">
          <w:marLeft w:val="0"/>
          <w:marRight w:val="0"/>
          <w:marTop w:val="0"/>
          <w:marBottom w:val="0"/>
          <w:divBdr>
            <w:top w:val="none" w:sz="0" w:space="0" w:color="auto"/>
            <w:left w:val="none" w:sz="0" w:space="0" w:color="auto"/>
            <w:bottom w:val="none" w:sz="0" w:space="0" w:color="auto"/>
            <w:right w:val="none" w:sz="0" w:space="0" w:color="auto"/>
          </w:divBdr>
          <w:divsChild>
            <w:div w:id="377901959">
              <w:marLeft w:val="0"/>
              <w:marRight w:val="0"/>
              <w:marTop w:val="0"/>
              <w:marBottom w:val="0"/>
              <w:divBdr>
                <w:top w:val="none" w:sz="0" w:space="0" w:color="auto"/>
                <w:left w:val="none" w:sz="0" w:space="0" w:color="auto"/>
                <w:bottom w:val="none" w:sz="0" w:space="0" w:color="auto"/>
                <w:right w:val="none" w:sz="0" w:space="0" w:color="auto"/>
              </w:divBdr>
              <w:divsChild>
                <w:div w:id="42068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451727">
      <w:bodyDiv w:val="1"/>
      <w:marLeft w:val="0"/>
      <w:marRight w:val="0"/>
      <w:marTop w:val="0"/>
      <w:marBottom w:val="0"/>
      <w:divBdr>
        <w:top w:val="none" w:sz="0" w:space="0" w:color="auto"/>
        <w:left w:val="none" w:sz="0" w:space="0" w:color="auto"/>
        <w:bottom w:val="none" w:sz="0" w:space="0" w:color="auto"/>
        <w:right w:val="none" w:sz="0" w:space="0" w:color="auto"/>
      </w:divBdr>
    </w:div>
    <w:div w:id="1753163714">
      <w:bodyDiv w:val="1"/>
      <w:marLeft w:val="0"/>
      <w:marRight w:val="0"/>
      <w:marTop w:val="0"/>
      <w:marBottom w:val="0"/>
      <w:divBdr>
        <w:top w:val="none" w:sz="0" w:space="0" w:color="auto"/>
        <w:left w:val="none" w:sz="0" w:space="0" w:color="auto"/>
        <w:bottom w:val="none" w:sz="0" w:space="0" w:color="auto"/>
        <w:right w:val="none" w:sz="0" w:space="0" w:color="auto"/>
      </w:divBdr>
    </w:div>
    <w:div w:id="1788237644">
      <w:bodyDiv w:val="1"/>
      <w:marLeft w:val="0"/>
      <w:marRight w:val="0"/>
      <w:marTop w:val="0"/>
      <w:marBottom w:val="0"/>
      <w:divBdr>
        <w:top w:val="none" w:sz="0" w:space="0" w:color="auto"/>
        <w:left w:val="none" w:sz="0" w:space="0" w:color="auto"/>
        <w:bottom w:val="none" w:sz="0" w:space="0" w:color="auto"/>
        <w:right w:val="none" w:sz="0" w:space="0" w:color="auto"/>
      </w:divBdr>
    </w:div>
    <w:div w:id="1792433312">
      <w:bodyDiv w:val="1"/>
      <w:marLeft w:val="0"/>
      <w:marRight w:val="0"/>
      <w:marTop w:val="0"/>
      <w:marBottom w:val="0"/>
      <w:divBdr>
        <w:top w:val="none" w:sz="0" w:space="0" w:color="auto"/>
        <w:left w:val="none" w:sz="0" w:space="0" w:color="auto"/>
        <w:bottom w:val="none" w:sz="0" w:space="0" w:color="auto"/>
        <w:right w:val="none" w:sz="0" w:space="0" w:color="auto"/>
      </w:divBdr>
      <w:divsChild>
        <w:div w:id="1254900313">
          <w:marLeft w:val="0"/>
          <w:marRight w:val="0"/>
          <w:marTop w:val="0"/>
          <w:marBottom w:val="0"/>
          <w:divBdr>
            <w:top w:val="none" w:sz="0" w:space="0" w:color="auto"/>
            <w:left w:val="none" w:sz="0" w:space="0" w:color="auto"/>
            <w:bottom w:val="none" w:sz="0" w:space="0" w:color="auto"/>
            <w:right w:val="none" w:sz="0" w:space="0" w:color="auto"/>
          </w:divBdr>
          <w:divsChild>
            <w:div w:id="1540629058">
              <w:marLeft w:val="0"/>
              <w:marRight w:val="0"/>
              <w:marTop w:val="0"/>
              <w:marBottom w:val="0"/>
              <w:divBdr>
                <w:top w:val="none" w:sz="0" w:space="0" w:color="auto"/>
                <w:left w:val="none" w:sz="0" w:space="0" w:color="auto"/>
                <w:bottom w:val="none" w:sz="0" w:space="0" w:color="auto"/>
                <w:right w:val="none" w:sz="0" w:space="0" w:color="auto"/>
              </w:divBdr>
              <w:divsChild>
                <w:div w:id="79464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765727">
      <w:bodyDiv w:val="1"/>
      <w:marLeft w:val="0"/>
      <w:marRight w:val="0"/>
      <w:marTop w:val="0"/>
      <w:marBottom w:val="0"/>
      <w:divBdr>
        <w:top w:val="none" w:sz="0" w:space="0" w:color="auto"/>
        <w:left w:val="none" w:sz="0" w:space="0" w:color="auto"/>
        <w:bottom w:val="none" w:sz="0" w:space="0" w:color="auto"/>
        <w:right w:val="none" w:sz="0" w:space="0" w:color="auto"/>
      </w:divBdr>
      <w:divsChild>
        <w:div w:id="367411801">
          <w:marLeft w:val="0"/>
          <w:marRight w:val="0"/>
          <w:marTop w:val="0"/>
          <w:marBottom w:val="0"/>
          <w:divBdr>
            <w:top w:val="none" w:sz="0" w:space="0" w:color="auto"/>
            <w:left w:val="none" w:sz="0" w:space="0" w:color="auto"/>
            <w:bottom w:val="none" w:sz="0" w:space="0" w:color="auto"/>
            <w:right w:val="none" w:sz="0" w:space="0" w:color="auto"/>
          </w:divBdr>
          <w:divsChild>
            <w:div w:id="1753432956">
              <w:marLeft w:val="0"/>
              <w:marRight w:val="0"/>
              <w:marTop w:val="0"/>
              <w:marBottom w:val="0"/>
              <w:divBdr>
                <w:top w:val="none" w:sz="0" w:space="0" w:color="auto"/>
                <w:left w:val="none" w:sz="0" w:space="0" w:color="auto"/>
                <w:bottom w:val="none" w:sz="0" w:space="0" w:color="auto"/>
                <w:right w:val="none" w:sz="0" w:space="0" w:color="auto"/>
              </w:divBdr>
              <w:divsChild>
                <w:div w:id="7945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076783">
      <w:bodyDiv w:val="1"/>
      <w:marLeft w:val="0"/>
      <w:marRight w:val="0"/>
      <w:marTop w:val="0"/>
      <w:marBottom w:val="0"/>
      <w:divBdr>
        <w:top w:val="none" w:sz="0" w:space="0" w:color="auto"/>
        <w:left w:val="none" w:sz="0" w:space="0" w:color="auto"/>
        <w:bottom w:val="none" w:sz="0" w:space="0" w:color="auto"/>
        <w:right w:val="none" w:sz="0" w:space="0" w:color="auto"/>
      </w:divBdr>
    </w:div>
    <w:div w:id="1834488346">
      <w:bodyDiv w:val="1"/>
      <w:marLeft w:val="0"/>
      <w:marRight w:val="0"/>
      <w:marTop w:val="0"/>
      <w:marBottom w:val="0"/>
      <w:divBdr>
        <w:top w:val="none" w:sz="0" w:space="0" w:color="auto"/>
        <w:left w:val="none" w:sz="0" w:space="0" w:color="auto"/>
        <w:bottom w:val="none" w:sz="0" w:space="0" w:color="auto"/>
        <w:right w:val="none" w:sz="0" w:space="0" w:color="auto"/>
      </w:divBdr>
      <w:divsChild>
        <w:div w:id="1953592508">
          <w:marLeft w:val="0"/>
          <w:marRight w:val="0"/>
          <w:marTop w:val="0"/>
          <w:marBottom w:val="0"/>
          <w:divBdr>
            <w:top w:val="none" w:sz="0" w:space="0" w:color="auto"/>
            <w:left w:val="none" w:sz="0" w:space="0" w:color="auto"/>
            <w:bottom w:val="none" w:sz="0" w:space="0" w:color="auto"/>
            <w:right w:val="none" w:sz="0" w:space="0" w:color="auto"/>
          </w:divBdr>
          <w:divsChild>
            <w:div w:id="808859241">
              <w:marLeft w:val="0"/>
              <w:marRight w:val="0"/>
              <w:marTop w:val="0"/>
              <w:marBottom w:val="0"/>
              <w:divBdr>
                <w:top w:val="none" w:sz="0" w:space="0" w:color="auto"/>
                <w:left w:val="none" w:sz="0" w:space="0" w:color="auto"/>
                <w:bottom w:val="none" w:sz="0" w:space="0" w:color="auto"/>
                <w:right w:val="none" w:sz="0" w:space="0" w:color="auto"/>
              </w:divBdr>
              <w:divsChild>
                <w:div w:id="3979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278330">
      <w:bodyDiv w:val="1"/>
      <w:marLeft w:val="0"/>
      <w:marRight w:val="0"/>
      <w:marTop w:val="0"/>
      <w:marBottom w:val="0"/>
      <w:divBdr>
        <w:top w:val="none" w:sz="0" w:space="0" w:color="auto"/>
        <w:left w:val="none" w:sz="0" w:space="0" w:color="auto"/>
        <w:bottom w:val="none" w:sz="0" w:space="0" w:color="auto"/>
        <w:right w:val="none" w:sz="0" w:space="0" w:color="auto"/>
      </w:divBdr>
      <w:divsChild>
        <w:div w:id="807360103">
          <w:marLeft w:val="0"/>
          <w:marRight w:val="0"/>
          <w:marTop w:val="0"/>
          <w:marBottom w:val="270"/>
          <w:divBdr>
            <w:top w:val="none" w:sz="0" w:space="0" w:color="auto"/>
            <w:left w:val="none" w:sz="0" w:space="0" w:color="auto"/>
            <w:bottom w:val="none" w:sz="0" w:space="0" w:color="auto"/>
            <w:right w:val="none" w:sz="0" w:space="0" w:color="auto"/>
          </w:divBdr>
          <w:divsChild>
            <w:div w:id="2043818476">
              <w:marLeft w:val="0"/>
              <w:marRight w:val="0"/>
              <w:marTop w:val="0"/>
              <w:marBottom w:val="0"/>
              <w:divBdr>
                <w:top w:val="none" w:sz="0" w:space="0" w:color="auto"/>
                <w:left w:val="none" w:sz="0" w:space="0" w:color="auto"/>
                <w:bottom w:val="none" w:sz="0" w:space="0" w:color="auto"/>
                <w:right w:val="none" w:sz="0" w:space="0" w:color="auto"/>
              </w:divBdr>
              <w:divsChild>
                <w:div w:id="1534995988">
                  <w:marLeft w:val="0"/>
                  <w:marRight w:val="0"/>
                  <w:marTop w:val="150"/>
                  <w:marBottom w:val="150"/>
                  <w:divBdr>
                    <w:top w:val="none" w:sz="0" w:space="0" w:color="auto"/>
                    <w:left w:val="none" w:sz="0" w:space="0" w:color="auto"/>
                    <w:bottom w:val="none" w:sz="0" w:space="0" w:color="auto"/>
                    <w:right w:val="none" w:sz="0" w:space="0" w:color="auto"/>
                  </w:divBdr>
                </w:div>
                <w:div w:id="1619795572">
                  <w:marLeft w:val="0"/>
                  <w:marRight w:val="0"/>
                  <w:marTop w:val="225"/>
                  <w:marBottom w:val="225"/>
                  <w:divBdr>
                    <w:top w:val="none" w:sz="0" w:space="0" w:color="auto"/>
                    <w:left w:val="none" w:sz="0" w:space="0" w:color="auto"/>
                    <w:bottom w:val="none" w:sz="0" w:space="0" w:color="auto"/>
                    <w:right w:val="none" w:sz="0" w:space="0" w:color="auto"/>
                  </w:divBdr>
                  <w:divsChild>
                    <w:div w:id="405692612">
                      <w:marLeft w:val="0"/>
                      <w:marRight w:val="0"/>
                      <w:marTop w:val="0"/>
                      <w:marBottom w:val="0"/>
                      <w:divBdr>
                        <w:top w:val="none" w:sz="0" w:space="0" w:color="auto"/>
                        <w:left w:val="none" w:sz="0" w:space="0" w:color="auto"/>
                        <w:bottom w:val="none" w:sz="0" w:space="0" w:color="auto"/>
                        <w:right w:val="none" w:sz="0" w:space="0" w:color="auto"/>
                      </w:divBdr>
                      <w:divsChild>
                        <w:div w:id="67845428">
                          <w:marLeft w:val="0"/>
                          <w:marRight w:val="0"/>
                          <w:marTop w:val="0"/>
                          <w:marBottom w:val="0"/>
                          <w:divBdr>
                            <w:top w:val="none" w:sz="0" w:space="0" w:color="auto"/>
                            <w:left w:val="none" w:sz="0" w:space="0" w:color="auto"/>
                            <w:bottom w:val="none" w:sz="0" w:space="0" w:color="auto"/>
                            <w:right w:val="none" w:sz="0" w:space="0" w:color="auto"/>
                          </w:divBdr>
                          <w:divsChild>
                            <w:div w:id="1226144957">
                              <w:marLeft w:val="0"/>
                              <w:marRight w:val="0"/>
                              <w:marTop w:val="0"/>
                              <w:marBottom w:val="0"/>
                              <w:divBdr>
                                <w:top w:val="none" w:sz="0" w:space="0" w:color="auto"/>
                                <w:left w:val="none" w:sz="0" w:space="0" w:color="auto"/>
                                <w:bottom w:val="none" w:sz="0" w:space="0" w:color="auto"/>
                                <w:right w:val="none" w:sz="0" w:space="0" w:color="auto"/>
                              </w:divBdr>
                            </w:div>
                            <w:div w:id="2076732801">
                              <w:marLeft w:val="0"/>
                              <w:marRight w:val="0"/>
                              <w:marTop w:val="0"/>
                              <w:marBottom w:val="0"/>
                              <w:divBdr>
                                <w:top w:val="none" w:sz="0" w:space="0" w:color="auto"/>
                                <w:left w:val="none" w:sz="0" w:space="0" w:color="auto"/>
                                <w:bottom w:val="none" w:sz="0" w:space="0" w:color="auto"/>
                                <w:right w:val="none" w:sz="0" w:space="0" w:color="auto"/>
                              </w:divBdr>
                            </w:div>
                            <w:div w:id="17238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445031">
                  <w:marLeft w:val="0"/>
                  <w:marRight w:val="0"/>
                  <w:marTop w:val="225"/>
                  <w:marBottom w:val="225"/>
                  <w:divBdr>
                    <w:top w:val="none" w:sz="0" w:space="0" w:color="auto"/>
                    <w:left w:val="none" w:sz="0" w:space="0" w:color="auto"/>
                    <w:bottom w:val="none" w:sz="0" w:space="0" w:color="auto"/>
                    <w:right w:val="none" w:sz="0" w:space="0" w:color="auto"/>
                  </w:divBdr>
                  <w:divsChild>
                    <w:div w:id="1236430697">
                      <w:marLeft w:val="0"/>
                      <w:marRight w:val="0"/>
                      <w:marTop w:val="0"/>
                      <w:marBottom w:val="0"/>
                      <w:divBdr>
                        <w:top w:val="none" w:sz="0" w:space="0" w:color="auto"/>
                        <w:left w:val="none" w:sz="0" w:space="0" w:color="auto"/>
                        <w:bottom w:val="none" w:sz="0" w:space="0" w:color="auto"/>
                        <w:right w:val="none" w:sz="0" w:space="0" w:color="auto"/>
                      </w:divBdr>
                    </w:div>
                    <w:div w:id="1028533374">
                      <w:marLeft w:val="0"/>
                      <w:marRight w:val="0"/>
                      <w:marTop w:val="0"/>
                      <w:marBottom w:val="0"/>
                      <w:divBdr>
                        <w:top w:val="none" w:sz="0" w:space="0" w:color="auto"/>
                        <w:left w:val="none" w:sz="0" w:space="0" w:color="auto"/>
                        <w:bottom w:val="none" w:sz="0" w:space="0" w:color="auto"/>
                        <w:right w:val="none" w:sz="0" w:space="0" w:color="auto"/>
                      </w:divBdr>
                    </w:div>
                  </w:divsChild>
                </w:div>
                <w:div w:id="1973166929">
                  <w:marLeft w:val="0"/>
                  <w:marRight w:val="0"/>
                  <w:marTop w:val="225"/>
                  <w:marBottom w:val="225"/>
                  <w:divBdr>
                    <w:top w:val="none" w:sz="0" w:space="0" w:color="auto"/>
                    <w:left w:val="none" w:sz="0" w:space="0" w:color="auto"/>
                    <w:bottom w:val="none" w:sz="0" w:space="0" w:color="auto"/>
                    <w:right w:val="none" w:sz="0" w:space="0" w:color="auto"/>
                  </w:divBdr>
                  <w:divsChild>
                    <w:div w:id="653294754">
                      <w:marLeft w:val="0"/>
                      <w:marRight w:val="0"/>
                      <w:marTop w:val="0"/>
                      <w:marBottom w:val="0"/>
                      <w:divBdr>
                        <w:top w:val="none" w:sz="0" w:space="0" w:color="auto"/>
                        <w:left w:val="none" w:sz="0" w:space="0" w:color="auto"/>
                        <w:bottom w:val="none" w:sz="0" w:space="0" w:color="auto"/>
                        <w:right w:val="none" w:sz="0" w:space="0" w:color="auto"/>
                      </w:divBdr>
                      <w:divsChild>
                        <w:div w:id="151599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264449">
          <w:marLeft w:val="0"/>
          <w:marRight w:val="0"/>
          <w:marTop w:val="0"/>
          <w:marBottom w:val="0"/>
          <w:divBdr>
            <w:top w:val="none" w:sz="0" w:space="0" w:color="auto"/>
            <w:left w:val="none" w:sz="0" w:space="0" w:color="auto"/>
            <w:bottom w:val="none" w:sz="0" w:space="0" w:color="auto"/>
            <w:right w:val="none" w:sz="0" w:space="0" w:color="auto"/>
          </w:divBdr>
        </w:div>
      </w:divsChild>
    </w:div>
    <w:div w:id="1854496394">
      <w:bodyDiv w:val="1"/>
      <w:marLeft w:val="0"/>
      <w:marRight w:val="0"/>
      <w:marTop w:val="0"/>
      <w:marBottom w:val="0"/>
      <w:divBdr>
        <w:top w:val="none" w:sz="0" w:space="0" w:color="auto"/>
        <w:left w:val="none" w:sz="0" w:space="0" w:color="auto"/>
        <w:bottom w:val="none" w:sz="0" w:space="0" w:color="auto"/>
        <w:right w:val="none" w:sz="0" w:space="0" w:color="auto"/>
      </w:divBdr>
      <w:divsChild>
        <w:div w:id="1495874497">
          <w:marLeft w:val="0"/>
          <w:marRight w:val="0"/>
          <w:marTop w:val="0"/>
          <w:marBottom w:val="0"/>
          <w:divBdr>
            <w:top w:val="none" w:sz="0" w:space="0" w:color="auto"/>
            <w:left w:val="none" w:sz="0" w:space="0" w:color="auto"/>
            <w:bottom w:val="none" w:sz="0" w:space="0" w:color="auto"/>
            <w:right w:val="none" w:sz="0" w:space="0" w:color="auto"/>
          </w:divBdr>
          <w:divsChild>
            <w:div w:id="501895816">
              <w:marLeft w:val="0"/>
              <w:marRight w:val="0"/>
              <w:marTop w:val="0"/>
              <w:marBottom w:val="0"/>
              <w:divBdr>
                <w:top w:val="none" w:sz="0" w:space="0" w:color="auto"/>
                <w:left w:val="none" w:sz="0" w:space="0" w:color="auto"/>
                <w:bottom w:val="none" w:sz="0" w:space="0" w:color="auto"/>
                <w:right w:val="none" w:sz="0" w:space="0" w:color="auto"/>
              </w:divBdr>
              <w:divsChild>
                <w:div w:id="140117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551805">
      <w:bodyDiv w:val="1"/>
      <w:marLeft w:val="0"/>
      <w:marRight w:val="0"/>
      <w:marTop w:val="0"/>
      <w:marBottom w:val="0"/>
      <w:divBdr>
        <w:top w:val="none" w:sz="0" w:space="0" w:color="auto"/>
        <w:left w:val="none" w:sz="0" w:space="0" w:color="auto"/>
        <w:bottom w:val="none" w:sz="0" w:space="0" w:color="auto"/>
        <w:right w:val="none" w:sz="0" w:space="0" w:color="auto"/>
      </w:divBdr>
      <w:divsChild>
        <w:div w:id="582488882">
          <w:marLeft w:val="0"/>
          <w:marRight w:val="0"/>
          <w:marTop w:val="0"/>
          <w:marBottom w:val="0"/>
          <w:divBdr>
            <w:top w:val="none" w:sz="0" w:space="0" w:color="auto"/>
            <w:left w:val="none" w:sz="0" w:space="0" w:color="auto"/>
            <w:bottom w:val="none" w:sz="0" w:space="0" w:color="auto"/>
            <w:right w:val="none" w:sz="0" w:space="0" w:color="auto"/>
          </w:divBdr>
          <w:divsChild>
            <w:div w:id="1012073603">
              <w:marLeft w:val="0"/>
              <w:marRight w:val="0"/>
              <w:marTop w:val="0"/>
              <w:marBottom w:val="0"/>
              <w:divBdr>
                <w:top w:val="none" w:sz="0" w:space="0" w:color="auto"/>
                <w:left w:val="none" w:sz="0" w:space="0" w:color="auto"/>
                <w:bottom w:val="none" w:sz="0" w:space="0" w:color="auto"/>
                <w:right w:val="none" w:sz="0" w:space="0" w:color="auto"/>
              </w:divBdr>
              <w:divsChild>
                <w:div w:id="28019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257926">
      <w:bodyDiv w:val="1"/>
      <w:marLeft w:val="0"/>
      <w:marRight w:val="0"/>
      <w:marTop w:val="0"/>
      <w:marBottom w:val="0"/>
      <w:divBdr>
        <w:top w:val="none" w:sz="0" w:space="0" w:color="auto"/>
        <w:left w:val="none" w:sz="0" w:space="0" w:color="auto"/>
        <w:bottom w:val="none" w:sz="0" w:space="0" w:color="auto"/>
        <w:right w:val="none" w:sz="0" w:space="0" w:color="auto"/>
      </w:divBdr>
      <w:divsChild>
        <w:div w:id="642663401">
          <w:marLeft w:val="0"/>
          <w:marRight w:val="0"/>
          <w:marTop w:val="0"/>
          <w:marBottom w:val="0"/>
          <w:divBdr>
            <w:top w:val="none" w:sz="0" w:space="0" w:color="auto"/>
            <w:left w:val="none" w:sz="0" w:space="0" w:color="auto"/>
            <w:bottom w:val="none" w:sz="0" w:space="0" w:color="auto"/>
            <w:right w:val="none" w:sz="0" w:space="0" w:color="auto"/>
          </w:divBdr>
          <w:divsChild>
            <w:div w:id="869802604">
              <w:marLeft w:val="0"/>
              <w:marRight w:val="0"/>
              <w:marTop w:val="0"/>
              <w:marBottom w:val="0"/>
              <w:divBdr>
                <w:top w:val="none" w:sz="0" w:space="0" w:color="auto"/>
                <w:left w:val="none" w:sz="0" w:space="0" w:color="auto"/>
                <w:bottom w:val="none" w:sz="0" w:space="0" w:color="auto"/>
                <w:right w:val="none" w:sz="0" w:space="0" w:color="auto"/>
              </w:divBdr>
              <w:divsChild>
                <w:div w:id="2059157341">
                  <w:marLeft w:val="0"/>
                  <w:marRight w:val="0"/>
                  <w:marTop w:val="0"/>
                  <w:marBottom w:val="0"/>
                  <w:divBdr>
                    <w:top w:val="none" w:sz="0" w:space="0" w:color="auto"/>
                    <w:left w:val="none" w:sz="0" w:space="0" w:color="auto"/>
                    <w:bottom w:val="none" w:sz="0" w:space="0" w:color="auto"/>
                    <w:right w:val="none" w:sz="0" w:space="0" w:color="auto"/>
                  </w:divBdr>
                </w:div>
                <w:div w:id="195123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239817">
      <w:bodyDiv w:val="1"/>
      <w:marLeft w:val="0"/>
      <w:marRight w:val="0"/>
      <w:marTop w:val="0"/>
      <w:marBottom w:val="0"/>
      <w:divBdr>
        <w:top w:val="none" w:sz="0" w:space="0" w:color="auto"/>
        <w:left w:val="none" w:sz="0" w:space="0" w:color="auto"/>
        <w:bottom w:val="none" w:sz="0" w:space="0" w:color="auto"/>
        <w:right w:val="none" w:sz="0" w:space="0" w:color="auto"/>
      </w:divBdr>
    </w:div>
    <w:div w:id="1909342826">
      <w:bodyDiv w:val="1"/>
      <w:marLeft w:val="0"/>
      <w:marRight w:val="0"/>
      <w:marTop w:val="0"/>
      <w:marBottom w:val="0"/>
      <w:divBdr>
        <w:top w:val="none" w:sz="0" w:space="0" w:color="auto"/>
        <w:left w:val="none" w:sz="0" w:space="0" w:color="auto"/>
        <w:bottom w:val="none" w:sz="0" w:space="0" w:color="auto"/>
        <w:right w:val="none" w:sz="0" w:space="0" w:color="auto"/>
      </w:divBdr>
      <w:divsChild>
        <w:div w:id="188570747">
          <w:marLeft w:val="0"/>
          <w:marRight w:val="0"/>
          <w:marTop w:val="0"/>
          <w:marBottom w:val="0"/>
          <w:divBdr>
            <w:top w:val="none" w:sz="0" w:space="0" w:color="auto"/>
            <w:left w:val="none" w:sz="0" w:space="0" w:color="auto"/>
            <w:bottom w:val="none" w:sz="0" w:space="0" w:color="auto"/>
            <w:right w:val="none" w:sz="0" w:space="0" w:color="auto"/>
          </w:divBdr>
          <w:divsChild>
            <w:div w:id="224952229">
              <w:marLeft w:val="0"/>
              <w:marRight w:val="0"/>
              <w:marTop w:val="0"/>
              <w:marBottom w:val="0"/>
              <w:divBdr>
                <w:top w:val="none" w:sz="0" w:space="0" w:color="auto"/>
                <w:left w:val="none" w:sz="0" w:space="0" w:color="auto"/>
                <w:bottom w:val="none" w:sz="0" w:space="0" w:color="auto"/>
                <w:right w:val="none" w:sz="0" w:space="0" w:color="auto"/>
              </w:divBdr>
              <w:divsChild>
                <w:div w:id="168470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947785">
      <w:bodyDiv w:val="1"/>
      <w:marLeft w:val="0"/>
      <w:marRight w:val="0"/>
      <w:marTop w:val="0"/>
      <w:marBottom w:val="0"/>
      <w:divBdr>
        <w:top w:val="none" w:sz="0" w:space="0" w:color="auto"/>
        <w:left w:val="none" w:sz="0" w:space="0" w:color="auto"/>
        <w:bottom w:val="none" w:sz="0" w:space="0" w:color="auto"/>
        <w:right w:val="none" w:sz="0" w:space="0" w:color="auto"/>
      </w:divBdr>
      <w:divsChild>
        <w:div w:id="435487560">
          <w:marLeft w:val="0"/>
          <w:marRight w:val="0"/>
          <w:marTop w:val="0"/>
          <w:marBottom w:val="0"/>
          <w:divBdr>
            <w:top w:val="none" w:sz="0" w:space="0" w:color="auto"/>
            <w:left w:val="none" w:sz="0" w:space="0" w:color="auto"/>
            <w:bottom w:val="none" w:sz="0" w:space="0" w:color="auto"/>
            <w:right w:val="none" w:sz="0" w:space="0" w:color="auto"/>
          </w:divBdr>
          <w:divsChild>
            <w:div w:id="1962104265">
              <w:marLeft w:val="0"/>
              <w:marRight w:val="0"/>
              <w:marTop w:val="0"/>
              <w:marBottom w:val="0"/>
              <w:divBdr>
                <w:top w:val="none" w:sz="0" w:space="0" w:color="auto"/>
                <w:left w:val="none" w:sz="0" w:space="0" w:color="auto"/>
                <w:bottom w:val="none" w:sz="0" w:space="0" w:color="auto"/>
                <w:right w:val="none" w:sz="0" w:space="0" w:color="auto"/>
              </w:divBdr>
              <w:divsChild>
                <w:div w:id="142337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10761">
      <w:bodyDiv w:val="1"/>
      <w:marLeft w:val="0"/>
      <w:marRight w:val="0"/>
      <w:marTop w:val="0"/>
      <w:marBottom w:val="0"/>
      <w:divBdr>
        <w:top w:val="none" w:sz="0" w:space="0" w:color="auto"/>
        <w:left w:val="none" w:sz="0" w:space="0" w:color="auto"/>
        <w:bottom w:val="none" w:sz="0" w:space="0" w:color="auto"/>
        <w:right w:val="none" w:sz="0" w:space="0" w:color="auto"/>
      </w:divBdr>
      <w:divsChild>
        <w:div w:id="1546719002">
          <w:marLeft w:val="0"/>
          <w:marRight w:val="0"/>
          <w:marTop w:val="0"/>
          <w:marBottom w:val="120"/>
          <w:divBdr>
            <w:top w:val="none" w:sz="0" w:space="0" w:color="auto"/>
            <w:left w:val="none" w:sz="0" w:space="0" w:color="auto"/>
            <w:bottom w:val="single" w:sz="12" w:space="9" w:color="EBEBEB"/>
            <w:right w:val="none" w:sz="0" w:space="0" w:color="auto"/>
          </w:divBdr>
          <w:divsChild>
            <w:div w:id="1847549591">
              <w:marLeft w:val="0"/>
              <w:marRight w:val="0"/>
              <w:marTop w:val="100"/>
              <w:marBottom w:val="100"/>
              <w:divBdr>
                <w:top w:val="none" w:sz="0" w:space="0" w:color="auto"/>
                <w:left w:val="none" w:sz="0" w:space="0" w:color="auto"/>
                <w:bottom w:val="none" w:sz="0" w:space="0" w:color="auto"/>
                <w:right w:val="none" w:sz="0" w:space="0" w:color="auto"/>
              </w:divBdr>
              <w:divsChild>
                <w:div w:id="54344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84921">
          <w:marLeft w:val="0"/>
          <w:marRight w:val="0"/>
          <w:marTop w:val="0"/>
          <w:marBottom w:val="120"/>
          <w:divBdr>
            <w:top w:val="none" w:sz="0" w:space="0" w:color="auto"/>
            <w:left w:val="none" w:sz="0" w:space="0" w:color="auto"/>
            <w:bottom w:val="none" w:sz="0" w:space="0" w:color="auto"/>
            <w:right w:val="none" w:sz="0" w:space="0" w:color="auto"/>
          </w:divBdr>
          <w:divsChild>
            <w:div w:id="1211766838">
              <w:marLeft w:val="0"/>
              <w:marRight w:val="0"/>
              <w:marTop w:val="0"/>
              <w:marBottom w:val="0"/>
              <w:divBdr>
                <w:top w:val="none" w:sz="0" w:space="0" w:color="auto"/>
                <w:left w:val="none" w:sz="0" w:space="0" w:color="auto"/>
                <w:bottom w:val="none" w:sz="0" w:space="0" w:color="auto"/>
                <w:right w:val="none" w:sz="0" w:space="0" w:color="auto"/>
              </w:divBdr>
              <w:divsChild>
                <w:div w:id="286088354">
                  <w:marLeft w:val="0"/>
                  <w:marRight w:val="0"/>
                  <w:marTop w:val="0"/>
                  <w:marBottom w:val="0"/>
                  <w:divBdr>
                    <w:top w:val="none" w:sz="0" w:space="0" w:color="auto"/>
                    <w:left w:val="none" w:sz="0" w:space="0" w:color="auto"/>
                    <w:bottom w:val="none" w:sz="0" w:space="0" w:color="auto"/>
                    <w:right w:val="none" w:sz="0" w:space="0" w:color="auto"/>
                  </w:divBdr>
                  <w:divsChild>
                    <w:div w:id="166300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159795">
              <w:marLeft w:val="0"/>
              <w:marRight w:val="0"/>
              <w:marTop w:val="0"/>
              <w:marBottom w:val="0"/>
              <w:divBdr>
                <w:top w:val="none" w:sz="0" w:space="0" w:color="auto"/>
                <w:left w:val="none" w:sz="0" w:space="0" w:color="auto"/>
                <w:bottom w:val="single" w:sz="6" w:space="0" w:color="000000"/>
                <w:right w:val="none" w:sz="0" w:space="0" w:color="auto"/>
              </w:divBdr>
              <w:divsChild>
                <w:div w:id="1455441447">
                  <w:marLeft w:val="0"/>
                  <w:marRight w:val="0"/>
                  <w:marTop w:val="0"/>
                  <w:marBottom w:val="0"/>
                  <w:divBdr>
                    <w:top w:val="none" w:sz="0" w:space="0" w:color="auto"/>
                    <w:left w:val="none" w:sz="0" w:space="0" w:color="auto"/>
                    <w:bottom w:val="none" w:sz="0" w:space="0" w:color="auto"/>
                    <w:right w:val="none" w:sz="0" w:space="0" w:color="auto"/>
                  </w:divBdr>
                  <w:divsChild>
                    <w:div w:id="1758745341">
                      <w:marLeft w:val="0"/>
                      <w:marRight w:val="0"/>
                      <w:marTop w:val="0"/>
                      <w:marBottom w:val="0"/>
                      <w:divBdr>
                        <w:top w:val="none" w:sz="0" w:space="0" w:color="auto"/>
                        <w:left w:val="none" w:sz="0" w:space="0" w:color="auto"/>
                        <w:bottom w:val="none" w:sz="0" w:space="0" w:color="auto"/>
                        <w:right w:val="none" w:sz="0" w:space="0" w:color="auto"/>
                      </w:divBdr>
                      <w:divsChild>
                        <w:div w:id="145840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30445">
                  <w:marLeft w:val="0"/>
                  <w:marRight w:val="0"/>
                  <w:marTop w:val="0"/>
                  <w:marBottom w:val="0"/>
                  <w:divBdr>
                    <w:top w:val="none" w:sz="0" w:space="0" w:color="auto"/>
                    <w:left w:val="none" w:sz="0" w:space="0" w:color="auto"/>
                    <w:bottom w:val="none" w:sz="0" w:space="0" w:color="auto"/>
                    <w:right w:val="none" w:sz="0" w:space="0" w:color="auto"/>
                  </w:divBdr>
                  <w:divsChild>
                    <w:div w:id="1921020983">
                      <w:marLeft w:val="0"/>
                      <w:marRight w:val="0"/>
                      <w:marTop w:val="0"/>
                      <w:marBottom w:val="0"/>
                      <w:divBdr>
                        <w:top w:val="none" w:sz="0" w:space="0" w:color="auto"/>
                        <w:left w:val="none" w:sz="0" w:space="0" w:color="auto"/>
                        <w:bottom w:val="none" w:sz="0" w:space="0" w:color="auto"/>
                        <w:right w:val="none" w:sz="0" w:space="0" w:color="auto"/>
                      </w:divBdr>
                      <w:divsChild>
                        <w:div w:id="152339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358878">
          <w:marLeft w:val="0"/>
          <w:marRight w:val="0"/>
          <w:marTop w:val="0"/>
          <w:marBottom w:val="0"/>
          <w:divBdr>
            <w:top w:val="none" w:sz="0" w:space="0" w:color="auto"/>
            <w:left w:val="none" w:sz="0" w:space="0" w:color="auto"/>
            <w:bottom w:val="none" w:sz="0" w:space="0" w:color="auto"/>
            <w:right w:val="none" w:sz="0" w:space="0" w:color="auto"/>
          </w:divBdr>
        </w:div>
      </w:divsChild>
    </w:div>
    <w:div w:id="1968047943">
      <w:bodyDiv w:val="1"/>
      <w:marLeft w:val="0"/>
      <w:marRight w:val="0"/>
      <w:marTop w:val="0"/>
      <w:marBottom w:val="0"/>
      <w:divBdr>
        <w:top w:val="none" w:sz="0" w:space="0" w:color="auto"/>
        <w:left w:val="none" w:sz="0" w:space="0" w:color="auto"/>
        <w:bottom w:val="none" w:sz="0" w:space="0" w:color="auto"/>
        <w:right w:val="none" w:sz="0" w:space="0" w:color="auto"/>
      </w:divBdr>
      <w:divsChild>
        <w:div w:id="428821489">
          <w:marLeft w:val="0"/>
          <w:marRight w:val="0"/>
          <w:marTop w:val="0"/>
          <w:marBottom w:val="0"/>
          <w:divBdr>
            <w:top w:val="none" w:sz="0" w:space="0" w:color="auto"/>
            <w:left w:val="none" w:sz="0" w:space="0" w:color="auto"/>
            <w:bottom w:val="none" w:sz="0" w:space="0" w:color="auto"/>
            <w:right w:val="none" w:sz="0" w:space="0" w:color="auto"/>
          </w:divBdr>
          <w:divsChild>
            <w:div w:id="71123303">
              <w:marLeft w:val="0"/>
              <w:marRight w:val="0"/>
              <w:marTop w:val="0"/>
              <w:marBottom w:val="0"/>
              <w:divBdr>
                <w:top w:val="none" w:sz="0" w:space="0" w:color="auto"/>
                <w:left w:val="none" w:sz="0" w:space="0" w:color="auto"/>
                <w:bottom w:val="none" w:sz="0" w:space="0" w:color="auto"/>
                <w:right w:val="none" w:sz="0" w:space="0" w:color="auto"/>
              </w:divBdr>
              <w:divsChild>
                <w:div w:id="163705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898294">
      <w:bodyDiv w:val="1"/>
      <w:marLeft w:val="0"/>
      <w:marRight w:val="0"/>
      <w:marTop w:val="0"/>
      <w:marBottom w:val="0"/>
      <w:divBdr>
        <w:top w:val="none" w:sz="0" w:space="0" w:color="auto"/>
        <w:left w:val="none" w:sz="0" w:space="0" w:color="auto"/>
        <w:bottom w:val="none" w:sz="0" w:space="0" w:color="auto"/>
        <w:right w:val="none" w:sz="0" w:space="0" w:color="auto"/>
      </w:divBdr>
    </w:div>
    <w:div w:id="1997412062">
      <w:bodyDiv w:val="1"/>
      <w:marLeft w:val="0"/>
      <w:marRight w:val="0"/>
      <w:marTop w:val="0"/>
      <w:marBottom w:val="0"/>
      <w:divBdr>
        <w:top w:val="none" w:sz="0" w:space="0" w:color="auto"/>
        <w:left w:val="none" w:sz="0" w:space="0" w:color="auto"/>
        <w:bottom w:val="none" w:sz="0" w:space="0" w:color="auto"/>
        <w:right w:val="none" w:sz="0" w:space="0" w:color="auto"/>
      </w:divBdr>
    </w:div>
    <w:div w:id="2001039950">
      <w:bodyDiv w:val="1"/>
      <w:marLeft w:val="0"/>
      <w:marRight w:val="0"/>
      <w:marTop w:val="0"/>
      <w:marBottom w:val="0"/>
      <w:divBdr>
        <w:top w:val="none" w:sz="0" w:space="0" w:color="auto"/>
        <w:left w:val="none" w:sz="0" w:space="0" w:color="auto"/>
        <w:bottom w:val="none" w:sz="0" w:space="0" w:color="auto"/>
        <w:right w:val="none" w:sz="0" w:space="0" w:color="auto"/>
      </w:divBdr>
      <w:divsChild>
        <w:div w:id="1350448626">
          <w:marLeft w:val="0"/>
          <w:marRight w:val="0"/>
          <w:marTop w:val="0"/>
          <w:marBottom w:val="0"/>
          <w:divBdr>
            <w:top w:val="none" w:sz="0" w:space="0" w:color="auto"/>
            <w:left w:val="none" w:sz="0" w:space="0" w:color="auto"/>
            <w:bottom w:val="none" w:sz="0" w:space="0" w:color="auto"/>
            <w:right w:val="none" w:sz="0" w:space="0" w:color="auto"/>
          </w:divBdr>
          <w:divsChild>
            <w:div w:id="480387797">
              <w:marLeft w:val="0"/>
              <w:marRight w:val="0"/>
              <w:marTop w:val="0"/>
              <w:marBottom w:val="0"/>
              <w:divBdr>
                <w:top w:val="none" w:sz="0" w:space="0" w:color="auto"/>
                <w:left w:val="none" w:sz="0" w:space="0" w:color="auto"/>
                <w:bottom w:val="none" w:sz="0" w:space="0" w:color="auto"/>
                <w:right w:val="none" w:sz="0" w:space="0" w:color="auto"/>
              </w:divBdr>
            </w:div>
          </w:divsChild>
        </w:div>
        <w:div w:id="261954468">
          <w:marLeft w:val="0"/>
          <w:marRight w:val="0"/>
          <w:marTop w:val="0"/>
          <w:marBottom w:val="0"/>
          <w:divBdr>
            <w:top w:val="none" w:sz="0" w:space="0" w:color="auto"/>
            <w:left w:val="none" w:sz="0" w:space="0" w:color="auto"/>
            <w:bottom w:val="none" w:sz="0" w:space="0" w:color="auto"/>
            <w:right w:val="none" w:sz="0" w:space="0" w:color="auto"/>
          </w:divBdr>
        </w:div>
      </w:divsChild>
    </w:div>
    <w:div w:id="2045448725">
      <w:bodyDiv w:val="1"/>
      <w:marLeft w:val="0"/>
      <w:marRight w:val="0"/>
      <w:marTop w:val="0"/>
      <w:marBottom w:val="0"/>
      <w:divBdr>
        <w:top w:val="none" w:sz="0" w:space="0" w:color="auto"/>
        <w:left w:val="none" w:sz="0" w:space="0" w:color="auto"/>
        <w:bottom w:val="none" w:sz="0" w:space="0" w:color="auto"/>
        <w:right w:val="none" w:sz="0" w:space="0" w:color="auto"/>
      </w:divBdr>
      <w:divsChild>
        <w:div w:id="1935361058">
          <w:marLeft w:val="0"/>
          <w:marRight w:val="0"/>
          <w:marTop w:val="0"/>
          <w:marBottom w:val="0"/>
          <w:divBdr>
            <w:top w:val="none" w:sz="0" w:space="0" w:color="auto"/>
            <w:left w:val="none" w:sz="0" w:space="0" w:color="auto"/>
            <w:bottom w:val="none" w:sz="0" w:space="0" w:color="auto"/>
            <w:right w:val="none" w:sz="0" w:space="0" w:color="auto"/>
          </w:divBdr>
          <w:divsChild>
            <w:div w:id="1437478758">
              <w:marLeft w:val="0"/>
              <w:marRight w:val="0"/>
              <w:marTop w:val="0"/>
              <w:marBottom w:val="0"/>
              <w:divBdr>
                <w:top w:val="none" w:sz="0" w:space="0" w:color="auto"/>
                <w:left w:val="none" w:sz="0" w:space="0" w:color="auto"/>
                <w:bottom w:val="none" w:sz="0" w:space="0" w:color="auto"/>
                <w:right w:val="none" w:sz="0" w:space="0" w:color="auto"/>
              </w:divBdr>
              <w:divsChild>
                <w:div w:id="149186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644995">
      <w:bodyDiv w:val="1"/>
      <w:marLeft w:val="0"/>
      <w:marRight w:val="0"/>
      <w:marTop w:val="0"/>
      <w:marBottom w:val="0"/>
      <w:divBdr>
        <w:top w:val="none" w:sz="0" w:space="0" w:color="auto"/>
        <w:left w:val="none" w:sz="0" w:space="0" w:color="auto"/>
        <w:bottom w:val="none" w:sz="0" w:space="0" w:color="auto"/>
        <w:right w:val="none" w:sz="0" w:space="0" w:color="auto"/>
      </w:divBdr>
      <w:divsChild>
        <w:div w:id="1087655721">
          <w:marLeft w:val="0"/>
          <w:marRight w:val="0"/>
          <w:marTop w:val="0"/>
          <w:marBottom w:val="0"/>
          <w:divBdr>
            <w:top w:val="none" w:sz="0" w:space="0" w:color="auto"/>
            <w:left w:val="none" w:sz="0" w:space="0" w:color="auto"/>
            <w:bottom w:val="none" w:sz="0" w:space="0" w:color="auto"/>
            <w:right w:val="none" w:sz="0" w:space="0" w:color="auto"/>
          </w:divBdr>
        </w:div>
      </w:divsChild>
    </w:div>
    <w:div w:id="2097050370">
      <w:bodyDiv w:val="1"/>
      <w:marLeft w:val="0"/>
      <w:marRight w:val="0"/>
      <w:marTop w:val="0"/>
      <w:marBottom w:val="0"/>
      <w:divBdr>
        <w:top w:val="none" w:sz="0" w:space="0" w:color="auto"/>
        <w:left w:val="none" w:sz="0" w:space="0" w:color="auto"/>
        <w:bottom w:val="none" w:sz="0" w:space="0" w:color="auto"/>
        <w:right w:val="none" w:sz="0" w:space="0" w:color="auto"/>
      </w:divBdr>
    </w:div>
    <w:div w:id="2100633975">
      <w:bodyDiv w:val="1"/>
      <w:marLeft w:val="0"/>
      <w:marRight w:val="0"/>
      <w:marTop w:val="0"/>
      <w:marBottom w:val="0"/>
      <w:divBdr>
        <w:top w:val="none" w:sz="0" w:space="0" w:color="auto"/>
        <w:left w:val="none" w:sz="0" w:space="0" w:color="auto"/>
        <w:bottom w:val="none" w:sz="0" w:space="0" w:color="auto"/>
        <w:right w:val="none" w:sz="0" w:space="0" w:color="auto"/>
      </w:divBdr>
    </w:div>
    <w:div w:id="2143502016">
      <w:bodyDiv w:val="1"/>
      <w:marLeft w:val="0"/>
      <w:marRight w:val="0"/>
      <w:marTop w:val="0"/>
      <w:marBottom w:val="0"/>
      <w:divBdr>
        <w:top w:val="none" w:sz="0" w:space="0" w:color="auto"/>
        <w:left w:val="none" w:sz="0" w:space="0" w:color="auto"/>
        <w:bottom w:val="none" w:sz="0" w:space="0" w:color="auto"/>
        <w:right w:val="none" w:sz="0" w:space="0" w:color="auto"/>
      </w:divBdr>
      <w:divsChild>
        <w:div w:id="1538619173">
          <w:marLeft w:val="0"/>
          <w:marRight w:val="0"/>
          <w:marTop w:val="0"/>
          <w:marBottom w:val="0"/>
          <w:divBdr>
            <w:top w:val="none" w:sz="0" w:space="0" w:color="auto"/>
            <w:left w:val="none" w:sz="0" w:space="0" w:color="auto"/>
            <w:bottom w:val="none" w:sz="0" w:space="0" w:color="auto"/>
            <w:right w:val="none" w:sz="0" w:space="0" w:color="auto"/>
          </w:divBdr>
          <w:divsChild>
            <w:div w:id="903026528">
              <w:marLeft w:val="0"/>
              <w:marRight w:val="0"/>
              <w:marTop w:val="0"/>
              <w:marBottom w:val="0"/>
              <w:divBdr>
                <w:top w:val="none" w:sz="0" w:space="0" w:color="auto"/>
                <w:left w:val="none" w:sz="0" w:space="0" w:color="auto"/>
                <w:bottom w:val="none" w:sz="0" w:space="0" w:color="auto"/>
                <w:right w:val="none" w:sz="0" w:space="0" w:color="auto"/>
              </w:divBdr>
              <w:divsChild>
                <w:div w:id="44292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37/1082-989X.1.1.16" TargetMode="External"/><Relationship Id="rId21" Type="http://schemas.openxmlformats.org/officeDocument/2006/relationships/hyperlink" Target="https://doi.org/10.1076/jcen.23.4.530.1227" TargetMode="External"/><Relationship Id="rId42" Type="http://schemas.openxmlformats.org/officeDocument/2006/relationships/hyperlink" Target="https://doi.org/10.1177/1073191119858411" TargetMode="External"/><Relationship Id="rId47" Type="http://schemas.openxmlformats.org/officeDocument/2006/relationships/hyperlink" Target="https://doi.org/10.1146/annurev-clinpsy-032813-153700" TargetMode="External"/><Relationship Id="rId63" Type="http://schemas.openxmlformats.org/officeDocument/2006/relationships/hyperlink" Target="https://doi.org/10.1177/0013164413504584" TargetMode="External"/><Relationship Id="rId68" Type="http://schemas.openxmlformats.org/officeDocument/2006/relationships/hyperlink" Target="https://doi.org/j.bodyim.2020.01.003" TargetMode="External"/><Relationship Id="rId16" Type="http://schemas.openxmlformats.org/officeDocument/2006/relationships/hyperlink" Target="https://doi.org/10.1016/j.appet.2014.09.009" TargetMode="External"/><Relationship Id="rId11" Type="http://schemas.openxmlformats.org/officeDocument/2006/relationships/hyperlink" Target="https://doi.org/10.1177/0149206315591075" TargetMode="External"/><Relationship Id="rId32" Type="http://schemas.openxmlformats.org/officeDocument/2006/relationships/hyperlink" Target="https://doi.org/10.1016/j.paid.2015.04.006" TargetMode="External"/><Relationship Id="rId37" Type="http://schemas.openxmlformats.org/officeDocument/2006/relationships/hyperlink" Target="https://doi.org/10.1080/00273171.2015.1135306" TargetMode="External"/><Relationship Id="rId53" Type="http://schemas.openxmlformats.org/officeDocument/2006/relationships/hyperlink" Target="https://doi.org/10.1080/10705511.2014.961800" TargetMode="External"/><Relationship Id="rId58" Type="http://schemas.openxmlformats.org/officeDocument/2006/relationships/hyperlink" Target="https://doi.org/10.1177/016328720965688" TargetMode="External"/><Relationship Id="rId74" Type="http://schemas.openxmlformats.org/officeDocument/2006/relationships/hyperlink" Target="https://doi.org/10.1016/j.bodyim.2020.09.009" TargetMode="External"/><Relationship Id="rId79" Type="http://schemas.openxmlformats.org/officeDocument/2006/relationships/image" Target="media/image1.png"/><Relationship Id="rId5" Type="http://schemas.openxmlformats.org/officeDocument/2006/relationships/footnotes" Target="footnotes.xml"/><Relationship Id="rId61" Type="http://schemas.openxmlformats.org/officeDocument/2006/relationships/hyperlink" Target="https://doi.org/10.1016/j.appet.2017.06.018" TargetMode="External"/><Relationship Id="rId82" Type="http://schemas.microsoft.com/office/2011/relationships/people" Target="people.xml"/><Relationship Id="rId19" Type="http://schemas.openxmlformats.org/officeDocument/2006/relationships/hyperlink" Target="https://doi.org/10.1016/j.appet.2021.105122" TargetMode="External"/><Relationship Id="rId14" Type="http://schemas.openxmlformats.org/officeDocument/2006/relationships/hyperlink" Target="https://doi.org/10.1016/j.appet.2015.10.012" TargetMode="External"/><Relationship Id="rId22" Type="http://schemas.openxmlformats.org/officeDocument/2006/relationships/hyperlink" Target="https://doi.org/10.1207/s15328007sem1203_7" TargetMode="External"/><Relationship Id="rId27" Type="http://schemas.openxmlformats.org/officeDocument/2006/relationships/hyperlink" Target="https://doi.org/10.1007/s40519-018-0557-3" TargetMode="External"/><Relationship Id="rId30" Type="http://schemas.openxmlformats.org/officeDocument/2006/relationships/hyperlink" Target="https://doi.org/10.1016/j.intell.2016.01.006" TargetMode="External"/><Relationship Id="rId35" Type="http://schemas.openxmlformats.org/officeDocument/2006/relationships/hyperlink" Target="https://doi.org/10.1080/10705519909540118" TargetMode="External"/><Relationship Id="rId43" Type="http://schemas.openxmlformats.org/officeDocument/2006/relationships/hyperlink" Target="https://doi.org/10.1037/0022-3514.70.4.810" TargetMode="External"/><Relationship Id="rId48" Type="http://schemas.openxmlformats.org/officeDocument/2006/relationships/hyperlink" Target="https://doi.org/10.1037/a0019225" TargetMode="External"/><Relationship Id="rId56" Type="http://schemas.openxmlformats.org/officeDocument/2006/relationships/hyperlink" Target="https://doi.org/10.1016/j.respe.2011.03.061" TargetMode="External"/><Relationship Id="rId64" Type="http://schemas.openxmlformats.org/officeDocument/2006/relationships/hyperlink" Target="https://doi.org/10.1016/j.paid.2006.09.017" TargetMode="External"/><Relationship Id="rId69" Type="http://schemas.openxmlformats.org/officeDocument/2006/relationships/hyperlink" Target="https://doi.org/10.1037/0022-0167.53.2.226" TargetMode="External"/><Relationship Id="rId77" Type="http://schemas.openxmlformats.org/officeDocument/2006/relationships/header" Target="header1.xml"/><Relationship Id="rId8" Type="http://schemas.openxmlformats.org/officeDocument/2006/relationships/hyperlink" Target="https://doi.org/10.1007/s12144-018-0024-3" TargetMode="External"/><Relationship Id="rId51" Type="http://schemas.openxmlformats.org/officeDocument/2006/relationships/hyperlink" Target="https://doi.org/10.1080/00273171.2015.1032398" TargetMode="External"/><Relationship Id="rId72" Type="http://schemas.openxmlformats.org/officeDocument/2006/relationships/hyperlink" Target="https://doi.org/10.1016/j.appet.2016.07.019" TargetMode="External"/><Relationship Id="rId80" Type="http://schemas.microsoft.com/office/2007/relationships/hdphoto" Target="media/hdphoto1.wdp"/><Relationship Id="rId3" Type="http://schemas.openxmlformats.org/officeDocument/2006/relationships/settings" Target="settings.xml"/><Relationship Id="rId12" Type="http://schemas.openxmlformats.org/officeDocument/2006/relationships/hyperlink" Target="https://doi.org/10.1016/j.appet.2017.04.017" TargetMode="External"/><Relationship Id="rId17" Type="http://schemas.openxmlformats.org/officeDocument/2006/relationships/hyperlink" Target="https://doi.org/10.1016/j.appet.2016.05.001" TargetMode="External"/><Relationship Id="rId25" Type="http://schemas.openxmlformats.org/officeDocument/2006/relationships/hyperlink" Target="https://doi.org/10.1037/0033-2909.112.1.155" TargetMode="External"/><Relationship Id="rId33" Type="http://schemas.openxmlformats.org/officeDocument/2006/relationships/hyperlink" Target="https://doi.org/10.1080/10705511.2017.1286228" TargetMode="External"/><Relationship Id="rId38" Type="http://schemas.openxmlformats.org/officeDocument/2006/relationships/hyperlink" Target="https://doi.org/10.1186/s12889-019-6946-3" TargetMode="External"/><Relationship Id="rId46" Type="http://schemas.openxmlformats.org/officeDocument/2006/relationships/hyperlink" Target="https://doi.org/10.1037/a0026913" TargetMode="External"/><Relationship Id="rId59" Type="http://schemas.openxmlformats.org/officeDocument/2006/relationships/hyperlink" Target="https://doi.org/10.1016/j.jvb.2017.12.004" TargetMode="External"/><Relationship Id="rId67" Type="http://schemas.openxmlformats.org/officeDocument/2006/relationships/hyperlink" Target="https://doi.org/10.1016/j.bodyim.2021.03.002" TargetMode="External"/><Relationship Id="rId20" Type="http://schemas.openxmlformats.org/officeDocument/2006/relationships/hyperlink" Target="https://doi.org/10.1016/j.bodyim.2021.04.007" TargetMode="External"/><Relationship Id="rId41" Type="http://schemas.openxmlformats.org/officeDocument/2006/relationships/hyperlink" Target="https://doi.org/health.2020.124024" TargetMode="External"/><Relationship Id="rId54" Type="http://schemas.openxmlformats.org/officeDocument/2006/relationships/hyperlink" Target="https://doi.org/10.1002/mpr.1485" TargetMode="External"/><Relationship Id="rId62" Type="http://schemas.openxmlformats.org/officeDocument/2006/relationships/hyperlink" Target="https://doi.org/10.1177/096228029800700306" TargetMode="External"/><Relationship Id="rId70" Type="http://schemas.openxmlformats.org/officeDocument/2006/relationships/hyperlink" Target="https://doi.org/10.1037/a0030893" TargetMode="External"/><Relationship Id="rId75" Type="http://schemas.openxmlformats.org/officeDocument/2006/relationships/hyperlink" Target="https://doi.org/10.1037/a0032121"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123/jsep.2016-0256" TargetMode="External"/><Relationship Id="rId23" Type="http://schemas.openxmlformats.org/officeDocument/2006/relationships/hyperlink" Target="https://doi.org/10.1207/s15328007sem0902_5" TargetMode="External"/><Relationship Id="rId28" Type="http://schemas.openxmlformats.org/officeDocument/2006/relationships/hyperlink" Target="https://doi.org/10.3390/nu12072152" TargetMode="External"/><Relationship Id="rId36" Type="http://schemas.openxmlformats.org/officeDocument/2006/relationships/hyperlink" Target="https://doi.org/10.1016/j.appet.2019.104390" TargetMode="External"/><Relationship Id="rId49" Type="http://schemas.openxmlformats.org/officeDocument/2006/relationships/hyperlink" Target="https://doi.org/10.1111/j.2044-8317.1970.tb00432.x" TargetMode="External"/><Relationship Id="rId57" Type="http://schemas.openxmlformats.org/officeDocument/2006/relationships/hyperlink" Target="https://doi.org/10.1002/9781119568124.ch51" TargetMode="External"/><Relationship Id="rId10" Type="http://schemas.openxmlformats.org/officeDocument/2006/relationships/hyperlink" Target="https://doi.org/10.1080/1075510903008204" TargetMode="External"/><Relationship Id="rId31" Type="http://schemas.openxmlformats.org/officeDocument/2006/relationships/hyperlink" Target="https://doi.org/10.1007/s12144-019-00300-2" TargetMode="External"/><Relationship Id="rId44" Type="http://schemas.openxmlformats.org/officeDocument/2006/relationships/hyperlink" Target="https://doi.org/10.1080/10705510903008220" TargetMode="External"/><Relationship Id="rId52" Type="http://schemas.openxmlformats.org/officeDocument/2006/relationships/hyperlink" Target="https://doi.org/10.1016/j.jand.2011.12.001" TargetMode="External"/><Relationship Id="rId60" Type="http://schemas.openxmlformats.org/officeDocument/2006/relationships/hyperlink" Target="https://cran.r-project.org/web/packages/psych/index.html" TargetMode="External"/><Relationship Id="rId65" Type="http://schemas.openxmlformats.org/officeDocument/2006/relationships/hyperlink" Target="https://doi.org/10.1016/j.bodyim.2020.09.013" TargetMode="External"/><Relationship Id="rId73" Type="http://schemas.openxmlformats.org/officeDocument/2006/relationships/hyperlink" Target="https://doi.org/10.1177/109442810031002" TargetMode="External"/><Relationship Id="rId78" Type="http://schemas.openxmlformats.org/officeDocument/2006/relationships/header" Target="head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16/j.bodyim.2017.07.008" TargetMode="External"/><Relationship Id="rId13" Type="http://schemas.openxmlformats.org/officeDocument/2006/relationships/hyperlink" Target="https://doi.org/10.1207/S15327906MBR3601_05" TargetMode="External"/><Relationship Id="rId18" Type="http://schemas.openxmlformats.org/officeDocument/2006/relationships/hyperlink" Target="https://doi.org/10.1016/j.bodyim.2021.01.005" TargetMode="External"/><Relationship Id="rId39" Type="http://schemas.openxmlformats.org/officeDocument/2006/relationships/hyperlink" Target="https://doi.org/10.1002/eat.23509" TargetMode="External"/><Relationship Id="rId34" Type="http://schemas.openxmlformats.org/officeDocument/2006/relationships/hyperlink" Target="https://doi.org/10.1007/BF02289447" TargetMode="External"/><Relationship Id="rId50" Type="http://schemas.openxmlformats.org/officeDocument/2006/relationships/hyperlink" Target="https://doi.org/10.1037/0021-9010.93.3.568" TargetMode="External"/><Relationship Id="rId55" Type="http://schemas.openxmlformats.org/officeDocument/2006/relationships/hyperlink" Target="https://doi.org/10.1016/j.psychsport.2011.04.003" TargetMode="External"/><Relationship Id="rId76" Type="http://schemas.openxmlformats.org/officeDocument/2006/relationships/hyperlink" Target="https://doi.org/10.1177/0011000006288127" TargetMode="External"/><Relationship Id="rId7" Type="http://schemas.openxmlformats.org/officeDocument/2006/relationships/hyperlink" Target="mailto:silvia.cerea@unipd.it" TargetMode="External"/><Relationship Id="rId71" Type="http://schemas.openxmlformats.org/officeDocument/2006/relationships/hyperlink" Target="https://doi.org/10.1016/j.bodyim.2014.09.006" TargetMode="External"/><Relationship Id="rId2" Type="http://schemas.openxmlformats.org/officeDocument/2006/relationships/styles" Target="styles.xml"/><Relationship Id="rId29" Type="http://schemas.openxmlformats.org/officeDocument/2006/relationships/hyperlink" Target="https://doi.org/10.1111/bjop.12046" TargetMode="External"/><Relationship Id="rId24" Type="http://schemas.openxmlformats.org/officeDocument/2006/relationships/hyperlink" Target="https://doi.org/10.1037/1040-3590.7.3.309" TargetMode="External"/><Relationship Id="rId40" Type="http://schemas.openxmlformats.org/officeDocument/2006/relationships/hyperlink" Target="https://doi.org/10.1027/1614-1881.2.2.57" TargetMode="External"/><Relationship Id="rId45" Type="http://schemas.openxmlformats.org/officeDocument/2006/relationships/hyperlink" Target="https://doi.org/10.1177/0734282911406657" TargetMode="External"/><Relationship Id="rId66" Type="http://schemas.openxmlformats.org/officeDocument/2006/relationships/hyperlink" Target="https://doi.org/10.1016/j.bodyim.2018.08.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1660</TotalTime>
  <Pages>43</Pages>
  <Words>12173</Words>
  <Characters>69387</Characters>
  <Application>Microsoft Office Word</Application>
  <DocSecurity>0</DocSecurity>
  <Lines>578</Lines>
  <Paragraphs>162</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81398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Viren Swami</dc:creator>
  <cp:keywords/>
  <dc:description/>
  <cp:lastModifiedBy>Blanshard, Lisa</cp:lastModifiedBy>
  <cp:revision>134</cp:revision>
  <dcterms:created xsi:type="dcterms:W3CDTF">2021-02-16T13:06:00Z</dcterms:created>
  <dcterms:modified xsi:type="dcterms:W3CDTF">2021-07-05T11:21:00Z</dcterms:modified>
</cp:coreProperties>
</file>