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48E73" w14:textId="77777777" w:rsidR="00FE6943" w:rsidRPr="00F067DE" w:rsidRDefault="00FE6943" w:rsidP="00FE6943">
      <w:pPr>
        <w:pStyle w:val="MDPI11articletype"/>
      </w:pPr>
      <w:r w:rsidRPr="00F067DE">
        <w:t>Artic</w:t>
      </w:r>
      <w:r w:rsidR="00157B13" w:rsidRPr="00F067DE">
        <w:t>le</w:t>
      </w:r>
    </w:p>
    <w:p w14:paraId="7259B4E8" w14:textId="77777777" w:rsidR="00FE6943" w:rsidRPr="00F067DE" w:rsidRDefault="00157B13" w:rsidP="00FE6943">
      <w:pPr>
        <w:pStyle w:val="MDPI12title"/>
      </w:pPr>
      <w:r w:rsidRPr="00F067DE">
        <w:rPr>
          <w:rFonts w:ascii="Times New Roman" w:hAnsi="Times New Roman"/>
        </w:rPr>
        <w:t>Active travel and mild cognitive impairment among older adults from low- and middle-income countries</w:t>
      </w:r>
    </w:p>
    <w:p w14:paraId="767E0E08" w14:textId="77777777" w:rsidR="00154A15" w:rsidRPr="00F067DE" w:rsidRDefault="004934CC" w:rsidP="00DB5D45">
      <w:pPr>
        <w:pStyle w:val="MDPI13authornames"/>
        <w:spacing w:after="0"/>
      </w:pPr>
      <w:r w:rsidRPr="00F067DE">
        <w:t>Lee Smith</w:t>
      </w:r>
      <w:r w:rsidR="00A30249" w:rsidRPr="00F067DE">
        <w:t xml:space="preserve"> </w:t>
      </w:r>
      <w:r w:rsidRPr="00F067DE">
        <w:rPr>
          <w:vertAlign w:val="superscript"/>
        </w:rPr>
        <w:t>1</w:t>
      </w:r>
      <w:r w:rsidR="00A30249" w:rsidRPr="00F067DE">
        <w:rPr>
          <w:vertAlign w:val="superscript"/>
        </w:rPr>
        <w:t>,±</w:t>
      </w:r>
      <w:r w:rsidRPr="00F067DE">
        <w:t>, Nicola Veronese</w:t>
      </w:r>
      <w:r w:rsidR="00A30249" w:rsidRPr="00F067DE">
        <w:t xml:space="preserve"> </w:t>
      </w:r>
      <w:r w:rsidRPr="00F067DE">
        <w:rPr>
          <w:vertAlign w:val="superscript"/>
        </w:rPr>
        <w:t>2</w:t>
      </w:r>
      <w:r w:rsidR="00A30249" w:rsidRPr="00F067DE">
        <w:rPr>
          <w:vertAlign w:val="superscript"/>
        </w:rPr>
        <w:t>,±</w:t>
      </w:r>
      <w:r w:rsidRPr="00F067DE">
        <w:t>, Guillermo F. López-Sánchez</w:t>
      </w:r>
      <w:r w:rsidRPr="00F067DE">
        <w:rPr>
          <w:vertAlign w:val="superscript"/>
        </w:rPr>
        <w:t>3</w:t>
      </w:r>
      <w:r w:rsidRPr="00F067DE">
        <w:t>, Lin Yang</w:t>
      </w:r>
      <w:r w:rsidRPr="00F067DE">
        <w:rPr>
          <w:vertAlign w:val="superscript"/>
        </w:rPr>
        <w:t>4</w:t>
      </w:r>
      <w:r w:rsidRPr="00F067DE">
        <w:t xml:space="preserve">, </w:t>
      </w:r>
      <w:proofErr w:type="spellStart"/>
      <w:r w:rsidRPr="00F067DE">
        <w:t>Damiano</w:t>
      </w:r>
      <w:proofErr w:type="spellEnd"/>
      <w:r w:rsidRPr="00F067DE">
        <w:t xml:space="preserve"> Pizzol</w:t>
      </w:r>
      <w:r w:rsidRPr="00F067DE">
        <w:rPr>
          <w:vertAlign w:val="superscript"/>
        </w:rPr>
        <w:t>5</w:t>
      </w:r>
      <w:r w:rsidRPr="00F067DE">
        <w:t>, Laurie T. Butler</w:t>
      </w:r>
      <w:r w:rsidRPr="00F067DE">
        <w:rPr>
          <w:vertAlign w:val="superscript"/>
        </w:rPr>
        <w:t>6</w:t>
      </w:r>
      <w:r w:rsidRPr="00F067DE">
        <w:t>, Yvonne Barnett</w:t>
      </w:r>
      <w:r w:rsidRPr="00F067DE">
        <w:rPr>
          <w:vertAlign w:val="superscript"/>
        </w:rPr>
        <w:t>6</w:t>
      </w:r>
      <w:r w:rsidRPr="00F067DE">
        <w:t xml:space="preserve">, </w:t>
      </w:r>
      <w:proofErr w:type="spellStart"/>
      <w:r w:rsidRPr="00F067DE">
        <w:t>Mireia</w:t>
      </w:r>
      <w:proofErr w:type="spellEnd"/>
      <w:r w:rsidRPr="00F067DE">
        <w:t xml:space="preserve"> Felez-Nobrega</w:t>
      </w:r>
      <w:r w:rsidRPr="00F067DE">
        <w:rPr>
          <w:vertAlign w:val="superscript"/>
        </w:rPr>
        <w:t>7</w:t>
      </w:r>
      <w:r w:rsidRPr="00F067DE">
        <w:t>, Louis Jacob</w:t>
      </w:r>
      <w:r w:rsidRPr="00F067DE">
        <w:rPr>
          <w:vertAlign w:val="superscript"/>
        </w:rPr>
        <w:t>7,8</w:t>
      </w:r>
      <w:r w:rsidRPr="00F067DE">
        <w:t>, Jae Il Shin</w:t>
      </w:r>
      <w:r w:rsidRPr="00F067DE">
        <w:rPr>
          <w:vertAlign w:val="superscript"/>
        </w:rPr>
        <w:t>9</w:t>
      </w:r>
      <w:r w:rsidRPr="00F067DE">
        <w:t>, Mark A Tul</w:t>
      </w:r>
      <w:r w:rsidR="00A30249" w:rsidRPr="00F067DE">
        <w:t>ly</w:t>
      </w:r>
      <w:r w:rsidR="00A30249" w:rsidRPr="00F067DE">
        <w:rPr>
          <w:vertAlign w:val="superscript"/>
        </w:rPr>
        <w:t>10</w:t>
      </w:r>
      <w:r w:rsidR="00A30249" w:rsidRPr="00F067DE">
        <w:t>, Trish Gorely</w:t>
      </w:r>
      <w:r w:rsidR="00A30249" w:rsidRPr="00F067DE">
        <w:rPr>
          <w:vertAlign w:val="superscript"/>
        </w:rPr>
        <w:t>11</w:t>
      </w:r>
      <w:r w:rsidR="00A30249" w:rsidRPr="00F067DE">
        <w:t>, Hans Oh</w:t>
      </w:r>
      <w:r w:rsidR="00A30249" w:rsidRPr="00F067DE">
        <w:rPr>
          <w:vertAlign w:val="superscript"/>
        </w:rPr>
        <w:t>12</w:t>
      </w:r>
      <w:r w:rsidR="00A30249" w:rsidRPr="00F067DE">
        <w:t xml:space="preserve"> and</w:t>
      </w:r>
      <w:r w:rsidRPr="00F067DE">
        <w:t xml:space="preserve"> Ai Koyanagi</w:t>
      </w:r>
      <w:r w:rsidRPr="00F067DE">
        <w:rPr>
          <w:vertAlign w:val="superscript"/>
        </w:rPr>
        <w:t>7,13</w:t>
      </w:r>
      <w:r w:rsidR="00A30249" w:rsidRPr="00F067DE">
        <w:rPr>
          <w:vertAlign w:val="superscript"/>
        </w:rPr>
        <w:t>,</w:t>
      </w:r>
      <w:r w:rsidR="00A30249" w:rsidRPr="00F067DE">
        <w:t>*</w:t>
      </w:r>
    </w:p>
    <w:tbl>
      <w:tblPr>
        <w:tblpPr w:leftFromText="198" w:rightFromText="198" w:vertAnchor="page" w:horzAnchor="margin" w:tblpY="8028"/>
        <w:tblW w:w="2410" w:type="dxa"/>
        <w:tblLayout w:type="fixed"/>
        <w:tblCellMar>
          <w:left w:w="0" w:type="dxa"/>
          <w:right w:w="0" w:type="dxa"/>
        </w:tblCellMar>
        <w:tblLook w:val="04A0" w:firstRow="1" w:lastRow="0" w:firstColumn="1" w:lastColumn="0" w:noHBand="0" w:noVBand="1"/>
      </w:tblPr>
      <w:tblGrid>
        <w:gridCol w:w="2410"/>
      </w:tblGrid>
      <w:tr w:rsidR="00154A15" w:rsidRPr="00F067DE" w14:paraId="17182615" w14:textId="77777777" w:rsidTr="00154A15">
        <w:tc>
          <w:tcPr>
            <w:tcW w:w="2410" w:type="dxa"/>
            <w:shd w:val="clear" w:color="auto" w:fill="auto"/>
          </w:tcPr>
          <w:p w14:paraId="5CED3C85" w14:textId="77777777" w:rsidR="00154A15" w:rsidRPr="00F067DE" w:rsidRDefault="00154A15" w:rsidP="00154A15">
            <w:pPr>
              <w:pStyle w:val="MDPI61Citation"/>
              <w:spacing w:line="240" w:lineRule="exact"/>
            </w:pPr>
            <w:r w:rsidRPr="00F067DE">
              <w:rPr>
                <w:b/>
              </w:rPr>
              <w:t>Citation:</w:t>
            </w:r>
            <w:r w:rsidRPr="00F067DE">
              <w:t xml:space="preserve">  </w:t>
            </w:r>
          </w:p>
          <w:p w14:paraId="14379EA6" w14:textId="77777777" w:rsidR="00154A15" w:rsidRPr="00B32BBC" w:rsidRDefault="00154A15" w:rsidP="00154A15">
            <w:pPr>
              <w:pStyle w:val="MDPI61Citation"/>
              <w:spacing w:line="240" w:lineRule="exact"/>
            </w:pPr>
            <w:r w:rsidRPr="00B32BBC">
              <w:t xml:space="preserve">Smith, L.; Veronese, N.; </w:t>
            </w:r>
            <w:proofErr w:type="spellStart"/>
            <w:r w:rsidRPr="00B32BBC">
              <w:t>López</w:t>
            </w:r>
            <w:proofErr w:type="spellEnd"/>
            <w:r w:rsidRPr="00B32BBC">
              <w:t xml:space="preserve">-Sánchez, G. F.; Yang, L.; </w:t>
            </w:r>
            <w:proofErr w:type="spellStart"/>
            <w:r w:rsidRPr="00B32BBC">
              <w:t>Pizzol</w:t>
            </w:r>
            <w:proofErr w:type="spellEnd"/>
            <w:r w:rsidRPr="00B32BBC">
              <w:t>, D.;</w:t>
            </w:r>
          </w:p>
          <w:p w14:paraId="34CE0219" w14:textId="77777777" w:rsidR="00154A15" w:rsidRPr="00F067DE" w:rsidRDefault="00154A15" w:rsidP="00154A15">
            <w:pPr>
              <w:pStyle w:val="MDPI61Citation"/>
              <w:spacing w:line="240" w:lineRule="exact"/>
            </w:pPr>
            <w:r w:rsidRPr="00F067DE">
              <w:t xml:space="preserve">Butler, L. T.; Barnett, Y.; </w:t>
            </w:r>
            <w:proofErr w:type="spellStart"/>
            <w:r w:rsidRPr="00F067DE">
              <w:t>Felez-Nobrega</w:t>
            </w:r>
            <w:proofErr w:type="spellEnd"/>
            <w:r w:rsidRPr="00F067DE">
              <w:t xml:space="preserve">, M.; Jacob, L.; Shin, J. I.; Tully, M. A.; </w:t>
            </w:r>
            <w:proofErr w:type="spellStart"/>
            <w:r w:rsidRPr="00F067DE">
              <w:t>Gorely</w:t>
            </w:r>
            <w:proofErr w:type="spellEnd"/>
            <w:r w:rsidRPr="00F067DE">
              <w:t xml:space="preserve">, T.; Oh, H.; </w:t>
            </w:r>
            <w:proofErr w:type="spellStart"/>
            <w:r w:rsidRPr="00F067DE">
              <w:t>Koyanagi</w:t>
            </w:r>
            <w:proofErr w:type="spellEnd"/>
            <w:r w:rsidRPr="00F067DE">
              <w:t xml:space="preserve">, A. Active travel and mild cognitive impairment among older adults from low- and middle-income countries. </w:t>
            </w:r>
            <w:r w:rsidRPr="00F067DE">
              <w:rPr>
                <w:i/>
              </w:rPr>
              <w:t xml:space="preserve">J. </w:t>
            </w:r>
            <w:proofErr w:type="spellStart"/>
            <w:r w:rsidRPr="00F067DE">
              <w:rPr>
                <w:i/>
              </w:rPr>
              <w:t>Clin</w:t>
            </w:r>
            <w:proofErr w:type="spellEnd"/>
            <w:r w:rsidRPr="00F067DE">
              <w:rPr>
                <w:i/>
              </w:rPr>
              <w:t xml:space="preserve">. Med. </w:t>
            </w:r>
            <w:r w:rsidRPr="00F067DE">
              <w:rPr>
                <w:b/>
              </w:rPr>
              <w:t>2021</w:t>
            </w:r>
            <w:r w:rsidRPr="00F067DE">
              <w:t xml:space="preserve">, </w:t>
            </w:r>
            <w:r w:rsidRPr="00F067DE">
              <w:rPr>
                <w:i/>
              </w:rPr>
              <w:t>10</w:t>
            </w:r>
            <w:r w:rsidRPr="00F067DE">
              <w:t>, x. https://doi.org/10.3390/xxxxx</w:t>
            </w:r>
          </w:p>
          <w:p w14:paraId="5E3350F9" w14:textId="77777777" w:rsidR="00154A15" w:rsidRPr="00F067DE" w:rsidRDefault="00154A15" w:rsidP="00154A15">
            <w:pPr>
              <w:pStyle w:val="MDPI14history"/>
              <w:spacing w:before="240"/>
              <w:rPr>
                <w:rFonts w:ascii="SimSun" w:eastAsia="SimSun" w:hAnsi="SimSun" w:cs="SimSun"/>
                <w:lang w:eastAsia="zh-CN"/>
              </w:rPr>
            </w:pPr>
            <w:r w:rsidRPr="00F067DE">
              <w:t xml:space="preserve">Academic Editor: </w:t>
            </w:r>
            <w:proofErr w:type="spellStart"/>
            <w:r w:rsidRPr="00F067DE">
              <w:t>Firstname</w:t>
            </w:r>
            <w:proofErr w:type="spellEnd"/>
            <w:r w:rsidRPr="00F067DE">
              <w:t xml:space="preserve"> </w:t>
            </w:r>
            <w:proofErr w:type="spellStart"/>
            <w:r w:rsidRPr="00F067DE">
              <w:t>Lastname</w:t>
            </w:r>
            <w:proofErr w:type="spellEnd"/>
          </w:p>
          <w:p w14:paraId="71B63CC4" w14:textId="77777777" w:rsidR="00154A15" w:rsidRPr="00F067DE" w:rsidRDefault="00154A15" w:rsidP="00154A15">
            <w:pPr>
              <w:pStyle w:val="MDPI14history"/>
              <w:rPr>
                <w:rFonts w:ascii="SimSun" w:eastAsia="SimSun" w:hAnsi="SimSun" w:cs="SimSun"/>
              </w:rPr>
            </w:pPr>
            <w:r w:rsidRPr="00F067DE">
              <w:rPr>
                <w:szCs w:val="14"/>
              </w:rPr>
              <w:t>Received: date</w:t>
            </w:r>
          </w:p>
          <w:p w14:paraId="77462303" w14:textId="77777777" w:rsidR="00154A15" w:rsidRPr="00F067DE" w:rsidRDefault="00154A15" w:rsidP="00154A15">
            <w:pPr>
              <w:pStyle w:val="MDPI14history"/>
              <w:rPr>
                <w:szCs w:val="14"/>
              </w:rPr>
            </w:pPr>
            <w:r w:rsidRPr="00F067DE">
              <w:rPr>
                <w:szCs w:val="14"/>
              </w:rPr>
              <w:t>Accepted: date</w:t>
            </w:r>
          </w:p>
          <w:p w14:paraId="58BA1503" w14:textId="77777777" w:rsidR="00154A15" w:rsidRPr="00F067DE" w:rsidRDefault="00154A15" w:rsidP="00154A15">
            <w:pPr>
              <w:pStyle w:val="MDPI14history"/>
              <w:spacing w:after="240"/>
              <w:rPr>
                <w:szCs w:val="14"/>
              </w:rPr>
            </w:pPr>
            <w:r w:rsidRPr="00F067DE">
              <w:rPr>
                <w:szCs w:val="14"/>
              </w:rPr>
              <w:t>Published: date</w:t>
            </w:r>
          </w:p>
          <w:p w14:paraId="75C4F5B8" w14:textId="77777777" w:rsidR="00154A15" w:rsidRPr="00F067DE" w:rsidRDefault="00154A15" w:rsidP="00154A15">
            <w:pPr>
              <w:pStyle w:val="MDPI63Notes"/>
              <w:jc w:val="both"/>
            </w:pPr>
            <w:r w:rsidRPr="00F067DE">
              <w:rPr>
                <w:b/>
              </w:rPr>
              <w:t>Publisher’s Note:</w:t>
            </w:r>
            <w:r w:rsidRPr="00F067DE">
              <w:t xml:space="preserve"> MDPI stays neutral with regard to jurisdictional claims in published maps and institutional affiliations.</w:t>
            </w:r>
          </w:p>
          <w:p w14:paraId="201387AF" w14:textId="77777777" w:rsidR="00154A15" w:rsidRPr="00F067DE" w:rsidRDefault="00154A15" w:rsidP="00154A15">
            <w:pPr>
              <w:adjustRightInd w:val="0"/>
              <w:snapToGrid w:val="0"/>
              <w:spacing w:before="240" w:line="240" w:lineRule="atLeast"/>
              <w:ind w:right="113"/>
              <w:jc w:val="left"/>
              <w:rPr>
                <w:rFonts w:eastAsia="DengXian"/>
                <w:bCs/>
                <w:sz w:val="14"/>
                <w:szCs w:val="14"/>
                <w:lang w:bidi="en-US"/>
              </w:rPr>
            </w:pPr>
            <w:r w:rsidRPr="00F067DE">
              <w:rPr>
                <w:rFonts w:eastAsia="DengXian"/>
                <w:lang w:val="en-GB" w:eastAsia="en-GB"/>
              </w:rPr>
              <w:drawing>
                <wp:inline distT="0" distB="0" distL="0" distR="0" wp14:anchorId="4A2822A8" wp14:editId="00C673D5">
                  <wp:extent cx="692150" cy="2476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150" cy="247650"/>
                          </a:xfrm>
                          <a:prstGeom prst="rect">
                            <a:avLst/>
                          </a:prstGeom>
                          <a:noFill/>
                          <a:ln>
                            <a:noFill/>
                          </a:ln>
                        </pic:spPr>
                      </pic:pic>
                    </a:graphicData>
                  </a:graphic>
                </wp:inline>
              </w:drawing>
            </w:r>
          </w:p>
          <w:p w14:paraId="28491786" w14:textId="77777777" w:rsidR="00154A15" w:rsidRPr="00F067DE" w:rsidRDefault="00154A15" w:rsidP="00154A15">
            <w:pPr>
              <w:adjustRightInd w:val="0"/>
              <w:snapToGrid w:val="0"/>
              <w:spacing w:before="60" w:line="240" w:lineRule="atLeast"/>
              <w:ind w:right="113"/>
              <w:rPr>
                <w:rFonts w:eastAsia="DengXian"/>
                <w:bCs/>
                <w:sz w:val="14"/>
                <w:szCs w:val="14"/>
                <w:lang w:bidi="en-US"/>
              </w:rPr>
            </w:pPr>
            <w:r w:rsidRPr="00F067DE">
              <w:rPr>
                <w:rFonts w:eastAsia="DengXian"/>
                <w:b/>
                <w:bCs/>
                <w:sz w:val="14"/>
                <w:szCs w:val="14"/>
                <w:lang w:bidi="en-US"/>
              </w:rPr>
              <w:t>Copyright:</w:t>
            </w:r>
            <w:r w:rsidRPr="00F067DE">
              <w:rPr>
                <w:rFonts w:eastAsia="DengXian"/>
                <w:bCs/>
                <w:sz w:val="14"/>
                <w:szCs w:val="14"/>
                <w:lang w:bidi="en-US"/>
              </w:rPr>
              <w:t xml:space="preserve"> © 2021 by the authors. Submitted for possible open access publication under the terms and conditions of the Creative Commons Attribution (CC BY) license (http://creativecommons.org/licenses/by/4.0/).</w:t>
            </w:r>
          </w:p>
        </w:tc>
      </w:tr>
    </w:tbl>
    <w:p w14:paraId="1479A22A" w14:textId="77777777" w:rsidR="00BB2253" w:rsidRPr="00F067DE" w:rsidRDefault="00BB2253" w:rsidP="00154A15">
      <w:pPr>
        <w:tabs>
          <w:tab w:val="left" w:pos="3556"/>
        </w:tabs>
        <w:rPr>
          <w:lang w:eastAsia="de-DE" w:bidi="en-US"/>
        </w:rPr>
      </w:pPr>
    </w:p>
    <w:p w14:paraId="194ED105" w14:textId="77777777" w:rsidR="00A30249" w:rsidRPr="00F067DE" w:rsidRDefault="00A30249" w:rsidP="00423935">
      <w:pPr>
        <w:pStyle w:val="MDPI16affiliation"/>
        <w:jc w:val="both"/>
      </w:pPr>
      <w:r w:rsidRPr="00F067DE">
        <w:rPr>
          <w:vertAlign w:val="superscript"/>
        </w:rPr>
        <w:t xml:space="preserve">1 </w:t>
      </w:r>
      <w:r w:rsidRPr="00F067DE">
        <w:tab/>
        <w:t xml:space="preserve">The Cambridge Centre for Sport and Exercise Sciences, Anglia Ruskin University, Cambridge, CB1 1PT, UK; </w:t>
      </w:r>
      <w:hyperlink r:id="rId8" w:history="1">
        <w:r w:rsidRPr="00F067DE">
          <w:rPr>
            <w:rStyle w:val="Hyperlink"/>
          </w:rPr>
          <w:t>lee.smith@aru.ac.uk</w:t>
        </w:r>
      </w:hyperlink>
      <w:r w:rsidRPr="00F067DE">
        <w:t xml:space="preserve">  </w:t>
      </w:r>
    </w:p>
    <w:p w14:paraId="7FB56349" w14:textId="77777777" w:rsidR="00A30249" w:rsidRPr="00F067DE" w:rsidRDefault="00A30249" w:rsidP="00423935">
      <w:pPr>
        <w:pStyle w:val="MDPI16affiliation"/>
        <w:jc w:val="both"/>
      </w:pPr>
      <w:r w:rsidRPr="00F067DE">
        <w:rPr>
          <w:vertAlign w:val="superscript"/>
        </w:rPr>
        <w:t>2</w:t>
      </w:r>
      <w:r w:rsidRPr="00F067DE">
        <w:tab/>
        <w:t xml:space="preserve">Geriatric Unit, Department of Internal Medicine and Geriatrics, University of Palermo, Palermo, </w:t>
      </w:r>
      <w:r w:rsidR="00423935" w:rsidRPr="00F067DE">
        <w:t xml:space="preserve">90133, </w:t>
      </w:r>
      <w:r w:rsidRPr="00F067DE">
        <w:t>Italy;</w:t>
      </w:r>
      <w:r w:rsidR="002749F6" w:rsidRPr="00F067DE">
        <w:t xml:space="preserve"> </w:t>
      </w:r>
      <w:hyperlink r:id="rId9" w:history="1">
        <w:r w:rsidR="002749F6" w:rsidRPr="00F067DE">
          <w:rPr>
            <w:rStyle w:val="Hyperlink"/>
          </w:rPr>
          <w:t>ilmannato@gmail.com</w:t>
        </w:r>
      </w:hyperlink>
      <w:r w:rsidR="002749F6" w:rsidRPr="00F067DE">
        <w:t xml:space="preserve">     </w:t>
      </w:r>
    </w:p>
    <w:p w14:paraId="6CAEE9BE" w14:textId="77777777" w:rsidR="00A30249" w:rsidRPr="00F067DE" w:rsidRDefault="00A30249" w:rsidP="00423935">
      <w:pPr>
        <w:pStyle w:val="MDPI16affiliation"/>
        <w:jc w:val="both"/>
      </w:pPr>
      <w:r w:rsidRPr="00F067DE">
        <w:rPr>
          <w:vertAlign w:val="superscript"/>
        </w:rPr>
        <w:t>3</w:t>
      </w:r>
      <w:r w:rsidRPr="00F067DE">
        <w:tab/>
        <w:t xml:space="preserve">Vision and Eye Research Institute, School of Medicine, Faculty of Health, Education, Medicine and Social Care, Anglia Ruskin University, Cambridge, </w:t>
      </w:r>
      <w:r w:rsidR="00423935" w:rsidRPr="00F067DE">
        <w:t xml:space="preserve">CB1 1PT, </w:t>
      </w:r>
      <w:r w:rsidRPr="00F067DE">
        <w:t xml:space="preserve">UK; </w:t>
      </w:r>
      <w:hyperlink r:id="rId10" w:history="1">
        <w:r w:rsidR="009E086D" w:rsidRPr="00F067DE">
          <w:rPr>
            <w:rStyle w:val="Hyperlink"/>
          </w:rPr>
          <w:t>guillermo.lopez-sanchez@aru.ac.uk</w:t>
        </w:r>
      </w:hyperlink>
      <w:r w:rsidR="009E086D" w:rsidRPr="00F067DE">
        <w:t xml:space="preserve"> </w:t>
      </w:r>
      <w:r w:rsidRPr="00F067DE">
        <w:t xml:space="preserve"> </w:t>
      </w:r>
    </w:p>
    <w:p w14:paraId="0D4A128A" w14:textId="77777777" w:rsidR="00A30249" w:rsidRPr="00F067DE" w:rsidRDefault="00A30249" w:rsidP="00423935">
      <w:pPr>
        <w:pStyle w:val="MDPI16affiliation"/>
        <w:jc w:val="both"/>
      </w:pPr>
      <w:r w:rsidRPr="00F067DE">
        <w:rPr>
          <w:vertAlign w:val="superscript"/>
        </w:rPr>
        <w:t>4</w:t>
      </w:r>
      <w:r w:rsidRPr="00F067DE">
        <w:tab/>
        <w:t xml:space="preserve">Department of Cancer Epidemiology and Prevention Research, Cancer Care Alberta, Alberta Health Services, Calgary, </w:t>
      </w:r>
      <w:r w:rsidR="00FE006C" w:rsidRPr="00F067DE">
        <w:t xml:space="preserve">AB T2S 3C3, </w:t>
      </w:r>
      <w:r w:rsidRPr="00F067DE">
        <w:t>Canada;</w:t>
      </w:r>
      <w:r w:rsidR="002749F6" w:rsidRPr="00F067DE">
        <w:t xml:space="preserve"> </w:t>
      </w:r>
      <w:hyperlink r:id="rId11" w:history="1">
        <w:r w:rsidR="002749F6" w:rsidRPr="00F067DE">
          <w:rPr>
            <w:rStyle w:val="Hyperlink"/>
          </w:rPr>
          <w:t>lin.yang@ahs.ca</w:t>
        </w:r>
      </w:hyperlink>
      <w:r w:rsidR="002749F6" w:rsidRPr="00F067DE">
        <w:t xml:space="preserve"> </w:t>
      </w:r>
    </w:p>
    <w:p w14:paraId="6DB5FCFD" w14:textId="77777777" w:rsidR="00A30249" w:rsidRPr="00F067DE" w:rsidRDefault="00A30249" w:rsidP="00423935">
      <w:pPr>
        <w:pStyle w:val="MDPI16affiliation"/>
        <w:jc w:val="both"/>
      </w:pPr>
      <w:r w:rsidRPr="00F067DE">
        <w:rPr>
          <w:vertAlign w:val="superscript"/>
        </w:rPr>
        <w:t>5</w:t>
      </w:r>
      <w:r w:rsidRPr="00F067DE">
        <w:tab/>
        <w:t xml:space="preserve">Italian Agency for Development Cooperation, 33 Street, </w:t>
      </w:r>
      <w:proofErr w:type="spellStart"/>
      <w:r w:rsidRPr="00F067DE">
        <w:t>Amarat</w:t>
      </w:r>
      <w:proofErr w:type="spellEnd"/>
      <w:r w:rsidRPr="00F067DE">
        <w:t>, Khartoum</w:t>
      </w:r>
      <w:r w:rsidR="00FE006C" w:rsidRPr="00F067DE">
        <w:t xml:space="preserve"> 79371</w:t>
      </w:r>
      <w:r w:rsidRPr="00F067DE">
        <w:t>, Sudan;</w:t>
      </w:r>
      <w:r w:rsidR="002749F6" w:rsidRPr="00F067DE">
        <w:t xml:space="preserve"> </w:t>
      </w:r>
      <w:hyperlink r:id="rId12" w:history="1">
        <w:r w:rsidR="002749F6" w:rsidRPr="00F067DE">
          <w:rPr>
            <w:rStyle w:val="Hyperlink"/>
          </w:rPr>
          <w:t>damianopizzol8@gmail.com</w:t>
        </w:r>
      </w:hyperlink>
      <w:r w:rsidR="002749F6" w:rsidRPr="00F067DE">
        <w:t xml:space="preserve"> </w:t>
      </w:r>
    </w:p>
    <w:p w14:paraId="79B77356" w14:textId="77777777" w:rsidR="00A30249" w:rsidRPr="00F067DE" w:rsidRDefault="00A30249" w:rsidP="00423935">
      <w:pPr>
        <w:pStyle w:val="MDPI16affiliation"/>
        <w:jc w:val="both"/>
      </w:pPr>
      <w:r w:rsidRPr="00F067DE">
        <w:rPr>
          <w:vertAlign w:val="superscript"/>
        </w:rPr>
        <w:t>6</w:t>
      </w:r>
      <w:r w:rsidRPr="00F067DE">
        <w:tab/>
        <w:t>Faculty of Science and Engineering, Anglia Ruskin University, Cambridge, CB1 1PT, UK;</w:t>
      </w:r>
      <w:r w:rsidR="002749F6" w:rsidRPr="00F067DE">
        <w:t xml:space="preserve"> </w:t>
      </w:r>
      <w:hyperlink r:id="rId13" w:history="1">
        <w:r w:rsidR="002749F6" w:rsidRPr="00F067DE">
          <w:rPr>
            <w:rStyle w:val="Hyperlink"/>
          </w:rPr>
          <w:t>laurie.butler@aru.ac.uk</w:t>
        </w:r>
      </w:hyperlink>
      <w:r w:rsidR="002749F6" w:rsidRPr="00F067DE">
        <w:t xml:space="preserve"> (L.B.); </w:t>
      </w:r>
      <w:hyperlink r:id="rId14" w:history="1">
        <w:r w:rsidR="002749F6" w:rsidRPr="00F067DE">
          <w:rPr>
            <w:rStyle w:val="Hyperlink"/>
          </w:rPr>
          <w:t>yvonne.barnett@aru.ac.uk</w:t>
        </w:r>
      </w:hyperlink>
      <w:r w:rsidR="002749F6" w:rsidRPr="00F067DE">
        <w:t xml:space="preserve"> (Y.B.) </w:t>
      </w:r>
    </w:p>
    <w:p w14:paraId="0DD0AD25" w14:textId="0B9B652B" w:rsidR="00A30249" w:rsidRPr="00F067DE" w:rsidRDefault="00A30249" w:rsidP="00423935">
      <w:pPr>
        <w:pStyle w:val="MDPI16affiliation"/>
        <w:jc w:val="both"/>
      </w:pPr>
      <w:r w:rsidRPr="00F067DE">
        <w:rPr>
          <w:vertAlign w:val="superscript"/>
        </w:rPr>
        <w:t>7</w:t>
      </w:r>
      <w:r w:rsidR="007C4EAB" w:rsidRPr="00F067DE">
        <w:tab/>
      </w:r>
      <w:r w:rsidRPr="00F067DE">
        <w:t xml:space="preserve">Research and Development Unit, </w:t>
      </w:r>
      <w:proofErr w:type="spellStart"/>
      <w:r w:rsidRPr="00F067DE">
        <w:t>Parc</w:t>
      </w:r>
      <w:proofErr w:type="spellEnd"/>
      <w:r w:rsidRPr="00F067DE">
        <w:t xml:space="preserve"> </w:t>
      </w:r>
      <w:proofErr w:type="spellStart"/>
      <w:r w:rsidRPr="00F067DE">
        <w:t>Sanitari</w:t>
      </w:r>
      <w:proofErr w:type="spellEnd"/>
      <w:r w:rsidRPr="00F067DE">
        <w:t xml:space="preserve"> </w:t>
      </w:r>
      <w:proofErr w:type="spellStart"/>
      <w:r w:rsidRPr="00F067DE">
        <w:t>Sant</w:t>
      </w:r>
      <w:proofErr w:type="spellEnd"/>
      <w:r w:rsidRPr="00F067DE">
        <w:t xml:space="preserve"> Joan de </w:t>
      </w:r>
      <w:proofErr w:type="spellStart"/>
      <w:r w:rsidRPr="00F067DE">
        <w:t>Déu</w:t>
      </w:r>
      <w:proofErr w:type="spellEnd"/>
      <w:r w:rsidRPr="00F067DE">
        <w:t>,</w:t>
      </w:r>
      <w:r w:rsidR="00D5794C" w:rsidRPr="00D5794C">
        <w:t xml:space="preserve"> CIBERSAM</w:t>
      </w:r>
      <w:r w:rsidR="00D5794C">
        <w:t>,</w:t>
      </w:r>
      <w:r w:rsidR="00D5794C" w:rsidRPr="00D5794C">
        <w:t xml:space="preserve"> </w:t>
      </w:r>
      <w:r w:rsidRPr="00F067DE">
        <w:t xml:space="preserve">C/ </w:t>
      </w:r>
      <w:proofErr w:type="spellStart"/>
      <w:r w:rsidRPr="00F067DE">
        <w:t>Dr.Antoni</w:t>
      </w:r>
      <w:proofErr w:type="spellEnd"/>
      <w:r w:rsidRPr="00F067DE">
        <w:t xml:space="preserve"> Pujadas 42, 08830 </w:t>
      </w:r>
      <w:proofErr w:type="spellStart"/>
      <w:r w:rsidRPr="00F067DE">
        <w:t>Sant</w:t>
      </w:r>
      <w:proofErr w:type="spellEnd"/>
      <w:r w:rsidRPr="00F067DE">
        <w:t xml:space="preserve"> </w:t>
      </w:r>
      <w:proofErr w:type="spellStart"/>
      <w:r w:rsidRPr="00F067DE">
        <w:t>Boi</w:t>
      </w:r>
      <w:proofErr w:type="spellEnd"/>
      <w:r w:rsidRPr="00F067DE">
        <w:t xml:space="preserve"> de </w:t>
      </w:r>
      <w:proofErr w:type="spellStart"/>
      <w:r w:rsidRPr="00F067DE">
        <w:t>Llobregat</w:t>
      </w:r>
      <w:proofErr w:type="spellEnd"/>
      <w:r w:rsidRPr="00F067DE">
        <w:t>, Barcelona, Spain;</w:t>
      </w:r>
      <w:r w:rsidR="007C4EAB" w:rsidRPr="00F067DE">
        <w:t xml:space="preserve"> </w:t>
      </w:r>
      <w:hyperlink r:id="rId15" w:history="1">
        <w:r w:rsidR="00B208C4" w:rsidRPr="00F067DE">
          <w:rPr>
            <w:rStyle w:val="Hyperlink"/>
          </w:rPr>
          <w:t>m.felez@pssjd.org</w:t>
        </w:r>
      </w:hyperlink>
      <w:r w:rsidR="00B208C4" w:rsidRPr="00F067DE">
        <w:t xml:space="preserve"> (M.F.N.); </w:t>
      </w:r>
      <w:hyperlink r:id="rId16" w:history="1">
        <w:r w:rsidR="007C4EAB" w:rsidRPr="00F067DE">
          <w:rPr>
            <w:rStyle w:val="Hyperlink"/>
          </w:rPr>
          <w:t>louis.jacob.contacts@gmail.com</w:t>
        </w:r>
      </w:hyperlink>
      <w:r w:rsidR="007C4EAB" w:rsidRPr="00F067DE">
        <w:t xml:space="preserve"> (L.J.); </w:t>
      </w:r>
      <w:hyperlink r:id="rId17" w:history="1">
        <w:r w:rsidR="007C4EAB" w:rsidRPr="00F067DE">
          <w:rPr>
            <w:rStyle w:val="Hyperlink"/>
          </w:rPr>
          <w:t>a.koyanagi@pssjd.org</w:t>
        </w:r>
      </w:hyperlink>
      <w:r w:rsidR="007C4EAB" w:rsidRPr="00F067DE">
        <w:t xml:space="preserve"> (A.K.)</w:t>
      </w:r>
    </w:p>
    <w:p w14:paraId="198F2482" w14:textId="77777777" w:rsidR="00A30249" w:rsidRPr="00F067DE" w:rsidRDefault="00A30249" w:rsidP="00423935">
      <w:pPr>
        <w:pStyle w:val="MDPI16affiliation"/>
        <w:jc w:val="both"/>
      </w:pPr>
      <w:r w:rsidRPr="00F067DE">
        <w:rPr>
          <w:vertAlign w:val="superscript"/>
        </w:rPr>
        <w:t>8</w:t>
      </w:r>
      <w:r w:rsidRPr="00F067DE">
        <w:tab/>
        <w:t>Faculty of Medicine, University of Versailles Saint-Quentin-</w:t>
      </w:r>
      <w:proofErr w:type="spellStart"/>
      <w:r w:rsidRPr="00F067DE">
        <w:t>en</w:t>
      </w:r>
      <w:proofErr w:type="spellEnd"/>
      <w:r w:rsidRPr="00F067DE">
        <w:t xml:space="preserve">-Yvelines, </w:t>
      </w:r>
      <w:r w:rsidR="00F54192" w:rsidRPr="00F067DE">
        <w:t xml:space="preserve">78180 </w:t>
      </w:r>
      <w:proofErr w:type="spellStart"/>
      <w:r w:rsidRPr="00F067DE">
        <w:t>Montigny</w:t>
      </w:r>
      <w:proofErr w:type="spellEnd"/>
      <w:r w:rsidRPr="00F067DE">
        <w:t xml:space="preserve">-le- </w:t>
      </w:r>
      <w:proofErr w:type="spellStart"/>
      <w:r w:rsidRPr="00F067DE">
        <w:t>Bretonneux</w:t>
      </w:r>
      <w:proofErr w:type="spellEnd"/>
      <w:r w:rsidRPr="00F067DE">
        <w:t>, France</w:t>
      </w:r>
      <w:r w:rsidR="00F54192" w:rsidRPr="00F067DE">
        <w:t>.</w:t>
      </w:r>
    </w:p>
    <w:p w14:paraId="23784E51" w14:textId="77777777" w:rsidR="00A30249" w:rsidRPr="00F067DE" w:rsidRDefault="00A30249" w:rsidP="00423935">
      <w:pPr>
        <w:pStyle w:val="MDPI16affiliation"/>
        <w:jc w:val="both"/>
      </w:pPr>
      <w:r w:rsidRPr="00F067DE">
        <w:rPr>
          <w:vertAlign w:val="superscript"/>
        </w:rPr>
        <w:t>9</w:t>
      </w:r>
      <w:r w:rsidRPr="00F067DE">
        <w:tab/>
        <w:t xml:space="preserve">Department of Pediatrics, </w:t>
      </w:r>
      <w:proofErr w:type="spellStart"/>
      <w:r w:rsidRPr="00F067DE">
        <w:t>Yonsei</w:t>
      </w:r>
      <w:proofErr w:type="spellEnd"/>
      <w:r w:rsidRPr="00F067DE">
        <w:t xml:space="preserve"> University College of Medicine, </w:t>
      </w:r>
      <w:proofErr w:type="spellStart"/>
      <w:r w:rsidRPr="00F067DE">
        <w:t>Yonsei-ro</w:t>
      </w:r>
      <w:proofErr w:type="spellEnd"/>
      <w:r w:rsidRPr="00F067DE">
        <w:t xml:space="preserve"> 50, </w:t>
      </w:r>
      <w:proofErr w:type="spellStart"/>
      <w:r w:rsidRPr="00F067DE">
        <w:t>Seodaemun-gu</w:t>
      </w:r>
      <w:proofErr w:type="spellEnd"/>
      <w:r w:rsidRPr="00F067DE">
        <w:t>, Seoul, 03722, Republic of Korea;</w:t>
      </w:r>
      <w:r w:rsidR="007C4EAB" w:rsidRPr="00F067DE">
        <w:t xml:space="preserve"> </w:t>
      </w:r>
      <w:hyperlink r:id="rId18" w:history="1">
        <w:r w:rsidR="007C4EAB" w:rsidRPr="00F067DE">
          <w:rPr>
            <w:rStyle w:val="Hyperlink"/>
          </w:rPr>
          <w:t>SHINJI@yuhs.ac</w:t>
        </w:r>
      </w:hyperlink>
      <w:r w:rsidR="007C4EAB" w:rsidRPr="00F067DE">
        <w:t xml:space="preserve"> </w:t>
      </w:r>
    </w:p>
    <w:p w14:paraId="59615104" w14:textId="77777777" w:rsidR="00A30249" w:rsidRPr="00F067DE" w:rsidRDefault="00A30249" w:rsidP="00423935">
      <w:pPr>
        <w:pStyle w:val="MDPI16affiliation"/>
        <w:jc w:val="both"/>
      </w:pPr>
      <w:r w:rsidRPr="00F067DE">
        <w:rPr>
          <w:vertAlign w:val="superscript"/>
        </w:rPr>
        <w:t>10</w:t>
      </w:r>
      <w:r w:rsidRPr="00F067DE">
        <w:tab/>
        <w:t>Institute of Mental Health Sciences, School of Health Sciences, Ulster University, Newtownabbey</w:t>
      </w:r>
      <w:r w:rsidR="00447F55" w:rsidRPr="00F067DE">
        <w:t xml:space="preserve"> BT37 0QB</w:t>
      </w:r>
      <w:r w:rsidRPr="00F067DE">
        <w:t>, UK;</w:t>
      </w:r>
      <w:r w:rsidR="002749F6" w:rsidRPr="00F067DE">
        <w:t xml:space="preserve"> </w:t>
      </w:r>
      <w:hyperlink r:id="rId19" w:history="1">
        <w:r w:rsidR="002749F6" w:rsidRPr="00F067DE">
          <w:rPr>
            <w:rStyle w:val="Hyperlink"/>
          </w:rPr>
          <w:t>m.tully@ulster.ac.uk</w:t>
        </w:r>
      </w:hyperlink>
      <w:r w:rsidR="002749F6" w:rsidRPr="00F067DE">
        <w:t xml:space="preserve">  </w:t>
      </w:r>
    </w:p>
    <w:p w14:paraId="056DED42" w14:textId="77777777" w:rsidR="00A30249" w:rsidRPr="00F067DE" w:rsidRDefault="00A30249" w:rsidP="00423935">
      <w:pPr>
        <w:pStyle w:val="MDPI16affiliation"/>
        <w:jc w:val="both"/>
      </w:pPr>
      <w:r w:rsidRPr="00F067DE">
        <w:rPr>
          <w:vertAlign w:val="superscript"/>
        </w:rPr>
        <w:t>11</w:t>
      </w:r>
      <w:r w:rsidRPr="00F067DE">
        <w:tab/>
        <w:t>Department of Nursing and Midwifery, Centre for Health Science, University of the Highlands and Islands, Inverness, IV2 3JH, UK;</w:t>
      </w:r>
      <w:r w:rsidR="002749F6" w:rsidRPr="00F067DE">
        <w:t xml:space="preserve"> </w:t>
      </w:r>
      <w:hyperlink r:id="rId20" w:history="1">
        <w:r w:rsidR="002749F6" w:rsidRPr="00F067DE">
          <w:rPr>
            <w:rStyle w:val="Hyperlink"/>
          </w:rPr>
          <w:t>trish.gorely@uhi.ac.uk</w:t>
        </w:r>
      </w:hyperlink>
      <w:r w:rsidR="002749F6" w:rsidRPr="00F067DE">
        <w:t xml:space="preserve"> </w:t>
      </w:r>
    </w:p>
    <w:p w14:paraId="6533B88B" w14:textId="77777777" w:rsidR="00A30249" w:rsidRPr="00F067DE" w:rsidRDefault="00A30249" w:rsidP="00423935">
      <w:pPr>
        <w:pStyle w:val="MDPI16affiliation"/>
        <w:jc w:val="both"/>
      </w:pPr>
      <w:r w:rsidRPr="00F067DE">
        <w:rPr>
          <w:vertAlign w:val="superscript"/>
        </w:rPr>
        <w:t>12</w:t>
      </w:r>
      <w:r w:rsidRPr="00F067DE">
        <w:tab/>
        <w:t xml:space="preserve">Suzanne </w:t>
      </w:r>
      <w:proofErr w:type="spellStart"/>
      <w:r w:rsidRPr="00F067DE">
        <w:t>Dworak</w:t>
      </w:r>
      <w:proofErr w:type="spellEnd"/>
      <w:r w:rsidRPr="00F067DE">
        <w:t xml:space="preserve"> Peck School of Social Work, University of Southern California, Los Angeles</w:t>
      </w:r>
      <w:r w:rsidR="00423935" w:rsidRPr="00F067DE">
        <w:t>, 90007</w:t>
      </w:r>
      <w:r w:rsidRPr="00F067DE">
        <w:t>, CA, United States;</w:t>
      </w:r>
      <w:r w:rsidR="007C4EAB" w:rsidRPr="00F067DE">
        <w:t xml:space="preserve"> </w:t>
      </w:r>
      <w:hyperlink r:id="rId21" w:history="1">
        <w:r w:rsidR="007C4EAB" w:rsidRPr="00F067DE">
          <w:rPr>
            <w:rStyle w:val="Hyperlink"/>
          </w:rPr>
          <w:t>hansoh@usc.edu</w:t>
        </w:r>
      </w:hyperlink>
      <w:r w:rsidR="007C4EAB" w:rsidRPr="00F067DE">
        <w:t xml:space="preserve"> </w:t>
      </w:r>
    </w:p>
    <w:p w14:paraId="0C3B95D9" w14:textId="77777777" w:rsidR="00A30249" w:rsidRPr="00F067DE" w:rsidRDefault="00A30249" w:rsidP="00423935">
      <w:pPr>
        <w:pStyle w:val="MDPI16affiliation"/>
        <w:jc w:val="both"/>
        <w:rPr>
          <w:lang w:val="es-ES"/>
        </w:rPr>
      </w:pPr>
      <w:r w:rsidRPr="00F067DE">
        <w:rPr>
          <w:vertAlign w:val="superscript"/>
          <w:lang w:val="es-ES"/>
        </w:rPr>
        <w:t>13</w:t>
      </w:r>
      <w:r w:rsidRPr="00F067DE">
        <w:rPr>
          <w:lang w:val="es-ES"/>
        </w:rPr>
        <w:tab/>
        <w:t xml:space="preserve">ICREA, Pg. </w:t>
      </w:r>
      <w:proofErr w:type="spellStart"/>
      <w:r w:rsidRPr="00F067DE">
        <w:rPr>
          <w:lang w:val="es-ES"/>
        </w:rPr>
        <w:t>Lluis</w:t>
      </w:r>
      <w:proofErr w:type="spellEnd"/>
      <w:r w:rsidRPr="00F067DE">
        <w:rPr>
          <w:lang w:val="es-ES"/>
        </w:rPr>
        <w:t xml:space="preserve"> </w:t>
      </w:r>
      <w:proofErr w:type="spellStart"/>
      <w:r w:rsidRPr="00F067DE">
        <w:rPr>
          <w:lang w:val="es-ES"/>
        </w:rPr>
        <w:t>Companys</w:t>
      </w:r>
      <w:proofErr w:type="spellEnd"/>
      <w:r w:rsidRPr="00F067DE">
        <w:rPr>
          <w:lang w:val="es-ES"/>
        </w:rPr>
        <w:t xml:space="preserve"> 23, 08010, Barcelona, </w:t>
      </w:r>
      <w:proofErr w:type="spellStart"/>
      <w:r w:rsidRPr="00F067DE">
        <w:rPr>
          <w:lang w:val="es-ES"/>
        </w:rPr>
        <w:t>Spain</w:t>
      </w:r>
      <w:proofErr w:type="spellEnd"/>
      <w:r w:rsidR="00423935" w:rsidRPr="00F067DE">
        <w:rPr>
          <w:lang w:val="es-ES"/>
        </w:rPr>
        <w:t>.</w:t>
      </w:r>
    </w:p>
    <w:p w14:paraId="64F06824" w14:textId="77777777" w:rsidR="00A30249" w:rsidRPr="00F067DE" w:rsidRDefault="00A30249" w:rsidP="00A30249">
      <w:pPr>
        <w:pStyle w:val="MDPI16affiliation"/>
        <w:rPr>
          <w:lang w:val="es-ES"/>
        </w:rPr>
      </w:pPr>
    </w:p>
    <w:p w14:paraId="75D823C3" w14:textId="77777777" w:rsidR="00A30249" w:rsidRPr="00F067DE" w:rsidRDefault="00A30249" w:rsidP="00A30249">
      <w:pPr>
        <w:pStyle w:val="MDPI16affiliation"/>
      </w:pPr>
      <w:r w:rsidRPr="00F067DE">
        <w:rPr>
          <w:b/>
          <w:vertAlign w:val="superscript"/>
        </w:rPr>
        <w:t>±</w:t>
      </w:r>
      <w:r w:rsidRPr="00F067DE">
        <w:t xml:space="preserve"> Authors contributed equally</w:t>
      </w:r>
    </w:p>
    <w:p w14:paraId="7FE0E540" w14:textId="77777777" w:rsidR="00FE6943" w:rsidRPr="00F067DE" w:rsidRDefault="00FE6943" w:rsidP="00FE6943">
      <w:pPr>
        <w:pStyle w:val="MDPI16affiliation"/>
      </w:pPr>
      <w:r w:rsidRPr="00F067DE">
        <w:t>*</w:t>
      </w:r>
      <w:r w:rsidRPr="00F067DE">
        <w:tab/>
        <w:t>Correspondence</w:t>
      </w:r>
      <w:r w:rsidR="00A30249" w:rsidRPr="00F067DE">
        <w:t xml:space="preserve">: </w:t>
      </w:r>
      <w:hyperlink r:id="rId22" w:history="1">
        <w:r w:rsidR="007C4EAB" w:rsidRPr="00F067DE">
          <w:rPr>
            <w:rStyle w:val="Hyperlink"/>
          </w:rPr>
          <w:t>a.koyanagi@pssjd.org</w:t>
        </w:r>
      </w:hyperlink>
      <w:r w:rsidR="007C4EAB" w:rsidRPr="00F067DE">
        <w:t xml:space="preserve"> </w:t>
      </w:r>
    </w:p>
    <w:p w14:paraId="71C7BA5D" w14:textId="66FCF9F3" w:rsidR="00FE6943" w:rsidRPr="00F067DE" w:rsidRDefault="00FE6943" w:rsidP="000C34E4">
      <w:pPr>
        <w:pStyle w:val="MDPI17abstract"/>
        <w:rPr>
          <w:szCs w:val="18"/>
        </w:rPr>
      </w:pPr>
      <w:r w:rsidRPr="00F067DE">
        <w:rPr>
          <w:b/>
          <w:szCs w:val="18"/>
        </w:rPr>
        <w:t xml:space="preserve">Abstract: </w:t>
      </w:r>
      <w:r w:rsidR="000C34E4" w:rsidRPr="00F067DE">
        <w:rPr>
          <w:szCs w:val="18"/>
        </w:rPr>
        <w:t>Active travel may be an easily achievable form of physical activity for older people especially in low- and middle-income countries (LMICs), but there are currently no studies on how this form of physical activity is associated with a preclinic</w:t>
      </w:r>
      <w:r w:rsidR="000C34E4" w:rsidRPr="00F067DE">
        <w:rPr>
          <w:rFonts w:hint="eastAsia"/>
          <w:szCs w:val="18"/>
        </w:rPr>
        <w:t>al state of dementia known as mild cognitive impairment (MCI). Therefore, we aimed to investigate the association between active travel and MCI among adults aged ≥50 years from six LMICs.</w:t>
      </w:r>
      <w:r w:rsidR="000C34E4" w:rsidRPr="00F067DE">
        <w:rPr>
          <w:szCs w:val="18"/>
        </w:rPr>
        <w:t xml:space="preserve"> Cross-sectional, community-based data from the World Health Organization’s Study on Global Ageing and Adult Health were analyzed. The definition of MCI was based on the National Institute on Ageing-Alzheimer’s Association criteria. Active travel (minutes/week) was assessed with questions of the Global Physical Activity Questionnaire (GPAQ) and presented in </w:t>
      </w:r>
      <w:proofErr w:type="spellStart"/>
      <w:r w:rsidR="000C34E4" w:rsidRPr="00F067DE">
        <w:rPr>
          <w:szCs w:val="18"/>
        </w:rPr>
        <w:t>tertiles</w:t>
      </w:r>
      <w:proofErr w:type="spellEnd"/>
      <w:r w:rsidR="000C34E4" w:rsidRPr="00F067DE">
        <w:rPr>
          <w:szCs w:val="18"/>
        </w:rPr>
        <w:t xml:space="preserve">. Multivariable logistic regression analysis was conducted to assess the association between active travel and MCI. </w:t>
      </w:r>
      <w:r w:rsidR="000C34E4" w:rsidRPr="00F067DE">
        <w:rPr>
          <w:rFonts w:hint="eastAsia"/>
          <w:szCs w:val="18"/>
        </w:rPr>
        <w:t xml:space="preserve">Data on 32715 people aged ≥50 years (mean age 62.4 years; 52.1% females) were analyzed. Compared to the highest </w:t>
      </w:r>
      <w:proofErr w:type="spellStart"/>
      <w:r w:rsidR="000C34E4" w:rsidRPr="00F067DE">
        <w:rPr>
          <w:rFonts w:hint="eastAsia"/>
          <w:szCs w:val="18"/>
        </w:rPr>
        <w:t>tertile</w:t>
      </w:r>
      <w:proofErr w:type="spellEnd"/>
      <w:r w:rsidR="000C34E4" w:rsidRPr="00F067DE">
        <w:rPr>
          <w:rFonts w:hint="eastAsia"/>
          <w:szCs w:val="18"/>
        </w:rPr>
        <w:t xml:space="preserve"> of active travel, the lowest </w:t>
      </w:r>
      <w:proofErr w:type="spellStart"/>
      <w:r w:rsidR="000C34E4" w:rsidRPr="00F067DE">
        <w:rPr>
          <w:rFonts w:hint="eastAsia"/>
          <w:szCs w:val="18"/>
        </w:rPr>
        <w:t>tertile</w:t>
      </w:r>
      <w:proofErr w:type="spellEnd"/>
      <w:r w:rsidR="000C34E4" w:rsidRPr="00F067DE">
        <w:rPr>
          <w:rFonts w:hint="eastAsia"/>
          <w:szCs w:val="18"/>
        </w:rPr>
        <w:t xml:space="preserve"> was associated with 1.3</w:t>
      </w:r>
      <w:r w:rsidR="009503AF">
        <w:rPr>
          <w:szCs w:val="18"/>
        </w:rPr>
        <w:t>3</w:t>
      </w:r>
      <w:r w:rsidR="000C34E4" w:rsidRPr="00F067DE">
        <w:rPr>
          <w:rFonts w:hint="eastAsia"/>
          <w:szCs w:val="18"/>
        </w:rPr>
        <w:t xml:space="preserve"> (95%CI=1.1</w:t>
      </w:r>
      <w:r w:rsidR="009503AF">
        <w:rPr>
          <w:szCs w:val="18"/>
        </w:rPr>
        <w:t>4</w:t>
      </w:r>
      <w:r w:rsidR="000C34E4" w:rsidRPr="00F067DE">
        <w:rPr>
          <w:rFonts w:hint="eastAsia"/>
          <w:szCs w:val="18"/>
        </w:rPr>
        <w:t>-1.</w:t>
      </w:r>
      <w:r w:rsidR="009503AF">
        <w:rPr>
          <w:szCs w:val="18"/>
        </w:rPr>
        <w:t>54</w:t>
      </w:r>
      <w:r w:rsidR="000C34E4" w:rsidRPr="00F067DE">
        <w:rPr>
          <w:rFonts w:hint="eastAsia"/>
          <w:szCs w:val="18"/>
        </w:rPr>
        <w:t>) times higher odds for MCI overall. This association was particularly pronounced among those aged ≥65 years (OR=1.</w:t>
      </w:r>
      <w:r w:rsidR="009503AF">
        <w:rPr>
          <w:szCs w:val="18"/>
        </w:rPr>
        <w:t>70</w:t>
      </w:r>
      <w:r w:rsidR="000C34E4" w:rsidRPr="00F067DE">
        <w:rPr>
          <w:rFonts w:hint="eastAsia"/>
          <w:szCs w:val="18"/>
        </w:rPr>
        <w:t>; 95%CI=1.</w:t>
      </w:r>
      <w:r w:rsidR="009503AF">
        <w:rPr>
          <w:szCs w:val="18"/>
        </w:rPr>
        <w:t>32</w:t>
      </w:r>
      <w:r w:rsidR="000C34E4" w:rsidRPr="00F067DE">
        <w:rPr>
          <w:rFonts w:hint="eastAsia"/>
          <w:szCs w:val="18"/>
        </w:rPr>
        <w:t>-2.</w:t>
      </w:r>
      <w:r w:rsidR="009503AF">
        <w:rPr>
          <w:szCs w:val="18"/>
        </w:rPr>
        <w:t>19</w:t>
      </w:r>
      <w:r w:rsidR="000C34E4" w:rsidRPr="00F067DE">
        <w:rPr>
          <w:rFonts w:hint="eastAsia"/>
          <w:szCs w:val="18"/>
        </w:rPr>
        <w:t xml:space="preserve">) but active travel was not associated with MCI among those aged 50-64 years. </w:t>
      </w:r>
      <w:r w:rsidR="000C34E4" w:rsidRPr="00F067DE">
        <w:rPr>
          <w:szCs w:val="18"/>
        </w:rPr>
        <w:t>In conclusion, l</w:t>
      </w:r>
      <w:r w:rsidR="000C34E4" w:rsidRPr="00F067DE">
        <w:rPr>
          <w:rFonts w:hint="eastAsia"/>
          <w:szCs w:val="18"/>
        </w:rPr>
        <w:t xml:space="preserve">ow levels of active travel were associated with a significantly higher odds of MCI in adults aged ≥65 </w:t>
      </w:r>
      <w:r w:rsidR="000C34E4" w:rsidRPr="00F067DE">
        <w:rPr>
          <w:rFonts w:hint="eastAsia"/>
          <w:szCs w:val="18"/>
        </w:rPr>
        <w:lastRenderedPageBreak/>
        <w:t>years in LMICs. Promoting active travel among people of this age group in LMICs via tailored interventions and/or country-wide infrastructur</w:t>
      </w:r>
      <w:r w:rsidR="000C34E4" w:rsidRPr="00F067DE">
        <w:rPr>
          <w:szCs w:val="18"/>
        </w:rPr>
        <w:t>e investment to provide a safe environment for active travel may lead to a reduction in MCI and subsequent dementia.</w:t>
      </w:r>
    </w:p>
    <w:p w14:paraId="16457434" w14:textId="77777777" w:rsidR="00FE6943" w:rsidRPr="00F067DE" w:rsidRDefault="00FE6943" w:rsidP="00FE6943">
      <w:pPr>
        <w:pStyle w:val="MDPI18keywords"/>
        <w:rPr>
          <w:szCs w:val="18"/>
        </w:rPr>
      </w:pPr>
      <w:r w:rsidRPr="00F067DE">
        <w:rPr>
          <w:b/>
          <w:szCs w:val="18"/>
        </w:rPr>
        <w:t xml:space="preserve">Keywords: </w:t>
      </w:r>
      <w:r w:rsidR="00061C0C" w:rsidRPr="00F067DE">
        <w:rPr>
          <w:szCs w:val="18"/>
        </w:rPr>
        <w:t xml:space="preserve">Active travel; </w:t>
      </w:r>
      <w:proofErr w:type="gramStart"/>
      <w:r w:rsidR="00061C0C" w:rsidRPr="00F067DE">
        <w:rPr>
          <w:szCs w:val="18"/>
        </w:rPr>
        <w:t>Older</w:t>
      </w:r>
      <w:proofErr w:type="gramEnd"/>
      <w:r w:rsidR="00061C0C" w:rsidRPr="00F067DE">
        <w:rPr>
          <w:szCs w:val="18"/>
        </w:rPr>
        <w:t xml:space="preserve"> adults; Low- and middle-income countries; Mild cognitive impairment.</w:t>
      </w:r>
    </w:p>
    <w:p w14:paraId="0187B075" w14:textId="77777777" w:rsidR="00FE6943" w:rsidRPr="00F067DE" w:rsidRDefault="00FE6943" w:rsidP="00FE6943">
      <w:pPr>
        <w:pStyle w:val="MDPI19line"/>
      </w:pPr>
    </w:p>
    <w:p w14:paraId="4D892982" w14:textId="77777777" w:rsidR="00FE6943" w:rsidRPr="00EC5B17" w:rsidRDefault="00FE6943" w:rsidP="00FE6943">
      <w:pPr>
        <w:pStyle w:val="MDPI21heading1"/>
        <w:rPr>
          <w:color w:val="auto"/>
          <w:lang w:eastAsia="zh-CN"/>
        </w:rPr>
      </w:pPr>
      <w:r w:rsidRPr="00EC5B17">
        <w:rPr>
          <w:color w:val="auto"/>
          <w:lang w:eastAsia="zh-CN"/>
        </w:rPr>
        <w:t>1. Introduction</w:t>
      </w:r>
    </w:p>
    <w:p w14:paraId="220A3220" w14:textId="77777777" w:rsidR="00D33BD0" w:rsidRPr="00EC5B17" w:rsidRDefault="00D33BD0" w:rsidP="00D33BD0">
      <w:pPr>
        <w:pStyle w:val="MDPI31text"/>
        <w:rPr>
          <w:color w:val="auto"/>
        </w:rPr>
      </w:pPr>
      <w:r w:rsidRPr="00EC5B17">
        <w:rPr>
          <w:color w:val="auto"/>
        </w:rPr>
        <w:t xml:space="preserve">The World Health </w:t>
      </w:r>
      <w:proofErr w:type="spellStart"/>
      <w:r w:rsidRPr="00EC5B17">
        <w:rPr>
          <w:color w:val="auto"/>
        </w:rPr>
        <w:t>Organisation</w:t>
      </w:r>
      <w:proofErr w:type="spellEnd"/>
      <w:r w:rsidRPr="00EC5B17">
        <w:rPr>
          <w:color w:val="auto"/>
        </w:rPr>
        <w:t xml:space="preserve"> (WHO) defines dementia as a syndrome in which there is deterioration in cognitive function (i.e., the ability to process thought) beyond what might be expected from normal ageing, and this condition may present symptomatically as memory loss, confusion, disorientation, difficulty speaking or understanding language, and other symptoms</w:t>
      </w:r>
      <w:r w:rsidR="005D6375" w:rsidRPr="00EC5B17">
        <w:rPr>
          <w:color w:val="auto"/>
        </w:rPr>
        <w:t xml:space="preserve"> </w:t>
      </w:r>
      <w:r w:rsidR="00C20449" w:rsidRPr="00EC5B17">
        <w:rPr>
          <w:color w:val="auto"/>
        </w:rPr>
        <w:fldChar w:fldCharType="begin"/>
      </w:r>
      <w:r w:rsidR="00C20449" w:rsidRPr="00EC5B17">
        <w:rPr>
          <w:color w:val="auto"/>
        </w:rPr>
        <w:instrText>ADDIN RW.CITE{{doc:5f986629e4b0d1303cc67637 WorldHealthOrganization 2020}}</w:instrText>
      </w:r>
      <w:r w:rsidR="00C20449" w:rsidRPr="00EC5B17">
        <w:rPr>
          <w:color w:val="auto"/>
        </w:rPr>
        <w:fldChar w:fldCharType="separate"/>
      </w:r>
      <w:r w:rsidR="00C20449" w:rsidRPr="00EC5B17">
        <w:rPr>
          <w:bCs/>
          <w:color w:val="auto"/>
        </w:rPr>
        <w:t>[1]</w:t>
      </w:r>
      <w:r w:rsidR="00C20449" w:rsidRPr="00EC5B17">
        <w:rPr>
          <w:color w:val="auto"/>
        </w:rPr>
        <w:fldChar w:fldCharType="end"/>
      </w:r>
      <w:r w:rsidR="00C20449" w:rsidRPr="00EC5B17">
        <w:rPr>
          <w:color w:val="auto"/>
        </w:rPr>
        <w:t xml:space="preserve">. </w:t>
      </w:r>
      <w:r w:rsidRPr="00EC5B17">
        <w:rPr>
          <w:color w:val="auto"/>
        </w:rPr>
        <w:t>Dementia is most prevalent among older adults with its prevalence estimated to be between 5% and 8% among those aged ≥60 years. In addition to the detrimental impact of dementia on an individual’s quality of life and wellbeing, the care and support of patients with dementia has wide-ranging consequences for families, health-care systems, and society as a whole</w:t>
      </w:r>
      <w:r w:rsidR="00302B2B" w:rsidRPr="00EC5B17">
        <w:rPr>
          <w:color w:val="auto"/>
        </w:rPr>
        <w:t xml:space="preserve"> </w:t>
      </w:r>
      <w:r w:rsidR="00302B2B" w:rsidRPr="00EC5B17">
        <w:rPr>
          <w:color w:val="auto"/>
        </w:rPr>
        <w:fldChar w:fldCharType="begin"/>
      </w:r>
      <w:r w:rsidR="00302B2B" w:rsidRPr="00EC5B17">
        <w:rPr>
          <w:color w:val="auto"/>
        </w:rPr>
        <w:instrText>ADDIN RW.CITE{{doc:602d5d3f8f0825dac8ea6768 Nichols,Emma 2019}}</w:instrText>
      </w:r>
      <w:r w:rsidR="00302B2B" w:rsidRPr="00EC5B17">
        <w:rPr>
          <w:color w:val="auto"/>
        </w:rPr>
        <w:fldChar w:fldCharType="separate"/>
      </w:r>
      <w:r w:rsidR="00302B2B" w:rsidRPr="00EC5B17">
        <w:rPr>
          <w:bCs/>
          <w:color w:val="auto"/>
        </w:rPr>
        <w:t>[2]</w:t>
      </w:r>
      <w:r w:rsidR="00302B2B" w:rsidRPr="00EC5B17">
        <w:rPr>
          <w:color w:val="auto"/>
        </w:rPr>
        <w:fldChar w:fldCharType="end"/>
      </w:r>
      <w:r w:rsidRPr="00EC5B17">
        <w:rPr>
          <w:color w:val="auto"/>
        </w:rPr>
        <w:t xml:space="preserve">. Since there is no known cure for dementia, interventions to prevent or delay the emergence of this syndrome are essential. </w:t>
      </w:r>
    </w:p>
    <w:p w14:paraId="7C31C904" w14:textId="77777777" w:rsidR="00D33BD0" w:rsidRPr="00EC5B17" w:rsidRDefault="00D33BD0" w:rsidP="00D33BD0">
      <w:pPr>
        <w:pStyle w:val="MDPI31text"/>
        <w:rPr>
          <w:color w:val="auto"/>
        </w:rPr>
      </w:pPr>
    </w:p>
    <w:p w14:paraId="1CF9A507" w14:textId="77777777" w:rsidR="00AE6A53" w:rsidRPr="00EC5B17" w:rsidRDefault="00D33BD0" w:rsidP="00D33BD0">
      <w:pPr>
        <w:pStyle w:val="MDPI31text"/>
        <w:rPr>
          <w:color w:val="auto"/>
        </w:rPr>
      </w:pPr>
      <w:r w:rsidRPr="00EC5B17">
        <w:rPr>
          <w:color w:val="auto"/>
        </w:rPr>
        <w:t>Mild cognitive impairment (MCI) is a preclinical state of dementia with a high conversion rate to dementia (annual conversion rates ranging from 10% to 15% in clinical samples and 3.8% to 6.3% in community-based samples)</w:t>
      </w:r>
      <w:r w:rsidR="00D500A9" w:rsidRPr="00EC5B17">
        <w:rPr>
          <w:color w:val="auto"/>
        </w:rPr>
        <w:t xml:space="preserve"> </w:t>
      </w:r>
      <w:r w:rsidR="00D500A9" w:rsidRPr="00EC5B17">
        <w:rPr>
          <w:color w:val="auto"/>
        </w:rPr>
        <w:fldChar w:fldCharType="begin"/>
      </w:r>
      <w:r w:rsidR="00D500A9" w:rsidRPr="00EC5B17">
        <w:rPr>
          <w:color w:val="auto"/>
        </w:rPr>
        <w:instrText>ADDIN RW.CITE{{doc:602d5f198f087bdb89caf284 Bohlken,Jens 2019; doc:602d5f3e8f08a0d48a7fdc71 Farias,SarahTomaszewski 2009; doc:5f986ea1e4b06daf616dca98 Morris,JohnC 2005}}</w:instrText>
      </w:r>
      <w:r w:rsidR="00D500A9" w:rsidRPr="00EC5B17">
        <w:rPr>
          <w:color w:val="auto"/>
        </w:rPr>
        <w:fldChar w:fldCharType="separate"/>
      </w:r>
      <w:r w:rsidR="00D500A9" w:rsidRPr="00EC5B17">
        <w:rPr>
          <w:bCs/>
          <w:color w:val="auto"/>
        </w:rPr>
        <w:t>[3-5]</w:t>
      </w:r>
      <w:r w:rsidR="00D500A9" w:rsidRPr="00EC5B17">
        <w:rPr>
          <w:color w:val="auto"/>
        </w:rPr>
        <w:fldChar w:fldCharType="end"/>
      </w:r>
      <w:r w:rsidRPr="00EC5B17">
        <w:rPr>
          <w:color w:val="auto"/>
        </w:rPr>
        <w:t>,</w:t>
      </w:r>
      <w:r w:rsidR="00D500A9" w:rsidRPr="00EC5B17">
        <w:rPr>
          <w:color w:val="auto"/>
        </w:rPr>
        <w:t xml:space="preserve"> </w:t>
      </w:r>
      <w:r w:rsidRPr="00EC5B17">
        <w:rPr>
          <w:color w:val="auto"/>
        </w:rPr>
        <w:t xml:space="preserve">and is increasingly being recognized as an important “target” for the prevention of dementia. One potential correlate of MCI is that of physical activity. Indeed, not meeting physical activity recommendations is considered one of the seven main potentially modifiable risk factors for </w:t>
      </w:r>
      <w:proofErr w:type="gramStart"/>
      <w:r w:rsidRPr="00EC5B17">
        <w:rPr>
          <w:color w:val="auto"/>
        </w:rPr>
        <w:t>Alzheimer’s Disease</w:t>
      </w:r>
      <w:proofErr w:type="gramEnd"/>
      <w:r w:rsidRPr="00EC5B17">
        <w:rPr>
          <w:color w:val="auto"/>
        </w:rPr>
        <w:t xml:space="preserve"> (a predominant form of dementia) and explains approximately 13% (nearly 4.3 million) of Alzheimer’s Disease c</w:t>
      </w:r>
      <w:r w:rsidR="001C6A8C" w:rsidRPr="00EC5B17">
        <w:rPr>
          <w:color w:val="auto"/>
        </w:rPr>
        <w:t xml:space="preserve">ases worldwide </w:t>
      </w:r>
      <w:r w:rsidR="00AE6A53" w:rsidRPr="00EC5B17">
        <w:rPr>
          <w:color w:val="auto"/>
        </w:rPr>
        <w:fldChar w:fldCharType="begin"/>
      </w:r>
      <w:r w:rsidR="00AE6A53" w:rsidRPr="00EC5B17">
        <w:rPr>
          <w:color w:val="auto"/>
        </w:rPr>
        <w:instrText>ADDIN RW.CITE{{doc:602d60588f0825dac8ea67d6 Barnes,DeborahE 2011}}</w:instrText>
      </w:r>
      <w:r w:rsidR="00AE6A53" w:rsidRPr="00EC5B17">
        <w:rPr>
          <w:color w:val="auto"/>
        </w:rPr>
        <w:fldChar w:fldCharType="separate"/>
      </w:r>
      <w:r w:rsidR="00AE6A53" w:rsidRPr="00EC5B17">
        <w:rPr>
          <w:bCs/>
          <w:color w:val="auto"/>
        </w:rPr>
        <w:t>[6]</w:t>
      </w:r>
      <w:r w:rsidR="00AE6A53" w:rsidRPr="00EC5B17">
        <w:rPr>
          <w:color w:val="auto"/>
        </w:rPr>
        <w:fldChar w:fldCharType="end"/>
      </w:r>
      <w:r w:rsidR="001C6A8C" w:rsidRPr="00EC5B17">
        <w:rPr>
          <w:color w:val="auto"/>
        </w:rPr>
        <w:t xml:space="preserve">. </w:t>
      </w:r>
      <w:r w:rsidRPr="00EC5B17">
        <w:rPr>
          <w:color w:val="auto"/>
        </w:rPr>
        <w:t xml:space="preserve">Furthermore, an evolving body of literature documents significant benefits of long-term, regular physical activity on cognition while it also reduces dementia risk in people with MCI </w:t>
      </w:r>
      <w:r w:rsidR="00AE6A53" w:rsidRPr="00EC5B17">
        <w:rPr>
          <w:color w:val="auto"/>
        </w:rPr>
        <w:fldChar w:fldCharType="begin"/>
      </w:r>
      <w:r w:rsidR="007C4AF8" w:rsidRPr="00EC5B17">
        <w:rPr>
          <w:color w:val="auto"/>
        </w:rPr>
        <w:instrText>ADDIN RW.CITE{{doc:602d609e8f0867c76ebf61d3 Ahlskog,JEric 2011; doc:602d60f28f08dca70c01281e Corbi,Graziamaria 2015; doc:602d61528f087bdb89caf2cb Blondell,SarahJ 2014; doc:602d61798f086330fc6b07f4 Cammisuli,DM 2017; doc:602d62728f08a0d48a7fdcc4 Gallaway,PatrickJ 2017; doc:602d63278f087bdb89caf2fe Lautenschlager,NicolaT 2010; doc:602d63758f085533dc6780e4 Sofi,Francesco 2011}}</w:instrText>
      </w:r>
      <w:r w:rsidR="00AE6A53" w:rsidRPr="00EC5B17">
        <w:rPr>
          <w:color w:val="auto"/>
        </w:rPr>
        <w:fldChar w:fldCharType="separate"/>
      </w:r>
      <w:r w:rsidR="007C4AF8" w:rsidRPr="00EC5B17">
        <w:rPr>
          <w:bCs/>
          <w:color w:val="auto"/>
        </w:rPr>
        <w:t>[7-13]</w:t>
      </w:r>
      <w:r w:rsidR="00AE6A53" w:rsidRPr="00EC5B17">
        <w:rPr>
          <w:color w:val="auto"/>
        </w:rPr>
        <w:fldChar w:fldCharType="end"/>
      </w:r>
    </w:p>
    <w:p w14:paraId="303CB9B6" w14:textId="77777777" w:rsidR="00D33BD0" w:rsidRPr="00EC5B17" w:rsidRDefault="00D33BD0" w:rsidP="00D33BD0">
      <w:pPr>
        <w:pStyle w:val="MDPI31text"/>
        <w:rPr>
          <w:color w:val="auto"/>
        </w:rPr>
      </w:pPr>
    </w:p>
    <w:p w14:paraId="24AD4F7D" w14:textId="77777777" w:rsidR="00D33BD0" w:rsidRPr="00EC5B17" w:rsidRDefault="00D33BD0" w:rsidP="00D33BD0">
      <w:pPr>
        <w:pStyle w:val="MDPI31text"/>
        <w:rPr>
          <w:color w:val="auto"/>
        </w:rPr>
      </w:pPr>
      <w:r w:rsidRPr="00EC5B17">
        <w:rPr>
          <w:color w:val="auto"/>
        </w:rPr>
        <w:t>However, to the best of our knowledge, there are no studies examining the relationship between active travel (i.e., walking and cycling to and/ or from a destination) and MCI. Active travel is often performed at a moderate intensity</w:t>
      </w:r>
      <w:r w:rsidR="00364563" w:rsidRPr="00EC5B17">
        <w:rPr>
          <w:color w:val="auto"/>
        </w:rPr>
        <w:t xml:space="preserve"> </w:t>
      </w:r>
      <w:r w:rsidR="00364563" w:rsidRPr="00EC5B17">
        <w:rPr>
          <w:color w:val="auto"/>
        </w:rPr>
        <w:fldChar w:fldCharType="begin"/>
      </w:r>
      <w:r w:rsidR="00364563" w:rsidRPr="00EC5B17">
        <w:rPr>
          <w:color w:val="auto"/>
        </w:rPr>
        <w:instrText>ADDIN RW.CITE{{doc:602d64178f0825dac8ea6873 TheCentreforDietandActivityResearch 2013}}</w:instrText>
      </w:r>
      <w:r w:rsidR="00364563" w:rsidRPr="00EC5B17">
        <w:rPr>
          <w:color w:val="auto"/>
        </w:rPr>
        <w:fldChar w:fldCharType="separate"/>
      </w:r>
      <w:r w:rsidR="00364563" w:rsidRPr="00EC5B17">
        <w:rPr>
          <w:bCs/>
          <w:color w:val="auto"/>
        </w:rPr>
        <w:t>[14]</w:t>
      </w:r>
      <w:r w:rsidR="00364563" w:rsidRPr="00EC5B17">
        <w:rPr>
          <w:color w:val="auto"/>
        </w:rPr>
        <w:fldChar w:fldCharType="end"/>
      </w:r>
      <w:r w:rsidR="00364563" w:rsidRPr="00EC5B17">
        <w:rPr>
          <w:color w:val="auto"/>
        </w:rPr>
        <w:t xml:space="preserve"> </w:t>
      </w:r>
      <w:r w:rsidRPr="00EC5B17">
        <w:rPr>
          <w:color w:val="auto"/>
        </w:rPr>
        <w:t>and thus, it is possible that this is an ideal way to ensure physical activity in older adults. Indeed, transport is a necessity of everyday life, whereas leisure physical activity is possibly an additional burden and is difficult to sustain long term. Therefore, encouraging active travel is a feasible approach to increasing levels of moderate physical activity in older adults</w:t>
      </w:r>
      <w:r w:rsidR="00364563" w:rsidRPr="00EC5B17">
        <w:rPr>
          <w:color w:val="auto"/>
        </w:rPr>
        <w:t xml:space="preserve"> </w:t>
      </w:r>
      <w:r w:rsidR="00364563" w:rsidRPr="00EC5B17">
        <w:rPr>
          <w:color w:val="auto"/>
        </w:rPr>
        <w:fldChar w:fldCharType="begin"/>
      </w:r>
      <w:r w:rsidR="00364563" w:rsidRPr="00EC5B17">
        <w:rPr>
          <w:color w:val="auto"/>
        </w:rPr>
        <w:instrText>ADDIN RW.CITE{{doc:602d65278f087d633969c567 Vancampfort,Davy 2018}}</w:instrText>
      </w:r>
      <w:r w:rsidR="00364563" w:rsidRPr="00EC5B17">
        <w:rPr>
          <w:color w:val="auto"/>
        </w:rPr>
        <w:fldChar w:fldCharType="separate"/>
      </w:r>
      <w:r w:rsidR="00364563" w:rsidRPr="00EC5B17">
        <w:rPr>
          <w:bCs/>
          <w:color w:val="auto"/>
        </w:rPr>
        <w:t>[15]</w:t>
      </w:r>
      <w:r w:rsidR="00364563" w:rsidRPr="00EC5B17">
        <w:rPr>
          <w:color w:val="auto"/>
        </w:rPr>
        <w:fldChar w:fldCharType="end"/>
      </w:r>
      <w:r w:rsidR="009F1E70" w:rsidRPr="00EC5B17">
        <w:rPr>
          <w:color w:val="auto"/>
        </w:rPr>
        <w:t>.</w:t>
      </w:r>
    </w:p>
    <w:p w14:paraId="27CF361E" w14:textId="77777777" w:rsidR="00D33BD0" w:rsidRPr="00EC5B17" w:rsidRDefault="00D33BD0" w:rsidP="00D33BD0">
      <w:pPr>
        <w:pStyle w:val="MDPI31text"/>
        <w:rPr>
          <w:color w:val="auto"/>
        </w:rPr>
      </w:pPr>
    </w:p>
    <w:p w14:paraId="535BF038" w14:textId="77777777" w:rsidR="00D33BD0" w:rsidRPr="00EC5B17" w:rsidRDefault="00D33BD0" w:rsidP="00D33BD0">
      <w:pPr>
        <w:pStyle w:val="MDPI31text"/>
        <w:rPr>
          <w:color w:val="auto"/>
        </w:rPr>
      </w:pPr>
      <w:r w:rsidRPr="00EC5B17">
        <w:rPr>
          <w:color w:val="auto"/>
        </w:rPr>
        <w:t>Given this, the aim of the present study was to investigate the association between active travel and MCI in a sample of 32715 people aged ≥50 years from six low- and middle-income countries (LMICs). Focusing on LMICs is important as the majority (approximately 60%) of those with dementia reside in this setting</w:t>
      </w:r>
      <w:r w:rsidR="009F1E70" w:rsidRPr="00EC5B17">
        <w:rPr>
          <w:color w:val="auto"/>
        </w:rPr>
        <w:t xml:space="preserve"> </w:t>
      </w:r>
      <w:r w:rsidR="009F1E70" w:rsidRPr="00EC5B17">
        <w:rPr>
          <w:color w:val="auto"/>
        </w:rPr>
        <w:fldChar w:fldCharType="begin"/>
      </w:r>
      <w:r w:rsidR="009F1E70" w:rsidRPr="00EC5B17">
        <w:rPr>
          <w:color w:val="auto"/>
        </w:rPr>
        <w:instrText>ADDIN RW.CITE{{doc:5f986629e4b0d1303cc67637 WorldHealthOrganization 2020}}</w:instrText>
      </w:r>
      <w:r w:rsidR="009F1E70" w:rsidRPr="00EC5B17">
        <w:rPr>
          <w:color w:val="auto"/>
        </w:rPr>
        <w:fldChar w:fldCharType="separate"/>
      </w:r>
      <w:r w:rsidR="009F1E70" w:rsidRPr="00EC5B17">
        <w:rPr>
          <w:bCs/>
          <w:color w:val="auto"/>
        </w:rPr>
        <w:t>[1]</w:t>
      </w:r>
      <w:r w:rsidR="009F1E70" w:rsidRPr="00EC5B17">
        <w:rPr>
          <w:color w:val="auto"/>
        </w:rPr>
        <w:fldChar w:fldCharType="end"/>
      </w:r>
      <w:r w:rsidRPr="00EC5B17">
        <w:rPr>
          <w:color w:val="auto"/>
        </w:rPr>
        <w:t>, while the individual, economic, and societal burden of dementia is increasing particularly rapidly in LMICs. Furthermore, levels of physical inactivity</w:t>
      </w:r>
      <w:r w:rsidR="00AF2C78" w:rsidRPr="00EC5B17">
        <w:rPr>
          <w:color w:val="auto"/>
        </w:rPr>
        <w:t xml:space="preserve"> </w:t>
      </w:r>
      <w:r w:rsidR="00AF2C78" w:rsidRPr="00EC5B17">
        <w:rPr>
          <w:color w:val="auto"/>
        </w:rPr>
        <w:fldChar w:fldCharType="begin"/>
      </w:r>
      <w:r w:rsidR="00AF2C78" w:rsidRPr="00EC5B17">
        <w:rPr>
          <w:color w:val="auto"/>
        </w:rPr>
        <w:instrText>ADDIN RW.CITE{{doc:602d69f48f08f5f2aac90904 WorldHealthOrganization 2020}}</w:instrText>
      </w:r>
      <w:r w:rsidR="00AF2C78" w:rsidRPr="00EC5B17">
        <w:rPr>
          <w:color w:val="auto"/>
        </w:rPr>
        <w:fldChar w:fldCharType="separate"/>
      </w:r>
      <w:r w:rsidR="00AF2C78" w:rsidRPr="00EC5B17">
        <w:rPr>
          <w:bCs/>
          <w:color w:val="auto"/>
        </w:rPr>
        <w:t>[16]</w:t>
      </w:r>
      <w:r w:rsidR="00AF2C78" w:rsidRPr="00EC5B17">
        <w:rPr>
          <w:color w:val="auto"/>
        </w:rPr>
        <w:fldChar w:fldCharType="end"/>
      </w:r>
      <w:r w:rsidR="00AF2C78" w:rsidRPr="00EC5B17">
        <w:rPr>
          <w:color w:val="auto"/>
        </w:rPr>
        <w:t xml:space="preserve"> </w:t>
      </w:r>
      <w:r w:rsidRPr="00EC5B17">
        <w:rPr>
          <w:color w:val="auto"/>
        </w:rPr>
        <w:t>are high in these countries, while active travel has been reported to be a common form of physical activity especially among older adults in low-and middle-income settings</w:t>
      </w:r>
      <w:r w:rsidR="00AF2C78" w:rsidRPr="00EC5B17">
        <w:rPr>
          <w:color w:val="auto"/>
        </w:rPr>
        <w:t xml:space="preserve"> </w:t>
      </w:r>
      <w:r w:rsidR="00AF2C78" w:rsidRPr="00EC5B17">
        <w:rPr>
          <w:color w:val="auto"/>
        </w:rPr>
        <w:fldChar w:fldCharType="begin"/>
      </w:r>
      <w:r w:rsidR="00AF2C78" w:rsidRPr="00EC5B17">
        <w:rPr>
          <w:color w:val="auto"/>
        </w:rPr>
        <w:instrText>ADDIN RW.CITE{{doc:602d65278f087d633969c567 Vancampfort,Davy 2018}}</w:instrText>
      </w:r>
      <w:r w:rsidR="00AF2C78" w:rsidRPr="00EC5B17">
        <w:rPr>
          <w:color w:val="auto"/>
        </w:rPr>
        <w:fldChar w:fldCharType="separate"/>
      </w:r>
      <w:r w:rsidR="00AF2C78" w:rsidRPr="00EC5B17">
        <w:rPr>
          <w:bCs/>
          <w:color w:val="auto"/>
        </w:rPr>
        <w:t>[15]</w:t>
      </w:r>
      <w:r w:rsidR="00AF2C78" w:rsidRPr="00EC5B17">
        <w:rPr>
          <w:color w:val="auto"/>
        </w:rPr>
        <w:fldChar w:fldCharType="end"/>
      </w:r>
      <w:r w:rsidR="00AF2C78" w:rsidRPr="00EC5B17">
        <w:rPr>
          <w:color w:val="auto"/>
        </w:rPr>
        <w:t>.</w:t>
      </w:r>
    </w:p>
    <w:p w14:paraId="091B6D96" w14:textId="77777777" w:rsidR="00FE6943" w:rsidRPr="00EC5B17" w:rsidRDefault="00FE6943" w:rsidP="002C74FC">
      <w:pPr>
        <w:pStyle w:val="MDPI31text"/>
        <w:rPr>
          <w:color w:val="auto"/>
        </w:rPr>
      </w:pPr>
    </w:p>
    <w:p w14:paraId="7C47D3C7" w14:textId="77777777" w:rsidR="00FE6943" w:rsidRPr="00EC5B17" w:rsidRDefault="00FE6943" w:rsidP="00FE6943">
      <w:pPr>
        <w:pStyle w:val="MDPI21heading1"/>
        <w:rPr>
          <w:color w:val="auto"/>
        </w:rPr>
      </w:pPr>
      <w:r w:rsidRPr="00EC5B17">
        <w:rPr>
          <w:color w:val="auto"/>
          <w:lang w:eastAsia="zh-CN"/>
        </w:rPr>
        <w:t xml:space="preserve">2. </w:t>
      </w:r>
      <w:r w:rsidRPr="00EC5B17">
        <w:rPr>
          <w:color w:val="auto"/>
        </w:rPr>
        <w:t>Methods</w:t>
      </w:r>
    </w:p>
    <w:p w14:paraId="6A9473A6" w14:textId="77777777" w:rsidR="00D33BD0" w:rsidRPr="00EC5B17" w:rsidRDefault="00D33BD0" w:rsidP="00D33BD0">
      <w:pPr>
        <w:pStyle w:val="MDPI22heading2"/>
        <w:spacing w:before="240"/>
        <w:rPr>
          <w:b/>
          <w:bCs/>
          <w:iCs/>
          <w:color w:val="auto"/>
        </w:rPr>
      </w:pPr>
      <w:r w:rsidRPr="00EC5B17">
        <w:rPr>
          <w:color w:val="auto"/>
        </w:rPr>
        <w:lastRenderedPageBreak/>
        <w:t xml:space="preserve">2.1. </w:t>
      </w:r>
      <w:r w:rsidRPr="00EC5B17">
        <w:rPr>
          <w:b/>
          <w:bCs/>
          <w:iCs/>
          <w:color w:val="auto"/>
        </w:rPr>
        <w:t>The survey</w:t>
      </w:r>
    </w:p>
    <w:p w14:paraId="5C2598F8" w14:textId="77777777" w:rsidR="00D33BD0" w:rsidRPr="00EC5B17" w:rsidRDefault="00D33BD0" w:rsidP="00D33BD0">
      <w:pPr>
        <w:pStyle w:val="MDPI31text"/>
        <w:rPr>
          <w:color w:val="auto"/>
        </w:rPr>
      </w:pPr>
      <w:r w:rsidRPr="00EC5B17">
        <w:rPr>
          <w:color w:val="auto"/>
        </w:rPr>
        <w:t>Data from the Global Ageing and Adult Health Survey (</w:t>
      </w:r>
      <w:r w:rsidRPr="00EC5B17">
        <w:rPr>
          <w:color w:val="auto"/>
          <w:lang w:val="de-DE"/>
        </w:rPr>
        <w:t xml:space="preserve">SAGE) </w:t>
      </w:r>
      <w:r w:rsidRPr="00EC5B17">
        <w:rPr>
          <w:color w:val="auto"/>
        </w:rPr>
        <w:t xml:space="preserve">were analyzed. These data are publicly available through </w:t>
      </w:r>
      <w:hyperlink r:id="rId23" w:history="1">
        <w:r w:rsidRPr="00EC5B17">
          <w:rPr>
            <w:rStyle w:val="Hyperlink"/>
            <w:color w:val="auto"/>
          </w:rPr>
          <w:t>http://www.who.int/healthinfo/sage/en/</w:t>
        </w:r>
      </w:hyperlink>
      <w:r w:rsidRPr="00EC5B17">
        <w:rPr>
          <w:color w:val="auto"/>
        </w:rPr>
        <w:t xml:space="preserve">. This survey was undertaken in China, Ghana, India, Mexico, Russia, and South Africa between 2007 and 2010. These countries broadly represent different geographical locations and levels of socio-economic and demographic transition.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p>
    <w:p w14:paraId="296A50FD" w14:textId="77777777" w:rsidR="00D33BD0" w:rsidRPr="00EC5B17" w:rsidRDefault="00D33BD0" w:rsidP="00D33BD0">
      <w:pPr>
        <w:pStyle w:val="MDPI31text"/>
        <w:rPr>
          <w:color w:val="auto"/>
        </w:rPr>
      </w:pPr>
      <w:r w:rsidRPr="00EC5B17">
        <w:rPr>
          <w:color w:val="auto"/>
        </w:rPr>
        <w:tab/>
        <w:t>Details of the survey methodology have been published elsewhere</w:t>
      </w:r>
      <w:r w:rsidR="00E65349" w:rsidRPr="00EC5B17">
        <w:rPr>
          <w:color w:val="auto"/>
        </w:rPr>
        <w:t xml:space="preserve"> </w:t>
      </w:r>
      <w:r w:rsidR="00E65349" w:rsidRPr="00EC5B17">
        <w:rPr>
          <w:color w:val="auto"/>
        </w:rPr>
        <w:fldChar w:fldCharType="begin"/>
      </w:r>
      <w:r w:rsidR="00E65349" w:rsidRPr="00EC5B17">
        <w:rPr>
          <w:color w:val="auto"/>
        </w:rPr>
        <w:instrText>ADDIN RW.CITE{{doc:5f907969e4b019a6c86e7fd0 Kowal,Paul 2012}}</w:instrText>
      </w:r>
      <w:r w:rsidR="00E65349" w:rsidRPr="00EC5B17">
        <w:rPr>
          <w:color w:val="auto"/>
        </w:rPr>
        <w:fldChar w:fldCharType="separate"/>
      </w:r>
      <w:r w:rsidR="00E65349" w:rsidRPr="00EC5B17">
        <w:rPr>
          <w:bCs/>
          <w:color w:val="auto"/>
        </w:rPr>
        <w:t>[17]</w:t>
      </w:r>
      <w:r w:rsidR="00E65349" w:rsidRPr="00EC5B17">
        <w:rPr>
          <w:color w:val="auto"/>
        </w:rPr>
        <w:fldChar w:fldCharType="end"/>
      </w:r>
      <w:r w:rsidRPr="00EC5B17">
        <w:rPr>
          <w:color w:val="auto"/>
        </w:rPr>
        <w:t>. In brief, in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If a respondent was unable to undertake the interview because of limited cognitive function, then a separate questionnaire was administered to a proxy respondent (e.g., care giver). These individuals were not included in the current study. The survey response rates were: China 93%; Ghana 81%; India 68%; Mexico 53%; Russia 83%; and South Africa 75%.</w:t>
      </w:r>
      <w:r w:rsidRPr="00EC5B17">
        <w:rPr>
          <w:i/>
          <w:iCs/>
          <w:color w:val="auto"/>
        </w:rPr>
        <w:t xml:space="preserve"> </w:t>
      </w:r>
      <w:r w:rsidRPr="00EC5B17">
        <w:rPr>
          <w:color w:val="auto"/>
        </w:rPr>
        <w:t>Sampling weights were constructed to adjust for the population structure as reported by the United Nations Statistical Division. Ethical approval was obtained from the World Health Organization Ethical Review Committee and local ethics research review boards. Written informed consent was obtained from all participants.</w:t>
      </w:r>
    </w:p>
    <w:p w14:paraId="6EB1CD27" w14:textId="77777777" w:rsidR="00D33BD0" w:rsidRPr="00EC5B17" w:rsidRDefault="00D33BD0" w:rsidP="00D33BD0">
      <w:pPr>
        <w:pStyle w:val="MDPI22heading2"/>
        <w:spacing w:before="240"/>
        <w:rPr>
          <w:b/>
          <w:bCs/>
          <w:iCs/>
          <w:color w:val="auto"/>
        </w:rPr>
      </w:pPr>
      <w:r w:rsidRPr="00EC5B17">
        <w:rPr>
          <w:color w:val="auto"/>
        </w:rPr>
        <w:t xml:space="preserve">2.2. </w:t>
      </w:r>
      <w:r w:rsidRPr="00EC5B17">
        <w:rPr>
          <w:b/>
          <w:bCs/>
          <w:iCs/>
          <w:color w:val="auto"/>
        </w:rPr>
        <w:t xml:space="preserve">Active travel </w:t>
      </w:r>
    </w:p>
    <w:p w14:paraId="361849CE" w14:textId="77777777" w:rsidR="00D33BD0" w:rsidRPr="00EC5B17" w:rsidRDefault="00D33BD0" w:rsidP="00D33BD0">
      <w:pPr>
        <w:pStyle w:val="MDPI31text"/>
        <w:rPr>
          <w:color w:val="auto"/>
        </w:rPr>
      </w:pPr>
      <w:r w:rsidRPr="00EC5B17">
        <w:rPr>
          <w:color w:val="auto"/>
        </w:rPr>
        <w:t>Active transport was assessed with questions of the Global Physical Activity Questionnaire (GPAQ)</w:t>
      </w:r>
      <w:r w:rsidR="00E65349" w:rsidRPr="00EC5B17">
        <w:rPr>
          <w:color w:val="auto"/>
        </w:rPr>
        <w:t xml:space="preserve"> </w:t>
      </w:r>
      <w:r w:rsidR="00E65349" w:rsidRPr="00EC5B17">
        <w:rPr>
          <w:color w:val="auto"/>
        </w:rPr>
        <w:fldChar w:fldCharType="begin"/>
      </w:r>
      <w:r w:rsidR="00E65349" w:rsidRPr="00EC5B17">
        <w:rPr>
          <w:color w:val="auto"/>
        </w:rPr>
        <w:instrText>ADDIN RW.CITE{{doc:5fcd19dbe4b0646deac22a1f Bull,FionaC 2009}}</w:instrText>
      </w:r>
      <w:r w:rsidR="00E65349" w:rsidRPr="00EC5B17">
        <w:rPr>
          <w:color w:val="auto"/>
        </w:rPr>
        <w:fldChar w:fldCharType="separate"/>
      </w:r>
      <w:r w:rsidR="00E65349" w:rsidRPr="00EC5B17">
        <w:rPr>
          <w:bCs/>
          <w:color w:val="auto"/>
        </w:rPr>
        <w:t>[18]</w:t>
      </w:r>
      <w:r w:rsidR="00E65349" w:rsidRPr="00EC5B17">
        <w:rPr>
          <w:color w:val="auto"/>
        </w:rPr>
        <w:fldChar w:fldCharType="end"/>
      </w:r>
      <w:r w:rsidRPr="00EC5B17">
        <w:rPr>
          <w:color w:val="auto"/>
        </w:rPr>
        <w:t xml:space="preserve">. Participants were asked about the usual way to travel to and from places (e.g., getting to work, to shopping, to the market, to place of worship </w:t>
      </w:r>
      <w:proofErr w:type="spellStart"/>
      <w:r w:rsidRPr="00EC5B17">
        <w:rPr>
          <w:color w:val="auto"/>
        </w:rPr>
        <w:t>etc</w:t>
      </w:r>
      <w:proofErr w:type="spellEnd"/>
      <w:r w:rsidRPr="00EC5B17">
        <w:rPr>
          <w:color w:val="auto"/>
        </w:rPr>
        <w:t xml:space="preserve">). The answers for two questions were used to calculate the minutes spent in active travel per week: (a) In a typical week, on how many days do you walk or bicycle for at least 10 minutes continuously to get to and from places?; (b) How much time would you spend walking or bicycling for travel on a typical day? Minutes spent in active travel per week was categorized as low (0-40 min/week), moderate (42-210 min/week), and high (≥217 min/week) based on </w:t>
      </w:r>
      <w:proofErr w:type="spellStart"/>
      <w:r w:rsidRPr="00EC5B17">
        <w:rPr>
          <w:color w:val="auto"/>
        </w:rPr>
        <w:t>tertiles</w:t>
      </w:r>
      <w:proofErr w:type="spellEnd"/>
      <w:r w:rsidR="00E65349" w:rsidRPr="00EC5B17">
        <w:rPr>
          <w:color w:val="auto"/>
        </w:rPr>
        <w:t xml:space="preserve"> </w:t>
      </w:r>
      <w:r w:rsidR="00CC44D2" w:rsidRPr="00EC5B17">
        <w:rPr>
          <w:color w:val="auto"/>
        </w:rPr>
        <w:fldChar w:fldCharType="begin"/>
      </w:r>
      <w:r w:rsidR="00CC44D2" w:rsidRPr="00EC5B17">
        <w:rPr>
          <w:color w:val="auto"/>
        </w:rPr>
        <w:instrText>ADDIN RW.CITE{{doc:602d78ab8f0837a821ba9a6a Laverty,AnthonyA 2015; doc:602d65278f087d633969c567 Vancampfort,Davy 2018}}</w:instrText>
      </w:r>
      <w:r w:rsidR="00CC44D2" w:rsidRPr="00EC5B17">
        <w:rPr>
          <w:color w:val="auto"/>
        </w:rPr>
        <w:fldChar w:fldCharType="separate"/>
      </w:r>
      <w:r w:rsidR="00CC44D2" w:rsidRPr="00EC5B17">
        <w:rPr>
          <w:bCs/>
          <w:color w:val="auto"/>
        </w:rPr>
        <w:t>[15, 19]</w:t>
      </w:r>
      <w:r w:rsidR="00CC44D2" w:rsidRPr="00EC5B17">
        <w:rPr>
          <w:color w:val="auto"/>
        </w:rPr>
        <w:fldChar w:fldCharType="end"/>
      </w:r>
      <w:r w:rsidRPr="00EC5B17">
        <w:rPr>
          <w:color w:val="auto"/>
        </w:rPr>
        <w:t xml:space="preserve">. </w:t>
      </w:r>
    </w:p>
    <w:p w14:paraId="5CD42865" w14:textId="77777777" w:rsidR="00D33BD0" w:rsidRPr="00EC5B17" w:rsidRDefault="00D33BD0" w:rsidP="00D33BD0">
      <w:pPr>
        <w:pStyle w:val="MDPI22heading2"/>
        <w:spacing w:before="240"/>
        <w:rPr>
          <w:b/>
          <w:bCs/>
          <w:iCs/>
          <w:color w:val="auto"/>
        </w:rPr>
      </w:pPr>
      <w:r w:rsidRPr="00EC5B17">
        <w:rPr>
          <w:color w:val="auto"/>
        </w:rPr>
        <w:t xml:space="preserve">2.3. </w:t>
      </w:r>
      <w:r w:rsidRPr="00EC5B17">
        <w:rPr>
          <w:b/>
          <w:bCs/>
          <w:iCs/>
          <w:color w:val="auto"/>
        </w:rPr>
        <w:t>Mild cognitive impairment</w:t>
      </w:r>
    </w:p>
    <w:p w14:paraId="521E8C3F" w14:textId="77777777" w:rsidR="00D33BD0" w:rsidRPr="00EC5B17" w:rsidRDefault="00D33BD0" w:rsidP="00D33BD0">
      <w:pPr>
        <w:pStyle w:val="MDPI31text"/>
        <w:rPr>
          <w:color w:val="auto"/>
        </w:rPr>
      </w:pPr>
      <w:r w:rsidRPr="00EC5B17">
        <w:rPr>
          <w:color w:val="auto"/>
        </w:rPr>
        <w:t>MCI was ascertained based on the recommendations of the National Institute on Aging-Alzheimer’</w:t>
      </w:r>
      <w:r w:rsidRPr="00EC5B17">
        <w:rPr>
          <w:color w:val="auto"/>
          <w:lang w:val="fr-FR"/>
        </w:rPr>
        <w:t>s Association</w:t>
      </w:r>
      <w:r w:rsidR="00A27524" w:rsidRPr="00EC5B17">
        <w:rPr>
          <w:color w:val="auto"/>
          <w:lang w:val="fr-FR"/>
        </w:rPr>
        <w:t xml:space="preserve"> </w:t>
      </w:r>
      <w:r w:rsidR="00A27524" w:rsidRPr="00EC5B17">
        <w:rPr>
          <w:color w:val="auto"/>
          <w:lang w:val="fr-FR"/>
        </w:rPr>
        <w:fldChar w:fldCharType="begin"/>
      </w:r>
      <w:r w:rsidR="00A27524" w:rsidRPr="00EC5B17">
        <w:rPr>
          <w:color w:val="auto"/>
          <w:lang w:val="fr-FR"/>
        </w:rPr>
        <w:instrText>ADDIN RW.CITE{{doc:5f988273e4b082c9091ad693 Albert,MarilynS 2011}}</w:instrText>
      </w:r>
      <w:r w:rsidR="00A27524" w:rsidRPr="00EC5B17">
        <w:rPr>
          <w:color w:val="auto"/>
          <w:lang w:val="fr-FR"/>
        </w:rPr>
        <w:fldChar w:fldCharType="separate"/>
      </w:r>
      <w:r w:rsidR="00A27524" w:rsidRPr="00EC5B17">
        <w:rPr>
          <w:bCs/>
          <w:color w:val="auto"/>
        </w:rPr>
        <w:t>[20]</w:t>
      </w:r>
      <w:r w:rsidR="00A27524" w:rsidRPr="00EC5B17">
        <w:rPr>
          <w:color w:val="auto"/>
          <w:lang w:val="fr-FR"/>
        </w:rPr>
        <w:fldChar w:fldCharType="end"/>
      </w:r>
      <w:r w:rsidRPr="00EC5B17">
        <w:rPr>
          <w:color w:val="auto"/>
        </w:rPr>
        <w:t>. We applied the identical algorithms used in previous SAGE publications to identify MCI</w:t>
      </w:r>
      <w:r w:rsidR="00A27524" w:rsidRPr="00EC5B17">
        <w:rPr>
          <w:color w:val="auto"/>
        </w:rPr>
        <w:t xml:space="preserve"> </w:t>
      </w:r>
      <w:r w:rsidR="00A27524" w:rsidRPr="00EC5B17">
        <w:rPr>
          <w:color w:val="auto"/>
        </w:rPr>
        <w:fldChar w:fldCharType="begin"/>
      </w:r>
      <w:r w:rsidR="00A27524" w:rsidRPr="00EC5B17">
        <w:rPr>
          <w:color w:val="auto"/>
        </w:rPr>
        <w:instrText>ADDIN RW.CITE{{doc:5f9882bae4b04449b346e402 Koyanagi,Ai 2018; doc:5f988385e4b082c9091ad6e0 Koyanagi,Ai 2019}}</w:instrText>
      </w:r>
      <w:r w:rsidR="00A27524" w:rsidRPr="00EC5B17">
        <w:rPr>
          <w:color w:val="auto"/>
        </w:rPr>
        <w:fldChar w:fldCharType="separate"/>
      </w:r>
      <w:r w:rsidR="00A27524" w:rsidRPr="00EC5B17">
        <w:rPr>
          <w:bCs/>
          <w:color w:val="auto"/>
        </w:rPr>
        <w:t>[21, 22]</w:t>
      </w:r>
      <w:r w:rsidR="00A27524" w:rsidRPr="00EC5B17">
        <w:rPr>
          <w:color w:val="auto"/>
        </w:rPr>
        <w:fldChar w:fldCharType="end"/>
      </w:r>
      <w:r w:rsidRPr="00EC5B17">
        <w:rPr>
          <w:color w:val="auto"/>
        </w:rPr>
        <w:t xml:space="preserve">. Briefly, individuals fulfilling all of the following conditions were considered to have MCI: </w:t>
      </w:r>
    </w:p>
    <w:p w14:paraId="78F739C1" w14:textId="77777777" w:rsidR="00D33BD0" w:rsidRPr="00EC5B17" w:rsidRDefault="00D33BD0" w:rsidP="00D33BD0">
      <w:pPr>
        <w:pStyle w:val="MDPI31text"/>
        <w:rPr>
          <w:color w:val="auto"/>
        </w:rPr>
      </w:pPr>
      <w:r w:rsidRPr="00EC5B17">
        <w:rPr>
          <w:color w:val="auto"/>
        </w:rPr>
        <w:t xml:space="preserve">(a) </w:t>
      </w:r>
      <w:r w:rsidRPr="00EC5B17">
        <w:rPr>
          <w:color w:val="auto"/>
          <w:u w:val="single"/>
        </w:rPr>
        <w:t>Concern about a change in cognition</w:t>
      </w:r>
      <w:r w:rsidRPr="00EC5B17">
        <w:rPr>
          <w:color w:val="auto"/>
        </w:rPr>
        <w:t>: Individuals who replied ‘bad’ or ‘very bad’ to the question “How would you best describe your memory at present?” and/or those who answered ‘worse’ to the question “Compared to 12 months ago, would you say your memory is now better, the same or worse than it was then?” were considered to have this condition.</w:t>
      </w:r>
    </w:p>
    <w:p w14:paraId="3F6F9E65" w14:textId="77777777" w:rsidR="00D33BD0" w:rsidRPr="00EC5B17" w:rsidRDefault="00D33BD0" w:rsidP="00D33BD0">
      <w:pPr>
        <w:pStyle w:val="MDPI31text"/>
        <w:rPr>
          <w:color w:val="auto"/>
        </w:rPr>
      </w:pPr>
      <w:r w:rsidRPr="00EC5B17">
        <w:rPr>
          <w:color w:val="auto"/>
        </w:rPr>
        <w:t xml:space="preserve">(b) </w:t>
      </w:r>
      <w:r w:rsidRPr="00EC5B17">
        <w:rPr>
          <w:color w:val="auto"/>
          <w:u w:val="single"/>
        </w:rPr>
        <w:t>Objective evidence of impairment in one or more cognitive domains:</w:t>
      </w:r>
      <w:r w:rsidRPr="00EC5B17">
        <w:rPr>
          <w:color w:val="auto"/>
        </w:rPr>
        <w:t xml:space="preserve"> was based on a &lt;-1 SD cut-off after adjustment for level of education and age. Cognitive function was assessed through the following performance tests: word list immediate and delayed verbal recall from the Consortium to Establish a Registry for Alzheimer's Disease</w:t>
      </w:r>
      <w:r w:rsidR="00F00FE0" w:rsidRPr="00EC5B17">
        <w:rPr>
          <w:color w:val="auto"/>
        </w:rPr>
        <w:t xml:space="preserve"> </w:t>
      </w:r>
      <w:r w:rsidR="00F00FE0" w:rsidRPr="00EC5B17">
        <w:rPr>
          <w:color w:val="auto"/>
        </w:rPr>
        <w:fldChar w:fldCharType="begin"/>
      </w:r>
      <w:r w:rsidR="00F00FE0" w:rsidRPr="00EC5B17">
        <w:rPr>
          <w:color w:val="auto"/>
        </w:rPr>
        <w:instrText>ADDIN RW.CITE{{doc:5f90814be4b08d2036699e8b Morris,JohnC 1989}}</w:instrText>
      </w:r>
      <w:r w:rsidR="00F00FE0" w:rsidRPr="00EC5B17">
        <w:rPr>
          <w:color w:val="auto"/>
        </w:rPr>
        <w:fldChar w:fldCharType="separate"/>
      </w:r>
      <w:r w:rsidR="00F00FE0" w:rsidRPr="00EC5B17">
        <w:rPr>
          <w:bCs/>
          <w:color w:val="auto"/>
        </w:rPr>
        <w:t>[23]</w:t>
      </w:r>
      <w:r w:rsidR="00F00FE0" w:rsidRPr="00EC5B17">
        <w:rPr>
          <w:color w:val="auto"/>
        </w:rPr>
        <w:fldChar w:fldCharType="end"/>
      </w:r>
      <w:r w:rsidRPr="00EC5B17">
        <w:rPr>
          <w:color w:val="auto"/>
        </w:rPr>
        <w:t xml:space="preserve">, which assessed learning and episodic memory; digit span forward and backwards from the </w:t>
      </w:r>
      <w:proofErr w:type="spellStart"/>
      <w:r w:rsidRPr="00EC5B17">
        <w:rPr>
          <w:color w:val="auto"/>
        </w:rPr>
        <w:t>Weschler</w:t>
      </w:r>
      <w:proofErr w:type="spellEnd"/>
      <w:r w:rsidRPr="00EC5B17">
        <w:rPr>
          <w:color w:val="auto"/>
        </w:rPr>
        <w:t xml:space="preserve"> Adult Intelligence Scale</w:t>
      </w:r>
      <w:r w:rsidR="004B3EDC" w:rsidRPr="00EC5B17">
        <w:rPr>
          <w:color w:val="auto"/>
        </w:rPr>
        <w:t xml:space="preserve"> </w:t>
      </w:r>
      <w:r w:rsidR="004B3EDC" w:rsidRPr="00EC5B17">
        <w:rPr>
          <w:color w:val="auto"/>
        </w:rPr>
        <w:fldChar w:fldCharType="begin"/>
      </w:r>
      <w:r w:rsidR="004B3EDC" w:rsidRPr="00EC5B17">
        <w:rPr>
          <w:color w:val="auto"/>
        </w:rPr>
        <w:instrText>ADDIN RW.CITE{{doc:602d7d318f08dca70c013403 Wechsler,David 1955}}</w:instrText>
      </w:r>
      <w:r w:rsidR="004B3EDC" w:rsidRPr="00EC5B17">
        <w:rPr>
          <w:color w:val="auto"/>
        </w:rPr>
        <w:fldChar w:fldCharType="separate"/>
      </w:r>
      <w:r w:rsidR="004B3EDC" w:rsidRPr="00EC5B17">
        <w:rPr>
          <w:bCs/>
          <w:color w:val="auto"/>
        </w:rPr>
        <w:t>[24]</w:t>
      </w:r>
      <w:r w:rsidR="004B3EDC" w:rsidRPr="00EC5B17">
        <w:rPr>
          <w:color w:val="auto"/>
        </w:rPr>
        <w:fldChar w:fldCharType="end"/>
      </w:r>
      <w:r w:rsidRPr="00EC5B17">
        <w:rPr>
          <w:color w:val="auto"/>
        </w:rPr>
        <w:t xml:space="preserve">, that evaluated attention and working memory; and the animal naming task </w:t>
      </w:r>
      <w:r w:rsidR="00F00FE0" w:rsidRPr="00EC5B17">
        <w:rPr>
          <w:color w:val="auto"/>
        </w:rPr>
        <w:fldChar w:fldCharType="begin"/>
      </w:r>
      <w:r w:rsidR="00F00FE0" w:rsidRPr="00EC5B17">
        <w:rPr>
          <w:color w:val="auto"/>
        </w:rPr>
        <w:instrText>ADDIN RW.CITE{{doc:5f90814be4b08d2036699e8b Morris,JohnC 1989}}</w:instrText>
      </w:r>
      <w:r w:rsidR="00F00FE0" w:rsidRPr="00EC5B17">
        <w:rPr>
          <w:color w:val="auto"/>
        </w:rPr>
        <w:fldChar w:fldCharType="separate"/>
      </w:r>
      <w:r w:rsidR="00F00FE0" w:rsidRPr="00EC5B17">
        <w:rPr>
          <w:bCs/>
          <w:color w:val="auto"/>
        </w:rPr>
        <w:t>[23]</w:t>
      </w:r>
      <w:r w:rsidR="00F00FE0" w:rsidRPr="00EC5B17">
        <w:rPr>
          <w:color w:val="auto"/>
        </w:rPr>
        <w:fldChar w:fldCharType="end"/>
      </w:r>
      <w:r w:rsidRPr="00EC5B17">
        <w:rPr>
          <w:color w:val="auto"/>
        </w:rPr>
        <w:t>, which assessed verbal fluency.</w:t>
      </w:r>
    </w:p>
    <w:p w14:paraId="381C5724" w14:textId="77777777" w:rsidR="00D33BD0" w:rsidRPr="00EC5B17" w:rsidRDefault="00D33BD0" w:rsidP="00D33BD0">
      <w:pPr>
        <w:pStyle w:val="MDPI31text"/>
        <w:rPr>
          <w:color w:val="auto"/>
        </w:rPr>
      </w:pPr>
      <w:r w:rsidRPr="00EC5B17">
        <w:rPr>
          <w:color w:val="auto"/>
        </w:rPr>
        <w:lastRenderedPageBreak/>
        <w:t xml:space="preserve">(c) </w:t>
      </w:r>
      <w:r w:rsidRPr="00EC5B17">
        <w:rPr>
          <w:color w:val="auto"/>
          <w:u w:val="single"/>
        </w:rPr>
        <w:t>Preservation of independence in functional abilities:</w:t>
      </w:r>
      <w:r w:rsidRPr="00EC5B17">
        <w:rPr>
          <w:color w:val="auto"/>
        </w:rPr>
        <w:t xml:space="preserve"> was assessed by questions on self-reported difficulties with basic activities of daily living (ADL) in the past 30 days</w:t>
      </w:r>
      <w:r w:rsidR="00FE5BB9" w:rsidRPr="00EC5B17">
        <w:rPr>
          <w:color w:val="auto"/>
        </w:rPr>
        <w:t xml:space="preserve"> </w:t>
      </w:r>
      <w:r w:rsidR="00FE5BB9" w:rsidRPr="00EC5B17">
        <w:rPr>
          <w:color w:val="auto"/>
        </w:rPr>
        <w:fldChar w:fldCharType="begin"/>
      </w:r>
      <w:r w:rsidR="00FE5BB9" w:rsidRPr="00EC5B17">
        <w:rPr>
          <w:color w:val="auto"/>
        </w:rPr>
        <w:instrText>ADDIN RW.CITE{{doc:5f988843e4b082c9091ad94c Katz,Sidney 1963}}</w:instrText>
      </w:r>
      <w:r w:rsidR="00FE5BB9" w:rsidRPr="00EC5B17">
        <w:rPr>
          <w:color w:val="auto"/>
        </w:rPr>
        <w:fldChar w:fldCharType="separate"/>
      </w:r>
      <w:r w:rsidR="00FE5BB9" w:rsidRPr="00EC5B17">
        <w:rPr>
          <w:bCs/>
          <w:color w:val="auto"/>
        </w:rPr>
        <w:t>[25]</w:t>
      </w:r>
      <w:r w:rsidR="00FE5BB9" w:rsidRPr="00EC5B17">
        <w:rPr>
          <w:color w:val="auto"/>
        </w:rPr>
        <w:fldChar w:fldCharType="end"/>
      </w:r>
      <w:r w:rsidRPr="00EC5B17">
        <w:rPr>
          <w:color w:val="auto"/>
        </w:rPr>
        <w:t>. Specific questions were: “How much difficulty did you have in getting dressed?” and “How much difficulty did you have with eating (including cutting up your food)?” The answer options were none, mild, moderate, severe, and extreme (cannot do). Those who answered either none, mild, or moderate to both of these questions were considered to have preservation of independence in functional activities. All other individuals were deleted from the analysis (935 individuals aged ≥50 years).</w:t>
      </w:r>
    </w:p>
    <w:p w14:paraId="3247E0BD" w14:textId="77777777" w:rsidR="00D33BD0" w:rsidRPr="00EC5B17" w:rsidRDefault="00D33BD0" w:rsidP="00D33BD0">
      <w:pPr>
        <w:pStyle w:val="MDPI31text"/>
        <w:rPr>
          <w:color w:val="auto"/>
        </w:rPr>
      </w:pPr>
      <w:r w:rsidRPr="00EC5B17">
        <w:rPr>
          <w:color w:val="auto"/>
        </w:rPr>
        <w:t xml:space="preserve"> (d) </w:t>
      </w:r>
      <w:r w:rsidRPr="00EC5B17">
        <w:rPr>
          <w:color w:val="auto"/>
          <w:u w:val="single"/>
          <w:lang w:val="it-IT"/>
        </w:rPr>
        <w:t>No dementia:</w:t>
      </w:r>
      <w:r w:rsidRPr="00EC5B17">
        <w:rPr>
          <w:color w:val="auto"/>
        </w:rPr>
        <w:t xml:space="preserve"> Individuals with a level of cognitive impairment severe enough to preclude the possibility to undertake the survey were not included in the current study.</w:t>
      </w:r>
    </w:p>
    <w:p w14:paraId="0A857247" w14:textId="77777777" w:rsidR="00D33BD0" w:rsidRPr="00EC5B17" w:rsidRDefault="00D33BD0" w:rsidP="00D33BD0">
      <w:pPr>
        <w:pStyle w:val="MDPI22heading2"/>
        <w:spacing w:before="240"/>
        <w:rPr>
          <w:b/>
          <w:bCs/>
          <w:iCs/>
          <w:color w:val="auto"/>
        </w:rPr>
      </w:pPr>
      <w:r w:rsidRPr="00EC5B17">
        <w:rPr>
          <w:color w:val="auto"/>
        </w:rPr>
        <w:t xml:space="preserve">2.4. </w:t>
      </w:r>
      <w:r w:rsidRPr="00EC5B17">
        <w:rPr>
          <w:b/>
          <w:bCs/>
          <w:iCs/>
          <w:color w:val="auto"/>
        </w:rPr>
        <w:t>Control variables</w:t>
      </w:r>
    </w:p>
    <w:p w14:paraId="3C7DC970" w14:textId="71F78D98" w:rsidR="00D33BD0" w:rsidRPr="00EC5B17" w:rsidRDefault="00D33BD0" w:rsidP="00D33BD0">
      <w:pPr>
        <w:pStyle w:val="MDPI31text"/>
        <w:rPr>
          <w:i/>
          <w:iCs/>
          <w:color w:val="auto"/>
        </w:rPr>
      </w:pPr>
      <w:r w:rsidRPr="00EC5B17">
        <w:rPr>
          <w:color w:val="auto"/>
        </w:rPr>
        <w:t>The control variables were selected based on past literature</w:t>
      </w:r>
      <w:r w:rsidR="00FE5BB9" w:rsidRPr="00EC5B17">
        <w:rPr>
          <w:color w:val="auto"/>
        </w:rPr>
        <w:t xml:space="preserve"> </w:t>
      </w:r>
      <w:r w:rsidR="00FE5BB9" w:rsidRPr="00EC5B17">
        <w:rPr>
          <w:color w:val="auto"/>
        </w:rPr>
        <w:fldChar w:fldCharType="begin"/>
      </w:r>
      <w:r w:rsidR="00FE5BB9" w:rsidRPr="00EC5B17">
        <w:rPr>
          <w:color w:val="auto"/>
        </w:rPr>
        <w:instrText>ADDIN RW.CITE{{doc:602e25b58f08f5f2aac9306f Vancampfort,Davy 2017; doc:5f9888a4e4b0d1303cc68669 Lara,Elvira 2016}}</w:instrText>
      </w:r>
      <w:r w:rsidR="00FE5BB9" w:rsidRPr="00EC5B17">
        <w:rPr>
          <w:color w:val="auto"/>
        </w:rPr>
        <w:fldChar w:fldCharType="separate"/>
      </w:r>
      <w:r w:rsidR="00FE5BB9" w:rsidRPr="00EC5B17">
        <w:rPr>
          <w:bCs/>
          <w:color w:val="auto"/>
        </w:rPr>
        <w:t>[26, 27]</w:t>
      </w:r>
      <w:r w:rsidR="00FE5BB9" w:rsidRPr="00EC5B17">
        <w:rPr>
          <w:color w:val="auto"/>
        </w:rPr>
        <w:fldChar w:fldCharType="end"/>
      </w:r>
      <w:r w:rsidR="00FE5BB9" w:rsidRPr="00EC5B17">
        <w:rPr>
          <w:color w:val="auto"/>
        </w:rPr>
        <w:t xml:space="preserve"> </w:t>
      </w:r>
      <w:r w:rsidRPr="00EC5B17">
        <w:rPr>
          <w:color w:val="auto"/>
        </w:rPr>
        <w:t>and included age, sex, wealth quintiles based on income, years of education received, setting (rural or urban), alcohol consumption in the past 30 days, smoking (never, current, past), sleep problems, anxiety, depression, chronic physical conditions (i.e., diabetes, hypertension, stroke), obesity (body mass index ≥30 kg/m</w:t>
      </w:r>
      <w:r w:rsidRPr="00EC5B17">
        <w:rPr>
          <w:color w:val="auto"/>
          <w:vertAlign w:val="superscript"/>
        </w:rPr>
        <w:t xml:space="preserve">2 </w:t>
      </w:r>
      <w:r w:rsidRPr="00EC5B17">
        <w:rPr>
          <w:color w:val="auto"/>
        </w:rPr>
        <w:t>based on measured weight and height), and other physical activity</w:t>
      </w:r>
      <w:r w:rsidR="00023E85" w:rsidRPr="00EC5B17">
        <w:rPr>
          <w:color w:val="auto"/>
        </w:rPr>
        <w:t xml:space="preserve"> (work and leisure)</w:t>
      </w:r>
      <w:r w:rsidRPr="00EC5B17">
        <w:rPr>
          <w:color w:val="auto"/>
        </w:rPr>
        <w:t>. Those having severe or extreme problems with sleeping in the past 30 days, such as falling asleep, waking up frequently during the night or waking up too early in the morning, were considered to have sleep problems</w:t>
      </w:r>
      <w:r w:rsidR="00FE5BB9" w:rsidRPr="00EC5B17">
        <w:rPr>
          <w:color w:val="auto"/>
        </w:rPr>
        <w:t xml:space="preserve"> </w:t>
      </w:r>
      <w:r w:rsidR="00FE5BB9" w:rsidRPr="00EC5B17">
        <w:rPr>
          <w:color w:val="auto"/>
        </w:rPr>
        <w:fldChar w:fldCharType="begin"/>
      </w:r>
      <w:r w:rsidR="00FE5BB9" w:rsidRPr="00EC5B17">
        <w:rPr>
          <w:color w:val="auto"/>
        </w:rPr>
        <w:instrText>ADDIN RW.CITE{{doc:602e267f8f085533dc67b16d Koyanagi,Ai 2015}}</w:instrText>
      </w:r>
      <w:r w:rsidR="00FE5BB9" w:rsidRPr="00EC5B17">
        <w:rPr>
          <w:color w:val="auto"/>
        </w:rPr>
        <w:fldChar w:fldCharType="separate"/>
      </w:r>
      <w:r w:rsidR="00FE5BB9" w:rsidRPr="00EC5B17">
        <w:rPr>
          <w:bCs/>
          <w:color w:val="auto"/>
        </w:rPr>
        <w:t>[28]</w:t>
      </w:r>
      <w:r w:rsidR="00FE5BB9" w:rsidRPr="00EC5B17">
        <w:rPr>
          <w:color w:val="auto"/>
        </w:rPr>
        <w:fldChar w:fldCharType="end"/>
      </w:r>
      <w:r w:rsidRPr="00EC5B17">
        <w:rPr>
          <w:color w:val="auto"/>
        </w:rPr>
        <w:t>. Anxiety was defined as having severe or extreme problems with worry or anxiety in the last 30 days</w:t>
      </w:r>
      <w:r w:rsidR="00FE5BB9" w:rsidRPr="00EC5B17">
        <w:rPr>
          <w:color w:val="auto"/>
        </w:rPr>
        <w:t xml:space="preserve"> </w:t>
      </w:r>
      <w:r w:rsidR="00FE5BB9" w:rsidRPr="00EC5B17">
        <w:rPr>
          <w:color w:val="auto"/>
        </w:rPr>
        <w:fldChar w:fldCharType="begin"/>
      </w:r>
      <w:r w:rsidR="00FE5BB9" w:rsidRPr="00EC5B17">
        <w:rPr>
          <w:color w:val="auto"/>
        </w:rPr>
        <w:instrText>ADDIN RW.CITE{{doc:5f987faae4b06e84e68265ae Stubbs,Brendon 2017}}</w:instrText>
      </w:r>
      <w:r w:rsidR="00FE5BB9" w:rsidRPr="00EC5B17">
        <w:rPr>
          <w:color w:val="auto"/>
        </w:rPr>
        <w:fldChar w:fldCharType="separate"/>
      </w:r>
      <w:r w:rsidR="00FE5BB9" w:rsidRPr="00EC5B17">
        <w:rPr>
          <w:bCs/>
          <w:color w:val="auto"/>
        </w:rPr>
        <w:t>[29]</w:t>
      </w:r>
      <w:r w:rsidR="00FE5BB9" w:rsidRPr="00EC5B17">
        <w:rPr>
          <w:color w:val="auto"/>
        </w:rPr>
        <w:fldChar w:fldCharType="end"/>
      </w:r>
      <w:r w:rsidRPr="00EC5B17">
        <w:rPr>
          <w:color w:val="auto"/>
        </w:rPr>
        <w:t>. Questions based on the World Mental Health Survey version of the Composite International Diagnostic Interview</w:t>
      </w:r>
      <w:r w:rsidR="00FE5BB9" w:rsidRPr="00EC5B17">
        <w:rPr>
          <w:color w:val="auto"/>
        </w:rPr>
        <w:t xml:space="preserve"> </w:t>
      </w:r>
      <w:r w:rsidR="00FE5BB9" w:rsidRPr="00EC5B17">
        <w:rPr>
          <w:color w:val="auto"/>
        </w:rPr>
        <w:fldChar w:fldCharType="begin"/>
      </w:r>
      <w:r w:rsidR="00FE5BB9" w:rsidRPr="00EC5B17">
        <w:rPr>
          <w:color w:val="auto"/>
        </w:rPr>
        <w:instrText>ADDIN RW.CITE{{doc:5fcd1813e4b01700da1eb090 Kessler,RonaldC 2004}}</w:instrText>
      </w:r>
      <w:r w:rsidR="00FE5BB9" w:rsidRPr="00EC5B17">
        <w:rPr>
          <w:color w:val="auto"/>
        </w:rPr>
        <w:fldChar w:fldCharType="separate"/>
      </w:r>
      <w:r w:rsidR="00FE5BB9" w:rsidRPr="00EC5B17">
        <w:rPr>
          <w:bCs/>
          <w:color w:val="auto"/>
        </w:rPr>
        <w:t>[30]</w:t>
      </w:r>
      <w:r w:rsidR="00FE5BB9" w:rsidRPr="00EC5B17">
        <w:rPr>
          <w:color w:val="auto"/>
        </w:rPr>
        <w:fldChar w:fldCharType="end"/>
      </w:r>
      <w:r w:rsidR="00FE5BB9" w:rsidRPr="00EC5B17">
        <w:rPr>
          <w:color w:val="auto"/>
        </w:rPr>
        <w:t xml:space="preserve"> </w:t>
      </w:r>
      <w:r w:rsidRPr="00EC5B17">
        <w:rPr>
          <w:color w:val="auto"/>
        </w:rPr>
        <w:t>were used for the endorsement of past 12-month DSM-IV depression</w:t>
      </w:r>
      <w:r w:rsidR="00FE5BB9" w:rsidRPr="00EC5B17">
        <w:rPr>
          <w:color w:val="auto"/>
        </w:rPr>
        <w:t xml:space="preserve"> </w:t>
      </w:r>
      <w:r w:rsidR="00FE5BB9" w:rsidRPr="00EC5B17">
        <w:rPr>
          <w:color w:val="auto"/>
        </w:rPr>
        <w:fldChar w:fldCharType="begin"/>
      </w:r>
      <w:r w:rsidR="00FE5BB9" w:rsidRPr="00EC5B17">
        <w:rPr>
          <w:color w:val="auto"/>
        </w:rPr>
        <w:instrText>ADDIN RW.CITE{{doc:5f90bcffe4b0b72c834d8570 AmericanPsychiatricAssociation 2013}}</w:instrText>
      </w:r>
      <w:r w:rsidR="00FE5BB9" w:rsidRPr="00EC5B17">
        <w:rPr>
          <w:color w:val="auto"/>
        </w:rPr>
        <w:fldChar w:fldCharType="separate"/>
      </w:r>
      <w:r w:rsidR="00FE5BB9" w:rsidRPr="00EC5B17">
        <w:rPr>
          <w:bCs/>
          <w:color w:val="auto"/>
        </w:rPr>
        <w:t>[31]</w:t>
      </w:r>
      <w:r w:rsidR="00FE5BB9" w:rsidRPr="00EC5B17">
        <w:rPr>
          <w:color w:val="auto"/>
        </w:rPr>
        <w:fldChar w:fldCharType="end"/>
      </w:r>
      <w:r w:rsidRPr="00EC5B17">
        <w:rPr>
          <w:color w:val="auto"/>
        </w:rPr>
        <w:t>. Diabetes and stroke were based solely on lifetime self-reported diagnosis. Hypertension was defined as having at least one of: systolic blood pressure ≥140 mmHg; diastolic blood pressure ≥90 mmHg; or self-reported diagnosis. Other physical activity referred to minutes spent per week in moderate-to-vigorous physical activity in relation to work and leisure activities but not active travel</w:t>
      </w:r>
      <w:r w:rsidR="00023E85" w:rsidRPr="00EC5B17">
        <w:rPr>
          <w:color w:val="auto"/>
        </w:rPr>
        <w:t>. In line with a previous publication using the same dataset, work and leisure physical activity were dichotomized as ≥150 or &lt;150 min/week</w:t>
      </w:r>
      <w:r w:rsidR="00B32BBC" w:rsidRPr="00EC5B17">
        <w:rPr>
          <w:color w:val="auto"/>
        </w:rPr>
        <w:t xml:space="preserve"> </w:t>
      </w:r>
      <w:r w:rsidR="00B32BBC" w:rsidRPr="00EC5B17">
        <w:rPr>
          <w:color w:val="auto"/>
        </w:rPr>
        <w:fldChar w:fldCharType="begin"/>
      </w:r>
      <w:r w:rsidR="00B32BBC" w:rsidRPr="00EC5B17">
        <w:rPr>
          <w:color w:val="auto"/>
        </w:rPr>
        <w:instrText>ADDIN RW.CITE{{doc:602d78ab8f0837a821ba9a6a Laverty,AnthonyA 2015}}</w:instrText>
      </w:r>
      <w:r w:rsidR="00B32BBC" w:rsidRPr="00EC5B17">
        <w:rPr>
          <w:color w:val="auto"/>
        </w:rPr>
        <w:fldChar w:fldCharType="separate"/>
      </w:r>
      <w:r w:rsidR="00B32BBC" w:rsidRPr="00EC5B17">
        <w:rPr>
          <w:bCs/>
          <w:color w:val="auto"/>
        </w:rPr>
        <w:t>[19]</w:t>
      </w:r>
      <w:r w:rsidR="00B32BBC" w:rsidRPr="00EC5B17">
        <w:rPr>
          <w:color w:val="auto"/>
        </w:rPr>
        <w:fldChar w:fldCharType="end"/>
      </w:r>
      <w:r w:rsidR="00023E85" w:rsidRPr="00EC5B17">
        <w:rPr>
          <w:color w:val="auto"/>
        </w:rPr>
        <w:t xml:space="preserve">. </w:t>
      </w:r>
    </w:p>
    <w:p w14:paraId="40A597A4" w14:textId="77777777" w:rsidR="00D33BD0" w:rsidRPr="00EC5B17" w:rsidRDefault="00D33BD0" w:rsidP="00D33BD0">
      <w:pPr>
        <w:pStyle w:val="MDPI22heading2"/>
        <w:spacing w:before="240"/>
        <w:rPr>
          <w:b/>
          <w:bCs/>
          <w:iCs/>
          <w:color w:val="auto"/>
        </w:rPr>
      </w:pPr>
      <w:r w:rsidRPr="00EC5B17">
        <w:rPr>
          <w:color w:val="auto"/>
        </w:rPr>
        <w:t xml:space="preserve">2.5. </w:t>
      </w:r>
      <w:r w:rsidRPr="00EC5B17">
        <w:rPr>
          <w:b/>
          <w:bCs/>
          <w:iCs/>
          <w:color w:val="auto"/>
        </w:rPr>
        <w:t>Statistical analysis</w:t>
      </w:r>
    </w:p>
    <w:p w14:paraId="2BB75322" w14:textId="6B882316" w:rsidR="00D33BD0" w:rsidRPr="00EC5B17" w:rsidRDefault="00D33BD0" w:rsidP="00D33BD0">
      <w:pPr>
        <w:pStyle w:val="MDPI31text"/>
        <w:rPr>
          <w:color w:val="auto"/>
        </w:rPr>
      </w:pPr>
      <w:r w:rsidRPr="00EC5B17">
        <w:rPr>
          <w:color w:val="auto"/>
        </w:rPr>
        <w:t xml:space="preserve">All analyses were done with Stata statistical software version 14.2 (Stata Corp LP, College Station, Texas). The analysis was restricted to those aged ≥50 years. Middle-aged people were also included in this analysis as cognitive dysfunction can emerge up to 10 years before a </w:t>
      </w:r>
      <w:r w:rsidRPr="00EC5B17">
        <w:rPr>
          <w:color w:val="auto"/>
          <w:lang w:val="it-IT"/>
        </w:rPr>
        <w:t>dementia diagnosis</w:t>
      </w:r>
      <w:r w:rsidR="00FE5BB9" w:rsidRPr="00EC5B17">
        <w:rPr>
          <w:color w:val="auto"/>
          <w:lang w:val="it-IT"/>
        </w:rPr>
        <w:t xml:space="preserve"> </w:t>
      </w:r>
      <w:r w:rsidR="00FE5BB9" w:rsidRPr="00EC5B17">
        <w:rPr>
          <w:color w:val="auto"/>
          <w:lang w:val="it-IT"/>
        </w:rPr>
        <w:fldChar w:fldCharType="begin"/>
      </w:r>
      <w:r w:rsidR="00FE5BB9" w:rsidRPr="00EC5B17">
        <w:rPr>
          <w:color w:val="auto"/>
          <w:lang w:val="it-IT"/>
        </w:rPr>
        <w:instrText>ADDIN RW.CITE{{doc:602e27708f086330fc6b3398 Amieva,Hélene 2005}}</w:instrText>
      </w:r>
      <w:r w:rsidR="00FE5BB9" w:rsidRPr="00EC5B17">
        <w:rPr>
          <w:color w:val="auto"/>
          <w:lang w:val="it-IT"/>
        </w:rPr>
        <w:fldChar w:fldCharType="separate"/>
      </w:r>
      <w:r w:rsidR="00FE5BB9" w:rsidRPr="00EC5B17">
        <w:rPr>
          <w:bCs/>
          <w:color w:val="auto"/>
        </w:rPr>
        <w:t>[32]</w:t>
      </w:r>
      <w:r w:rsidR="00FE5BB9" w:rsidRPr="00EC5B17">
        <w:rPr>
          <w:color w:val="auto"/>
          <w:lang w:val="it-IT"/>
        </w:rPr>
        <w:fldChar w:fldCharType="end"/>
      </w:r>
      <w:r w:rsidRPr="00EC5B17">
        <w:rPr>
          <w:color w:val="auto"/>
        </w:rPr>
        <w:t>, and there is increasing evidence that intervening in mid-life is important</w:t>
      </w:r>
      <w:r w:rsidR="00E20C31" w:rsidRPr="00EC5B17">
        <w:rPr>
          <w:color w:val="auto"/>
        </w:rPr>
        <w:t xml:space="preserve"> </w:t>
      </w:r>
      <w:r w:rsidR="00E20C31" w:rsidRPr="00EC5B17">
        <w:rPr>
          <w:color w:val="auto"/>
        </w:rPr>
        <w:fldChar w:fldCharType="begin"/>
      </w:r>
      <w:r w:rsidR="00E20C31" w:rsidRPr="00EC5B17">
        <w:rPr>
          <w:color w:val="auto"/>
        </w:rPr>
        <w:instrText>ADDIN RW.CITE{{doc:602e28328f0825dac8ea8c3d Prince,Martin 2016; doc:602e28868f0825dac8ea8c43 Kivipelto,Miia 2006; doc:602e28b58f08f5f2aac93099 Gottesman,RebeccaF 2017; doc:602e28f98f08d8b0c2cde84b Johansson,Lena 2010}}</w:instrText>
      </w:r>
      <w:r w:rsidR="00E20C31" w:rsidRPr="00EC5B17">
        <w:rPr>
          <w:color w:val="auto"/>
        </w:rPr>
        <w:fldChar w:fldCharType="separate"/>
      </w:r>
      <w:r w:rsidR="00E20C31" w:rsidRPr="00EC5B17">
        <w:rPr>
          <w:bCs/>
          <w:color w:val="auto"/>
        </w:rPr>
        <w:t>[33-36]</w:t>
      </w:r>
      <w:r w:rsidR="00E20C31" w:rsidRPr="00EC5B17">
        <w:rPr>
          <w:color w:val="auto"/>
        </w:rPr>
        <w:fldChar w:fldCharType="end"/>
      </w:r>
      <w:r w:rsidRPr="00EC5B17">
        <w:rPr>
          <w:color w:val="auto"/>
        </w:rPr>
        <w:t xml:space="preserve">. Multivariable logistic regression analyses were used to estimate the association between levels of active travel in </w:t>
      </w:r>
      <w:proofErr w:type="spellStart"/>
      <w:r w:rsidRPr="00EC5B17">
        <w:rPr>
          <w:color w:val="auto"/>
        </w:rPr>
        <w:t>tertiles</w:t>
      </w:r>
      <w:proofErr w:type="spellEnd"/>
      <w:r w:rsidRPr="00EC5B17">
        <w:rPr>
          <w:color w:val="auto"/>
        </w:rPr>
        <w:t xml:space="preserve"> (exposure) and MCI (outcome). Analyses using the overall sample and age-stratified samples (i.e., 50-64, ≥65 years) were conducted. We also conducted country-wise analysis to assess whether there is between-country heterogeneity in the association between active travel and MCI. This analysis was restricted to those aged ≥65 years and used a dichotomous active travel variable (i.e., low vs. moderate/high) as preliminary analysis showed that the association between active travel was particularly pronounced in this age group while there were no significant differences between moderate and high levels of active travel. Furthermore, we calculated the Higgins’s</w:t>
      </w:r>
      <w:r w:rsidRPr="00EC5B17">
        <w:rPr>
          <w:i/>
          <w:iCs/>
          <w:color w:val="auto"/>
        </w:rPr>
        <w:t xml:space="preserve"> I</w:t>
      </w:r>
      <w:r w:rsidRPr="00EC5B17">
        <w:rPr>
          <w:color w:val="auto"/>
          <w:vertAlign w:val="superscript"/>
        </w:rPr>
        <w:t xml:space="preserve">2 </w:t>
      </w:r>
      <w:r w:rsidRPr="00EC5B17">
        <w:rPr>
          <w:color w:val="auto"/>
        </w:rPr>
        <w:t xml:space="preserve">based on estimates from each country. The Higgins’s </w:t>
      </w:r>
      <w:r w:rsidRPr="00EC5B17">
        <w:rPr>
          <w:i/>
          <w:iCs/>
          <w:color w:val="auto"/>
        </w:rPr>
        <w:t>I</w:t>
      </w:r>
      <w:r w:rsidRPr="00EC5B17">
        <w:rPr>
          <w:color w:val="auto"/>
          <w:vertAlign w:val="superscript"/>
        </w:rPr>
        <w:t xml:space="preserve">2 </w:t>
      </w:r>
      <w:r w:rsidRPr="00EC5B17">
        <w:rPr>
          <w:color w:val="auto"/>
        </w:rPr>
        <w:t>represents the degree of heterogeneity that is not explained by sampling error with a value of &lt;40% often considered as negligible and 40-60% as moderate heterogeneity</w:t>
      </w:r>
      <w:r w:rsidR="00E20C31" w:rsidRPr="00EC5B17">
        <w:rPr>
          <w:color w:val="auto"/>
        </w:rPr>
        <w:t xml:space="preserve"> </w:t>
      </w:r>
      <w:r w:rsidR="00E20C31" w:rsidRPr="00EC5B17">
        <w:rPr>
          <w:color w:val="auto"/>
        </w:rPr>
        <w:fldChar w:fldCharType="begin"/>
      </w:r>
      <w:r w:rsidR="00E20C31" w:rsidRPr="00EC5B17">
        <w:rPr>
          <w:color w:val="auto"/>
        </w:rPr>
        <w:instrText>ADDIN RW.CITE{{doc:5fcd1a45e4b028ea20ad4554 Higgins,JulianPT 2002}}</w:instrText>
      </w:r>
      <w:r w:rsidR="00E20C31" w:rsidRPr="00EC5B17">
        <w:rPr>
          <w:color w:val="auto"/>
        </w:rPr>
        <w:fldChar w:fldCharType="separate"/>
      </w:r>
      <w:r w:rsidR="00E20C31" w:rsidRPr="00EC5B17">
        <w:rPr>
          <w:bCs/>
          <w:color w:val="auto"/>
        </w:rPr>
        <w:t>[37]</w:t>
      </w:r>
      <w:r w:rsidR="00E20C31" w:rsidRPr="00EC5B17">
        <w:rPr>
          <w:color w:val="auto"/>
        </w:rPr>
        <w:fldChar w:fldCharType="end"/>
      </w:r>
      <w:r w:rsidRPr="00EC5B17">
        <w:rPr>
          <w:color w:val="auto"/>
        </w:rPr>
        <w:t xml:space="preserve">. A pooled estimate was obtained by </w:t>
      </w:r>
      <w:r w:rsidR="00B620EA" w:rsidRPr="00EC5B17">
        <w:rPr>
          <w:color w:val="auto"/>
        </w:rPr>
        <w:t>random</w:t>
      </w:r>
      <w:r w:rsidRPr="00EC5B17">
        <w:rPr>
          <w:color w:val="auto"/>
        </w:rPr>
        <w:t>-effect meta-analysis.</w:t>
      </w:r>
    </w:p>
    <w:p w14:paraId="32FD100D" w14:textId="31AF172B" w:rsidR="00D33BD0" w:rsidRPr="00EC5B17" w:rsidRDefault="00D33BD0" w:rsidP="00D33BD0">
      <w:pPr>
        <w:pStyle w:val="MDPI31text"/>
        <w:rPr>
          <w:color w:val="auto"/>
        </w:rPr>
      </w:pPr>
      <w:r w:rsidRPr="00EC5B17">
        <w:rPr>
          <w:color w:val="auto"/>
        </w:rPr>
        <w:tab/>
        <w:t xml:space="preserve">All regression analyses were adjusted for age, sex, wealth, education, setting, alcohol consumption, smoking, sleep problems, anxiety, depression, diabetes, hypertension, stroke, obesity, </w:t>
      </w:r>
      <w:r w:rsidR="00023E85" w:rsidRPr="00EC5B17">
        <w:rPr>
          <w:color w:val="auto"/>
        </w:rPr>
        <w:t xml:space="preserve">work physical activity, leisure physical activity, </w:t>
      </w:r>
      <w:r w:rsidRPr="00EC5B17">
        <w:rPr>
          <w:color w:val="auto"/>
        </w:rPr>
        <w:t xml:space="preserve">and country with the exception of the country-wise analysis which did not adjust for country. Adjustment for </w:t>
      </w:r>
      <w:r w:rsidRPr="00EC5B17">
        <w:rPr>
          <w:color w:val="auto"/>
        </w:rPr>
        <w:lastRenderedPageBreak/>
        <w:t>country was conducted by including dummy variables for each country as in previous SAGE publications</w:t>
      </w:r>
      <w:r w:rsidR="008F2568" w:rsidRPr="00EC5B17">
        <w:rPr>
          <w:color w:val="auto"/>
        </w:rPr>
        <w:t xml:space="preserve"> </w:t>
      </w:r>
      <w:r w:rsidR="008F2568" w:rsidRPr="00EC5B17">
        <w:rPr>
          <w:color w:val="auto"/>
        </w:rPr>
        <w:fldChar w:fldCharType="begin"/>
      </w:r>
      <w:r w:rsidR="008F2568" w:rsidRPr="00EC5B17">
        <w:rPr>
          <w:color w:val="auto"/>
        </w:rPr>
        <w:instrText>ADDIN RW.CITE{{doc:602e29a88f0825dac8ea8c58 Stubbs,Brendon 2018; doc:602e29de8f0837a821babd5b Stubbs,Brendon 2018}}</w:instrText>
      </w:r>
      <w:r w:rsidR="008F2568" w:rsidRPr="00EC5B17">
        <w:rPr>
          <w:color w:val="auto"/>
        </w:rPr>
        <w:fldChar w:fldCharType="separate"/>
      </w:r>
      <w:r w:rsidR="008F2568" w:rsidRPr="00EC5B17">
        <w:rPr>
          <w:bCs/>
          <w:color w:val="auto"/>
        </w:rPr>
        <w:t>[38, 39]</w:t>
      </w:r>
      <w:r w:rsidR="008F2568" w:rsidRPr="00EC5B17">
        <w:rPr>
          <w:color w:val="auto"/>
        </w:rPr>
        <w:fldChar w:fldCharType="end"/>
      </w:r>
      <w:r w:rsidRPr="00EC5B17">
        <w:rPr>
          <w:color w:val="auto"/>
        </w:rPr>
        <w:t>. All variables were included in the models as categorical variables with the exception of age</w:t>
      </w:r>
      <w:r w:rsidR="00023E85" w:rsidRPr="00EC5B17">
        <w:rPr>
          <w:color w:val="auto"/>
        </w:rPr>
        <w:t xml:space="preserve"> and</w:t>
      </w:r>
      <w:r w:rsidRPr="00EC5B17">
        <w:rPr>
          <w:color w:val="auto"/>
        </w:rPr>
        <w:t xml:space="preserve"> education (continuous variables). The sample weighting and the complex study design were taken into account in all analyses with Taylor linearization methods to obtain nationally representative estimates. Results from the logistic regression models are presented as odds ratios (ORs) with 95% confidence intervals (95%CIs). The level of statistical significance was set at P&lt;0.05. </w:t>
      </w:r>
    </w:p>
    <w:p w14:paraId="315D8E40" w14:textId="77777777" w:rsidR="00FE6943" w:rsidRPr="00EC5B17" w:rsidRDefault="00FE6943" w:rsidP="002C74FC">
      <w:pPr>
        <w:pStyle w:val="MDPI21heading1"/>
        <w:rPr>
          <w:color w:val="auto"/>
        </w:rPr>
      </w:pPr>
      <w:r w:rsidRPr="00EC5B17">
        <w:rPr>
          <w:color w:val="auto"/>
        </w:rPr>
        <w:t>3. Results</w:t>
      </w:r>
    </w:p>
    <w:p w14:paraId="6D270AAF" w14:textId="040E6427" w:rsidR="00FE6943" w:rsidRPr="00EC5B17" w:rsidRDefault="004F2498" w:rsidP="00AB41A3">
      <w:pPr>
        <w:pStyle w:val="MDPI31text"/>
        <w:rPr>
          <w:color w:val="auto"/>
        </w:rPr>
      </w:pPr>
      <w:r w:rsidRPr="00EC5B17">
        <w:rPr>
          <w:color w:val="auto"/>
        </w:rPr>
        <w:t xml:space="preserve">The final sample consisted of a total of 32715 people aged ≥50 years with preservation in functional abilities (China n=12815; Ghana n=4201; India n=6191; Mexico n=2070; Russia n=3766; South Africa n=3672). The sample characteristics are shown in </w:t>
      </w:r>
      <w:r w:rsidRPr="00EC5B17">
        <w:rPr>
          <w:b/>
          <w:bCs/>
          <w:color w:val="auto"/>
          <w:lang w:val="fr-FR"/>
        </w:rPr>
        <w:t>Table 1</w:t>
      </w:r>
      <w:r w:rsidRPr="00EC5B17">
        <w:rPr>
          <w:color w:val="auto"/>
        </w:rPr>
        <w:t xml:space="preserve">. The mean age of the sample was 62.4 years and 52.1% were females. The prevalence of MCI was 14.8% overall. </w:t>
      </w:r>
      <w:r w:rsidR="009B10A7" w:rsidRPr="00EC5B17">
        <w:rPr>
          <w:color w:val="auto"/>
        </w:rPr>
        <w:t xml:space="preserve">The prevalence of &lt;-1SD for each cognitive performance test </w:t>
      </w:r>
      <w:r w:rsidR="00486412" w:rsidRPr="00EC5B17">
        <w:rPr>
          <w:color w:val="auto"/>
        </w:rPr>
        <w:t xml:space="preserve">and severity of activities of daily living </w:t>
      </w:r>
      <w:r w:rsidR="009B10A7" w:rsidRPr="00EC5B17">
        <w:rPr>
          <w:color w:val="auto"/>
        </w:rPr>
        <w:t xml:space="preserve">for the overall sample and for those with MCI are shown in Table S1 </w:t>
      </w:r>
      <w:r w:rsidR="00486412" w:rsidRPr="00EC5B17">
        <w:rPr>
          <w:color w:val="auto"/>
        </w:rPr>
        <w:t xml:space="preserve">and Table S2, respectively </w:t>
      </w:r>
      <w:r w:rsidR="009B10A7" w:rsidRPr="00EC5B17">
        <w:rPr>
          <w:color w:val="auto"/>
        </w:rPr>
        <w:t xml:space="preserve">(Appendix). </w:t>
      </w:r>
      <w:r w:rsidRPr="00EC5B17">
        <w:rPr>
          <w:color w:val="auto"/>
        </w:rPr>
        <w:t>The median (IQR) of active travel per week was 140 (0-360) minutes per week. The prevalence of MCI decreased with increasing levels of active travel (</w:t>
      </w:r>
      <w:r w:rsidRPr="00EC5B17">
        <w:rPr>
          <w:b/>
          <w:bCs/>
          <w:color w:val="auto"/>
          <w:lang w:val="it-IT"/>
        </w:rPr>
        <w:t>Figure 1</w:t>
      </w:r>
      <w:r w:rsidRPr="00EC5B17">
        <w:rPr>
          <w:color w:val="auto"/>
        </w:rPr>
        <w:t>). For example, overall, the prevalence of MCI was 19.8% among those with low levels of active travel but this decreased to 12.5% among people with high levels of active travel. After adjustment for potential confounders, compared to high levels of active travel, low levels were associated with 1.3</w:t>
      </w:r>
      <w:r w:rsidR="009503AF" w:rsidRPr="00EC5B17">
        <w:rPr>
          <w:color w:val="auto"/>
        </w:rPr>
        <w:t>3</w:t>
      </w:r>
      <w:r w:rsidRPr="00EC5B17">
        <w:rPr>
          <w:color w:val="auto"/>
        </w:rPr>
        <w:t xml:space="preserve"> (95%CI=1.1</w:t>
      </w:r>
      <w:r w:rsidR="009503AF" w:rsidRPr="00EC5B17">
        <w:rPr>
          <w:color w:val="auto"/>
        </w:rPr>
        <w:t>4</w:t>
      </w:r>
      <w:r w:rsidRPr="00EC5B17">
        <w:rPr>
          <w:color w:val="auto"/>
        </w:rPr>
        <w:t>-1.</w:t>
      </w:r>
      <w:r w:rsidR="009503AF" w:rsidRPr="00EC5B17">
        <w:rPr>
          <w:color w:val="auto"/>
        </w:rPr>
        <w:t>54</w:t>
      </w:r>
      <w:r w:rsidRPr="00EC5B17">
        <w:rPr>
          <w:color w:val="auto"/>
        </w:rPr>
        <w:t>) times higher odds for MCI overall (</w:t>
      </w:r>
      <w:r w:rsidRPr="00EC5B17">
        <w:rPr>
          <w:b/>
          <w:bCs/>
          <w:color w:val="auto"/>
          <w:lang w:val="fr-FR"/>
        </w:rPr>
        <w:t>Table 2</w:t>
      </w:r>
      <w:r w:rsidRPr="00EC5B17">
        <w:rPr>
          <w:color w:val="auto"/>
        </w:rPr>
        <w:t xml:space="preserve">). </w:t>
      </w:r>
      <w:r w:rsidR="00486412" w:rsidRPr="00EC5B17">
        <w:rPr>
          <w:color w:val="auto"/>
        </w:rPr>
        <w:t xml:space="preserve">The results of the full regression with all covariates are shown in Table S3 (Appendix) </w:t>
      </w:r>
      <w:proofErr w:type="gramStart"/>
      <w:r w:rsidRPr="00EC5B17">
        <w:rPr>
          <w:color w:val="auto"/>
        </w:rPr>
        <w:t>This</w:t>
      </w:r>
      <w:proofErr w:type="gramEnd"/>
      <w:r w:rsidRPr="00EC5B17">
        <w:rPr>
          <w:color w:val="auto"/>
        </w:rPr>
        <w:t xml:space="preserve"> association was particularly pronounced among those aged ≥65 years (OR=1.</w:t>
      </w:r>
      <w:r w:rsidR="009503AF" w:rsidRPr="00EC5B17">
        <w:rPr>
          <w:color w:val="auto"/>
        </w:rPr>
        <w:t>70</w:t>
      </w:r>
      <w:r w:rsidRPr="00EC5B17">
        <w:rPr>
          <w:color w:val="auto"/>
        </w:rPr>
        <w:t>; 95%CI=1.</w:t>
      </w:r>
      <w:r w:rsidR="009503AF" w:rsidRPr="00EC5B17">
        <w:rPr>
          <w:color w:val="auto"/>
        </w:rPr>
        <w:t>32</w:t>
      </w:r>
      <w:r w:rsidRPr="00EC5B17">
        <w:rPr>
          <w:color w:val="auto"/>
        </w:rPr>
        <w:t>-2.</w:t>
      </w:r>
      <w:r w:rsidR="009503AF" w:rsidRPr="00EC5B17">
        <w:rPr>
          <w:color w:val="auto"/>
        </w:rPr>
        <w:t>19</w:t>
      </w:r>
      <w:r w:rsidRPr="00EC5B17">
        <w:rPr>
          <w:color w:val="auto"/>
        </w:rPr>
        <w:t xml:space="preserve">) but active travel was not associated with MCI among those aged 50-64 years. Country-wise associations between low levels of active travel (vs. moderate or high) among those aged ≥65 years are shown in </w:t>
      </w:r>
      <w:r w:rsidRPr="00EC5B17">
        <w:rPr>
          <w:b/>
          <w:bCs/>
          <w:color w:val="auto"/>
          <w:lang w:val="it-IT"/>
        </w:rPr>
        <w:t>Figure 2</w:t>
      </w:r>
      <w:r w:rsidRPr="00EC5B17">
        <w:rPr>
          <w:color w:val="auto"/>
        </w:rPr>
        <w:t xml:space="preserve">. Low active travel was positively associated with MCI (i.e., OR&gt;1) in all countries </w:t>
      </w:r>
      <w:r w:rsidR="009503AF" w:rsidRPr="00EC5B17">
        <w:rPr>
          <w:color w:val="auto"/>
        </w:rPr>
        <w:t>with the exception of South Africa. T</w:t>
      </w:r>
      <w:r w:rsidRPr="00EC5B17">
        <w:rPr>
          <w:color w:val="auto"/>
        </w:rPr>
        <w:t xml:space="preserve">he overall estimate </w:t>
      </w:r>
      <w:r w:rsidR="009503AF" w:rsidRPr="00EC5B17">
        <w:rPr>
          <w:color w:val="auto"/>
        </w:rPr>
        <w:t xml:space="preserve">was </w:t>
      </w:r>
      <w:r w:rsidRPr="00EC5B17">
        <w:rPr>
          <w:color w:val="auto"/>
        </w:rPr>
        <w:t>OR=1.</w:t>
      </w:r>
      <w:r w:rsidR="009503AF" w:rsidRPr="00EC5B17">
        <w:rPr>
          <w:color w:val="auto"/>
        </w:rPr>
        <w:t>35</w:t>
      </w:r>
      <w:r w:rsidRPr="00EC5B17">
        <w:rPr>
          <w:color w:val="auto"/>
        </w:rPr>
        <w:t xml:space="preserve"> (95%CI=1.</w:t>
      </w:r>
      <w:r w:rsidR="009503AF" w:rsidRPr="00EC5B17">
        <w:rPr>
          <w:color w:val="auto"/>
        </w:rPr>
        <w:t>06</w:t>
      </w:r>
      <w:r w:rsidRPr="00EC5B17">
        <w:rPr>
          <w:color w:val="auto"/>
        </w:rPr>
        <w:t>-1.7</w:t>
      </w:r>
      <w:r w:rsidR="009503AF" w:rsidRPr="00EC5B17">
        <w:rPr>
          <w:color w:val="auto"/>
        </w:rPr>
        <w:t>3</w:t>
      </w:r>
      <w:r w:rsidRPr="00EC5B17">
        <w:rPr>
          <w:color w:val="auto"/>
        </w:rPr>
        <w:t xml:space="preserve">). A </w:t>
      </w:r>
      <w:r w:rsidR="009503AF" w:rsidRPr="00EC5B17">
        <w:rPr>
          <w:color w:val="auto"/>
        </w:rPr>
        <w:t>moderate</w:t>
      </w:r>
      <w:r w:rsidRPr="00EC5B17">
        <w:rPr>
          <w:color w:val="auto"/>
        </w:rPr>
        <w:t xml:space="preserve"> level of between-country heterogeneity was observed (</w:t>
      </w:r>
      <w:r w:rsidRPr="00EC5B17">
        <w:rPr>
          <w:i/>
          <w:iCs/>
          <w:color w:val="auto"/>
        </w:rPr>
        <w:t>I</w:t>
      </w:r>
      <w:r w:rsidRPr="00EC5B17">
        <w:rPr>
          <w:i/>
          <w:iCs/>
          <w:color w:val="auto"/>
          <w:vertAlign w:val="superscript"/>
        </w:rPr>
        <w:t>2</w:t>
      </w:r>
      <w:r w:rsidRPr="00EC5B17">
        <w:rPr>
          <w:color w:val="auto"/>
        </w:rPr>
        <w:t>=</w:t>
      </w:r>
      <w:r w:rsidR="009503AF" w:rsidRPr="00EC5B17">
        <w:rPr>
          <w:color w:val="auto"/>
        </w:rPr>
        <w:t>44.5</w:t>
      </w:r>
      <w:r w:rsidRPr="00EC5B17">
        <w:rPr>
          <w:color w:val="auto"/>
        </w:rPr>
        <w:t xml:space="preserve">%). </w:t>
      </w:r>
    </w:p>
    <w:p w14:paraId="0DD1C8D3" w14:textId="77777777" w:rsidR="00E0270C" w:rsidRPr="00EC5B17" w:rsidRDefault="00E0270C" w:rsidP="00AB41A3">
      <w:pPr>
        <w:pStyle w:val="MDPI31text"/>
        <w:rPr>
          <w:color w:val="auto"/>
        </w:rPr>
      </w:pPr>
    </w:p>
    <w:tbl>
      <w:tblPr>
        <w:tblW w:w="90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505"/>
        <w:gridCol w:w="1632"/>
        <w:gridCol w:w="1159"/>
        <w:gridCol w:w="1425"/>
        <w:gridCol w:w="1299"/>
      </w:tblGrid>
      <w:tr w:rsidR="00EC5B17" w:rsidRPr="00EC5B17" w14:paraId="7FC42085" w14:textId="77777777" w:rsidTr="005815A4">
        <w:trPr>
          <w:trHeight w:val="305"/>
        </w:trPr>
        <w:tc>
          <w:tcPr>
            <w:tcW w:w="9020" w:type="dxa"/>
            <w:gridSpan w:val="5"/>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411F3D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b/>
                <w:bCs/>
                <w:color w:val="auto"/>
                <w:sz w:val="20"/>
                <w:szCs w:val="20"/>
              </w:rPr>
              <w:t xml:space="preserve">Table 1. </w:t>
            </w:r>
            <w:r w:rsidRPr="00EC5B17">
              <w:rPr>
                <w:rStyle w:val="Nessuno"/>
                <w:rFonts w:ascii="Palatino Linotype" w:hAnsi="Palatino Linotype"/>
                <w:color w:val="auto"/>
                <w:sz w:val="20"/>
                <w:szCs w:val="20"/>
              </w:rPr>
              <w:t>Sample characteristics (overall and by age groups)</w:t>
            </w:r>
          </w:p>
        </w:tc>
      </w:tr>
      <w:tr w:rsidR="00EC5B17" w:rsidRPr="00EC5B17" w14:paraId="4C7188B2" w14:textId="77777777" w:rsidTr="00C30358">
        <w:trPr>
          <w:trHeight w:val="246"/>
        </w:trPr>
        <w:tc>
          <w:tcPr>
            <w:tcW w:w="3505"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22208EF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 </w:t>
            </w:r>
          </w:p>
        </w:tc>
        <w:tc>
          <w:tcPr>
            <w:tcW w:w="1632"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5619954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 </w:t>
            </w:r>
          </w:p>
        </w:tc>
        <w:tc>
          <w:tcPr>
            <w:tcW w:w="1159"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2E80FF84" w14:textId="77777777" w:rsidR="00E0270C" w:rsidRPr="00EC5B17" w:rsidRDefault="00E0270C" w:rsidP="005815A4">
            <w:pPr>
              <w:pStyle w:val="Corpo"/>
              <w:rPr>
                <w:rFonts w:ascii="Palatino Linotype" w:hAnsi="Palatino Linotype"/>
                <w:b/>
                <w:color w:val="auto"/>
                <w:sz w:val="20"/>
                <w:szCs w:val="20"/>
              </w:rPr>
            </w:pPr>
            <w:r w:rsidRPr="00EC5B17">
              <w:rPr>
                <w:rStyle w:val="Nessuno"/>
                <w:rFonts w:ascii="Palatino Linotype" w:hAnsi="Palatino Linotype"/>
                <w:b/>
                <w:color w:val="auto"/>
                <w:sz w:val="20"/>
                <w:szCs w:val="20"/>
              </w:rPr>
              <w:t> </w:t>
            </w:r>
          </w:p>
        </w:tc>
        <w:tc>
          <w:tcPr>
            <w:tcW w:w="2724" w:type="dxa"/>
            <w:gridSpan w:val="2"/>
            <w:tcBorders>
              <w:top w:val="single" w:sz="4" w:space="0" w:color="000000"/>
              <w:left w:val="nil"/>
              <w:bottom w:val="nil"/>
              <w:right w:val="nil"/>
            </w:tcBorders>
            <w:shd w:val="clear" w:color="auto" w:fill="auto"/>
            <w:tcMar>
              <w:top w:w="80" w:type="dxa"/>
              <w:left w:w="80" w:type="dxa"/>
              <w:bottom w:w="80" w:type="dxa"/>
              <w:right w:w="80" w:type="dxa"/>
            </w:tcMar>
            <w:vAlign w:val="bottom"/>
          </w:tcPr>
          <w:p w14:paraId="25D7374F" w14:textId="77777777" w:rsidR="00E0270C" w:rsidRPr="00EC5B17" w:rsidRDefault="00E0270C" w:rsidP="005815A4">
            <w:pPr>
              <w:pStyle w:val="Corpo"/>
              <w:rPr>
                <w:rFonts w:ascii="Palatino Linotype" w:hAnsi="Palatino Linotype"/>
                <w:b/>
                <w:color w:val="auto"/>
                <w:sz w:val="20"/>
                <w:szCs w:val="20"/>
              </w:rPr>
            </w:pPr>
            <w:r w:rsidRPr="00EC5B17">
              <w:rPr>
                <w:rStyle w:val="Nessuno"/>
                <w:rFonts w:ascii="Palatino Linotype" w:hAnsi="Palatino Linotype"/>
                <w:b/>
                <w:color w:val="auto"/>
                <w:sz w:val="20"/>
                <w:szCs w:val="20"/>
              </w:rPr>
              <w:t>Age</w:t>
            </w:r>
          </w:p>
        </w:tc>
      </w:tr>
      <w:tr w:rsidR="00EC5B17" w:rsidRPr="00EC5B17" w14:paraId="0453A0A5" w14:textId="77777777" w:rsidTr="00C30358">
        <w:trPr>
          <w:trHeight w:val="259"/>
        </w:trPr>
        <w:tc>
          <w:tcPr>
            <w:tcW w:w="3505" w:type="dxa"/>
            <w:vMerge w:val="restart"/>
            <w:tcBorders>
              <w:top w:val="nil"/>
              <w:left w:val="nil"/>
              <w:bottom w:val="single" w:sz="6" w:space="0" w:color="000000"/>
              <w:right w:val="nil"/>
            </w:tcBorders>
            <w:shd w:val="clear" w:color="auto" w:fill="auto"/>
            <w:tcMar>
              <w:top w:w="80" w:type="dxa"/>
              <w:left w:w="80" w:type="dxa"/>
              <w:bottom w:w="80" w:type="dxa"/>
              <w:right w:w="80" w:type="dxa"/>
            </w:tcMar>
            <w:vAlign w:val="bottom"/>
          </w:tcPr>
          <w:p w14:paraId="3A95FAF1" w14:textId="77777777" w:rsidR="00E0270C" w:rsidRPr="00EC5B17" w:rsidRDefault="00E0270C" w:rsidP="005815A4">
            <w:pPr>
              <w:pStyle w:val="Corpo"/>
              <w:rPr>
                <w:rFonts w:ascii="Palatino Linotype" w:hAnsi="Palatino Linotype"/>
                <w:b/>
                <w:color w:val="auto"/>
                <w:sz w:val="20"/>
                <w:szCs w:val="20"/>
              </w:rPr>
            </w:pPr>
            <w:r w:rsidRPr="00EC5B17">
              <w:rPr>
                <w:rStyle w:val="Nessuno"/>
                <w:rFonts w:ascii="Palatino Linotype" w:hAnsi="Palatino Linotype"/>
                <w:b/>
                <w:color w:val="auto"/>
                <w:sz w:val="20"/>
                <w:szCs w:val="20"/>
              </w:rPr>
              <w:t>Characteristic</w:t>
            </w:r>
          </w:p>
        </w:tc>
        <w:tc>
          <w:tcPr>
            <w:tcW w:w="1632" w:type="dxa"/>
            <w:vMerge w:val="restart"/>
            <w:tcBorders>
              <w:top w:val="nil"/>
              <w:left w:val="nil"/>
              <w:bottom w:val="single" w:sz="6" w:space="0" w:color="000000"/>
              <w:right w:val="nil"/>
            </w:tcBorders>
            <w:shd w:val="clear" w:color="auto" w:fill="auto"/>
            <w:tcMar>
              <w:top w:w="80" w:type="dxa"/>
              <w:left w:w="80" w:type="dxa"/>
              <w:bottom w:w="80" w:type="dxa"/>
              <w:right w:w="80" w:type="dxa"/>
            </w:tcMar>
            <w:vAlign w:val="bottom"/>
          </w:tcPr>
          <w:p w14:paraId="26C8C712" w14:textId="77777777" w:rsidR="00E0270C" w:rsidRPr="00EC5B17" w:rsidRDefault="00E0270C" w:rsidP="005815A4">
            <w:pPr>
              <w:rPr>
                <w:color w:val="auto"/>
              </w:rPr>
            </w:pPr>
          </w:p>
        </w:tc>
        <w:tc>
          <w:tcPr>
            <w:tcW w:w="1159" w:type="dxa"/>
            <w:tcBorders>
              <w:top w:val="nil"/>
              <w:left w:val="nil"/>
              <w:bottom w:val="nil"/>
              <w:right w:val="nil"/>
            </w:tcBorders>
            <w:shd w:val="clear" w:color="auto" w:fill="auto"/>
            <w:tcMar>
              <w:top w:w="80" w:type="dxa"/>
              <w:left w:w="80" w:type="dxa"/>
              <w:bottom w:w="80" w:type="dxa"/>
              <w:right w:w="80" w:type="dxa"/>
            </w:tcMar>
            <w:vAlign w:val="bottom"/>
          </w:tcPr>
          <w:p w14:paraId="7F89B70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Overall</w:t>
            </w:r>
          </w:p>
        </w:tc>
        <w:tc>
          <w:tcPr>
            <w:tcW w:w="1425" w:type="dxa"/>
            <w:tcBorders>
              <w:top w:val="nil"/>
              <w:left w:val="nil"/>
              <w:bottom w:val="nil"/>
              <w:right w:val="nil"/>
            </w:tcBorders>
            <w:shd w:val="clear" w:color="auto" w:fill="auto"/>
            <w:tcMar>
              <w:top w:w="80" w:type="dxa"/>
              <w:left w:w="80" w:type="dxa"/>
              <w:bottom w:w="80" w:type="dxa"/>
              <w:right w:w="80" w:type="dxa"/>
            </w:tcMar>
            <w:vAlign w:val="bottom"/>
          </w:tcPr>
          <w:p w14:paraId="613EADC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50-64 years</w:t>
            </w:r>
          </w:p>
        </w:tc>
        <w:tc>
          <w:tcPr>
            <w:tcW w:w="1299" w:type="dxa"/>
            <w:tcBorders>
              <w:top w:val="nil"/>
              <w:left w:val="nil"/>
              <w:bottom w:val="nil"/>
              <w:right w:val="nil"/>
            </w:tcBorders>
            <w:shd w:val="clear" w:color="auto" w:fill="auto"/>
            <w:tcMar>
              <w:top w:w="80" w:type="dxa"/>
              <w:left w:w="80" w:type="dxa"/>
              <w:bottom w:w="80" w:type="dxa"/>
              <w:right w:w="80" w:type="dxa"/>
            </w:tcMar>
            <w:vAlign w:val="bottom"/>
          </w:tcPr>
          <w:p w14:paraId="3C9D946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≥65years</w:t>
            </w:r>
          </w:p>
        </w:tc>
      </w:tr>
      <w:tr w:rsidR="00EC5B17" w:rsidRPr="00EC5B17" w14:paraId="426F6395" w14:textId="77777777" w:rsidTr="00C30358">
        <w:trPr>
          <w:trHeight w:val="238"/>
        </w:trPr>
        <w:tc>
          <w:tcPr>
            <w:tcW w:w="3505" w:type="dxa"/>
            <w:vMerge/>
            <w:tcBorders>
              <w:top w:val="nil"/>
              <w:left w:val="nil"/>
              <w:bottom w:val="single" w:sz="6" w:space="0" w:color="000000"/>
              <w:right w:val="nil"/>
            </w:tcBorders>
            <w:shd w:val="clear" w:color="auto" w:fill="auto"/>
          </w:tcPr>
          <w:p w14:paraId="17469044" w14:textId="77777777" w:rsidR="00E0270C" w:rsidRPr="00EC5B17" w:rsidRDefault="00E0270C" w:rsidP="005815A4">
            <w:pPr>
              <w:rPr>
                <w:color w:val="auto"/>
              </w:rPr>
            </w:pPr>
          </w:p>
        </w:tc>
        <w:tc>
          <w:tcPr>
            <w:tcW w:w="1632" w:type="dxa"/>
            <w:vMerge/>
            <w:tcBorders>
              <w:top w:val="nil"/>
              <w:left w:val="nil"/>
              <w:bottom w:val="single" w:sz="6" w:space="0" w:color="000000"/>
              <w:right w:val="nil"/>
            </w:tcBorders>
            <w:shd w:val="clear" w:color="auto" w:fill="auto"/>
          </w:tcPr>
          <w:p w14:paraId="09194EA2" w14:textId="77777777" w:rsidR="00E0270C" w:rsidRPr="00EC5B17" w:rsidRDefault="00E0270C" w:rsidP="005815A4">
            <w:pPr>
              <w:rPr>
                <w:color w:val="auto"/>
              </w:rPr>
            </w:pPr>
          </w:p>
        </w:tc>
        <w:tc>
          <w:tcPr>
            <w:tcW w:w="1159" w:type="dxa"/>
            <w:tcBorders>
              <w:top w:val="nil"/>
              <w:left w:val="nil"/>
              <w:bottom w:val="single" w:sz="6" w:space="0" w:color="000000"/>
              <w:right w:val="nil"/>
            </w:tcBorders>
            <w:shd w:val="clear" w:color="auto" w:fill="auto"/>
            <w:tcMar>
              <w:top w:w="80" w:type="dxa"/>
              <w:left w:w="80" w:type="dxa"/>
              <w:bottom w:w="80" w:type="dxa"/>
              <w:right w:w="80" w:type="dxa"/>
            </w:tcMar>
            <w:vAlign w:val="bottom"/>
          </w:tcPr>
          <w:p w14:paraId="2AEA4CB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(N=32715)</w:t>
            </w:r>
          </w:p>
        </w:tc>
        <w:tc>
          <w:tcPr>
            <w:tcW w:w="1425" w:type="dxa"/>
            <w:tcBorders>
              <w:top w:val="nil"/>
              <w:left w:val="nil"/>
              <w:bottom w:val="single" w:sz="6" w:space="0" w:color="000000"/>
              <w:right w:val="nil"/>
            </w:tcBorders>
            <w:shd w:val="clear" w:color="auto" w:fill="auto"/>
            <w:tcMar>
              <w:top w:w="80" w:type="dxa"/>
              <w:left w:w="80" w:type="dxa"/>
              <w:bottom w:w="80" w:type="dxa"/>
              <w:right w:w="80" w:type="dxa"/>
            </w:tcMar>
            <w:vAlign w:val="bottom"/>
          </w:tcPr>
          <w:p w14:paraId="798E7E6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(N=19092)</w:t>
            </w:r>
          </w:p>
        </w:tc>
        <w:tc>
          <w:tcPr>
            <w:tcW w:w="1299" w:type="dxa"/>
            <w:tcBorders>
              <w:top w:val="nil"/>
              <w:left w:val="nil"/>
              <w:bottom w:val="single" w:sz="6" w:space="0" w:color="000000"/>
              <w:right w:val="nil"/>
            </w:tcBorders>
            <w:shd w:val="clear" w:color="auto" w:fill="auto"/>
            <w:tcMar>
              <w:top w:w="80" w:type="dxa"/>
              <w:left w:w="80" w:type="dxa"/>
              <w:bottom w:w="80" w:type="dxa"/>
              <w:right w:w="80" w:type="dxa"/>
            </w:tcMar>
            <w:vAlign w:val="bottom"/>
          </w:tcPr>
          <w:p w14:paraId="6A93C813"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(N=13623)</w:t>
            </w:r>
          </w:p>
        </w:tc>
      </w:tr>
      <w:tr w:rsidR="00EC5B17" w:rsidRPr="00EC5B17" w14:paraId="4740AACF" w14:textId="77777777" w:rsidTr="00C30358">
        <w:trPr>
          <w:trHeight w:val="248"/>
        </w:trPr>
        <w:tc>
          <w:tcPr>
            <w:tcW w:w="350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64C2D6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Mild cognitive impairment</w:t>
            </w:r>
          </w:p>
        </w:tc>
        <w:tc>
          <w:tcPr>
            <w:tcW w:w="1632"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377E12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905693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85.2</w:t>
            </w:r>
          </w:p>
        </w:tc>
        <w:tc>
          <w:tcPr>
            <w:tcW w:w="142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FA31B8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86.7</w:t>
            </w:r>
          </w:p>
        </w:tc>
        <w:tc>
          <w:tcPr>
            <w:tcW w:w="1299"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F63159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82.6</w:t>
            </w:r>
          </w:p>
        </w:tc>
      </w:tr>
      <w:tr w:rsidR="00EC5B17" w:rsidRPr="00EC5B17" w14:paraId="0A0154B6"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16E59667"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00C7A0A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056BA34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14.8</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0D62B40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13.3</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1EA062F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17.4</w:t>
            </w:r>
          </w:p>
        </w:tc>
      </w:tr>
      <w:tr w:rsidR="00EC5B17" w:rsidRPr="00EC5B17" w14:paraId="622E6876"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701B91E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Active travel</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6CB8FED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High</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101579A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31.5</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22E9367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35.2</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67DB468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25.4</w:t>
            </w:r>
          </w:p>
        </w:tc>
      </w:tr>
      <w:tr w:rsidR="00EC5B17" w:rsidRPr="00EC5B17" w14:paraId="74624992"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296A5D85"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70928B4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Moderate</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40F7474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35.1</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6976C9C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36.3</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0D28E19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33.0</w:t>
            </w:r>
          </w:p>
        </w:tc>
      </w:tr>
      <w:tr w:rsidR="00EC5B17" w:rsidRPr="00EC5B17" w14:paraId="01F6BDB6"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79AD5455"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0989291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Low</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6DFABDC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33.4</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474EAA3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28.5</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2FE5122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41.6</w:t>
            </w:r>
          </w:p>
        </w:tc>
      </w:tr>
      <w:tr w:rsidR="00EC5B17" w:rsidRPr="00EC5B17" w14:paraId="67CA4E42"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71D8AA8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Age (years)</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20132530" w14:textId="77777777" w:rsidR="00E0270C" w:rsidRPr="00EC5B17" w:rsidRDefault="00E0270C" w:rsidP="005815A4">
            <w:pPr>
              <w:rPr>
                <w:color w:val="auto"/>
              </w:rPr>
            </w:pP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19865DB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62.4 (0.2)</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52C5B63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56.3 (0.1)</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05ECC83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72.6 (0.1)</w:t>
            </w:r>
          </w:p>
        </w:tc>
      </w:tr>
      <w:tr w:rsidR="00EC5B17" w:rsidRPr="00EC5B17" w14:paraId="33924961"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5729171D"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Sex</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5E6884E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Male</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6ABF9C2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47.9</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53D6AF9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49.7</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6E1B978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45.0</w:t>
            </w:r>
          </w:p>
        </w:tc>
      </w:tr>
      <w:tr w:rsidR="00EC5B17" w:rsidRPr="00EC5B17" w14:paraId="16200D39"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E15CE9B"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75A3C4E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Female</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26C5E5C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52.1</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110BDF2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50.3</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0F7BA97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55.0</w:t>
            </w:r>
          </w:p>
        </w:tc>
      </w:tr>
      <w:tr w:rsidR="00EC5B17" w:rsidRPr="00EC5B17" w14:paraId="625D802B"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66A80DE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lastRenderedPageBreak/>
              <w:t>Wealth</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5829908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Poorest</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4D9BA8A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17.1</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67A1B4F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14.4</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41A7EDE0"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21.7</w:t>
            </w:r>
          </w:p>
        </w:tc>
      </w:tr>
      <w:tr w:rsidR="00EC5B17" w:rsidRPr="00EC5B17" w14:paraId="50941946"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380ACAA3"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110CA0F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Poorer</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2C87DDB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19.0</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7351F2A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17.7</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29D7A2F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21.0</w:t>
            </w:r>
          </w:p>
        </w:tc>
      </w:tr>
      <w:tr w:rsidR="00EC5B17" w:rsidRPr="00EC5B17" w14:paraId="37F35EEB"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5C9A8512"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2EEFD9E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Middle</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428869D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19.5</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0651F41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19.0</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110CED2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20.4</w:t>
            </w:r>
          </w:p>
        </w:tc>
      </w:tr>
      <w:tr w:rsidR="00EC5B17" w:rsidRPr="00EC5B17" w14:paraId="09890C37"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E8D1E1D"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56C8EF9D"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Richer</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759D32E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21.3</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2AB68BB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23.6</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381B473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17.5</w:t>
            </w:r>
          </w:p>
        </w:tc>
      </w:tr>
      <w:tr w:rsidR="00EC5B17" w:rsidRPr="00EC5B17" w14:paraId="6E33F3CB"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69A642AA"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2A5865CD"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Richest</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1C462E7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23.1</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4B7209B0"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25.3</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70EA791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19.4</w:t>
            </w:r>
          </w:p>
        </w:tc>
      </w:tr>
      <w:tr w:rsidR="00EC5B17" w:rsidRPr="00EC5B17" w14:paraId="0B94E3A1"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5A1C929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Education (years)</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15301DE5" w14:textId="77777777" w:rsidR="00E0270C" w:rsidRPr="00EC5B17" w:rsidRDefault="00E0270C" w:rsidP="005815A4">
            <w:pPr>
              <w:rPr>
                <w:color w:val="auto"/>
              </w:rPr>
            </w:pP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71F7A3C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6.0 (0.2)</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4452A4A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6.5 (0.2)</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31830CF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5.2 (0.2)</w:t>
            </w:r>
          </w:p>
        </w:tc>
      </w:tr>
      <w:tr w:rsidR="00EC5B17" w:rsidRPr="00EC5B17" w14:paraId="106CD6AE"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774E05B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Setting</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073DE12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Rural</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6BF333F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53.8</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6C1D574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56.6</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3CAB3DC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49.4</w:t>
            </w:r>
          </w:p>
        </w:tc>
      </w:tr>
      <w:tr w:rsidR="00EC5B17" w:rsidRPr="00EC5B17" w14:paraId="17204BE7"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3A748237"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22B449E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Urban</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798304A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46.2</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3256FC5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43.4</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4E1BAF4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50.6</w:t>
            </w:r>
          </w:p>
        </w:tc>
      </w:tr>
      <w:tr w:rsidR="00EC5B17" w:rsidRPr="00EC5B17" w14:paraId="73066C47"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4D0CA23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Alcohol consumption</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78B8659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551DEF2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81.3</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786C85E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78.4</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7659EDD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86.1</w:t>
            </w:r>
          </w:p>
        </w:tc>
      </w:tr>
      <w:tr w:rsidR="00EC5B17" w:rsidRPr="00EC5B17" w14:paraId="1FC17AD8"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5874E6E3"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17CA7F7D"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4E899CE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18.7</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1055102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21.6</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2A587D0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13.9</w:t>
            </w:r>
          </w:p>
        </w:tc>
      </w:tr>
      <w:tr w:rsidR="00EC5B17" w:rsidRPr="00EC5B17" w14:paraId="0723A247"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5C926943"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Smoking</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77DD236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Never</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79A40E1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58.6</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25BE7DB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56.3</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17EA008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62.2</w:t>
            </w:r>
          </w:p>
        </w:tc>
      </w:tr>
      <w:tr w:rsidR="00EC5B17" w:rsidRPr="00EC5B17" w14:paraId="0E9BD585"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7D151FBB"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2E6F5400"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Current</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7FF662A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34.9</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2A32CA8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38.3</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798F6ED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29.3</w:t>
            </w:r>
          </w:p>
        </w:tc>
      </w:tr>
      <w:tr w:rsidR="00EC5B17" w:rsidRPr="00EC5B17" w14:paraId="577DCCBE"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B5B17C7"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40ABD33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Past</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1AD26EA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6.6</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15EB9A5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5.4</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0A8CD2C0"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8.5</w:t>
            </w:r>
          </w:p>
        </w:tc>
      </w:tr>
      <w:tr w:rsidR="00EC5B17" w:rsidRPr="00EC5B17" w14:paraId="1A278C87"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1024695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Sleep problems</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5FE92F8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0FD1257D"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91.3</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6597DEE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93.4</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0E4F7AD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87.8</w:t>
            </w:r>
          </w:p>
        </w:tc>
      </w:tr>
      <w:tr w:rsidR="00EC5B17" w:rsidRPr="00EC5B17" w14:paraId="14420F4C"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7A46E065"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0C1B7C3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1579888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8.7</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7277532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6.6</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66BDA3C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12.2</w:t>
            </w:r>
          </w:p>
        </w:tc>
      </w:tr>
      <w:tr w:rsidR="00EC5B17" w:rsidRPr="00EC5B17" w14:paraId="7E15C151"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45519AF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Anxiety</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66B20290"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5619478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91.9</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22DA9BA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92.9</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37922EA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90.3</w:t>
            </w:r>
          </w:p>
        </w:tc>
      </w:tr>
      <w:tr w:rsidR="00EC5B17" w:rsidRPr="00EC5B17" w14:paraId="6C2C71A7"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23A64726"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3D04470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6826E483"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8.1</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37195C2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7.1</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62F1AAA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9.7</w:t>
            </w:r>
          </w:p>
        </w:tc>
      </w:tr>
      <w:tr w:rsidR="00EC5B17" w:rsidRPr="00EC5B17" w14:paraId="003CF8F3"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010FB3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Depression</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26826E6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74D173AD"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94.0</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224FA5A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94.2</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6493414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93.5</w:t>
            </w:r>
          </w:p>
        </w:tc>
      </w:tr>
      <w:tr w:rsidR="00EC5B17" w:rsidRPr="00EC5B17" w14:paraId="5A80DD29"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3E272AD0"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7FA251A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1123E8C3"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6.0</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29A53A03"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5.8</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42AF4F4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6.5</w:t>
            </w:r>
          </w:p>
        </w:tc>
      </w:tr>
      <w:tr w:rsidR="00EC5B17" w:rsidRPr="00EC5B17" w14:paraId="3DD23C00"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1CB1589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Diabetes</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5AA08BD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5C22BCE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93.2</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3BB4FFE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94.2</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29C9CD3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91.4</w:t>
            </w:r>
          </w:p>
        </w:tc>
      </w:tr>
      <w:tr w:rsidR="00EC5B17" w:rsidRPr="00EC5B17" w14:paraId="20661DE9"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4554AC5C"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5C650F8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2C117A2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6.8</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3588B27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5.8</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5832655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8.6</w:t>
            </w:r>
          </w:p>
        </w:tc>
      </w:tr>
      <w:tr w:rsidR="00EC5B17" w:rsidRPr="00EC5B17" w14:paraId="0B7592E7"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89637A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Hypertension</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05E2E55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6C85910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45.0</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5B1A740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50.0</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20E1A4A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36.6</w:t>
            </w:r>
          </w:p>
        </w:tc>
      </w:tr>
      <w:tr w:rsidR="00EC5B17" w:rsidRPr="00EC5B17" w14:paraId="0387F7E0"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3891564D"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3AA88C2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6F15BF9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55.0</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30649EC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50.0</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1F2C5A1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63.4</w:t>
            </w:r>
          </w:p>
        </w:tc>
      </w:tr>
      <w:tr w:rsidR="00EC5B17" w:rsidRPr="00EC5B17" w14:paraId="7FEE9E5F"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123CFA9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Stroke</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4866E8E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2F026CB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97.0</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0B109CA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97.9</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175701D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95.4</w:t>
            </w:r>
          </w:p>
        </w:tc>
      </w:tr>
      <w:tr w:rsidR="00EC5B17" w:rsidRPr="00EC5B17" w14:paraId="71B9E206"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03E99BA"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7C9C27B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0DADA68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3.0</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59DB411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2.1</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4B5E0A31"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4.6</w:t>
            </w:r>
          </w:p>
        </w:tc>
      </w:tr>
      <w:tr w:rsidR="00EC5B17" w:rsidRPr="00EC5B17" w14:paraId="0264BC18"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320F36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Obesity</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222737C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No</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5594647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88.5</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38DF853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87.9</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72069A9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89.6</w:t>
            </w:r>
          </w:p>
        </w:tc>
      </w:tr>
      <w:tr w:rsidR="00EC5B17" w:rsidRPr="00EC5B17" w14:paraId="73151DD6" w14:textId="77777777" w:rsidTr="00C30358">
        <w:trPr>
          <w:trHeight w:val="251"/>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6D908B4E" w14:textId="77777777" w:rsidR="00E0270C" w:rsidRPr="00EC5B17" w:rsidRDefault="00E0270C" w:rsidP="005815A4">
            <w:pPr>
              <w:rPr>
                <w:color w:val="auto"/>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5D3D1E1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Yes</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0CB7E805"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11.5</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064CB9D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12.1</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48836060"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10.4</w:t>
            </w:r>
          </w:p>
        </w:tc>
      </w:tr>
      <w:tr w:rsidR="00EC5B17" w:rsidRPr="00EC5B17" w14:paraId="0C229FF5" w14:textId="77777777" w:rsidTr="00C30358">
        <w:trPr>
          <w:trHeight w:val="246"/>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C268837" w14:textId="5C41E6ED" w:rsidR="00E0270C" w:rsidRPr="00EC5B17" w:rsidRDefault="004D4526"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Work physical activity</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3D4467FE" w14:textId="72BCFAED"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 </w:t>
            </w:r>
            <w:r w:rsidR="00C30358" w:rsidRPr="00EC5B17">
              <w:rPr>
                <w:rStyle w:val="Nessuno"/>
                <w:rFonts w:ascii="Palatino Linotype" w:hAnsi="Palatino Linotype"/>
                <w:color w:val="auto"/>
                <w:sz w:val="20"/>
                <w:szCs w:val="20"/>
              </w:rPr>
              <w:t>≤150 min/week</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04565617" w14:textId="2F2248F3" w:rsidR="00E0270C" w:rsidRPr="00EC5B17" w:rsidRDefault="007F35DF" w:rsidP="005815A4">
            <w:pPr>
              <w:pStyle w:val="Corpo"/>
              <w:rPr>
                <w:rFonts w:ascii="Palatino Linotype" w:hAnsi="Palatino Linotype"/>
                <w:color w:val="auto"/>
                <w:sz w:val="20"/>
                <w:szCs w:val="20"/>
              </w:rPr>
            </w:pPr>
            <w:r w:rsidRPr="00EC5B17">
              <w:rPr>
                <w:rFonts w:ascii="Palatino Linotype" w:hAnsi="Palatino Linotype"/>
                <w:color w:val="auto"/>
                <w:sz w:val="20"/>
                <w:szCs w:val="20"/>
              </w:rPr>
              <w:t>40.2</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7F316986" w14:textId="5DDFA476" w:rsidR="00E0270C" w:rsidRPr="00EC5B17" w:rsidRDefault="007F35DF" w:rsidP="005815A4">
            <w:pPr>
              <w:pStyle w:val="Corpo"/>
              <w:rPr>
                <w:rFonts w:ascii="Palatino Linotype" w:hAnsi="Palatino Linotype"/>
                <w:color w:val="auto"/>
                <w:sz w:val="20"/>
                <w:szCs w:val="20"/>
              </w:rPr>
            </w:pPr>
            <w:r w:rsidRPr="00EC5B17">
              <w:rPr>
                <w:rFonts w:ascii="Palatino Linotype" w:hAnsi="Palatino Linotype"/>
                <w:color w:val="auto"/>
                <w:sz w:val="20"/>
                <w:szCs w:val="20"/>
              </w:rPr>
              <w:t>33.0</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25AA2A39" w14:textId="5A916DC4" w:rsidR="00E0270C" w:rsidRPr="00EC5B17" w:rsidRDefault="007F35DF" w:rsidP="005815A4">
            <w:pPr>
              <w:pStyle w:val="Corpo"/>
              <w:rPr>
                <w:rFonts w:ascii="Palatino Linotype" w:hAnsi="Palatino Linotype"/>
                <w:color w:val="auto"/>
                <w:sz w:val="20"/>
                <w:szCs w:val="20"/>
              </w:rPr>
            </w:pPr>
            <w:r w:rsidRPr="00EC5B17">
              <w:rPr>
                <w:rFonts w:ascii="Palatino Linotype" w:hAnsi="Palatino Linotype"/>
                <w:color w:val="auto"/>
                <w:sz w:val="20"/>
                <w:szCs w:val="20"/>
              </w:rPr>
              <w:t>52.7</w:t>
            </w:r>
          </w:p>
        </w:tc>
      </w:tr>
      <w:tr w:rsidR="00EC5B17" w:rsidRPr="00EC5B17" w14:paraId="5BB8B4E5" w14:textId="77777777" w:rsidTr="00C30358">
        <w:trPr>
          <w:trHeight w:val="246"/>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6286AFDB" w14:textId="77777777" w:rsidR="004D4526" w:rsidRPr="00EC5B17" w:rsidRDefault="004D4526" w:rsidP="005815A4">
            <w:pPr>
              <w:pStyle w:val="Corpo"/>
              <w:rPr>
                <w:rStyle w:val="Nessuno"/>
                <w:rFonts w:ascii="Palatino Linotype" w:hAnsi="Palatino Linotype"/>
                <w:color w:val="auto"/>
                <w:sz w:val="20"/>
                <w:szCs w:val="20"/>
              </w:rPr>
            </w:pP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641556BF" w14:textId="10150605" w:rsidR="004D4526" w:rsidRPr="00EC5B17" w:rsidRDefault="00C30358"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&gt;150 min/week</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21ADD6B3" w14:textId="27C7991C"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59.8</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2512476D" w14:textId="6D9E8912"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67.0</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494AF57E" w14:textId="65B95CCD"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47.3</w:t>
            </w:r>
          </w:p>
        </w:tc>
      </w:tr>
      <w:tr w:rsidR="00EC5B17" w:rsidRPr="00EC5B17" w14:paraId="32570B15" w14:textId="77777777" w:rsidTr="00C30358">
        <w:trPr>
          <w:trHeight w:val="246"/>
        </w:trPr>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449265FC" w14:textId="7F42BF47" w:rsidR="004D4526" w:rsidRPr="00EC5B17" w:rsidRDefault="004D4526"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Leisure physical activity</w:t>
            </w:r>
          </w:p>
        </w:tc>
        <w:tc>
          <w:tcPr>
            <w:tcW w:w="1632" w:type="dxa"/>
            <w:tcBorders>
              <w:top w:val="nil"/>
              <w:left w:val="nil"/>
              <w:bottom w:val="nil"/>
              <w:right w:val="nil"/>
            </w:tcBorders>
            <w:shd w:val="clear" w:color="auto" w:fill="auto"/>
            <w:tcMar>
              <w:top w:w="80" w:type="dxa"/>
              <w:left w:w="80" w:type="dxa"/>
              <w:bottom w:w="80" w:type="dxa"/>
              <w:right w:w="80" w:type="dxa"/>
            </w:tcMar>
            <w:vAlign w:val="center"/>
          </w:tcPr>
          <w:p w14:paraId="3F5F605E" w14:textId="7D4D0DBD" w:rsidR="004D4526" w:rsidRPr="00EC5B17" w:rsidRDefault="00C30358"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≤150 min/week</w:t>
            </w:r>
          </w:p>
        </w:tc>
        <w:tc>
          <w:tcPr>
            <w:tcW w:w="1159" w:type="dxa"/>
            <w:tcBorders>
              <w:top w:val="nil"/>
              <w:left w:val="nil"/>
              <w:bottom w:val="nil"/>
              <w:right w:val="nil"/>
            </w:tcBorders>
            <w:shd w:val="clear" w:color="auto" w:fill="auto"/>
            <w:tcMar>
              <w:top w:w="80" w:type="dxa"/>
              <w:left w:w="80" w:type="dxa"/>
              <w:bottom w:w="80" w:type="dxa"/>
              <w:right w:w="80" w:type="dxa"/>
            </w:tcMar>
            <w:vAlign w:val="center"/>
          </w:tcPr>
          <w:p w14:paraId="4900DE99" w14:textId="656DDDDB"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89.8</w:t>
            </w:r>
          </w:p>
        </w:tc>
        <w:tc>
          <w:tcPr>
            <w:tcW w:w="1425" w:type="dxa"/>
            <w:tcBorders>
              <w:top w:val="nil"/>
              <w:left w:val="nil"/>
              <w:bottom w:val="nil"/>
              <w:right w:val="nil"/>
            </w:tcBorders>
            <w:shd w:val="clear" w:color="auto" w:fill="auto"/>
            <w:tcMar>
              <w:top w:w="80" w:type="dxa"/>
              <w:left w:w="80" w:type="dxa"/>
              <w:bottom w:w="80" w:type="dxa"/>
              <w:right w:w="80" w:type="dxa"/>
            </w:tcMar>
            <w:vAlign w:val="center"/>
          </w:tcPr>
          <w:p w14:paraId="4168755D" w14:textId="53E4ED1A"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89.2</w:t>
            </w:r>
          </w:p>
        </w:tc>
        <w:tc>
          <w:tcPr>
            <w:tcW w:w="1299" w:type="dxa"/>
            <w:tcBorders>
              <w:top w:val="nil"/>
              <w:left w:val="nil"/>
              <w:bottom w:val="nil"/>
              <w:right w:val="nil"/>
            </w:tcBorders>
            <w:shd w:val="clear" w:color="auto" w:fill="auto"/>
            <w:tcMar>
              <w:top w:w="80" w:type="dxa"/>
              <w:left w:w="80" w:type="dxa"/>
              <w:bottom w:w="80" w:type="dxa"/>
              <w:right w:w="80" w:type="dxa"/>
            </w:tcMar>
            <w:vAlign w:val="center"/>
          </w:tcPr>
          <w:p w14:paraId="5F6B4C32" w14:textId="7BA06CB0"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90.7</w:t>
            </w:r>
          </w:p>
        </w:tc>
      </w:tr>
      <w:tr w:rsidR="00EC5B17" w:rsidRPr="00EC5B17" w14:paraId="38D408C1" w14:textId="77777777" w:rsidTr="00C30358">
        <w:trPr>
          <w:trHeight w:val="246"/>
        </w:trPr>
        <w:tc>
          <w:tcPr>
            <w:tcW w:w="350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DB11397" w14:textId="77777777" w:rsidR="004D4526" w:rsidRPr="00EC5B17" w:rsidRDefault="004D4526" w:rsidP="005815A4">
            <w:pPr>
              <w:pStyle w:val="Corpo"/>
              <w:rPr>
                <w:rStyle w:val="Nessuno"/>
                <w:rFonts w:ascii="Palatino Linotype" w:hAnsi="Palatino Linotype"/>
                <w:color w:val="auto"/>
                <w:sz w:val="20"/>
                <w:szCs w:val="20"/>
              </w:rPr>
            </w:pPr>
          </w:p>
        </w:tc>
        <w:tc>
          <w:tcPr>
            <w:tcW w:w="163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D496823" w14:textId="34174380" w:rsidR="004D4526" w:rsidRPr="00EC5B17" w:rsidRDefault="00C30358"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&gt;150 min/week</w:t>
            </w:r>
          </w:p>
        </w:tc>
        <w:tc>
          <w:tcPr>
            <w:tcW w:w="1159"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42CF038" w14:textId="68686BF3"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10.2</w:t>
            </w:r>
          </w:p>
        </w:tc>
        <w:tc>
          <w:tcPr>
            <w:tcW w:w="142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B083E3B" w14:textId="786F127F"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10.8</w:t>
            </w:r>
          </w:p>
        </w:tc>
        <w:tc>
          <w:tcPr>
            <w:tcW w:w="1299"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6482584" w14:textId="10366F15" w:rsidR="004D4526" w:rsidRPr="00EC5B17" w:rsidRDefault="007F35DF" w:rsidP="005815A4">
            <w:pPr>
              <w:pStyle w:val="Corpo"/>
              <w:rPr>
                <w:rStyle w:val="Nessuno"/>
                <w:rFonts w:ascii="Palatino Linotype" w:hAnsi="Palatino Linotype"/>
                <w:color w:val="auto"/>
                <w:sz w:val="20"/>
                <w:szCs w:val="20"/>
              </w:rPr>
            </w:pPr>
            <w:r w:rsidRPr="00EC5B17">
              <w:rPr>
                <w:rStyle w:val="Nessuno"/>
                <w:rFonts w:ascii="Palatino Linotype" w:hAnsi="Palatino Linotype"/>
                <w:color w:val="auto"/>
                <w:sz w:val="20"/>
                <w:szCs w:val="20"/>
              </w:rPr>
              <w:t>9.3</w:t>
            </w:r>
          </w:p>
        </w:tc>
      </w:tr>
    </w:tbl>
    <w:p w14:paraId="275F25EA" w14:textId="77777777" w:rsidR="00E0270C" w:rsidRPr="00EC5B17" w:rsidRDefault="00E0270C" w:rsidP="00E0270C">
      <w:pPr>
        <w:pStyle w:val="Corpo"/>
        <w:rPr>
          <w:rStyle w:val="Nessuno"/>
          <w:rFonts w:ascii="Palatino Linotype" w:eastAsia="Times New Roman" w:hAnsi="Palatino Linotype" w:cs="Times New Roman"/>
          <w:color w:val="auto"/>
          <w:sz w:val="18"/>
          <w:szCs w:val="18"/>
        </w:rPr>
      </w:pPr>
      <w:r w:rsidRPr="00EC5B17">
        <w:rPr>
          <w:rStyle w:val="Nessuno"/>
          <w:rFonts w:ascii="Palatino Linotype" w:hAnsi="Palatino Linotype"/>
          <w:color w:val="auto"/>
          <w:sz w:val="18"/>
          <w:szCs w:val="18"/>
        </w:rPr>
        <w:t>Data are % or mean (standard error).</w:t>
      </w:r>
    </w:p>
    <w:p w14:paraId="083E466C" w14:textId="0513725C" w:rsidR="00E0270C" w:rsidRPr="00EC5B17" w:rsidRDefault="00E0270C" w:rsidP="00E0270C">
      <w:pPr>
        <w:pStyle w:val="Corpo"/>
        <w:rPr>
          <w:rStyle w:val="Nessuno"/>
          <w:rFonts w:ascii="Palatino Linotype" w:eastAsia="Times New Roman" w:hAnsi="Palatino Linotype" w:cs="Times New Roman"/>
          <w:color w:val="auto"/>
          <w:sz w:val="18"/>
          <w:szCs w:val="18"/>
        </w:rPr>
      </w:pPr>
    </w:p>
    <w:tbl>
      <w:tblPr>
        <w:tblW w:w="90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503"/>
        <w:gridCol w:w="1188"/>
        <w:gridCol w:w="825"/>
        <w:gridCol w:w="1323"/>
        <w:gridCol w:w="710"/>
        <w:gridCol w:w="1323"/>
        <w:gridCol w:w="825"/>
        <w:gridCol w:w="1323"/>
      </w:tblGrid>
      <w:tr w:rsidR="00EC5B17" w:rsidRPr="00EC5B17" w14:paraId="69D69285" w14:textId="77777777" w:rsidTr="005815A4">
        <w:trPr>
          <w:trHeight w:val="605"/>
        </w:trPr>
        <w:tc>
          <w:tcPr>
            <w:tcW w:w="9020" w:type="dxa"/>
            <w:gridSpan w:val="8"/>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8204A7D" w14:textId="77777777" w:rsidR="00E0270C" w:rsidRPr="00EC5B17" w:rsidRDefault="00E0270C" w:rsidP="005815A4">
            <w:pPr>
              <w:pStyle w:val="Corpo"/>
              <w:rPr>
                <w:rFonts w:ascii="Palatino Linotype" w:hAnsi="Palatino Linotype"/>
                <w:color w:val="auto"/>
                <w:sz w:val="18"/>
                <w:szCs w:val="18"/>
              </w:rPr>
            </w:pPr>
            <w:r w:rsidRPr="00EC5B17">
              <w:rPr>
                <w:rStyle w:val="Nessuno"/>
                <w:rFonts w:ascii="Palatino Linotype" w:hAnsi="Palatino Linotype"/>
                <w:b/>
                <w:bCs/>
                <w:color w:val="auto"/>
                <w:sz w:val="18"/>
                <w:szCs w:val="18"/>
              </w:rPr>
              <w:t>Table 2.</w:t>
            </w:r>
            <w:r w:rsidRPr="00EC5B17">
              <w:rPr>
                <w:rStyle w:val="Nessuno"/>
                <w:rFonts w:ascii="Palatino Linotype" w:hAnsi="Palatino Linotype"/>
                <w:color w:val="auto"/>
                <w:sz w:val="18"/>
                <w:szCs w:val="18"/>
              </w:rPr>
              <w:t xml:space="preserve"> Association between active travel and mild cognitive impairment (outcome) estimated by multivariable logistic regression</w:t>
            </w:r>
          </w:p>
        </w:tc>
      </w:tr>
      <w:tr w:rsidR="00EC5B17" w:rsidRPr="00EC5B17" w14:paraId="386CC597" w14:textId="77777777" w:rsidTr="005815A4">
        <w:trPr>
          <w:trHeight w:val="246"/>
        </w:trPr>
        <w:tc>
          <w:tcPr>
            <w:tcW w:w="150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7BFF4D8"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 </w:t>
            </w:r>
          </w:p>
        </w:tc>
        <w:tc>
          <w:tcPr>
            <w:tcW w:w="1188"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A20FE53"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 </w:t>
            </w:r>
          </w:p>
        </w:tc>
        <w:tc>
          <w:tcPr>
            <w:tcW w:w="2148"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EC999A8" w14:textId="77777777" w:rsidR="00E0270C" w:rsidRPr="00EC5B17" w:rsidRDefault="00E0270C" w:rsidP="005815A4">
            <w:pPr>
              <w:pStyle w:val="Corpo"/>
              <w:rPr>
                <w:rFonts w:ascii="Palatino Linotype" w:hAnsi="Palatino Linotype"/>
                <w:b/>
                <w:color w:val="auto"/>
                <w:sz w:val="20"/>
                <w:szCs w:val="20"/>
              </w:rPr>
            </w:pPr>
            <w:r w:rsidRPr="00EC5B17">
              <w:rPr>
                <w:rStyle w:val="Nessuno"/>
                <w:rFonts w:ascii="Palatino Linotype" w:hAnsi="Palatino Linotype"/>
                <w:b/>
                <w:color w:val="auto"/>
                <w:sz w:val="20"/>
                <w:szCs w:val="20"/>
              </w:rPr>
              <w:t>Overall</w:t>
            </w:r>
          </w:p>
        </w:tc>
        <w:tc>
          <w:tcPr>
            <w:tcW w:w="2033"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718A443" w14:textId="77777777" w:rsidR="00E0270C" w:rsidRPr="00EC5B17" w:rsidRDefault="00E0270C" w:rsidP="005815A4">
            <w:pPr>
              <w:pStyle w:val="Corpo"/>
              <w:rPr>
                <w:rFonts w:ascii="Palatino Linotype" w:hAnsi="Palatino Linotype"/>
                <w:b/>
                <w:color w:val="auto"/>
                <w:sz w:val="20"/>
                <w:szCs w:val="20"/>
              </w:rPr>
            </w:pPr>
            <w:r w:rsidRPr="00EC5B17">
              <w:rPr>
                <w:rStyle w:val="Nessuno"/>
                <w:rFonts w:ascii="Palatino Linotype" w:hAnsi="Palatino Linotype"/>
                <w:b/>
                <w:color w:val="auto"/>
                <w:sz w:val="20"/>
                <w:szCs w:val="20"/>
              </w:rPr>
              <w:t>Age 50-64 years</w:t>
            </w:r>
          </w:p>
        </w:tc>
        <w:tc>
          <w:tcPr>
            <w:tcW w:w="2148"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7627D47" w14:textId="77777777" w:rsidR="00E0270C" w:rsidRPr="00EC5B17" w:rsidRDefault="00E0270C" w:rsidP="005815A4">
            <w:pPr>
              <w:pStyle w:val="Corpo"/>
              <w:rPr>
                <w:rFonts w:ascii="Palatino Linotype" w:hAnsi="Palatino Linotype"/>
                <w:b/>
                <w:color w:val="auto"/>
                <w:sz w:val="20"/>
                <w:szCs w:val="20"/>
              </w:rPr>
            </w:pPr>
            <w:r w:rsidRPr="00EC5B17">
              <w:rPr>
                <w:rStyle w:val="Nessuno"/>
                <w:rFonts w:ascii="Palatino Linotype" w:hAnsi="Palatino Linotype"/>
                <w:b/>
                <w:color w:val="auto"/>
                <w:sz w:val="20"/>
                <w:szCs w:val="20"/>
              </w:rPr>
              <w:t>Age ≥65 years</w:t>
            </w:r>
          </w:p>
        </w:tc>
      </w:tr>
      <w:tr w:rsidR="00EC5B17" w:rsidRPr="00EC5B17" w14:paraId="165A3454" w14:textId="77777777" w:rsidTr="005815A4">
        <w:trPr>
          <w:trHeight w:val="248"/>
        </w:trPr>
        <w:tc>
          <w:tcPr>
            <w:tcW w:w="1503"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3FE4FF8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 </w:t>
            </w:r>
          </w:p>
        </w:tc>
        <w:tc>
          <w:tcPr>
            <w:tcW w:w="118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4F2CD24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 </w:t>
            </w:r>
          </w:p>
        </w:tc>
        <w:tc>
          <w:tcPr>
            <w:tcW w:w="825"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58C2359"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OR</w:t>
            </w:r>
          </w:p>
        </w:tc>
        <w:tc>
          <w:tcPr>
            <w:tcW w:w="1323"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6C34C53A"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95%CI</w:t>
            </w:r>
          </w:p>
        </w:tc>
        <w:tc>
          <w:tcPr>
            <w:tcW w:w="710"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3F7F2F3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OR</w:t>
            </w:r>
          </w:p>
        </w:tc>
        <w:tc>
          <w:tcPr>
            <w:tcW w:w="1323"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D442A07"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95%CI</w:t>
            </w:r>
          </w:p>
        </w:tc>
        <w:tc>
          <w:tcPr>
            <w:tcW w:w="825"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B0D137B"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OR</w:t>
            </w:r>
          </w:p>
        </w:tc>
        <w:tc>
          <w:tcPr>
            <w:tcW w:w="1323"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FB10D5C"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95%CI</w:t>
            </w:r>
          </w:p>
        </w:tc>
      </w:tr>
      <w:tr w:rsidR="00EC5B17" w:rsidRPr="00EC5B17" w14:paraId="2A857000" w14:textId="77777777" w:rsidTr="005815A4">
        <w:trPr>
          <w:trHeight w:val="248"/>
        </w:trPr>
        <w:tc>
          <w:tcPr>
            <w:tcW w:w="150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D962CF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Active travel</w:t>
            </w:r>
          </w:p>
        </w:tc>
        <w:tc>
          <w:tcPr>
            <w:tcW w:w="118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546FCC2"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High</w:t>
            </w:r>
          </w:p>
        </w:tc>
        <w:tc>
          <w:tcPr>
            <w:tcW w:w="82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F5B64D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1.00</w:t>
            </w:r>
          </w:p>
        </w:tc>
        <w:tc>
          <w:tcPr>
            <w:tcW w:w="132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0382EB9" w14:textId="77777777" w:rsidR="00E0270C" w:rsidRPr="00EC5B17" w:rsidRDefault="00E0270C" w:rsidP="005815A4">
            <w:pPr>
              <w:spacing w:line="240" w:lineRule="auto"/>
              <w:rPr>
                <w:color w:val="auto"/>
              </w:rPr>
            </w:pPr>
          </w:p>
        </w:tc>
        <w:tc>
          <w:tcPr>
            <w:tcW w:w="71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66545E6"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1.00</w:t>
            </w:r>
          </w:p>
        </w:tc>
        <w:tc>
          <w:tcPr>
            <w:tcW w:w="132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6376876" w14:textId="77777777" w:rsidR="00E0270C" w:rsidRPr="00EC5B17" w:rsidRDefault="00E0270C" w:rsidP="005815A4">
            <w:pPr>
              <w:spacing w:line="240" w:lineRule="auto"/>
              <w:rPr>
                <w:color w:val="auto"/>
              </w:rPr>
            </w:pPr>
          </w:p>
        </w:tc>
        <w:tc>
          <w:tcPr>
            <w:tcW w:w="82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6AF63E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1.00</w:t>
            </w:r>
          </w:p>
        </w:tc>
        <w:tc>
          <w:tcPr>
            <w:tcW w:w="132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197E052" w14:textId="77777777" w:rsidR="00E0270C" w:rsidRPr="00EC5B17" w:rsidRDefault="00E0270C" w:rsidP="005815A4">
            <w:pPr>
              <w:spacing w:line="240" w:lineRule="auto"/>
              <w:rPr>
                <w:color w:val="auto"/>
              </w:rPr>
            </w:pPr>
          </w:p>
        </w:tc>
      </w:tr>
      <w:tr w:rsidR="00EC5B17" w:rsidRPr="00EC5B17" w14:paraId="3E2EEDBB" w14:textId="77777777" w:rsidTr="005815A4">
        <w:trPr>
          <w:trHeight w:val="251"/>
        </w:trPr>
        <w:tc>
          <w:tcPr>
            <w:tcW w:w="1503" w:type="dxa"/>
            <w:tcBorders>
              <w:top w:val="nil"/>
              <w:left w:val="nil"/>
              <w:bottom w:val="nil"/>
              <w:right w:val="nil"/>
            </w:tcBorders>
            <w:shd w:val="clear" w:color="auto" w:fill="auto"/>
            <w:tcMar>
              <w:top w:w="80" w:type="dxa"/>
              <w:left w:w="80" w:type="dxa"/>
              <w:bottom w:w="80" w:type="dxa"/>
              <w:right w:w="80" w:type="dxa"/>
            </w:tcMar>
            <w:vAlign w:val="center"/>
          </w:tcPr>
          <w:p w14:paraId="5C266B0B" w14:textId="77777777" w:rsidR="00E0270C" w:rsidRPr="00EC5B17" w:rsidRDefault="00E0270C" w:rsidP="005815A4">
            <w:pPr>
              <w:spacing w:line="240" w:lineRule="auto"/>
              <w:rPr>
                <w:color w:val="auto"/>
              </w:rPr>
            </w:pP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8E563EE"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Moderate</w:t>
            </w:r>
          </w:p>
        </w:tc>
        <w:tc>
          <w:tcPr>
            <w:tcW w:w="825" w:type="dxa"/>
            <w:tcBorders>
              <w:top w:val="nil"/>
              <w:left w:val="nil"/>
              <w:bottom w:val="nil"/>
              <w:right w:val="nil"/>
            </w:tcBorders>
            <w:shd w:val="clear" w:color="auto" w:fill="auto"/>
            <w:tcMar>
              <w:top w:w="80" w:type="dxa"/>
              <w:left w:w="80" w:type="dxa"/>
              <w:bottom w:w="80" w:type="dxa"/>
              <w:right w:w="80" w:type="dxa"/>
            </w:tcMar>
            <w:vAlign w:val="center"/>
          </w:tcPr>
          <w:p w14:paraId="2337809F" w14:textId="18FDA1F6" w:rsidR="00E0270C" w:rsidRPr="00EC5B17" w:rsidRDefault="00B515A9"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0.97</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234E2177" w14:textId="2D4277F9"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[0.8</w:t>
            </w:r>
            <w:r w:rsidR="00B515A9" w:rsidRPr="00EC5B17">
              <w:rPr>
                <w:rStyle w:val="Nessuno"/>
                <w:rFonts w:ascii="Palatino Linotype" w:hAnsi="Palatino Linotype"/>
                <w:color w:val="auto"/>
                <w:sz w:val="20"/>
                <w:szCs w:val="20"/>
              </w:rPr>
              <w:t>4</w:t>
            </w:r>
            <w:r w:rsidRPr="00EC5B17">
              <w:rPr>
                <w:rStyle w:val="Nessuno"/>
                <w:rFonts w:ascii="Palatino Linotype" w:hAnsi="Palatino Linotype"/>
                <w:color w:val="auto"/>
                <w:sz w:val="20"/>
                <w:szCs w:val="20"/>
              </w:rPr>
              <w:t>,1.1</w:t>
            </w:r>
            <w:r w:rsidR="00B515A9" w:rsidRPr="00EC5B17">
              <w:rPr>
                <w:rStyle w:val="Nessuno"/>
                <w:rFonts w:ascii="Palatino Linotype" w:hAnsi="Palatino Linotype"/>
                <w:color w:val="auto"/>
                <w:sz w:val="20"/>
                <w:szCs w:val="20"/>
              </w:rPr>
              <w:t>3</w:t>
            </w:r>
            <w:r w:rsidRPr="00EC5B17">
              <w:rPr>
                <w:rStyle w:val="Nessuno"/>
                <w:rFonts w:ascii="Palatino Linotype" w:hAnsi="Palatino Linotype"/>
                <w:color w:val="auto"/>
                <w:sz w:val="20"/>
                <w:szCs w:val="20"/>
              </w:rPr>
              <w:t>]</w:t>
            </w:r>
          </w:p>
        </w:tc>
        <w:tc>
          <w:tcPr>
            <w:tcW w:w="710" w:type="dxa"/>
            <w:tcBorders>
              <w:top w:val="nil"/>
              <w:left w:val="nil"/>
              <w:bottom w:val="nil"/>
              <w:right w:val="nil"/>
            </w:tcBorders>
            <w:shd w:val="clear" w:color="auto" w:fill="auto"/>
            <w:tcMar>
              <w:top w:w="80" w:type="dxa"/>
              <w:left w:w="80" w:type="dxa"/>
              <w:bottom w:w="80" w:type="dxa"/>
              <w:right w:w="80" w:type="dxa"/>
            </w:tcMar>
            <w:vAlign w:val="center"/>
          </w:tcPr>
          <w:p w14:paraId="07669392" w14:textId="6C888903"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0.9</w:t>
            </w:r>
            <w:r w:rsidR="00B515A9" w:rsidRPr="00EC5B17">
              <w:rPr>
                <w:rStyle w:val="Nessuno"/>
                <w:rFonts w:ascii="Palatino Linotype" w:hAnsi="Palatino Linotype"/>
                <w:color w:val="auto"/>
                <w:sz w:val="20"/>
                <w:szCs w:val="20"/>
              </w:rPr>
              <w:t>5</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05380A81" w14:textId="398905A3"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[0.</w:t>
            </w:r>
            <w:r w:rsidR="00B515A9" w:rsidRPr="00EC5B17">
              <w:rPr>
                <w:rStyle w:val="Nessuno"/>
                <w:rFonts w:ascii="Palatino Linotype" w:hAnsi="Palatino Linotype"/>
                <w:color w:val="auto"/>
                <w:sz w:val="20"/>
                <w:szCs w:val="20"/>
              </w:rPr>
              <w:t>79</w:t>
            </w:r>
            <w:r w:rsidRPr="00EC5B17">
              <w:rPr>
                <w:rStyle w:val="Nessuno"/>
                <w:rFonts w:ascii="Palatino Linotype" w:hAnsi="Palatino Linotype"/>
                <w:color w:val="auto"/>
                <w:sz w:val="20"/>
                <w:szCs w:val="20"/>
              </w:rPr>
              <w:t>,1.</w:t>
            </w:r>
            <w:r w:rsidR="00B515A9" w:rsidRPr="00EC5B17">
              <w:rPr>
                <w:rStyle w:val="Nessuno"/>
                <w:rFonts w:ascii="Palatino Linotype" w:hAnsi="Palatino Linotype"/>
                <w:color w:val="auto"/>
                <w:sz w:val="20"/>
                <w:szCs w:val="20"/>
              </w:rPr>
              <w:t>14</w:t>
            </w:r>
            <w:r w:rsidRPr="00EC5B17">
              <w:rPr>
                <w:rStyle w:val="Nessuno"/>
                <w:rFonts w:ascii="Palatino Linotype" w:hAnsi="Palatino Linotype"/>
                <w:color w:val="auto"/>
                <w:sz w:val="20"/>
                <w:szCs w:val="20"/>
              </w:rPr>
              <w:t>]</w:t>
            </w:r>
          </w:p>
        </w:tc>
        <w:tc>
          <w:tcPr>
            <w:tcW w:w="825" w:type="dxa"/>
            <w:tcBorders>
              <w:top w:val="nil"/>
              <w:left w:val="nil"/>
              <w:bottom w:val="nil"/>
              <w:right w:val="nil"/>
            </w:tcBorders>
            <w:shd w:val="clear" w:color="auto" w:fill="auto"/>
            <w:tcMar>
              <w:top w:w="80" w:type="dxa"/>
              <w:left w:w="80" w:type="dxa"/>
              <w:bottom w:w="80" w:type="dxa"/>
              <w:right w:w="80" w:type="dxa"/>
            </w:tcMar>
            <w:vAlign w:val="center"/>
          </w:tcPr>
          <w:p w14:paraId="51F7AEC2" w14:textId="3B86103D"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1.0</w:t>
            </w:r>
            <w:r w:rsidR="00B515A9" w:rsidRPr="00EC5B17">
              <w:rPr>
                <w:rStyle w:val="Nessuno"/>
                <w:rFonts w:ascii="Palatino Linotype" w:hAnsi="Palatino Linotype"/>
                <w:color w:val="auto"/>
                <w:sz w:val="20"/>
                <w:szCs w:val="20"/>
              </w:rPr>
              <w:t>4</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25F835A6" w14:textId="7B5411D6"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[0.8</w:t>
            </w:r>
            <w:r w:rsidR="00B515A9" w:rsidRPr="00EC5B17">
              <w:rPr>
                <w:rStyle w:val="Nessuno"/>
                <w:rFonts w:ascii="Palatino Linotype" w:hAnsi="Palatino Linotype"/>
                <w:color w:val="auto"/>
                <w:sz w:val="20"/>
                <w:szCs w:val="20"/>
              </w:rPr>
              <w:t>2</w:t>
            </w:r>
            <w:r w:rsidRPr="00EC5B17">
              <w:rPr>
                <w:rStyle w:val="Nessuno"/>
                <w:rFonts w:ascii="Palatino Linotype" w:hAnsi="Palatino Linotype"/>
                <w:color w:val="auto"/>
                <w:sz w:val="20"/>
                <w:szCs w:val="20"/>
              </w:rPr>
              <w:t>,1.3</w:t>
            </w:r>
            <w:r w:rsidR="00B515A9" w:rsidRPr="00EC5B17">
              <w:rPr>
                <w:rStyle w:val="Nessuno"/>
                <w:rFonts w:ascii="Palatino Linotype" w:hAnsi="Palatino Linotype"/>
                <w:color w:val="auto"/>
                <w:sz w:val="20"/>
                <w:szCs w:val="20"/>
              </w:rPr>
              <w:t>1</w:t>
            </w:r>
            <w:r w:rsidRPr="00EC5B17">
              <w:rPr>
                <w:rStyle w:val="Nessuno"/>
                <w:rFonts w:ascii="Palatino Linotype" w:hAnsi="Palatino Linotype"/>
                <w:color w:val="auto"/>
                <w:sz w:val="20"/>
                <w:szCs w:val="20"/>
              </w:rPr>
              <w:t>]</w:t>
            </w:r>
          </w:p>
        </w:tc>
      </w:tr>
      <w:tr w:rsidR="00EC5B17" w:rsidRPr="00EC5B17" w14:paraId="40D3F4A5" w14:textId="77777777" w:rsidTr="005815A4">
        <w:trPr>
          <w:trHeight w:val="246"/>
        </w:trPr>
        <w:tc>
          <w:tcPr>
            <w:tcW w:w="150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9630344"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 </w:t>
            </w:r>
          </w:p>
        </w:tc>
        <w:tc>
          <w:tcPr>
            <w:tcW w:w="118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681037F" w14:textId="7777777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Low</w:t>
            </w:r>
          </w:p>
        </w:tc>
        <w:tc>
          <w:tcPr>
            <w:tcW w:w="82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E6FF707" w14:textId="50A97C86"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1.3</w:t>
            </w:r>
            <w:r w:rsidR="00B515A9" w:rsidRPr="00EC5B17">
              <w:rPr>
                <w:rStyle w:val="Nessuno"/>
                <w:rFonts w:ascii="Palatino Linotype" w:hAnsi="Palatino Linotype"/>
                <w:color w:val="auto"/>
                <w:sz w:val="20"/>
                <w:szCs w:val="20"/>
              </w:rPr>
              <w:t>3</w:t>
            </w:r>
            <w:r w:rsidRPr="00EC5B17">
              <w:rPr>
                <w:rStyle w:val="Nessuno"/>
                <w:rFonts w:ascii="Palatino Linotype" w:hAnsi="Palatino Linotype"/>
                <w:color w:val="auto"/>
                <w:sz w:val="20"/>
                <w:szCs w:val="20"/>
              </w:rPr>
              <w:t>*</w:t>
            </w:r>
          </w:p>
        </w:tc>
        <w:tc>
          <w:tcPr>
            <w:tcW w:w="132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864A3DB" w14:textId="5DC7C1DD"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[1.1</w:t>
            </w:r>
            <w:r w:rsidR="00B515A9" w:rsidRPr="00EC5B17">
              <w:rPr>
                <w:rStyle w:val="Nessuno"/>
                <w:rFonts w:ascii="Palatino Linotype" w:hAnsi="Palatino Linotype"/>
                <w:color w:val="auto"/>
                <w:sz w:val="20"/>
                <w:szCs w:val="20"/>
              </w:rPr>
              <w:t>4</w:t>
            </w:r>
            <w:r w:rsidRPr="00EC5B17">
              <w:rPr>
                <w:rStyle w:val="Nessuno"/>
                <w:rFonts w:ascii="Palatino Linotype" w:hAnsi="Palatino Linotype"/>
                <w:color w:val="auto"/>
                <w:sz w:val="20"/>
                <w:szCs w:val="20"/>
              </w:rPr>
              <w:t>,1.</w:t>
            </w:r>
            <w:r w:rsidR="00B515A9" w:rsidRPr="00EC5B17">
              <w:rPr>
                <w:rStyle w:val="Nessuno"/>
                <w:rFonts w:ascii="Palatino Linotype" w:hAnsi="Palatino Linotype"/>
                <w:color w:val="auto"/>
                <w:sz w:val="20"/>
                <w:szCs w:val="20"/>
              </w:rPr>
              <w:t>54</w:t>
            </w:r>
            <w:r w:rsidRPr="00EC5B17">
              <w:rPr>
                <w:rStyle w:val="Nessuno"/>
                <w:rFonts w:ascii="Palatino Linotype" w:hAnsi="Palatino Linotype"/>
                <w:color w:val="auto"/>
                <w:sz w:val="20"/>
                <w:szCs w:val="20"/>
              </w:rPr>
              <w:t>]</w:t>
            </w:r>
          </w:p>
        </w:tc>
        <w:tc>
          <w:tcPr>
            <w:tcW w:w="71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7EEDA01" w14:textId="1232AE33"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1.0</w:t>
            </w:r>
            <w:r w:rsidR="00B515A9" w:rsidRPr="00EC5B17">
              <w:rPr>
                <w:rStyle w:val="Nessuno"/>
                <w:rFonts w:ascii="Palatino Linotype" w:hAnsi="Palatino Linotype"/>
                <w:color w:val="auto"/>
                <w:sz w:val="20"/>
                <w:szCs w:val="20"/>
              </w:rPr>
              <w:t>7</w:t>
            </w:r>
          </w:p>
        </w:tc>
        <w:tc>
          <w:tcPr>
            <w:tcW w:w="132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12E4336" w14:textId="7C3A741C"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[0.89,1.3</w:t>
            </w:r>
            <w:r w:rsidR="00B515A9" w:rsidRPr="00EC5B17">
              <w:rPr>
                <w:rStyle w:val="Nessuno"/>
                <w:rFonts w:ascii="Palatino Linotype" w:hAnsi="Palatino Linotype"/>
                <w:color w:val="auto"/>
                <w:sz w:val="20"/>
                <w:szCs w:val="20"/>
              </w:rPr>
              <w:t>0</w:t>
            </w:r>
            <w:r w:rsidRPr="00EC5B17">
              <w:rPr>
                <w:rStyle w:val="Nessuno"/>
                <w:rFonts w:ascii="Palatino Linotype" w:hAnsi="Palatino Linotype"/>
                <w:color w:val="auto"/>
                <w:sz w:val="20"/>
                <w:szCs w:val="20"/>
              </w:rPr>
              <w:t>]</w:t>
            </w:r>
          </w:p>
        </w:tc>
        <w:tc>
          <w:tcPr>
            <w:tcW w:w="82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6D54934" w14:textId="093F3447"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w:t>
            </w:r>
            <w:r w:rsidR="00B515A9" w:rsidRPr="00EC5B17">
              <w:rPr>
                <w:rStyle w:val="Nessuno"/>
                <w:rFonts w:ascii="Palatino Linotype" w:hAnsi="Palatino Linotype"/>
                <w:color w:val="auto"/>
                <w:sz w:val="20"/>
                <w:szCs w:val="20"/>
              </w:rPr>
              <w:t>70</w:t>
            </w:r>
            <w:r w:rsidRPr="00EC5B17">
              <w:rPr>
                <w:rStyle w:val="Nessuno"/>
                <w:rFonts w:ascii="Palatino Linotype" w:hAnsi="Palatino Linotype"/>
                <w:color w:val="auto"/>
                <w:sz w:val="20"/>
                <w:szCs w:val="20"/>
              </w:rPr>
              <w:t>*</w:t>
            </w:r>
          </w:p>
        </w:tc>
        <w:tc>
          <w:tcPr>
            <w:tcW w:w="132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F6640E1" w14:textId="27D875AE" w:rsidR="00E0270C" w:rsidRPr="00EC5B17" w:rsidRDefault="00E0270C" w:rsidP="005815A4">
            <w:pPr>
              <w:pStyle w:val="Corpo"/>
              <w:rPr>
                <w:rFonts w:ascii="Palatino Linotype" w:hAnsi="Palatino Linotype"/>
                <w:color w:val="auto"/>
                <w:sz w:val="20"/>
                <w:szCs w:val="20"/>
              </w:rPr>
            </w:pPr>
            <w:r w:rsidRPr="00EC5B17">
              <w:rPr>
                <w:rStyle w:val="Nessuno"/>
                <w:rFonts w:ascii="Palatino Linotype" w:hAnsi="Palatino Linotype"/>
                <w:color w:val="auto"/>
                <w:sz w:val="20"/>
                <w:szCs w:val="20"/>
              </w:rPr>
              <w:t>[1.</w:t>
            </w:r>
            <w:r w:rsidR="00B515A9" w:rsidRPr="00EC5B17">
              <w:rPr>
                <w:rStyle w:val="Nessuno"/>
                <w:rFonts w:ascii="Palatino Linotype" w:hAnsi="Palatino Linotype"/>
                <w:color w:val="auto"/>
                <w:sz w:val="20"/>
                <w:szCs w:val="20"/>
              </w:rPr>
              <w:t>32</w:t>
            </w:r>
            <w:r w:rsidRPr="00EC5B17">
              <w:rPr>
                <w:rStyle w:val="Nessuno"/>
                <w:rFonts w:ascii="Palatino Linotype" w:hAnsi="Palatino Linotype"/>
                <w:color w:val="auto"/>
                <w:sz w:val="20"/>
                <w:szCs w:val="20"/>
              </w:rPr>
              <w:t>,2.</w:t>
            </w:r>
            <w:r w:rsidR="00B515A9" w:rsidRPr="00EC5B17">
              <w:rPr>
                <w:rStyle w:val="Nessuno"/>
                <w:rFonts w:ascii="Palatino Linotype" w:hAnsi="Palatino Linotype"/>
                <w:color w:val="auto"/>
                <w:sz w:val="20"/>
                <w:szCs w:val="20"/>
              </w:rPr>
              <w:t>19</w:t>
            </w:r>
            <w:r w:rsidRPr="00EC5B17">
              <w:rPr>
                <w:rStyle w:val="Nessuno"/>
                <w:rFonts w:ascii="Palatino Linotype" w:hAnsi="Palatino Linotype"/>
                <w:color w:val="auto"/>
                <w:sz w:val="20"/>
                <w:szCs w:val="20"/>
              </w:rPr>
              <w:t>]</w:t>
            </w:r>
          </w:p>
        </w:tc>
      </w:tr>
    </w:tbl>
    <w:p w14:paraId="1E5D2FFE" w14:textId="77777777" w:rsidR="00E0270C" w:rsidRPr="00EC5B17" w:rsidRDefault="00E0270C" w:rsidP="00E0270C">
      <w:pPr>
        <w:pStyle w:val="Corpo"/>
        <w:rPr>
          <w:rStyle w:val="Nessuno"/>
          <w:rFonts w:ascii="Palatino Linotype" w:eastAsia="Times New Roman" w:hAnsi="Palatino Linotype" w:cs="Times New Roman"/>
          <w:color w:val="auto"/>
          <w:sz w:val="18"/>
          <w:szCs w:val="18"/>
        </w:rPr>
      </w:pPr>
      <w:r w:rsidRPr="00EC5B17">
        <w:rPr>
          <w:rStyle w:val="Nessuno"/>
          <w:rFonts w:ascii="Palatino Linotype" w:hAnsi="Palatino Linotype"/>
          <w:color w:val="auto"/>
          <w:sz w:val="18"/>
          <w:szCs w:val="18"/>
        </w:rPr>
        <w:t>Abbreviation: OR Odds ratio; CI Confidence interval</w:t>
      </w:r>
    </w:p>
    <w:p w14:paraId="7806D2C6" w14:textId="15783DBB" w:rsidR="00E0270C" w:rsidRPr="00EC5B17" w:rsidRDefault="00E0270C" w:rsidP="00E0270C">
      <w:pPr>
        <w:pStyle w:val="Corpo"/>
        <w:rPr>
          <w:rStyle w:val="Nessuno"/>
          <w:rFonts w:ascii="Palatino Linotype" w:eastAsia="Times New Roman" w:hAnsi="Palatino Linotype" w:cs="Times New Roman"/>
          <w:color w:val="auto"/>
          <w:sz w:val="18"/>
          <w:szCs w:val="18"/>
        </w:rPr>
      </w:pPr>
      <w:r w:rsidRPr="00EC5B17">
        <w:rPr>
          <w:rStyle w:val="Nessuno"/>
          <w:rFonts w:ascii="Palatino Linotype" w:hAnsi="Palatino Linotype"/>
          <w:color w:val="auto"/>
          <w:sz w:val="18"/>
          <w:szCs w:val="18"/>
        </w:rPr>
        <w:t xml:space="preserve">Models are adjusted for age, sex, wealth, education, setting, alcohol consumption, smoking, sleep problems, anxiety, depression, diabetes, hypertension, stroke, obesity, </w:t>
      </w:r>
      <w:r w:rsidR="008A2093" w:rsidRPr="00EC5B17">
        <w:rPr>
          <w:rStyle w:val="Nessuno"/>
          <w:rFonts w:ascii="Palatino Linotype" w:hAnsi="Palatino Linotype"/>
          <w:color w:val="auto"/>
          <w:sz w:val="18"/>
          <w:szCs w:val="18"/>
        </w:rPr>
        <w:t xml:space="preserve">work physical activity, leisure physical activity, </w:t>
      </w:r>
      <w:r w:rsidRPr="00EC5B17">
        <w:rPr>
          <w:rStyle w:val="Nessuno"/>
          <w:rFonts w:ascii="Palatino Linotype" w:hAnsi="Palatino Linotype"/>
          <w:color w:val="auto"/>
          <w:sz w:val="18"/>
          <w:szCs w:val="18"/>
        </w:rPr>
        <w:t>and country.</w:t>
      </w:r>
    </w:p>
    <w:p w14:paraId="38D0FC47" w14:textId="77777777" w:rsidR="00E0270C" w:rsidRPr="00EC5B17" w:rsidRDefault="00E0270C" w:rsidP="00E0270C">
      <w:pPr>
        <w:pStyle w:val="Corpo"/>
        <w:rPr>
          <w:rStyle w:val="Nessuno"/>
          <w:rFonts w:ascii="Palatino Linotype" w:eastAsia="Times New Roman" w:hAnsi="Palatino Linotype" w:cs="Times New Roman"/>
          <w:color w:val="auto"/>
          <w:sz w:val="18"/>
          <w:szCs w:val="18"/>
        </w:rPr>
      </w:pPr>
      <w:r w:rsidRPr="00EC5B17">
        <w:rPr>
          <w:rStyle w:val="Nessuno"/>
          <w:rFonts w:ascii="Palatino Linotype" w:hAnsi="Palatino Linotype"/>
          <w:color w:val="auto"/>
          <w:sz w:val="18"/>
          <w:szCs w:val="18"/>
        </w:rPr>
        <w:t>* P&lt;0.001</w:t>
      </w:r>
    </w:p>
    <w:p w14:paraId="446AFD7E" w14:textId="77777777" w:rsidR="00E0270C" w:rsidRPr="00EC5B17" w:rsidRDefault="00E0270C" w:rsidP="00E0270C">
      <w:pPr>
        <w:pStyle w:val="Corpo"/>
        <w:rPr>
          <w:rFonts w:ascii="Palatino Linotype" w:eastAsia="Times New Roman" w:hAnsi="Palatino Linotype" w:cs="Times New Roman"/>
          <w:color w:val="auto"/>
          <w:sz w:val="20"/>
          <w:szCs w:val="20"/>
        </w:rPr>
      </w:pPr>
    </w:p>
    <w:p w14:paraId="578BB279" w14:textId="77777777" w:rsidR="00E0270C" w:rsidRPr="00EC5B17" w:rsidRDefault="00E0270C" w:rsidP="00E0270C">
      <w:pPr>
        <w:pStyle w:val="Corpo"/>
        <w:jc w:val="center"/>
        <w:rPr>
          <w:rStyle w:val="Nessuno"/>
          <w:rFonts w:ascii="Palatino Linotype" w:eastAsia="Times New Roman" w:hAnsi="Palatino Linotype" w:cs="Times New Roman"/>
          <w:color w:val="auto"/>
          <w:sz w:val="20"/>
          <w:szCs w:val="20"/>
        </w:rPr>
      </w:pPr>
      <w:r w:rsidRPr="00EC5B17">
        <w:rPr>
          <w:rFonts w:ascii="Palatino Linotype" w:hAnsi="Palatino Linotype"/>
          <w:noProof/>
          <w:color w:val="auto"/>
          <w:sz w:val="20"/>
          <w:szCs w:val="20"/>
          <w:lang w:val="en-GB"/>
        </w:rPr>
        <w:drawing>
          <wp:inline distT="0" distB="0" distL="0" distR="0" wp14:anchorId="58565BF7" wp14:editId="0412E54E">
            <wp:extent cx="3831956" cy="3403048"/>
            <wp:effectExtent l="0" t="0" r="0" b="0"/>
            <wp:docPr id="1073741825"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54AB4C9" w14:textId="77777777" w:rsidR="00E0270C" w:rsidRPr="00EC5B17" w:rsidRDefault="00E0270C" w:rsidP="00E0270C">
      <w:pPr>
        <w:pStyle w:val="Corpo"/>
        <w:jc w:val="center"/>
        <w:rPr>
          <w:rStyle w:val="Nessuno"/>
          <w:rFonts w:ascii="Palatino Linotype" w:eastAsia="Times New Roman" w:hAnsi="Palatino Linotype" w:cs="Times New Roman"/>
          <w:color w:val="auto"/>
          <w:sz w:val="18"/>
          <w:szCs w:val="18"/>
        </w:rPr>
      </w:pPr>
      <w:r w:rsidRPr="00EC5B17">
        <w:rPr>
          <w:rStyle w:val="Nessuno"/>
          <w:rFonts w:ascii="Palatino Linotype" w:hAnsi="Palatino Linotype"/>
          <w:b/>
          <w:bCs/>
          <w:color w:val="auto"/>
          <w:sz w:val="18"/>
          <w:szCs w:val="18"/>
        </w:rPr>
        <w:t xml:space="preserve">Figure 1. </w:t>
      </w:r>
      <w:r w:rsidRPr="00EC5B17">
        <w:rPr>
          <w:rStyle w:val="Nessuno"/>
          <w:rFonts w:ascii="Palatino Linotype" w:hAnsi="Palatino Linotype"/>
          <w:color w:val="auto"/>
          <w:sz w:val="18"/>
          <w:szCs w:val="18"/>
        </w:rPr>
        <w:t>Prevalence of mild cognitive impairment by levels of active travel</w:t>
      </w:r>
    </w:p>
    <w:p w14:paraId="3E063AEB" w14:textId="77777777" w:rsidR="00E0270C" w:rsidRPr="00EC5B17" w:rsidRDefault="00E0270C" w:rsidP="00E0270C">
      <w:pPr>
        <w:pStyle w:val="Corpo"/>
        <w:rPr>
          <w:rFonts w:ascii="Palatino Linotype" w:eastAsia="Times New Roman" w:hAnsi="Palatino Linotype" w:cs="Times New Roman"/>
          <w:color w:val="auto"/>
          <w:sz w:val="20"/>
          <w:szCs w:val="20"/>
        </w:rPr>
      </w:pPr>
    </w:p>
    <w:p w14:paraId="100F102E" w14:textId="0B5174D3" w:rsidR="00E0270C" w:rsidRPr="00EC5B17" w:rsidRDefault="00276781" w:rsidP="00E0270C">
      <w:pPr>
        <w:pStyle w:val="Corpo"/>
        <w:rPr>
          <w:rStyle w:val="Nessuno"/>
          <w:rFonts w:ascii="Palatino Linotype" w:eastAsia="Times New Roman" w:hAnsi="Palatino Linotype" w:cs="Times New Roman"/>
          <w:color w:val="auto"/>
          <w:sz w:val="20"/>
          <w:szCs w:val="20"/>
        </w:rPr>
      </w:pPr>
      <w:r w:rsidRPr="00EC5B17">
        <w:rPr>
          <w:rStyle w:val="Nessuno"/>
          <w:rFonts w:ascii="Palatino Linotype" w:eastAsia="Times New Roman" w:hAnsi="Palatino Linotype" w:cs="Times New Roman"/>
          <w:noProof/>
          <w:color w:val="auto"/>
          <w:sz w:val="20"/>
          <w:szCs w:val="20"/>
          <w:lang w:val="en-GB"/>
        </w:rPr>
        <w:lastRenderedPageBreak/>
        <w:drawing>
          <wp:inline distT="0" distB="0" distL="0" distR="0" wp14:anchorId="4EFB8736" wp14:editId="5127CB31">
            <wp:extent cx="6645910" cy="4664710"/>
            <wp:effectExtent l="12700" t="1270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645910" cy="4664710"/>
                    </a:xfrm>
                    <a:prstGeom prst="rect">
                      <a:avLst/>
                    </a:prstGeom>
                    <a:ln>
                      <a:solidFill>
                        <a:schemeClr val="tx1"/>
                      </a:solidFill>
                    </a:ln>
                  </pic:spPr>
                </pic:pic>
              </a:graphicData>
            </a:graphic>
          </wp:inline>
        </w:drawing>
      </w:r>
    </w:p>
    <w:p w14:paraId="2CEC8124" w14:textId="77777777" w:rsidR="00E0270C" w:rsidRPr="00EC5B17" w:rsidRDefault="00E0270C" w:rsidP="00E0270C">
      <w:pPr>
        <w:pStyle w:val="Corpo"/>
        <w:rPr>
          <w:rStyle w:val="Nessuno"/>
          <w:rFonts w:ascii="Palatino Linotype" w:eastAsia="Times New Roman" w:hAnsi="Palatino Linotype" w:cs="Times New Roman"/>
          <w:color w:val="auto"/>
          <w:sz w:val="18"/>
          <w:szCs w:val="18"/>
        </w:rPr>
      </w:pPr>
      <w:r w:rsidRPr="00EC5B17">
        <w:rPr>
          <w:rStyle w:val="Nessuno"/>
          <w:rFonts w:ascii="Palatino Linotype" w:hAnsi="Palatino Linotype"/>
          <w:b/>
          <w:bCs/>
          <w:color w:val="auto"/>
          <w:sz w:val="18"/>
          <w:szCs w:val="18"/>
        </w:rPr>
        <w:t xml:space="preserve">Figure 2. </w:t>
      </w:r>
      <w:r w:rsidRPr="00EC5B17">
        <w:rPr>
          <w:rStyle w:val="Nessuno"/>
          <w:rFonts w:ascii="Palatino Linotype" w:hAnsi="Palatino Linotype"/>
          <w:color w:val="auto"/>
          <w:sz w:val="18"/>
          <w:szCs w:val="18"/>
        </w:rPr>
        <w:t>Country-wise association between low active travel (vs. moderate or high active travel) among adults aged ≥65 years estimated by multivariable logistic regression</w:t>
      </w:r>
    </w:p>
    <w:p w14:paraId="0823000C" w14:textId="77777777" w:rsidR="00E0270C" w:rsidRPr="00EC5B17" w:rsidRDefault="00E0270C" w:rsidP="00E0270C">
      <w:pPr>
        <w:pStyle w:val="Corpo"/>
        <w:rPr>
          <w:rStyle w:val="Nessuno"/>
          <w:rFonts w:ascii="Palatino Linotype" w:eastAsia="Times New Roman" w:hAnsi="Palatino Linotype" w:cs="Times New Roman"/>
          <w:color w:val="auto"/>
          <w:sz w:val="18"/>
          <w:szCs w:val="18"/>
        </w:rPr>
      </w:pPr>
      <w:r w:rsidRPr="00EC5B17">
        <w:rPr>
          <w:rStyle w:val="Nessuno"/>
          <w:rFonts w:ascii="Palatino Linotype" w:hAnsi="Palatino Linotype"/>
          <w:color w:val="auto"/>
          <w:sz w:val="18"/>
          <w:szCs w:val="18"/>
        </w:rPr>
        <w:t>Abbreviation: OR Odds ratio; CI Confidence interval</w:t>
      </w:r>
    </w:p>
    <w:p w14:paraId="41C58827" w14:textId="6BEB7FE8" w:rsidR="00E0270C" w:rsidRPr="00EC5B17" w:rsidRDefault="00E0270C" w:rsidP="00E0270C">
      <w:pPr>
        <w:pStyle w:val="Corpo"/>
        <w:rPr>
          <w:rStyle w:val="Nessuno"/>
          <w:rFonts w:ascii="Palatino Linotype" w:eastAsia="Times New Roman" w:hAnsi="Palatino Linotype" w:cs="Times New Roman"/>
          <w:color w:val="auto"/>
          <w:sz w:val="18"/>
          <w:szCs w:val="18"/>
        </w:rPr>
      </w:pPr>
      <w:r w:rsidRPr="00EC5B17">
        <w:rPr>
          <w:rStyle w:val="Nessuno"/>
          <w:rFonts w:ascii="Palatino Linotype" w:hAnsi="Palatino Linotype"/>
          <w:color w:val="auto"/>
          <w:sz w:val="18"/>
          <w:szCs w:val="18"/>
        </w:rPr>
        <w:t xml:space="preserve">Models are adjusted for age, sex, wealth, education, setting, alcohol consumption, smoking, sleep problems, anxiety, depression, diabetes, hypertension, stroke, obesity, </w:t>
      </w:r>
      <w:r w:rsidR="006D6AF7" w:rsidRPr="00EC5B17">
        <w:rPr>
          <w:rStyle w:val="Nessuno"/>
          <w:rFonts w:ascii="Palatino Linotype" w:hAnsi="Palatino Linotype"/>
          <w:color w:val="auto"/>
          <w:sz w:val="18"/>
          <w:szCs w:val="18"/>
        </w:rPr>
        <w:t>work physical activity, and leisure physical activity.</w:t>
      </w:r>
    </w:p>
    <w:p w14:paraId="5205180F" w14:textId="59020CBC" w:rsidR="00E0270C" w:rsidRPr="00EC5B17" w:rsidRDefault="00E0270C" w:rsidP="00E0270C">
      <w:pPr>
        <w:pStyle w:val="Corpo"/>
        <w:rPr>
          <w:rFonts w:ascii="Palatino Linotype" w:hAnsi="Palatino Linotype"/>
          <w:color w:val="auto"/>
          <w:sz w:val="18"/>
          <w:szCs w:val="18"/>
        </w:rPr>
      </w:pPr>
      <w:r w:rsidRPr="00EC5B17">
        <w:rPr>
          <w:rStyle w:val="Nessuno"/>
          <w:rFonts w:ascii="Palatino Linotype" w:hAnsi="Palatino Linotype"/>
          <w:color w:val="auto"/>
          <w:sz w:val="18"/>
          <w:szCs w:val="18"/>
        </w:rPr>
        <w:t xml:space="preserve">Overall estimate was obtained by meta-analysis with </w:t>
      </w:r>
      <w:r w:rsidR="00276781" w:rsidRPr="00EC5B17">
        <w:rPr>
          <w:rStyle w:val="Nessuno"/>
          <w:rFonts w:ascii="Palatino Linotype" w:hAnsi="Palatino Linotype"/>
          <w:color w:val="auto"/>
          <w:sz w:val="18"/>
          <w:szCs w:val="18"/>
        </w:rPr>
        <w:t>random</w:t>
      </w:r>
      <w:r w:rsidRPr="00EC5B17">
        <w:rPr>
          <w:rStyle w:val="Nessuno"/>
          <w:rFonts w:ascii="Palatino Linotype" w:hAnsi="Palatino Linotype"/>
          <w:color w:val="auto"/>
          <w:sz w:val="18"/>
          <w:szCs w:val="18"/>
        </w:rPr>
        <w:t xml:space="preserve"> effects.</w:t>
      </w:r>
    </w:p>
    <w:p w14:paraId="2878D3C3" w14:textId="77777777" w:rsidR="00FE6943" w:rsidRPr="00EC5B17" w:rsidRDefault="00FE6943" w:rsidP="00FE6943">
      <w:pPr>
        <w:pStyle w:val="MDPI21heading1"/>
        <w:rPr>
          <w:color w:val="auto"/>
        </w:rPr>
      </w:pPr>
      <w:r w:rsidRPr="00EC5B17">
        <w:rPr>
          <w:color w:val="auto"/>
        </w:rPr>
        <w:t>4. Discussion</w:t>
      </w:r>
    </w:p>
    <w:p w14:paraId="3E60B14A" w14:textId="77777777" w:rsidR="00C57275" w:rsidRPr="00EC5B17" w:rsidRDefault="00C57275" w:rsidP="00C57275">
      <w:pPr>
        <w:pStyle w:val="MDPI22heading2"/>
        <w:spacing w:before="240"/>
        <w:rPr>
          <w:b/>
          <w:bCs/>
          <w:iCs/>
          <w:color w:val="auto"/>
        </w:rPr>
      </w:pPr>
      <w:r w:rsidRPr="00EC5B17">
        <w:rPr>
          <w:color w:val="auto"/>
        </w:rPr>
        <w:t xml:space="preserve">4.1. </w:t>
      </w:r>
      <w:r w:rsidRPr="00EC5B17">
        <w:rPr>
          <w:b/>
          <w:bCs/>
          <w:iCs/>
          <w:color w:val="auto"/>
        </w:rPr>
        <w:t>Main findings</w:t>
      </w:r>
    </w:p>
    <w:p w14:paraId="1E7E285F" w14:textId="199FBCAC" w:rsidR="00C57275" w:rsidRPr="00EC5B17" w:rsidRDefault="00C57275" w:rsidP="00C57275">
      <w:pPr>
        <w:pStyle w:val="MDPI31text"/>
        <w:rPr>
          <w:color w:val="auto"/>
        </w:rPr>
      </w:pPr>
      <w:r w:rsidRPr="00EC5B17">
        <w:rPr>
          <w:color w:val="auto"/>
        </w:rPr>
        <w:t>In this large sample of older adults from six LMICs, we found that compared to high levels of active travel, low levels were associated with 1.3</w:t>
      </w:r>
      <w:r w:rsidR="000E4C60" w:rsidRPr="00EC5B17">
        <w:rPr>
          <w:color w:val="auto"/>
        </w:rPr>
        <w:t>3</w:t>
      </w:r>
      <w:r w:rsidRPr="00EC5B17">
        <w:rPr>
          <w:color w:val="auto"/>
        </w:rPr>
        <w:t xml:space="preserve"> times higher odds for MCI. The association was strong in </w:t>
      </w:r>
      <w:r w:rsidR="001F7708" w:rsidRPr="00EC5B17">
        <w:rPr>
          <w:color w:val="auto"/>
        </w:rPr>
        <w:t>those aged ≥</w:t>
      </w:r>
      <w:r w:rsidRPr="00EC5B17">
        <w:rPr>
          <w:color w:val="auto"/>
        </w:rPr>
        <w:t xml:space="preserve">65 years but non-significant among </w:t>
      </w:r>
      <w:r w:rsidR="001F7708" w:rsidRPr="00EC5B17">
        <w:rPr>
          <w:color w:val="auto"/>
        </w:rPr>
        <w:t xml:space="preserve">middle-aged </w:t>
      </w:r>
      <w:r w:rsidRPr="00EC5B17">
        <w:rPr>
          <w:color w:val="auto"/>
        </w:rPr>
        <w:t xml:space="preserve">adults (50-64 years). Country-wise analysis showed that the association observed has a </w:t>
      </w:r>
      <w:r w:rsidR="008F7A0E" w:rsidRPr="00EC5B17">
        <w:rPr>
          <w:color w:val="auto"/>
        </w:rPr>
        <w:t>moderate</w:t>
      </w:r>
      <w:r w:rsidRPr="00EC5B17">
        <w:rPr>
          <w:color w:val="auto"/>
        </w:rPr>
        <w:t xml:space="preserve"> level of between-country heterogeneity. To the best of our knowledge, this is the first study on active travel and MCI in LMIC</w:t>
      </w:r>
      <w:r w:rsidR="00D5794C" w:rsidRPr="00EC5B17">
        <w:rPr>
          <w:color w:val="auto"/>
        </w:rPr>
        <w:t>s</w:t>
      </w:r>
      <w:r w:rsidRPr="00EC5B17">
        <w:rPr>
          <w:color w:val="auto"/>
        </w:rPr>
        <w:t xml:space="preserve">. </w:t>
      </w:r>
    </w:p>
    <w:p w14:paraId="68DF78BC" w14:textId="77777777" w:rsidR="00C57275" w:rsidRPr="00EC5B17" w:rsidRDefault="00C57275" w:rsidP="00C57275">
      <w:pPr>
        <w:pStyle w:val="MDPI22heading2"/>
        <w:spacing w:before="240"/>
        <w:rPr>
          <w:b/>
          <w:bCs/>
          <w:iCs/>
          <w:color w:val="auto"/>
        </w:rPr>
      </w:pPr>
      <w:r w:rsidRPr="00EC5B17">
        <w:rPr>
          <w:color w:val="auto"/>
        </w:rPr>
        <w:t xml:space="preserve">4.2. </w:t>
      </w:r>
      <w:r w:rsidRPr="00EC5B17">
        <w:rPr>
          <w:b/>
          <w:bCs/>
          <w:iCs/>
          <w:color w:val="auto"/>
        </w:rPr>
        <w:t>Interpretation of the findings</w:t>
      </w:r>
    </w:p>
    <w:p w14:paraId="6027B549" w14:textId="77777777" w:rsidR="00C57275" w:rsidRPr="00EC5B17" w:rsidRDefault="00C57275" w:rsidP="003E40F9">
      <w:pPr>
        <w:pStyle w:val="MDPI31text"/>
        <w:rPr>
          <w:color w:val="auto"/>
        </w:rPr>
      </w:pPr>
      <w:r w:rsidRPr="00EC5B17">
        <w:rPr>
          <w:color w:val="auto"/>
        </w:rPr>
        <w:t>The results of our study are in line with those of previous studies which have found associations between physical activity and various forms of cognitive impairment including dementia</w:t>
      </w:r>
      <w:r w:rsidR="00D82AF7" w:rsidRPr="00EC5B17">
        <w:rPr>
          <w:color w:val="auto"/>
        </w:rPr>
        <w:t xml:space="preserve"> </w:t>
      </w:r>
      <w:r w:rsidR="00D82AF7" w:rsidRPr="00EC5B17">
        <w:rPr>
          <w:color w:val="auto"/>
        </w:rPr>
        <w:fldChar w:fldCharType="begin"/>
      </w:r>
      <w:r w:rsidR="003E40F9" w:rsidRPr="00EC5B17">
        <w:rPr>
          <w:color w:val="auto"/>
        </w:rPr>
        <w:instrText>ADDIN RW.CITE{{doc:602d609e8f0867c76ebf61d3 Ahlskog,JEric 2011; doc:602d60f28f08dca70c01281e Corbi,Graziamaria 2015; doc:602d61528f087bdb89caf2cb Blondell,SarahJ 2014; doc:602d61798f086330fc6b07f4 Cammisuli,DM 2017; doc:602d62728f08a0d48a7fdcc4 Gallaway,PatrickJ 2017; doc:602d63278f087bdb89caf2fe Lautenschlager,NicolaT 2010; doc:602d63758f085533dc6780e4 Sofi,Francesco 2011}}</w:instrText>
      </w:r>
      <w:r w:rsidR="00D82AF7" w:rsidRPr="00EC5B17">
        <w:rPr>
          <w:color w:val="auto"/>
        </w:rPr>
        <w:fldChar w:fldCharType="separate"/>
      </w:r>
      <w:r w:rsidR="003E40F9" w:rsidRPr="00EC5B17">
        <w:rPr>
          <w:bCs/>
          <w:color w:val="auto"/>
        </w:rPr>
        <w:t>[7-13]</w:t>
      </w:r>
      <w:r w:rsidR="00D82AF7" w:rsidRPr="00EC5B17">
        <w:rPr>
          <w:color w:val="auto"/>
        </w:rPr>
        <w:fldChar w:fldCharType="end"/>
      </w:r>
      <w:r w:rsidR="003E40F9" w:rsidRPr="00EC5B17">
        <w:rPr>
          <w:color w:val="auto"/>
        </w:rPr>
        <w:t xml:space="preserve">. </w:t>
      </w:r>
      <w:r w:rsidRPr="00EC5B17">
        <w:rPr>
          <w:color w:val="auto"/>
        </w:rPr>
        <w:t>There are several plausible pathways that may explain the association between active travel and MCI. First, participation in physical activity may increase or maintain cognitive reserve, through increased brain</w:t>
      </w:r>
      <w:r w:rsidR="003E40F9" w:rsidRPr="00EC5B17">
        <w:rPr>
          <w:color w:val="auto"/>
        </w:rPr>
        <w:t xml:space="preserve"> perfusion </w:t>
      </w:r>
      <w:r w:rsidR="003E40F9" w:rsidRPr="00EC5B17">
        <w:rPr>
          <w:color w:val="auto"/>
        </w:rPr>
        <w:fldChar w:fldCharType="begin"/>
      </w:r>
      <w:r w:rsidR="003E40F9" w:rsidRPr="00EC5B17">
        <w:rPr>
          <w:color w:val="auto"/>
        </w:rPr>
        <w:instrText>ADDIN RW.CITE{{doc:602d61528f087bdb89caf2cb Blondell,SarahJ 2014}}</w:instrText>
      </w:r>
      <w:r w:rsidR="003E40F9" w:rsidRPr="00EC5B17">
        <w:rPr>
          <w:color w:val="auto"/>
        </w:rPr>
        <w:fldChar w:fldCharType="separate"/>
      </w:r>
      <w:r w:rsidR="003E40F9" w:rsidRPr="00EC5B17">
        <w:rPr>
          <w:bCs/>
          <w:color w:val="auto"/>
        </w:rPr>
        <w:t>[9]</w:t>
      </w:r>
      <w:r w:rsidR="003E40F9" w:rsidRPr="00EC5B17">
        <w:rPr>
          <w:color w:val="auto"/>
        </w:rPr>
        <w:fldChar w:fldCharType="end"/>
      </w:r>
      <w:r w:rsidR="003E40F9" w:rsidRPr="00EC5B17">
        <w:rPr>
          <w:color w:val="auto"/>
        </w:rPr>
        <w:t xml:space="preserve">. </w:t>
      </w:r>
      <w:r w:rsidRPr="00EC5B17">
        <w:rPr>
          <w:color w:val="auto"/>
        </w:rPr>
        <w:t xml:space="preserve">Second, </w:t>
      </w:r>
      <w:r w:rsidRPr="00EC5B17">
        <w:rPr>
          <w:color w:val="auto"/>
        </w:rPr>
        <w:lastRenderedPageBreak/>
        <w:t>participation in physical activity via active travel aids in the prevention of non-communicable diseases (e.g., cardiovascular disease and cancer)</w:t>
      </w:r>
      <w:r w:rsidR="003E40F9" w:rsidRPr="00EC5B17">
        <w:rPr>
          <w:color w:val="auto"/>
        </w:rPr>
        <w:t xml:space="preserve"> </w:t>
      </w:r>
      <w:r w:rsidR="003E40F9" w:rsidRPr="00EC5B17">
        <w:rPr>
          <w:color w:val="auto"/>
        </w:rPr>
        <w:fldChar w:fldCharType="begin"/>
      </w:r>
      <w:r w:rsidR="003E40F9" w:rsidRPr="00EC5B17">
        <w:rPr>
          <w:color w:val="auto"/>
        </w:rPr>
        <w:instrText>ADDIN RW.CITE{{doc:602e30478f086330fc6b356e Celis-Morales,CarlosA 2017}}</w:instrText>
      </w:r>
      <w:r w:rsidR="003E40F9" w:rsidRPr="00EC5B17">
        <w:rPr>
          <w:color w:val="auto"/>
        </w:rPr>
        <w:fldChar w:fldCharType="separate"/>
      </w:r>
      <w:r w:rsidR="003E40F9" w:rsidRPr="00EC5B17">
        <w:rPr>
          <w:bCs/>
          <w:color w:val="auto"/>
        </w:rPr>
        <w:t>[40]</w:t>
      </w:r>
      <w:r w:rsidR="003E40F9" w:rsidRPr="00EC5B17">
        <w:rPr>
          <w:color w:val="auto"/>
        </w:rPr>
        <w:fldChar w:fldCharType="end"/>
      </w:r>
      <w:r w:rsidR="003E40F9" w:rsidRPr="00EC5B17">
        <w:rPr>
          <w:color w:val="auto"/>
        </w:rPr>
        <w:t xml:space="preserve"> </w:t>
      </w:r>
      <w:r w:rsidRPr="00EC5B17">
        <w:rPr>
          <w:color w:val="auto"/>
        </w:rPr>
        <w:t>and certain non-communicable diseases such as cardiovascular disease are associated with cognitive impairment</w:t>
      </w:r>
      <w:r w:rsidR="002309E0" w:rsidRPr="00EC5B17">
        <w:rPr>
          <w:color w:val="auto"/>
        </w:rPr>
        <w:t xml:space="preserve"> </w:t>
      </w:r>
      <w:r w:rsidR="002309E0" w:rsidRPr="00EC5B17">
        <w:rPr>
          <w:color w:val="auto"/>
        </w:rPr>
        <w:fldChar w:fldCharType="begin"/>
      </w:r>
      <w:r w:rsidR="002309E0" w:rsidRPr="00EC5B17">
        <w:rPr>
          <w:color w:val="auto"/>
        </w:rPr>
        <w:instrText>ADDIN RW.CITE{{doc:602e321f8f08f5f2aac9359a Lowenstern,Angela 2019}}</w:instrText>
      </w:r>
      <w:r w:rsidR="002309E0" w:rsidRPr="00EC5B17">
        <w:rPr>
          <w:color w:val="auto"/>
        </w:rPr>
        <w:fldChar w:fldCharType="separate"/>
      </w:r>
      <w:r w:rsidR="002309E0" w:rsidRPr="00EC5B17">
        <w:rPr>
          <w:bCs/>
          <w:color w:val="auto"/>
        </w:rPr>
        <w:t>[41]</w:t>
      </w:r>
      <w:r w:rsidR="002309E0" w:rsidRPr="00EC5B17">
        <w:rPr>
          <w:color w:val="auto"/>
        </w:rPr>
        <w:fldChar w:fldCharType="end"/>
      </w:r>
      <w:r w:rsidR="002309E0" w:rsidRPr="00EC5B17">
        <w:rPr>
          <w:color w:val="auto"/>
        </w:rPr>
        <w:t xml:space="preserve">. </w:t>
      </w:r>
      <w:r w:rsidRPr="00EC5B17">
        <w:rPr>
          <w:color w:val="auto"/>
        </w:rPr>
        <w:t xml:space="preserve">Finally, active travel requires </w:t>
      </w:r>
      <w:r w:rsidRPr="00EC5B17">
        <w:rPr>
          <w:color w:val="auto"/>
          <w:lang w:val="it-IT"/>
        </w:rPr>
        <w:t>way-finding</w:t>
      </w:r>
      <w:r w:rsidRPr="00EC5B17">
        <w:rPr>
          <w:color w:val="auto"/>
        </w:rPr>
        <w:t xml:space="preserve"> and potential reliance on cognitive maps using such cognitive resources may offer some protection aga</w:t>
      </w:r>
      <w:r w:rsidR="002309E0" w:rsidRPr="00EC5B17">
        <w:rPr>
          <w:color w:val="auto"/>
        </w:rPr>
        <w:t xml:space="preserve">inst cognitive decline and MCI </w:t>
      </w:r>
      <w:r w:rsidR="002309E0" w:rsidRPr="00EC5B17">
        <w:rPr>
          <w:color w:val="auto"/>
        </w:rPr>
        <w:fldChar w:fldCharType="begin"/>
      </w:r>
      <w:r w:rsidR="002309E0" w:rsidRPr="00EC5B17">
        <w:rPr>
          <w:color w:val="auto"/>
        </w:rPr>
        <w:instrText>ADDIN RW.CITE{{doc:602e32928f087d633969e9b5 Bosch,SheilaJ 2017}}</w:instrText>
      </w:r>
      <w:r w:rsidR="002309E0" w:rsidRPr="00EC5B17">
        <w:rPr>
          <w:color w:val="auto"/>
        </w:rPr>
        <w:fldChar w:fldCharType="separate"/>
      </w:r>
      <w:r w:rsidR="002309E0" w:rsidRPr="00EC5B17">
        <w:rPr>
          <w:bCs/>
          <w:color w:val="auto"/>
        </w:rPr>
        <w:t>[42]</w:t>
      </w:r>
      <w:r w:rsidR="002309E0" w:rsidRPr="00EC5B17">
        <w:rPr>
          <w:color w:val="auto"/>
        </w:rPr>
        <w:fldChar w:fldCharType="end"/>
      </w:r>
      <w:r w:rsidR="002309E0" w:rsidRPr="00EC5B17">
        <w:rPr>
          <w:color w:val="auto"/>
        </w:rPr>
        <w:t>.</w:t>
      </w:r>
    </w:p>
    <w:p w14:paraId="6E62AE6C" w14:textId="77777777" w:rsidR="00C57275" w:rsidRPr="00EC5B17" w:rsidRDefault="00C57275" w:rsidP="00C57275">
      <w:pPr>
        <w:pStyle w:val="MDPI31text"/>
        <w:rPr>
          <w:color w:val="auto"/>
        </w:rPr>
      </w:pPr>
    </w:p>
    <w:p w14:paraId="5ACA5D91" w14:textId="77777777" w:rsidR="00C57275" w:rsidRPr="00EC5B17" w:rsidRDefault="00C57275" w:rsidP="00C57275">
      <w:pPr>
        <w:pStyle w:val="MDPI31text"/>
        <w:rPr>
          <w:color w:val="auto"/>
        </w:rPr>
      </w:pPr>
      <w:r w:rsidRPr="00EC5B17">
        <w:rPr>
          <w:color w:val="auto"/>
        </w:rPr>
        <w:t>It should be noted that in the present study, active travel was associated with MCI in those aged ≥65 years but not those aged 50-64 years (middle-aged). Previous studies have also found that the correlates of MCI differ between the middle-aged and older population</w:t>
      </w:r>
      <w:r w:rsidR="00AC6E55" w:rsidRPr="00EC5B17">
        <w:rPr>
          <w:color w:val="auto"/>
        </w:rPr>
        <w:t xml:space="preserve"> </w:t>
      </w:r>
      <w:r w:rsidR="00AC6E55" w:rsidRPr="00EC5B17">
        <w:rPr>
          <w:color w:val="auto"/>
        </w:rPr>
        <w:fldChar w:fldCharType="begin"/>
      </w:r>
      <w:r w:rsidR="00AC6E55" w:rsidRPr="00EC5B17">
        <w:rPr>
          <w:color w:val="auto"/>
        </w:rPr>
        <w:instrText>ADDIN RW.CITE{{doc:5f9888a4e4b0d1303cc68669 Lara,Elvira 2016}}</w:instrText>
      </w:r>
      <w:r w:rsidR="00AC6E55" w:rsidRPr="00EC5B17">
        <w:rPr>
          <w:color w:val="auto"/>
        </w:rPr>
        <w:fldChar w:fldCharType="separate"/>
      </w:r>
      <w:r w:rsidR="00AC6E55" w:rsidRPr="00EC5B17">
        <w:rPr>
          <w:bCs/>
          <w:color w:val="auto"/>
        </w:rPr>
        <w:t>[27]</w:t>
      </w:r>
      <w:r w:rsidR="00AC6E55" w:rsidRPr="00EC5B17">
        <w:rPr>
          <w:color w:val="auto"/>
        </w:rPr>
        <w:fldChar w:fldCharType="end"/>
      </w:r>
      <w:r w:rsidR="00AC6E55" w:rsidRPr="00EC5B17">
        <w:rPr>
          <w:color w:val="auto"/>
        </w:rPr>
        <w:t xml:space="preserve">. </w:t>
      </w:r>
      <w:r w:rsidRPr="00EC5B17">
        <w:rPr>
          <w:color w:val="auto"/>
        </w:rPr>
        <w:t>One reason for this discrepancy in findings may be that those aged between 50 and 64 years are at limited risk of MCI in comparison to those aged ≥65 years</w:t>
      </w:r>
      <w:r w:rsidR="00AC6E55" w:rsidRPr="00EC5B17">
        <w:rPr>
          <w:color w:val="auto"/>
        </w:rPr>
        <w:t xml:space="preserve"> </w:t>
      </w:r>
      <w:r w:rsidR="00AC6E55" w:rsidRPr="00EC5B17">
        <w:rPr>
          <w:color w:val="auto"/>
        </w:rPr>
        <w:fldChar w:fldCharType="begin"/>
      </w:r>
      <w:r w:rsidR="00AC6E55" w:rsidRPr="00EC5B17">
        <w:rPr>
          <w:color w:val="auto"/>
        </w:rPr>
        <w:instrText>ADDIN RW.CITE{{doc:602e33988f089ea6cdf45277 Kremen,WilliamS 2014}}</w:instrText>
      </w:r>
      <w:r w:rsidR="00AC6E55" w:rsidRPr="00EC5B17">
        <w:rPr>
          <w:color w:val="auto"/>
        </w:rPr>
        <w:fldChar w:fldCharType="separate"/>
      </w:r>
      <w:r w:rsidR="00AC6E55" w:rsidRPr="00EC5B17">
        <w:rPr>
          <w:bCs/>
          <w:color w:val="auto"/>
        </w:rPr>
        <w:t>[43]</w:t>
      </w:r>
      <w:r w:rsidR="00AC6E55" w:rsidRPr="00EC5B17">
        <w:rPr>
          <w:color w:val="auto"/>
        </w:rPr>
        <w:fldChar w:fldCharType="end"/>
      </w:r>
      <w:r w:rsidRPr="00EC5B17">
        <w:rPr>
          <w:color w:val="auto"/>
        </w:rPr>
        <w:t>, while they are also less likely to have chronic conditions, and thus, it is possible that the beneficial impact of active travel does not emerge until one reaches the age in which the risk of MCI is high. However, clearly more future research is needed to understand the reason for the age-difference.</w:t>
      </w:r>
    </w:p>
    <w:p w14:paraId="20747917" w14:textId="77777777" w:rsidR="00C57275" w:rsidRPr="00EC5B17" w:rsidRDefault="00C57275" w:rsidP="00C57275">
      <w:pPr>
        <w:pStyle w:val="MDPI22heading2"/>
        <w:spacing w:before="240"/>
        <w:rPr>
          <w:b/>
          <w:bCs/>
          <w:iCs/>
          <w:color w:val="auto"/>
        </w:rPr>
      </w:pPr>
      <w:r w:rsidRPr="00EC5B17">
        <w:rPr>
          <w:color w:val="auto"/>
        </w:rPr>
        <w:t xml:space="preserve">4.3. </w:t>
      </w:r>
      <w:r w:rsidRPr="00EC5B17">
        <w:rPr>
          <w:b/>
          <w:bCs/>
          <w:iCs/>
          <w:noProof w:val="0"/>
          <w:color w:val="auto"/>
        </w:rPr>
        <w:t>Public health and policy implications</w:t>
      </w:r>
    </w:p>
    <w:p w14:paraId="2F563309" w14:textId="77777777" w:rsidR="00C57275" w:rsidRPr="00EC5B17" w:rsidRDefault="00C57275" w:rsidP="00C57275">
      <w:pPr>
        <w:pStyle w:val="MDPI31text"/>
        <w:rPr>
          <w:color w:val="auto"/>
        </w:rPr>
      </w:pPr>
    </w:p>
    <w:p w14:paraId="18F0A548" w14:textId="77777777" w:rsidR="00C57275" w:rsidRPr="00EC5B17" w:rsidRDefault="00C57275" w:rsidP="00C57275">
      <w:pPr>
        <w:pStyle w:val="MDPI31text"/>
        <w:rPr>
          <w:color w:val="auto"/>
        </w:rPr>
      </w:pPr>
      <w:r w:rsidRPr="00EC5B17">
        <w:rPr>
          <w:color w:val="auto"/>
        </w:rPr>
        <w:t>Findings from the present study suggest that active travel interventions targeted at those aged ≥65 years in LMICs may aid in the prevention of MCI and ultimately dementia. Older adults can be encouraged to partake in active travel by interventions tailored to their needs, targeted at the most inactive or at those most motivated to change, and delivered either at the level of the individual or household or through group-based approaches</w:t>
      </w:r>
      <w:r w:rsidR="0022258B" w:rsidRPr="00EC5B17">
        <w:rPr>
          <w:color w:val="auto"/>
        </w:rPr>
        <w:t xml:space="preserve"> </w:t>
      </w:r>
      <w:r w:rsidR="0022258B" w:rsidRPr="00EC5B17">
        <w:rPr>
          <w:color w:val="auto"/>
        </w:rPr>
        <w:fldChar w:fldCharType="begin"/>
      </w:r>
      <w:r w:rsidR="0022258B" w:rsidRPr="00EC5B17">
        <w:rPr>
          <w:color w:val="auto"/>
        </w:rPr>
        <w:instrText>ADDIN RW.CITE{{doc:602e34358f0867c76ebf899f Petrokofsky,C 2016}}</w:instrText>
      </w:r>
      <w:r w:rsidR="0022258B" w:rsidRPr="00EC5B17">
        <w:rPr>
          <w:color w:val="auto"/>
        </w:rPr>
        <w:fldChar w:fldCharType="separate"/>
      </w:r>
      <w:r w:rsidR="0022258B" w:rsidRPr="00EC5B17">
        <w:rPr>
          <w:bCs/>
          <w:color w:val="auto"/>
        </w:rPr>
        <w:t>[44]</w:t>
      </w:r>
      <w:r w:rsidR="0022258B" w:rsidRPr="00EC5B17">
        <w:rPr>
          <w:color w:val="auto"/>
        </w:rPr>
        <w:fldChar w:fldCharType="end"/>
      </w:r>
      <w:r w:rsidRPr="00EC5B17">
        <w:rPr>
          <w:color w:val="auto"/>
        </w:rPr>
        <w:t>.</w:t>
      </w:r>
      <w:r w:rsidR="0022258B" w:rsidRPr="00EC5B17">
        <w:rPr>
          <w:color w:val="auto"/>
        </w:rPr>
        <w:t xml:space="preserve"> </w:t>
      </w:r>
      <w:r w:rsidRPr="00EC5B17">
        <w:rPr>
          <w:color w:val="auto"/>
        </w:rPr>
        <w:t xml:space="preserve">Moreover, at the country-wide level, active travel may be encouraged in older adults through the provision of safe places to actively travel such as well-maintained footpaths and cycle lanes. </w:t>
      </w:r>
      <w:r w:rsidRPr="00EC5B17">
        <w:rPr>
          <w:color w:val="auto"/>
          <w:lang w:val="it-IT"/>
        </w:rPr>
        <w:t>This is a crucial issue especially in rural settings where the distances between villages are challenging and the pathways are impracticable especially during the rainy season</w:t>
      </w:r>
      <w:r w:rsidR="0022258B" w:rsidRPr="00EC5B17">
        <w:rPr>
          <w:color w:val="auto"/>
          <w:lang w:val="it-IT"/>
        </w:rPr>
        <w:t xml:space="preserve"> </w:t>
      </w:r>
      <w:r w:rsidR="0022258B" w:rsidRPr="00EC5B17">
        <w:rPr>
          <w:color w:val="auto"/>
          <w:lang w:val="it-IT"/>
        </w:rPr>
        <w:fldChar w:fldCharType="begin"/>
      </w:r>
      <w:r w:rsidR="0022258B" w:rsidRPr="00EC5B17">
        <w:rPr>
          <w:color w:val="auto"/>
          <w:lang w:val="it-IT"/>
        </w:rPr>
        <w:instrText>ADDIN RW.CITE{{doc:602e34358f0867c76ebf899f Petrokofsky,C 2016}}</w:instrText>
      </w:r>
      <w:r w:rsidR="0022258B" w:rsidRPr="00EC5B17">
        <w:rPr>
          <w:color w:val="auto"/>
          <w:lang w:val="it-IT"/>
        </w:rPr>
        <w:fldChar w:fldCharType="separate"/>
      </w:r>
      <w:r w:rsidR="0022258B" w:rsidRPr="00EC5B17">
        <w:rPr>
          <w:bCs/>
          <w:color w:val="auto"/>
        </w:rPr>
        <w:t>[44]</w:t>
      </w:r>
      <w:r w:rsidR="0022258B" w:rsidRPr="00EC5B17">
        <w:rPr>
          <w:color w:val="auto"/>
          <w:lang w:val="it-IT"/>
        </w:rPr>
        <w:fldChar w:fldCharType="end"/>
      </w:r>
      <w:r w:rsidRPr="00EC5B17">
        <w:rPr>
          <w:color w:val="auto"/>
          <w:lang w:val="it-IT"/>
        </w:rPr>
        <w:t xml:space="preserve">. </w:t>
      </w:r>
    </w:p>
    <w:p w14:paraId="630179CB" w14:textId="77777777" w:rsidR="00C57275" w:rsidRPr="00EC5B17" w:rsidRDefault="00C57275" w:rsidP="00C57275">
      <w:pPr>
        <w:pStyle w:val="MDPI22heading2"/>
        <w:spacing w:before="240"/>
        <w:rPr>
          <w:b/>
          <w:bCs/>
          <w:iCs/>
          <w:color w:val="auto"/>
        </w:rPr>
      </w:pPr>
      <w:r w:rsidRPr="00EC5B17">
        <w:rPr>
          <w:color w:val="auto"/>
        </w:rPr>
        <w:t xml:space="preserve">4.4. </w:t>
      </w:r>
      <w:r w:rsidRPr="00EC5B17">
        <w:rPr>
          <w:b/>
          <w:bCs/>
          <w:iCs/>
          <w:color w:val="auto"/>
        </w:rPr>
        <w:t>Strengths and limitations</w:t>
      </w:r>
    </w:p>
    <w:p w14:paraId="4AAA5B41" w14:textId="77777777" w:rsidR="00C57275" w:rsidRPr="00EC5B17" w:rsidRDefault="00C57275" w:rsidP="00C57275">
      <w:pPr>
        <w:pStyle w:val="MDPI31text"/>
        <w:rPr>
          <w:color w:val="auto"/>
        </w:rPr>
      </w:pPr>
    </w:p>
    <w:p w14:paraId="047BA5C8" w14:textId="4ED03CB7" w:rsidR="00C57275" w:rsidRPr="00EC5B17" w:rsidRDefault="00C57275" w:rsidP="00C57275">
      <w:pPr>
        <w:pStyle w:val="MDPI31text"/>
        <w:rPr>
          <w:color w:val="auto"/>
        </w:rPr>
      </w:pPr>
      <w:r w:rsidRPr="00EC5B17">
        <w:rPr>
          <w:color w:val="auto"/>
        </w:rPr>
        <w:t xml:space="preserve">The large representative sample of older adults from six LMICs is a clear strength of the present study. </w:t>
      </w:r>
      <w:r w:rsidR="00136AAE" w:rsidRPr="00EC5B17">
        <w:rPr>
          <w:color w:val="auto"/>
        </w:rPr>
        <w:t xml:space="preserve">Furthermore, standardized methods to assess MCI was used across all countries. </w:t>
      </w:r>
      <w:r w:rsidRPr="00EC5B17">
        <w:rPr>
          <w:color w:val="auto"/>
        </w:rPr>
        <w:t>However, findings must be interpreted in light of the study’s limitations. First, amount of active travel</w:t>
      </w:r>
      <w:r w:rsidR="003921D4" w:rsidRPr="00EC5B17">
        <w:rPr>
          <w:color w:val="auto"/>
        </w:rPr>
        <w:t xml:space="preserve"> and some control variables</w:t>
      </w:r>
      <w:r w:rsidRPr="00EC5B17">
        <w:rPr>
          <w:color w:val="auto"/>
        </w:rPr>
        <w:t xml:space="preserve"> </w:t>
      </w:r>
      <w:r w:rsidR="003921D4" w:rsidRPr="00EC5B17">
        <w:rPr>
          <w:color w:val="auto"/>
        </w:rPr>
        <w:t>were</w:t>
      </w:r>
      <w:r w:rsidRPr="00EC5B17">
        <w:rPr>
          <w:color w:val="auto"/>
        </w:rPr>
        <w:t xml:space="preserve"> self-reported potentially introducing self-report and recall bias into the analyses. For example, older adults with MCI may be less likely to accurately recall their active travel. Second, analyses were cross-sectional in design and it is not known whether low levels of active travel precede MCI or whether MCI precedes low levels of active travel. </w:t>
      </w:r>
      <w:r w:rsidRPr="00EC5B17">
        <w:rPr>
          <w:color w:val="auto"/>
          <w:lang w:val="pt-PT"/>
        </w:rPr>
        <w:t xml:space="preserve">Since people with MCI may be more likely to </w:t>
      </w:r>
      <w:r w:rsidRPr="00EC5B17">
        <w:rPr>
          <w:color w:val="auto"/>
        </w:rPr>
        <w:t>fall, walk unstably, and get lost, this might have made active travel less possible in these individuals.</w:t>
      </w:r>
      <w:r w:rsidR="003921D4" w:rsidRPr="00EC5B17">
        <w:rPr>
          <w:color w:val="auto"/>
        </w:rPr>
        <w:t xml:space="preserve"> Third, the control variable “anxiety” was defined as having self-reported severe or extreme problems with worry or anxiety in the last 30 days. The present analys</w:t>
      </w:r>
      <w:r w:rsidR="000E4C60" w:rsidRPr="00EC5B17">
        <w:rPr>
          <w:color w:val="auto"/>
        </w:rPr>
        <w:t>i</w:t>
      </w:r>
      <w:r w:rsidR="003921D4" w:rsidRPr="00EC5B17">
        <w:rPr>
          <w:color w:val="auto"/>
        </w:rPr>
        <w:t>s was thus not able to control for specific types of anxiety (e.g.</w:t>
      </w:r>
      <w:r w:rsidR="000E4C60" w:rsidRPr="00EC5B17">
        <w:rPr>
          <w:color w:val="auto"/>
        </w:rPr>
        <w:t>,</w:t>
      </w:r>
      <w:r w:rsidR="003921D4" w:rsidRPr="00EC5B17">
        <w:rPr>
          <w:color w:val="auto"/>
        </w:rPr>
        <w:t xml:space="preserve"> general anxiety disorder).</w:t>
      </w:r>
      <w:r w:rsidRPr="00EC5B17">
        <w:rPr>
          <w:color w:val="auto"/>
        </w:rPr>
        <w:t xml:space="preserve"> </w:t>
      </w:r>
      <w:r w:rsidR="005969CF" w:rsidRPr="00EC5B17">
        <w:rPr>
          <w:color w:val="auto"/>
        </w:rPr>
        <w:t xml:space="preserve">Fourth, there are currently no standard definitions for MCI especially in population-based studies. We have used a definition used in previous SAGE studies which was based on the National Institute on Aging-Alzheimer’s Association. However, it is possible for the results to have differed if a different definition was used. </w:t>
      </w:r>
      <w:r w:rsidR="005969CF" w:rsidRPr="00EC5B17">
        <w:rPr>
          <w:bCs/>
          <w:iCs/>
          <w:color w:val="auto"/>
          <w:shd w:val="clear" w:color="auto" w:fill="FFFFFF"/>
        </w:rPr>
        <w:t>Relatedly</w:t>
      </w:r>
      <w:r w:rsidR="006906AC" w:rsidRPr="00EC5B17">
        <w:rPr>
          <w:bCs/>
          <w:iCs/>
          <w:color w:val="auto"/>
          <w:shd w:val="clear" w:color="auto" w:fill="FFFFFF"/>
        </w:rPr>
        <w:t>, t</w:t>
      </w:r>
      <w:r w:rsidR="006906AC" w:rsidRPr="00EC5B17">
        <w:rPr>
          <w:bCs/>
          <w:iCs/>
          <w:color w:val="auto"/>
          <w:shd w:val="clear" w:color="auto" w:fill="FFFFFF"/>
          <w:lang w:val="en-GB"/>
        </w:rPr>
        <w:t>here is currently no consensus in terms of the acceptable level of functional impairment that individuals with MCI should present</w:t>
      </w:r>
      <w:r w:rsidR="006906AC" w:rsidRPr="00EC5B17">
        <w:rPr>
          <w:bCs/>
          <w:iCs/>
          <w:color w:val="auto"/>
          <w:shd w:val="clear" w:color="auto" w:fill="FFFFFF"/>
        </w:rPr>
        <w:t xml:space="preserve"> </w:t>
      </w:r>
      <w:r w:rsidR="00D45D7C" w:rsidRPr="00EC5B17">
        <w:rPr>
          <w:bCs/>
          <w:iCs/>
          <w:color w:val="auto"/>
          <w:shd w:val="clear" w:color="auto" w:fill="FFFFFF"/>
        </w:rPr>
        <w:fldChar w:fldCharType="begin"/>
      </w:r>
      <w:r w:rsidR="00D45D7C" w:rsidRPr="00EC5B17">
        <w:rPr>
          <w:bCs/>
          <w:iCs/>
          <w:color w:val="auto"/>
          <w:shd w:val="clear" w:color="auto" w:fill="FFFFFF"/>
        </w:rPr>
        <w:instrText>ADDIN RW.CITE{{doc:60423a9d8f0844224cec3690 Lindbergh,CutterA 2016}}</w:instrText>
      </w:r>
      <w:r w:rsidR="00D45D7C" w:rsidRPr="00EC5B17">
        <w:rPr>
          <w:bCs/>
          <w:iCs/>
          <w:color w:val="auto"/>
          <w:shd w:val="clear" w:color="auto" w:fill="FFFFFF"/>
        </w:rPr>
        <w:fldChar w:fldCharType="separate"/>
      </w:r>
      <w:r w:rsidR="00D45D7C" w:rsidRPr="00EC5B17">
        <w:rPr>
          <w:iCs/>
          <w:color w:val="auto"/>
          <w:shd w:val="clear" w:color="auto" w:fill="FFFFFF"/>
        </w:rPr>
        <w:t>[45]</w:t>
      </w:r>
      <w:r w:rsidR="00D45D7C" w:rsidRPr="00EC5B17">
        <w:rPr>
          <w:bCs/>
          <w:iCs/>
          <w:color w:val="auto"/>
          <w:shd w:val="clear" w:color="auto" w:fill="FFFFFF"/>
        </w:rPr>
        <w:fldChar w:fldCharType="end"/>
      </w:r>
      <w:r w:rsidR="00D45D7C" w:rsidRPr="00EC5B17">
        <w:rPr>
          <w:bCs/>
          <w:iCs/>
          <w:color w:val="auto"/>
          <w:shd w:val="clear" w:color="auto" w:fill="FFFFFF"/>
          <w:lang w:val="en-GB"/>
        </w:rPr>
        <w:t xml:space="preserve">. </w:t>
      </w:r>
      <w:r w:rsidR="006906AC" w:rsidRPr="00EC5B17">
        <w:rPr>
          <w:bCs/>
          <w:iCs/>
          <w:color w:val="auto"/>
          <w:shd w:val="clear" w:color="auto" w:fill="FFFFFF"/>
          <w:lang w:val="en-GB"/>
        </w:rPr>
        <w:t>The definition of preservation of independence in functional abilities used in our study</w:t>
      </w:r>
      <w:r w:rsidR="006906AC" w:rsidRPr="00EC5B17">
        <w:rPr>
          <w:bCs/>
          <w:iCs/>
          <w:color w:val="auto"/>
          <w:shd w:val="clear" w:color="auto" w:fill="FFFFFF"/>
        </w:rPr>
        <w:t xml:space="preserve"> </w:t>
      </w:r>
      <w:r w:rsidR="006906AC" w:rsidRPr="00EC5B17">
        <w:rPr>
          <w:bCs/>
          <w:iCs/>
          <w:color w:val="auto"/>
          <w:shd w:val="clear" w:color="auto" w:fill="FFFFFF"/>
          <w:lang w:val="en-GB"/>
        </w:rPr>
        <w:t>was rather conservative. This was done to avoid the omission of MCI cases with disability not related to their cognitive ability.</w:t>
      </w:r>
      <w:r w:rsidR="006906AC" w:rsidRPr="00EC5B17">
        <w:rPr>
          <w:bCs/>
          <w:iCs/>
          <w:color w:val="auto"/>
          <w:shd w:val="clear" w:color="auto" w:fill="FFFFFF"/>
        </w:rPr>
        <w:t xml:space="preserve"> </w:t>
      </w:r>
      <w:r w:rsidRPr="00EC5B17">
        <w:rPr>
          <w:color w:val="auto"/>
        </w:rPr>
        <w:t xml:space="preserve">Finally, because the study was not designed to generate clinical diagnoses of </w:t>
      </w:r>
      <w:r w:rsidRPr="00EC5B17">
        <w:rPr>
          <w:color w:val="auto"/>
        </w:rPr>
        <w:lastRenderedPageBreak/>
        <w:t xml:space="preserve">dementia, some individuals with mild dementia may have been included in our analytical sample. </w:t>
      </w:r>
      <w:r w:rsidR="007E745D" w:rsidRPr="00EC5B17">
        <w:rPr>
          <w:color w:val="auto"/>
        </w:rPr>
        <w:t>These individuals may have been classified as MCI and presented with apathy and social withdrawal which are frequent in some dementia subtypes. This in turn could have affected the level of physical activity</w:t>
      </w:r>
    </w:p>
    <w:p w14:paraId="1693A2FB" w14:textId="36EC02D1" w:rsidR="00FE6943" w:rsidRPr="00EC5B17" w:rsidDel="0098609E" w:rsidRDefault="00FE6943" w:rsidP="00D5794C">
      <w:pPr>
        <w:pStyle w:val="MDPI31text"/>
        <w:ind w:left="0" w:firstLine="0"/>
        <w:rPr>
          <w:del w:id="0" w:author="Ai Koyanagi" w:date="2021-03-05T07:37:00Z"/>
          <w:color w:val="auto"/>
        </w:rPr>
      </w:pPr>
    </w:p>
    <w:p w14:paraId="38E028F0" w14:textId="77777777" w:rsidR="00FE6943" w:rsidRPr="00EC5B17" w:rsidRDefault="00FE6943" w:rsidP="00287BE6">
      <w:pPr>
        <w:pStyle w:val="MDPI21heading1"/>
        <w:rPr>
          <w:color w:val="auto"/>
        </w:rPr>
      </w:pPr>
      <w:r w:rsidRPr="00EC5B17">
        <w:rPr>
          <w:color w:val="auto"/>
        </w:rPr>
        <w:t>5. Conclusions</w:t>
      </w:r>
    </w:p>
    <w:p w14:paraId="0A8F4A0B" w14:textId="77777777" w:rsidR="00C57275" w:rsidRPr="00EC5B17" w:rsidRDefault="00C57275" w:rsidP="00C57275">
      <w:pPr>
        <w:pStyle w:val="MDPI31text"/>
        <w:rPr>
          <w:color w:val="auto"/>
        </w:rPr>
      </w:pPr>
      <w:r w:rsidRPr="00EC5B17">
        <w:rPr>
          <w:color w:val="auto"/>
        </w:rPr>
        <w:t xml:space="preserve">In this large representative sample of older adults from six LMICs, it was found that low levels of active travel were associated with a significantly higher odds of MCI in those aged </w:t>
      </w:r>
      <w:r w:rsidRPr="00EC5B17">
        <w:rPr>
          <w:color w:val="auto"/>
        </w:rPr>
        <w:sym w:font="Symbol" w:char="F0B3"/>
      </w:r>
      <w:r w:rsidRPr="00EC5B17">
        <w:rPr>
          <w:color w:val="auto"/>
        </w:rPr>
        <w:t xml:space="preserve">65 years. Future research of a longitudinal nature is now required to determine the direction of the association. If confirmed with longitudinal studies, our study results suggest that promotion of active travel among those aged ≥65 years in LMICs via tailored interventions and/or country-wide infrastructure investment to provide a safe environment for active travel may reduce the risk for future MCI/dementia onset. </w:t>
      </w:r>
    </w:p>
    <w:p w14:paraId="36184D15" w14:textId="77777777" w:rsidR="00FE6943" w:rsidRPr="00EC5B17" w:rsidRDefault="00FE6943" w:rsidP="002C74FC">
      <w:pPr>
        <w:pStyle w:val="MDPI31text"/>
        <w:rPr>
          <w:color w:val="auto"/>
        </w:rPr>
      </w:pPr>
    </w:p>
    <w:p w14:paraId="5D51E43C" w14:textId="77777777" w:rsidR="00B949FA" w:rsidRPr="00EC5B17" w:rsidRDefault="00FE6943" w:rsidP="004A066D">
      <w:pPr>
        <w:pStyle w:val="MDPI62BackMatter"/>
        <w:rPr>
          <w:color w:val="auto"/>
        </w:rPr>
      </w:pPr>
      <w:r w:rsidRPr="00EC5B17">
        <w:rPr>
          <w:b/>
          <w:color w:val="auto"/>
        </w:rPr>
        <w:t>Author Contributions:</w:t>
      </w:r>
      <w:r w:rsidR="00AE2A6A" w:rsidRPr="00EC5B17">
        <w:rPr>
          <w:color w:val="auto"/>
        </w:rPr>
        <w:t xml:space="preserve"> </w:t>
      </w:r>
      <w:r w:rsidR="00B949FA" w:rsidRPr="00EC5B17">
        <w:rPr>
          <w:color w:val="auto"/>
          <w:lang w:val="en-GB"/>
        </w:rPr>
        <w:t>Writing – original draft,</w:t>
      </w:r>
      <w:r w:rsidR="00A854C4" w:rsidRPr="00EC5B17">
        <w:rPr>
          <w:color w:val="auto"/>
        </w:rPr>
        <w:t xml:space="preserve"> L.S., N.V., G.F.L.S., L.Y., D.P., L.T.B., Y.B., M.F.N., L.J., J.I.S., M.A.T., T.G., H.O., A.K.</w:t>
      </w:r>
      <w:r w:rsidR="00A854C4" w:rsidRPr="00EC5B17">
        <w:rPr>
          <w:color w:val="auto"/>
          <w:lang w:val="en-GB"/>
        </w:rPr>
        <w:t xml:space="preserve">; Writing – review &amp; editing, </w:t>
      </w:r>
      <w:r w:rsidR="00A854C4" w:rsidRPr="00EC5B17">
        <w:rPr>
          <w:color w:val="auto"/>
        </w:rPr>
        <w:t>L.S., N.V., G.F.L.S., L.Y., D.P., L.T.B., Y.B., M.F.N., L.J., J.I.S., M.A.T., T.G., H.O., A.K.</w:t>
      </w:r>
      <w:r w:rsidR="004A066D" w:rsidRPr="00EC5B17">
        <w:rPr>
          <w:color w:val="auto"/>
        </w:rPr>
        <w:t xml:space="preserve"> </w:t>
      </w:r>
      <w:r w:rsidR="00900A61" w:rsidRPr="00EC5B17">
        <w:rPr>
          <w:color w:val="auto"/>
          <w:lang w:val="en-GB"/>
        </w:rPr>
        <w:t>All authors have read and agreed to the published version of the manuscript.</w:t>
      </w:r>
    </w:p>
    <w:p w14:paraId="29ADC82F" w14:textId="77777777" w:rsidR="00FE6943" w:rsidRPr="00EC5B17" w:rsidRDefault="00FE6943" w:rsidP="00FE6943">
      <w:pPr>
        <w:pStyle w:val="MDPI62BackMatter"/>
        <w:rPr>
          <w:color w:val="auto"/>
        </w:rPr>
      </w:pPr>
      <w:r w:rsidRPr="00EC5B17">
        <w:rPr>
          <w:b/>
          <w:color w:val="auto"/>
        </w:rPr>
        <w:t>Funding:</w:t>
      </w:r>
      <w:r w:rsidR="0095023D" w:rsidRPr="00EC5B17">
        <w:rPr>
          <w:color w:val="auto"/>
        </w:rPr>
        <w:t xml:space="preserve"> </w:t>
      </w:r>
      <w:r w:rsidRPr="00EC5B17">
        <w:rPr>
          <w:color w:val="auto"/>
        </w:rPr>
        <w:t>This research received no external funding</w:t>
      </w:r>
      <w:r w:rsidR="0095023D" w:rsidRPr="00EC5B17">
        <w:rPr>
          <w:color w:val="auto"/>
        </w:rPr>
        <w:t>.</w:t>
      </w:r>
    </w:p>
    <w:p w14:paraId="0AE58C9E" w14:textId="77777777" w:rsidR="00B86286" w:rsidRPr="00EC5B17" w:rsidRDefault="00865A31" w:rsidP="00865A31">
      <w:pPr>
        <w:pStyle w:val="MDPI62BackMatter"/>
        <w:rPr>
          <w:b/>
          <w:color w:val="auto"/>
        </w:rPr>
      </w:pPr>
      <w:bookmarkStart w:id="1" w:name="_Hlk60054323"/>
      <w:r w:rsidRPr="00EC5B17">
        <w:rPr>
          <w:b/>
          <w:color w:val="auto"/>
        </w:rPr>
        <w:t xml:space="preserve">Institutional Review Board Statement: </w:t>
      </w:r>
      <w:r w:rsidRPr="00EC5B17">
        <w:rPr>
          <w:color w:val="auto"/>
        </w:rPr>
        <w:t>The study was conducted according to the guidelines of the Declarati</w:t>
      </w:r>
      <w:r w:rsidR="00B86286" w:rsidRPr="00EC5B17">
        <w:rPr>
          <w:color w:val="auto"/>
        </w:rPr>
        <w:t>on of Helsinki, and approved by the World Health Organization Ethical Review Committee and local ethics research review boards.</w:t>
      </w:r>
    </w:p>
    <w:p w14:paraId="23503F33" w14:textId="77777777" w:rsidR="00D06B7E" w:rsidRPr="00EC5B17" w:rsidRDefault="00865A31" w:rsidP="00D06B7E">
      <w:pPr>
        <w:pStyle w:val="MDPI62BackMatter"/>
        <w:spacing w:after="0"/>
        <w:rPr>
          <w:color w:val="auto"/>
        </w:rPr>
      </w:pPr>
      <w:r w:rsidRPr="00EC5B17">
        <w:rPr>
          <w:b/>
          <w:color w:val="auto"/>
        </w:rPr>
        <w:t xml:space="preserve">Informed Consent Statement: </w:t>
      </w:r>
      <w:r w:rsidRPr="00EC5B17">
        <w:rPr>
          <w:color w:val="auto"/>
        </w:rPr>
        <w:t xml:space="preserve">Informed consent was obtained from all </w:t>
      </w:r>
      <w:r w:rsidR="00D06B7E" w:rsidRPr="00EC5B17">
        <w:rPr>
          <w:color w:val="auto"/>
        </w:rPr>
        <w:t>subjects involved in the study.</w:t>
      </w:r>
      <w:r w:rsidRPr="00EC5B17">
        <w:rPr>
          <w:color w:val="auto"/>
        </w:rPr>
        <w:t xml:space="preserve"> </w:t>
      </w:r>
    </w:p>
    <w:p w14:paraId="58954B09" w14:textId="77777777" w:rsidR="0095023D" w:rsidRPr="00EC5B17" w:rsidRDefault="0095023D" w:rsidP="0095023D">
      <w:pPr>
        <w:pStyle w:val="MDPI62BackMatter"/>
        <w:spacing w:after="0"/>
        <w:rPr>
          <w:color w:val="auto"/>
        </w:rPr>
      </w:pPr>
    </w:p>
    <w:p w14:paraId="726C8B5B" w14:textId="235FD73F" w:rsidR="00865A31" w:rsidRPr="00EC5B17" w:rsidRDefault="00865A31" w:rsidP="00865A31">
      <w:pPr>
        <w:pStyle w:val="MDPI62BackMatter"/>
        <w:rPr>
          <w:color w:val="auto"/>
        </w:rPr>
      </w:pPr>
      <w:r w:rsidRPr="00EC5B17">
        <w:rPr>
          <w:b/>
          <w:color w:val="auto"/>
        </w:rPr>
        <w:t xml:space="preserve">Data Availability Statement: </w:t>
      </w:r>
      <w:r w:rsidR="00D06B7E" w:rsidRPr="00EC5B17">
        <w:rPr>
          <w:color w:val="auto"/>
        </w:rPr>
        <w:t xml:space="preserve">The data that support the findings of this study are available </w:t>
      </w:r>
      <w:r w:rsidR="009C4002" w:rsidRPr="00EC5B17">
        <w:rPr>
          <w:color w:val="auto"/>
        </w:rPr>
        <w:t>via https://www.who.int/healthinfo/sage/en/</w:t>
      </w:r>
    </w:p>
    <w:bookmarkEnd w:id="1"/>
    <w:p w14:paraId="492B2243" w14:textId="77777777" w:rsidR="0095023D" w:rsidRPr="00EC5B17" w:rsidRDefault="00FE6943" w:rsidP="0095023D">
      <w:pPr>
        <w:pStyle w:val="MDPI62BackMatter"/>
        <w:rPr>
          <w:b/>
          <w:bCs/>
          <w:color w:val="auto"/>
        </w:rPr>
      </w:pPr>
      <w:r w:rsidRPr="00EC5B17">
        <w:rPr>
          <w:b/>
          <w:color w:val="auto"/>
        </w:rPr>
        <w:t>Acknowledgments:</w:t>
      </w:r>
      <w:r w:rsidRPr="00EC5B17">
        <w:rPr>
          <w:color w:val="auto"/>
        </w:rPr>
        <w:t xml:space="preserve"> </w:t>
      </w:r>
      <w:r w:rsidR="0095023D" w:rsidRPr="00EC5B17">
        <w:rPr>
          <w:color w:val="auto"/>
        </w:rPr>
        <w:t>This paper uses data from WHO’s Study on Global Ageing and Adult Health (SAGE). SAGE is supported by the U.S. National Institute on </w:t>
      </w:r>
      <w:r w:rsidR="0095023D" w:rsidRPr="00EC5B17">
        <w:rPr>
          <w:color w:val="auto"/>
          <w:lang w:val="nl-NL"/>
        </w:rPr>
        <w:t>Aging</w:t>
      </w:r>
      <w:r w:rsidR="0095023D" w:rsidRPr="00EC5B17">
        <w:rPr>
          <w:color w:val="auto"/>
        </w:rPr>
        <w:t> through Interagency Agreements OGHA 04034785, YA1323–08-CN-0020, </w:t>
      </w:r>
      <w:proofErr w:type="gramStart"/>
      <w:r w:rsidR="0095023D" w:rsidRPr="00EC5B17">
        <w:rPr>
          <w:color w:val="auto"/>
        </w:rPr>
        <w:t>Y1</w:t>
      </w:r>
      <w:proofErr w:type="gramEnd"/>
      <w:r w:rsidR="0095023D" w:rsidRPr="00EC5B17">
        <w:rPr>
          <w:color w:val="auto"/>
        </w:rPr>
        <w:t>-AG-1005–01 and through research grants R01-AG034479 and R21-AG034263.</w:t>
      </w:r>
    </w:p>
    <w:p w14:paraId="16CE3617" w14:textId="77777777" w:rsidR="00FE6943" w:rsidRPr="00EC5B17" w:rsidRDefault="00FE6943" w:rsidP="00FE6943">
      <w:pPr>
        <w:pStyle w:val="MDPI62BackMatter"/>
        <w:rPr>
          <w:color w:val="auto"/>
        </w:rPr>
      </w:pPr>
      <w:r w:rsidRPr="00EC5B17">
        <w:rPr>
          <w:b/>
          <w:color w:val="auto"/>
        </w:rPr>
        <w:t>Conflicts of Interest:</w:t>
      </w:r>
      <w:r w:rsidRPr="00EC5B17">
        <w:rPr>
          <w:color w:val="auto"/>
        </w:rPr>
        <w:t xml:space="preserve"> The authors declare no confli</w:t>
      </w:r>
      <w:r w:rsidR="0095023D" w:rsidRPr="00EC5B17">
        <w:rPr>
          <w:color w:val="auto"/>
        </w:rPr>
        <w:t>ct of interest.</w:t>
      </w:r>
    </w:p>
    <w:p w14:paraId="7FFDCA59" w14:textId="77777777" w:rsidR="00FE6943" w:rsidRPr="00EC5B17" w:rsidRDefault="00FE6943" w:rsidP="000B0A51">
      <w:pPr>
        <w:pStyle w:val="MDPI21heading1"/>
        <w:spacing w:after="0"/>
        <w:ind w:left="0"/>
        <w:rPr>
          <w:color w:val="auto"/>
        </w:rPr>
      </w:pPr>
      <w:r w:rsidRPr="00EC5B17">
        <w:rPr>
          <w:color w:val="auto"/>
        </w:rPr>
        <w:t>References</w:t>
      </w:r>
    </w:p>
    <w:p w14:paraId="2CCE8F90" w14:textId="757EBD6B" w:rsidR="00D45D7C" w:rsidRPr="00EC5B17" w:rsidRDefault="00C20449" w:rsidP="00D45D7C">
      <w:pPr>
        <w:pStyle w:val="NormalWeb"/>
        <w:jc w:val="center"/>
        <w:rPr>
          <w:color w:val="auto"/>
        </w:rPr>
      </w:pPr>
      <w:r w:rsidRPr="00EC5B17">
        <w:rPr>
          <w:color w:val="auto"/>
        </w:rPr>
        <w:fldChar w:fldCharType="begin"/>
      </w:r>
      <w:r w:rsidR="00D45D7C" w:rsidRPr="00EC5B17">
        <w:rPr>
          <w:color w:val="auto"/>
        </w:rPr>
        <w:instrText>ADDIN RW.BIB</w:instrText>
      </w:r>
      <w:r w:rsidRPr="00EC5B17">
        <w:rPr>
          <w:color w:val="auto"/>
        </w:rPr>
        <w:fldChar w:fldCharType="separate"/>
      </w:r>
    </w:p>
    <w:p w14:paraId="0B66650D" w14:textId="50C4FFEE" w:rsidR="00D45D7C" w:rsidRPr="00EC5B17" w:rsidRDefault="00D45D7C" w:rsidP="00D45D7C">
      <w:pPr>
        <w:pStyle w:val="NormalWeb"/>
        <w:ind w:left="450" w:hanging="450"/>
        <w:rPr>
          <w:color w:val="auto"/>
        </w:rPr>
      </w:pPr>
      <w:r w:rsidRPr="00EC5B17">
        <w:rPr>
          <w:color w:val="auto"/>
        </w:rPr>
        <w:t xml:space="preserve">[1]     World Health Organization Dementia. </w:t>
      </w:r>
      <w:hyperlink r:id="rId26" w:tgtFrame="_blank" w:history="1">
        <w:r w:rsidRPr="00EC5B17">
          <w:rPr>
            <w:rStyle w:val="Hyperlink"/>
            <w:i/>
            <w:iCs/>
            <w:color w:val="auto"/>
          </w:rPr>
          <w:t>https://www.who.int/news-room/fact-sheets/detail/dementia</w:t>
        </w:r>
      </w:hyperlink>
      <w:r w:rsidR="00583EF1" w:rsidRPr="00EC5B17">
        <w:rPr>
          <w:color w:val="auto"/>
        </w:rPr>
        <w:t xml:space="preserve"> (accessed 05/03/ 2021</w:t>
      </w:r>
      <w:r w:rsidRPr="00EC5B17">
        <w:rPr>
          <w:color w:val="auto"/>
        </w:rPr>
        <w:t>).</w:t>
      </w:r>
    </w:p>
    <w:p w14:paraId="723F601D" w14:textId="77777777" w:rsidR="00D45D7C" w:rsidRPr="00EC5B17" w:rsidRDefault="00D45D7C" w:rsidP="00D45D7C">
      <w:pPr>
        <w:pStyle w:val="NormalWeb"/>
        <w:ind w:left="450" w:hanging="450"/>
        <w:rPr>
          <w:color w:val="auto"/>
        </w:rPr>
      </w:pPr>
      <w:r w:rsidRPr="00EC5B17">
        <w:rPr>
          <w:color w:val="auto"/>
        </w:rPr>
        <w:t xml:space="preserve">[2]     Nichols, E.; Szoeke, C.E.; Vollset, S.E.; Abbasi, N.; Abd-Allah, F.; Abdela, J.; Aichour, M.T.E.; Akinyemi, R.O.; Alahdab, F.; Asgedom, S.W. Global, regional, and national burden of Alzheimer's disease and other dementias, 1990–2016: a systematic analysis for the Global Burden of Disease Study 2016. </w:t>
      </w:r>
      <w:r w:rsidRPr="00EC5B17">
        <w:rPr>
          <w:i/>
          <w:iCs/>
          <w:color w:val="auto"/>
        </w:rPr>
        <w:t xml:space="preserve">The Lancet Neurology </w:t>
      </w:r>
      <w:r w:rsidRPr="00EC5B17">
        <w:rPr>
          <w:b/>
          <w:bCs/>
          <w:color w:val="auto"/>
        </w:rPr>
        <w:t>2019</w:t>
      </w:r>
      <w:r w:rsidRPr="00EC5B17">
        <w:rPr>
          <w:i/>
          <w:iCs/>
          <w:color w:val="auto"/>
        </w:rPr>
        <w:t>, 18</w:t>
      </w:r>
      <w:r w:rsidRPr="00EC5B17">
        <w:rPr>
          <w:color w:val="auto"/>
        </w:rPr>
        <w:t>, 88-106.</w:t>
      </w:r>
    </w:p>
    <w:p w14:paraId="045721D0" w14:textId="77777777" w:rsidR="00D45D7C" w:rsidRPr="00EC5B17" w:rsidRDefault="00D45D7C" w:rsidP="00D45D7C">
      <w:pPr>
        <w:pStyle w:val="NormalWeb"/>
        <w:ind w:left="450" w:hanging="450"/>
        <w:rPr>
          <w:color w:val="auto"/>
        </w:rPr>
      </w:pPr>
      <w:r w:rsidRPr="00EC5B17">
        <w:rPr>
          <w:color w:val="auto"/>
        </w:rPr>
        <w:t xml:space="preserve">[3]     Bohlken, J.; Jacob, L.; Kostev, K. Progression of mild cognitive impairment to dementia in German specialist practices. </w:t>
      </w:r>
      <w:r w:rsidRPr="00EC5B17">
        <w:rPr>
          <w:i/>
          <w:iCs/>
          <w:color w:val="auto"/>
        </w:rPr>
        <w:t xml:space="preserve">Dementia </w:t>
      </w:r>
      <w:r w:rsidRPr="00EC5B17">
        <w:rPr>
          <w:b/>
          <w:bCs/>
          <w:color w:val="auto"/>
        </w:rPr>
        <w:t>2019</w:t>
      </w:r>
      <w:r w:rsidRPr="00EC5B17">
        <w:rPr>
          <w:i/>
          <w:iCs/>
          <w:color w:val="auto"/>
        </w:rPr>
        <w:t>, 18</w:t>
      </w:r>
      <w:r w:rsidRPr="00EC5B17">
        <w:rPr>
          <w:color w:val="auto"/>
        </w:rPr>
        <w:t>, 380-390.</w:t>
      </w:r>
    </w:p>
    <w:p w14:paraId="1DB8E3FC" w14:textId="77777777" w:rsidR="00D45D7C" w:rsidRPr="00EC5B17" w:rsidRDefault="00D45D7C" w:rsidP="00D45D7C">
      <w:pPr>
        <w:pStyle w:val="NormalWeb"/>
        <w:ind w:left="450" w:hanging="450"/>
        <w:rPr>
          <w:color w:val="auto"/>
        </w:rPr>
      </w:pPr>
      <w:r w:rsidRPr="00EC5B17">
        <w:rPr>
          <w:color w:val="auto"/>
        </w:rPr>
        <w:t xml:space="preserve">[4]     Farias, S.T.; Mungas, D.; Reed, B.R.; Harvey, D.; DeCarli, C. Progression of mild cognitive impairment to dementia in clinic-vs community-based cohorts. </w:t>
      </w:r>
      <w:r w:rsidRPr="00EC5B17">
        <w:rPr>
          <w:i/>
          <w:iCs/>
          <w:color w:val="auto"/>
        </w:rPr>
        <w:t xml:space="preserve">Arch. Neurol. </w:t>
      </w:r>
      <w:r w:rsidRPr="00EC5B17">
        <w:rPr>
          <w:b/>
          <w:bCs/>
          <w:color w:val="auto"/>
        </w:rPr>
        <w:t>2009</w:t>
      </w:r>
      <w:r w:rsidRPr="00EC5B17">
        <w:rPr>
          <w:i/>
          <w:iCs/>
          <w:color w:val="auto"/>
        </w:rPr>
        <w:t>, 66</w:t>
      </w:r>
      <w:r w:rsidRPr="00EC5B17">
        <w:rPr>
          <w:color w:val="auto"/>
        </w:rPr>
        <w:t>, 1151-1157.</w:t>
      </w:r>
    </w:p>
    <w:p w14:paraId="590EEF98" w14:textId="21F7E0DA" w:rsidR="00D45D7C" w:rsidRPr="00EC5B17" w:rsidRDefault="00D45D7C" w:rsidP="00D45D7C">
      <w:pPr>
        <w:pStyle w:val="NormalWeb"/>
        <w:ind w:left="450" w:hanging="450"/>
        <w:rPr>
          <w:color w:val="auto"/>
        </w:rPr>
      </w:pPr>
      <w:r w:rsidRPr="00EC5B17">
        <w:rPr>
          <w:color w:val="auto"/>
        </w:rPr>
        <w:t xml:space="preserve">[5]     Morris, J.C. Mild cognitive impairment and preclinical Alzheimer's disease. </w:t>
      </w:r>
      <w:r w:rsidRPr="00EC5B17">
        <w:rPr>
          <w:i/>
          <w:iCs/>
          <w:color w:val="auto"/>
        </w:rPr>
        <w:t xml:space="preserve">Geriatrics </w:t>
      </w:r>
      <w:r w:rsidRPr="00EC5B17">
        <w:rPr>
          <w:b/>
          <w:bCs/>
          <w:color w:val="auto"/>
        </w:rPr>
        <w:t>2005</w:t>
      </w:r>
      <w:r w:rsidRPr="00EC5B17">
        <w:rPr>
          <w:color w:val="auto"/>
        </w:rPr>
        <w:t>.</w:t>
      </w:r>
      <w:r w:rsidR="00583EF1" w:rsidRPr="00EC5B17">
        <w:rPr>
          <w:color w:val="auto"/>
        </w:rPr>
        <w:t xml:space="preserve"> </w:t>
      </w:r>
      <w:r w:rsidR="00583EF1" w:rsidRPr="00EC5B17">
        <w:rPr>
          <w:i/>
          <w:color w:val="auto"/>
        </w:rPr>
        <w:t>Suppl</w:t>
      </w:r>
      <w:r w:rsidR="00583EF1" w:rsidRPr="00EC5B17">
        <w:rPr>
          <w:color w:val="auto"/>
        </w:rPr>
        <w:t>, 9-14.</w:t>
      </w:r>
    </w:p>
    <w:p w14:paraId="2D0A8B23" w14:textId="77777777" w:rsidR="00D45D7C" w:rsidRPr="00EC5B17" w:rsidRDefault="00D45D7C" w:rsidP="00D45D7C">
      <w:pPr>
        <w:pStyle w:val="NormalWeb"/>
        <w:ind w:left="450" w:hanging="450"/>
        <w:rPr>
          <w:color w:val="auto"/>
        </w:rPr>
      </w:pPr>
      <w:r w:rsidRPr="00EC5B17">
        <w:rPr>
          <w:color w:val="auto"/>
        </w:rPr>
        <w:t xml:space="preserve">[6]     Barnes, D.E.; Yaffe, K. The projected effect of risk factor reduction on Alzheimer's disease prevalence. </w:t>
      </w:r>
      <w:r w:rsidRPr="00EC5B17">
        <w:rPr>
          <w:i/>
          <w:iCs/>
          <w:color w:val="auto"/>
        </w:rPr>
        <w:t xml:space="preserve">The Lancet Neurology </w:t>
      </w:r>
      <w:r w:rsidRPr="00EC5B17">
        <w:rPr>
          <w:b/>
          <w:bCs/>
          <w:color w:val="auto"/>
        </w:rPr>
        <w:t>2011</w:t>
      </w:r>
      <w:r w:rsidRPr="00EC5B17">
        <w:rPr>
          <w:i/>
          <w:iCs/>
          <w:color w:val="auto"/>
        </w:rPr>
        <w:t>, 10</w:t>
      </w:r>
      <w:r w:rsidRPr="00EC5B17">
        <w:rPr>
          <w:color w:val="auto"/>
        </w:rPr>
        <w:t>, 819-828.</w:t>
      </w:r>
    </w:p>
    <w:p w14:paraId="08888D4B" w14:textId="77777777" w:rsidR="00D45D7C" w:rsidRPr="00EC5B17" w:rsidRDefault="00D45D7C" w:rsidP="00D45D7C">
      <w:pPr>
        <w:pStyle w:val="NormalWeb"/>
        <w:ind w:left="450" w:hanging="450"/>
        <w:rPr>
          <w:color w:val="auto"/>
        </w:rPr>
      </w:pPr>
      <w:r w:rsidRPr="00EC5B17">
        <w:rPr>
          <w:color w:val="auto"/>
        </w:rPr>
        <w:lastRenderedPageBreak/>
        <w:t xml:space="preserve">[7]     Ahlskog, J.E.; Geda, Y.E.; Graff-Radford, N.R.; Petersen, R.C. In </w:t>
      </w:r>
      <w:r w:rsidRPr="00EC5B17">
        <w:rPr>
          <w:i/>
          <w:iCs/>
          <w:color w:val="auto"/>
        </w:rPr>
        <w:t xml:space="preserve">In Physical exercise as a preventive or disease-modifying treatment of dementia and brain aging; </w:t>
      </w:r>
      <w:r w:rsidRPr="00EC5B17">
        <w:rPr>
          <w:color w:val="auto"/>
        </w:rPr>
        <w:t>Mayo clinic proceedings; Elsevier: 2011; Vol. 86, pp 876-884.</w:t>
      </w:r>
    </w:p>
    <w:p w14:paraId="79A125F9" w14:textId="77777777" w:rsidR="00D45D7C" w:rsidRPr="00EC5B17" w:rsidRDefault="00D45D7C" w:rsidP="00D45D7C">
      <w:pPr>
        <w:pStyle w:val="NormalWeb"/>
        <w:ind w:left="450" w:hanging="450"/>
        <w:rPr>
          <w:color w:val="auto"/>
        </w:rPr>
      </w:pPr>
      <w:r w:rsidRPr="00EC5B17">
        <w:rPr>
          <w:color w:val="auto"/>
        </w:rPr>
        <w:t xml:space="preserve">[8]     Corbi, G.; Conti, V.; Filippelli, A.; Di Costanzo, A.; Ferrara, N. The role of physical activity on the prevention of cognitive impairment. </w:t>
      </w:r>
      <w:r w:rsidRPr="00EC5B17">
        <w:rPr>
          <w:i/>
          <w:iCs/>
          <w:color w:val="auto"/>
        </w:rPr>
        <w:t xml:space="preserve">Translational Medicine@ UniSa </w:t>
      </w:r>
      <w:r w:rsidRPr="00EC5B17">
        <w:rPr>
          <w:b/>
          <w:bCs/>
          <w:color w:val="auto"/>
        </w:rPr>
        <w:t>2015</w:t>
      </w:r>
      <w:r w:rsidRPr="00EC5B17">
        <w:rPr>
          <w:i/>
          <w:iCs/>
          <w:color w:val="auto"/>
        </w:rPr>
        <w:t>, 13</w:t>
      </w:r>
      <w:r w:rsidRPr="00EC5B17">
        <w:rPr>
          <w:color w:val="auto"/>
        </w:rPr>
        <w:t>, 42.</w:t>
      </w:r>
    </w:p>
    <w:p w14:paraId="363AB659" w14:textId="77777777" w:rsidR="00D45D7C" w:rsidRPr="00EC5B17" w:rsidRDefault="00D45D7C" w:rsidP="00D45D7C">
      <w:pPr>
        <w:pStyle w:val="NormalWeb"/>
        <w:ind w:left="450" w:hanging="450"/>
        <w:rPr>
          <w:color w:val="auto"/>
        </w:rPr>
      </w:pPr>
      <w:r w:rsidRPr="00EC5B17">
        <w:rPr>
          <w:color w:val="auto"/>
        </w:rPr>
        <w:t xml:space="preserve">[9]     Blondell, S.J.; Hammersley-Mather, R.; Veerman, J.L. Does physical activity prevent cognitive decline and dementia?: A systematic review and meta-analysis of longitudinal studies. </w:t>
      </w:r>
      <w:r w:rsidRPr="00EC5B17">
        <w:rPr>
          <w:i/>
          <w:iCs/>
          <w:color w:val="auto"/>
        </w:rPr>
        <w:t xml:space="preserve">BMC Public Health </w:t>
      </w:r>
      <w:r w:rsidRPr="00EC5B17">
        <w:rPr>
          <w:b/>
          <w:bCs/>
          <w:color w:val="auto"/>
        </w:rPr>
        <w:t>2014</w:t>
      </w:r>
      <w:r w:rsidRPr="00EC5B17">
        <w:rPr>
          <w:i/>
          <w:iCs/>
          <w:color w:val="auto"/>
        </w:rPr>
        <w:t>, 14</w:t>
      </w:r>
      <w:r w:rsidRPr="00EC5B17">
        <w:rPr>
          <w:color w:val="auto"/>
        </w:rPr>
        <w:t>, 1-12.</w:t>
      </w:r>
    </w:p>
    <w:p w14:paraId="05723599" w14:textId="77777777" w:rsidR="00D45D7C" w:rsidRPr="00EC5B17" w:rsidRDefault="00D45D7C" w:rsidP="00D45D7C">
      <w:pPr>
        <w:pStyle w:val="NormalWeb"/>
        <w:ind w:left="450" w:hanging="450"/>
        <w:rPr>
          <w:color w:val="auto"/>
        </w:rPr>
      </w:pPr>
      <w:r w:rsidRPr="00EC5B17">
        <w:rPr>
          <w:color w:val="auto"/>
        </w:rPr>
        <w:t xml:space="preserve">[10]     Cammisuli, D.M.; Innocenti, A.; Franzoni, F.; Pruneti, C. Aerobic exercise effects upon cognition in Mild Cognitive Impairment: A systematic review of randomized controlled trials. </w:t>
      </w:r>
      <w:r w:rsidRPr="00EC5B17">
        <w:rPr>
          <w:i/>
          <w:iCs/>
          <w:color w:val="auto"/>
        </w:rPr>
        <w:t xml:space="preserve">Arch. Ital. Biol. </w:t>
      </w:r>
      <w:r w:rsidRPr="00EC5B17">
        <w:rPr>
          <w:b/>
          <w:bCs/>
          <w:color w:val="auto"/>
        </w:rPr>
        <w:t>2017</w:t>
      </w:r>
      <w:r w:rsidRPr="00EC5B17">
        <w:rPr>
          <w:i/>
          <w:iCs/>
          <w:color w:val="auto"/>
        </w:rPr>
        <w:t>, 155</w:t>
      </w:r>
      <w:r w:rsidRPr="00EC5B17">
        <w:rPr>
          <w:color w:val="auto"/>
        </w:rPr>
        <w:t>, 55-63.</w:t>
      </w:r>
    </w:p>
    <w:p w14:paraId="097EEA14" w14:textId="77777777" w:rsidR="00D45D7C" w:rsidRPr="00EC5B17" w:rsidRDefault="00D45D7C" w:rsidP="00D45D7C">
      <w:pPr>
        <w:pStyle w:val="NormalWeb"/>
        <w:ind w:left="450" w:hanging="450"/>
        <w:rPr>
          <w:color w:val="auto"/>
        </w:rPr>
      </w:pPr>
      <w:r w:rsidRPr="00EC5B17">
        <w:rPr>
          <w:color w:val="auto"/>
        </w:rPr>
        <w:t xml:space="preserve">[11]     Gallaway, P.J.; Miyake, H.; Buchowski, M.S.; Shimada, M.; Yoshitake, Y.; Kim, A.S.; Hongu, N. Physical activity: a viable way to reduce the risks of mild cognitive impairment, Alzheimer’s disease, and vascular dementia in older adults. </w:t>
      </w:r>
      <w:r w:rsidRPr="00EC5B17">
        <w:rPr>
          <w:i/>
          <w:iCs/>
          <w:color w:val="auto"/>
        </w:rPr>
        <w:t xml:space="preserve">Brain sciences </w:t>
      </w:r>
      <w:r w:rsidRPr="00EC5B17">
        <w:rPr>
          <w:b/>
          <w:bCs/>
          <w:color w:val="auto"/>
        </w:rPr>
        <w:t>2017</w:t>
      </w:r>
      <w:r w:rsidRPr="00EC5B17">
        <w:rPr>
          <w:i/>
          <w:iCs/>
          <w:color w:val="auto"/>
        </w:rPr>
        <w:t>, 7</w:t>
      </w:r>
      <w:r w:rsidRPr="00EC5B17">
        <w:rPr>
          <w:color w:val="auto"/>
        </w:rPr>
        <w:t>, 22.</w:t>
      </w:r>
    </w:p>
    <w:p w14:paraId="64E6BD48" w14:textId="77777777" w:rsidR="00D45D7C" w:rsidRPr="00EC5B17" w:rsidRDefault="00D45D7C" w:rsidP="00D45D7C">
      <w:pPr>
        <w:pStyle w:val="NormalWeb"/>
        <w:ind w:left="450" w:hanging="450"/>
        <w:rPr>
          <w:color w:val="auto"/>
        </w:rPr>
      </w:pPr>
      <w:r w:rsidRPr="00EC5B17">
        <w:rPr>
          <w:color w:val="auto"/>
        </w:rPr>
        <w:t xml:space="preserve">[12]     Lautenschlager, N.T.; Cox, K.; Kurz, A.F. Physical activity and mild cognitive impairment and Alzheimer’s disease. </w:t>
      </w:r>
      <w:r w:rsidRPr="00EC5B17">
        <w:rPr>
          <w:i/>
          <w:iCs/>
          <w:color w:val="auto"/>
        </w:rPr>
        <w:t xml:space="preserve">Current neurology and neuroscience reports </w:t>
      </w:r>
      <w:r w:rsidRPr="00EC5B17">
        <w:rPr>
          <w:b/>
          <w:bCs/>
          <w:color w:val="auto"/>
        </w:rPr>
        <w:t>2010</w:t>
      </w:r>
      <w:r w:rsidRPr="00EC5B17">
        <w:rPr>
          <w:i/>
          <w:iCs/>
          <w:color w:val="auto"/>
        </w:rPr>
        <w:t>, 10</w:t>
      </w:r>
      <w:r w:rsidRPr="00EC5B17">
        <w:rPr>
          <w:color w:val="auto"/>
        </w:rPr>
        <w:t>, 352-358.</w:t>
      </w:r>
    </w:p>
    <w:p w14:paraId="02F85FF5" w14:textId="77777777" w:rsidR="00D45D7C" w:rsidRPr="00EC5B17" w:rsidRDefault="00D45D7C" w:rsidP="00D45D7C">
      <w:pPr>
        <w:pStyle w:val="NormalWeb"/>
        <w:ind w:left="450" w:hanging="450"/>
        <w:rPr>
          <w:color w:val="auto"/>
        </w:rPr>
      </w:pPr>
      <w:r w:rsidRPr="00EC5B17">
        <w:rPr>
          <w:color w:val="auto"/>
        </w:rPr>
        <w:t xml:space="preserve">[13]     Sofi, F.; Valecchi, D.; Bacci, D.; Abbate, R.; Gensini, G.F.; Casini, A.; Macchi, C. Physical activity and risk of cognitive decline: a meta‐analysis of prospective studies. </w:t>
      </w:r>
      <w:r w:rsidRPr="00EC5B17">
        <w:rPr>
          <w:i/>
          <w:iCs/>
          <w:color w:val="auto"/>
        </w:rPr>
        <w:t xml:space="preserve">J. Intern. Med. </w:t>
      </w:r>
      <w:r w:rsidRPr="00EC5B17">
        <w:rPr>
          <w:b/>
          <w:bCs/>
          <w:color w:val="auto"/>
        </w:rPr>
        <w:t>2011</w:t>
      </w:r>
      <w:r w:rsidRPr="00EC5B17">
        <w:rPr>
          <w:i/>
          <w:iCs/>
          <w:color w:val="auto"/>
        </w:rPr>
        <w:t>, 269</w:t>
      </w:r>
      <w:r w:rsidRPr="00EC5B17">
        <w:rPr>
          <w:color w:val="auto"/>
        </w:rPr>
        <w:t>, 107-117.</w:t>
      </w:r>
    </w:p>
    <w:p w14:paraId="0D85E398" w14:textId="7E6F7785" w:rsidR="00D45D7C" w:rsidRPr="00EC5B17" w:rsidRDefault="00D45D7C" w:rsidP="00D45D7C">
      <w:pPr>
        <w:pStyle w:val="NormalWeb"/>
        <w:ind w:left="450" w:hanging="450"/>
        <w:rPr>
          <w:color w:val="auto"/>
        </w:rPr>
      </w:pPr>
      <w:r w:rsidRPr="00EC5B17">
        <w:rPr>
          <w:color w:val="auto"/>
        </w:rPr>
        <w:t xml:space="preserve">[14]     The Centre for Diet and Activity Research Evidence Brief 4: Walking &amp; Cycling for Transport. </w:t>
      </w:r>
      <w:hyperlink r:id="rId27" w:tgtFrame="_blank" w:history="1">
        <w:r w:rsidRPr="00EC5B17">
          <w:rPr>
            <w:rStyle w:val="Hyperlink"/>
            <w:i/>
            <w:iCs/>
            <w:color w:val="auto"/>
          </w:rPr>
          <w:t>https://www.cedar.iph.cam.ac.uk/resources/evidence/eb-why-active-travel-web/</w:t>
        </w:r>
      </w:hyperlink>
      <w:r w:rsidR="00583EF1" w:rsidRPr="00EC5B17">
        <w:rPr>
          <w:color w:val="auto"/>
        </w:rPr>
        <w:t xml:space="preserve"> (accessed 05/03/</w:t>
      </w:r>
      <w:r w:rsidRPr="00EC5B17">
        <w:rPr>
          <w:color w:val="auto"/>
        </w:rPr>
        <w:t>2021).</w:t>
      </w:r>
    </w:p>
    <w:p w14:paraId="6478EA6D" w14:textId="77777777" w:rsidR="00D45D7C" w:rsidRPr="00EC5B17" w:rsidRDefault="00D45D7C" w:rsidP="00D45D7C">
      <w:pPr>
        <w:pStyle w:val="NormalWeb"/>
        <w:ind w:left="450" w:hanging="450"/>
        <w:rPr>
          <w:color w:val="auto"/>
        </w:rPr>
      </w:pPr>
      <w:r w:rsidRPr="00EC5B17">
        <w:rPr>
          <w:color w:val="auto"/>
        </w:rPr>
        <w:t xml:space="preserve">[15]     Vancampfort, D.; Smith, L.; Stubbs, B.; Swinnen, N.; Firth, J.; Schuch, F.B.; Koyanagi, A. Associations between active travel and physical multi-morbidity in six low-and middle-income countries among community-dwelling older adults: A cross-sectional study. </w:t>
      </w:r>
      <w:r w:rsidRPr="00EC5B17">
        <w:rPr>
          <w:i/>
          <w:iCs/>
          <w:color w:val="auto"/>
        </w:rPr>
        <w:t xml:space="preserve">PloS one </w:t>
      </w:r>
      <w:r w:rsidRPr="00EC5B17">
        <w:rPr>
          <w:b/>
          <w:bCs/>
          <w:color w:val="auto"/>
        </w:rPr>
        <w:t>2018</w:t>
      </w:r>
      <w:r w:rsidRPr="00EC5B17">
        <w:rPr>
          <w:i/>
          <w:iCs/>
          <w:color w:val="auto"/>
        </w:rPr>
        <w:t>, 13</w:t>
      </w:r>
      <w:r w:rsidRPr="00EC5B17">
        <w:rPr>
          <w:color w:val="auto"/>
        </w:rPr>
        <w:t>, e0203277.</w:t>
      </w:r>
    </w:p>
    <w:p w14:paraId="0DC64EE3" w14:textId="43EB65E3" w:rsidR="00D45D7C" w:rsidRPr="00EC5B17" w:rsidRDefault="00D45D7C" w:rsidP="00D45D7C">
      <w:pPr>
        <w:pStyle w:val="NormalWeb"/>
        <w:ind w:left="450" w:hanging="450"/>
        <w:rPr>
          <w:color w:val="auto"/>
        </w:rPr>
      </w:pPr>
      <w:r w:rsidRPr="00EC5B17">
        <w:rPr>
          <w:color w:val="auto"/>
        </w:rPr>
        <w:t xml:space="preserve">[16]     World Health Organization Physical activity. </w:t>
      </w:r>
      <w:hyperlink r:id="rId28" w:tgtFrame="_blank" w:history="1">
        <w:r w:rsidRPr="00EC5B17">
          <w:rPr>
            <w:rStyle w:val="Hyperlink"/>
            <w:i/>
            <w:iCs/>
            <w:color w:val="auto"/>
          </w:rPr>
          <w:t>https://www.who.int/news-room/fact-sheets/detail/physical-activity</w:t>
        </w:r>
      </w:hyperlink>
      <w:r w:rsidRPr="00EC5B17">
        <w:rPr>
          <w:color w:val="auto"/>
        </w:rPr>
        <w:t xml:space="preserve"> (accessed </w:t>
      </w:r>
      <w:r w:rsidR="00583EF1" w:rsidRPr="00EC5B17">
        <w:rPr>
          <w:color w:val="auto"/>
        </w:rPr>
        <w:t>05/03/</w:t>
      </w:r>
      <w:r w:rsidRPr="00EC5B17">
        <w:rPr>
          <w:color w:val="auto"/>
        </w:rPr>
        <w:t>2021).</w:t>
      </w:r>
    </w:p>
    <w:p w14:paraId="0BCD148A" w14:textId="77777777" w:rsidR="00D45D7C" w:rsidRPr="00EC5B17" w:rsidRDefault="00D45D7C" w:rsidP="00D45D7C">
      <w:pPr>
        <w:pStyle w:val="NormalWeb"/>
        <w:ind w:left="450" w:hanging="450"/>
        <w:rPr>
          <w:color w:val="auto"/>
        </w:rPr>
      </w:pPr>
      <w:r w:rsidRPr="00EC5B17">
        <w:rPr>
          <w:color w:val="auto"/>
        </w:rPr>
        <w:t xml:space="preserve">[17]     Kowal, P.; Chatterji, S.; Naidoo, N.; Biritwum, R.; Fan, W.; Lopez Ridaura, R.; Maximova, T.; Arokiasamy, P.; Phaswana-Mafuya, N.; Williams, S. Data resource profile: the World Health Organization Study on global AGEing and adult health (SAGE). </w:t>
      </w:r>
      <w:r w:rsidRPr="00EC5B17">
        <w:rPr>
          <w:i/>
          <w:iCs/>
          <w:color w:val="auto"/>
        </w:rPr>
        <w:t xml:space="preserve">Int. J. Epidemiol. </w:t>
      </w:r>
      <w:r w:rsidRPr="00EC5B17">
        <w:rPr>
          <w:b/>
          <w:bCs/>
          <w:color w:val="auto"/>
        </w:rPr>
        <w:t>2012</w:t>
      </w:r>
      <w:r w:rsidRPr="00EC5B17">
        <w:rPr>
          <w:i/>
          <w:iCs/>
          <w:color w:val="auto"/>
        </w:rPr>
        <w:t>, 41</w:t>
      </w:r>
      <w:r w:rsidRPr="00EC5B17">
        <w:rPr>
          <w:color w:val="auto"/>
        </w:rPr>
        <w:t>, 1639-1649.</w:t>
      </w:r>
    </w:p>
    <w:p w14:paraId="55999CD7" w14:textId="77777777" w:rsidR="00D45D7C" w:rsidRPr="00EC5B17" w:rsidRDefault="00D45D7C" w:rsidP="00D45D7C">
      <w:pPr>
        <w:pStyle w:val="NormalWeb"/>
        <w:ind w:left="450" w:hanging="450"/>
        <w:rPr>
          <w:color w:val="auto"/>
        </w:rPr>
      </w:pPr>
      <w:r w:rsidRPr="00EC5B17">
        <w:rPr>
          <w:color w:val="auto"/>
        </w:rPr>
        <w:t xml:space="preserve">[18]     Bull, F.C.; Maslin, T.S.; Armstrong, T. Global physical activity questionnaire (GPAQ): nine country reliability and validity study. </w:t>
      </w:r>
      <w:r w:rsidRPr="00EC5B17">
        <w:rPr>
          <w:i/>
          <w:iCs/>
          <w:color w:val="auto"/>
        </w:rPr>
        <w:t xml:space="preserve">Journal of Physical Activity and health </w:t>
      </w:r>
      <w:r w:rsidRPr="00EC5B17">
        <w:rPr>
          <w:b/>
          <w:bCs/>
          <w:color w:val="auto"/>
        </w:rPr>
        <w:t>2009</w:t>
      </w:r>
      <w:r w:rsidRPr="00EC5B17">
        <w:rPr>
          <w:i/>
          <w:iCs/>
          <w:color w:val="auto"/>
        </w:rPr>
        <w:t>, 6</w:t>
      </w:r>
      <w:r w:rsidRPr="00EC5B17">
        <w:rPr>
          <w:color w:val="auto"/>
        </w:rPr>
        <w:t>, 790-804.</w:t>
      </w:r>
    </w:p>
    <w:p w14:paraId="0122D27B" w14:textId="77777777" w:rsidR="00D45D7C" w:rsidRPr="00EC5B17" w:rsidRDefault="00D45D7C" w:rsidP="00D45D7C">
      <w:pPr>
        <w:pStyle w:val="NormalWeb"/>
        <w:ind w:left="450" w:hanging="450"/>
        <w:rPr>
          <w:color w:val="auto"/>
        </w:rPr>
      </w:pPr>
      <w:r w:rsidRPr="00EC5B17">
        <w:rPr>
          <w:color w:val="auto"/>
        </w:rPr>
        <w:t xml:space="preserve">[19]     Laverty, A.A.; Palladino, R.; Lee, J.T.; Millett, C. Associations between active travel and weight, blood pressure and diabetes in six middle income countries: a cross-sectional study in older adults. </w:t>
      </w:r>
      <w:r w:rsidRPr="00EC5B17">
        <w:rPr>
          <w:i/>
          <w:iCs/>
          <w:color w:val="auto"/>
        </w:rPr>
        <w:t xml:space="preserve">International Journal of Behavioral Nutrition and Physical Activity </w:t>
      </w:r>
      <w:r w:rsidRPr="00EC5B17">
        <w:rPr>
          <w:b/>
          <w:bCs/>
          <w:color w:val="auto"/>
        </w:rPr>
        <w:t>2015</w:t>
      </w:r>
      <w:r w:rsidRPr="00EC5B17">
        <w:rPr>
          <w:i/>
          <w:iCs/>
          <w:color w:val="auto"/>
        </w:rPr>
        <w:t>, 12</w:t>
      </w:r>
      <w:r w:rsidRPr="00EC5B17">
        <w:rPr>
          <w:color w:val="auto"/>
        </w:rPr>
        <w:t>, 1-11.</w:t>
      </w:r>
    </w:p>
    <w:p w14:paraId="2FF15B27" w14:textId="77777777" w:rsidR="00D45D7C" w:rsidRPr="00EC5B17" w:rsidRDefault="00D45D7C" w:rsidP="00D45D7C">
      <w:pPr>
        <w:pStyle w:val="NormalWeb"/>
        <w:ind w:left="450" w:hanging="450"/>
        <w:rPr>
          <w:color w:val="auto"/>
        </w:rPr>
      </w:pPr>
      <w:r w:rsidRPr="00EC5B17">
        <w:rPr>
          <w:color w:val="auto"/>
        </w:rPr>
        <w:t xml:space="preserve">[20]     Albert, M.S.; DeKosky, S.T.; Dickson, D.; Dubois, B.; Feldman, H.H.; Fox, N.C.; Gamst, A.; Holtzman, D.M.; Jagust, W.J.; Petersen, R.C. The diagnosis of mild cognitive impairment due to Alzheimer's disease: recommendations from the National Institute on Aging‐Alzheimer's Association workgroups on diagnostic guidelines for Alzheimer's disease. </w:t>
      </w:r>
      <w:r w:rsidRPr="00EC5B17">
        <w:rPr>
          <w:i/>
          <w:iCs/>
          <w:color w:val="auto"/>
        </w:rPr>
        <w:t xml:space="preserve">Alzheimer's &amp; dementia </w:t>
      </w:r>
      <w:r w:rsidRPr="00EC5B17">
        <w:rPr>
          <w:b/>
          <w:bCs/>
          <w:color w:val="auto"/>
        </w:rPr>
        <w:t>2011</w:t>
      </w:r>
      <w:r w:rsidRPr="00EC5B17">
        <w:rPr>
          <w:i/>
          <w:iCs/>
          <w:color w:val="auto"/>
        </w:rPr>
        <w:t>, 7</w:t>
      </w:r>
      <w:r w:rsidRPr="00EC5B17">
        <w:rPr>
          <w:color w:val="auto"/>
        </w:rPr>
        <w:t>, 270-279.</w:t>
      </w:r>
    </w:p>
    <w:p w14:paraId="5942AFEC" w14:textId="77777777" w:rsidR="00D45D7C" w:rsidRPr="00EC5B17" w:rsidRDefault="00D45D7C" w:rsidP="00D45D7C">
      <w:pPr>
        <w:pStyle w:val="NormalWeb"/>
        <w:ind w:left="450" w:hanging="450"/>
        <w:rPr>
          <w:color w:val="auto"/>
        </w:rPr>
      </w:pPr>
      <w:r w:rsidRPr="00EC5B17">
        <w:rPr>
          <w:color w:val="auto"/>
        </w:rPr>
        <w:t xml:space="preserve">[21]     Koyanagi, A.; Lara, E.; Stubbs, B.; Carvalho, A.F.; Oh, H.; Stickley, A.; Veronese, N.; Vancampfort, D. Chronic physical conditions, multimorbidity, and mild cognitive impairment in low‐and middle‐income countries. </w:t>
      </w:r>
      <w:r w:rsidRPr="00EC5B17">
        <w:rPr>
          <w:i/>
          <w:iCs/>
          <w:color w:val="auto"/>
        </w:rPr>
        <w:t xml:space="preserve">J. Am. Geriatr. Soc. </w:t>
      </w:r>
      <w:r w:rsidRPr="00EC5B17">
        <w:rPr>
          <w:b/>
          <w:bCs/>
          <w:color w:val="auto"/>
        </w:rPr>
        <w:t>2018</w:t>
      </w:r>
      <w:r w:rsidRPr="00EC5B17">
        <w:rPr>
          <w:i/>
          <w:iCs/>
          <w:color w:val="auto"/>
        </w:rPr>
        <w:t>, 66</w:t>
      </w:r>
      <w:r w:rsidRPr="00EC5B17">
        <w:rPr>
          <w:color w:val="auto"/>
        </w:rPr>
        <w:t>, 721-727.</w:t>
      </w:r>
    </w:p>
    <w:p w14:paraId="6E63E462" w14:textId="77777777" w:rsidR="00D45D7C" w:rsidRPr="00EC5B17" w:rsidRDefault="00D45D7C" w:rsidP="00D45D7C">
      <w:pPr>
        <w:pStyle w:val="NormalWeb"/>
        <w:ind w:left="450" w:hanging="450"/>
        <w:rPr>
          <w:color w:val="auto"/>
        </w:rPr>
      </w:pPr>
      <w:r w:rsidRPr="00EC5B17">
        <w:rPr>
          <w:color w:val="auto"/>
        </w:rPr>
        <w:t xml:space="preserve">[22]     Koyanagi, A.; Oh, H.; Vancampfort, D.; Carvalho, A.F.; Veronese, N.; Stubbs, B.; Lara, E. Perceived stress and mild cognitive impairment among 32,715 community-dwelling older adults across six low-and middle-income countries. </w:t>
      </w:r>
      <w:r w:rsidRPr="00EC5B17">
        <w:rPr>
          <w:i/>
          <w:iCs/>
          <w:color w:val="auto"/>
        </w:rPr>
        <w:t xml:space="preserve">Gerontology </w:t>
      </w:r>
      <w:r w:rsidRPr="00EC5B17">
        <w:rPr>
          <w:b/>
          <w:bCs/>
          <w:color w:val="auto"/>
        </w:rPr>
        <w:t>2019</w:t>
      </w:r>
      <w:r w:rsidRPr="00EC5B17">
        <w:rPr>
          <w:i/>
          <w:iCs/>
          <w:color w:val="auto"/>
        </w:rPr>
        <w:t>, 65</w:t>
      </w:r>
      <w:r w:rsidRPr="00EC5B17">
        <w:rPr>
          <w:color w:val="auto"/>
        </w:rPr>
        <w:t>, 155-163.</w:t>
      </w:r>
    </w:p>
    <w:p w14:paraId="093D7E7D" w14:textId="77777777" w:rsidR="00D45D7C" w:rsidRPr="00EC5B17" w:rsidRDefault="00D45D7C" w:rsidP="00D45D7C">
      <w:pPr>
        <w:pStyle w:val="NormalWeb"/>
        <w:ind w:left="450" w:hanging="450"/>
        <w:rPr>
          <w:color w:val="auto"/>
        </w:rPr>
      </w:pPr>
      <w:r w:rsidRPr="00EC5B17">
        <w:rPr>
          <w:color w:val="auto"/>
        </w:rPr>
        <w:lastRenderedPageBreak/>
        <w:t xml:space="preserve">[23]     Morris, J.C.; Heyman, A.; Mohs, R.C.; Hughes, J.P.; van Belle, G.; Fillenbaum, G.; Mellits, E.D.; Clark, C. The consortium to establish a registry for Alzheimer's disease (CERAD): I. Clinical and neuropsychological assessment of Alzheimer's disease. </w:t>
      </w:r>
      <w:r w:rsidRPr="00EC5B17">
        <w:rPr>
          <w:i/>
          <w:iCs/>
          <w:color w:val="auto"/>
        </w:rPr>
        <w:t xml:space="preserve">Neurology </w:t>
      </w:r>
      <w:r w:rsidRPr="00EC5B17">
        <w:rPr>
          <w:b/>
          <w:bCs/>
          <w:color w:val="auto"/>
        </w:rPr>
        <w:t>1989</w:t>
      </w:r>
      <w:r w:rsidRPr="00EC5B17">
        <w:rPr>
          <w:color w:val="auto"/>
        </w:rPr>
        <w:t>.</w:t>
      </w:r>
    </w:p>
    <w:p w14:paraId="172A30B1" w14:textId="77777777" w:rsidR="00D45D7C" w:rsidRPr="00EC5B17" w:rsidRDefault="00D45D7C" w:rsidP="00D45D7C">
      <w:pPr>
        <w:pStyle w:val="NormalWeb"/>
        <w:ind w:left="450" w:hanging="450"/>
        <w:rPr>
          <w:color w:val="auto"/>
        </w:rPr>
      </w:pPr>
      <w:r w:rsidRPr="00EC5B17">
        <w:rPr>
          <w:color w:val="auto"/>
        </w:rPr>
        <w:t xml:space="preserve">[24]     Wechsler, D. Wechsler adult intelligence scale--. </w:t>
      </w:r>
      <w:r w:rsidRPr="00EC5B17">
        <w:rPr>
          <w:b/>
          <w:bCs/>
          <w:color w:val="auto"/>
        </w:rPr>
        <w:t>1955</w:t>
      </w:r>
      <w:r w:rsidRPr="00EC5B17">
        <w:rPr>
          <w:color w:val="auto"/>
        </w:rPr>
        <w:t>.</w:t>
      </w:r>
    </w:p>
    <w:p w14:paraId="489AC161" w14:textId="77777777" w:rsidR="00D45D7C" w:rsidRPr="00EC5B17" w:rsidRDefault="00D45D7C" w:rsidP="00D45D7C">
      <w:pPr>
        <w:pStyle w:val="NormalWeb"/>
        <w:ind w:left="450" w:hanging="450"/>
        <w:rPr>
          <w:color w:val="auto"/>
        </w:rPr>
      </w:pPr>
      <w:r w:rsidRPr="00EC5B17">
        <w:rPr>
          <w:color w:val="auto"/>
        </w:rPr>
        <w:t xml:space="preserve">[25]     Katz, S.; Ford, A.B.; Moskowitz, R.W.; Jackson, B.A.; Jaffe, M.W. Studies of illness in the aged: the index of ADL: a standardized measure of biological and psychosocial function. </w:t>
      </w:r>
      <w:r w:rsidRPr="00EC5B17">
        <w:rPr>
          <w:i/>
          <w:iCs/>
          <w:color w:val="auto"/>
        </w:rPr>
        <w:t xml:space="preserve">JAMA </w:t>
      </w:r>
      <w:r w:rsidRPr="00EC5B17">
        <w:rPr>
          <w:b/>
          <w:bCs/>
          <w:color w:val="auto"/>
        </w:rPr>
        <w:t>1963</w:t>
      </w:r>
      <w:r w:rsidRPr="00EC5B17">
        <w:rPr>
          <w:i/>
          <w:iCs/>
          <w:color w:val="auto"/>
        </w:rPr>
        <w:t>, 185</w:t>
      </w:r>
      <w:r w:rsidRPr="00EC5B17">
        <w:rPr>
          <w:color w:val="auto"/>
        </w:rPr>
        <w:t>, 914-919.</w:t>
      </w:r>
    </w:p>
    <w:p w14:paraId="73F98039" w14:textId="77777777" w:rsidR="00D45D7C" w:rsidRPr="00EC5B17" w:rsidRDefault="00D45D7C" w:rsidP="00D45D7C">
      <w:pPr>
        <w:pStyle w:val="NormalWeb"/>
        <w:ind w:left="450" w:hanging="450"/>
        <w:rPr>
          <w:color w:val="auto"/>
        </w:rPr>
      </w:pPr>
      <w:r w:rsidRPr="00EC5B17">
        <w:rPr>
          <w:color w:val="auto"/>
        </w:rPr>
        <w:t xml:space="preserve">[26]     Vancampfort, D.; Stubbs, B.; Lara, E.; Vandenbulcke, M.; Swinnen, N.; Koyanagi, A. Mild cognitive impairment and physical activity in the general population: Findings from six low-and middle-income countries. </w:t>
      </w:r>
      <w:r w:rsidRPr="00EC5B17">
        <w:rPr>
          <w:i/>
          <w:iCs/>
          <w:color w:val="auto"/>
        </w:rPr>
        <w:t xml:space="preserve">Exp. Gerontol. </w:t>
      </w:r>
      <w:r w:rsidRPr="00EC5B17">
        <w:rPr>
          <w:b/>
          <w:bCs/>
          <w:color w:val="auto"/>
        </w:rPr>
        <w:t>2017</w:t>
      </w:r>
      <w:r w:rsidRPr="00EC5B17">
        <w:rPr>
          <w:i/>
          <w:iCs/>
          <w:color w:val="auto"/>
        </w:rPr>
        <w:t>, 100</w:t>
      </w:r>
      <w:r w:rsidRPr="00EC5B17">
        <w:rPr>
          <w:color w:val="auto"/>
        </w:rPr>
        <w:t>, 100-105.</w:t>
      </w:r>
    </w:p>
    <w:p w14:paraId="45B910AE" w14:textId="77777777" w:rsidR="00D45D7C" w:rsidRPr="00EC5B17" w:rsidRDefault="00D45D7C" w:rsidP="00D45D7C">
      <w:pPr>
        <w:pStyle w:val="NormalWeb"/>
        <w:ind w:left="450" w:hanging="450"/>
        <w:rPr>
          <w:color w:val="auto"/>
        </w:rPr>
      </w:pPr>
      <w:r w:rsidRPr="00EC5B17">
        <w:rPr>
          <w:color w:val="auto"/>
        </w:rPr>
        <w:t xml:space="preserve">[27]     Lara, E.; Koyanagi, A.; Olaya, B.; Lobo, A.; Miret, M.; Tyrovolas, S.; Ayuso‐Mateos, J.L.; Haro, J.M. Mild cognitive impairment in a Spanish representative sample: prevalence and associated factors. </w:t>
      </w:r>
      <w:r w:rsidRPr="00EC5B17">
        <w:rPr>
          <w:i/>
          <w:iCs/>
          <w:color w:val="auto"/>
        </w:rPr>
        <w:t xml:space="preserve">Int. J. Geriatr. Psychiatry </w:t>
      </w:r>
      <w:r w:rsidRPr="00EC5B17">
        <w:rPr>
          <w:b/>
          <w:bCs/>
          <w:color w:val="auto"/>
        </w:rPr>
        <w:t>2016</w:t>
      </w:r>
      <w:r w:rsidRPr="00EC5B17">
        <w:rPr>
          <w:i/>
          <w:iCs/>
          <w:color w:val="auto"/>
        </w:rPr>
        <w:t>, 31</w:t>
      </w:r>
      <w:r w:rsidRPr="00EC5B17">
        <w:rPr>
          <w:color w:val="auto"/>
        </w:rPr>
        <w:t>, 858-867.</w:t>
      </w:r>
    </w:p>
    <w:p w14:paraId="67C1B45B" w14:textId="77777777" w:rsidR="00D45D7C" w:rsidRPr="00EC5B17" w:rsidRDefault="00D45D7C" w:rsidP="00D45D7C">
      <w:pPr>
        <w:pStyle w:val="NormalWeb"/>
        <w:ind w:left="450" w:hanging="450"/>
        <w:rPr>
          <w:color w:val="auto"/>
        </w:rPr>
      </w:pPr>
      <w:r w:rsidRPr="00EC5B17">
        <w:rPr>
          <w:color w:val="auto"/>
        </w:rPr>
        <w:t xml:space="preserve">[28]     Koyanagi, A.; Stickley, A. The association between sleep problems and psychotic symptoms in the general population: a global perspective. </w:t>
      </w:r>
      <w:r w:rsidRPr="00EC5B17">
        <w:rPr>
          <w:i/>
          <w:iCs/>
          <w:color w:val="auto"/>
        </w:rPr>
        <w:t xml:space="preserve">Sleep </w:t>
      </w:r>
      <w:r w:rsidRPr="00EC5B17">
        <w:rPr>
          <w:b/>
          <w:bCs/>
          <w:color w:val="auto"/>
        </w:rPr>
        <w:t>2015</w:t>
      </w:r>
      <w:r w:rsidRPr="00EC5B17">
        <w:rPr>
          <w:i/>
          <w:iCs/>
          <w:color w:val="auto"/>
        </w:rPr>
        <w:t>, 38</w:t>
      </w:r>
      <w:r w:rsidRPr="00EC5B17">
        <w:rPr>
          <w:color w:val="auto"/>
        </w:rPr>
        <w:t>, 1875-1885.</w:t>
      </w:r>
    </w:p>
    <w:p w14:paraId="0D30FC66" w14:textId="77777777" w:rsidR="00D45D7C" w:rsidRPr="00EC5B17" w:rsidRDefault="00D45D7C" w:rsidP="00D45D7C">
      <w:pPr>
        <w:pStyle w:val="NormalWeb"/>
        <w:ind w:left="450" w:hanging="450"/>
        <w:rPr>
          <w:color w:val="auto"/>
        </w:rPr>
      </w:pPr>
      <w:r w:rsidRPr="00EC5B17">
        <w:rPr>
          <w:color w:val="auto"/>
        </w:rPr>
        <w:t xml:space="preserve">[29]     Stubbs, B.; Koyanagi, A.; Hallgren, M.; Firth, J.; Richards, J.; Schuch, F.; Rosenbaum, S.; Mugisha, J.; Veronese, N.; Lahti, J. Physical activity and anxiety: A perspective from the World Health Survey. </w:t>
      </w:r>
      <w:r w:rsidRPr="00EC5B17">
        <w:rPr>
          <w:i/>
          <w:iCs/>
          <w:color w:val="auto"/>
        </w:rPr>
        <w:t xml:space="preserve">J. Affect. Disord. </w:t>
      </w:r>
      <w:r w:rsidRPr="00EC5B17">
        <w:rPr>
          <w:b/>
          <w:bCs/>
          <w:color w:val="auto"/>
        </w:rPr>
        <w:t>2017</w:t>
      </w:r>
      <w:r w:rsidRPr="00EC5B17">
        <w:rPr>
          <w:i/>
          <w:iCs/>
          <w:color w:val="auto"/>
        </w:rPr>
        <w:t>, 208</w:t>
      </w:r>
      <w:r w:rsidRPr="00EC5B17">
        <w:rPr>
          <w:color w:val="auto"/>
        </w:rPr>
        <w:t>, 545-552.</w:t>
      </w:r>
    </w:p>
    <w:p w14:paraId="2B4F99C4" w14:textId="77777777" w:rsidR="00D45D7C" w:rsidRPr="00EC5B17" w:rsidRDefault="00D45D7C" w:rsidP="00D45D7C">
      <w:pPr>
        <w:pStyle w:val="NormalWeb"/>
        <w:ind w:left="450" w:hanging="450"/>
        <w:rPr>
          <w:color w:val="auto"/>
        </w:rPr>
      </w:pPr>
      <w:r w:rsidRPr="00EC5B17">
        <w:rPr>
          <w:color w:val="auto"/>
        </w:rPr>
        <w:t xml:space="preserve">[30]     Kessler, R.C.; Üstün, T.B. The world mental health (WMH) survey initiative version of the world health organization (WHO) composite international diagnostic interview (CIDI). </w:t>
      </w:r>
      <w:r w:rsidRPr="00EC5B17">
        <w:rPr>
          <w:i/>
          <w:iCs/>
          <w:color w:val="auto"/>
        </w:rPr>
        <w:t xml:space="preserve">International journal of methods in psychiatric research </w:t>
      </w:r>
      <w:r w:rsidRPr="00EC5B17">
        <w:rPr>
          <w:b/>
          <w:bCs/>
          <w:color w:val="auto"/>
        </w:rPr>
        <w:t>2004</w:t>
      </w:r>
      <w:r w:rsidRPr="00EC5B17">
        <w:rPr>
          <w:i/>
          <w:iCs/>
          <w:color w:val="auto"/>
        </w:rPr>
        <w:t>, 13</w:t>
      </w:r>
      <w:r w:rsidRPr="00EC5B17">
        <w:rPr>
          <w:color w:val="auto"/>
        </w:rPr>
        <w:t>, 93-121.</w:t>
      </w:r>
    </w:p>
    <w:p w14:paraId="27CABD56" w14:textId="18508157" w:rsidR="00D45D7C" w:rsidRPr="00EC5B17" w:rsidRDefault="00D45D7C" w:rsidP="00D45D7C">
      <w:pPr>
        <w:pStyle w:val="NormalWeb"/>
        <w:ind w:left="450" w:hanging="450"/>
        <w:rPr>
          <w:color w:val="auto"/>
        </w:rPr>
      </w:pPr>
      <w:r w:rsidRPr="00EC5B17">
        <w:rPr>
          <w:color w:val="auto"/>
        </w:rPr>
        <w:t>[31]     American Psychiatric Association</w:t>
      </w:r>
      <w:r w:rsidRPr="00EC5B17">
        <w:rPr>
          <w:i/>
          <w:iCs/>
          <w:color w:val="auto"/>
        </w:rPr>
        <w:t xml:space="preserve"> Diagnostic and statistical manual of mental disorders (DSM-5®); </w:t>
      </w:r>
      <w:r w:rsidR="00583EF1" w:rsidRPr="00EC5B17">
        <w:rPr>
          <w:color w:val="auto"/>
        </w:rPr>
        <w:t>American Psychiatric Pub: 2013</w:t>
      </w:r>
      <w:r w:rsidRPr="00EC5B17">
        <w:rPr>
          <w:color w:val="auto"/>
        </w:rPr>
        <w:t>.</w:t>
      </w:r>
    </w:p>
    <w:p w14:paraId="27CE4A82" w14:textId="77777777" w:rsidR="00D45D7C" w:rsidRPr="00EC5B17" w:rsidRDefault="00D45D7C" w:rsidP="00D45D7C">
      <w:pPr>
        <w:pStyle w:val="NormalWeb"/>
        <w:ind w:left="450" w:hanging="450"/>
        <w:rPr>
          <w:color w:val="auto"/>
        </w:rPr>
      </w:pPr>
      <w:r w:rsidRPr="00EC5B17">
        <w:rPr>
          <w:color w:val="auto"/>
        </w:rPr>
        <w:t xml:space="preserve">[32]     Amieva, H.; Jacqmin-Gadda, H.; Orgogozo, J.; Le Carret, N.; Helmer, C.; Letenneur, L.; Barberger-Gateau, P.; Fabrigoule, C.; Dartigues, J. The 9 year cognitive decline before dementia of the Alzheimer type: a prospective population-based study. </w:t>
      </w:r>
      <w:r w:rsidRPr="00EC5B17">
        <w:rPr>
          <w:i/>
          <w:iCs/>
          <w:color w:val="auto"/>
        </w:rPr>
        <w:t xml:space="preserve">Brain </w:t>
      </w:r>
      <w:r w:rsidRPr="00EC5B17">
        <w:rPr>
          <w:b/>
          <w:bCs/>
          <w:color w:val="auto"/>
        </w:rPr>
        <w:t>2005</w:t>
      </w:r>
      <w:r w:rsidRPr="00EC5B17">
        <w:rPr>
          <w:i/>
          <w:iCs/>
          <w:color w:val="auto"/>
        </w:rPr>
        <w:t>, 128</w:t>
      </w:r>
      <w:r w:rsidRPr="00EC5B17">
        <w:rPr>
          <w:color w:val="auto"/>
        </w:rPr>
        <w:t>, 1093-1101.</w:t>
      </w:r>
    </w:p>
    <w:p w14:paraId="300D34E5" w14:textId="77777777" w:rsidR="00D45D7C" w:rsidRPr="00EC5B17" w:rsidRDefault="00D45D7C" w:rsidP="00D45D7C">
      <w:pPr>
        <w:pStyle w:val="NormalWeb"/>
        <w:ind w:left="450" w:hanging="450"/>
        <w:rPr>
          <w:color w:val="auto"/>
        </w:rPr>
      </w:pPr>
      <w:r w:rsidRPr="00EC5B17">
        <w:rPr>
          <w:color w:val="auto"/>
        </w:rPr>
        <w:t xml:space="preserve">[33]     Prince, M.; Comas-Herrera, A.; Knapp, M.; Guerchet, M.; Karagiannidou, M. World Alzheimer report 2016: improving healthcare for people living with dementia: coverage, quality and costs now and in the future. </w:t>
      </w:r>
      <w:r w:rsidRPr="00EC5B17">
        <w:rPr>
          <w:b/>
          <w:bCs/>
          <w:color w:val="auto"/>
        </w:rPr>
        <w:t>2016</w:t>
      </w:r>
      <w:r w:rsidRPr="00EC5B17">
        <w:rPr>
          <w:color w:val="auto"/>
        </w:rPr>
        <w:t>.</w:t>
      </w:r>
    </w:p>
    <w:p w14:paraId="05B2FC9A" w14:textId="77777777" w:rsidR="00D45D7C" w:rsidRPr="00EC5B17" w:rsidRDefault="00D45D7C" w:rsidP="00D45D7C">
      <w:pPr>
        <w:pStyle w:val="NormalWeb"/>
        <w:ind w:left="450" w:hanging="450"/>
        <w:rPr>
          <w:color w:val="auto"/>
        </w:rPr>
      </w:pPr>
      <w:r w:rsidRPr="00EC5B17">
        <w:rPr>
          <w:color w:val="auto"/>
        </w:rPr>
        <w:t xml:space="preserve">[34]     Kivipelto, M.; Ngandu, T.; Laatikainen, T.; Winblad, B.; Soininen, H.; Tuomilehto, J. Risk score for the prediction of dementia risk in 20 years among middle aged people: a longitudinal, population-based study. </w:t>
      </w:r>
      <w:r w:rsidRPr="00EC5B17">
        <w:rPr>
          <w:i/>
          <w:iCs/>
          <w:color w:val="auto"/>
        </w:rPr>
        <w:t xml:space="preserve">The Lancet Neurology </w:t>
      </w:r>
      <w:r w:rsidRPr="00EC5B17">
        <w:rPr>
          <w:b/>
          <w:bCs/>
          <w:color w:val="auto"/>
        </w:rPr>
        <w:t>2006</w:t>
      </w:r>
      <w:r w:rsidRPr="00EC5B17">
        <w:rPr>
          <w:i/>
          <w:iCs/>
          <w:color w:val="auto"/>
        </w:rPr>
        <w:t>, 5</w:t>
      </w:r>
      <w:r w:rsidRPr="00EC5B17">
        <w:rPr>
          <w:color w:val="auto"/>
        </w:rPr>
        <w:t>, 735-741.</w:t>
      </w:r>
    </w:p>
    <w:p w14:paraId="3E915765" w14:textId="77777777" w:rsidR="00D45D7C" w:rsidRPr="00EC5B17" w:rsidRDefault="00D45D7C" w:rsidP="00D45D7C">
      <w:pPr>
        <w:pStyle w:val="NormalWeb"/>
        <w:ind w:left="450" w:hanging="450"/>
        <w:rPr>
          <w:color w:val="auto"/>
        </w:rPr>
      </w:pPr>
      <w:r w:rsidRPr="00EC5B17">
        <w:rPr>
          <w:color w:val="auto"/>
        </w:rPr>
        <w:t xml:space="preserve">[35]     Gottesman, R.F.; Albert, M.S.; Alonso, A.; Coker, L.H.; Coresh, J.; Davis, S.M.; Deal, J.A.; McKhann, G.M.; Mosley, T.H.; Sharrett, A.R. Associations between midlife vascular risk factors and 25-year incident dementia in the Atherosclerosis Risk in Communities (ARIC) cohort. </w:t>
      </w:r>
      <w:r w:rsidRPr="00EC5B17">
        <w:rPr>
          <w:i/>
          <w:iCs/>
          <w:color w:val="auto"/>
        </w:rPr>
        <w:t xml:space="preserve">JAMA neurology </w:t>
      </w:r>
      <w:r w:rsidRPr="00EC5B17">
        <w:rPr>
          <w:b/>
          <w:bCs/>
          <w:color w:val="auto"/>
        </w:rPr>
        <w:t>2017</w:t>
      </w:r>
      <w:r w:rsidRPr="00EC5B17">
        <w:rPr>
          <w:i/>
          <w:iCs/>
          <w:color w:val="auto"/>
        </w:rPr>
        <w:t>, 74</w:t>
      </w:r>
      <w:r w:rsidRPr="00EC5B17">
        <w:rPr>
          <w:color w:val="auto"/>
        </w:rPr>
        <w:t>, 1246-1254.</w:t>
      </w:r>
    </w:p>
    <w:p w14:paraId="68D2810D" w14:textId="77777777" w:rsidR="00D45D7C" w:rsidRPr="00EC5B17" w:rsidRDefault="00D45D7C" w:rsidP="00D45D7C">
      <w:pPr>
        <w:pStyle w:val="NormalWeb"/>
        <w:ind w:left="450" w:hanging="450"/>
        <w:rPr>
          <w:color w:val="auto"/>
        </w:rPr>
      </w:pPr>
      <w:r w:rsidRPr="00EC5B17">
        <w:rPr>
          <w:color w:val="auto"/>
        </w:rPr>
        <w:t xml:space="preserve">[36]     Johansson, L.; Guo, X.; Waern, M.; Östling, S.; Gustafson, D.; Bengtsson, C.; Skoog, I. Midlife psychological stress and risk of dementia: a 35-year longitudinal population study. </w:t>
      </w:r>
      <w:r w:rsidRPr="00EC5B17">
        <w:rPr>
          <w:i/>
          <w:iCs/>
          <w:color w:val="auto"/>
        </w:rPr>
        <w:t xml:space="preserve">Brain </w:t>
      </w:r>
      <w:r w:rsidRPr="00EC5B17">
        <w:rPr>
          <w:b/>
          <w:bCs/>
          <w:color w:val="auto"/>
        </w:rPr>
        <w:t>2010</w:t>
      </w:r>
      <w:r w:rsidRPr="00EC5B17">
        <w:rPr>
          <w:i/>
          <w:iCs/>
          <w:color w:val="auto"/>
        </w:rPr>
        <w:t>, 133</w:t>
      </w:r>
      <w:r w:rsidRPr="00EC5B17">
        <w:rPr>
          <w:color w:val="auto"/>
        </w:rPr>
        <w:t>, 2217-2224.</w:t>
      </w:r>
    </w:p>
    <w:p w14:paraId="6EADB4E0" w14:textId="77777777" w:rsidR="00D45D7C" w:rsidRPr="00EC5B17" w:rsidRDefault="00D45D7C" w:rsidP="00D45D7C">
      <w:pPr>
        <w:pStyle w:val="NormalWeb"/>
        <w:ind w:left="450" w:hanging="450"/>
        <w:rPr>
          <w:color w:val="auto"/>
        </w:rPr>
      </w:pPr>
      <w:r w:rsidRPr="00EC5B17">
        <w:rPr>
          <w:color w:val="auto"/>
        </w:rPr>
        <w:t xml:space="preserve">[37]     Higgins, J.P.; Thompson, S.G. Quantifying heterogeneity in a meta‐analysis. </w:t>
      </w:r>
      <w:r w:rsidRPr="00EC5B17">
        <w:rPr>
          <w:i/>
          <w:iCs/>
          <w:color w:val="auto"/>
        </w:rPr>
        <w:t xml:space="preserve">Stat. Med. </w:t>
      </w:r>
      <w:r w:rsidRPr="00EC5B17">
        <w:rPr>
          <w:b/>
          <w:bCs/>
          <w:color w:val="auto"/>
        </w:rPr>
        <w:t>2002</w:t>
      </w:r>
      <w:r w:rsidRPr="00EC5B17">
        <w:rPr>
          <w:i/>
          <w:iCs/>
          <w:color w:val="auto"/>
        </w:rPr>
        <w:t>, 21</w:t>
      </w:r>
      <w:r w:rsidRPr="00EC5B17">
        <w:rPr>
          <w:color w:val="auto"/>
        </w:rPr>
        <w:t>, 1539-1558.</w:t>
      </w:r>
    </w:p>
    <w:p w14:paraId="1900D775" w14:textId="77777777" w:rsidR="00D45D7C" w:rsidRPr="00EC5B17" w:rsidRDefault="00D45D7C" w:rsidP="00D45D7C">
      <w:pPr>
        <w:pStyle w:val="NormalWeb"/>
        <w:ind w:left="450" w:hanging="450"/>
        <w:rPr>
          <w:color w:val="auto"/>
        </w:rPr>
      </w:pPr>
      <w:r w:rsidRPr="00EC5B17">
        <w:rPr>
          <w:color w:val="auto"/>
        </w:rPr>
        <w:t xml:space="preserve">[38]     Stubbs, B.; Vancampfort, D.; Veronese, N.; Schofield, P.; Lin, P.; Tseng, P.; Solmi, M.; Thompson, T.; Carvalho, A.F.; Koyanagi, A. Multimorbidity and perceived stress: a population-based cross-sectional study among older adults across six low-and middle-income countries. </w:t>
      </w:r>
      <w:r w:rsidRPr="00EC5B17">
        <w:rPr>
          <w:i/>
          <w:iCs/>
          <w:color w:val="auto"/>
        </w:rPr>
        <w:t xml:space="preserve">Maturitas </w:t>
      </w:r>
      <w:r w:rsidRPr="00EC5B17">
        <w:rPr>
          <w:b/>
          <w:bCs/>
          <w:color w:val="auto"/>
        </w:rPr>
        <w:t>2018</w:t>
      </w:r>
      <w:r w:rsidRPr="00EC5B17">
        <w:rPr>
          <w:i/>
          <w:iCs/>
          <w:color w:val="auto"/>
        </w:rPr>
        <w:t>, 107</w:t>
      </w:r>
      <w:r w:rsidRPr="00EC5B17">
        <w:rPr>
          <w:color w:val="auto"/>
        </w:rPr>
        <w:t>, 84-91.</w:t>
      </w:r>
    </w:p>
    <w:p w14:paraId="50567480" w14:textId="77777777" w:rsidR="00D45D7C" w:rsidRPr="00EC5B17" w:rsidRDefault="00D45D7C" w:rsidP="00D45D7C">
      <w:pPr>
        <w:pStyle w:val="NormalWeb"/>
        <w:ind w:left="450" w:hanging="450"/>
        <w:rPr>
          <w:color w:val="auto"/>
        </w:rPr>
      </w:pPr>
      <w:r w:rsidRPr="00EC5B17">
        <w:rPr>
          <w:color w:val="auto"/>
        </w:rPr>
        <w:t xml:space="preserve">[39]     Stubbs, B.; Vancampfort, D.; Firth, J.; Schuch, F.B.; Hallgren, M.; Smith, L.; Gardner, B.; Kahl, K.G.; Veronese, N.; Solmi, M. Relationship between sedentary behavior and depression: A mediation analysis of influential factors across the lifespan among 42,469 people in low-and middle-income countries. </w:t>
      </w:r>
      <w:r w:rsidRPr="00EC5B17">
        <w:rPr>
          <w:i/>
          <w:iCs/>
          <w:color w:val="auto"/>
        </w:rPr>
        <w:t xml:space="preserve">J. Affect. Disord. </w:t>
      </w:r>
      <w:r w:rsidRPr="00EC5B17">
        <w:rPr>
          <w:b/>
          <w:bCs/>
          <w:color w:val="auto"/>
        </w:rPr>
        <w:t>2018</w:t>
      </w:r>
      <w:r w:rsidRPr="00EC5B17">
        <w:rPr>
          <w:i/>
          <w:iCs/>
          <w:color w:val="auto"/>
        </w:rPr>
        <w:t>, 229</w:t>
      </w:r>
      <w:r w:rsidRPr="00EC5B17">
        <w:rPr>
          <w:color w:val="auto"/>
        </w:rPr>
        <w:t>, 231-238.</w:t>
      </w:r>
    </w:p>
    <w:p w14:paraId="1FC039E7" w14:textId="77777777" w:rsidR="00D45D7C" w:rsidRPr="00EC5B17" w:rsidRDefault="00D45D7C" w:rsidP="00D45D7C">
      <w:pPr>
        <w:pStyle w:val="NormalWeb"/>
        <w:ind w:left="450" w:hanging="450"/>
        <w:rPr>
          <w:color w:val="auto"/>
        </w:rPr>
      </w:pPr>
      <w:r w:rsidRPr="00EC5B17">
        <w:rPr>
          <w:color w:val="auto"/>
        </w:rPr>
        <w:lastRenderedPageBreak/>
        <w:t xml:space="preserve">[40]     Celis-Morales, C.A.; Lyall, D.M.; Welsh, P.; Anderson, J.; Steell, L.; Guo, Y.; Maldonado, R.; Mackay, D.F.; Pell, J.P.; Sattar, N. Association between active commuting and incident cardiovascular disease, cancer, and mortality: prospective cohort study. </w:t>
      </w:r>
      <w:r w:rsidRPr="00EC5B17">
        <w:rPr>
          <w:i/>
          <w:iCs/>
          <w:color w:val="auto"/>
        </w:rPr>
        <w:t xml:space="preserve">BMJ </w:t>
      </w:r>
      <w:r w:rsidRPr="00EC5B17">
        <w:rPr>
          <w:b/>
          <w:bCs/>
          <w:color w:val="auto"/>
        </w:rPr>
        <w:t>2017</w:t>
      </w:r>
      <w:r w:rsidRPr="00EC5B17">
        <w:rPr>
          <w:i/>
          <w:iCs/>
          <w:color w:val="auto"/>
        </w:rPr>
        <w:t>, 357</w:t>
      </w:r>
      <w:r w:rsidRPr="00EC5B17">
        <w:rPr>
          <w:color w:val="auto"/>
        </w:rPr>
        <w:t>, j1456.</w:t>
      </w:r>
    </w:p>
    <w:p w14:paraId="2C7A1FDF" w14:textId="77777777" w:rsidR="00D45D7C" w:rsidRPr="00EC5B17" w:rsidRDefault="00D45D7C" w:rsidP="00D45D7C">
      <w:pPr>
        <w:pStyle w:val="NormalWeb"/>
        <w:ind w:left="450" w:hanging="450"/>
        <w:rPr>
          <w:color w:val="auto"/>
        </w:rPr>
      </w:pPr>
      <w:r w:rsidRPr="00EC5B17">
        <w:rPr>
          <w:color w:val="auto"/>
        </w:rPr>
        <w:t xml:space="preserve">[41]     Lowenstern, A.; Wang, T.Y. No title. </w:t>
      </w:r>
      <w:r w:rsidRPr="00EC5B17">
        <w:rPr>
          <w:i/>
          <w:iCs/>
          <w:color w:val="auto"/>
        </w:rPr>
        <w:t xml:space="preserve">Rethinking cognitive impairment in the management of older patients with cardiovascular disease </w:t>
      </w:r>
      <w:r w:rsidRPr="00EC5B17">
        <w:rPr>
          <w:b/>
          <w:bCs/>
          <w:color w:val="auto"/>
        </w:rPr>
        <w:t>2019</w:t>
      </w:r>
      <w:r w:rsidRPr="00EC5B17">
        <w:rPr>
          <w:color w:val="auto"/>
        </w:rPr>
        <w:t>.</w:t>
      </w:r>
    </w:p>
    <w:p w14:paraId="64257664" w14:textId="77777777" w:rsidR="00D45D7C" w:rsidRPr="00EC5B17" w:rsidRDefault="00D45D7C" w:rsidP="00D45D7C">
      <w:pPr>
        <w:pStyle w:val="NormalWeb"/>
        <w:ind w:left="450" w:hanging="450"/>
        <w:rPr>
          <w:color w:val="auto"/>
        </w:rPr>
      </w:pPr>
      <w:r w:rsidRPr="00EC5B17">
        <w:rPr>
          <w:color w:val="auto"/>
        </w:rPr>
        <w:t xml:space="preserve">[42]     Bosch, S.J.; Gharaveis, A. Flying solo: A review of the literature on wayfinding for older adults experiencing visual or cognitive decline. </w:t>
      </w:r>
      <w:r w:rsidRPr="00EC5B17">
        <w:rPr>
          <w:i/>
          <w:iCs/>
          <w:color w:val="auto"/>
        </w:rPr>
        <w:t xml:space="preserve">Appl. Ergon. </w:t>
      </w:r>
      <w:r w:rsidRPr="00EC5B17">
        <w:rPr>
          <w:b/>
          <w:bCs/>
          <w:color w:val="auto"/>
        </w:rPr>
        <w:t>2017</w:t>
      </w:r>
      <w:r w:rsidRPr="00EC5B17">
        <w:rPr>
          <w:i/>
          <w:iCs/>
          <w:color w:val="auto"/>
        </w:rPr>
        <w:t>, 58</w:t>
      </w:r>
      <w:r w:rsidRPr="00EC5B17">
        <w:rPr>
          <w:color w:val="auto"/>
        </w:rPr>
        <w:t>, 327-333.</w:t>
      </w:r>
    </w:p>
    <w:p w14:paraId="0C3BC601" w14:textId="77777777" w:rsidR="00D45D7C" w:rsidRPr="00EC5B17" w:rsidRDefault="00D45D7C" w:rsidP="00D45D7C">
      <w:pPr>
        <w:pStyle w:val="NormalWeb"/>
        <w:ind w:left="450" w:hanging="450"/>
        <w:rPr>
          <w:color w:val="auto"/>
        </w:rPr>
      </w:pPr>
      <w:r w:rsidRPr="00EC5B17">
        <w:rPr>
          <w:color w:val="auto"/>
        </w:rPr>
        <w:t xml:space="preserve">[43]     Kremen, W.S.; Jak, A.J.; Panizzon, M.S.; Spoon, K.M.; Franz, C.E.; Thompson, W.K.; Jacobson, K.C.; Vasilopoulos, T.; Vuoksimaa, E.; Xian, H. Early identification and heritability of mild cognitive impairment. </w:t>
      </w:r>
      <w:r w:rsidRPr="00EC5B17">
        <w:rPr>
          <w:i/>
          <w:iCs/>
          <w:color w:val="auto"/>
        </w:rPr>
        <w:t xml:space="preserve">Int. J. Epidemiol. </w:t>
      </w:r>
      <w:r w:rsidRPr="00EC5B17">
        <w:rPr>
          <w:b/>
          <w:bCs/>
          <w:color w:val="auto"/>
        </w:rPr>
        <w:t>2014</w:t>
      </w:r>
      <w:r w:rsidRPr="00EC5B17">
        <w:rPr>
          <w:i/>
          <w:iCs/>
          <w:color w:val="auto"/>
        </w:rPr>
        <w:t>, 43</w:t>
      </w:r>
      <w:r w:rsidRPr="00EC5B17">
        <w:rPr>
          <w:color w:val="auto"/>
        </w:rPr>
        <w:t>, 600-610.</w:t>
      </w:r>
    </w:p>
    <w:p w14:paraId="6C27C883" w14:textId="77777777" w:rsidR="00D45D7C" w:rsidRPr="00EC5B17" w:rsidRDefault="00D45D7C" w:rsidP="00D45D7C">
      <w:pPr>
        <w:pStyle w:val="NormalWeb"/>
        <w:ind w:left="450" w:hanging="450"/>
        <w:rPr>
          <w:color w:val="auto"/>
        </w:rPr>
      </w:pPr>
      <w:r w:rsidRPr="00EC5B17">
        <w:rPr>
          <w:color w:val="auto"/>
        </w:rPr>
        <w:t xml:space="preserve">[44]     Petrokofsky, C.; Davis, A. Working Together to Promote Active Travel. A Briefing Document for Local Authorities. </w:t>
      </w:r>
      <w:r w:rsidRPr="00EC5B17">
        <w:rPr>
          <w:i/>
          <w:iCs/>
          <w:color w:val="auto"/>
        </w:rPr>
        <w:t xml:space="preserve">Public Health England, Editor </w:t>
      </w:r>
      <w:r w:rsidRPr="00EC5B17">
        <w:rPr>
          <w:b/>
          <w:bCs/>
          <w:color w:val="auto"/>
        </w:rPr>
        <w:t>2016</w:t>
      </w:r>
      <w:r w:rsidRPr="00EC5B17">
        <w:rPr>
          <w:color w:val="auto"/>
        </w:rPr>
        <w:t>.</w:t>
      </w:r>
    </w:p>
    <w:p w14:paraId="4D44339D" w14:textId="77777777" w:rsidR="00D45D7C" w:rsidRPr="00EC5B17" w:rsidRDefault="00D45D7C" w:rsidP="00D45D7C">
      <w:pPr>
        <w:pStyle w:val="NormalWeb"/>
        <w:ind w:left="450" w:hanging="450"/>
        <w:rPr>
          <w:color w:val="auto"/>
        </w:rPr>
      </w:pPr>
      <w:r w:rsidRPr="00EC5B17">
        <w:rPr>
          <w:color w:val="auto"/>
        </w:rPr>
        <w:t xml:space="preserve">[45]     Lindbergh, C.A.; Dishman, R.K.; Miller, L.S. Functional disability in mild cognitive impairment: a systematic review and meta-analysis. </w:t>
      </w:r>
      <w:r w:rsidRPr="00EC5B17">
        <w:rPr>
          <w:i/>
          <w:iCs/>
          <w:color w:val="auto"/>
        </w:rPr>
        <w:t xml:space="preserve">Neuropsychol. Rev. </w:t>
      </w:r>
      <w:r w:rsidRPr="00EC5B17">
        <w:rPr>
          <w:b/>
          <w:bCs/>
          <w:color w:val="auto"/>
        </w:rPr>
        <w:t>2016</w:t>
      </w:r>
      <w:r w:rsidRPr="00EC5B17">
        <w:rPr>
          <w:i/>
          <w:iCs/>
          <w:color w:val="auto"/>
        </w:rPr>
        <w:t>, 26</w:t>
      </w:r>
      <w:r w:rsidRPr="00EC5B17">
        <w:rPr>
          <w:color w:val="auto"/>
        </w:rPr>
        <w:t>, 129-159.</w:t>
      </w:r>
    </w:p>
    <w:p w14:paraId="1EF8CEF4" w14:textId="7F58AC7C" w:rsidR="00FE6943" w:rsidRPr="00EC5B17" w:rsidRDefault="00D45D7C" w:rsidP="00D45D7C">
      <w:pPr>
        <w:rPr>
          <w:color w:val="auto"/>
        </w:rPr>
      </w:pPr>
      <w:r w:rsidRPr="00EC5B17">
        <w:rPr>
          <w:rFonts w:eastAsia="Times New Roman"/>
          <w:color w:val="auto"/>
        </w:rPr>
        <w:t> </w:t>
      </w:r>
      <w:r w:rsidR="00C20449" w:rsidRPr="00EC5B17">
        <w:rPr>
          <w:color w:val="auto"/>
        </w:rPr>
        <w:fldChar w:fldCharType="end"/>
      </w:r>
      <w:bookmarkStart w:id="2" w:name="_GoBack"/>
      <w:bookmarkEnd w:id="2"/>
    </w:p>
    <w:sectPr w:rsidR="00FE6943" w:rsidRPr="00EC5B17" w:rsidSect="00F20DC0">
      <w:headerReference w:type="even" r:id="rId29"/>
      <w:headerReference w:type="default" r:id="rId30"/>
      <w:footerReference w:type="even" r:id="rId31"/>
      <w:footerReference w:type="default" r:id="rId32"/>
      <w:headerReference w:type="first" r:id="rId33"/>
      <w:footerReference w:type="first" r:id="rId34"/>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92938" w16cex:dateUtc="2021-03-02T12:14:00Z"/>
  <w16cex:commentExtensible w16cex:durableId="23E91575" w16cex:dateUtc="2021-03-02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6DE1A2" w16cid:durableId="23E92938"/>
  <w16cid:commentId w16cid:paraId="7FB65B32" w16cid:durableId="23E915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4EB89" w14:textId="77777777" w:rsidR="008E2C6C" w:rsidRDefault="008E2C6C">
      <w:pPr>
        <w:spacing w:line="240" w:lineRule="auto"/>
      </w:pPr>
      <w:r>
        <w:separator/>
      </w:r>
    </w:p>
  </w:endnote>
  <w:endnote w:type="continuationSeparator" w:id="0">
    <w:p w14:paraId="7409CAF8" w14:textId="77777777" w:rsidR="008E2C6C" w:rsidRDefault="008E2C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游明朝">
    <w:panose1 w:val="00000000000000000000"/>
    <w:charset w:val="86"/>
    <w:family w:val="roman"/>
    <w:notTrueType/>
    <w:pitch w:val="default"/>
  </w:font>
  <w:font w:name="DengXian">
    <w:altName w:val="SimSun"/>
    <w:panose1 w:val="02010600030101010101"/>
    <w:charset w:val="86"/>
    <w:family w:val="auto"/>
    <w:pitch w:val="variable"/>
    <w:sig w:usb0="00000000" w:usb1="38CF7CFA" w:usb2="00000016" w:usb3="00000000" w:csb0="0004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44459940"/>
      <w:docPartObj>
        <w:docPartGallery w:val="Page Numbers (Bottom of Page)"/>
        <w:docPartUnique/>
      </w:docPartObj>
    </w:sdtPr>
    <w:sdtEndPr>
      <w:rPr>
        <w:rStyle w:val="PageNumber"/>
      </w:rPr>
    </w:sdtEndPr>
    <w:sdtContent>
      <w:p w14:paraId="4787FAF5" w14:textId="6AA1C41E" w:rsidR="005815A4" w:rsidRDefault="005815A4" w:rsidP="005815A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F2EB95" w14:textId="77777777" w:rsidR="005815A4" w:rsidRDefault="005815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1000487"/>
      <w:docPartObj>
        <w:docPartGallery w:val="Page Numbers (Bottom of Page)"/>
        <w:docPartUnique/>
      </w:docPartObj>
    </w:sdtPr>
    <w:sdtEndPr>
      <w:rPr>
        <w:rStyle w:val="PageNumber"/>
      </w:rPr>
    </w:sdtEndPr>
    <w:sdtContent>
      <w:p w14:paraId="281B2DD7" w14:textId="7057C672" w:rsidR="005815A4" w:rsidRDefault="005815A4" w:rsidP="005815A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C5B17">
          <w:rPr>
            <w:rStyle w:val="PageNumber"/>
          </w:rPr>
          <w:t>13</w:t>
        </w:r>
        <w:r>
          <w:rPr>
            <w:rStyle w:val="PageNumber"/>
          </w:rPr>
          <w:fldChar w:fldCharType="end"/>
        </w:r>
      </w:p>
    </w:sdtContent>
  </w:sdt>
  <w:p w14:paraId="368D247F" w14:textId="77777777" w:rsidR="005815A4" w:rsidRPr="00032917" w:rsidRDefault="005815A4" w:rsidP="00357C8D">
    <w:pPr>
      <w:pStyle w:val="Footer"/>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D4064" w14:textId="77777777" w:rsidR="005815A4" w:rsidRDefault="005815A4" w:rsidP="00065CFE">
    <w:pPr>
      <w:pStyle w:val="MDPIfooterfirstpage"/>
      <w:pBdr>
        <w:top w:val="single" w:sz="4" w:space="0" w:color="000000"/>
      </w:pBdr>
      <w:adjustRightInd w:val="0"/>
      <w:snapToGrid w:val="0"/>
      <w:spacing w:before="480" w:line="100" w:lineRule="exact"/>
      <w:rPr>
        <w:i/>
        <w:szCs w:val="16"/>
      </w:rPr>
    </w:pPr>
  </w:p>
  <w:p w14:paraId="614BF2E0" w14:textId="77777777" w:rsidR="005815A4" w:rsidRPr="008B308E" w:rsidRDefault="005815A4" w:rsidP="00770821">
    <w:pPr>
      <w:pStyle w:val="MDPIfooterfirstpage"/>
      <w:tabs>
        <w:tab w:val="clear" w:pos="8845"/>
        <w:tab w:val="right" w:pos="10466"/>
      </w:tabs>
      <w:spacing w:line="240" w:lineRule="auto"/>
      <w:jc w:val="both"/>
      <w:rPr>
        <w:lang w:val="fr-CH"/>
      </w:rPr>
    </w:pPr>
    <w:r w:rsidRPr="00BB0268">
      <w:rPr>
        <w:i/>
        <w:szCs w:val="16"/>
      </w:rPr>
      <w:t xml:space="preserve">J. </w:t>
    </w:r>
    <w:proofErr w:type="spellStart"/>
    <w:r w:rsidRPr="00BB0268">
      <w:rPr>
        <w:i/>
        <w:szCs w:val="16"/>
      </w:rPr>
      <w:t>Clin</w:t>
    </w:r>
    <w:proofErr w:type="spellEnd"/>
    <w:r w:rsidRPr="00BB0268">
      <w:rPr>
        <w:i/>
        <w:szCs w:val="16"/>
      </w:rPr>
      <w:t>. Med.</w:t>
    </w:r>
    <w:r w:rsidRPr="00BB0268">
      <w:rPr>
        <w:szCs w:val="16"/>
      </w:rPr>
      <w:t xml:space="preserve"> </w:t>
    </w:r>
    <w:r w:rsidRPr="00E9417E">
      <w:rPr>
        <w:b/>
        <w:szCs w:val="16"/>
      </w:rPr>
      <w:t>2021</w:t>
    </w:r>
    <w:r w:rsidRPr="00853B85">
      <w:rPr>
        <w:szCs w:val="16"/>
      </w:rPr>
      <w:t xml:space="preserve">, </w:t>
    </w:r>
    <w:r w:rsidRPr="00E9417E">
      <w:rPr>
        <w:i/>
        <w:szCs w:val="16"/>
      </w:rPr>
      <w:t>10</w:t>
    </w:r>
    <w:r w:rsidRPr="00853B85">
      <w:rPr>
        <w:szCs w:val="16"/>
      </w:rPr>
      <w:t xml:space="preserve">, </w:t>
    </w:r>
    <w:r>
      <w:rPr>
        <w:szCs w:val="16"/>
      </w:rPr>
      <w:t>x. https://doi.org/10.3390/xxxxx</w:t>
    </w:r>
    <w:r w:rsidRPr="008B308E">
      <w:rPr>
        <w:lang w:val="fr-CH"/>
      </w:rPr>
      <w:tab/>
      <w:t>www.mdpi.com/journal/</w:t>
    </w:r>
    <w:proofErr w:type="spellStart"/>
    <w:r>
      <w:t>jcm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66A77" w14:textId="77777777" w:rsidR="008E2C6C" w:rsidRDefault="008E2C6C">
      <w:pPr>
        <w:spacing w:line="240" w:lineRule="auto"/>
      </w:pPr>
      <w:r>
        <w:separator/>
      </w:r>
    </w:p>
  </w:footnote>
  <w:footnote w:type="continuationSeparator" w:id="0">
    <w:p w14:paraId="571BAFCB" w14:textId="77777777" w:rsidR="008E2C6C" w:rsidRDefault="008E2C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DB3FD" w14:textId="77777777" w:rsidR="005815A4" w:rsidRDefault="005815A4"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E6209" w14:textId="57871D15" w:rsidR="005815A4" w:rsidRDefault="005815A4" w:rsidP="00770821">
    <w:pPr>
      <w:tabs>
        <w:tab w:val="right" w:pos="10466"/>
      </w:tabs>
      <w:adjustRightInd w:val="0"/>
      <w:snapToGrid w:val="0"/>
      <w:spacing w:line="240" w:lineRule="auto"/>
      <w:rPr>
        <w:sz w:val="16"/>
      </w:rPr>
    </w:pPr>
    <w:r>
      <w:rPr>
        <w:i/>
        <w:sz w:val="16"/>
      </w:rPr>
      <w:t xml:space="preserve">J. Clin. Med. </w:t>
    </w:r>
    <w:r w:rsidRPr="00085770">
      <w:rPr>
        <w:b/>
        <w:sz w:val="16"/>
      </w:rPr>
      <w:t>2021</w:t>
    </w:r>
    <w:r w:rsidRPr="00853B85">
      <w:rPr>
        <w:sz w:val="16"/>
      </w:rPr>
      <w:t xml:space="preserve">, </w:t>
    </w:r>
    <w:r w:rsidRPr="00085770">
      <w:rPr>
        <w:i/>
        <w:sz w:val="16"/>
      </w:rPr>
      <w:t>10</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EC5B17">
      <w:rPr>
        <w:sz w:val="16"/>
      </w:rPr>
      <w:t>13</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EC5B17">
      <w:rPr>
        <w:sz w:val="16"/>
      </w:rPr>
      <w:t>13</w:t>
    </w:r>
    <w:r>
      <w:rPr>
        <w:sz w:val="16"/>
      </w:rPr>
      <w:fldChar w:fldCharType="end"/>
    </w:r>
  </w:p>
  <w:p w14:paraId="22439BF5" w14:textId="77777777" w:rsidR="005815A4" w:rsidRPr="007A5CE1" w:rsidRDefault="005815A4" w:rsidP="00065CF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7" w:type="dxa"/>
      <w:tblCellMar>
        <w:left w:w="0" w:type="dxa"/>
        <w:right w:w="0" w:type="dxa"/>
      </w:tblCellMar>
      <w:tblLook w:val="04A0" w:firstRow="1" w:lastRow="0" w:firstColumn="1" w:lastColumn="0" w:noHBand="0" w:noVBand="1"/>
    </w:tblPr>
    <w:tblGrid>
      <w:gridCol w:w="3679"/>
      <w:gridCol w:w="4535"/>
      <w:gridCol w:w="2273"/>
    </w:tblGrid>
    <w:tr w:rsidR="005815A4" w:rsidRPr="00770821" w14:paraId="28FA237B" w14:textId="77777777" w:rsidTr="00770821">
      <w:trPr>
        <w:trHeight w:val="686"/>
      </w:trPr>
      <w:tc>
        <w:tcPr>
          <w:tcW w:w="3679" w:type="dxa"/>
          <w:shd w:val="clear" w:color="auto" w:fill="auto"/>
          <w:vAlign w:val="center"/>
        </w:tcPr>
        <w:p w14:paraId="15786AA9" w14:textId="77777777" w:rsidR="005815A4" w:rsidRPr="00904B95" w:rsidRDefault="005815A4" w:rsidP="00770821">
          <w:pPr>
            <w:pStyle w:val="Header"/>
            <w:pBdr>
              <w:bottom w:val="none" w:sz="0" w:space="0" w:color="auto"/>
            </w:pBdr>
            <w:jc w:val="left"/>
            <w:rPr>
              <w:rFonts w:eastAsia="DengXian"/>
              <w:b/>
              <w:bCs/>
            </w:rPr>
          </w:pPr>
          <w:r w:rsidRPr="00904B95">
            <w:rPr>
              <w:rFonts w:eastAsia="DengXian"/>
              <w:b/>
              <w:bCs/>
              <w:lang w:val="en-GB" w:eastAsia="en-GB"/>
            </w:rPr>
            <w:drawing>
              <wp:inline distT="0" distB="0" distL="0" distR="0" wp14:anchorId="6604B2EF" wp14:editId="5D517601">
                <wp:extent cx="1676400" cy="431800"/>
                <wp:effectExtent l="0" t="0" r="0" b="0"/>
                <wp:docPr id="5"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31800"/>
                        </a:xfrm>
                        <a:prstGeom prst="rect">
                          <a:avLst/>
                        </a:prstGeom>
                        <a:noFill/>
                        <a:ln>
                          <a:noFill/>
                        </a:ln>
                      </pic:spPr>
                    </pic:pic>
                  </a:graphicData>
                </a:graphic>
              </wp:inline>
            </w:drawing>
          </w:r>
        </w:p>
      </w:tc>
      <w:tc>
        <w:tcPr>
          <w:tcW w:w="4535" w:type="dxa"/>
          <w:shd w:val="clear" w:color="auto" w:fill="auto"/>
          <w:vAlign w:val="center"/>
        </w:tcPr>
        <w:p w14:paraId="47A08726" w14:textId="77777777" w:rsidR="005815A4" w:rsidRPr="00904B95" w:rsidRDefault="005815A4" w:rsidP="00770821">
          <w:pPr>
            <w:pStyle w:val="Header"/>
            <w:pBdr>
              <w:bottom w:val="none" w:sz="0" w:space="0" w:color="auto"/>
            </w:pBdr>
            <w:rPr>
              <w:rFonts w:eastAsia="DengXian"/>
              <w:b/>
              <w:bCs/>
            </w:rPr>
          </w:pPr>
        </w:p>
      </w:tc>
      <w:tc>
        <w:tcPr>
          <w:tcW w:w="2273" w:type="dxa"/>
          <w:shd w:val="clear" w:color="auto" w:fill="auto"/>
          <w:vAlign w:val="center"/>
        </w:tcPr>
        <w:p w14:paraId="746D87A8" w14:textId="77777777" w:rsidR="005815A4" w:rsidRPr="00904B95" w:rsidRDefault="005815A4" w:rsidP="00770821">
          <w:pPr>
            <w:pStyle w:val="Header"/>
            <w:pBdr>
              <w:bottom w:val="none" w:sz="0" w:space="0" w:color="auto"/>
            </w:pBdr>
            <w:jc w:val="right"/>
            <w:rPr>
              <w:rFonts w:eastAsia="DengXian"/>
              <w:b/>
              <w:bCs/>
            </w:rPr>
          </w:pPr>
          <w:r w:rsidRPr="00904B95">
            <w:rPr>
              <w:rFonts w:eastAsia="DengXian"/>
              <w:b/>
              <w:bCs/>
              <w:lang w:val="en-GB" w:eastAsia="en-GB"/>
            </w:rPr>
            <w:drawing>
              <wp:inline distT="0" distB="0" distL="0" distR="0" wp14:anchorId="1928F5E2" wp14:editId="536D99B2">
                <wp:extent cx="539750" cy="355600"/>
                <wp:effectExtent l="0" t="0" r="0" b="0"/>
                <wp:docPr id="6" name="Picture 6"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c>
    </w:tr>
  </w:tbl>
  <w:p w14:paraId="1F2FEB72" w14:textId="77777777" w:rsidR="005815A4" w:rsidRPr="003A2C19" w:rsidRDefault="005815A4" w:rsidP="00065CF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6"/>
  </w:num>
  <w:num w:numId="9">
    <w:abstractNumId w:val="1"/>
  </w:num>
  <w:num w:numId="10">
    <w:abstractNumId w:val="6"/>
  </w:num>
  <w:num w:numId="11">
    <w:abstractNumId w:val="1"/>
  </w:num>
  <w:num w:numId="12">
    <w:abstractNumId w:val="7"/>
  </w:num>
  <w:num w:numId="13">
    <w:abstractNumId w:val="6"/>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B13"/>
    <w:rsid w:val="000019D8"/>
    <w:rsid w:val="00003C49"/>
    <w:rsid w:val="00006F9A"/>
    <w:rsid w:val="00022A33"/>
    <w:rsid w:val="00023E85"/>
    <w:rsid w:val="000259CE"/>
    <w:rsid w:val="000302D9"/>
    <w:rsid w:val="00041D95"/>
    <w:rsid w:val="00061C0C"/>
    <w:rsid w:val="00065CFE"/>
    <w:rsid w:val="00085770"/>
    <w:rsid w:val="000A7316"/>
    <w:rsid w:val="000B0A51"/>
    <w:rsid w:val="000B7CBD"/>
    <w:rsid w:val="000C0FC2"/>
    <w:rsid w:val="000C34E4"/>
    <w:rsid w:val="000C6424"/>
    <w:rsid w:val="000D6ACC"/>
    <w:rsid w:val="000E2866"/>
    <w:rsid w:val="000E4C60"/>
    <w:rsid w:val="00120739"/>
    <w:rsid w:val="00136AAE"/>
    <w:rsid w:val="00152F6D"/>
    <w:rsid w:val="00154A15"/>
    <w:rsid w:val="00157B13"/>
    <w:rsid w:val="00157F2E"/>
    <w:rsid w:val="001710B7"/>
    <w:rsid w:val="00172385"/>
    <w:rsid w:val="00173B6C"/>
    <w:rsid w:val="001C4EF2"/>
    <w:rsid w:val="001C5DC7"/>
    <w:rsid w:val="001C6A8C"/>
    <w:rsid w:val="001D1C27"/>
    <w:rsid w:val="001D25D3"/>
    <w:rsid w:val="001E2AEB"/>
    <w:rsid w:val="001E6B6B"/>
    <w:rsid w:val="001F462D"/>
    <w:rsid w:val="001F7708"/>
    <w:rsid w:val="0022258B"/>
    <w:rsid w:val="002309E0"/>
    <w:rsid w:val="002749F6"/>
    <w:rsid w:val="00274D95"/>
    <w:rsid w:val="00276781"/>
    <w:rsid w:val="00280F25"/>
    <w:rsid w:val="00280FC4"/>
    <w:rsid w:val="00287BE6"/>
    <w:rsid w:val="0029303F"/>
    <w:rsid w:val="002C5B08"/>
    <w:rsid w:val="002C74FC"/>
    <w:rsid w:val="002E235C"/>
    <w:rsid w:val="002F6DFA"/>
    <w:rsid w:val="00302B2B"/>
    <w:rsid w:val="00303F39"/>
    <w:rsid w:val="00305B9F"/>
    <w:rsid w:val="00312339"/>
    <w:rsid w:val="00314B6E"/>
    <w:rsid w:val="00316182"/>
    <w:rsid w:val="003207B3"/>
    <w:rsid w:val="00325CF8"/>
    <w:rsid w:val="00326141"/>
    <w:rsid w:val="0034278A"/>
    <w:rsid w:val="0034365E"/>
    <w:rsid w:val="003523B4"/>
    <w:rsid w:val="00357C8D"/>
    <w:rsid w:val="00362F34"/>
    <w:rsid w:val="00364563"/>
    <w:rsid w:val="003714FE"/>
    <w:rsid w:val="00371B17"/>
    <w:rsid w:val="00383F04"/>
    <w:rsid w:val="003921D4"/>
    <w:rsid w:val="003977A3"/>
    <w:rsid w:val="003A2C19"/>
    <w:rsid w:val="003D37C7"/>
    <w:rsid w:val="003D4857"/>
    <w:rsid w:val="003D55AB"/>
    <w:rsid w:val="003E0351"/>
    <w:rsid w:val="003E40F9"/>
    <w:rsid w:val="003F2DA1"/>
    <w:rsid w:val="00401D30"/>
    <w:rsid w:val="00412261"/>
    <w:rsid w:val="004142C7"/>
    <w:rsid w:val="004225B0"/>
    <w:rsid w:val="00422A85"/>
    <w:rsid w:val="00423935"/>
    <w:rsid w:val="00447F55"/>
    <w:rsid w:val="0045182C"/>
    <w:rsid w:val="0046295C"/>
    <w:rsid w:val="00486412"/>
    <w:rsid w:val="004934CC"/>
    <w:rsid w:val="004A066D"/>
    <w:rsid w:val="004B1358"/>
    <w:rsid w:val="004B3EDC"/>
    <w:rsid w:val="004B7429"/>
    <w:rsid w:val="004D4526"/>
    <w:rsid w:val="004D54CC"/>
    <w:rsid w:val="004D5F4D"/>
    <w:rsid w:val="004F2498"/>
    <w:rsid w:val="004F5B4C"/>
    <w:rsid w:val="004F6446"/>
    <w:rsid w:val="005123DF"/>
    <w:rsid w:val="00547A54"/>
    <w:rsid w:val="005576E0"/>
    <w:rsid w:val="005577F2"/>
    <w:rsid w:val="005815A4"/>
    <w:rsid w:val="00583EF1"/>
    <w:rsid w:val="005963C5"/>
    <w:rsid w:val="005969CF"/>
    <w:rsid w:val="005B278B"/>
    <w:rsid w:val="005D4EC1"/>
    <w:rsid w:val="005D6375"/>
    <w:rsid w:val="005E7B64"/>
    <w:rsid w:val="00601DDB"/>
    <w:rsid w:val="00604826"/>
    <w:rsid w:val="00616F82"/>
    <w:rsid w:val="00622838"/>
    <w:rsid w:val="006300CB"/>
    <w:rsid w:val="00637CD2"/>
    <w:rsid w:val="00655CBE"/>
    <w:rsid w:val="00667913"/>
    <w:rsid w:val="00670D28"/>
    <w:rsid w:val="00674565"/>
    <w:rsid w:val="00685F96"/>
    <w:rsid w:val="006906AC"/>
    <w:rsid w:val="00691DEB"/>
    <w:rsid w:val="00692393"/>
    <w:rsid w:val="00692C89"/>
    <w:rsid w:val="00694025"/>
    <w:rsid w:val="006A11B0"/>
    <w:rsid w:val="006A5D76"/>
    <w:rsid w:val="006C3990"/>
    <w:rsid w:val="006D6AF7"/>
    <w:rsid w:val="006E1776"/>
    <w:rsid w:val="006E33CB"/>
    <w:rsid w:val="007018DC"/>
    <w:rsid w:val="00705D61"/>
    <w:rsid w:val="00706D77"/>
    <w:rsid w:val="00707B0B"/>
    <w:rsid w:val="00745989"/>
    <w:rsid w:val="00770821"/>
    <w:rsid w:val="0079312A"/>
    <w:rsid w:val="00794FA5"/>
    <w:rsid w:val="007C4AF8"/>
    <w:rsid w:val="007C4EAB"/>
    <w:rsid w:val="007E745D"/>
    <w:rsid w:val="007F35DF"/>
    <w:rsid w:val="00816BBE"/>
    <w:rsid w:val="00821EF1"/>
    <w:rsid w:val="00846A05"/>
    <w:rsid w:val="00851192"/>
    <w:rsid w:val="00852BA1"/>
    <w:rsid w:val="00853B85"/>
    <w:rsid w:val="00865A31"/>
    <w:rsid w:val="008A2093"/>
    <w:rsid w:val="008D0B41"/>
    <w:rsid w:val="008E2C6C"/>
    <w:rsid w:val="008E63F1"/>
    <w:rsid w:val="008E7BCD"/>
    <w:rsid w:val="008F1228"/>
    <w:rsid w:val="008F2568"/>
    <w:rsid w:val="008F5C98"/>
    <w:rsid w:val="008F6E8C"/>
    <w:rsid w:val="008F76A3"/>
    <w:rsid w:val="008F7A0E"/>
    <w:rsid w:val="00900A61"/>
    <w:rsid w:val="009035B8"/>
    <w:rsid w:val="00904B95"/>
    <w:rsid w:val="00914275"/>
    <w:rsid w:val="00915CAE"/>
    <w:rsid w:val="00927D87"/>
    <w:rsid w:val="00943EE6"/>
    <w:rsid w:val="00945A8C"/>
    <w:rsid w:val="0095023D"/>
    <w:rsid w:val="009503AF"/>
    <w:rsid w:val="00970559"/>
    <w:rsid w:val="00970888"/>
    <w:rsid w:val="009709FF"/>
    <w:rsid w:val="0098609E"/>
    <w:rsid w:val="009922B6"/>
    <w:rsid w:val="00995F53"/>
    <w:rsid w:val="00996419"/>
    <w:rsid w:val="009B10A7"/>
    <w:rsid w:val="009C4002"/>
    <w:rsid w:val="009C5893"/>
    <w:rsid w:val="009C682F"/>
    <w:rsid w:val="009E086D"/>
    <w:rsid w:val="009F1E70"/>
    <w:rsid w:val="009F70E6"/>
    <w:rsid w:val="00A06FBE"/>
    <w:rsid w:val="00A27524"/>
    <w:rsid w:val="00A30249"/>
    <w:rsid w:val="00A32487"/>
    <w:rsid w:val="00A439C0"/>
    <w:rsid w:val="00A73B50"/>
    <w:rsid w:val="00A854C4"/>
    <w:rsid w:val="00A87CDC"/>
    <w:rsid w:val="00AB2F7D"/>
    <w:rsid w:val="00AB41A3"/>
    <w:rsid w:val="00AC3FDF"/>
    <w:rsid w:val="00AC6E55"/>
    <w:rsid w:val="00AD10C6"/>
    <w:rsid w:val="00AD3640"/>
    <w:rsid w:val="00AD4E9B"/>
    <w:rsid w:val="00AE2A6A"/>
    <w:rsid w:val="00AE6A53"/>
    <w:rsid w:val="00AF2C78"/>
    <w:rsid w:val="00AF63F6"/>
    <w:rsid w:val="00AF66CF"/>
    <w:rsid w:val="00B208C4"/>
    <w:rsid w:val="00B24D42"/>
    <w:rsid w:val="00B27BDC"/>
    <w:rsid w:val="00B32BBC"/>
    <w:rsid w:val="00B515A9"/>
    <w:rsid w:val="00B61227"/>
    <w:rsid w:val="00B620EA"/>
    <w:rsid w:val="00B84BC1"/>
    <w:rsid w:val="00B86286"/>
    <w:rsid w:val="00B86D09"/>
    <w:rsid w:val="00B949FA"/>
    <w:rsid w:val="00BB2253"/>
    <w:rsid w:val="00BB7AA1"/>
    <w:rsid w:val="00BC2D10"/>
    <w:rsid w:val="00BD5379"/>
    <w:rsid w:val="00BE4E1F"/>
    <w:rsid w:val="00BF4B47"/>
    <w:rsid w:val="00BF5D96"/>
    <w:rsid w:val="00C06920"/>
    <w:rsid w:val="00C1439D"/>
    <w:rsid w:val="00C144B6"/>
    <w:rsid w:val="00C149EB"/>
    <w:rsid w:val="00C14A61"/>
    <w:rsid w:val="00C17D2C"/>
    <w:rsid w:val="00C20449"/>
    <w:rsid w:val="00C30358"/>
    <w:rsid w:val="00C52A47"/>
    <w:rsid w:val="00C57275"/>
    <w:rsid w:val="00C76749"/>
    <w:rsid w:val="00CA55C7"/>
    <w:rsid w:val="00CA696F"/>
    <w:rsid w:val="00CA6FBF"/>
    <w:rsid w:val="00CB3DC2"/>
    <w:rsid w:val="00CB5986"/>
    <w:rsid w:val="00CC4494"/>
    <w:rsid w:val="00CC44D2"/>
    <w:rsid w:val="00D03F63"/>
    <w:rsid w:val="00D0452F"/>
    <w:rsid w:val="00D06B7E"/>
    <w:rsid w:val="00D06DB4"/>
    <w:rsid w:val="00D15FBD"/>
    <w:rsid w:val="00D2557C"/>
    <w:rsid w:val="00D33BD0"/>
    <w:rsid w:val="00D45D7C"/>
    <w:rsid w:val="00D500A9"/>
    <w:rsid w:val="00D53074"/>
    <w:rsid w:val="00D537C4"/>
    <w:rsid w:val="00D5794C"/>
    <w:rsid w:val="00D609AC"/>
    <w:rsid w:val="00D610AB"/>
    <w:rsid w:val="00D72E82"/>
    <w:rsid w:val="00D76EFE"/>
    <w:rsid w:val="00D82AF7"/>
    <w:rsid w:val="00DB5D45"/>
    <w:rsid w:val="00DB5D84"/>
    <w:rsid w:val="00DB65CB"/>
    <w:rsid w:val="00DC5308"/>
    <w:rsid w:val="00DF119F"/>
    <w:rsid w:val="00E00C52"/>
    <w:rsid w:val="00E0270C"/>
    <w:rsid w:val="00E20C31"/>
    <w:rsid w:val="00E34936"/>
    <w:rsid w:val="00E50C1A"/>
    <w:rsid w:val="00E548E8"/>
    <w:rsid w:val="00E62446"/>
    <w:rsid w:val="00E65349"/>
    <w:rsid w:val="00E84EDA"/>
    <w:rsid w:val="00E9417E"/>
    <w:rsid w:val="00EA792D"/>
    <w:rsid w:val="00EB730D"/>
    <w:rsid w:val="00EC2CB7"/>
    <w:rsid w:val="00EC5B17"/>
    <w:rsid w:val="00ED1A8C"/>
    <w:rsid w:val="00EE3D95"/>
    <w:rsid w:val="00F00FE0"/>
    <w:rsid w:val="00F067DE"/>
    <w:rsid w:val="00F159D6"/>
    <w:rsid w:val="00F20DC0"/>
    <w:rsid w:val="00F41D77"/>
    <w:rsid w:val="00F54192"/>
    <w:rsid w:val="00F55C04"/>
    <w:rsid w:val="00F61547"/>
    <w:rsid w:val="00F733DC"/>
    <w:rsid w:val="00F808DD"/>
    <w:rsid w:val="00FA2DB6"/>
    <w:rsid w:val="00FA4695"/>
    <w:rsid w:val="00FB38F9"/>
    <w:rsid w:val="00FC70BF"/>
    <w:rsid w:val="00FD4789"/>
    <w:rsid w:val="00FE006C"/>
    <w:rsid w:val="00FE095C"/>
    <w:rsid w:val="00FE5BB9"/>
    <w:rsid w:val="00FE6943"/>
    <w:rsid w:val="00FF158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5E760"/>
  <w15:chartTrackingRefBased/>
  <w15:docId w15:val="{4E9F5949-7E09-45FD-ADC7-A15064B01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943"/>
    <w:pPr>
      <w:spacing w:line="260" w:lineRule="atLeast"/>
      <w:jc w:val="both"/>
    </w:pPr>
    <w:rPr>
      <w:rFonts w:ascii="Palatino Linotype" w:hAnsi="Palatino Linotype"/>
      <w:noProof/>
      <w:color w:val="00000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FE6943"/>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Normal"/>
    <w:qFormat/>
    <w:rsid w:val="00FE6943"/>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Normal"/>
    <w:qFormat/>
    <w:rsid w:val="00FE6943"/>
    <w:pPr>
      <w:adjustRightInd w:val="0"/>
      <w:snapToGrid w:val="0"/>
      <w:spacing w:after="36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Normal"/>
    <w:next w:val="Normal"/>
    <w:qFormat/>
    <w:rsid w:val="00FE6943"/>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FE6943"/>
    <w:pPr>
      <w:adjustRightInd w:val="0"/>
      <w:snapToGrid w:val="0"/>
      <w:spacing w:line="200" w:lineRule="atLeast"/>
      <w:ind w:left="2806" w:hanging="198"/>
    </w:pPr>
    <w:rPr>
      <w:rFonts w:ascii="Palatino Linotype" w:eastAsia="Times New Roman" w:hAnsi="Palatino Linotype"/>
      <w:color w:val="000000"/>
      <w:sz w:val="16"/>
      <w:szCs w:val="18"/>
      <w:lang w:val="en-US" w:eastAsia="de-DE" w:bidi="en-US"/>
    </w:rPr>
  </w:style>
  <w:style w:type="paragraph" w:customStyle="1" w:styleId="MDPI17abstract">
    <w:name w:val="MDPI_1.7_abstract"/>
    <w:next w:val="Normal"/>
    <w:qFormat/>
    <w:rsid w:val="00FE6943"/>
    <w:pPr>
      <w:adjustRightInd w:val="0"/>
      <w:snapToGrid w:val="0"/>
      <w:spacing w:before="240" w:line="260" w:lineRule="atLeast"/>
      <w:ind w:left="2608"/>
      <w:jc w:val="both"/>
    </w:pPr>
    <w:rPr>
      <w:rFonts w:ascii="Palatino Linotype" w:eastAsia="Times New Roman" w:hAnsi="Palatino Linotype"/>
      <w:color w:val="000000"/>
      <w:sz w:val="18"/>
      <w:szCs w:val="22"/>
      <w:lang w:val="en-US" w:eastAsia="de-DE" w:bidi="en-US"/>
    </w:rPr>
  </w:style>
  <w:style w:type="paragraph" w:customStyle="1" w:styleId="MDPI18keywords">
    <w:name w:val="MDPI_1.8_keywords"/>
    <w:next w:val="Normal"/>
    <w:qFormat/>
    <w:rsid w:val="00FE6943"/>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eastAsia="de-DE" w:bidi="en-US"/>
    </w:rPr>
  </w:style>
  <w:style w:type="paragraph" w:customStyle="1" w:styleId="MDPI19line">
    <w:name w:val="MDPI_1.9_line"/>
    <w:qFormat/>
    <w:rsid w:val="00FE6943"/>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eastAsia="de-DE" w:bidi="en-US"/>
    </w:rPr>
  </w:style>
  <w:style w:type="paragraph" w:styleId="Footer">
    <w:name w:val="footer"/>
    <w:basedOn w:val="Normal"/>
    <w:link w:val="FooterChar"/>
    <w:uiPriority w:val="99"/>
    <w:rsid w:val="00FE6943"/>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FE6943"/>
    <w:rPr>
      <w:rFonts w:ascii="Palatino Linotype" w:hAnsi="Palatino Linotype"/>
      <w:noProof/>
      <w:color w:val="000000"/>
      <w:szCs w:val="18"/>
    </w:rPr>
  </w:style>
  <w:style w:type="paragraph" w:styleId="Header">
    <w:name w:val="header"/>
    <w:basedOn w:val="Normal"/>
    <w:link w:val="HeaderChar"/>
    <w:uiPriority w:val="99"/>
    <w:rsid w:val="00FE6943"/>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FE6943"/>
    <w:rPr>
      <w:rFonts w:ascii="Palatino Linotype" w:hAnsi="Palatino Linotype"/>
      <w:noProof/>
      <w:color w:val="000000"/>
      <w:szCs w:val="18"/>
    </w:rPr>
  </w:style>
  <w:style w:type="paragraph" w:customStyle="1" w:styleId="MDPIheaderjournallogo">
    <w:name w:val="MDPI_header_journal_logo"/>
    <w:qFormat/>
    <w:rsid w:val="00FE6943"/>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FE6943"/>
    <w:pPr>
      <w:ind w:firstLine="0"/>
    </w:pPr>
  </w:style>
  <w:style w:type="paragraph" w:customStyle="1" w:styleId="MDPI31text">
    <w:name w:val="MDPI_3.1_text"/>
    <w:qFormat/>
    <w:rsid w:val="00AC3FDF"/>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FE6943"/>
    <w:pPr>
      <w:adjustRightInd w:val="0"/>
      <w:snapToGrid w:val="0"/>
      <w:spacing w:after="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4textspacebefore">
    <w:name w:val="MDPI_3.4_text_space_before"/>
    <w:qFormat/>
    <w:rsid w:val="00FE6943"/>
    <w:pPr>
      <w:adjustRightInd w:val="0"/>
      <w:snapToGrid w:val="0"/>
      <w:spacing w:before="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FE6943"/>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FE6943"/>
    <w:pPr>
      <w:adjustRightInd w:val="0"/>
      <w:snapToGrid w:val="0"/>
      <w:spacing w:before="12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FE6943"/>
    <w:pPr>
      <w:numPr>
        <w:numId w:val="13"/>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8bullet">
    <w:name w:val="MDPI_3.8_bullet"/>
    <w:qFormat/>
    <w:rsid w:val="00FE6943"/>
    <w:pPr>
      <w:numPr>
        <w:numId w:val="14"/>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9equation">
    <w:name w:val="MDPI_3.9_equation"/>
    <w:qFormat/>
    <w:rsid w:val="00FE6943"/>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FE6943"/>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41tablecaption">
    <w:name w:val="MDPI_4.1_table_caption"/>
    <w:qFormat/>
    <w:rsid w:val="00FE6943"/>
    <w:pPr>
      <w:adjustRightInd w:val="0"/>
      <w:snapToGrid w:val="0"/>
      <w:spacing w:before="240" w:after="12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FE6943"/>
    <w:pPr>
      <w:adjustRightInd w:val="0"/>
      <w:snapToGrid w:val="0"/>
      <w:spacing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51figurecaption">
    <w:name w:val="MDPI_5.1_figure_caption"/>
    <w:qFormat/>
    <w:rsid w:val="00FE6943"/>
    <w:pPr>
      <w:adjustRightInd w:val="0"/>
      <w:snapToGrid w:val="0"/>
      <w:spacing w:before="120" w:after="240" w:line="228" w:lineRule="auto"/>
      <w:ind w:left="2608"/>
    </w:pPr>
    <w:rPr>
      <w:rFonts w:ascii="Palatino Linotype" w:eastAsia="Times New Roman" w:hAnsi="Palatino Linotype"/>
      <w:color w:val="000000"/>
      <w:sz w:val="18"/>
      <w:lang w:val="en-US" w:eastAsia="de-DE" w:bidi="en-US"/>
    </w:rPr>
  </w:style>
  <w:style w:type="paragraph" w:customStyle="1" w:styleId="MDPI52figure">
    <w:name w:val="MDPI_5.2_figure"/>
    <w:qFormat/>
    <w:rsid w:val="00FE6943"/>
    <w:pPr>
      <w:adjustRightInd w:val="0"/>
      <w:snapToGrid w:val="0"/>
      <w:spacing w:before="240" w:after="120"/>
      <w:jc w:val="center"/>
    </w:pPr>
    <w:rPr>
      <w:rFonts w:ascii="Palatino Linotype" w:eastAsia="Times New Roman" w:hAnsi="Palatino Linotype"/>
      <w:snapToGrid w:val="0"/>
      <w:color w:val="000000"/>
      <w:lang w:val="en-US" w:eastAsia="de-DE" w:bidi="en-US"/>
    </w:rPr>
  </w:style>
  <w:style w:type="paragraph" w:customStyle="1" w:styleId="MDPI81theorem">
    <w:name w:val="MDPI_8.1_theorem"/>
    <w:qFormat/>
    <w:rsid w:val="00FE6943"/>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FE6943"/>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footerfirstpage">
    <w:name w:val="MDPI_footer_firstpage"/>
    <w:qFormat/>
    <w:rsid w:val="00FE6943"/>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23heading3">
    <w:name w:val="MDPI_2.3_heading3"/>
    <w:qFormat/>
    <w:rsid w:val="00FE6943"/>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FE6943"/>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FE6943"/>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EE3D95"/>
    <w:pPr>
      <w:numPr>
        <w:numId w:val="15"/>
      </w:numPr>
      <w:adjustRightInd w:val="0"/>
      <w:snapToGrid w:val="0"/>
      <w:spacing w:line="228" w:lineRule="auto"/>
      <w:jc w:val="both"/>
    </w:pPr>
    <w:rPr>
      <w:rFonts w:ascii="Palatino Linotype" w:eastAsia="Times New Roman" w:hAnsi="Palatino Linotype"/>
      <w:color w:val="000000"/>
      <w:sz w:val="18"/>
      <w:lang w:val="en-US" w:eastAsia="de-DE" w:bidi="en-US"/>
    </w:rPr>
  </w:style>
  <w:style w:type="paragraph" w:styleId="BalloonText">
    <w:name w:val="Balloon Text"/>
    <w:basedOn w:val="Normal"/>
    <w:link w:val="BalloonTextChar"/>
    <w:uiPriority w:val="99"/>
    <w:rsid w:val="00FE6943"/>
    <w:rPr>
      <w:rFonts w:cs="Tahoma"/>
      <w:szCs w:val="18"/>
    </w:rPr>
  </w:style>
  <w:style w:type="character" w:customStyle="1" w:styleId="BalloonTextChar">
    <w:name w:val="Balloon Text Char"/>
    <w:link w:val="BalloonText"/>
    <w:uiPriority w:val="99"/>
    <w:rsid w:val="00FE6943"/>
    <w:rPr>
      <w:rFonts w:ascii="Palatino Linotype" w:hAnsi="Palatino Linotype" w:cs="Tahoma"/>
      <w:noProof/>
      <w:color w:val="000000"/>
      <w:szCs w:val="18"/>
    </w:rPr>
  </w:style>
  <w:style w:type="character" w:styleId="LineNumber">
    <w:name w:val="line number"/>
    <w:uiPriority w:val="99"/>
    <w:rsid w:val="00F20DC0"/>
    <w:rPr>
      <w:rFonts w:ascii="Palatino Linotype" w:hAnsi="Palatino Linotype"/>
      <w:sz w:val="16"/>
    </w:rPr>
  </w:style>
  <w:style w:type="table" w:customStyle="1" w:styleId="MDPI41threelinetable">
    <w:name w:val="MDPI_4.1_three_line_table"/>
    <w:basedOn w:val="TableNormal"/>
    <w:uiPriority w:val="99"/>
    <w:rsid w:val="00FE6943"/>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w:hAnsi="Calibri"/>
        <w:b/>
        <w:i w:val="0"/>
        <w:sz w:val="20"/>
      </w:rPr>
      <w:tblPr/>
      <w:tcPr>
        <w:tcBorders>
          <w:bottom w:val="single" w:sz="4" w:space="0" w:color="auto"/>
        </w:tcBorders>
      </w:tcPr>
    </w:tblStylePr>
  </w:style>
  <w:style w:type="character" w:styleId="Hyperlink">
    <w:name w:val="Hyperlink"/>
    <w:uiPriority w:val="99"/>
    <w:rsid w:val="00FE6943"/>
    <w:rPr>
      <w:color w:val="0000FF"/>
      <w:u w:val="single"/>
    </w:rPr>
  </w:style>
  <w:style w:type="character" w:customStyle="1" w:styleId="UnresolvedMention1">
    <w:name w:val="Unresolved Mention1"/>
    <w:uiPriority w:val="99"/>
    <w:semiHidden/>
    <w:unhideWhenUsed/>
    <w:rsid w:val="0034278A"/>
    <w:rPr>
      <w:color w:val="605E5C"/>
      <w:shd w:val="clear" w:color="auto" w:fill="E1DFDD"/>
    </w:rPr>
  </w:style>
  <w:style w:type="table" w:styleId="TableGrid">
    <w:name w:val="Table Grid"/>
    <w:basedOn w:val="TableNormal"/>
    <w:uiPriority w:val="59"/>
    <w:rsid w:val="00FE6943"/>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FE6943"/>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FE6943"/>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FE6943"/>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FE6943"/>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paragraph" w:customStyle="1" w:styleId="MDPI19classification">
    <w:name w:val="MDPI_1.9_classification"/>
    <w:qFormat/>
    <w:rsid w:val="00FE6943"/>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411onetablecaption">
    <w:name w:val="MDPI_4.1.1_one_table_caption"/>
    <w:qFormat/>
    <w:rsid w:val="00FE6943"/>
    <w:pPr>
      <w:adjustRightInd w:val="0"/>
      <w:snapToGrid w:val="0"/>
      <w:spacing w:before="240" w:after="120" w:line="260" w:lineRule="atLeast"/>
      <w:jc w:val="center"/>
    </w:pPr>
    <w:rPr>
      <w:rFonts w:ascii="Palatino Linotype" w:hAnsi="Palatino Linotype" w:cs="Cordia New"/>
      <w:noProof/>
      <w:color w:val="000000"/>
      <w:sz w:val="18"/>
      <w:szCs w:val="22"/>
      <w:lang w:val="en-US" w:eastAsia="zh-CN" w:bidi="en-US"/>
    </w:rPr>
  </w:style>
  <w:style w:type="paragraph" w:customStyle="1" w:styleId="MDPI511onefigurecaption">
    <w:name w:val="MDPI_5.1.1_one_figure_caption"/>
    <w:qFormat/>
    <w:rsid w:val="00FE6943"/>
    <w:pPr>
      <w:adjustRightInd w:val="0"/>
      <w:snapToGrid w:val="0"/>
      <w:spacing w:before="240" w:after="120" w:line="260" w:lineRule="atLeast"/>
      <w:jc w:val="center"/>
    </w:pPr>
    <w:rPr>
      <w:rFonts w:ascii="Palatino Linotype" w:hAnsi="Palatino Linotype"/>
      <w:noProof/>
      <w:color w:val="000000"/>
      <w:sz w:val="18"/>
      <w:lang w:val="en-US" w:eastAsia="zh-CN" w:bidi="en-US"/>
    </w:rPr>
  </w:style>
  <w:style w:type="paragraph" w:customStyle="1" w:styleId="MDPI72Copyright">
    <w:name w:val="MDPI_7.2_Copyright"/>
    <w:qFormat/>
    <w:rsid w:val="00FE6943"/>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FE6943"/>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FE6943"/>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FE6943"/>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FE6943"/>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FE6943"/>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FE6943"/>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TableNormal"/>
    <w:uiPriority w:val="99"/>
    <w:rsid w:val="00FE6943"/>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FE6943"/>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FE6943"/>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customStyle="1" w:styleId="apple-converted-space">
    <w:name w:val="apple-converted-space"/>
    <w:rsid w:val="00FE6943"/>
  </w:style>
  <w:style w:type="paragraph" w:styleId="Bibliography">
    <w:name w:val="Bibliography"/>
    <w:basedOn w:val="Normal"/>
    <w:next w:val="Normal"/>
    <w:uiPriority w:val="37"/>
    <w:semiHidden/>
    <w:unhideWhenUsed/>
    <w:rsid w:val="00FE6943"/>
  </w:style>
  <w:style w:type="paragraph" w:styleId="BodyText">
    <w:name w:val="Body Text"/>
    <w:link w:val="BodyTextChar"/>
    <w:rsid w:val="00FE6943"/>
    <w:pPr>
      <w:spacing w:after="120" w:line="340" w:lineRule="atLeast"/>
      <w:jc w:val="both"/>
    </w:pPr>
    <w:rPr>
      <w:rFonts w:ascii="Palatino Linotype" w:hAnsi="Palatino Linotype"/>
      <w:color w:val="000000"/>
      <w:sz w:val="24"/>
      <w:lang w:val="en-US" w:eastAsia="de-DE"/>
    </w:rPr>
  </w:style>
  <w:style w:type="character" w:customStyle="1" w:styleId="BodyTextChar">
    <w:name w:val="Body Text Char"/>
    <w:link w:val="BodyText"/>
    <w:rsid w:val="00FE6943"/>
    <w:rPr>
      <w:rFonts w:ascii="Palatino Linotype" w:hAnsi="Palatino Linotype"/>
      <w:color w:val="000000"/>
      <w:sz w:val="24"/>
      <w:lang w:eastAsia="de-DE"/>
    </w:rPr>
  </w:style>
  <w:style w:type="character" w:styleId="CommentReference">
    <w:name w:val="annotation reference"/>
    <w:uiPriority w:val="99"/>
    <w:rsid w:val="00FE6943"/>
    <w:rPr>
      <w:sz w:val="21"/>
      <w:szCs w:val="21"/>
    </w:rPr>
  </w:style>
  <w:style w:type="paragraph" w:styleId="CommentText">
    <w:name w:val="annotation text"/>
    <w:basedOn w:val="Normal"/>
    <w:link w:val="CommentTextChar"/>
    <w:uiPriority w:val="99"/>
    <w:rsid w:val="00FE6943"/>
  </w:style>
  <w:style w:type="character" w:customStyle="1" w:styleId="CommentTextChar">
    <w:name w:val="Comment Text Char"/>
    <w:link w:val="CommentText"/>
    <w:uiPriority w:val="99"/>
    <w:rsid w:val="00FE6943"/>
    <w:rPr>
      <w:rFonts w:ascii="Palatino Linotype" w:hAnsi="Palatino Linotype"/>
      <w:noProof/>
      <w:color w:val="000000"/>
    </w:rPr>
  </w:style>
  <w:style w:type="paragraph" w:styleId="CommentSubject">
    <w:name w:val="annotation subject"/>
    <w:basedOn w:val="CommentText"/>
    <w:next w:val="CommentText"/>
    <w:link w:val="CommentSubjectChar"/>
    <w:rsid w:val="00FE6943"/>
    <w:rPr>
      <w:b/>
      <w:bCs/>
    </w:rPr>
  </w:style>
  <w:style w:type="character" w:customStyle="1" w:styleId="CommentSubjectChar">
    <w:name w:val="Comment Subject Char"/>
    <w:link w:val="CommentSubject"/>
    <w:rsid w:val="00FE6943"/>
    <w:rPr>
      <w:rFonts w:ascii="Palatino Linotype" w:hAnsi="Palatino Linotype"/>
      <w:b/>
      <w:bCs/>
      <w:noProof/>
      <w:color w:val="000000"/>
    </w:rPr>
  </w:style>
  <w:style w:type="character" w:styleId="EndnoteReference">
    <w:name w:val="endnote reference"/>
    <w:rsid w:val="00FE6943"/>
    <w:rPr>
      <w:vertAlign w:val="superscript"/>
    </w:rPr>
  </w:style>
  <w:style w:type="paragraph" w:styleId="EndnoteText">
    <w:name w:val="endnote text"/>
    <w:basedOn w:val="Normal"/>
    <w:link w:val="EndnoteTextChar"/>
    <w:semiHidden/>
    <w:unhideWhenUsed/>
    <w:rsid w:val="00FE6943"/>
    <w:pPr>
      <w:spacing w:line="240" w:lineRule="auto"/>
    </w:pPr>
  </w:style>
  <w:style w:type="character" w:customStyle="1" w:styleId="EndnoteTextChar">
    <w:name w:val="Endnote Text Char"/>
    <w:link w:val="EndnoteText"/>
    <w:semiHidden/>
    <w:rsid w:val="00FE6943"/>
    <w:rPr>
      <w:rFonts w:ascii="Palatino Linotype" w:hAnsi="Palatino Linotype"/>
      <w:noProof/>
      <w:color w:val="000000"/>
    </w:rPr>
  </w:style>
  <w:style w:type="character" w:styleId="FollowedHyperlink">
    <w:name w:val="FollowedHyperlink"/>
    <w:rsid w:val="00FE6943"/>
    <w:rPr>
      <w:color w:val="954F72"/>
      <w:u w:val="single"/>
    </w:rPr>
  </w:style>
  <w:style w:type="paragraph" w:styleId="FootnoteText">
    <w:name w:val="footnote text"/>
    <w:basedOn w:val="Normal"/>
    <w:link w:val="FootnoteTextChar"/>
    <w:semiHidden/>
    <w:unhideWhenUsed/>
    <w:rsid w:val="00FE6943"/>
    <w:pPr>
      <w:spacing w:line="240" w:lineRule="auto"/>
    </w:pPr>
  </w:style>
  <w:style w:type="character" w:customStyle="1" w:styleId="FootnoteTextChar">
    <w:name w:val="Footnote Text Char"/>
    <w:link w:val="FootnoteText"/>
    <w:semiHidden/>
    <w:rsid w:val="00FE6943"/>
    <w:rPr>
      <w:rFonts w:ascii="Palatino Linotype" w:hAnsi="Palatino Linotype"/>
      <w:noProof/>
      <w:color w:val="000000"/>
    </w:rPr>
  </w:style>
  <w:style w:type="paragraph" w:styleId="NormalWeb">
    <w:name w:val="Normal (Web)"/>
    <w:basedOn w:val="Normal"/>
    <w:uiPriority w:val="99"/>
    <w:rsid w:val="00FE6943"/>
    <w:rPr>
      <w:szCs w:val="24"/>
    </w:rPr>
  </w:style>
  <w:style w:type="paragraph" w:customStyle="1" w:styleId="MsoFootnoteText0">
    <w:name w:val="MsoFootnoteText"/>
    <w:basedOn w:val="NormalWeb"/>
    <w:qFormat/>
    <w:rsid w:val="00FE6943"/>
    <w:rPr>
      <w:rFonts w:ascii="Times New Roman" w:hAnsi="Times New Roman"/>
    </w:rPr>
  </w:style>
  <w:style w:type="character" w:styleId="PageNumber">
    <w:name w:val="page number"/>
    <w:rsid w:val="00FE6943"/>
  </w:style>
  <w:style w:type="character" w:styleId="PlaceholderText">
    <w:name w:val="Placeholder Text"/>
    <w:uiPriority w:val="99"/>
    <w:semiHidden/>
    <w:rsid w:val="00FE6943"/>
    <w:rPr>
      <w:color w:val="808080"/>
    </w:rPr>
  </w:style>
  <w:style w:type="paragraph" w:customStyle="1" w:styleId="Corpo">
    <w:name w:val="Corpo"/>
    <w:rsid w:val="00E0270C"/>
    <w:pPr>
      <w:pBdr>
        <w:top w:val="nil"/>
        <w:left w:val="nil"/>
        <w:bottom w:val="nil"/>
        <w:right w:val="nil"/>
        <w:between w:val="nil"/>
        <w:bar w:val="nil"/>
      </w:pBdr>
    </w:pPr>
    <w:rPr>
      <w:rFonts w:eastAsia="Calibri" w:cs="Calibri"/>
      <w:color w:val="000000"/>
      <w:sz w:val="24"/>
      <w:szCs w:val="24"/>
      <w:u w:color="000000"/>
      <w:bdr w:val="nil"/>
      <w:lang w:val="en-US" w:eastAsia="en-GB"/>
    </w:rPr>
  </w:style>
  <w:style w:type="character" w:customStyle="1" w:styleId="Nessuno">
    <w:name w:val="Nessuno"/>
    <w:rsid w:val="00E0270C"/>
  </w:style>
  <w:style w:type="paragraph" w:customStyle="1" w:styleId="EndNoteBibliography">
    <w:name w:val="EndNote Bibliography"/>
    <w:basedOn w:val="Normal"/>
    <w:rsid w:val="006906AC"/>
    <w:pPr>
      <w:spacing w:line="240" w:lineRule="auto"/>
      <w:jc w:val="left"/>
    </w:pPr>
    <w:rPr>
      <w:rFonts w:ascii="Times New Roman" w:eastAsiaTheme="minorEastAsia" w:hAnsi="Times New Roman"/>
      <w:noProof w:val="0"/>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79307">
      <w:bodyDiv w:val="1"/>
      <w:marLeft w:val="0"/>
      <w:marRight w:val="0"/>
      <w:marTop w:val="0"/>
      <w:marBottom w:val="0"/>
      <w:divBdr>
        <w:top w:val="none" w:sz="0" w:space="0" w:color="auto"/>
        <w:left w:val="none" w:sz="0" w:space="0" w:color="auto"/>
        <w:bottom w:val="none" w:sz="0" w:space="0" w:color="auto"/>
        <w:right w:val="none" w:sz="0" w:space="0" w:color="auto"/>
      </w:divBdr>
    </w:div>
    <w:div w:id="174270268">
      <w:bodyDiv w:val="1"/>
      <w:marLeft w:val="0"/>
      <w:marRight w:val="0"/>
      <w:marTop w:val="0"/>
      <w:marBottom w:val="0"/>
      <w:divBdr>
        <w:top w:val="none" w:sz="0" w:space="0" w:color="auto"/>
        <w:left w:val="none" w:sz="0" w:space="0" w:color="auto"/>
        <w:bottom w:val="none" w:sz="0" w:space="0" w:color="auto"/>
        <w:right w:val="none" w:sz="0" w:space="0" w:color="auto"/>
      </w:divBdr>
    </w:div>
    <w:div w:id="183447443">
      <w:bodyDiv w:val="1"/>
      <w:marLeft w:val="0"/>
      <w:marRight w:val="0"/>
      <w:marTop w:val="0"/>
      <w:marBottom w:val="0"/>
      <w:divBdr>
        <w:top w:val="none" w:sz="0" w:space="0" w:color="auto"/>
        <w:left w:val="none" w:sz="0" w:space="0" w:color="auto"/>
        <w:bottom w:val="none" w:sz="0" w:space="0" w:color="auto"/>
        <w:right w:val="none" w:sz="0" w:space="0" w:color="auto"/>
      </w:divBdr>
    </w:div>
    <w:div w:id="195701963">
      <w:bodyDiv w:val="1"/>
      <w:marLeft w:val="0"/>
      <w:marRight w:val="0"/>
      <w:marTop w:val="0"/>
      <w:marBottom w:val="0"/>
      <w:divBdr>
        <w:top w:val="none" w:sz="0" w:space="0" w:color="auto"/>
        <w:left w:val="none" w:sz="0" w:space="0" w:color="auto"/>
        <w:bottom w:val="none" w:sz="0" w:space="0" w:color="auto"/>
        <w:right w:val="none" w:sz="0" w:space="0" w:color="auto"/>
      </w:divBdr>
    </w:div>
    <w:div w:id="244535837">
      <w:bodyDiv w:val="1"/>
      <w:marLeft w:val="0"/>
      <w:marRight w:val="0"/>
      <w:marTop w:val="0"/>
      <w:marBottom w:val="0"/>
      <w:divBdr>
        <w:top w:val="none" w:sz="0" w:space="0" w:color="auto"/>
        <w:left w:val="none" w:sz="0" w:space="0" w:color="auto"/>
        <w:bottom w:val="none" w:sz="0" w:space="0" w:color="auto"/>
        <w:right w:val="none" w:sz="0" w:space="0" w:color="auto"/>
      </w:divBdr>
    </w:div>
    <w:div w:id="297030841">
      <w:bodyDiv w:val="1"/>
      <w:marLeft w:val="0"/>
      <w:marRight w:val="0"/>
      <w:marTop w:val="0"/>
      <w:marBottom w:val="0"/>
      <w:divBdr>
        <w:top w:val="none" w:sz="0" w:space="0" w:color="auto"/>
        <w:left w:val="none" w:sz="0" w:space="0" w:color="auto"/>
        <w:bottom w:val="none" w:sz="0" w:space="0" w:color="auto"/>
        <w:right w:val="none" w:sz="0" w:space="0" w:color="auto"/>
      </w:divBdr>
    </w:div>
    <w:div w:id="322049939">
      <w:bodyDiv w:val="1"/>
      <w:marLeft w:val="0"/>
      <w:marRight w:val="0"/>
      <w:marTop w:val="0"/>
      <w:marBottom w:val="0"/>
      <w:divBdr>
        <w:top w:val="none" w:sz="0" w:space="0" w:color="auto"/>
        <w:left w:val="none" w:sz="0" w:space="0" w:color="auto"/>
        <w:bottom w:val="none" w:sz="0" w:space="0" w:color="auto"/>
        <w:right w:val="none" w:sz="0" w:space="0" w:color="auto"/>
      </w:divBdr>
    </w:div>
    <w:div w:id="379211170">
      <w:bodyDiv w:val="1"/>
      <w:marLeft w:val="0"/>
      <w:marRight w:val="0"/>
      <w:marTop w:val="0"/>
      <w:marBottom w:val="0"/>
      <w:divBdr>
        <w:top w:val="none" w:sz="0" w:space="0" w:color="auto"/>
        <w:left w:val="none" w:sz="0" w:space="0" w:color="auto"/>
        <w:bottom w:val="none" w:sz="0" w:space="0" w:color="auto"/>
        <w:right w:val="none" w:sz="0" w:space="0" w:color="auto"/>
      </w:divBdr>
    </w:div>
    <w:div w:id="388696674">
      <w:bodyDiv w:val="1"/>
      <w:marLeft w:val="0"/>
      <w:marRight w:val="0"/>
      <w:marTop w:val="0"/>
      <w:marBottom w:val="0"/>
      <w:divBdr>
        <w:top w:val="none" w:sz="0" w:space="0" w:color="auto"/>
        <w:left w:val="none" w:sz="0" w:space="0" w:color="auto"/>
        <w:bottom w:val="none" w:sz="0" w:space="0" w:color="auto"/>
        <w:right w:val="none" w:sz="0" w:space="0" w:color="auto"/>
      </w:divBdr>
    </w:div>
    <w:div w:id="392776118">
      <w:bodyDiv w:val="1"/>
      <w:marLeft w:val="0"/>
      <w:marRight w:val="0"/>
      <w:marTop w:val="0"/>
      <w:marBottom w:val="0"/>
      <w:divBdr>
        <w:top w:val="none" w:sz="0" w:space="0" w:color="auto"/>
        <w:left w:val="none" w:sz="0" w:space="0" w:color="auto"/>
        <w:bottom w:val="none" w:sz="0" w:space="0" w:color="auto"/>
        <w:right w:val="none" w:sz="0" w:space="0" w:color="auto"/>
      </w:divBdr>
    </w:div>
    <w:div w:id="409355191">
      <w:bodyDiv w:val="1"/>
      <w:marLeft w:val="0"/>
      <w:marRight w:val="0"/>
      <w:marTop w:val="0"/>
      <w:marBottom w:val="0"/>
      <w:divBdr>
        <w:top w:val="none" w:sz="0" w:space="0" w:color="auto"/>
        <w:left w:val="none" w:sz="0" w:space="0" w:color="auto"/>
        <w:bottom w:val="none" w:sz="0" w:space="0" w:color="auto"/>
        <w:right w:val="none" w:sz="0" w:space="0" w:color="auto"/>
      </w:divBdr>
    </w:div>
    <w:div w:id="422528181">
      <w:bodyDiv w:val="1"/>
      <w:marLeft w:val="0"/>
      <w:marRight w:val="0"/>
      <w:marTop w:val="0"/>
      <w:marBottom w:val="0"/>
      <w:divBdr>
        <w:top w:val="none" w:sz="0" w:space="0" w:color="auto"/>
        <w:left w:val="none" w:sz="0" w:space="0" w:color="auto"/>
        <w:bottom w:val="none" w:sz="0" w:space="0" w:color="auto"/>
        <w:right w:val="none" w:sz="0" w:space="0" w:color="auto"/>
      </w:divBdr>
    </w:div>
    <w:div w:id="425611721">
      <w:bodyDiv w:val="1"/>
      <w:marLeft w:val="0"/>
      <w:marRight w:val="0"/>
      <w:marTop w:val="0"/>
      <w:marBottom w:val="0"/>
      <w:divBdr>
        <w:top w:val="none" w:sz="0" w:space="0" w:color="auto"/>
        <w:left w:val="none" w:sz="0" w:space="0" w:color="auto"/>
        <w:bottom w:val="none" w:sz="0" w:space="0" w:color="auto"/>
        <w:right w:val="none" w:sz="0" w:space="0" w:color="auto"/>
      </w:divBdr>
    </w:div>
    <w:div w:id="431903169">
      <w:bodyDiv w:val="1"/>
      <w:marLeft w:val="0"/>
      <w:marRight w:val="0"/>
      <w:marTop w:val="0"/>
      <w:marBottom w:val="0"/>
      <w:divBdr>
        <w:top w:val="none" w:sz="0" w:space="0" w:color="auto"/>
        <w:left w:val="none" w:sz="0" w:space="0" w:color="auto"/>
        <w:bottom w:val="none" w:sz="0" w:space="0" w:color="auto"/>
        <w:right w:val="none" w:sz="0" w:space="0" w:color="auto"/>
      </w:divBdr>
    </w:div>
    <w:div w:id="511259792">
      <w:bodyDiv w:val="1"/>
      <w:marLeft w:val="0"/>
      <w:marRight w:val="0"/>
      <w:marTop w:val="0"/>
      <w:marBottom w:val="0"/>
      <w:divBdr>
        <w:top w:val="none" w:sz="0" w:space="0" w:color="auto"/>
        <w:left w:val="none" w:sz="0" w:space="0" w:color="auto"/>
        <w:bottom w:val="none" w:sz="0" w:space="0" w:color="auto"/>
        <w:right w:val="none" w:sz="0" w:space="0" w:color="auto"/>
      </w:divBdr>
    </w:div>
    <w:div w:id="558369589">
      <w:bodyDiv w:val="1"/>
      <w:marLeft w:val="0"/>
      <w:marRight w:val="0"/>
      <w:marTop w:val="0"/>
      <w:marBottom w:val="0"/>
      <w:divBdr>
        <w:top w:val="none" w:sz="0" w:space="0" w:color="auto"/>
        <w:left w:val="none" w:sz="0" w:space="0" w:color="auto"/>
        <w:bottom w:val="none" w:sz="0" w:space="0" w:color="auto"/>
        <w:right w:val="none" w:sz="0" w:space="0" w:color="auto"/>
      </w:divBdr>
    </w:div>
    <w:div w:id="566570732">
      <w:bodyDiv w:val="1"/>
      <w:marLeft w:val="0"/>
      <w:marRight w:val="0"/>
      <w:marTop w:val="0"/>
      <w:marBottom w:val="0"/>
      <w:divBdr>
        <w:top w:val="none" w:sz="0" w:space="0" w:color="auto"/>
        <w:left w:val="none" w:sz="0" w:space="0" w:color="auto"/>
        <w:bottom w:val="none" w:sz="0" w:space="0" w:color="auto"/>
        <w:right w:val="none" w:sz="0" w:space="0" w:color="auto"/>
      </w:divBdr>
    </w:div>
    <w:div w:id="569000526">
      <w:bodyDiv w:val="1"/>
      <w:marLeft w:val="0"/>
      <w:marRight w:val="0"/>
      <w:marTop w:val="0"/>
      <w:marBottom w:val="0"/>
      <w:divBdr>
        <w:top w:val="none" w:sz="0" w:space="0" w:color="auto"/>
        <w:left w:val="none" w:sz="0" w:space="0" w:color="auto"/>
        <w:bottom w:val="none" w:sz="0" w:space="0" w:color="auto"/>
        <w:right w:val="none" w:sz="0" w:space="0" w:color="auto"/>
      </w:divBdr>
    </w:div>
    <w:div w:id="576479904">
      <w:bodyDiv w:val="1"/>
      <w:marLeft w:val="0"/>
      <w:marRight w:val="0"/>
      <w:marTop w:val="0"/>
      <w:marBottom w:val="0"/>
      <w:divBdr>
        <w:top w:val="none" w:sz="0" w:space="0" w:color="auto"/>
        <w:left w:val="none" w:sz="0" w:space="0" w:color="auto"/>
        <w:bottom w:val="none" w:sz="0" w:space="0" w:color="auto"/>
        <w:right w:val="none" w:sz="0" w:space="0" w:color="auto"/>
      </w:divBdr>
    </w:div>
    <w:div w:id="579481462">
      <w:bodyDiv w:val="1"/>
      <w:marLeft w:val="0"/>
      <w:marRight w:val="0"/>
      <w:marTop w:val="0"/>
      <w:marBottom w:val="0"/>
      <w:divBdr>
        <w:top w:val="none" w:sz="0" w:space="0" w:color="auto"/>
        <w:left w:val="none" w:sz="0" w:space="0" w:color="auto"/>
        <w:bottom w:val="none" w:sz="0" w:space="0" w:color="auto"/>
        <w:right w:val="none" w:sz="0" w:space="0" w:color="auto"/>
      </w:divBdr>
    </w:div>
    <w:div w:id="643046018">
      <w:bodyDiv w:val="1"/>
      <w:marLeft w:val="0"/>
      <w:marRight w:val="0"/>
      <w:marTop w:val="0"/>
      <w:marBottom w:val="0"/>
      <w:divBdr>
        <w:top w:val="none" w:sz="0" w:space="0" w:color="auto"/>
        <w:left w:val="none" w:sz="0" w:space="0" w:color="auto"/>
        <w:bottom w:val="none" w:sz="0" w:space="0" w:color="auto"/>
        <w:right w:val="none" w:sz="0" w:space="0" w:color="auto"/>
      </w:divBdr>
    </w:div>
    <w:div w:id="661735956">
      <w:bodyDiv w:val="1"/>
      <w:marLeft w:val="0"/>
      <w:marRight w:val="0"/>
      <w:marTop w:val="0"/>
      <w:marBottom w:val="0"/>
      <w:divBdr>
        <w:top w:val="none" w:sz="0" w:space="0" w:color="auto"/>
        <w:left w:val="none" w:sz="0" w:space="0" w:color="auto"/>
        <w:bottom w:val="none" w:sz="0" w:space="0" w:color="auto"/>
        <w:right w:val="none" w:sz="0" w:space="0" w:color="auto"/>
      </w:divBdr>
    </w:div>
    <w:div w:id="693309817">
      <w:bodyDiv w:val="1"/>
      <w:marLeft w:val="0"/>
      <w:marRight w:val="0"/>
      <w:marTop w:val="0"/>
      <w:marBottom w:val="0"/>
      <w:divBdr>
        <w:top w:val="none" w:sz="0" w:space="0" w:color="auto"/>
        <w:left w:val="none" w:sz="0" w:space="0" w:color="auto"/>
        <w:bottom w:val="none" w:sz="0" w:space="0" w:color="auto"/>
        <w:right w:val="none" w:sz="0" w:space="0" w:color="auto"/>
      </w:divBdr>
    </w:div>
    <w:div w:id="720984127">
      <w:bodyDiv w:val="1"/>
      <w:marLeft w:val="0"/>
      <w:marRight w:val="0"/>
      <w:marTop w:val="0"/>
      <w:marBottom w:val="0"/>
      <w:divBdr>
        <w:top w:val="none" w:sz="0" w:space="0" w:color="auto"/>
        <w:left w:val="none" w:sz="0" w:space="0" w:color="auto"/>
        <w:bottom w:val="none" w:sz="0" w:space="0" w:color="auto"/>
        <w:right w:val="none" w:sz="0" w:space="0" w:color="auto"/>
      </w:divBdr>
    </w:div>
    <w:div w:id="746341560">
      <w:bodyDiv w:val="1"/>
      <w:marLeft w:val="0"/>
      <w:marRight w:val="0"/>
      <w:marTop w:val="0"/>
      <w:marBottom w:val="0"/>
      <w:divBdr>
        <w:top w:val="none" w:sz="0" w:space="0" w:color="auto"/>
        <w:left w:val="none" w:sz="0" w:space="0" w:color="auto"/>
        <w:bottom w:val="none" w:sz="0" w:space="0" w:color="auto"/>
        <w:right w:val="none" w:sz="0" w:space="0" w:color="auto"/>
      </w:divBdr>
    </w:div>
    <w:div w:id="787238600">
      <w:bodyDiv w:val="1"/>
      <w:marLeft w:val="0"/>
      <w:marRight w:val="0"/>
      <w:marTop w:val="0"/>
      <w:marBottom w:val="0"/>
      <w:divBdr>
        <w:top w:val="none" w:sz="0" w:space="0" w:color="auto"/>
        <w:left w:val="none" w:sz="0" w:space="0" w:color="auto"/>
        <w:bottom w:val="none" w:sz="0" w:space="0" w:color="auto"/>
        <w:right w:val="none" w:sz="0" w:space="0" w:color="auto"/>
      </w:divBdr>
    </w:div>
    <w:div w:id="809178676">
      <w:bodyDiv w:val="1"/>
      <w:marLeft w:val="0"/>
      <w:marRight w:val="0"/>
      <w:marTop w:val="0"/>
      <w:marBottom w:val="0"/>
      <w:divBdr>
        <w:top w:val="none" w:sz="0" w:space="0" w:color="auto"/>
        <w:left w:val="none" w:sz="0" w:space="0" w:color="auto"/>
        <w:bottom w:val="none" w:sz="0" w:space="0" w:color="auto"/>
        <w:right w:val="none" w:sz="0" w:space="0" w:color="auto"/>
      </w:divBdr>
    </w:div>
    <w:div w:id="840043849">
      <w:bodyDiv w:val="1"/>
      <w:marLeft w:val="0"/>
      <w:marRight w:val="0"/>
      <w:marTop w:val="0"/>
      <w:marBottom w:val="0"/>
      <w:divBdr>
        <w:top w:val="none" w:sz="0" w:space="0" w:color="auto"/>
        <w:left w:val="none" w:sz="0" w:space="0" w:color="auto"/>
        <w:bottom w:val="none" w:sz="0" w:space="0" w:color="auto"/>
        <w:right w:val="none" w:sz="0" w:space="0" w:color="auto"/>
      </w:divBdr>
    </w:div>
    <w:div w:id="909925084">
      <w:bodyDiv w:val="1"/>
      <w:marLeft w:val="0"/>
      <w:marRight w:val="0"/>
      <w:marTop w:val="0"/>
      <w:marBottom w:val="0"/>
      <w:divBdr>
        <w:top w:val="none" w:sz="0" w:space="0" w:color="auto"/>
        <w:left w:val="none" w:sz="0" w:space="0" w:color="auto"/>
        <w:bottom w:val="none" w:sz="0" w:space="0" w:color="auto"/>
        <w:right w:val="none" w:sz="0" w:space="0" w:color="auto"/>
      </w:divBdr>
    </w:div>
    <w:div w:id="1024360427">
      <w:bodyDiv w:val="1"/>
      <w:marLeft w:val="0"/>
      <w:marRight w:val="0"/>
      <w:marTop w:val="0"/>
      <w:marBottom w:val="0"/>
      <w:divBdr>
        <w:top w:val="none" w:sz="0" w:space="0" w:color="auto"/>
        <w:left w:val="none" w:sz="0" w:space="0" w:color="auto"/>
        <w:bottom w:val="none" w:sz="0" w:space="0" w:color="auto"/>
        <w:right w:val="none" w:sz="0" w:space="0" w:color="auto"/>
      </w:divBdr>
    </w:div>
    <w:div w:id="1075203187">
      <w:bodyDiv w:val="1"/>
      <w:marLeft w:val="0"/>
      <w:marRight w:val="0"/>
      <w:marTop w:val="0"/>
      <w:marBottom w:val="0"/>
      <w:divBdr>
        <w:top w:val="none" w:sz="0" w:space="0" w:color="auto"/>
        <w:left w:val="none" w:sz="0" w:space="0" w:color="auto"/>
        <w:bottom w:val="none" w:sz="0" w:space="0" w:color="auto"/>
        <w:right w:val="none" w:sz="0" w:space="0" w:color="auto"/>
      </w:divBdr>
    </w:div>
    <w:div w:id="1200509061">
      <w:bodyDiv w:val="1"/>
      <w:marLeft w:val="0"/>
      <w:marRight w:val="0"/>
      <w:marTop w:val="0"/>
      <w:marBottom w:val="0"/>
      <w:divBdr>
        <w:top w:val="none" w:sz="0" w:space="0" w:color="auto"/>
        <w:left w:val="none" w:sz="0" w:space="0" w:color="auto"/>
        <w:bottom w:val="none" w:sz="0" w:space="0" w:color="auto"/>
        <w:right w:val="none" w:sz="0" w:space="0" w:color="auto"/>
      </w:divBdr>
    </w:div>
    <w:div w:id="1213349121">
      <w:bodyDiv w:val="1"/>
      <w:marLeft w:val="0"/>
      <w:marRight w:val="0"/>
      <w:marTop w:val="0"/>
      <w:marBottom w:val="0"/>
      <w:divBdr>
        <w:top w:val="none" w:sz="0" w:space="0" w:color="auto"/>
        <w:left w:val="none" w:sz="0" w:space="0" w:color="auto"/>
        <w:bottom w:val="none" w:sz="0" w:space="0" w:color="auto"/>
        <w:right w:val="none" w:sz="0" w:space="0" w:color="auto"/>
      </w:divBdr>
    </w:div>
    <w:div w:id="1314332414">
      <w:bodyDiv w:val="1"/>
      <w:marLeft w:val="0"/>
      <w:marRight w:val="0"/>
      <w:marTop w:val="0"/>
      <w:marBottom w:val="0"/>
      <w:divBdr>
        <w:top w:val="none" w:sz="0" w:space="0" w:color="auto"/>
        <w:left w:val="none" w:sz="0" w:space="0" w:color="auto"/>
        <w:bottom w:val="none" w:sz="0" w:space="0" w:color="auto"/>
        <w:right w:val="none" w:sz="0" w:space="0" w:color="auto"/>
      </w:divBdr>
    </w:div>
    <w:div w:id="1325738440">
      <w:bodyDiv w:val="1"/>
      <w:marLeft w:val="0"/>
      <w:marRight w:val="0"/>
      <w:marTop w:val="0"/>
      <w:marBottom w:val="0"/>
      <w:divBdr>
        <w:top w:val="none" w:sz="0" w:space="0" w:color="auto"/>
        <w:left w:val="none" w:sz="0" w:space="0" w:color="auto"/>
        <w:bottom w:val="none" w:sz="0" w:space="0" w:color="auto"/>
        <w:right w:val="none" w:sz="0" w:space="0" w:color="auto"/>
      </w:divBdr>
    </w:div>
    <w:div w:id="1363900024">
      <w:bodyDiv w:val="1"/>
      <w:marLeft w:val="0"/>
      <w:marRight w:val="0"/>
      <w:marTop w:val="0"/>
      <w:marBottom w:val="0"/>
      <w:divBdr>
        <w:top w:val="none" w:sz="0" w:space="0" w:color="auto"/>
        <w:left w:val="none" w:sz="0" w:space="0" w:color="auto"/>
        <w:bottom w:val="none" w:sz="0" w:space="0" w:color="auto"/>
        <w:right w:val="none" w:sz="0" w:space="0" w:color="auto"/>
      </w:divBdr>
    </w:div>
    <w:div w:id="1383022686">
      <w:bodyDiv w:val="1"/>
      <w:marLeft w:val="0"/>
      <w:marRight w:val="0"/>
      <w:marTop w:val="0"/>
      <w:marBottom w:val="0"/>
      <w:divBdr>
        <w:top w:val="none" w:sz="0" w:space="0" w:color="auto"/>
        <w:left w:val="none" w:sz="0" w:space="0" w:color="auto"/>
        <w:bottom w:val="none" w:sz="0" w:space="0" w:color="auto"/>
        <w:right w:val="none" w:sz="0" w:space="0" w:color="auto"/>
      </w:divBdr>
    </w:div>
    <w:div w:id="1400596208">
      <w:bodyDiv w:val="1"/>
      <w:marLeft w:val="0"/>
      <w:marRight w:val="0"/>
      <w:marTop w:val="0"/>
      <w:marBottom w:val="0"/>
      <w:divBdr>
        <w:top w:val="none" w:sz="0" w:space="0" w:color="auto"/>
        <w:left w:val="none" w:sz="0" w:space="0" w:color="auto"/>
        <w:bottom w:val="none" w:sz="0" w:space="0" w:color="auto"/>
        <w:right w:val="none" w:sz="0" w:space="0" w:color="auto"/>
      </w:divBdr>
    </w:div>
    <w:div w:id="1401488950">
      <w:bodyDiv w:val="1"/>
      <w:marLeft w:val="0"/>
      <w:marRight w:val="0"/>
      <w:marTop w:val="0"/>
      <w:marBottom w:val="0"/>
      <w:divBdr>
        <w:top w:val="none" w:sz="0" w:space="0" w:color="auto"/>
        <w:left w:val="none" w:sz="0" w:space="0" w:color="auto"/>
        <w:bottom w:val="none" w:sz="0" w:space="0" w:color="auto"/>
        <w:right w:val="none" w:sz="0" w:space="0" w:color="auto"/>
      </w:divBdr>
    </w:div>
    <w:div w:id="1469858162">
      <w:bodyDiv w:val="1"/>
      <w:marLeft w:val="0"/>
      <w:marRight w:val="0"/>
      <w:marTop w:val="0"/>
      <w:marBottom w:val="0"/>
      <w:divBdr>
        <w:top w:val="none" w:sz="0" w:space="0" w:color="auto"/>
        <w:left w:val="none" w:sz="0" w:space="0" w:color="auto"/>
        <w:bottom w:val="none" w:sz="0" w:space="0" w:color="auto"/>
        <w:right w:val="none" w:sz="0" w:space="0" w:color="auto"/>
      </w:divBdr>
    </w:div>
    <w:div w:id="1566913590">
      <w:bodyDiv w:val="1"/>
      <w:marLeft w:val="0"/>
      <w:marRight w:val="0"/>
      <w:marTop w:val="0"/>
      <w:marBottom w:val="0"/>
      <w:divBdr>
        <w:top w:val="none" w:sz="0" w:space="0" w:color="auto"/>
        <w:left w:val="none" w:sz="0" w:space="0" w:color="auto"/>
        <w:bottom w:val="none" w:sz="0" w:space="0" w:color="auto"/>
        <w:right w:val="none" w:sz="0" w:space="0" w:color="auto"/>
      </w:divBdr>
    </w:div>
    <w:div w:id="1585258583">
      <w:bodyDiv w:val="1"/>
      <w:marLeft w:val="0"/>
      <w:marRight w:val="0"/>
      <w:marTop w:val="0"/>
      <w:marBottom w:val="0"/>
      <w:divBdr>
        <w:top w:val="none" w:sz="0" w:space="0" w:color="auto"/>
        <w:left w:val="none" w:sz="0" w:space="0" w:color="auto"/>
        <w:bottom w:val="none" w:sz="0" w:space="0" w:color="auto"/>
        <w:right w:val="none" w:sz="0" w:space="0" w:color="auto"/>
      </w:divBdr>
    </w:div>
    <w:div w:id="1597519092">
      <w:bodyDiv w:val="1"/>
      <w:marLeft w:val="0"/>
      <w:marRight w:val="0"/>
      <w:marTop w:val="0"/>
      <w:marBottom w:val="0"/>
      <w:divBdr>
        <w:top w:val="none" w:sz="0" w:space="0" w:color="auto"/>
        <w:left w:val="none" w:sz="0" w:space="0" w:color="auto"/>
        <w:bottom w:val="none" w:sz="0" w:space="0" w:color="auto"/>
        <w:right w:val="none" w:sz="0" w:space="0" w:color="auto"/>
      </w:divBdr>
    </w:div>
    <w:div w:id="1624725046">
      <w:bodyDiv w:val="1"/>
      <w:marLeft w:val="0"/>
      <w:marRight w:val="0"/>
      <w:marTop w:val="0"/>
      <w:marBottom w:val="0"/>
      <w:divBdr>
        <w:top w:val="none" w:sz="0" w:space="0" w:color="auto"/>
        <w:left w:val="none" w:sz="0" w:space="0" w:color="auto"/>
        <w:bottom w:val="none" w:sz="0" w:space="0" w:color="auto"/>
        <w:right w:val="none" w:sz="0" w:space="0" w:color="auto"/>
      </w:divBdr>
    </w:div>
    <w:div w:id="1658143501">
      <w:bodyDiv w:val="1"/>
      <w:marLeft w:val="0"/>
      <w:marRight w:val="0"/>
      <w:marTop w:val="0"/>
      <w:marBottom w:val="0"/>
      <w:divBdr>
        <w:top w:val="none" w:sz="0" w:space="0" w:color="auto"/>
        <w:left w:val="none" w:sz="0" w:space="0" w:color="auto"/>
        <w:bottom w:val="none" w:sz="0" w:space="0" w:color="auto"/>
        <w:right w:val="none" w:sz="0" w:space="0" w:color="auto"/>
      </w:divBdr>
    </w:div>
    <w:div w:id="1694763070">
      <w:bodyDiv w:val="1"/>
      <w:marLeft w:val="0"/>
      <w:marRight w:val="0"/>
      <w:marTop w:val="0"/>
      <w:marBottom w:val="0"/>
      <w:divBdr>
        <w:top w:val="none" w:sz="0" w:space="0" w:color="auto"/>
        <w:left w:val="none" w:sz="0" w:space="0" w:color="auto"/>
        <w:bottom w:val="none" w:sz="0" w:space="0" w:color="auto"/>
        <w:right w:val="none" w:sz="0" w:space="0" w:color="auto"/>
      </w:divBdr>
    </w:div>
    <w:div w:id="1703706605">
      <w:bodyDiv w:val="1"/>
      <w:marLeft w:val="0"/>
      <w:marRight w:val="0"/>
      <w:marTop w:val="0"/>
      <w:marBottom w:val="0"/>
      <w:divBdr>
        <w:top w:val="none" w:sz="0" w:space="0" w:color="auto"/>
        <w:left w:val="none" w:sz="0" w:space="0" w:color="auto"/>
        <w:bottom w:val="none" w:sz="0" w:space="0" w:color="auto"/>
        <w:right w:val="none" w:sz="0" w:space="0" w:color="auto"/>
      </w:divBdr>
    </w:div>
    <w:div w:id="1713070393">
      <w:bodyDiv w:val="1"/>
      <w:marLeft w:val="0"/>
      <w:marRight w:val="0"/>
      <w:marTop w:val="0"/>
      <w:marBottom w:val="0"/>
      <w:divBdr>
        <w:top w:val="none" w:sz="0" w:space="0" w:color="auto"/>
        <w:left w:val="none" w:sz="0" w:space="0" w:color="auto"/>
        <w:bottom w:val="none" w:sz="0" w:space="0" w:color="auto"/>
        <w:right w:val="none" w:sz="0" w:space="0" w:color="auto"/>
      </w:divBdr>
    </w:div>
    <w:div w:id="1741709143">
      <w:bodyDiv w:val="1"/>
      <w:marLeft w:val="0"/>
      <w:marRight w:val="0"/>
      <w:marTop w:val="0"/>
      <w:marBottom w:val="0"/>
      <w:divBdr>
        <w:top w:val="none" w:sz="0" w:space="0" w:color="auto"/>
        <w:left w:val="none" w:sz="0" w:space="0" w:color="auto"/>
        <w:bottom w:val="none" w:sz="0" w:space="0" w:color="auto"/>
        <w:right w:val="none" w:sz="0" w:space="0" w:color="auto"/>
      </w:divBdr>
    </w:div>
    <w:div w:id="1792477008">
      <w:bodyDiv w:val="1"/>
      <w:marLeft w:val="0"/>
      <w:marRight w:val="0"/>
      <w:marTop w:val="0"/>
      <w:marBottom w:val="0"/>
      <w:divBdr>
        <w:top w:val="none" w:sz="0" w:space="0" w:color="auto"/>
        <w:left w:val="none" w:sz="0" w:space="0" w:color="auto"/>
        <w:bottom w:val="none" w:sz="0" w:space="0" w:color="auto"/>
        <w:right w:val="none" w:sz="0" w:space="0" w:color="auto"/>
      </w:divBdr>
    </w:div>
    <w:div w:id="1944529607">
      <w:bodyDiv w:val="1"/>
      <w:marLeft w:val="0"/>
      <w:marRight w:val="0"/>
      <w:marTop w:val="0"/>
      <w:marBottom w:val="0"/>
      <w:divBdr>
        <w:top w:val="none" w:sz="0" w:space="0" w:color="auto"/>
        <w:left w:val="none" w:sz="0" w:space="0" w:color="auto"/>
        <w:bottom w:val="none" w:sz="0" w:space="0" w:color="auto"/>
        <w:right w:val="none" w:sz="0" w:space="0" w:color="auto"/>
      </w:divBdr>
    </w:div>
    <w:div w:id="1950356132">
      <w:bodyDiv w:val="1"/>
      <w:marLeft w:val="0"/>
      <w:marRight w:val="0"/>
      <w:marTop w:val="0"/>
      <w:marBottom w:val="0"/>
      <w:divBdr>
        <w:top w:val="none" w:sz="0" w:space="0" w:color="auto"/>
        <w:left w:val="none" w:sz="0" w:space="0" w:color="auto"/>
        <w:bottom w:val="none" w:sz="0" w:space="0" w:color="auto"/>
        <w:right w:val="none" w:sz="0" w:space="0" w:color="auto"/>
      </w:divBdr>
    </w:div>
    <w:div w:id="1957250683">
      <w:bodyDiv w:val="1"/>
      <w:marLeft w:val="0"/>
      <w:marRight w:val="0"/>
      <w:marTop w:val="0"/>
      <w:marBottom w:val="0"/>
      <w:divBdr>
        <w:top w:val="none" w:sz="0" w:space="0" w:color="auto"/>
        <w:left w:val="none" w:sz="0" w:space="0" w:color="auto"/>
        <w:bottom w:val="none" w:sz="0" w:space="0" w:color="auto"/>
        <w:right w:val="none" w:sz="0" w:space="0" w:color="auto"/>
      </w:divBdr>
    </w:div>
    <w:div w:id="1994406358">
      <w:bodyDiv w:val="1"/>
      <w:marLeft w:val="0"/>
      <w:marRight w:val="0"/>
      <w:marTop w:val="0"/>
      <w:marBottom w:val="0"/>
      <w:divBdr>
        <w:top w:val="none" w:sz="0" w:space="0" w:color="auto"/>
        <w:left w:val="none" w:sz="0" w:space="0" w:color="auto"/>
        <w:bottom w:val="none" w:sz="0" w:space="0" w:color="auto"/>
        <w:right w:val="none" w:sz="0" w:space="0" w:color="auto"/>
      </w:divBdr>
    </w:div>
    <w:div w:id="1995258020">
      <w:bodyDiv w:val="1"/>
      <w:marLeft w:val="0"/>
      <w:marRight w:val="0"/>
      <w:marTop w:val="0"/>
      <w:marBottom w:val="0"/>
      <w:divBdr>
        <w:top w:val="none" w:sz="0" w:space="0" w:color="auto"/>
        <w:left w:val="none" w:sz="0" w:space="0" w:color="auto"/>
        <w:bottom w:val="none" w:sz="0" w:space="0" w:color="auto"/>
        <w:right w:val="none" w:sz="0" w:space="0" w:color="auto"/>
      </w:divBdr>
    </w:div>
    <w:div w:id="1996496813">
      <w:bodyDiv w:val="1"/>
      <w:marLeft w:val="0"/>
      <w:marRight w:val="0"/>
      <w:marTop w:val="0"/>
      <w:marBottom w:val="0"/>
      <w:divBdr>
        <w:top w:val="none" w:sz="0" w:space="0" w:color="auto"/>
        <w:left w:val="none" w:sz="0" w:space="0" w:color="auto"/>
        <w:bottom w:val="none" w:sz="0" w:space="0" w:color="auto"/>
        <w:right w:val="none" w:sz="0" w:space="0" w:color="auto"/>
      </w:divBdr>
    </w:div>
    <w:div w:id="2051417323">
      <w:bodyDiv w:val="1"/>
      <w:marLeft w:val="0"/>
      <w:marRight w:val="0"/>
      <w:marTop w:val="0"/>
      <w:marBottom w:val="0"/>
      <w:divBdr>
        <w:top w:val="none" w:sz="0" w:space="0" w:color="auto"/>
        <w:left w:val="none" w:sz="0" w:space="0" w:color="auto"/>
        <w:bottom w:val="none" w:sz="0" w:space="0" w:color="auto"/>
        <w:right w:val="none" w:sz="0" w:space="0" w:color="auto"/>
      </w:divBdr>
    </w:div>
    <w:div w:id="2074963045">
      <w:bodyDiv w:val="1"/>
      <w:marLeft w:val="0"/>
      <w:marRight w:val="0"/>
      <w:marTop w:val="0"/>
      <w:marBottom w:val="0"/>
      <w:divBdr>
        <w:top w:val="none" w:sz="0" w:space="0" w:color="auto"/>
        <w:left w:val="none" w:sz="0" w:space="0" w:color="auto"/>
        <w:bottom w:val="none" w:sz="0" w:space="0" w:color="auto"/>
        <w:right w:val="none" w:sz="0" w:space="0" w:color="auto"/>
      </w:divBdr>
    </w:div>
    <w:div w:id="2101832514">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laurie.butler@aru.ac.uk" TargetMode="External"/><Relationship Id="rId18" Type="http://schemas.openxmlformats.org/officeDocument/2006/relationships/hyperlink" Target="mailto:SHINJI@yuhs.ac" TargetMode="External"/><Relationship Id="rId26" Type="http://schemas.openxmlformats.org/officeDocument/2006/relationships/hyperlink" Target="https://www.who.int/news-room/fact-sheets/detail/dementia" TargetMode="External"/><Relationship Id="rId39" Type="http://schemas.microsoft.com/office/2016/09/relationships/commentsIds" Target="commentsIds.xml"/><Relationship Id="rId21" Type="http://schemas.openxmlformats.org/officeDocument/2006/relationships/hyperlink" Target="mailto:hansoh@usc.edu" TargetMode="External"/><Relationship Id="rId34"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mailto:damianopizzol8@gmail.com" TargetMode="External"/><Relationship Id="rId17" Type="http://schemas.openxmlformats.org/officeDocument/2006/relationships/hyperlink" Target="mailto:a.koyanagi@pssjd.org" TargetMode="External"/><Relationship Id="rId25" Type="http://schemas.openxmlformats.org/officeDocument/2006/relationships/image" Target="media/image2.emf"/><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louis.jacob.contacts@gmail.com" TargetMode="External"/><Relationship Id="rId20" Type="http://schemas.openxmlformats.org/officeDocument/2006/relationships/hyperlink" Target="mailto:trish.gorely@uhi.ac.uk"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n.yang@ahs.ca" TargetMode="External"/><Relationship Id="rId24" Type="http://schemas.openxmlformats.org/officeDocument/2006/relationships/chart" Target="charts/chart1.xml"/><Relationship Id="rId32" Type="http://schemas.openxmlformats.org/officeDocument/2006/relationships/footer" Target="footer2.xml"/><Relationship Id="rId40"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mailto:m.felez@pssjd.org" TargetMode="External"/><Relationship Id="rId23" Type="http://schemas.openxmlformats.org/officeDocument/2006/relationships/hyperlink" Target="http://www.who.int/healthinfo/sage/en/" TargetMode="External"/><Relationship Id="rId28" Type="http://schemas.openxmlformats.org/officeDocument/2006/relationships/hyperlink" Target="https://www.who.int/news-room/fact-sheets/detail/physical-activity" TargetMode="External"/><Relationship Id="rId36" Type="http://schemas.openxmlformats.org/officeDocument/2006/relationships/theme" Target="theme/theme1.xml"/><Relationship Id="rId10" Type="http://schemas.openxmlformats.org/officeDocument/2006/relationships/hyperlink" Target="mailto:guillermo.lopez-sanchez@aru.ac.uk" TargetMode="External"/><Relationship Id="rId19" Type="http://schemas.openxmlformats.org/officeDocument/2006/relationships/hyperlink" Target="mailto:m.tully@ulster.ac.uk"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lmannato@gmail.com" TargetMode="External"/><Relationship Id="rId14" Type="http://schemas.openxmlformats.org/officeDocument/2006/relationships/hyperlink" Target="mailto:yvonne.barnett@aru.ac.uk" TargetMode="External"/><Relationship Id="rId22" Type="http://schemas.openxmlformats.org/officeDocument/2006/relationships/hyperlink" Target="mailto:a.koyanagi@pssjd.org" TargetMode="External"/><Relationship Id="rId27" Type="http://schemas.openxmlformats.org/officeDocument/2006/relationships/hyperlink" Target="https://www.cedar.iph.cam.ac.uk/resources/evidence/eb-why-active-travel-web/"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mailto:lee.smith@aru.ac.uk" TargetMode="External"/><Relationship Id="rId3" Type="http://schemas.openxmlformats.org/officeDocument/2006/relationships/settings" Target="settings.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ill\Desktop\Art&#237;culos%20en%20revisi&#243;n%2040\1.%20Lee%20Smith%2035\32%20Journal%20of%20Clinical%20Medicine\Paper.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810999999999999"/>
          <c:y val="3.7319499999999999E-2"/>
          <c:w val="0.84689000000000003"/>
          <c:h val="0.83924799999999999"/>
        </c:manualLayout>
      </c:layout>
      <c:lineChart>
        <c:grouping val="standard"/>
        <c:varyColors val="0"/>
        <c:ser>
          <c:idx val="0"/>
          <c:order val="0"/>
          <c:tx>
            <c:strRef>
              <c:f>Sheet1!$A$2</c:f>
              <c:strCache>
                <c:ptCount val="1"/>
                <c:pt idx="0">
                  <c:v>Overall</c:v>
                </c:pt>
              </c:strCache>
            </c:strRef>
          </c:tx>
          <c:spPr>
            <a:ln w="28575" cap="rnd">
              <a:solidFill>
                <a:schemeClr val="accent1"/>
              </a:solidFill>
              <a:prstDash val="solid"/>
              <a:round/>
            </a:ln>
            <a:effectLst/>
          </c:spPr>
          <c:marker>
            <c:symbol val="circle"/>
            <c:size val="4"/>
            <c:spPr>
              <a:solidFill>
                <a:schemeClr val="accent1"/>
              </a:solidFill>
              <a:ln w="9525" cap="flat">
                <a:solidFill>
                  <a:schemeClr val="accent1"/>
                </a:solidFill>
                <a:prstDash val="solid"/>
                <a:miter lim="800000"/>
              </a:ln>
              <a:effectLst/>
            </c:spPr>
          </c:marker>
          <c:cat>
            <c:strRef>
              <c:f>Sheet1!$B$1:$D$1</c:f>
              <c:strCache>
                <c:ptCount val="3"/>
                <c:pt idx="0">
                  <c:v>Low</c:v>
                </c:pt>
                <c:pt idx="1">
                  <c:v>Moderate</c:v>
                </c:pt>
                <c:pt idx="2">
                  <c:v>High</c:v>
                </c:pt>
              </c:strCache>
            </c:strRef>
          </c:cat>
          <c:val>
            <c:numRef>
              <c:f>Sheet1!$B$2:$D$2</c:f>
              <c:numCache>
                <c:formatCode>General</c:formatCode>
                <c:ptCount val="3"/>
                <c:pt idx="0">
                  <c:v>19.8</c:v>
                </c:pt>
                <c:pt idx="1">
                  <c:v>13.7</c:v>
                </c:pt>
                <c:pt idx="2">
                  <c:v>12.5</c:v>
                </c:pt>
              </c:numCache>
            </c:numRef>
          </c:val>
          <c:smooth val="0"/>
          <c:extLst>
            <c:ext xmlns:c16="http://schemas.microsoft.com/office/drawing/2014/chart" uri="{C3380CC4-5D6E-409C-BE32-E72D297353CC}">
              <c16:uniqueId val="{00000000-4015-4416-8F02-1556ACFACFF7}"/>
            </c:ext>
          </c:extLst>
        </c:ser>
        <c:ser>
          <c:idx val="1"/>
          <c:order val="1"/>
          <c:tx>
            <c:strRef>
              <c:f>Sheet1!$A$3</c:f>
              <c:strCache>
                <c:ptCount val="1"/>
                <c:pt idx="0">
                  <c:v>Age 50-64 years</c:v>
                </c:pt>
              </c:strCache>
            </c:strRef>
          </c:tx>
          <c:spPr>
            <a:ln w="28575" cap="rnd">
              <a:solidFill>
                <a:schemeClr val="accent2"/>
              </a:solidFill>
              <a:prstDash val="solid"/>
              <a:round/>
            </a:ln>
            <a:effectLst/>
          </c:spPr>
          <c:marker>
            <c:symbol val="circle"/>
            <c:size val="4"/>
            <c:spPr>
              <a:solidFill>
                <a:schemeClr val="accent2"/>
              </a:solidFill>
              <a:ln w="9525" cap="flat">
                <a:solidFill>
                  <a:schemeClr val="accent2"/>
                </a:solidFill>
                <a:prstDash val="solid"/>
                <a:miter lim="800000"/>
              </a:ln>
              <a:effectLst/>
            </c:spPr>
          </c:marker>
          <c:cat>
            <c:strRef>
              <c:f>Sheet1!$B$1:$D$1</c:f>
              <c:strCache>
                <c:ptCount val="3"/>
                <c:pt idx="0">
                  <c:v>Low</c:v>
                </c:pt>
                <c:pt idx="1">
                  <c:v>Moderate</c:v>
                </c:pt>
                <c:pt idx="2">
                  <c:v>High</c:v>
                </c:pt>
              </c:strCache>
            </c:strRef>
          </c:cat>
          <c:val>
            <c:numRef>
              <c:f>Sheet1!$B$3:$D$3</c:f>
              <c:numCache>
                <c:formatCode>General</c:formatCode>
                <c:ptCount val="3"/>
                <c:pt idx="0">
                  <c:v>16</c:v>
                </c:pt>
                <c:pt idx="1">
                  <c:v>12.9</c:v>
                </c:pt>
                <c:pt idx="2">
                  <c:v>12</c:v>
                </c:pt>
              </c:numCache>
            </c:numRef>
          </c:val>
          <c:smooth val="0"/>
          <c:extLst>
            <c:ext xmlns:c16="http://schemas.microsoft.com/office/drawing/2014/chart" uri="{C3380CC4-5D6E-409C-BE32-E72D297353CC}">
              <c16:uniqueId val="{00000001-4015-4416-8F02-1556ACFACFF7}"/>
            </c:ext>
          </c:extLst>
        </c:ser>
        <c:ser>
          <c:idx val="2"/>
          <c:order val="2"/>
          <c:tx>
            <c:strRef>
              <c:f>Sheet1!$A$4</c:f>
              <c:strCache>
                <c:ptCount val="1"/>
                <c:pt idx="0">
                  <c:v>Age ≥65 years
</c:v>
                </c:pt>
              </c:strCache>
            </c:strRef>
          </c:tx>
          <c:spPr>
            <a:ln w="28575" cap="rnd">
              <a:solidFill>
                <a:schemeClr val="accent3"/>
              </a:solidFill>
              <a:prstDash val="solid"/>
              <a:round/>
            </a:ln>
            <a:effectLst/>
          </c:spPr>
          <c:marker>
            <c:symbol val="circle"/>
            <c:size val="4"/>
            <c:spPr>
              <a:solidFill>
                <a:schemeClr val="accent3"/>
              </a:solidFill>
              <a:ln w="9525" cap="flat">
                <a:solidFill>
                  <a:schemeClr val="accent3"/>
                </a:solidFill>
                <a:prstDash val="solid"/>
                <a:miter lim="800000"/>
              </a:ln>
              <a:effectLst/>
            </c:spPr>
          </c:marker>
          <c:cat>
            <c:strRef>
              <c:f>Sheet1!$B$1:$D$1</c:f>
              <c:strCache>
                <c:ptCount val="3"/>
                <c:pt idx="0">
                  <c:v>Low</c:v>
                </c:pt>
                <c:pt idx="1">
                  <c:v>Moderate</c:v>
                </c:pt>
                <c:pt idx="2">
                  <c:v>High</c:v>
                </c:pt>
              </c:strCache>
            </c:strRef>
          </c:cat>
          <c:val>
            <c:numRef>
              <c:f>Sheet1!$B$4:$D$4</c:f>
              <c:numCache>
                <c:formatCode>General</c:formatCode>
                <c:ptCount val="3"/>
                <c:pt idx="0">
                  <c:v>24.4</c:v>
                </c:pt>
                <c:pt idx="1">
                  <c:v>15.3</c:v>
                </c:pt>
                <c:pt idx="2">
                  <c:v>13.7</c:v>
                </c:pt>
              </c:numCache>
            </c:numRef>
          </c:val>
          <c:smooth val="0"/>
          <c:extLst>
            <c:ext xmlns:c16="http://schemas.microsoft.com/office/drawing/2014/chart" uri="{C3380CC4-5D6E-409C-BE32-E72D297353CC}">
              <c16:uniqueId val="{00000002-4015-4416-8F02-1556ACFACFF7}"/>
            </c:ext>
          </c:extLst>
        </c:ser>
        <c:dLbls>
          <c:showLegendKey val="0"/>
          <c:showVal val="0"/>
          <c:showCatName val="0"/>
          <c:showSerName val="0"/>
          <c:showPercent val="0"/>
          <c:showBubbleSize val="0"/>
        </c:dLbls>
        <c:marker val="1"/>
        <c:smooth val="0"/>
        <c:axId val="775613920"/>
        <c:axId val="775614312"/>
      </c:lineChart>
      <c:catAx>
        <c:axId val="775613920"/>
        <c:scaling>
          <c:orientation val="minMax"/>
        </c:scaling>
        <c:delete val="0"/>
        <c:axPos val="b"/>
        <c:title>
          <c:tx>
            <c:rich>
              <a:bodyPr rot="0"/>
              <a:lstStyle/>
              <a:p>
                <a:pPr>
                  <a:defRPr sz="1000" b="0" i="0" u="none" strike="noStrike">
                    <a:solidFill>
                      <a:srgbClr val="595959"/>
                    </a:solidFill>
                    <a:latin typeface="+mn-lt"/>
                  </a:defRPr>
                </a:pPr>
                <a:r>
                  <a:rPr lang="en-GB" sz="1000" b="0" i="0" u="none" strike="noStrike">
                    <a:solidFill>
                      <a:srgbClr val="595959"/>
                    </a:solidFill>
                    <a:latin typeface="+mn-lt"/>
                  </a:rPr>
                  <a:t>Active travel</a:t>
                </a:r>
              </a:p>
            </c:rich>
          </c:tx>
          <c:overlay val="1"/>
        </c:title>
        <c:numFmt formatCode="General" sourceLinked="0"/>
        <c:majorTickMark val="none"/>
        <c:minorTickMark val="none"/>
        <c:tickLblPos val="low"/>
        <c:spPr>
          <a:ln w="12700" cap="flat">
            <a:solidFill>
              <a:srgbClr val="D9D9D9"/>
            </a:solidFill>
            <a:prstDash val="solid"/>
            <a:round/>
          </a:ln>
        </c:spPr>
        <c:txPr>
          <a:bodyPr rot="0"/>
          <a:lstStyle/>
          <a:p>
            <a:pPr>
              <a:defRPr sz="900" b="0" i="0" u="none" strike="noStrike">
                <a:solidFill>
                  <a:srgbClr val="595959"/>
                </a:solidFill>
                <a:latin typeface="+mn-lt"/>
              </a:defRPr>
            </a:pPr>
            <a:endParaRPr lang="en-US"/>
          </a:p>
        </c:txPr>
        <c:crossAx val="775614312"/>
        <c:crosses val="autoZero"/>
        <c:auto val="1"/>
        <c:lblAlgn val="ctr"/>
        <c:lblOffset val="100"/>
        <c:noMultiLvlLbl val="1"/>
      </c:catAx>
      <c:valAx>
        <c:axId val="775614312"/>
        <c:scaling>
          <c:orientation val="minMax"/>
        </c:scaling>
        <c:delete val="0"/>
        <c:axPos val="l"/>
        <c:title>
          <c:tx>
            <c:rich>
              <a:bodyPr rot="-5400000"/>
              <a:lstStyle/>
              <a:p>
                <a:pPr>
                  <a:defRPr sz="1000" b="0" i="0" u="none" strike="noStrike">
                    <a:solidFill>
                      <a:srgbClr val="595959"/>
                    </a:solidFill>
                    <a:latin typeface="+mn-lt"/>
                  </a:defRPr>
                </a:pPr>
                <a:r>
                  <a:rPr lang="en-GB" sz="1000" b="0" i="0" u="none" strike="noStrike">
                    <a:solidFill>
                      <a:srgbClr val="595959"/>
                    </a:solidFill>
                    <a:latin typeface="+mn-lt"/>
                  </a:rPr>
                  <a:t>Prevalence of mild cognitive impairment (%)</a:t>
                </a:r>
              </a:p>
            </c:rich>
          </c:tx>
          <c:overlay val="1"/>
        </c:title>
        <c:numFmt formatCode="0.#" sourceLinked="0"/>
        <c:majorTickMark val="none"/>
        <c:minorTickMark val="none"/>
        <c:tickLblPos val="nextTo"/>
        <c:spPr>
          <a:ln w="12700" cap="flat">
            <a:noFill/>
            <a:prstDash val="solid"/>
            <a:round/>
          </a:ln>
        </c:spPr>
        <c:txPr>
          <a:bodyPr rot="0"/>
          <a:lstStyle/>
          <a:p>
            <a:pPr>
              <a:defRPr sz="900" b="0" i="0" u="none" strike="noStrike">
                <a:solidFill>
                  <a:srgbClr val="595959"/>
                </a:solidFill>
                <a:latin typeface="+mn-lt"/>
              </a:defRPr>
            </a:pPr>
            <a:endParaRPr lang="en-US"/>
          </a:p>
        </c:txPr>
        <c:crossAx val="775613920"/>
        <c:crosses val="autoZero"/>
        <c:crossBetween val="between"/>
        <c:majorUnit val="6.5"/>
        <c:minorUnit val="3.25"/>
      </c:valAx>
      <c:spPr>
        <a:noFill/>
        <a:ln w="12700" cap="flat">
          <a:noFill/>
          <a:miter lim="400000"/>
        </a:ln>
        <a:effectLst/>
      </c:spPr>
    </c:plotArea>
    <c:plotVisOnly val="1"/>
    <c:dispBlanksAs val="gap"/>
    <c:showDLblsOverMax val="1"/>
  </c:chart>
  <c:spPr>
    <a:solidFill>
      <a:srgbClr val="FFFFFF"/>
    </a:solidFill>
    <a:ln w="12700" cap="flat">
      <a:solidFill>
        <a:srgbClr val="D9D9D9"/>
      </a:solidFill>
      <a:prstDash val="solid"/>
      <a:round/>
    </a:ln>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Paper</Template>
  <TotalTime>0</TotalTime>
  <Pages>13</Pages>
  <Words>6415</Words>
  <Characters>36566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Guillermo López Sánchez</dc:creator>
  <cp:keywords/>
  <dc:description/>
  <cp:lastModifiedBy>Smith, Lee</cp:lastModifiedBy>
  <cp:revision>2</cp:revision>
  <cp:lastPrinted>2021-03-12T08:33:00Z</cp:lastPrinted>
  <dcterms:created xsi:type="dcterms:W3CDTF">2021-03-16T08:06:00Z</dcterms:created>
  <dcterms:modified xsi:type="dcterms:W3CDTF">2021-03-16T08:06:00Z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4232</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
  </property>
</Properties>
</file>