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32E93" w14:textId="39351BFD" w:rsidR="00C6029B" w:rsidRPr="00EC4BE2" w:rsidRDefault="00BB39C7" w:rsidP="00C94C82">
      <w:pPr>
        <w:spacing w:line="480" w:lineRule="auto"/>
      </w:pPr>
      <w:r>
        <w:t xml:space="preserve"> </w:t>
      </w:r>
      <w:r w:rsidR="00C94C82" w:rsidRPr="00EC4BE2">
        <w:t>Running head: BODY ACCEPTANCE BY OTHERS</w:t>
      </w:r>
    </w:p>
    <w:p w14:paraId="0D7E7335" w14:textId="77777777" w:rsidR="00C94C82" w:rsidRPr="00EC4BE2" w:rsidRDefault="00C94C82" w:rsidP="00C94C82">
      <w:pPr>
        <w:spacing w:line="480" w:lineRule="auto"/>
      </w:pPr>
    </w:p>
    <w:p w14:paraId="471660E7" w14:textId="77777777" w:rsidR="00C94C82" w:rsidRPr="00EC4BE2" w:rsidRDefault="00C94C82" w:rsidP="00C94C82">
      <w:pPr>
        <w:spacing w:line="480" w:lineRule="auto"/>
      </w:pPr>
    </w:p>
    <w:p w14:paraId="4090594B" w14:textId="32F1D047" w:rsidR="00C94C82" w:rsidRPr="00F217F9" w:rsidRDefault="00650577" w:rsidP="00F217F9">
      <w:pPr>
        <w:pStyle w:val="Heading1"/>
        <w:rPr>
          <w:b w:val="0"/>
          <w:bCs w:val="0"/>
        </w:rPr>
      </w:pPr>
      <w:r w:rsidRPr="00F217F9">
        <w:rPr>
          <w:b w:val="0"/>
          <w:bCs w:val="0"/>
        </w:rPr>
        <w:t>Body Acceptance by Others</w:t>
      </w:r>
      <w:r w:rsidR="00683FA1" w:rsidRPr="00F217F9">
        <w:rPr>
          <w:b w:val="0"/>
          <w:bCs w:val="0"/>
        </w:rPr>
        <w:t xml:space="preserve">: Refinement of the Construct, and </w:t>
      </w:r>
      <w:r w:rsidR="00C94C82" w:rsidRPr="00F217F9">
        <w:rPr>
          <w:b w:val="0"/>
          <w:bCs w:val="0"/>
        </w:rPr>
        <w:t>Development and Psychometric Evaluation</w:t>
      </w:r>
      <w:r w:rsidRPr="00F217F9">
        <w:rPr>
          <w:b w:val="0"/>
          <w:bCs w:val="0"/>
        </w:rPr>
        <w:t xml:space="preserve"> of a </w:t>
      </w:r>
      <w:r w:rsidR="00683FA1" w:rsidRPr="00F217F9">
        <w:rPr>
          <w:b w:val="0"/>
          <w:bCs w:val="0"/>
        </w:rPr>
        <w:t>Revised Measure</w:t>
      </w:r>
      <w:r w:rsidRPr="00F217F9">
        <w:rPr>
          <w:b w:val="0"/>
          <w:bCs w:val="0"/>
        </w:rPr>
        <w:t xml:space="preserve"> </w:t>
      </w:r>
      <w:r w:rsidR="00525F69" w:rsidRPr="00F217F9">
        <w:rPr>
          <w:b w:val="0"/>
          <w:bCs w:val="0"/>
        </w:rPr>
        <w:t xml:space="preserve">– </w:t>
      </w:r>
      <w:r w:rsidR="00683FA1" w:rsidRPr="00F217F9">
        <w:rPr>
          <w:b w:val="0"/>
          <w:bCs w:val="0"/>
        </w:rPr>
        <w:t xml:space="preserve">the </w:t>
      </w:r>
      <w:r w:rsidRPr="00F217F9">
        <w:rPr>
          <w:b w:val="0"/>
          <w:bCs w:val="0"/>
        </w:rPr>
        <w:t>B</w:t>
      </w:r>
      <w:r w:rsidR="00683FA1" w:rsidRPr="00F217F9">
        <w:rPr>
          <w:b w:val="0"/>
          <w:bCs w:val="0"/>
        </w:rPr>
        <w:t xml:space="preserve">ody </w:t>
      </w:r>
      <w:r w:rsidRPr="00F217F9">
        <w:rPr>
          <w:b w:val="0"/>
          <w:bCs w:val="0"/>
        </w:rPr>
        <w:t>A</w:t>
      </w:r>
      <w:r w:rsidR="00683FA1" w:rsidRPr="00F217F9">
        <w:rPr>
          <w:b w:val="0"/>
          <w:bCs w:val="0"/>
        </w:rPr>
        <w:t xml:space="preserve">cceptance by </w:t>
      </w:r>
      <w:r w:rsidRPr="00F217F9">
        <w:rPr>
          <w:b w:val="0"/>
          <w:bCs w:val="0"/>
        </w:rPr>
        <w:t>O</w:t>
      </w:r>
      <w:r w:rsidR="00683FA1" w:rsidRPr="00F217F9">
        <w:rPr>
          <w:b w:val="0"/>
          <w:bCs w:val="0"/>
        </w:rPr>
        <w:t xml:space="preserve">thers </w:t>
      </w:r>
      <w:r w:rsidRPr="00F217F9">
        <w:rPr>
          <w:b w:val="0"/>
          <w:bCs w:val="0"/>
        </w:rPr>
        <w:t>S</w:t>
      </w:r>
      <w:r w:rsidR="00683FA1" w:rsidRPr="00F217F9">
        <w:rPr>
          <w:b w:val="0"/>
          <w:bCs w:val="0"/>
        </w:rPr>
        <w:t>cale-2</w:t>
      </w:r>
    </w:p>
    <w:p w14:paraId="7CBE6C75" w14:textId="77777777" w:rsidR="00C94C82" w:rsidRPr="00EC4BE2" w:rsidRDefault="00C94C82" w:rsidP="00C94C82">
      <w:pPr>
        <w:spacing w:line="480" w:lineRule="auto"/>
        <w:jc w:val="center"/>
      </w:pPr>
    </w:p>
    <w:p w14:paraId="692C3E09" w14:textId="77777777" w:rsidR="00C4376C" w:rsidRDefault="00C94C82" w:rsidP="00C94C82">
      <w:pPr>
        <w:spacing w:line="480" w:lineRule="auto"/>
        <w:jc w:val="center"/>
      </w:pPr>
      <w:r w:rsidRPr="00EC4BE2">
        <w:t>Viren Swami</w:t>
      </w:r>
      <w:r w:rsidRPr="00EC4BE2">
        <w:rPr>
          <w:vertAlign w:val="superscript"/>
        </w:rPr>
        <w:t>1-2</w:t>
      </w:r>
      <w:r w:rsidRPr="00EC4BE2">
        <w:t>, Jennifer Todd</w:t>
      </w:r>
      <w:r w:rsidRPr="00EC4BE2">
        <w:rPr>
          <w:vertAlign w:val="superscript"/>
        </w:rPr>
        <w:t>1</w:t>
      </w:r>
      <w:r w:rsidRPr="00EC4BE2">
        <w:t>, Stefan Stieger</w:t>
      </w:r>
      <w:r w:rsidRPr="00EC4BE2">
        <w:rPr>
          <w:vertAlign w:val="superscript"/>
        </w:rPr>
        <w:t>3</w:t>
      </w:r>
      <w:r w:rsidRPr="00EC4BE2">
        <w:t>,</w:t>
      </w:r>
      <w:r w:rsidR="00650577" w:rsidRPr="00EC4BE2">
        <w:t xml:space="preserve"> Adrian Furnham</w:t>
      </w:r>
      <w:r w:rsidR="00650577" w:rsidRPr="00EC4BE2">
        <w:rPr>
          <w:vertAlign w:val="superscript"/>
        </w:rPr>
        <w:t>4</w:t>
      </w:r>
      <w:r w:rsidR="00650577" w:rsidRPr="00EC4BE2">
        <w:t>,</w:t>
      </w:r>
      <w:r w:rsidR="00EF07C5">
        <w:t xml:space="preserve"> George Horne</w:t>
      </w:r>
      <w:r w:rsidR="00EF07C5">
        <w:rPr>
          <w:vertAlign w:val="superscript"/>
        </w:rPr>
        <w:t>5</w:t>
      </w:r>
      <w:r w:rsidR="00EF07C5">
        <w:t>,</w:t>
      </w:r>
      <w:r w:rsidRPr="00EC4BE2">
        <w:t xml:space="preserve"> </w:t>
      </w:r>
    </w:p>
    <w:p w14:paraId="3053B905" w14:textId="7A59FC2D" w:rsidR="00C94C82" w:rsidRPr="00EC4BE2" w:rsidRDefault="00C94C82" w:rsidP="00C94C82">
      <w:pPr>
        <w:spacing w:line="480" w:lineRule="auto"/>
        <w:jc w:val="center"/>
        <w:rPr>
          <w:vertAlign w:val="superscript"/>
        </w:rPr>
      </w:pPr>
      <w:r w:rsidRPr="00EC4BE2">
        <w:t>&amp; Tracy Tylka</w:t>
      </w:r>
      <w:r w:rsidR="00EF07C5">
        <w:rPr>
          <w:vertAlign w:val="superscript"/>
        </w:rPr>
        <w:t>6</w:t>
      </w:r>
    </w:p>
    <w:p w14:paraId="16EDB9AE" w14:textId="77777777" w:rsidR="00C94C82" w:rsidRPr="00EC4BE2" w:rsidRDefault="00C94C82" w:rsidP="00C94C82">
      <w:pPr>
        <w:spacing w:line="480" w:lineRule="auto"/>
        <w:jc w:val="center"/>
        <w:rPr>
          <w:vertAlign w:val="superscript"/>
        </w:rPr>
      </w:pPr>
    </w:p>
    <w:p w14:paraId="38F8F8EA" w14:textId="77777777" w:rsidR="00C94C82" w:rsidRPr="00EC4BE2" w:rsidRDefault="00C94C82" w:rsidP="00C94C82">
      <w:pPr>
        <w:spacing w:line="480" w:lineRule="auto"/>
        <w:jc w:val="center"/>
      </w:pPr>
      <w:r w:rsidRPr="00EC4BE2">
        <w:rPr>
          <w:vertAlign w:val="superscript"/>
        </w:rPr>
        <w:t>1</w:t>
      </w:r>
      <w:r w:rsidRPr="00EC4BE2">
        <w:t>School of Psychology and Sport Science, Anglia Ruskin University, Cambridge, United Kingdom</w:t>
      </w:r>
    </w:p>
    <w:p w14:paraId="42720565" w14:textId="65AE3238" w:rsidR="00C94C82" w:rsidRPr="00EC4BE2" w:rsidRDefault="00C94C82" w:rsidP="00C94C82">
      <w:pPr>
        <w:spacing w:line="480" w:lineRule="auto"/>
        <w:jc w:val="center"/>
      </w:pPr>
      <w:r w:rsidRPr="00EC4BE2">
        <w:rPr>
          <w:vertAlign w:val="superscript"/>
        </w:rPr>
        <w:t>2</w:t>
      </w:r>
      <w:r w:rsidRPr="00EC4BE2">
        <w:t xml:space="preserve">Centre for Psychological Medicine, Perdana University, </w:t>
      </w:r>
      <w:r w:rsidR="00561DED">
        <w:t>Kuala Lumpur</w:t>
      </w:r>
      <w:r w:rsidRPr="00EC4BE2">
        <w:t>, Malaysia</w:t>
      </w:r>
    </w:p>
    <w:p w14:paraId="2B45CC1C" w14:textId="3EE71B61" w:rsidR="00C94C82" w:rsidRPr="00EC4BE2" w:rsidRDefault="00C94C82" w:rsidP="00C94C82">
      <w:pPr>
        <w:spacing w:line="480" w:lineRule="auto"/>
        <w:jc w:val="center"/>
      </w:pPr>
      <w:r w:rsidRPr="00EC4BE2">
        <w:rPr>
          <w:vertAlign w:val="superscript"/>
        </w:rPr>
        <w:t>3</w:t>
      </w:r>
      <w:r w:rsidRPr="00EC4BE2">
        <w:t xml:space="preserve">Department of Psychology and Psychodynamics, Karl Landsteiner University of Health Sciences, </w:t>
      </w:r>
      <w:proofErr w:type="spellStart"/>
      <w:r w:rsidRPr="00EC4BE2">
        <w:t>Krems</w:t>
      </w:r>
      <w:proofErr w:type="spellEnd"/>
      <w:r w:rsidRPr="00EC4BE2">
        <w:t xml:space="preserve"> an der Donau, Austria</w:t>
      </w:r>
    </w:p>
    <w:p w14:paraId="0912A0CE" w14:textId="5D93A33C" w:rsidR="00650577" w:rsidRPr="00EC4BE2" w:rsidRDefault="00650577" w:rsidP="00650577">
      <w:pPr>
        <w:spacing w:line="480" w:lineRule="auto"/>
        <w:jc w:val="center"/>
        <w:rPr>
          <w:color w:val="000000"/>
        </w:rPr>
      </w:pPr>
      <w:r w:rsidRPr="00EC4BE2">
        <w:rPr>
          <w:vertAlign w:val="superscript"/>
        </w:rPr>
        <w:t>4</w:t>
      </w:r>
      <w:r w:rsidRPr="00EC4BE2">
        <w:rPr>
          <w:color w:val="000000"/>
        </w:rPr>
        <w:t>Department of Leadership and Organizational Behaviour, Norwegian Business School, Oslo, Norway</w:t>
      </w:r>
    </w:p>
    <w:p w14:paraId="69C689C5" w14:textId="2FEBEDFB" w:rsidR="00EF07C5" w:rsidRDefault="00B37309" w:rsidP="00C94C82">
      <w:pPr>
        <w:spacing w:line="480" w:lineRule="auto"/>
        <w:jc w:val="center"/>
        <w:rPr>
          <w:vertAlign w:val="superscript"/>
        </w:rPr>
      </w:pPr>
      <w:r>
        <w:rPr>
          <w:vertAlign w:val="superscript"/>
        </w:rPr>
        <w:t>5</w:t>
      </w:r>
      <w:r w:rsidR="00EF07C5" w:rsidRPr="00EC4BE2">
        <w:t>Department of Psychology</w:t>
      </w:r>
      <w:r w:rsidR="00EF07C5">
        <w:t>, University of Bath, Bath, United Kingdom</w:t>
      </w:r>
    </w:p>
    <w:p w14:paraId="2FB40E89" w14:textId="09158F5A" w:rsidR="00C94C82" w:rsidRPr="00EC4BE2" w:rsidRDefault="00B37309" w:rsidP="00C94C82">
      <w:pPr>
        <w:spacing w:line="480" w:lineRule="auto"/>
        <w:jc w:val="center"/>
      </w:pPr>
      <w:r>
        <w:rPr>
          <w:vertAlign w:val="superscript"/>
        </w:rPr>
        <w:t>6</w:t>
      </w:r>
      <w:r w:rsidR="00C94C82" w:rsidRPr="00EC4BE2">
        <w:t>Department of Psychology, The Ohio State University, Columbus, Ohio, United States of America</w:t>
      </w:r>
    </w:p>
    <w:p w14:paraId="299E78BC" w14:textId="77777777" w:rsidR="00C94C82" w:rsidRPr="00EC4BE2" w:rsidRDefault="00C94C82" w:rsidP="00C94C82">
      <w:pPr>
        <w:spacing w:line="480" w:lineRule="auto"/>
        <w:jc w:val="center"/>
      </w:pPr>
    </w:p>
    <w:p w14:paraId="3F8A8B67" w14:textId="77777777" w:rsidR="00C94C82" w:rsidRPr="00EC4BE2" w:rsidRDefault="00C94C82" w:rsidP="00C94C82">
      <w:pPr>
        <w:spacing w:line="480" w:lineRule="auto"/>
        <w:rPr>
          <w:color w:val="737373"/>
        </w:rPr>
      </w:pPr>
    </w:p>
    <w:p w14:paraId="27BEB8CC" w14:textId="1CAAA677" w:rsidR="0041465A" w:rsidRPr="00EC4BE2" w:rsidRDefault="00C94C82" w:rsidP="0041465A">
      <w:pPr>
        <w:spacing w:line="480" w:lineRule="auto"/>
      </w:pPr>
      <w:r w:rsidRPr="00EC4BE2">
        <w:t xml:space="preserve">Address for correspondence: Prof. Viren Swami, School of Psychology and Sport Science, Anglia Ruskin University, East Road, Cambridge, Cambridgeshire CB1 1PT, United Kingdom. Email: </w:t>
      </w:r>
      <w:hyperlink r:id="rId10" w:history="1">
        <w:r w:rsidR="009F7473" w:rsidRPr="004C09E9">
          <w:rPr>
            <w:rStyle w:val="Hyperlink"/>
          </w:rPr>
          <w:t>viren.swami@aru.ac.uk.</w:t>
        </w:r>
      </w:hyperlink>
    </w:p>
    <w:p w14:paraId="5AC4430C" w14:textId="77777777" w:rsidR="0041465A" w:rsidRPr="00EC4BE2" w:rsidRDefault="0041465A">
      <w:r w:rsidRPr="00EC4BE2">
        <w:br w:type="page"/>
      </w:r>
    </w:p>
    <w:p w14:paraId="364D1481" w14:textId="77777777" w:rsidR="00C94C82" w:rsidRPr="00EC4BE2" w:rsidRDefault="0041465A" w:rsidP="00F217F9">
      <w:pPr>
        <w:pStyle w:val="Heading1"/>
      </w:pPr>
      <w:r w:rsidRPr="00EC4BE2">
        <w:lastRenderedPageBreak/>
        <w:t>Abstract</w:t>
      </w:r>
    </w:p>
    <w:p w14:paraId="5D83F4C6" w14:textId="1DE59A59" w:rsidR="00140199" w:rsidRPr="007B1F00" w:rsidRDefault="00140199" w:rsidP="00140199">
      <w:pPr>
        <w:spacing w:line="480" w:lineRule="auto"/>
      </w:pPr>
      <w:r>
        <w:t xml:space="preserve">The Body Acceptance by Others Scale (BAOS) measures </w:t>
      </w:r>
      <w:r w:rsidRPr="00EC4BE2">
        <w:rPr>
          <w:color w:val="000000" w:themeColor="text1"/>
        </w:rPr>
        <w:t>the degree to which individual</w:t>
      </w:r>
      <w:r>
        <w:rPr>
          <w:color w:val="000000" w:themeColor="text1"/>
        </w:rPr>
        <w:t>s</w:t>
      </w:r>
      <w:r w:rsidRPr="00EC4BE2">
        <w:rPr>
          <w:color w:val="000000" w:themeColor="text1"/>
        </w:rPr>
        <w:t xml:space="preserve"> perceive </w:t>
      </w:r>
      <w:r w:rsidR="00AA5BF3">
        <w:rPr>
          <w:color w:val="000000" w:themeColor="text1"/>
        </w:rPr>
        <w:t xml:space="preserve">body </w:t>
      </w:r>
      <w:r w:rsidRPr="00EC4BE2">
        <w:rPr>
          <w:color w:val="000000" w:themeColor="text1"/>
        </w:rPr>
        <w:t>acceptance by others</w:t>
      </w:r>
      <w:r>
        <w:rPr>
          <w:color w:val="000000" w:themeColor="text1"/>
        </w:rPr>
        <w:t xml:space="preserve">, but its factor structure is questionable. Here, we developed a revision of the BAOS (i.e., the BAOS-2) by designing novel items reflective of </w:t>
      </w:r>
      <w:r w:rsidR="00AE6E72">
        <w:rPr>
          <w:color w:val="000000" w:themeColor="text1"/>
        </w:rPr>
        <w:t xml:space="preserve">generalised </w:t>
      </w:r>
      <w:r>
        <w:rPr>
          <w:color w:val="000000" w:themeColor="text1"/>
        </w:rPr>
        <w:t>perce</w:t>
      </w:r>
      <w:r w:rsidR="00AE6E72">
        <w:rPr>
          <w:color w:val="000000" w:themeColor="text1"/>
        </w:rPr>
        <w:t>ptions of</w:t>
      </w:r>
      <w:r>
        <w:rPr>
          <w:color w:val="000000" w:themeColor="text1"/>
        </w:rPr>
        <w:t xml:space="preserve"> body acceptance by others. In three studies, we examined the psychometrics of the 13-item BAOS-2. Study 1, with United Kingdom adults (</w:t>
      </w:r>
      <w:r>
        <w:rPr>
          <w:i/>
          <w:color w:val="000000" w:themeColor="text1"/>
        </w:rPr>
        <w:t>N</w:t>
      </w:r>
      <w:r>
        <w:rPr>
          <w:color w:val="000000" w:themeColor="text1"/>
        </w:rPr>
        <w:t xml:space="preserve"> = 601), led to the extraction of a unidimensional model of BAOS-2 scores and provided evidence of 4-week test-retest reliability. Study 2, with United Kingdom adults (</w:t>
      </w:r>
      <w:r>
        <w:rPr>
          <w:i/>
          <w:color w:val="000000" w:themeColor="text1"/>
        </w:rPr>
        <w:t>N</w:t>
      </w:r>
      <w:r>
        <w:rPr>
          <w:color w:val="000000" w:themeColor="text1"/>
        </w:rPr>
        <w:t xml:space="preserve"> = 423), indicated that the unidimensional model of BAOS-2 scores had adequate fit and that scores were invariant across gender. Study 2 also provided evidence of convergent, construct, criterion, discriminant, and incremental validity. Study 3 cross-validated the fit of the unidimensional model in adults from the United State (</w:t>
      </w:r>
      <w:r>
        <w:rPr>
          <w:i/>
          <w:color w:val="000000" w:themeColor="text1"/>
        </w:rPr>
        <w:t>N</w:t>
      </w:r>
      <w:r>
        <w:rPr>
          <w:color w:val="000000" w:themeColor="text1"/>
        </w:rPr>
        <w:t xml:space="preserve"> = 503) and provided evidence of invariance across gender and national group. Internal consistency coefficients of BAOS-2 scores were adequate across all three studies. There were no significant gender differences in BAOS-2 scores</w:t>
      </w:r>
      <w:r w:rsidR="00A15130">
        <w:rPr>
          <w:color w:val="000000" w:themeColor="text1"/>
        </w:rPr>
        <w:t xml:space="preserve"> and</w:t>
      </w:r>
      <w:r>
        <w:rPr>
          <w:color w:val="000000" w:themeColor="text1"/>
        </w:rPr>
        <w:t xml:space="preserve"> a significant national difference had a negligible effect size. Thus, the BAOS-2 is a psychometrically-sound measure that can be utilised in future research. </w:t>
      </w:r>
    </w:p>
    <w:p w14:paraId="13E51972" w14:textId="60D74D8D" w:rsidR="00F4144E" w:rsidRPr="00140199" w:rsidRDefault="0041465A" w:rsidP="00140199">
      <w:pPr>
        <w:spacing w:line="480" w:lineRule="auto"/>
        <w:ind w:firstLine="720"/>
      </w:pPr>
      <w:r w:rsidRPr="00EC4BE2">
        <w:rPr>
          <w:b/>
          <w:i/>
        </w:rPr>
        <w:t>Keywords</w:t>
      </w:r>
      <w:r w:rsidRPr="00EC4BE2">
        <w:t>:</w:t>
      </w:r>
      <w:r w:rsidR="000F5D47">
        <w:t xml:space="preserve"> Body acceptance by others; Scale development; Psychometrics; Positive body image; Measurement invariance</w:t>
      </w:r>
    </w:p>
    <w:p w14:paraId="223C74A9" w14:textId="77777777" w:rsidR="0041465A" w:rsidRPr="00EC4BE2" w:rsidRDefault="0041465A">
      <w:r w:rsidRPr="00EC4BE2">
        <w:br w:type="page"/>
      </w:r>
    </w:p>
    <w:p w14:paraId="04542E19" w14:textId="382F71B4" w:rsidR="0041465A" w:rsidRPr="00EC4BE2" w:rsidRDefault="00140199" w:rsidP="00F217F9">
      <w:pPr>
        <w:pStyle w:val="Heading1"/>
      </w:pPr>
      <w:r>
        <w:lastRenderedPageBreak/>
        <w:t xml:space="preserve">1. </w:t>
      </w:r>
      <w:r w:rsidR="0041465A" w:rsidRPr="00EC4BE2">
        <w:t>Introduction</w:t>
      </w:r>
    </w:p>
    <w:p w14:paraId="2C791920" w14:textId="1157B25B" w:rsidR="00E73C46" w:rsidRPr="00EC4BE2" w:rsidRDefault="0041465A" w:rsidP="00FE16C6">
      <w:pPr>
        <w:spacing w:line="480" w:lineRule="auto"/>
        <w:ind w:firstLine="720"/>
        <w:rPr>
          <w:color w:val="000000" w:themeColor="text1"/>
        </w:rPr>
      </w:pPr>
      <w:r w:rsidRPr="00EC4BE2">
        <w:rPr>
          <w:i/>
        </w:rPr>
        <w:t>Positive body image</w:t>
      </w:r>
      <w:r w:rsidRPr="00EC4BE2">
        <w:t xml:space="preserve"> refers to an </w:t>
      </w:r>
      <w:r w:rsidRPr="00EC4BE2">
        <w:rPr>
          <w:color w:val="000000" w:themeColor="text1"/>
        </w:rPr>
        <w:t xml:space="preserve">“overarching love and respect for the body” that includes appreciation of the body and its functions, acceptance of the body despite its imperfections, and body-protective behaviours (Tylka, 2018, p. 9). In this view, positive body image is a multidimensional construct that is </w:t>
      </w:r>
      <w:r w:rsidR="00A05BDD">
        <w:rPr>
          <w:color w:val="000000" w:themeColor="text1"/>
        </w:rPr>
        <w:t>distinct</w:t>
      </w:r>
      <w:r w:rsidRPr="00EC4BE2">
        <w:rPr>
          <w:color w:val="000000" w:themeColor="text1"/>
        </w:rPr>
        <w:t xml:space="preserve"> from negative body image (Tylka, 2011, 2018; Tylka &amp; Wood-Barcalow, 2015</w:t>
      </w:r>
      <w:r w:rsidR="00FE16C6">
        <w:rPr>
          <w:color w:val="000000" w:themeColor="text1"/>
        </w:rPr>
        <w:t>a</w:t>
      </w:r>
      <w:r w:rsidRPr="00EC4BE2">
        <w:rPr>
          <w:color w:val="000000" w:themeColor="text1"/>
        </w:rPr>
        <w:t xml:space="preserve">). </w:t>
      </w:r>
      <w:r w:rsidR="00E73C46" w:rsidRPr="00EC4BE2">
        <w:rPr>
          <w:color w:val="000000" w:themeColor="text1"/>
        </w:rPr>
        <w:t>Consistent with this perspective, studies have shown that facets of positive body image are uniquely associated with a range of physical and psychological outcomes</w:t>
      </w:r>
      <w:r w:rsidR="00683FA1" w:rsidRPr="00EC4BE2">
        <w:rPr>
          <w:color w:val="000000" w:themeColor="text1"/>
        </w:rPr>
        <w:t xml:space="preserve"> over-and-above negative body image</w:t>
      </w:r>
      <w:r w:rsidR="00E73C46" w:rsidRPr="00EC4BE2">
        <w:rPr>
          <w:color w:val="000000" w:themeColor="text1"/>
        </w:rPr>
        <w:t xml:space="preserve"> (for reviews, see Daniels et al., 2018; </w:t>
      </w:r>
      <w:proofErr w:type="spellStart"/>
      <w:r w:rsidR="00E73C46" w:rsidRPr="00EC4BE2">
        <w:rPr>
          <w:color w:val="000000" w:themeColor="text1"/>
        </w:rPr>
        <w:t>Tylka</w:t>
      </w:r>
      <w:proofErr w:type="spellEnd"/>
      <w:r w:rsidR="00E73C46" w:rsidRPr="00EC4BE2">
        <w:rPr>
          <w:color w:val="000000" w:themeColor="text1"/>
        </w:rPr>
        <w:t xml:space="preserve"> &amp; </w:t>
      </w:r>
      <w:proofErr w:type="spellStart"/>
      <w:r w:rsidR="00E73C46" w:rsidRPr="00EC4BE2">
        <w:rPr>
          <w:color w:val="000000" w:themeColor="text1"/>
        </w:rPr>
        <w:t>Piran</w:t>
      </w:r>
      <w:proofErr w:type="spellEnd"/>
      <w:r w:rsidR="00E73C46" w:rsidRPr="00EC4BE2">
        <w:rPr>
          <w:color w:val="000000" w:themeColor="text1"/>
        </w:rPr>
        <w:t xml:space="preserve">, 2019). </w:t>
      </w:r>
      <w:r w:rsidR="00683FA1" w:rsidRPr="00EC4BE2">
        <w:rPr>
          <w:color w:val="000000" w:themeColor="text1"/>
        </w:rPr>
        <w:t>Such outcomes</w:t>
      </w:r>
      <w:r w:rsidR="00E73C46" w:rsidRPr="00EC4BE2">
        <w:rPr>
          <w:color w:val="000000" w:themeColor="text1"/>
        </w:rPr>
        <w:t xml:space="preserve"> include greater emotional</w:t>
      </w:r>
      <w:r w:rsidR="00AA5BF3">
        <w:rPr>
          <w:color w:val="000000" w:themeColor="text1"/>
        </w:rPr>
        <w:t>, psychological, and social</w:t>
      </w:r>
      <w:r w:rsidR="00E73C46" w:rsidRPr="00EC4BE2">
        <w:rPr>
          <w:color w:val="000000" w:themeColor="text1"/>
        </w:rPr>
        <w:t xml:space="preserve"> well-being (e.g., Davis et al., 2020; Swami</w:t>
      </w:r>
      <w:r w:rsidR="007173F0" w:rsidRPr="00EC4BE2">
        <w:rPr>
          <w:color w:val="000000" w:themeColor="text1"/>
        </w:rPr>
        <w:t xml:space="preserve"> </w:t>
      </w:r>
      <w:r w:rsidR="00E73C46" w:rsidRPr="00EC4BE2">
        <w:rPr>
          <w:color w:val="000000" w:themeColor="text1"/>
        </w:rPr>
        <w:t>et al., 2018), positive self-care health behaviours (e.g., Andrew et al., 2016</w:t>
      </w:r>
      <w:r w:rsidR="00987C16" w:rsidRPr="00EC4BE2">
        <w:rPr>
          <w:color w:val="000000" w:themeColor="text1"/>
        </w:rPr>
        <w:t>a</w:t>
      </w:r>
      <w:r w:rsidR="00E73C46" w:rsidRPr="00EC4BE2">
        <w:rPr>
          <w:color w:val="000000" w:themeColor="text1"/>
        </w:rPr>
        <w:t xml:space="preserve">; Gillen, 2015), and adaptive eating styles that are associated with lower body mass indices and weight stability (e.g., Tylka et al., 2015, 2020). As such, a consideration of positive body image is important for the </w:t>
      </w:r>
      <w:r w:rsidR="00683FA1" w:rsidRPr="00EC4BE2">
        <w:rPr>
          <w:color w:val="000000" w:themeColor="text1"/>
        </w:rPr>
        <w:t xml:space="preserve">further </w:t>
      </w:r>
      <w:r w:rsidR="00E73C46" w:rsidRPr="00EC4BE2">
        <w:rPr>
          <w:color w:val="000000" w:themeColor="text1"/>
        </w:rPr>
        <w:t xml:space="preserve">development and provision of intervention strategies aimed </w:t>
      </w:r>
      <w:r w:rsidR="00282244">
        <w:rPr>
          <w:color w:val="000000" w:themeColor="text1"/>
        </w:rPr>
        <w:t xml:space="preserve">at </w:t>
      </w:r>
      <w:r w:rsidR="00E73C46" w:rsidRPr="00EC4BE2">
        <w:rPr>
          <w:color w:val="000000" w:themeColor="text1"/>
        </w:rPr>
        <w:t>promoting embodiment</w:t>
      </w:r>
      <w:r w:rsidR="003E2BCB">
        <w:rPr>
          <w:color w:val="000000" w:themeColor="text1"/>
        </w:rPr>
        <w:t>-related</w:t>
      </w:r>
      <w:r w:rsidR="00E73C46" w:rsidRPr="00EC4BE2">
        <w:rPr>
          <w:color w:val="000000" w:themeColor="text1"/>
        </w:rPr>
        <w:t xml:space="preserve"> well-being. </w:t>
      </w:r>
    </w:p>
    <w:p w14:paraId="3CC5A243" w14:textId="107FEB9B" w:rsidR="007D5598" w:rsidRPr="00EC4BE2" w:rsidRDefault="007D5598" w:rsidP="00E73C46">
      <w:pPr>
        <w:spacing w:line="480" w:lineRule="auto"/>
        <w:ind w:firstLine="720"/>
        <w:rPr>
          <w:color w:val="000000" w:themeColor="text1"/>
        </w:rPr>
      </w:pPr>
      <w:r w:rsidRPr="00EC4BE2">
        <w:rPr>
          <w:color w:val="000000" w:themeColor="text1"/>
        </w:rPr>
        <w:t xml:space="preserve">In tandem with </w:t>
      </w:r>
      <w:r w:rsidR="008056D0" w:rsidRPr="00EC4BE2">
        <w:rPr>
          <w:color w:val="000000" w:themeColor="text1"/>
        </w:rPr>
        <w:t>the emphasis</w:t>
      </w:r>
      <w:r w:rsidRPr="00EC4BE2">
        <w:rPr>
          <w:color w:val="000000" w:themeColor="text1"/>
        </w:rPr>
        <w:t xml:space="preserve"> on positive body image, scholars have also called for </w:t>
      </w:r>
      <w:r w:rsidR="008056D0" w:rsidRPr="00EC4BE2">
        <w:rPr>
          <w:color w:val="000000" w:themeColor="text1"/>
        </w:rPr>
        <w:t xml:space="preserve">an enhanced focus on the way in which internal bodily experiences are reciprocally entwined with external relationships and systems (e.g., Tiggemann, </w:t>
      </w:r>
      <w:r w:rsidR="00F80338">
        <w:rPr>
          <w:color w:val="000000" w:themeColor="text1"/>
        </w:rPr>
        <w:t xml:space="preserve">2011, </w:t>
      </w:r>
      <w:r w:rsidR="008056D0" w:rsidRPr="00EC4BE2">
        <w:rPr>
          <w:color w:val="000000" w:themeColor="text1"/>
        </w:rPr>
        <w:t>2019;</w:t>
      </w:r>
      <w:r w:rsidR="00EF496E">
        <w:rPr>
          <w:color w:val="000000" w:themeColor="text1"/>
        </w:rPr>
        <w:t xml:space="preserve"> Waring &amp; Kelly, 2020;</w:t>
      </w:r>
      <w:r w:rsidR="008056D0" w:rsidRPr="00EC4BE2">
        <w:rPr>
          <w:color w:val="000000" w:themeColor="text1"/>
        </w:rPr>
        <w:t xml:space="preserve"> Wood-Barcalow et al., 2010). For example, according to the Attuned Representation Model of Self (</w:t>
      </w:r>
      <w:r w:rsidR="00803A0D" w:rsidRPr="00EC4BE2">
        <w:rPr>
          <w:color w:val="000000" w:themeColor="text1"/>
        </w:rPr>
        <w:t>Cook-</w:t>
      </w:r>
      <w:proofErr w:type="spellStart"/>
      <w:r w:rsidR="00803A0D" w:rsidRPr="00EC4BE2">
        <w:rPr>
          <w:color w:val="000000" w:themeColor="text1"/>
        </w:rPr>
        <w:t>Cottone</w:t>
      </w:r>
      <w:proofErr w:type="spellEnd"/>
      <w:r w:rsidR="00803A0D" w:rsidRPr="00EC4BE2">
        <w:rPr>
          <w:color w:val="000000" w:themeColor="text1"/>
        </w:rPr>
        <w:t>, 2006, 2015</w:t>
      </w:r>
      <w:r w:rsidR="007173F0" w:rsidRPr="00EC4BE2">
        <w:rPr>
          <w:color w:val="000000" w:themeColor="text1"/>
        </w:rPr>
        <w:t>a</w:t>
      </w:r>
      <w:r w:rsidR="008056D0" w:rsidRPr="00EC4BE2">
        <w:rPr>
          <w:color w:val="000000" w:themeColor="text1"/>
        </w:rPr>
        <w:t xml:space="preserve">), </w:t>
      </w:r>
      <w:r w:rsidR="00683FA1" w:rsidRPr="00EC4BE2">
        <w:rPr>
          <w:color w:val="000000" w:themeColor="text1"/>
        </w:rPr>
        <w:t>the way in which</w:t>
      </w:r>
      <w:r w:rsidR="008056D0" w:rsidRPr="00EC4BE2">
        <w:rPr>
          <w:color w:val="000000" w:themeColor="text1"/>
        </w:rPr>
        <w:t xml:space="preserve"> individuals perceive and experience their bodies involves </w:t>
      </w:r>
      <w:r w:rsidR="00803A0D" w:rsidRPr="00EC4BE2">
        <w:rPr>
          <w:color w:val="000000" w:themeColor="text1"/>
        </w:rPr>
        <w:t>interdependent, mutually influential, and co-regulated relationships between the</w:t>
      </w:r>
      <w:r w:rsidR="003E2BCB">
        <w:rPr>
          <w:color w:val="000000" w:themeColor="text1"/>
        </w:rPr>
        <w:t>ir inner bodily experiences and their environment (e.g.,</w:t>
      </w:r>
      <w:r w:rsidR="00803A0D" w:rsidRPr="00EC4BE2">
        <w:rPr>
          <w:color w:val="000000" w:themeColor="text1"/>
        </w:rPr>
        <w:t xml:space="preserve"> family, close friends, and intimate partners, communities, and </w:t>
      </w:r>
      <w:r w:rsidR="003E2BCB">
        <w:rPr>
          <w:color w:val="000000" w:themeColor="text1"/>
        </w:rPr>
        <w:t xml:space="preserve">the </w:t>
      </w:r>
      <w:r w:rsidR="00803A0D" w:rsidRPr="00EC4BE2">
        <w:rPr>
          <w:color w:val="000000" w:themeColor="text1"/>
        </w:rPr>
        <w:t>broader culture). In this view, embodi</w:t>
      </w:r>
      <w:r w:rsidR="003E2BCB">
        <w:rPr>
          <w:color w:val="000000" w:themeColor="text1"/>
        </w:rPr>
        <w:t>ment</w:t>
      </w:r>
      <w:r w:rsidR="00803A0D" w:rsidRPr="00EC4BE2">
        <w:rPr>
          <w:color w:val="000000" w:themeColor="text1"/>
        </w:rPr>
        <w:t xml:space="preserve"> and positive body image </w:t>
      </w:r>
      <w:r w:rsidR="003E2BCB">
        <w:rPr>
          <w:color w:val="000000" w:themeColor="text1"/>
        </w:rPr>
        <w:t>are</w:t>
      </w:r>
      <w:r w:rsidR="00803A0D" w:rsidRPr="00EC4BE2">
        <w:rPr>
          <w:color w:val="000000" w:themeColor="text1"/>
        </w:rPr>
        <w:t xml:space="preserve"> more likely to occur</w:t>
      </w:r>
      <w:r w:rsidR="00683FA1" w:rsidRPr="00EC4BE2">
        <w:rPr>
          <w:color w:val="000000" w:themeColor="text1"/>
        </w:rPr>
        <w:t>,</w:t>
      </w:r>
      <w:r w:rsidR="00803A0D" w:rsidRPr="00EC4BE2">
        <w:rPr>
          <w:color w:val="000000" w:themeColor="text1"/>
        </w:rPr>
        <w:t xml:space="preserve"> develop</w:t>
      </w:r>
      <w:r w:rsidR="00683FA1" w:rsidRPr="00EC4BE2">
        <w:rPr>
          <w:color w:val="000000" w:themeColor="text1"/>
        </w:rPr>
        <w:t>, and flourish</w:t>
      </w:r>
      <w:r w:rsidR="00803A0D" w:rsidRPr="00EC4BE2">
        <w:rPr>
          <w:color w:val="000000" w:themeColor="text1"/>
        </w:rPr>
        <w:t xml:space="preserve"> when individuals are able to nurture </w:t>
      </w:r>
      <w:r w:rsidR="003E2BCB">
        <w:rPr>
          <w:color w:val="000000" w:themeColor="text1"/>
        </w:rPr>
        <w:t xml:space="preserve">their </w:t>
      </w:r>
      <w:r w:rsidR="00B10060">
        <w:rPr>
          <w:color w:val="000000" w:themeColor="text1"/>
        </w:rPr>
        <w:t>inner experiences</w:t>
      </w:r>
      <w:r w:rsidR="009F7473">
        <w:rPr>
          <w:color w:val="000000" w:themeColor="text1"/>
        </w:rPr>
        <w:t>,</w:t>
      </w:r>
      <w:r w:rsidR="007173F0" w:rsidRPr="00EC4BE2">
        <w:rPr>
          <w:color w:val="000000" w:themeColor="text1"/>
        </w:rPr>
        <w:t xml:space="preserve"> while feeling supported by </w:t>
      </w:r>
      <w:r w:rsidR="003E2BCB">
        <w:rPr>
          <w:color w:val="000000" w:themeColor="text1"/>
        </w:rPr>
        <w:t>their environment</w:t>
      </w:r>
      <w:r w:rsidR="007173F0" w:rsidRPr="00EC4BE2">
        <w:rPr>
          <w:color w:val="000000" w:themeColor="text1"/>
        </w:rPr>
        <w:t xml:space="preserve"> (Cook-</w:t>
      </w:r>
      <w:proofErr w:type="spellStart"/>
      <w:r w:rsidR="007173F0" w:rsidRPr="00EC4BE2">
        <w:rPr>
          <w:color w:val="000000" w:themeColor="text1"/>
        </w:rPr>
        <w:t>Cottone</w:t>
      </w:r>
      <w:proofErr w:type="spellEnd"/>
      <w:r w:rsidR="007173F0" w:rsidRPr="00EC4BE2">
        <w:rPr>
          <w:color w:val="000000" w:themeColor="text1"/>
        </w:rPr>
        <w:t>, 2015a, 2015b</w:t>
      </w:r>
      <w:r w:rsidR="00473654" w:rsidRPr="00EC4BE2">
        <w:rPr>
          <w:color w:val="000000" w:themeColor="text1"/>
        </w:rPr>
        <w:t>, 2018</w:t>
      </w:r>
      <w:r w:rsidR="007173F0" w:rsidRPr="00EC4BE2">
        <w:rPr>
          <w:color w:val="000000" w:themeColor="text1"/>
        </w:rPr>
        <w:t xml:space="preserve">). </w:t>
      </w:r>
    </w:p>
    <w:p w14:paraId="3AD1E40D" w14:textId="167E54F4" w:rsidR="00F6108D" w:rsidRPr="00EC4BE2" w:rsidRDefault="001D5FE7" w:rsidP="00F6108D">
      <w:pPr>
        <w:spacing w:line="480" w:lineRule="auto"/>
        <w:ind w:firstLine="720"/>
        <w:rPr>
          <w:color w:val="000000" w:themeColor="text1"/>
        </w:rPr>
      </w:pPr>
      <w:r w:rsidRPr="00EC4BE2">
        <w:rPr>
          <w:color w:val="000000" w:themeColor="text1"/>
        </w:rPr>
        <w:lastRenderedPageBreak/>
        <w:t xml:space="preserve">One important </w:t>
      </w:r>
      <w:r w:rsidR="00B10060">
        <w:rPr>
          <w:color w:val="000000" w:themeColor="text1"/>
        </w:rPr>
        <w:t>environmental</w:t>
      </w:r>
      <w:r w:rsidR="00B10060" w:rsidRPr="00EC4BE2">
        <w:rPr>
          <w:color w:val="000000" w:themeColor="text1"/>
        </w:rPr>
        <w:t xml:space="preserve"> </w:t>
      </w:r>
      <w:r w:rsidR="00683FA1" w:rsidRPr="00EC4BE2">
        <w:rPr>
          <w:color w:val="000000" w:themeColor="text1"/>
        </w:rPr>
        <w:t>factor</w:t>
      </w:r>
      <w:r w:rsidRPr="00EC4BE2">
        <w:rPr>
          <w:color w:val="000000" w:themeColor="text1"/>
        </w:rPr>
        <w:t xml:space="preserve"> that has an influence on positive body image is </w:t>
      </w:r>
      <w:r w:rsidRPr="00EC4BE2">
        <w:rPr>
          <w:i/>
          <w:color w:val="000000" w:themeColor="text1"/>
        </w:rPr>
        <w:t xml:space="preserve">body acceptance by others </w:t>
      </w:r>
      <w:r w:rsidRPr="00EC4BE2">
        <w:rPr>
          <w:color w:val="000000" w:themeColor="text1"/>
        </w:rPr>
        <w:t xml:space="preserve">(for a review, see Tiggemann, 2019), which refers to the degree to which an individual perceives acceptance for their bodies by others (Avalos &amp; Tylka, 2006). </w:t>
      </w:r>
      <w:r w:rsidR="003E03FC" w:rsidRPr="00EC4BE2">
        <w:rPr>
          <w:color w:val="000000" w:themeColor="text1"/>
        </w:rPr>
        <w:t xml:space="preserve">According to the </w:t>
      </w:r>
      <w:r w:rsidR="003E03FC" w:rsidRPr="00EC4BE2">
        <w:rPr>
          <w:i/>
          <w:color w:val="000000" w:themeColor="text1"/>
        </w:rPr>
        <w:t>acceptance model</w:t>
      </w:r>
      <w:r w:rsidR="00830773">
        <w:rPr>
          <w:i/>
          <w:color w:val="000000" w:themeColor="text1"/>
        </w:rPr>
        <w:t xml:space="preserve"> of intuitive eating</w:t>
      </w:r>
      <w:r w:rsidR="003E03FC" w:rsidRPr="00EC4BE2">
        <w:rPr>
          <w:color w:val="000000" w:themeColor="text1"/>
        </w:rPr>
        <w:t xml:space="preserve"> (Avalos &amp; Tylka, 2006), social support and body acceptance by others are important factor</w:t>
      </w:r>
      <w:r w:rsidR="00683FA1" w:rsidRPr="00EC4BE2">
        <w:rPr>
          <w:color w:val="000000" w:themeColor="text1"/>
        </w:rPr>
        <w:t>s</w:t>
      </w:r>
      <w:r w:rsidR="003E03FC" w:rsidRPr="00EC4BE2">
        <w:rPr>
          <w:color w:val="000000" w:themeColor="text1"/>
        </w:rPr>
        <w:t xml:space="preserve"> that lead to more positive body image, as they allow for</w:t>
      </w:r>
      <w:r w:rsidR="00F6108D" w:rsidRPr="00EC4BE2">
        <w:rPr>
          <w:color w:val="000000" w:themeColor="text1"/>
        </w:rPr>
        <w:t xml:space="preserve"> greater resistance of self-objectification and</w:t>
      </w:r>
      <w:r w:rsidR="003E03FC" w:rsidRPr="00EC4BE2">
        <w:rPr>
          <w:color w:val="000000" w:themeColor="text1"/>
        </w:rPr>
        <w:t xml:space="preserve"> </w:t>
      </w:r>
      <w:r w:rsidR="00683FA1" w:rsidRPr="00EC4BE2">
        <w:rPr>
          <w:color w:val="000000" w:themeColor="text1"/>
        </w:rPr>
        <w:t>facilitate</w:t>
      </w:r>
      <w:r w:rsidR="003E03FC" w:rsidRPr="00EC4BE2">
        <w:rPr>
          <w:color w:val="000000" w:themeColor="text1"/>
        </w:rPr>
        <w:t xml:space="preserve"> greater appreciation of how the body feels and functions, rather than what it looks like. Consistent with this perspective</w:t>
      </w:r>
      <w:r w:rsidRPr="00EC4BE2">
        <w:rPr>
          <w:color w:val="000000" w:themeColor="text1"/>
        </w:rPr>
        <w:t>, research</w:t>
      </w:r>
      <w:r w:rsidR="00B42273">
        <w:rPr>
          <w:color w:val="000000" w:themeColor="text1"/>
        </w:rPr>
        <w:t>ers</w:t>
      </w:r>
      <w:r w:rsidRPr="00EC4BE2">
        <w:rPr>
          <w:color w:val="000000" w:themeColor="text1"/>
        </w:rPr>
        <w:t xml:space="preserve"> ha</w:t>
      </w:r>
      <w:r w:rsidR="00B42273">
        <w:rPr>
          <w:color w:val="000000" w:themeColor="text1"/>
        </w:rPr>
        <w:t>ve</w:t>
      </w:r>
      <w:r w:rsidRPr="00EC4BE2">
        <w:rPr>
          <w:color w:val="000000" w:themeColor="text1"/>
        </w:rPr>
        <w:t xml:space="preserve"> documented significant and positive associations between greater body acceptance by others and facets of positive body image including body functionality</w:t>
      </w:r>
      <w:r w:rsidR="00F6108D" w:rsidRPr="00EC4BE2">
        <w:rPr>
          <w:color w:val="000000" w:themeColor="text1"/>
        </w:rPr>
        <w:t>,</w:t>
      </w:r>
      <w:r w:rsidRPr="00EC4BE2">
        <w:rPr>
          <w:color w:val="000000" w:themeColor="text1"/>
        </w:rPr>
        <w:t xml:space="preserve"> body appreciation</w:t>
      </w:r>
      <w:r w:rsidR="00F6108D" w:rsidRPr="00EC4BE2">
        <w:rPr>
          <w:color w:val="000000" w:themeColor="text1"/>
        </w:rPr>
        <w:t>, body pride, and body image flexibility</w:t>
      </w:r>
      <w:r w:rsidRPr="00EC4BE2">
        <w:rPr>
          <w:color w:val="000000" w:themeColor="text1"/>
        </w:rPr>
        <w:t xml:space="preserve"> (</w:t>
      </w:r>
      <w:r w:rsidR="00F6108D" w:rsidRPr="00EC4BE2">
        <w:rPr>
          <w:color w:val="000000" w:themeColor="text1"/>
        </w:rPr>
        <w:t xml:space="preserve">Andrew et al., 2016b; </w:t>
      </w:r>
      <w:r w:rsidRPr="00EC4BE2">
        <w:t xml:space="preserve">Augustus-Horvath &amp; Tylka, 2011; </w:t>
      </w:r>
      <w:r w:rsidR="0041465A" w:rsidRPr="00EC4BE2">
        <w:t>Avalos &amp; Tylka, 2006</w:t>
      </w:r>
      <w:r w:rsidRPr="00EC4BE2">
        <w:t>;</w:t>
      </w:r>
      <w:r w:rsidR="00683FA1" w:rsidRPr="00EC4BE2">
        <w:t xml:space="preserve"> Swami et al., 2017, 2018;</w:t>
      </w:r>
      <w:r w:rsidRPr="00EC4BE2">
        <w:t xml:space="preserve"> Tylka &amp; Homan, 2015</w:t>
      </w:r>
      <w:r w:rsidR="003E03FC" w:rsidRPr="00EC4BE2">
        <w:t>;</w:t>
      </w:r>
      <w:r w:rsidR="00EF496E">
        <w:t xml:space="preserve"> Waring &amp; Kelly, 2020;</w:t>
      </w:r>
      <w:r w:rsidR="003E03FC" w:rsidRPr="00EC4BE2">
        <w:t xml:space="preserve"> see also </w:t>
      </w:r>
      <w:proofErr w:type="spellStart"/>
      <w:r w:rsidR="003E03FC" w:rsidRPr="00EC4BE2">
        <w:t>Frisén</w:t>
      </w:r>
      <w:proofErr w:type="spellEnd"/>
      <w:r w:rsidR="003E03FC" w:rsidRPr="00EC4BE2">
        <w:t xml:space="preserve"> &amp; </w:t>
      </w:r>
      <w:proofErr w:type="spellStart"/>
      <w:r w:rsidR="003E03FC" w:rsidRPr="00EC4BE2">
        <w:t>Holmqvist</w:t>
      </w:r>
      <w:proofErr w:type="spellEnd"/>
      <w:r w:rsidR="003E03FC" w:rsidRPr="00EC4BE2">
        <w:t xml:space="preserve">, 2010; </w:t>
      </w:r>
      <w:proofErr w:type="spellStart"/>
      <w:r w:rsidR="003E03FC" w:rsidRPr="00EC4BE2">
        <w:t>Holmqvist</w:t>
      </w:r>
      <w:proofErr w:type="spellEnd"/>
      <w:r w:rsidR="003E03FC" w:rsidRPr="00EC4BE2">
        <w:t xml:space="preserve"> </w:t>
      </w:r>
      <w:proofErr w:type="spellStart"/>
      <w:r w:rsidR="003E03FC" w:rsidRPr="00EC4BE2">
        <w:t>Gattario</w:t>
      </w:r>
      <w:proofErr w:type="spellEnd"/>
      <w:r w:rsidR="003E03FC" w:rsidRPr="00EC4BE2">
        <w:t xml:space="preserve"> &amp; </w:t>
      </w:r>
      <w:proofErr w:type="spellStart"/>
      <w:r w:rsidR="003E03FC" w:rsidRPr="00EC4BE2">
        <w:t>Frisén</w:t>
      </w:r>
      <w:proofErr w:type="spellEnd"/>
      <w:r w:rsidR="003E03FC" w:rsidRPr="00EC4BE2">
        <w:t>, 2019</w:t>
      </w:r>
      <w:r w:rsidRPr="00EC4BE2">
        <w:t xml:space="preserve">). </w:t>
      </w:r>
      <w:r w:rsidR="00F6108D" w:rsidRPr="00EC4BE2">
        <w:t>Body acceptance by others has also been found to be significantly associated with other body image-related outcomes, including greater functional exercise motives (Tylka &amp; Homan, 2015)</w:t>
      </w:r>
      <w:r w:rsidR="0004767E" w:rsidRPr="00EC4BE2">
        <w:t xml:space="preserve"> and </w:t>
      </w:r>
      <w:r w:rsidR="00683FA1" w:rsidRPr="00EC4BE2">
        <w:t xml:space="preserve">lower </w:t>
      </w:r>
      <w:r w:rsidR="0004767E" w:rsidRPr="00EC4BE2">
        <w:t>weight concern (</w:t>
      </w:r>
      <w:proofErr w:type="spellStart"/>
      <w:r w:rsidR="0004767E" w:rsidRPr="00EC4BE2">
        <w:t>Logel</w:t>
      </w:r>
      <w:proofErr w:type="spellEnd"/>
      <w:r w:rsidR="0004767E" w:rsidRPr="00EC4BE2">
        <w:t xml:space="preserve"> et al., 2014).</w:t>
      </w:r>
    </w:p>
    <w:p w14:paraId="56AF349F" w14:textId="49D0BD1D" w:rsidR="00066A4A" w:rsidRPr="00EC4BE2" w:rsidRDefault="00140199" w:rsidP="00F217F9">
      <w:pPr>
        <w:pStyle w:val="Heading2"/>
      </w:pPr>
      <w:r>
        <w:t xml:space="preserve">1.1. </w:t>
      </w:r>
      <w:r w:rsidR="0085127A" w:rsidRPr="00EC4BE2">
        <w:t xml:space="preserve">Refining the </w:t>
      </w:r>
      <w:r w:rsidR="00066A4A" w:rsidRPr="00EC4BE2">
        <w:t>Defini</w:t>
      </w:r>
      <w:r w:rsidR="0085127A" w:rsidRPr="00EC4BE2">
        <w:t>tion of</w:t>
      </w:r>
      <w:r w:rsidR="00066A4A" w:rsidRPr="00EC4BE2">
        <w:t xml:space="preserve"> Body Acceptance by Others</w:t>
      </w:r>
    </w:p>
    <w:p w14:paraId="1A82A66F" w14:textId="7CDB9ABF" w:rsidR="00D718E3" w:rsidRPr="00EC4BE2" w:rsidRDefault="00CB1F36" w:rsidP="007436FB">
      <w:pPr>
        <w:spacing w:line="480" w:lineRule="auto"/>
        <w:ind w:firstLine="720"/>
      </w:pPr>
      <w:r w:rsidRPr="00EC4BE2">
        <w:t>While the</w:t>
      </w:r>
      <w:r w:rsidR="0084475B" w:rsidRPr="00EC4BE2">
        <w:t xml:space="preserve"> available research </w:t>
      </w:r>
      <w:r w:rsidRPr="00EC4BE2">
        <w:t>highlight</w:t>
      </w:r>
      <w:r w:rsidR="0084475B" w:rsidRPr="00EC4BE2">
        <w:t>s</w:t>
      </w:r>
      <w:r w:rsidRPr="00EC4BE2">
        <w:t xml:space="preserve"> the importance </w:t>
      </w:r>
      <w:r w:rsidR="0081340A">
        <w:t xml:space="preserve">of </w:t>
      </w:r>
      <w:r w:rsidRPr="00EC4BE2">
        <w:t xml:space="preserve">body acceptance </w:t>
      </w:r>
      <w:r w:rsidR="00D57D88" w:rsidRPr="00EC4BE2">
        <w:t xml:space="preserve">by others, </w:t>
      </w:r>
      <w:proofErr w:type="gramStart"/>
      <w:r w:rsidR="00D57D88" w:rsidRPr="00EC4BE2">
        <w:t>a number of</w:t>
      </w:r>
      <w:proofErr w:type="gramEnd"/>
      <w:r w:rsidR="00D57D88" w:rsidRPr="00EC4BE2">
        <w:t xml:space="preserve"> conceptual and methodological issues limit scholarly understanding of the construct. First, the concept of body acceptance by others itself could be more clearly defined</w:t>
      </w:r>
      <w:r w:rsidR="002E5152">
        <w:t xml:space="preserve"> – that is, there is a need to more carefully define how </w:t>
      </w:r>
      <w:r w:rsidR="007436FB">
        <w:t xml:space="preserve">any latent construct manifests in observable variables (Cronbach &amp; </w:t>
      </w:r>
      <w:proofErr w:type="spellStart"/>
      <w:r w:rsidR="007436FB">
        <w:t>Meehl</w:t>
      </w:r>
      <w:proofErr w:type="spellEnd"/>
      <w:r w:rsidR="007436FB">
        <w:t>, 1955)</w:t>
      </w:r>
      <w:r w:rsidR="00D57D88" w:rsidRPr="00EC4BE2">
        <w:t>. T</w:t>
      </w:r>
      <w:r w:rsidR="00683FA1" w:rsidRPr="00EC4BE2">
        <w:t>o wit</w:t>
      </w:r>
      <w:r w:rsidR="00D57D88" w:rsidRPr="00EC4BE2">
        <w:t xml:space="preserve">, although the construct was </w:t>
      </w:r>
      <w:r w:rsidR="0084475B" w:rsidRPr="00EC4BE2">
        <w:t>originally</w:t>
      </w:r>
      <w:r w:rsidR="00D57D88" w:rsidRPr="00EC4BE2">
        <w:t xml:space="preserve"> defined as acceptance by others of one’s body shape and size (Avalos &amp; Tylka, 2006; Webb et al., 2015), the focus on body shape and size specifically may provide a limited understanding of the ways in which </w:t>
      </w:r>
      <w:r w:rsidR="00683FA1" w:rsidRPr="00EC4BE2">
        <w:t>individuals</w:t>
      </w:r>
      <w:r w:rsidR="00066A4A" w:rsidRPr="00EC4BE2">
        <w:t xml:space="preserve"> </w:t>
      </w:r>
      <w:r w:rsidR="00D57D88" w:rsidRPr="00EC4BE2">
        <w:t xml:space="preserve">experience or perceive bodily acceptance. </w:t>
      </w:r>
      <w:r w:rsidR="00683FA1" w:rsidRPr="00EC4BE2">
        <w:t>For instance</w:t>
      </w:r>
      <w:r w:rsidR="00066A4A" w:rsidRPr="00EC4BE2">
        <w:t xml:space="preserve">, focusing on body shape and weight may mean that the construct is less relevant </w:t>
      </w:r>
      <w:r w:rsidR="00066A4A" w:rsidRPr="00EC4BE2">
        <w:lastRenderedPageBreak/>
        <w:t>when considered in relation to men, for whom perceived acceptance of muscularity or body build may be more pertinent</w:t>
      </w:r>
      <w:r w:rsidR="003E03FC" w:rsidRPr="00EC4BE2">
        <w:t xml:space="preserve"> (e.g., Grogan &amp; Richards, 2002; </w:t>
      </w:r>
      <w:r w:rsidR="00E2732D">
        <w:t xml:space="preserve">Jones &amp; Crawford, 2006; </w:t>
      </w:r>
      <w:r w:rsidR="003E03FC" w:rsidRPr="00EC4BE2">
        <w:t>Ridgeway &amp; Tylka, 2005)</w:t>
      </w:r>
      <w:r w:rsidR="00066A4A" w:rsidRPr="00EC4BE2">
        <w:t xml:space="preserve">. More generally, body acceptance by others is likely to also include broader </w:t>
      </w:r>
      <w:r w:rsidR="00ED39ED" w:rsidRPr="00EC4BE2">
        <w:t>physical characteristics</w:t>
      </w:r>
      <w:r w:rsidR="00066A4A" w:rsidRPr="00EC4BE2">
        <w:t xml:space="preserve"> that play a role in </w:t>
      </w:r>
      <w:r w:rsidR="00ED39ED" w:rsidRPr="00EC4BE2">
        <w:t xml:space="preserve">interpersonal </w:t>
      </w:r>
      <w:r w:rsidR="00066A4A" w:rsidRPr="00EC4BE2">
        <w:t>perception</w:t>
      </w:r>
      <w:r w:rsidR="00ED39ED" w:rsidRPr="00EC4BE2">
        <w:t>s</w:t>
      </w:r>
      <w:r w:rsidR="00066A4A" w:rsidRPr="00EC4BE2">
        <w:t xml:space="preserve">, such as skin tone, height, </w:t>
      </w:r>
      <w:r w:rsidR="00ED39ED" w:rsidRPr="00EC4BE2">
        <w:t>and hair colour (</w:t>
      </w:r>
      <w:r w:rsidR="00EE3613" w:rsidRPr="00EC4BE2">
        <w:t xml:space="preserve">Reno &amp; McNamee, 2015; </w:t>
      </w:r>
      <w:r w:rsidR="00ED39ED" w:rsidRPr="00EC4BE2">
        <w:t>Swami &amp; Furnham, 2008</w:t>
      </w:r>
      <w:r w:rsidR="00EE3613" w:rsidRPr="00EC4BE2">
        <w:t>; Thompson &amp; Zaitchik, 2012</w:t>
      </w:r>
      <w:r w:rsidR="00ED39ED" w:rsidRPr="00EC4BE2">
        <w:t>). Another example: as Tiggemann (2015) has discussed, body acceptance by others may be a critical factor leading to positive body image for individuals with a visible difference, but acceptance</w:t>
      </w:r>
      <w:r w:rsidR="00683FA1" w:rsidRPr="00EC4BE2">
        <w:t xml:space="preserve"> for these individuals</w:t>
      </w:r>
      <w:r w:rsidR="00ED39ED" w:rsidRPr="00EC4BE2">
        <w:t xml:space="preserve"> is likely to include characteristics beyond body shape and weight. </w:t>
      </w:r>
    </w:p>
    <w:p w14:paraId="0AC8AA9D" w14:textId="01057701" w:rsidR="00453796" w:rsidRPr="00EC4BE2" w:rsidRDefault="00ED39ED" w:rsidP="00BB1B82">
      <w:pPr>
        <w:spacing w:line="480" w:lineRule="auto"/>
        <w:ind w:firstLine="720"/>
      </w:pPr>
      <w:r w:rsidRPr="00EC4BE2">
        <w:t xml:space="preserve">A second </w:t>
      </w:r>
      <w:r w:rsidR="00315E40" w:rsidRPr="00EC4BE2">
        <w:t xml:space="preserve">conceptual issue that could be refined further is the distinction between perceived and </w:t>
      </w:r>
      <w:r w:rsidR="009D428B" w:rsidRPr="00EC4BE2">
        <w:t>enacted (or received, objective, or actual</w:t>
      </w:r>
      <w:r w:rsidR="006F52BF" w:rsidRPr="00EC4BE2">
        <w:t>)</w:t>
      </w:r>
      <w:r w:rsidR="00315E40" w:rsidRPr="00EC4BE2">
        <w:t xml:space="preserve"> body acceptance by others. For example, in their original description of the construct, Avalos and Tylka (2006) described body acceptance by others as both the perception that others accept one’s body, as well acknowledgement of others’ opinions about one’s body (</w:t>
      </w:r>
      <w:r w:rsidR="009D428B" w:rsidRPr="00EC4BE2">
        <w:t>i.e</w:t>
      </w:r>
      <w:r w:rsidR="00315E40" w:rsidRPr="00EC4BE2">
        <w:t>., through receiving messages of body acceptance)</w:t>
      </w:r>
      <w:r w:rsidR="0033467F" w:rsidRPr="00EC4BE2">
        <w:t xml:space="preserve"> (see also Webb et al., 2015)</w:t>
      </w:r>
      <w:r w:rsidR="00315E40" w:rsidRPr="00EC4BE2">
        <w:t xml:space="preserve">. </w:t>
      </w:r>
      <w:r w:rsidR="00DE4746" w:rsidRPr="00EC4BE2">
        <w:t>However,</w:t>
      </w:r>
      <w:r w:rsidR="00DB2955">
        <w:t xml:space="preserve"> as first posited by social interactionists (Cooley, 1902; Mead, 1934)</w:t>
      </w:r>
      <w:r w:rsidR="00BB1B82">
        <w:t xml:space="preserve">, </w:t>
      </w:r>
      <w:r w:rsidR="00DE4746" w:rsidRPr="00EC4BE2">
        <w:t xml:space="preserve">acceptance by others is </w:t>
      </w:r>
      <w:r w:rsidR="00DF0018">
        <w:t>not necessarily an</w:t>
      </w:r>
      <w:r w:rsidR="00DE4746" w:rsidRPr="00EC4BE2">
        <w:t xml:space="preserve"> objective property of social interactions (see Cohen &amp; Syme, 1985</w:t>
      </w:r>
      <w:r w:rsidR="008065BF" w:rsidRPr="00EC4BE2">
        <w:t xml:space="preserve">; </w:t>
      </w:r>
      <w:r w:rsidR="00AD6F81">
        <w:t xml:space="preserve">Kenny, 1994; </w:t>
      </w:r>
      <w:proofErr w:type="spellStart"/>
      <w:r w:rsidR="008065BF" w:rsidRPr="00EC4BE2">
        <w:t>MacGeorge</w:t>
      </w:r>
      <w:proofErr w:type="spellEnd"/>
      <w:r w:rsidR="008065BF" w:rsidRPr="00EC4BE2">
        <w:t xml:space="preserve"> et al., 2011</w:t>
      </w:r>
      <w:r w:rsidR="00BB1B82">
        <w:t>)</w:t>
      </w:r>
      <w:r w:rsidR="00DE4746" w:rsidRPr="00EC4BE2">
        <w:t xml:space="preserve">. For example, it is possible to conceive of </w:t>
      </w:r>
      <w:r w:rsidR="00CB4DA2" w:rsidRPr="00EC4BE2">
        <w:t xml:space="preserve">instances </w:t>
      </w:r>
      <w:r w:rsidR="00DE4746" w:rsidRPr="00EC4BE2">
        <w:t xml:space="preserve">where an individual receives messages of body acceptance from, say, an intimate partner and yet </w:t>
      </w:r>
      <w:r w:rsidR="00DE4746" w:rsidRPr="00EC4BE2">
        <w:rPr>
          <w:i/>
        </w:rPr>
        <w:t>perceives</w:t>
      </w:r>
      <w:r w:rsidR="00DE4746" w:rsidRPr="00EC4BE2">
        <w:t xml:space="preserve"> their partner as </w:t>
      </w:r>
      <w:r w:rsidR="00DE4746" w:rsidRPr="00EC4BE2">
        <w:rPr>
          <w:i/>
        </w:rPr>
        <w:t xml:space="preserve">not </w:t>
      </w:r>
      <w:r w:rsidR="00DE4746" w:rsidRPr="00EC4BE2">
        <w:t>being accepting of their body (e.g., because of their partner’s</w:t>
      </w:r>
      <w:r w:rsidR="00CB4DA2" w:rsidRPr="00EC4BE2">
        <w:t xml:space="preserve"> broader</w:t>
      </w:r>
      <w:r w:rsidR="00DE4746" w:rsidRPr="00EC4BE2">
        <w:t xml:space="preserve"> behaviour</w:t>
      </w:r>
      <w:r w:rsidR="0084475B" w:rsidRPr="00EC4BE2">
        <w:t xml:space="preserve"> or demeanour</w:t>
      </w:r>
      <w:r w:rsidR="00DE4746" w:rsidRPr="00EC4BE2">
        <w:t xml:space="preserve">, an unwillingness to accept positive messages, </w:t>
      </w:r>
      <w:r w:rsidR="00CB4DA2" w:rsidRPr="00EC4BE2">
        <w:t xml:space="preserve">or a </w:t>
      </w:r>
      <w:r w:rsidR="008065BF" w:rsidRPr="00EC4BE2">
        <w:t xml:space="preserve">lack of </w:t>
      </w:r>
      <w:r w:rsidR="00DE4746" w:rsidRPr="00EC4BE2">
        <w:t xml:space="preserve">confidence in the truthfulness of messages; see </w:t>
      </w:r>
      <w:proofErr w:type="spellStart"/>
      <w:r w:rsidR="00DE4746" w:rsidRPr="00EC4BE2">
        <w:t>Sarason</w:t>
      </w:r>
      <w:proofErr w:type="spellEnd"/>
      <w:r w:rsidR="00DE4746" w:rsidRPr="00EC4BE2">
        <w:t xml:space="preserve"> et al., 1990). </w:t>
      </w:r>
      <w:r w:rsidR="008065BF" w:rsidRPr="00EC4BE2">
        <w:t>Conversely, given the multiple channels through which acceptance could be enacted</w:t>
      </w:r>
      <w:r w:rsidR="00F413A9" w:rsidRPr="00EC4BE2">
        <w:t xml:space="preserve"> (e.g., </w:t>
      </w:r>
      <w:r w:rsidR="009D428B" w:rsidRPr="00EC4BE2">
        <w:t>Barrera, 1986; Tardy, 1985</w:t>
      </w:r>
      <w:r w:rsidR="00F413A9" w:rsidRPr="00EC4BE2">
        <w:t xml:space="preserve">), </w:t>
      </w:r>
      <w:r w:rsidR="008065BF" w:rsidRPr="00EC4BE2">
        <w:t xml:space="preserve">it is also possible to conceive of </w:t>
      </w:r>
      <w:r w:rsidR="00CB4DA2" w:rsidRPr="00EC4BE2">
        <w:t>instances</w:t>
      </w:r>
      <w:r w:rsidR="008065BF" w:rsidRPr="00EC4BE2">
        <w:t xml:space="preserve"> where an individual does </w:t>
      </w:r>
      <w:r w:rsidR="008065BF" w:rsidRPr="00EC4BE2">
        <w:rPr>
          <w:i/>
        </w:rPr>
        <w:t>not</w:t>
      </w:r>
      <w:r w:rsidR="008065BF" w:rsidRPr="00EC4BE2">
        <w:t xml:space="preserve"> receive explicit messages of body acceptance from, say, their partner and yet still </w:t>
      </w:r>
      <w:r w:rsidR="00886AC4" w:rsidRPr="00EC4BE2">
        <w:t>perceives</w:t>
      </w:r>
      <w:r w:rsidR="008065BF" w:rsidRPr="00EC4BE2">
        <w:t xml:space="preserve"> their </w:t>
      </w:r>
      <w:r w:rsidR="008065BF" w:rsidRPr="00EC4BE2">
        <w:lastRenderedPageBreak/>
        <w:t xml:space="preserve">partner </w:t>
      </w:r>
      <w:r w:rsidR="00886AC4" w:rsidRPr="00EC4BE2">
        <w:t>as being</w:t>
      </w:r>
      <w:r w:rsidR="008065BF" w:rsidRPr="00EC4BE2">
        <w:t xml:space="preserve"> accepting of their body. </w:t>
      </w:r>
      <w:r w:rsidR="009D428B" w:rsidRPr="00EC4BE2">
        <w:t>Indeed</w:t>
      </w:r>
      <w:r w:rsidR="00453796" w:rsidRPr="00EC4BE2">
        <w:t xml:space="preserve">, in some social identity groups (e.g., older women), it is the absence of critical appearance commentary that indirectly communicates body acceptance by </w:t>
      </w:r>
      <w:r w:rsidR="00CB4DA2" w:rsidRPr="00EC4BE2">
        <w:t xml:space="preserve">close </w:t>
      </w:r>
      <w:r w:rsidR="00453796" w:rsidRPr="00EC4BE2">
        <w:t xml:space="preserve">others (Patterson et al., 2019). </w:t>
      </w:r>
    </w:p>
    <w:p w14:paraId="3D49CBEE" w14:textId="0763DFE3" w:rsidR="00A833CF" w:rsidRPr="00EC4BE2" w:rsidRDefault="00DE4746" w:rsidP="00E45F7D">
      <w:pPr>
        <w:spacing w:line="480" w:lineRule="auto"/>
        <w:ind w:firstLine="720"/>
      </w:pPr>
      <w:r w:rsidRPr="00EC4BE2">
        <w:t xml:space="preserve">As such, </w:t>
      </w:r>
      <w:r w:rsidR="008065BF" w:rsidRPr="00EC4BE2">
        <w:t>there may be greater value in focusing on subjective appraisals of body acceptance by others</w:t>
      </w:r>
      <w:r w:rsidR="00F413A9" w:rsidRPr="00EC4BE2">
        <w:t xml:space="preserve">, irrespective of </w:t>
      </w:r>
      <w:r w:rsidR="009D428B" w:rsidRPr="00EC4BE2">
        <w:t>enacted</w:t>
      </w:r>
      <w:r w:rsidR="00F413A9" w:rsidRPr="00EC4BE2">
        <w:t xml:space="preserve"> body acceptance by others. Indeed, this line of reasoning is consistent with </w:t>
      </w:r>
      <w:r w:rsidR="00E45F7D" w:rsidRPr="00EC4BE2">
        <w:t>findings from research on</w:t>
      </w:r>
      <w:r w:rsidR="00F413A9" w:rsidRPr="00EC4BE2">
        <w:t xml:space="preserve"> social support, where </w:t>
      </w:r>
      <w:r w:rsidR="00E45F7D" w:rsidRPr="00EC4BE2">
        <w:t xml:space="preserve">it has been noted that perceived and </w:t>
      </w:r>
      <w:r w:rsidR="009D428B" w:rsidRPr="00EC4BE2">
        <w:t>enacted</w:t>
      </w:r>
      <w:r w:rsidR="00E45F7D" w:rsidRPr="00EC4BE2">
        <w:t xml:space="preserve"> social support are only weakly associated (for a meta-analysis, see Haber et al., 2007), that </w:t>
      </w:r>
      <w:r w:rsidR="009D428B" w:rsidRPr="00EC4BE2">
        <w:t>enacted social</w:t>
      </w:r>
      <w:r w:rsidR="00CB4DA2" w:rsidRPr="00EC4BE2">
        <w:t xml:space="preserve"> support does not necessarily indicate that support needs are being met (e.g., Helgeson, 1993)</w:t>
      </w:r>
      <w:r w:rsidR="00E45F7D" w:rsidRPr="00EC4BE2">
        <w:t xml:space="preserve">, and that perceived support is more important than </w:t>
      </w:r>
      <w:r w:rsidR="009D428B" w:rsidRPr="00EC4BE2">
        <w:t>enacted</w:t>
      </w:r>
      <w:r w:rsidR="00E45F7D" w:rsidRPr="00EC4BE2">
        <w:t xml:space="preserve"> support </w:t>
      </w:r>
      <w:r w:rsidR="009D428B" w:rsidRPr="00EC4BE2">
        <w:t>for physical and psychological health</w:t>
      </w:r>
      <w:r w:rsidR="00BB1B82">
        <w:t xml:space="preserve"> outcomes</w:t>
      </w:r>
      <w:r w:rsidR="009D428B" w:rsidRPr="00EC4BE2">
        <w:t xml:space="preserve"> </w:t>
      </w:r>
      <w:r w:rsidR="00E45F7D" w:rsidRPr="00EC4BE2">
        <w:t xml:space="preserve">(e.g., Cohen &amp; Wills, 1985; McDowell &amp; </w:t>
      </w:r>
      <w:proofErr w:type="spellStart"/>
      <w:r w:rsidR="00E45F7D" w:rsidRPr="00EC4BE2">
        <w:t>Serovich</w:t>
      </w:r>
      <w:proofErr w:type="spellEnd"/>
      <w:r w:rsidR="00E45F7D" w:rsidRPr="00EC4BE2">
        <w:t>, 2007; Wethington &amp; Kessler, 1986)</w:t>
      </w:r>
      <w:r w:rsidR="00CB4DA2" w:rsidRPr="00EC4BE2">
        <w:t>.</w:t>
      </w:r>
      <w:r w:rsidR="00F413A9" w:rsidRPr="00EC4BE2">
        <w:t xml:space="preserve"> </w:t>
      </w:r>
      <w:r w:rsidR="009E2099" w:rsidRPr="00EC4BE2">
        <w:t>In consideration of these issues</w:t>
      </w:r>
      <w:r w:rsidR="0033467F" w:rsidRPr="00EC4BE2">
        <w:t>, we</w:t>
      </w:r>
      <w:r w:rsidR="00886AC4" w:rsidRPr="00EC4BE2">
        <w:t xml:space="preserve"> </w:t>
      </w:r>
      <w:r w:rsidR="0033467F" w:rsidRPr="00EC4BE2">
        <w:t xml:space="preserve">propose a refined definition of </w:t>
      </w:r>
      <w:r w:rsidR="0033467F" w:rsidRPr="00EC4BE2">
        <w:rPr>
          <w:i/>
        </w:rPr>
        <w:t>body acceptance by others</w:t>
      </w:r>
      <w:r w:rsidR="0033467F" w:rsidRPr="00EC4BE2">
        <w:t xml:space="preserve"> as a sense that one’s body and its physical characteristics are valued, respected, and unconditionally accepted by important others. </w:t>
      </w:r>
      <w:r w:rsidR="00535BE0" w:rsidRPr="00EC4BE2">
        <w:t>I</w:t>
      </w:r>
      <w:r w:rsidR="0033467F" w:rsidRPr="00EC4BE2">
        <w:t xml:space="preserve">t is a relatively stable evaluative perception of general acceptance of one’s body and its physical characteristics by others, separately and irrespective of what others or social domains actually offer at any particular time. </w:t>
      </w:r>
      <w:r w:rsidR="00A833CF" w:rsidRPr="00EC4BE2">
        <w:t>Finally, and consistent with both the theoretical perspective of Avalos and Tylka (2006), as well as the results of qualitative research (</w:t>
      </w:r>
      <w:proofErr w:type="spellStart"/>
      <w:r w:rsidR="00A833CF" w:rsidRPr="00EC4BE2">
        <w:t>Frisén</w:t>
      </w:r>
      <w:proofErr w:type="spellEnd"/>
      <w:r w:rsidR="00A833CF" w:rsidRPr="00EC4BE2">
        <w:t xml:space="preserve"> &amp; </w:t>
      </w:r>
      <w:proofErr w:type="spellStart"/>
      <w:r w:rsidR="00A833CF" w:rsidRPr="00EC4BE2">
        <w:t>Holmqvist</w:t>
      </w:r>
      <w:proofErr w:type="spellEnd"/>
      <w:r w:rsidR="00A833CF" w:rsidRPr="00EC4BE2">
        <w:t xml:space="preserve">, 2010; </w:t>
      </w:r>
      <w:proofErr w:type="spellStart"/>
      <w:r w:rsidR="00A833CF" w:rsidRPr="00EC4BE2">
        <w:t>Holmqvist</w:t>
      </w:r>
      <w:proofErr w:type="spellEnd"/>
      <w:r w:rsidR="00A833CF" w:rsidRPr="00EC4BE2">
        <w:t xml:space="preserve"> </w:t>
      </w:r>
      <w:proofErr w:type="spellStart"/>
      <w:r w:rsidR="00A833CF" w:rsidRPr="00EC4BE2">
        <w:t>Gattario</w:t>
      </w:r>
      <w:proofErr w:type="spellEnd"/>
      <w:r w:rsidR="00A833CF" w:rsidRPr="00EC4BE2">
        <w:t xml:space="preserve"> &amp; </w:t>
      </w:r>
      <w:proofErr w:type="spellStart"/>
      <w:r w:rsidR="00A833CF" w:rsidRPr="00EC4BE2">
        <w:t>Frisén</w:t>
      </w:r>
      <w:proofErr w:type="spellEnd"/>
      <w:r w:rsidR="00A833CF" w:rsidRPr="00EC4BE2">
        <w:t xml:space="preserve">, 2019; Wood-Barcalow et al., 2010), we maintain that body acceptance by others is a contributor to, rather than a facet of, positive body image specifically and social acceptance more generally. </w:t>
      </w:r>
    </w:p>
    <w:p w14:paraId="49F2EBB7" w14:textId="280B7A65" w:rsidR="00A833CF" w:rsidRPr="00EC4BE2" w:rsidRDefault="00140199" w:rsidP="00F217F9">
      <w:pPr>
        <w:pStyle w:val="Heading2"/>
      </w:pPr>
      <w:r>
        <w:t xml:space="preserve">1.2. </w:t>
      </w:r>
      <w:r w:rsidR="00886AC4" w:rsidRPr="00EC4BE2">
        <w:t xml:space="preserve">Refining How Body Acceptance by Others is </w:t>
      </w:r>
      <w:r w:rsidR="00F06DB5">
        <w:t>Measured</w:t>
      </w:r>
    </w:p>
    <w:p w14:paraId="64124697" w14:textId="3749A679" w:rsidR="009E2099" w:rsidRPr="00EC4BE2" w:rsidRDefault="00A833CF" w:rsidP="00886AC4">
      <w:pPr>
        <w:spacing w:line="480" w:lineRule="auto"/>
      </w:pPr>
      <w:r w:rsidRPr="00EC4BE2">
        <w:t xml:space="preserve"> </w:t>
      </w:r>
      <w:r w:rsidR="00886AC4" w:rsidRPr="00EC4BE2">
        <w:tab/>
      </w:r>
      <w:proofErr w:type="gramStart"/>
      <w:r w:rsidR="00886AC4" w:rsidRPr="00EC4BE2">
        <w:t>In light of</w:t>
      </w:r>
      <w:proofErr w:type="gramEnd"/>
      <w:r w:rsidR="00886AC4" w:rsidRPr="00EC4BE2">
        <w:t xml:space="preserve"> the conceptual </w:t>
      </w:r>
      <w:r w:rsidR="009E2099" w:rsidRPr="00EC4BE2">
        <w:t>refinement</w:t>
      </w:r>
      <w:r w:rsidR="00886AC4" w:rsidRPr="00EC4BE2">
        <w:t xml:space="preserve"> above, it </w:t>
      </w:r>
      <w:r w:rsidR="009E2099" w:rsidRPr="00EC4BE2">
        <w:t>is</w:t>
      </w:r>
      <w:r w:rsidR="00886AC4" w:rsidRPr="00EC4BE2">
        <w:t xml:space="preserve"> also necessary to reconsider how body acceptance by others is operationalised. Specifically, the construct is typically measured using the Body Acceptance by Others Scale (BAOS), a 10-item instrument in which respondents are asked to rate the perceived acceptance of their body shape and weight, and </w:t>
      </w:r>
      <w:r w:rsidR="00886AC4" w:rsidRPr="00EC4BE2">
        <w:lastRenderedPageBreak/>
        <w:t>the degree to which they receive messages that their body shape and weight are “fine</w:t>
      </w:r>
      <w:r w:rsidR="002D0303">
        <w:t>,</w:t>
      </w:r>
      <w:r w:rsidR="00886AC4" w:rsidRPr="00EC4BE2">
        <w:t>” from five sources (i.e., friends, family, dating partners, mass media, and society). In a pilot study with college women from the United States (</w:t>
      </w:r>
      <w:r w:rsidR="00886AC4" w:rsidRPr="00EC4BE2">
        <w:rPr>
          <w:i/>
        </w:rPr>
        <w:t>N</w:t>
      </w:r>
      <w:r w:rsidR="00886AC4" w:rsidRPr="00EC4BE2">
        <w:t xml:space="preserve"> = 66), Avalos and Tylka (2006) reported that a unidimensional model of BAOS scores had adequate internal consistency (Cronbach’s </w:t>
      </w:r>
      <w:r w:rsidR="00886AC4" w:rsidRPr="00EC4BE2">
        <w:sym w:font="Symbol" w:char="F061"/>
      </w:r>
      <w:r w:rsidR="00886AC4" w:rsidRPr="00EC4BE2">
        <w:t xml:space="preserve"> = .91)</w:t>
      </w:r>
      <w:r w:rsidR="009E2099" w:rsidRPr="00EC4BE2">
        <w:t>,</w:t>
      </w:r>
      <w:r w:rsidR="00886AC4" w:rsidRPr="00EC4BE2">
        <w:t xml:space="preserve"> adequate test-retest reliability over a 3-week period (</w:t>
      </w:r>
      <w:r w:rsidR="00886AC4" w:rsidRPr="00EC4BE2">
        <w:rPr>
          <w:i/>
        </w:rPr>
        <w:t>r</w:t>
      </w:r>
      <w:r w:rsidR="00886AC4" w:rsidRPr="00EC4BE2">
        <w:t xml:space="preserve"> = .85)</w:t>
      </w:r>
      <w:r w:rsidR="009E2099" w:rsidRPr="00EC4BE2">
        <w:t xml:space="preserve">, and adequate construct validity (via a negative association with pressure for thinness, </w:t>
      </w:r>
      <w:r w:rsidR="009E2099" w:rsidRPr="00EC4BE2">
        <w:rPr>
          <w:i/>
        </w:rPr>
        <w:t>r</w:t>
      </w:r>
      <w:r w:rsidR="009E2099" w:rsidRPr="00EC4BE2">
        <w:t xml:space="preserve"> = </w:t>
      </w:r>
      <w:r w:rsidR="00B37309">
        <w:t>-</w:t>
      </w:r>
      <w:r w:rsidR="009E2099" w:rsidRPr="00EC4BE2">
        <w:t xml:space="preserve">.69, and a non-significant relationship with impression management, </w:t>
      </w:r>
      <w:r w:rsidR="009E2099" w:rsidRPr="00EC4BE2">
        <w:rPr>
          <w:i/>
        </w:rPr>
        <w:t>r</w:t>
      </w:r>
      <w:r w:rsidR="009E2099" w:rsidRPr="00EC4BE2">
        <w:t xml:space="preserve"> = .07). </w:t>
      </w:r>
      <w:r w:rsidR="00886AC4" w:rsidRPr="00EC4BE2">
        <w:t xml:space="preserve">Since its development, the BAOS has been used in a wide range of social identity and national groups (e.g., Andrew et al., </w:t>
      </w:r>
      <w:r w:rsidR="00893FCF" w:rsidRPr="00EC4BE2">
        <w:t xml:space="preserve">2015, </w:t>
      </w:r>
      <w:r w:rsidR="00886AC4" w:rsidRPr="00EC4BE2">
        <w:t>2016b; Homan &amp; Cavanaugh, 2013; Oh et al., 2012; Swami, 2019; Swami et al., 2019).</w:t>
      </w:r>
    </w:p>
    <w:p w14:paraId="3D49066B" w14:textId="76719103" w:rsidR="00886AC4" w:rsidRPr="00EC4BE2" w:rsidRDefault="00886AC4" w:rsidP="00886AC4">
      <w:pPr>
        <w:spacing w:line="480" w:lineRule="auto"/>
      </w:pPr>
      <w:r w:rsidRPr="00EC4BE2">
        <w:tab/>
        <w:t xml:space="preserve">Despite its wide usage, the BAOS has </w:t>
      </w:r>
      <w:r w:rsidR="009E2099" w:rsidRPr="00EC4BE2">
        <w:t>rarely been</w:t>
      </w:r>
      <w:r w:rsidRPr="00EC4BE2">
        <w:t xml:space="preserve"> subjected to </w:t>
      </w:r>
      <w:r w:rsidR="009E2099" w:rsidRPr="00EC4BE2">
        <w:t>comprehensive</w:t>
      </w:r>
      <w:r w:rsidRPr="00EC4BE2">
        <w:t xml:space="preserve"> analys</w:t>
      </w:r>
      <w:r w:rsidR="009E2099" w:rsidRPr="00EC4BE2">
        <w:t>e</w:t>
      </w:r>
      <w:r w:rsidRPr="00EC4BE2">
        <w:t>s</w:t>
      </w:r>
      <w:r w:rsidR="009E2099" w:rsidRPr="00EC4BE2">
        <w:t xml:space="preserve"> of factorial validity</w:t>
      </w:r>
      <w:r w:rsidR="000C008A">
        <w:t>,</w:t>
      </w:r>
      <w:r w:rsidRPr="00EC4BE2">
        <w:t xml:space="preserve"> and scholars have </w:t>
      </w:r>
      <w:r w:rsidR="0084074C" w:rsidRPr="00EC4BE2">
        <w:t>typically</w:t>
      </w:r>
      <w:r w:rsidRPr="00EC4BE2">
        <w:t xml:space="preserve"> assumed that BAOS scores are unidimensional based on adequate internal consistency coefficients. However, internal consistency in and of itself is not a useful index of score dimensionality (e.g., Green et al., 1977) and, where studies have examined the factor structure of BAOS scores, there have been difficulties confirming the fit of the 1-dimensional model. For example, one study using confirmatory factor analysis (CFA) with data from adults from the United Kingdom indicated that a unidimensional model of BAOS scores had very poor fit (Swami, Furnham et al., 2020). Similarly, and also using data from United Kingdom respondents, a second study using exploratory factor analysis (EFA) indicated that BAOS scores reduced to two dimensions in women (although only a 6-item factor</w:t>
      </w:r>
      <w:r w:rsidR="00D0776C">
        <w:t xml:space="preserve"> measuring body acceptance from friends, family, and dating partners</w:t>
      </w:r>
      <w:r w:rsidRPr="00EC4BE2">
        <w:t xml:space="preserve"> was internally consistent) and a single dimension (with all 10 items) in men (Swami, Todd et al., 2020). </w:t>
      </w:r>
      <w:r w:rsidR="000C008A">
        <w:t>Yet</w:t>
      </w:r>
      <w:r w:rsidRPr="00EC4BE2">
        <w:t xml:space="preserve">, both models had poor fit when examined using CFA, suggestive of underlying problems with the dimensionality of BAOS scores. </w:t>
      </w:r>
    </w:p>
    <w:p w14:paraId="26716CDA" w14:textId="063BB6E6" w:rsidR="0085127A" w:rsidRPr="00EC4BE2" w:rsidRDefault="00886AC4" w:rsidP="00AD6F81">
      <w:pPr>
        <w:spacing w:line="480" w:lineRule="auto"/>
        <w:ind w:firstLine="720"/>
      </w:pPr>
      <w:r w:rsidRPr="00EC4BE2">
        <w:t xml:space="preserve">Beyond issues of factorial validity, the way the BAOS is scored may also be a limiting factor because it conflates perceived body acceptance by others with </w:t>
      </w:r>
      <w:r w:rsidR="009E2099" w:rsidRPr="00EC4BE2">
        <w:t xml:space="preserve">enacted body </w:t>
      </w:r>
      <w:r w:rsidR="009E2099" w:rsidRPr="00EC4BE2">
        <w:lastRenderedPageBreak/>
        <w:t xml:space="preserve">acceptance (i.e., </w:t>
      </w:r>
      <w:r w:rsidRPr="00EC4BE2">
        <w:t>receiving messages indicative of body acceptance by others</w:t>
      </w:r>
      <w:r w:rsidR="009E2099" w:rsidRPr="00EC4BE2">
        <w:t>)</w:t>
      </w:r>
      <w:r w:rsidRPr="00EC4BE2">
        <w:t>. As we discussed above, there are good reasons to focus on perceptions of body acceptance by others, separately to enact</w:t>
      </w:r>
      <w:r w:rsidR="009E2099" w:rsidRPr="00EC4BE2">
        <w:t>ed</w:t>
      </w:r>
      <w:r w:rsidRPr="00EC4BE2">
        <w:t xml:space="preserve"> body acceptance by others</w:t>
      </w:r>
      <w:r w:rsidR="00170DA3">
        <w:t xml:space="preserve">, </w:t>
      </w:r>
      <w:r w:rsidRPr="00EC4BE2">
        <w:t xml:space="preserve">whether in the form of messages or other forms of enactment. Second, while the distinction between different sources in the BAOS (i.e., friends, family, dating partners, mass media, and society) may </w:t>
      </w:r>
      <w:r w:rsidR="00883C5E" w:rsidRPr="00EC4BE2">
        <w:t>sometimes be</w:t>
      </w:r>
      <w:r w:rsidRPr="00EC4BE2">
        <w:t xml:space="preserve"> useful (</w:t>
      </w:r>
      <w:r w:rsidR="00883C5E" w:rsidRPr="00EC4BE2">
        <w:t xml:space="preserve">e.g., see Kroon Van </w:t>
      </w:r>
      <w:proofErr w:type="spellStart"/>
      <w:r w:rsidR="00883C5E" w:rsidRPr="00EC4BE2">
        <w:t>Diest</w:t>
      </w:r>
      <w:proofErr w:type="spellEnd"/>
      <w:r w:rsidR="00883C5E" w:rsidRPr="00EC4BE2">
        <w:t xml:space="preserve"> &amp; </w:t>
      </w:r>
      <w:proofErr w:type="spellStart"/>
      <w:r w:rsidR="00883C5E" w:rsidRPr="00EC4BE2">
        <w:t>Tylka</w:t>
      </w:r>
      <w:proofErr w:type="spellEnd"/>
      <w:r w:rsidR="00883C5E" w:rsidRPr="00EC4BE2">
        <w:t>, 2010</w:t>
      </w:r>
      <w:r w:rsidR="00F80338">
        <w:t>; Waring &amp; Kelly, 2020</w:t>
      </w:r>
      <w:r w:rsidRPr="00EC4BE2">
        <w:t xml:space="preserve">), it provides little practical value given that scholars do not commonly distinguish between the different sources when scoring the BAOS. </w:t>
      </w:r>
      <w:r w:rsidR="00AD6F81">
        <w:t>This is particularly important given that there may be discrepancies between generalised perceptions of acceptance by others and perceptions of how specific others see the self (cf. Malloy &amp; Cillessen, 2008). That is, an individual may have a fa</w:t>
      </w:r>
      <w:r w:rsidR="004968BE">
        <w:t>ir</w:t>
      </w:r>
      <w:r w:rsidR="00AD6F81">
        <w:t>ly accurate impression of the extent to which their body is accepted by others (e.g., their family members in general), but still be mistaken about whether specific others accept their body (e.g., their mother; i.e., a question of dyadic perception accuracy) (Malloy et al., 2007). In addition</w:t>
      </w:r>
      <w:r w:rsidRPr="00EC4BE2">
        <w:t xml:space="preserve">, the BAOS does not consider the likely value that individuals differentially place on </w:t>
      </w:r>
      <w:r w:rsidR="00883C5E" w:rsidRPr="00EC4BE2">
        <w:t>various</w:t>
      </w:r>
      <w:r w:rsidRPr="00EC4BE2">
        <w:t xml:space="preserve"> sources of body acceptance; that is, individuals are more likely to value and internalise body acceptance from others when the relationship to the source is </w:t>
      </w:r>
      <w:r w:rsidR="009E2099" w:rsidRPr="00EC4BE2">
        <w:t xml:space="preserve">close or </w:t>
      </w:r>
      <w:r w:rsidRPr="00EC4BE2">
        <w:t xml:space="preserve">meaningful and when the source can be </w:t>
      </w:r>
      <w:r w:rsidR="009E2099" w:rsidRPr="00EC4BE2">
        <w:t xml:space="preserve">easily </w:t>
      </w:r>
      <w:r w:rsidRPr="00EC4BE2">
        <w:t>personified (as opposed to abstract sources like mass media and society</w:t>
      </w:r>
      <w:r w:rsidR="00D82790" w:rsidRPr="00EC4BE2">
        <w:t xml:space="preserve">) (see </w:t>
      </w:r>
      <w:r w:rsidR="00F80338">
        <w:t xml:space="preserve">Baldwin, 1992; </w:t>
      </w:r>
      <w:r w:rsidR="00D82790" w:rsidRPr="00EC4BE2">
        <w:t xml:space="preserve">Sullivan, 1953). </w:t>
      </w:r>
      <w:r w:rsidR="0070527E" w:rsidRPr="00EC4BE2">
        <w:t xml:space="preserve"> </w:t>
      </w:r>
    </w:p>
    <w:p w14:paraId="0925DE92" w14:textId="4B86FE98" w:rsidR="0070527E" w:rsidRPr="00EC4BE2" w:rsidRDefault="00140199" w:rsidP="00F217F9">
      <w:pPr>
        <w:pStyle w:val="Heading2"/>
      </w:pPr>
      <w:r>
        <w:t xml:space="preserve">1.3. </w:t>
      </w:r>
      <w:r w:rsidR="0070527E" w:rsidRPr="00EC4BE2">
        <w:t>The Present Studies</w:t>
      </w:r>
    </w:p>
    <w:p w14:paraId="54CC66D5" w14:textId="438CC4F6" w:rsidR="0070527E" w:rsidRPr="00EC4BE2" w:rsidRDefault="0070527E" w:rsidP="00650577">
      <w:pPr>
        <w:spacing w:line="480" w:lineRule="auto"/>
      </w:pPr>
      <w:r w:rsidRPr="00EC4BE2">
        <w:tab/>
        <w:t xml:space="preserve">In light of the refined definition of body acceptance by others and the aforementioned limitations of the BAOS, we </w:t>
      </w:r>
      <w:r w:rsidR="005737A7">
        <w:t xml:space="preserve">followed </w:t>
      </w:r>
      <w:r w:rsidR="00AE6E72">
        <w:t>best-practice</w:t>
      </w:r>
      <w:r w:rsidR="005737A7">
        <w:t xml:space="preserve"> guidelines in scale construction </w:t>
      </w:r>
      <w:r w:rsidR="005737A7" w:rsidRPr="00EC4BE2">
        <w:t>(</w:t>
      </w:r>
      <w:proofErr w:type="spellStart"/>
      <w:r w:rsidR="005737A7">
        <w:t>Hinkin</w:t>
      </w:r>
      <w:proofErr w:type="spellEnd"/>
      <w:r w:rsidR="005737A7">
        <w:t xml:space="preserve">, 1992; </w:t>
      </w:r>
      <w:proofErr w:type="spellStart"/>
      <w:r w:rsidR="005737A7">
        <w:t>McCoach</w:t>
      </w:r>
      <w:proofErr w:type="spellEnd"/>
      <w:r w:rsidR="005737A7">
        <w:t xml:space="preserve"> et al., 2017; </w:t>
      </w:r>
      <w:r w:rsidR="005737A7" w:rsidRPr="00EC4BE2">
        <w:t>Spector, 1992</w:t>
      </w:r>
      <w:r w:rsidR="00AE6E72">
        <w:t>; see Section 2.1</w:t>
      </w:r>
      <w:r w:rsidR="005737A7">
        <w:t xml:space="preserve">) to develop </w:t>
      </w:r>
      <w:r w:rsidRPr="00EC4BE2">
        <w:t xml:space="preserve">a revised version of the instrument, </w:t>
      </w:r>
      <w:r w:rsidR="00111511" w:rsidRPr="00EC4BE2">
        <w:t>which we henceforth refer to as the BAOS-</w:t>
      </w:r>
      <w:r w:rsidR="00883C5E" w:rsidRPr="00EC4BE2">
        <w:t>2</w:t>
      </w:r>
      <w:r w:rsidR="00111511" w:rsidRPr="00EC4BE2">
        <w:t xml:space="preserve">. </w:t>
      </w:r>
      <w:r w:rsidR="00AD6F81">
        <w:t xml:space="preserve">Specifically, the BAOS-2 was designed to provide a measure of generalised perceptions of body acceptance by others. </w:t>
      </w:r>
      <w:r w:rsidR="00111511" w:rsidRPr="00EC4BE2">
        <w:t xml:space="preserve">Here, we report on three studies pertaining to the development and psychometric evaluation of the </w:t>
      </w:r>
      <w:r w:rsidR="00111511" w:rsidRPr="00EC4BE2">
        <w:lastRenderedPageBreak/>
        <w:t>BAOS-</w:t>
      </w:r>
      <w:r w:rsidR="00883C5E" w:rsidRPr="00EC4BE2">
        <w:t>2</w:t>
      </w:r>
      <w:r w:rsidR="00111511" w:rsidRPr="00EC4BE2">
        <w:t>. In Study 1, we describe the development of the BAOS-</w:t>
      </w:r>
      <w:r w:rsidR="00883C5E" w:rsidRPr="00EC4BE2">
        <w:t>2</w:t>
      </w:r>
      <w:r w:rsidR="00111511" w:rsidRPr="00EC4BE2">
        <w:t xml:space="preserve"> and report the results of an initial EFA with BAOS-</w:t>
      </w:r>
      <w:r w:rsidR="00883C5E" w:rsidRPr="00EC4BE2">
        <w:t>2</w:t>
      </w:r>
      <w:r w:rsidR="00111511" w:rsidRPr="00EC4BE2">
        <w:t xml:space="preserve"> data from United Kingdom adults, as well as an examination of test-retest reliability. In Study 2, we report on the results of a CFA assessing fit of the BAOS-</w:t>
      </w:r>
      <w:r w:rsidR="00883C5E" w:rsidRPr="00EC4BE2">
        <w:t>2 model</w:t>
      </w:r>
      <w:r w:rsidR="00111511" w:rsidRPr="00EC4BE2">
        <w:t xml:space="preserve"> derived from Study 1, </w:t>
      </w:r>
      <w:r w:rsidR="00883C5E" w:rsidRPr="00EC4BE2">
        <w:t xml:space="preserve">provide </w:t>
      </w:r>
      <w:r w:rsidR="00111511" w:rsidRPr="00EC4BE2">
        <w:t>evidence of construct validity, and</w:t>
      </w:r>
      <w:r w:rsidR="00883C5E" w:rsidRPr="00EC4BE2">
        <w:t xml:space="preserve"> examine</w:t>
      </w:r>
      <w:r w:rsidR="00111511" w:rsidRPr="00EC4BE2">
        <w:t xml:space="preserve"> invariance across gender in a sample of adults from the United Kingdom. </w:t>
      </w:r>
      <w:r w:rsidR="00111511" w:rsidRPr="00A216E2">
        <w:rPr>
          <w:color w:val="000000" w:themeColor="text1"/>
        </w:rPr>
        <w:t xml:space="preserve">Finally, in Study 3, we </w:t>
      </w:r>
      <w:r w:rsidR="00A216E2">
        <w:rPr>
          <w:color w:val="000000" w:themeColor="text1"/>
        </w:rPr>
        <w:t xml:space="preserve">cross-validated the factor structure of BAOS-2 scores in a sample of adults from the United States and </w:t>
      </w:r>
      <w:r w:rsidR="00111511" w:rsidRPr="00A216E2">
        <w:rPr>
          <w:color w:val="000000" w:themeColor="text1"/>
        </w:rPr>
        <w:t>report on the results of invariance testing of BAOS-</w:t>
      </w:r>
      <w:r w:rsidR="00883C5E" w:rsidRPr="00A216E2">
        <w:rPr>
          <w:color w:val="000000" w:themeColor="text1"/>
        </w:rPr>
        <w:t>2</w:t>
      </w:r>
      <w:r w:rsidR="00111511" w:rsidRPr="00A216E2">
        <w:rPr>
          <w:color w:val="000000" w:themeColor="text1"/>
        </w:rPr>
        <w:t xml:space="preserve"> scores across nations </w:t>
      </w:r>
      <w:r w:rsidR="00A216E2">
        <w:rPr>
          <w:color w:val="000000" w:themeColor="text1"/>
        </w:rPr>
        <w:t xml:space="preserve">(i.e., across the </w:t>
      </w:r>
      <w:r w:rsidR="00111511" w:rsidRPr="00A216E2">
        <w:rPr>
          <w:color w:val="000000" w:themeColor="text1"/>
        </w:rPr>
        <w:t>United Kingdom and United States</w:t>
      </w:r>
      <w:r w:rsidR="00A216E2">
        <w:rPr>
          <w:color w:val="000000" w:themeColor="text1"/>
        </w:rPr>
        <w:t>)</w:t>
      </w:r>
      <w:r w:rsidR="00111511" w:rsidRPr="00A216E2">
        <w:rPr>
          <w:color w:val="000000" w:themeColor="text1"/>
        </w:rPr>
        <w:t xml:space="preserve">. In short, these steps allowed </w:t>
      </w:r>
      <w:r w:rsidR="00111511" w:rsidRPr="00EC4BE2">
        <w:t>us to assess the extent to which our newly</w:t>
      </w:r>
      <w:r w:rsidR="002D0303">
        <w:t xml:space="preserve"> </w:t>
      </w:r>
      <w:r w:rsidR="00111511" w:rsidRPr="00EC4BE2">
        <w:t>developed measure could be considered a psychometrically sound measure for use in future research.</w:t>
      </w:r>
    </w:p>
    <w:p w14:paraId="782177E5" w14:textId="3FC6BB87" w:rsidR="00111511" w:rsidRPr="00EC4BE2" w:rsidRDefault="00140199" w:rsidP="00F217F9">
      <w:pPr>
        <w:pStyle w:val="Heading1"/>
      </w:pPr>
      <w:r>
        <w:t xml:space="preserve">2. </w:t>
      </w:r>
      <w:r w:rsidR="00111511" w:rsidRPr="00EC4BE2">
        <w:t>Study 1</w:t>
      </w:r>
      <w:r w:rsidR="00167A16">
        <w:t>: Scale Development and Exploratory Factor Analysis</w:t>
      </w:r>
    </w:p>
    <w:p w14:paraId="43B71DA0" w14:textId="13225D3C" w:rsidR="00111511" w:rsidRPr="00EC4BE2" w:rsidRDefault="00111511" w:rsidP="00111511">
      <w:pPr>
        <w:spacing w:line="480" w:lineRule="auto"/>
      </w:pPr>
      <w:r w:rsidRPr="00EC4BE2">
        <w:rPr>
          <w:b/>
        </w:rPr>
        <w:tab/>
      </w:r>
      <w:r w:rsidRPr="00EC4BE2">
        <w:t>The purpose of Study 1 was, firstly, to develop the BAOS-</w:t>
      </w:r>
      <w:r w:rsidR="00883C5E" w:rsidRPr="00EC4BE2">
        <w:t>2</w:t>
      </w:r>
      <w:r w:rsidRPr="00EC4BE2">
        <w:t xml:space="preserve"> through an iterative and consensual process of consultation between experts in positive body image</w:t>
      </w:r>
      <w:r w:rsidR="005106B3" w:rsidRPr="00EC4BE2">
        <w:t xml:space="preserve"> </w:t>
      </w:r>
      <w:r w:rsidRPr="00EC4BE2">
        <w:t>and psychometrician</w:t>
      </w:r>
      <w:r w:rsidR="005737A7">
        <w:t>s</w:t>
      </w:r>
      <w:r w:rsidRPr="00EC4BE2">
        <w:t>.</w:t>
      </w:r>
      <w:r w:rsidR="00832E23">
        <w:t xml:space="preserve"> This was an important step as relying on psychometric properties is unlikely to be sufficient to develop valid questionnaires (</w:t>
      </w:r>
      <w:proofErr w:type="spellStart"/>
      <w:r w:rsidR="00832E23">
        <w:t>Goretzko</w:t>
      </w:r>
      <w:proofErr w:type="spellEnd"/>
      <w:r w:rsidR="00832E23">
        <w:t xml:space="preserve">, </w:t>
      </w:r>
      <w:proofErr w:type="spellStart"/>
      <w:r w:rsidR="00832E23">
        <w:t>Pargent</w:t>
      </w:r>
      <w:proofErr w:type="spellEnd"/>
      <w:r w:rsidR="00832E23">
        <w:t xml:space="preserve"> et al., 2020).</w:t>
      </w:r>
      <w:r w:rsidRPr="00EC4BE2">
        <w:t xml:space="preserve"> </w:t>
      </w:r>
      <w:r w:rsidR="00AE371B" w:rsidRPr="00EC4BE2">
        <w:t xml:space="preserve">Specifically, we aimed to produce a generalist measure of the </w:t>
      </w:r>
      <w:r w:rsidR="00883C5E" w:rsidRPr="00EC4BE2">
        <w:t>perceived</w:t>
      </w:r>
      <w:r w:rsidR="00AE371B" w:rsidRPr="00EC4BE2">
        <w:t xml:space="preserve"> body acceptance by others; that is, the BAOS-</w:t>
      </w:r>
      <w:r w:rsidR="00883C5E" w:rsidRPr="00EC4BE2">
        <w:t>2</w:t>
      </w:r>
      <w:r w:rsidR="00AE371B" w:rsidRPr="00EC4BE2">
        <w:t xml:space="preserve"> does not refer to specific sources, but instead includes items that tap the perception of body acceptance by others in </w:t>
      </w:r>
      <w:r w:rsidR="00883C5E" w:rsidRPr="00EC4BE2">
        <w:t xml:space="preserve">a </w:t>
      </w:r>
      <w:r w:rsidR="00AE371B" w:rsidRPr="00EC4BE2">
        <w:t>general sense. In addition, in Study 1, we also explore</w:t>
      </w:r>
      <w:r w:rsidR="00DD79B3">
        <w:t>d</w:t>
      </w:r>
      <w:r w:rsidR="00AE371B" w:rsidRPr="00EC4BE2">
        <w:t xml:space="preserve"> the factor structure of the item set derived from our development process using EFA. This provided us with an initial accounting of the factor structure of BAOS-</w:t>
      </w:r>
      <w:r w:rsidR="00883C5E" w:rsidRPr="00EC4BE2">
        <w:t>2</w:t>
      </w:r>
      <w:r w:rsidR="00AE371B" w:rsidRPr="00EC4BE2">
        <w:t xml:space="preserve"> items (see Swami &amp; Barron, 2019; Worthington &amp; Whittaker, 2006), alongside indicators of internal consistency. Finally</w:t>
      </w:r>
      <w:r w:rsidR="00B37309">
        <w:t>, i</w:t>
      </w:r>
      <w:r w:rsidR="00AE371B" w:rsidRPr="00EC4BE2">
        <w:t>n Study 1, we also conducted an examination of test-retest reliability of BAOS-</w:t>
      </w:r>
      <w:r w:rsidR="00883C5E" w:rsidRPr="00EC4BE2">
        <w:t>2</w:t>
      </w:r>
      <w:r w:rsidR="00AE371B" w:rsidRPr="00EC4BE2">
        <w:t xml:space="preserve"> scores</w:t>
      </w:r>
      <w:r w:rsidR="00DD79B3">
        <w:t xml:space="preserve"> and conducted a preliminary examination of construct validity.</w:t>
      </w:r>
    </w:p>
    <w:p w14:paraId="3A458957" w14:textId="6557DB0E" w:rsidR="00AE371B" w:rsidRPr="00EC4BE2" w:rsidRDefault="00140199" w:rsidP="00F217F9">
      <w:pPr>
        <w:pStyle w:val="Heading2"/>
      </w:pPr>
      <w:r>
        <w:t xml:space="preserve">2.1. </w:t>
      </w:r>
      <w:r w:rsidR="00AE371B" w:rsidRPr="00EC4BE2">
        <w:t>Scale Development</w:t>
      </w:r>
    </w:p>
    <w:p w14:paraId="78F85345" w14:textId="2A1845A0" w:rsidR="003318F7" w:rsidRPr="00EC4BE2" w:rsidRDefault="00E44A1B" w:rsidP="00111511">
      <w:pPr>
        <w:spacing w:line="480" w:lineRule="auto"/>
      </w:pPr>
      <w:r w:rsidRPr="00EC4BE2">
        <w:lastRenderedPageBreak/>
        <w:tab/>
        <w:t>In developing the BAOS-</w:t>
      </w:r>
      <w:r w:rsidR="00883C5E" w:rsidRPr="00EC4BE2">
        <w:t>2</w:t>
      </w:r>
      <w:r w:rsidRPr="00EC4BE2">
        <w:t>, we began by refining the definition of body acceptance by others (see</w:t>
      </w:r>
      <w:r w:rsidR="00883C5E" w:rsidRPr="00EC4BE2">
        <w:t xml:space="preserve"> Section 1.1</w:t>
      </w:r>
      <w:r w:rsidR="00BC7202">
        <w:t>.</w:t>
      </w:r>
      <w:r w:rsidRPr="00EC4BE2">
        <w:t xml:space="preserve">). To do so, </w:t>
      </w:r>
      <w:r w:rsidR="00721834" w:rsidRPr="00EC4BE2">
        <w:t xml:space="preserve">we drew primarily on the extant interactionist research documenting differences between perceived and </w:t>
      </w:r>
      <w:r w:rsidR="00883C5E" w:rsidRPr="00EC4BE2">
        <w:t xml:space="preserve">enacted </w:t>
      </w:r>
      <w:r w:rsidR="00721834" w:rsidRPr="00EC4BE2">
        <w:t xml:space="preserve">social support, as well as the broader literature on social acceptance (see </w:t>
      </w:r>
      <w:proofErr w:type="spellStart"/>
      <w:r w:rsidR="00721834" w:rsidRPr="00EC4BE2">
        <w:t>Sarason</w:t>
      </w:r>
      <w:proofErr w:type="spellEnd"/>
      <w:r w:rsidR="00721834" w:rsidRPr="00EC4BE2">
        <w:t xml:space="preserve"> et al., 1990). </w:t>
      </w:r>
      <w:r w:rsidR="00916EFA" w:rsidRPr="00EC4BE2">
        <w:t xml:space="preserve">Once we arrived at a draft definition, we iteratively </w:t>
      </w:r>
      <w:r w:rsidR="005737A7">
        <w:t xml:space="preserve">and inductively </w:t>
      </w:r>
      <w:r w:rsidR="00916EFA" w:rsidRPr="00EC4BE2">
        <w:t>developed a novel pool of items reflective of body acceptance by others</w:t>
      </w:r>
      <w:r w:rsidR="00344305" w:rsidRPr="00EC4BE2">
        <w:t xml:space="preserve"> (</w:t>
      </w:r>
      <w:proofErr w:type="spellStart"/>
      <w:r w:rsidR="005737A7">
        <w:t>Hinkin</w:t>
      </w:r>
      <w:proofErr w:type="spellEnd"/>
      <w:r w:rsidR="005737A7">
        <w:t xml:space="preserve">, 198l; </w:t>
      </w:r>
      <w:r w:rsidR="00344305" w:rsidRPr="00EC4BE2">
        <w:t>Spector, 1992)</w:t>
      </w:r>
      <w:r w:rsidR="00916EFA" w:rsidRPr="00EC4BE2">
        <w:t>. Here, the first author</w:t>
      </w:r>
      <w:r w:rsidR="005106B3" w:rsidRPr="00EC4BE2">
        <w:t xml:space="preserve"> (with expertise in psychometrics and positive body image)</w:t>
      </w:r>
      <w:r w:rsidR="00916EFA" w:rsidRPr="00EC4BE2">
        <w:t xml:space="preserve"> initially reviewed </w:t>
      </w:r>
      <w:r w:rsidR="005106B3" w:rsidRPr="00EC4BE2">
        <w:t xml:space="preserve">items from </w:t>
      </w:r>
      <w:r w:rsidR="00916EFA" w:rsidRPr="00EC4BE2">
        <w:t>other relevant measures – including the Perceived Acceptance Scale (Brock et al., 1998)</w:t>
      </w:r>
      <w:r w:rsidR="005106B3" w:rsidRPr="00EC4BE2">
        <w:t xml:space="preserve"> and the Social Connectedness Scale-Revised (Lee et al., 2001) – alongside the BAOS. Based on this review, a total of 20 novel items</w:t>
      </w:r>
      <w:r w:rsidR="005737A7">
        <w:t xml:space="preserve"> were generated so as to be generic statements that described the target construct (</w:t>
      </w:r>
      <w:proofErr w:type="spellStart"/>
      <w:r w:rsidR="005737A7">
        <w:t>DeVellis</w:t>
      </w:r>
      <w:proofErr w:type="spellEnd"/>
      <w:r w:rsidR="005737A7">
        <w:t>, 2016)</w:t>
      </w:r>
      <w:r w:rsidR="005106B3" w:rsidRPr="00EC4BE2">
        <w:t xml:space="preserve">. </w:t>
      </w:r>
      <w:r w:rsidR="00EF18D9" w:rsidRPr="00EC4BE2">
        <w:t>Four</w:t>
      </w:r>
      <w:r w:rsidR="005106B3" w:rsidRPr="00EC4BE2">
        <w:t xml:space="preserve"> authors (</w:t>
      </w:r>
      <w:r w:rsidR="00EF18D9" w:rsidRPr="00EC4BE2">
        <w:t xml:space="preserve">the </w:t>
      </w:r>
      <w:r w:rsidR="005106B3" w:rsidRPr="00EC4BE2">
        <w:t>first author</w:t>
      </w:r>
      <w:r w:rsidR="00EF18D9" w:rsidRPr="00EC4BE2">
        <w:t xml:space="preserve">, two psychometricians, and </w:t>
      </w:r>
      <w:r w:rsidR="005106B3" w:rsidRPr="00EC4BE2">
        <w:t>an expert on positive body image) then reviewed the initial item pool, with a view to assessing the degree to which the items comprehensively assessed body acceptance by others</w:t>
      </w:r>
      <w:r w:rsidR="00925A62">
        <w:t>, the totality of the item pool (i.e., whether the set of items collectively represent the entire construct) (Straub et al., 2004),</w:t>
      </w:r>
      <w:r w:rsidR="005106B3" w:rsidRPr="00EC4BE2">
        <w:t xml:space="preserve"> and refining item wording for</w:t>
      </w:r>
      <w:r w:rsidR="00883C5E" w:rsidRPr="00EC4BE2">
        <w:t xml:space="preserve"> semantic and conceptual</w:t>
      </w:r>
      <w:r w:rsidR="005106B3" w:rsidRPr="00EC4BE2">
        <w:t xml:space="preserve"> clarity. </w:t>
      </w:r>
      <w:r w:rsidR="0090643D" w:rsidRPr="00EC4BE2">
        <w:t>This was an</w:t>
      </w:r>
      <w:r w:rsidR="005106B3" w:rsidRPr="00EC4BE2">
        <w:t xml:space="preserve"> iterative process</w:t>
      </w:r>
      <w:r w:rsidR="0090643D" w:rsidRPr="00EC4BE2">
        <w:t xml:space="preserve"> that resulted in several items being revised,</w:t>
      </w:r>
      <w:r w:rsidR="005106B3" w:rsidRPr="00EC4BE2">
        <w:t xml:space="preserve"> items </w:t>
      </w:r>
      <w:r w:rsidR="0090643D" w:rsidRPr="00EC4BE2">
        <w:t>being</w:t>
      </w:r>
      <w:r w:rsidR="005106B3" w:rsidRPr="00EC4BE2">
        <w:t xml:space="preserve"> excluded because they did not adequately capture our draft definition of body acceptance by others</w:t>
      </w:r>
      <w:r w:rsidR="0090643D" w:rsidRPr="00EC4BE2">
        <w:t>,</w:t>
      </w:r>
      <w:r w:rsidR="005106B3" w:rsidRPr="00EC4BE2">
        <w:t xml:space="preserve"> </w:t>
      </w:r>
      <w:r w:rsidR="0090643D" w:rsidRPr="00EC4BE2">
        <w:t xml:space="preserve">and </w:t>
      </w:r>
      <w:r w:rsidR="005106B3" w:rsidRPr="00EC4BE2">
        <w:t xml:space="preserve">two new items </w:t>
      </w:r>
      <w:r w:rsidR="0090643D" w:rsidRPr="00EC4BE2">
        <w:t>being</w:t>
      </w:r>
      <w:r w:rsidR="005106B3" w:rsidRPr="00EC4BE2">
        <w:t xml:space="preserve"> generated (item pool = 11 retained items, 11 discarded items). </w:t>
      </w:r>
      <w:r w:rsidR="003318F7" w:rsidRPr="00EC4BE2">
        <w:t xml:space="preserve">At this stage, we also drafted </w:t>
      </w:r>
      <w:r w:rsidR="00865027">
        <w:t>response options</w:t>
      </w:r>
      <w:r w:rsidR="003318F7" w:rsidRPr="00EC4BE2">
        <w:t xml:space="preserve"> and instructions to participants</w:t>
      </w:r>
      <w:r w:rsidR="0090643D" w:rsidRPr="00EC4BE2">
        <w:t>,</w:t>
      </w:r>
      <w:r w:rsidR="003318F7" w:rsidRPr="00EC4BE2">
        <w:t xml:space="preserve"> where we highlighted that items pertained to “important others” (which we defined as “important people, groups, or communities in your life”) presented alongside exemplars (“members of your family, close friends, intimate partner(s)/spouse, groups you belong to, and online communities”).</w:t>
      </w:r>
    </w:p>
    <w:p w14:paraId="4585E613" w14:textId="01EFD49C" w:rsidR="005106B3" w:rsidRPr="00EC4BE2" w:rsidRDefault="005106B3" w:rsidP="00111511">
      <w:pPr>
        <w:spacing w:line="480" w:lineRule="auto"/>
      </w:pPr>
      <w:r w:rsidRPr="00EC4BE2">
        <w:tab/>
        <w:t xml:space="preserve">Next, we </w:t>
      </w:r>
      <w:r w:rsidR="003318F7" w:rsidRPr="00EC4BE2">
        <w:t xml:space="preserve">sent </w:t>
      </w:r>
      <w:r w:rsidRPr="00EC4BE2">
        <w:t>our draft definition,</w:t>
      </w:r>
      <w:r w:rsidR="00282244">
        <w:t xml:space="preserve"> the</w:t>
      </w:r>
      <w:r w:rsidRPr="00EC4BE2">
        <w:t xml:space="preserve"> retained and discarded items,</w:t>
      </w:r>
      <w:r w:rsidR="00282244">
        <w:t xml:space="preserve"> the</w:t>
      </w:r>
      <w:r w:rsidRPr="00EC4BE2">
        <w:t xml:space="preserve"> </w:t>
      </w:r>
      <w:r w:rsidR="003318F7" w:rsidRPr="00EC4BE2">
        <w:t xml:space="preserve">instructions to participants, </w:t>
      </w:r>
      <w:r w:rsidRPr="00EC4BE2">
        <w:t xml:space="preserve">and </w:t>
      </w:r>
      <w:r w:rsidR="00282244">
        <w:t xml:space="preserve">the </w:t>
      </w:r>
      <w:r w:rsidRPr="00EC4BE2">
        <w:t xml:space="preserve">item anchors to </w:t>
      </w:r>
      <w:r w:rsidR="00263C6F">
        <w:t>nine</w:t>
      </w:r>
      <w:r w:rsidRPr="00EC4BE2">
        <w:t xml:space="preserve"> experts in positive body image. The expert panel </w:t>
      </w:r>
      <w:r w:rsidRPr="00EC4BE2">
        <w:lastRenderedPageBreak/>
        <w:t xml:space="preserve">were asked to </w:t>
      </w:r>
      <w:r w:rsidR="003318F7" w:rsidRPr="00EC4BE2">
        <w:t>comment on the appropriateness of our definition of body acceptance by others, the comprehensiveness of our retained item pool, whether any discarded items should in fact be retained, and the suitability of the item anchors</w:t>
      </w:r>
      <w:r w:rsidR="00925A62">
        <w:t xml:space="preserve"> (Haynes et al., 1995)</w:t>
      </w:r>
      <w:r w:rsidR="003318F7" w:rsidRPr="00EC4BE2">
        <w:t>. Based on the expert commentary, several revisions were made: (1) the definition of body acceptance by others was expanded to include a focus on the body and its physical characteristics (rather than body size and shape specifically); (2) instructions to participants were reworded to improve clarity and to include additional exemplars of “important others” (i.e., teachers, coaches, peers, and co</w:t>
      </w:r>
      <w:r w:rsidR="00344305" w:rsidRPr="00EC4BE2">
        <w:t>-</w:t>
      </w:r>
      <w:r w:rsidR="003318F7" w:rsidRPr="00EC4BE2">
        <w:t xml:space="preserve">workers); (3) </w:t>
      </w:r>
      <w:r w:rsidR="00344305" w:rsidRPr="00EC4BE2">
        <w:t xml:space="preserve">instructions to participants were revised to include a request to nominate 1-3 “important others” using an open-ended question; (4) </w:t>
      </w:r>
      <w:r w:rsidR="003318F7" w:rsidRPr="00EC4BE2">
        <w:t>one item that experts identified as being unclear was</w:t>
      </w:r>
      <w:r w:rsidR="0090643D" w:rsidRPr="00EC4BE2">
        <w:t xml:space="preserve"> substantively</w:t>
      </w:r>
      <w:r w:rsidR="003318F7" w:rsidRPr="00EC4BE2">
        <w:t xml:space="preserve"> revised; (</w:t>
      </w:r>
      <w:r w:rsidR="00344305" w:rsidRPr="00EC4BE2">
        <w:t>5</w:t>
      </w:r>
      <w:r w:rsidR="003318F7" w:rsidRPr="00EC4BE2">
        <w:t xml:space="preserve">) one item that experts indicated might be difficult to translate beyond English was revised to remove an idiomatic </w:t>
      </w:r>
      <w:r w:rsidR="0090643D" w:rsidRPr="00EC4BE2">
        <w:t>description</w:t>
      </w:r>
      <w:r w:rsidR="003318F7" w:rsidRPr="00EC4BE2">
        <w:t>; (</w:t>
      </w:r>
      <w:r w:rsidR="00344305" w:rsidRPr="00EC4BE2">
        <w:t>6</w:t>
      </w:r>
      <w:r w:rsidR="003318F7" w:rsidRPr="00EC4BE2">
        <w:t xml:space="preserve">) one item generated and suggested by an expert was included in the retained </w:t>
      </w:r>
      <w:r w:rsidR="00A85ACC">
        <w:t xml:space="preserve">item </w:t>
      </w:r>
      <w:r w:rsidR="003318F7" w:rsidRPr="00EC4BE2">
        <w:t>pool</w:t>
      </w:r>
      <w:r w:rsidR="00A85ACC">
        <w:t>;</w:t>
      </w:r>
      <w:r w:rsidR="003318F7" w:rsidRPr="00EC4BE2">
        <w:t xml:space="preserve"> and (</w:t>
      </w:r>
      <w:r w:rsidR="00344305" w:rsidRPr="00EC4BE2">
        <w:t>7</w:t>
      </w:r>
      <w:r w:rsidR="003318F7" w:rsidRPr="00EC4BE2">
        <w:t xml:space="preserve">) one item that </w:t>
      </w:r>
      <w:r w:rsidR="00A85ACC">
        <w:t>was</w:t>
      </w:r>
      <w:r w:rsidR="003318F7" w:rsidRPr="00EC4BE2">
        <w:t xml:space="preserve"> initially discarded was </w:t>
      </w:r>
      <w:r w:rsidR="0090643D" w:rsidRPr="00EC4BE2">
        <w:t>returned to</w:t>
      </w:r>
      <w:r w:rsidR="003318F7" w:rsidRPr="00EC4BE2">
        <w:t xml:space="preserve"> the retained</w:t>
      </w:r>
      <w:r w:rsidR="00A85ACC">
        <w:t xml:space="preserve"> item</w:t>
      </w:r>
      <w:r w:rsidR="003318F7" w:rsidRPr="00EC4BE2">
        <w:t xml:space="preserve"> pool. </w:t>
      </w:r>
    </w:p>
    <w:p w14:paraId="30E80458" w14:textId="0BB2E367" w:rsidR="00344305" w:rsidRPr="00EC4BE2" w:rsidRDefault="00344305" w:rsidP="00111511">
      <w:pPr>
        <w:spacing w:line="480" w:lineRule="auto"/>
      </w:pPr>
      <w:r w:rsidRPr="00EC4BE2">
        <w:tab/>
        <w:t xml:space="preserve">Following these revisions, we sent the revised definition of body acceptance by others, the instructions to participants, item </w:t>
      </w:r>
      <w:r w:rsidR="009A14F4">
        <w:t>response options</w:t>
      </w:r>
      <w:r w:rsidRPr="00EC4BE2">
        <w:t xml:space="preserve">, and </w:t>
      </w:r>
      <w:r w:rsidR="00282244">
        <w:t xml:space="preserve">the </w:t>
      </w:r>
      <w:r w:rsidRPr="00EC4BE2">
        <w:t>retained pool of 13 items back to the expert panel. The panel were again asked to assess the items for comprehensiveness, but were additionally asked to comment on the suitability of the broader definition of body acceptance by others, the necessity of requesting that participants nominate important others, and whether the omission of specific sources (e.g., close friends, family, mass media) from the BAOS-</w:t>
      </w:r>
      <w:r w:rsidR="0090643D" w:rsidRPr="00EC4BE2">
        <w:t>2</w:t>
      </w:r>
      <w:r w:rsidRPr="00EC4BE2">
        <w:t xml:space="preserve"> items was acceptable. Based on the further commentary from the expert panel, we: (1) </w:t>
      </w:r>
      <w:r w:rsidR="006614CD">
        <w:t>concluded</w:t>
      </w:r>
      <w:r w:rsidRPr="00EC4BE2">
        <w:t xml:space="preserve"> that it was important to include the broader definition of body acceptance by others so as to facilitate use of the instrument in diverse social identity groups; (2) omitted the request to participants to nominate important others</w:t>
      </w:r>
      <w:r w:rsidR="00BB1B82">
        <w:t xml:space="preserve"> (because of potential methodological limitations, such as respondents being unable to nominate important </w:t>
      </w:r>
      <w:r w:rsidR="00BB1B82">
        <w:lastRenderedPageBreak/>
        <w:t>others)</w:t>
      </w:r>
      <w:r w:rsidR="00561DED">
        <w:t>;</w:t>
      </w:r>
      <w:r w:rsidRPr="00EC4BE2">
        <w:t xml:space="preserve"> and (3) retained all 13 draft items for analyses</w:t>
      </w:r>
      <w:r w:rsidR="0090643D" w:rsidRPr="00EC4BE2">
        <w:t xml:space="preserve"> along with the originally-proposed item </w:t>
      </w:r>
      <w:r w:rsidR="00723C37">
        <w:t>response options</w:t>
      </w:r>
      <w:r w:rsidR="0090643D" w:rsidRPr="00EC4BE2">
        <w:t>.</w:t>
      </w:r>
      <w:r w:rsidR="00EF18D9" w:rsidRPr="00EC4BE2">
        <w:t xml:space="preserve"> </w:t>
      </w:r>
    </w:p>
    <w:p w14:paraId="4C015CD1" w14:textId="78787E89" w:rsidR="00EF18D9" w:rsidRPr="00EC4BE2" w:rsidRDefault="00140199" w:rsidP="00F217F9">
      <w:pPr>
        <w:pStyle w:val="Heading2"/>
      </w:pPr>
      <w:r>
        <w:t xml:space="preserve">2.2. </w:t>
      </w:r>
      <w:r w:rsidR="00865027">
        <w:t xml:space="preserve">Examining the </w:t>
      </w:r>
      <w:r w:rsidR="00AD2517">
        <w:t>Psychometrics</w:t>
      </w:r>
      <w:r w:rsidR="00EF18D9" w:rsidRPr="00EC4BE2">
        <w:t xml:space="preserve"> of the BAOS-2</w:t>
      </w:r>
    </w:p>
    <w:p w14:paraId="157FEEF3" w14:textId="3AD2704A" w:rsidR="00DD1275" w:rsidRDefault="00EF18D9" w:rsidP="00111511">
      <w:pPr>
        <w:spacing w:line="480" w:lineRule="auto"/>
      </w:pPr>
      <w:r w:rsidRPr="00EC4BE2">
        <w:rPr>
          <w:b/>
        </w:rPr>
        <w:tab/>
      </w:r>
      <w:r w:rsidRPr="00EC4BE2">
        <w:t>To examine the</w:t>
      </w:r>
      <w:r w:rsidR="00A745E2">
        <w:t xml:space="preserve"> BAOS-2’s</w:t>
      </w:r>
      <w:r w:rsidRPr="00EC4BE2">
        <w:t xml:space="preserve"> factor structure, we subjected data from an online sample of adults from the United Kingdom to EFA. This is an important first step in validating new measures as it allowed us to examin</w:t>
      </w:r>
      <w:r w:rsidR="00EC4BE2" w:rsidRPr="00EC4BE2">
        <w:t>e the best-fitting model of BAOS-2 scores for our sample without any constraints in terms of mode</w:t>
      </w:r>
      <w:r w:rsidR="00EC4BE2">
        <w:t>l</w:t>
      </w:r>
      <w:r w:rsidR="00EC4BE2" w:rsidRPr="00EC4BE2">
        <w:t>ling</w:t>
      </w:r>
      <w:r w:rsidR="006614CD">
        <w:t xml:space="preserve"> (Worthington &amp; Whittaker, 2006)</w:t>
      </w:r>
      <w:r w:rsidR="00EC4BE2" w:rsidRPr="00EC4BE2">
        <w:t>.</w:t>
      </w:r>
      <w:r w:rsidR="00EC4BE2">
        <w:t xml:space="preserve"> </w:t>
      </w:r>
      <w:r w:rsidR="00DD1275">
        <w:t>Given that all items were designed to tap the same underlying construct, we expected that the BAOS-2 items would reduce to a single factor</w:t>
      </w:r>
      <w:r w:rsidR="00A745E2">
        <w:t xml:space="preserve"> and</w:t>
      </w:r>
      <w:r w:rsidR="00DD1275">
        <w:t xml:space="preserve"> BAOS-2 scores would demonstrate adequate internal consistency. In Study 1, we also conducted a preliminary examination of the construct validity of BAOS-2 scores through associations with body mass index (BMI; based on previous studies showing that body acceptance by others is negatively associated with BMI; Augustus-Horvath &amp; Tylka, 2011) and BAOS scores. Evidence of construct validity would be provided insofar as BAOS-2 scores are strongly correlated with BAOS scores and weakly-to-moderately correlated with BMI. Finally, we hypothesised that BAOS-2 scores would be stable over a 4-week period, provid</w:t>
      </w:r>
      <w:r w:rsidR="00A745E2">
        <w:t>ing</w:t>
      </w:r>
      <w:r w:rsidR="00DD1275">
        <w:t xml:space="preserve"> evidence of test-retest reliability. </w:t>
      </w:r>
    </w:p>
    <w:p w14:paraId="46E3AEB1" w14:textId="4E4CD624" w:rsidR="00EF18D9" w:rsidRDefault="00140199" w:rsidP="00F217F9">
      <w:pPr>
        <w:pStyle w:val="Heading3"/>
        <w:rPr>
          <w:b w:val="0"/>
        </w:rPr>
      </w:pPr>
      <w:r>
        <w:t xml:space="preserve">2.2.1. </w:t>
      </w:r>
      <w:r w:rsidR="00EC4BE2">
        <w:t>Method</w:t>
      </w:r>
    </w:p>
    <w:p w14:paraId="0751F4E5" w14:textId="77777777" w:rsidR="00F217F9" w:rsidRDefault="00EC4BE2" w:rsidP="00F217F9">
      <w:pPr>
        <w:pStyle w:val="Heading4"/>
        <w:rPr>
          <w:bCs/>
        </w:rPr>
      </w:pPr>
      <w:r>
        <w:tab/>
      </w:r>
      <w:r w:rsidR="00140199">
        <w:t xml:space="preserve">2.2.1.1. </w:t>
      </w:r>
      <w:r w:rsidRPr="00167A16">
        <w:t>Participants</w:t>
      </w:r>
      <w:r w:rsidR="00AD6002" w:rsidRPr="009F7473">
        <w:t>.</w:t>
      </w:r>
      <w:r w:rsidR="00AD6002">
        <w:rPr>
          <w:bCs/>
        </w:rPr>
        <w:t xml:space="preserve"> </w:t>
      </w:r>
    </w:p>
    <w:p w14:paraId="54C274B7" w14:textId="0A55595D" w:rsidR="00CB1EF1" w:rsidRPr="00AD6002" w:rsidRDefault="00AD6002" w:rsidP="00111511">
      <w:pPr>
        <w:spacing w:line="480" w:lineRule="auto"/>
        <w:rPr>
          <w:bCs/>
          <w:iCs/>
        </w:rPr>
      </w:pPr>
      <w:r>
        <w:rPr>
          <w:bCs/>
          <w:iCs/>
        </w:rPr>
        <w:t>Participants of Study 1 were an online sample of 60</w:t>
      </w:r>
      <w:r w:rsidR="002C61C8">
        <w:rPr>
          <w:bCs/>
          <w:iCs/>
        </w:rPr>
        <w:t>1</w:t>
      </w:r>
      <w:r>
        <w:rPr>
          <w:bCs/>
          <w:iCs/>
        </w:rPr>
        <w:t xml:space="preserve"> adults (women </w:t>
      </w:r>
      <w:r>
        <w:rPr>
          <w:bCs/>
          <w:i/>
        </w:rPr>
        <w:t>n</w:t>
      </w:r>
      <w:r>
        <w:rPr>
          <w:bCs/>
          <w:iCs/>
        </w:rPr>
        <w:t xml:space="preserve"> = </w:t>
      </w:r>
      <w:r w:rsidR="002C61C8">
        <w:rPr>
          <w:bCs/>
          <w:iCs/>
        </w:rPr>
        <w:t>300</w:t>
      </w:r>
      <w:r>
        <w:rPr>
          <w:bCs/>
          <w:iCs/>
        </w:rPr>
        <w:t xml:space="preserve">, men </w:t>
      </w:r>
      <w:r>
        <w:rPr>
          <w:bCs/>
          <w:i/>
        </w:rPr>
        <w:t>n</w:t>
      </w:r>
      <w:r>
        <w:rPr>
          <w:bCs/>
          <w:iCs/>
        </w:rPr>
        <w:t xml:space="preserve"> = 301) from the United Kingdom. </w:t>
      </w:r>
      <w:r w:rsidR="00CB1EF1">
        <w:rPr>
          <w:bCs/>
          <w:iCs/>
        </w:rPr>
        <w:t>Participants ranged in age from 18 to 74 years (</w:t>
      </w:r>
      <w:r w:rsidR="00CB1EF1">
        <w:rPr>
          <w:bCs/>
          <w:i/>
        </w:rPr>
        <w:t>M</w:t>
      </w:r>
      <w:r w:rsidR="00CB1EF1">
        <w:rPr>
          <w:bCs/>
          <w:iCs/>
        </w:rPr>
        <w:t xml:space="preserve"> = 36.47, </w:t>
      </w:r>
      <w:r w:rsidR="00CB1EF1">
        <w:rPr>
          <w:bCs/>
          <w:i/>
        </w:rPr>
        <w:t>SD</w:t>
      </w:r>
      <w:r w:rsidR="00CB1EF1">
        <w:rPr>
          <w:bCs/>
          <w:iCs/>
        </w:rPr>
        <w:t xml:space="preserve"> = 14.07) and in self-reported BMI from 15.00 to 48.85 kg/m</w:t>
      </w:r>
      <w:r w:rsidR="00CB1EF1">
        <w:rPr>
          <w:bCs/>
          <w:iCs/>
          <w:vertAlign w:val="superscript"/>
        </w:rPr>
        <w:t>2</w:t>
      </w:r>
      <w:r w:rsidR="00CB1EF1">
        <w:rPr>
          <w:bCs/>
          <w:iCs/>
        </w:rPr>
        <w:t xml:space="preserve"> (</w:t>
      </w:r>
      <w:r w:rsidR="00CB1EF1">
        <w:rPr>
          <w:bCs/>
          <w:i/>
        </w:rPr>
        <w:t>M</w:t>
      </w:r>
      <w:r w:rsidR="00CB1EF1">
        <w:rPr>
          <w:bCs/>
          <w:iCs/>
        </w:rPr>
        <w:t xml:space="preserve"> = 26.82, </w:t>
      </w:r>
      <w:r w:rsidR="00CB1EF1">
        <w:rPr>
          <w:bCs/>
          <w:i/>
        </w:rPr>
        <w:t>SD</w:t>
      </w:r>
      <w:r w:rsidR="00CB1EF1">
        <w:rPr>
          <w:bCs/>
          <w:iCs/>
        </w:rPr>
        <w:t xml:space="preserve"> = 6.35). </w:t>
      </w:r>
      <w:r w:rsidR="002C61C8">
        <w:rPr>
          <w:bCs/>
          <w:iCs/>
        </w:rPr>
        <w:t xml:space="preserve">The majority of participants were White (87.4%; Asian = 7.3%; Black = 2.5%; mixed race = 2.3%; other = 0.5%) and heterosexual (86.9%; bisexual = 6.2%; gay/lesbian = 4.0%; pansexual = 1.2%; asexual = 0.8%; other = 1.0%). In terms of relationship status, 29.0% were single, 11.3% were partnered but not cohabiting, 23.0% were partnered and cohabiting, </w:t>
      </w:r>
      <w:r w:rsidR="002C61C8">
        <w:rPr>
          <w:bCs/>
          <w:iCs/>
        </w:rPr>
        <w:lastRenderedPageBreak/>
        <w:t xml:space="preserve">31.4% were married, and the remainder had some other status. In terms of educational qualifications, 16.3% had completed their General Certificates of Secondary Education (GCSEs), 28.2% had an Advanced-Level (A-Level) qualification, 34.4% had an undergraduate degree, 19.0% had a postgraduate degree, 0.5% were in full-time education, and 1.5% had some other qualification. </w:t>
      </w:r>
    </w:p>
    <w:p w14:paraId="207B96BA" w14:textId="005B832D" w:rsidR="00F862DF" w:rsidRPr="00F5111A" w:rsidRDefault="00DD79B3" w:rsidP="00111511">
      <w:pPr>
        <w:spacing w:line="480" w:lineRule="auto"/>
        <w:rPr>
          <w:bCs/>
          <w:iCs/>
          <w:color w:val="000000" w:themeColor="text1"/>
        </w:rPr>
      </w:pPr>
      <w:r w:rsidRPr="00F5111A">
        <w:rPr>
          <w:b/>
          <w:i/>
          <w:color w:val="000000" w:themeColor="text1"/>
        </w:rPr>
        <w:tab/>
      </w:r>
      <w:r w:rsidR="00F862DF" w:rsidRPr="00F5111A">
        <w:rPr>
          <w:color w:val="000000" w:themeColor="text1"/>
        </w:rPr>
        <w:t xml:space="preserve">Test-retest data were gathered from </w:t>
      </w:r>
      <w:r w:rsidR="00AE7869" w:rsidRPr="00F5111A">
        <w:rPr>
          <w:color w:val="000000" w:themeColor="text1"/>
        </w:rPr>
        <w:t>197</w:t>
      </w:r>
      <w:r w:rsidR="00F862DF" w:rsidRPr="00F5111A">
        <w:rPr>
          <w:color w:val="000000" w:themeColor="text1"/>
        </w:rPr>
        <w:t xml:space="preserve"> participants (</w:t>
      </w:r>
      <w:r w:rsidR="00F5111A" w:rsidRPr="00F5111A">
        <w:rPr>
          <w:color w:val="000000" w:themeColor="text1"/>
        </w:rPr>
        <w:t>98</w:t>
      </w:r>
      <w:r w:rsidR="00F862DF" w:rsidRPr="00F5111A">
        <w:rPr>
          <w:color w:val="000000" w:themeColor="text1"/>
        </w:rPr>
        <w:t xml:space="preserve"> women, </w:t>
      </w:r>
      <w:r w:rsidR="00F5111A" w:rsidRPr="00F5111A">
        <w:rPr>
          <w:color w:val="000000" w:themeColor="text1"/>
        </w:rPr>
        <w:t>99</w:t>
      </w:r>
      <w:r w:rsidR="00F862DF" w:rsidRPr="00F5111A">
        <w:rPr>
          <w:color w:val="000000" w:themeColor="text1"/>
        </w:rPr>
        <w:t xml:space="preserve"> men) after four weeks. These participants ranged in</w:t>
      </w:r>
      <w:r w:rsidR="00F862DF" w:rsidRPr="00F5111A">
        <w:rPr>
          <w:bCs/>
          <w:iCs/>
          <w:color w:val="000000" w:themeColor="text1"/>
        </w:rPr>
        <w:t xml:space="preserve"> age from </w:t>
      </w:r>
      <w:r w:rsidR="00F5111A">
        <w:rPr>
          <w:bCs/>
          <w:iCs/>
          <w:color w:val="000000" w:themeColor="text1"/>
        </w:rPr>
        <w:t>18</w:t>
      </w:r>
      <w:r w:rsidR="00F862DF" w:rsidRPr="00F5111A">
        <w:rPr>
          <w:bCs/>
          <w:iCs/>
          <w:color w:val="000000" w:themeColor="text1"/>
        </w:rPr>
        <w:t xml:space="preserve"> to </w:t>
      </w:r>
      <w:r w:rsidR="00F5111A">
        <w:rPr>
          <w:bCs/>
          <w:iCs/>
          <w:color w:val="000000" w:themeColor="text1"/>
        </w:rPr>
        <w:t>74</w:t>
      </w:r>
      <w:r w:rsidR="00F862DF" w:rsidRPr="00F5111A">
        <w:rPr>
          <w:bCs/>
          <w:iCs/>
          <w:color w:val="000000" w:themeColor="text1"/>
        </w:rPr>
        <w:t xml:space="preserve"> years (</w:t>
      </w:r>
      <w:r w:rsidR="00F862DF" w:rsidRPr="00F5111A">
        <w:rPr>
          <w:bCs/>
          <w:i/>
          <w:color w:val="000000" w:themeColor="text1"/>
        </w:rPr>
        <w:t>M</w:t>
      </w:r>
      <w:r w:rsidR="00F862DF" w:rsidRPr="00F5111A">
        <w:rPr>
          <w:bCs/>
          <w:iCs/>
          <w:color w:val="000000" w:themeColor="text1"/>
        </w:rPr>
        <w:t xml:space="preserve"> = </w:t>
      </w:r>
      <w:r w:rsidR="00F5111A">
        <w:rPr>
          <w:bCs/>
          <w:iCs/>
          <w:color w:val="000000" w:themeColor="text1"/>
        </w:rPr>
        <w:t>40.43</w:t>
      </w:r>
      <w:r w:rsidR="00F862DF" w:rsidRPr="00F5111A">
        <w:rPr>
          <w:bCs/>
          <w:iCs/>
          <w:color w:val="000000" w:themeColor="text1"/>
        </w:rPr>
        <w:t xml:space="preserve">, </w:t>
      </w:r>
      <w:r w:rsidR="00F862DF" w:rsidRPr="00F5111A">
        <w:rPr>
          <w:bCs/>
          <w:i/>
          <w:color w:val="000000" w:themeColor="text1"/>
        </w:rPr>
        <w:t>SD</w:t>
      </w:r>
      <w:r w:rsidR="00F862DF" w:rsidRPr="00F5111A">
        <w:rPr>
          <w:bCs/>
          <w:iCs/>
          <w:color w:val="000000" w:themeColor="text1"/>
        </w:rPr>
        <w:t xml:space="preserve"> = </w:t>
      </w:r>
      <w:r w:rsidR="00F5111A">
        <w:rPr>
          <w:bCs/>
          <w:iCs/>
          <w:color w:val="000000" w:themeColor="text1"/>
        </w:rPr>
        <w:t>14.10</w:t>
      </w:r>
      <w:r w:rsidR="00F862DF" w:rsidRPr="00F5111A">
        <w:rPr>
          <w:bCs/>
          <w:iCs/>
          <w:color w:val="000000" w:themeColor="text1"/>
        </w:rPr>
        <w:t xml:space="preserve">) and in self-reported BMI from </w:t>
      </w:r>
      <w:r w:rsidR="00F5111A">
        <w:rPr>
          <w:bCs/>
          <w:iCs/>
          <w:color w:val="000000" w:themeColor="text1"/>
        </w:rPr>
        <w:t>15.00</w:t>
      </w:r>
      <w:r w:rsidR="00F862DF" w:rsidRPr="00F5111A">
        <w:rPr>
          <w:bCs/>
          <w:iCs/>
          <w:color w:val="000000" w:themeColor="text1"/>
        </w:rPr>
        <w:t xml:space="preserve"> to </w:t>
      </w:r>
      <w:r w:rsidR="00F5111A">
        <w:rPr>
          <w:bCs/>
          <w:iCs/>
          <w:color w:val="000000" w:themeColor="text1"/>
        </w:rPr>
        <w:t>48.85</w:t>
      </w:r>
      <w:r w:rsidR="00F862DF" w:rsidRPr="00F5111A">
        <w:rPr>
          <w:bCs/>
          <w:iCs/>
          <w:color w:val="000000" w:themeColor="text1"/>
        </w:rPr>
        <w:t xml:space="preserve"> kg/m</w:t>
      </w:r>
      <w:r w:rsidR="00F862DF" w:rsidRPr="00F5111A">
        <w:rPr>
          <w:bCs/>
          <w:iCs/>
          <w:color w:val="000000" w:themeColor="text1"/>
          <w:vertAlign w:val="superscript"/>
        </w:rPr>
        <w:t>2</w:t>
      </w:r>
      <w:r w:rsidR="00F862DF" w:rsidRPr="00F5111A">
        <w:rPr>
          <w:bCs/>
          <w:iCs/>
          <w:color w:val="000000" w:themeColor="text1"/>
        </w:rPr>
        <w:t xml:space="preserve"> (</w:t>
      </w:r>
      <w:r w:rsidR="00F862DF" w:rsidRPr="00F5111A">
        <w:rPr>
          <w:bCs/>
          <w:i/>
          <w:color w:val="000000" w:themeColor="text1"/>
        </w:rPr>
        <w:t>M</w:t>
      </w:r>
      <w:r w:rsidR="00F862DF" w:rsidRPr="00F5111A">
        <w:rPr>
          <w:bCs/>
          <w:iCs/>
          <w:color w:val="000000" w:themeColor="text1"/>
        </w:rPr>
        <w:t xml:space="preserve"> = </w:t>
      </w:r>
      <w:r w:rsidR="00F5111A">
        <w:rPr>
          <w:bCs/>
          <w:iCs/>
          <w:color w:val="000000" w:themeColor="text1"/>
        </w:rPr>
        <w:t>27.62</w:t>
      </w:r>
      <w:r w:rsidR="00F862DF" w:rsidRPr="00F5111A">
        <w:rPr>
          <w:bCs/>
          <w:iCs/>
          <w:color w:val="000000" w:themeColor="text1"/>
        </w:rPr>
        <w:t xml:space="preserve">, </w:t>
      </w:r>
      <w:r w:rsidR="00F862DF" w:rsidRPr="00F5111A">
        <w:rPr>
          <w:bCs/>
          <w:i/>
          <w:color w:val="000000" w:themeColor="text1"/>
        </w:rPr>
        <w:t>SD</w:t>
      </w:r>
      <w:r w:rsidR="00F862DF" w:rsidRPr="00F5111A">
        <w:rPr>
          <w:bCs/>
          <w:iCs/>
          <w:color w:val="000000" w:themeColor="text1"/>
        </w:rPr>
        <w:t xml:space="preserve"> = </w:t>
      </w:r>
      <w:r w:rsidR="00F5111A">
        <w:rPr>
          <w:bCs/>
          <w:iCs/>
          <w:color w:val="000000" w:themeColor="text1"/>
        </w:rPr>
        <w:t>6.94</w:t>
      </w:r>
      <w:r w:rsidR="00F862DF" w:rsidRPr="00F5111A">
        <w:rPr>
          <w:bCs/>
          <w:iCs/>
          <w:color w:val="000000" w:themeColor="text1"/>
        </w:rPr>
        <w:t>). The majority of participants were White (</w:t>
      </w:r>
      <w:r w:rsidR="00F5111A">
        <w:rPr>
          <w:bCs/>
          <w:iCs/>
          <w:color w:val="000000" w:themeColor="text1"/>
        </w:rPr>
        <w:t>89.3</w:t>
      </w:r>
      <w:r w:rsidR="00F862DF" w:rsidRPr="00F5111A">
        <w:rPr>
          <w:bCs/>
          <w:iCs/>
          <w:color w:val="000000" w:themeColor="text1"/>
        </w:rPr>
        <w:t xml:space="preserve">%; Asian = </w:t>
      </w:r>
      <w:r w:rsidR="00F5111A">
        <w:rPr>
          <w:bCs/>
          <w:iCs/>
          <w:color w:val="000000" w:themeColor="text1"/>
        </w:rPr>
        <w:t>7.1</w:t>
      </w:r>
      <w:r w:rsidR="00F862DF" w:rsidRPr="00F5111A">
        <w:rPr>
          <w:bCs/>
          <w:iCs/>
          <w:color w:val="000000" w:themeColor="text1"/>
        </w:rPr>
        <w:t xml:space="preserve">%; Black = </w:t>
      </w:r>
      <w:r w:rsidR="00F5111A">
        <w:rPr>
          <w:bCs/>
          <w:iCs/>
          <w:color w:val="000000" w:themeColor="text1"/>
        </w:rPr>
        <w:t>2.0</w:t>
      </w:r>
      <w:r w:rsidR="00F862DF" w:rsidRPr="00F5111A">
        <w:rPr>
          <w:bCs/>
          <w:iCs/>
          <w:color w:val="000000" w:themeColor="text1"/>
        </w:rPr>
        <w:t xml:space="preserve">%; mixed race = </w:t>
      </w:r>
      <w:r w:rsidR="00F5111A">
        <w:rPr>
          <w:bCs/>
          <w:iCs/>
          <w:color w:val="000000" w:themeColor="text1"/>
        </w:rPr>
        <w:t>1.0</w:t>
      </w:r>
      <w:r w:rsidR="00F862DF" w:rsidRPr="00F5111A">
        <w:rPr>
          <w:bCs/>
          <w:iCs/>
          <w:color w:val="000000" w:themeColor="text1"/>
        </w:rPr>
        <w:t>%; other =</w:t>
      </w:r>
      <w:r w:rsidR="00F5111A">
        <w:rPr>
          <w:bCs/>
          <w:iCs/>
          <w:color w:val="000000" w:themeColor="text1"/>
        </w:rPr>
        <w:t xml:space="preserve"> 0.5</w:t>
      </w:r>
      <w:r w:rsidR="00F862DF" w:rsidRPr="00F5111A">
        <w:rPr>
          <w:bCs/>
          <w:iCs/>
          <w:color w:val="000000" w:themeColor="text1"/>
        </w:rPr>
        <w:t>%) and heterosexual (</w:t>
      </w:r>
      <w:r w:rsidR="00F0673A">
        <w:rPr>
          <w:bCs/>
          <w:iCs/>
          <w:color w:val="000000" w:themeColor="text1"/>
        </w:rPr>
        <w:t>88.3</w:t>
      </w:r>
      <w:r w:rsidR="00F862DF" w:rsidRPr="00F5111A">
        <w:rPr>
          <w:bCs/>
          <w:iCs/>
          <w:color w:val="000000" w:themeColor="text1"/>
        </w:rPr>
        <w:t xml:space="preserve">%; bisexual = </w:t>
      </w:r>
      <w:r w:rsidR="00F0673A">
        <w:rPr>
          <w:bCs/>
          <w:iCs/>
          <w:color w:val="000000" w:themeColor="text1"/>
        </w:rPr>
        <w:t>5.6</w:t>
      </w:r>
      <w:r w:rsidR="00F862DF" w:rsidRPr="00F5111A">
        <w:rPr>
          <w:bCs/>
          <w:iCs/>
          <w:color w:val="000000" w:themeColor="text1"/>
        </w:rPr>
        <w:t xml:space="preserve">%; gay/lesbian = </w:t>
      </w:r>
      <w:r w:rsidR="00F0673A">
        <w:rPr>
          <w:bCs/>
          <w:iCs/>
          <w:color w:val="000000" w:themeColor="text1"/>
        </w:rPr>
        <w:t>4.1</w:t>
      </w:r>
      <w:r w:rsidR="00F862DF" w:rsidRPr="00F5111A">
        <w:rPr>
          <w:bCs/>
          <w:iCs/>
          <w:color w:val="000000" w:themeColor="text1"/>
        </w:rPr>
        <w:t>%; asexual =</w:t>
      </w:r>
      <w:r w:rsidR="00F0673A">
        <w:rPr>
          <w:bCs/>
          <w:iCs/>
          <w:color w:val="000000" w:themeColor="text1"/>
        </w:rPr>
        <w:t xml:space="preserve"> 0.5</w:t>
      </w:r>
      <w:r w:rsidR="00F862DF" w:rsidRPr="00F5111A">
        <w:rPr>
          <w:bCs/>
          <w:iCs/>
          <w:color w:val="000000" w:themeColor="text1"/>
        </w:rPr>
        <w:t xml:space="preserve">%; other = </w:t>
      </w:r>
      <w:r w:rsidR="00F0673A">
        <w:rPr>
          <w:bCs/>
          <w:iCs/>
          <w:color w:val="000000" w:themeColor="text1"/>
        </w:rPr>
        <w:t>1.5</w:t>
      </w:r>
      <w:r w:rsidR="00F862DF" w:rsidRPr="00F5111A">
        <w:rPr>
          <w:bCs/>
          <w:iCs/>
          <w:color w:val="000000" w:themeColor="text1"/>
        </w:rPr>
        <w:t xml:space="preserve">%). In terms of relationship status, </w:t>
      </w:r>
      <w:r w:rsidR="00F0673A">
        <w:rPr>
          <w:bCs/>
          <w:iCs/>
          <w:color w:val="000000" w:themeColor="text1"/>
        </w:rPr>
        <w:t>30.5</w:t>
      </w:r>
      <w:r w:rsidR="00F862DF" w:rsidRPr="00F5111A">
        <w:rPr>
          <w:bCs/>
          <w:iCs/>
          <w:color w:val="000000" w:themeColor="text1"/>
        </w:rPr>
        <w:t xml:space="preserve">% were single, </w:t>
      </w:r>
      <w:r w:rsidR="00F0673A">
        <w:rPr>
          <w:bCs/>
          <w:iCs/>
          <w:color w:val="000000" w:themeColor="text1"/>
        </w:rPr>
        <w:t>8.6</w:t>
      </w:r>
      <w:r w:rsidR="00F862DF" w:rsidRPr="00F5111A">
        <w:rPr>
          <w:bCs/>
          <w:iCs/>
          <w:color w:val="000000" w:themeColor="text1"/>
        </w:rPr>
        <w:t xml:space="preserve">% were partnered but not cohabiting, </w:t>
      </w:r>
      <w:r w:rsidR="00F0673A">
        <w:rPr>
          <w:bCs/>
          <w:iCs/>
          <w:color w:val="000000" w:themeColor="text1"/>
        </w:rPr>
        <w:t>19.3</w:t>
      </w:r>
      <w:r w:rsidR="00F862DF" w:rsidRPr="00F5111A">
        <w:rPr>
          <w:bCs/>
          <w:iCs/>
          <w:color w:val="000000" w:themeColor="text1"/>
        </w:rPr>
        <w:t xml:space="preserve">% were partnered and cohabiting, </w:t>
      </w:r>
      <w:r w:rsidR="00F0673A">
        <w:rPr>
          <w:bCs/>
          <w:iCs/>
          <w:color w:val="000000" w:themeColor="text1"/>
        </w:rPr>
        <w:t>35.5</w:t>
      </w:r>
      <w:r w:rsidR="00F862DF" w:rsidRPr="00F5111A">
        <w:rPr>
          <w:bCs/>
          <w:iCs/>
          <w:color w:val="000000" w:themeColor="text1"/>
        </w:rPr>
        <w:t xml:space="preserve">% were married, and the remainder had some other status. In terms of educational qualifications, </w:t>
      </w:r>
      <w:r w:rsidR="00F0673A">
        <w:rPr>
          <w:bCs/>
          <w:iCs/>
          <w:color w:val="000000" w:themeColor="text1"/>
        </w:rPr>
        <w:t>19.8</w:t>
      </w:r>
      <w:r w:rsidR="00F862DF" w:rsidRPr="00F5111A">
        <w:rPr>
          <w:bCs/>
          <w:iCs/>
          <w:color w:val="000000" w:themeColor="text1"/>
        </w:rPr>
        <w:t xml:space="preserve">% had completed their GCSEs, </w:t>
      </w:r>
      <w:r w:rsidR="00F0673A">
        <w:rPr>
          <w:bCs/>
          <w:iCs/>
          <w:color w:val="000000" w:themeColor="text1"/>
        </w:rPr>
        <w:t>25.4</w:t>
      </w:r>
      <w:r w:rsidR="00F862DF" w:rsidRPr="00F5111A">
        <w:rPr>
          <w:bCs/>
          <w:iCs/>
          <w:color w:val="000000" w:themeColor="text1"/>
        </w:rPr>
        <w:t xml:space="preserve">% had an A-Level qualification, </w:t>
      </w:r>
      <w:r w:rsidR="00F0673A">
        <w:rPr>
          <w:bCs/>
          <w:iCs/>
          <w:color w:val="000000" w:themeColor="text1"/>
        </w:rPr>
        <w:t>33.5</w:t>
      </w:r>
      <w:r w:rsidR="00F862DF" w:rsidRPr="00F5111A">
        <w:rPr>
          <w:bCs/>
          <w:iCs/>
          <w:color w:val="000000" w:themeColor="text1"/>
        </w:rPr>
        <w:t xml:space="preserve">% had an undergraduate degree, </w:t>
      </w:r>
      <w:r w:rsidR="00F0673A">
        <w:rPr>
          <w:bCs/>
          <w:iCs/>
          <w:color w:val="000000" w:themeColor="text1"/>
        </w:rPr>
        <w:t>19.3</w:t>
      </w:r>
      <w:r w:rsidR="00F862DF" w:rsidRPr="00F5111A">
        <w:rPr>
          <w:bCs/>
          <w:iCs/>
          <w:color w:val="000000" w:themeColor="text1"/>
        </w:rPr>
        <w:t xml:space="preserve">% had a postgraduate degree, and </w:t>
      </w:r>
      <w:r w:rsidR="00F0673A">
        <w:rPr>
          <w:bCs/>
          <w:iCs/>
          <w:color w:val="000000" w:themeColor="text1"/>
        </w:rPr>
        <w:t>the remainder</w:t>
      </w:r>
      <w:r w:rsidR="00F862DF" w:rsidRPr="00F5111A">
        <w:rPr>
          <w:bCs/>
          <w:iCs/>
          <w:color w:val="000000" w:themeColor="text1"/>
        </w:rPr>
        <w:t xml:space="preserve"> had some other qualification. </w:t>
      </w:r>
    </w:p>
    <w:p w14:paraId="7600395D" w14:textId="77777777" w:rsidR="00F217F9" w:rsidRDefault="00EC4BE2" w:rsidP="00F217F9">
      <w:pPr>
        <w:pStyle w:val="Heading4"/>
      </w:pPr>
      <w:r>
        <w:tab/>
      </w:r>
      <w:r w:rsidR="00140199">
        <w:t xml:space="preserve">2.2.1.2. </w:t>
      </w:r>
      <w:r w:rsidRPr="00167A16">
        <w:t>Measures</w:t>
      </w:r>
      <w:r w:rsidRPr="009F7473">
        <w:rPr>
          <w:bCs/>
        </w:rPr>
        <w:t>.</w:t>
      </w:r>
      <w:r>
        <w:t xml:space="preserve"> </w:t>
      </w:r>
    </w:p>
    <w:p w14:paraId="473F2EFF" w14:textId="26B7D8AD" w:rsidR="00EC4BE2" w:rsidRDefault="00EC4BE2" w:rsidP="00EC4BE2">
      <w:pPr>
        <w:spacing w:line="480" w:lineRule="auto"/>
        <w:rPr>
          <w:bCs/>
          <w:color w:val="222222"/>
        </w:rPr>
      </w:pPr>
      <w:r>
        <w:t>P</w:t>
      </w:r>
      <w:r w:rsidRPr="00BD1B1B">
        <w:rPr>
          <w:color w:val="000000" w:themeColor="text1"/>
        </w:rPr>
        <w:t>articipants were asked to complete the 13-item version of the BAOS-2 as described in Section 2.1. All items were rated on a 5-point scale ranging from 1 (</w:t>
      </w:r>
      <w:r w:rsidRPr="00BD1B1B">
        <w:rPr>
          <w:i/>
          <w:color w:val="000000" w:themeColor="text1"/>
        </w:rPr>
        <w:t>never</w:t>
      </w:r>
      <w:r w:rsidRPr="00BD1B1B">
        <w:rPr>
          <w:color w:val="000000" w:themeColor="text1"/>
        </w:rPr>
        <w:t>) to 5 (</w:t>
      </w:r>
      <w:r w:rsidRPr="00BD1B1B">
        <w:rPr>
          <w:i/>
          <w:color w:val="000000" w:themeColor="text1"/>
        </w:rPr>
        <w:t>always</w:t>
      </w:r>
      <w:r w:rsidRPr="00BD1B1B">
        <w:rPr>
          <w:color w:val="000000" w:themeColor="text1"/>
        </w:rPr>
        <w:t>). Instructions to participants that accompanied the</w:t>
      </w:r>
      <w:r w:rsidR="00567B1E" w:rsidRPr="00BD1B1B">
        <w:rPr>
          <w:color w:val="000000" w:themeColor="text1"/>
        </w:rPr>
        <w:t>se</w:t>
      </w:r>
      <w:r w:rsidRPr="00BD1B1B">
        <w:rPr>
          <w:color w:val="000000" w:themeColor="text1"/>
        </w:rPr>
        <w:t xml:space="preserve"> items are presented in Appendix 1. In addition, the survey package included the 10-item BAOS (Avalos &amp; Tylka, 2006), which measures an individual’s perception of acceptance for, and receipt of messages reflecting acceptance of, their body shape and weight from friends, family, dating partners, society, and the media. Participants rated the frequency of these experiences using a 5-point scale, ranging from 1 (</w:t>
      </w:r>
      <w:r w:rsidRPr="00BD1B1B">
        <w:rPr>
          <w:i/>
          <w:color w:val="000000" w:themeColor="text1"/>
        </w:rPr>
        <w:t>never</w:t>
      </w:r>
      <w:r w:rsidRPr="00BD1B1B">
        <w:rPr>
          <w:color w:val="000000" w:themeColor="text1"/>
        </w:rPr>
        <w:t>) to 5 (</w:t>
      </w:r>
      <w:r w:rsidRPr="00BD1B1B">
        <w:rPr>
          <w:i/>
          <w:color w:val="000000" w:themeColor="text1"/>
        </w:rPr>
        <w:t>always</w:t>
      </w:r>
      <w:r w:rsidRPr="00BD1B1B">
        <w:rPr>
          <w:color w:val="000000" w:themeColor="text1"/>
        </w:rPr>
        <w:t xml:space="preserve">). Although the factor structure of BAOS scores has been problematised (Swami, Furnham et al., 2020; Swami, Todd et al., 2020), for reasons of </w:t>
      </w:r>
      <w:r w:rsidRPr="00BD1B1B">
        <w:rPr>
          <w:color w:val="000000" w:themeColor="text1"/>
        </w:rPr>
        <w:lastRenderedPageBreak/>
        <w:t>parsimony</w:t>
      </w:r>
      <w:r w:rsidR="006614CD" w:rsidRPr="00BD1B1B">
        <w:rPr>
          <w:color w:val="000000" w:themeColor="text1"/>
        </w:rPr>
        <w:t xml:space="preserve"> and expedie</w:t>
      </w:r>
      <w:r w:rsidR="003D2476" w:rsidRPr="00BD1B1B">
        <w:rPr>
          <w:color w:val="000000" w:themeColor="text1"/>
        </w:rPr>
        <w:t>n</w:t>
      </w:r>
      <w:r w:rsidR="006614CD" w:rsidRPr="00BD1B1B">
        <w:rPr>
          <w:color w:val="000000" w:themeColor="text1"/>
        </w:rPr>
        <w:t>cy</w:t>
      </w:r>
      <w:r w:rsidRPr="00BD1B1B">
        <w:rPr>
          <w:color w:val="000000" w:themeColor="text1"/>
        </w:rPr>
        <w:t xml:space="preserve">, we treated BAOS scores as unidimensional, which is consistent with its theorised dimensionality (Avalos &amp; Tylka, 2006). In the present study, McDonald’s </w:t>
      </w:r>
      <w:r w:rsidRPr="00BD1B1B">
        <w:rPr>
          <w:bCs/>
          <w:color w:val="000000" w:themeColor="text1"/>
        </w:rPr>
        <w:t xml:space="preserve">ω for BAOS scores was </w:t>
      </w:r>
      <w:r w:rsidR="003D2476" w:rsidRPr="00BD1B1B">
        <w:rPr>
          <w:bCs/>
          <w:color w:val="000000" w:themeColor="text1"/>
        </w:rPr>
        <w:t>.91 (95% CI = .89, .92)</w:t>
      </w:r>
      <w:r w:rsidRPr="00BD1B1B">
        <w:rPr>
          <w:bCs/>
          <w:color w:val="000000" w:themeColor="text1"/>
        </w:rPr>
        <w:t xml:space="preserve">. Participants were also asked to provide their demographic details consisting of gender identity, sexual orientation, relationship status, highest educational qualification, age, </w:t>
      </w:r>
      <w:r w:rsidR="008C61CC" w:rsidRPr="00BD1B1B">
        <w:rPr>
          <w:bCs/>
          <w:color w:val="000000" w:themeColor="text1"/>
        </w:rPr>
        <w:t>race, height, and weight. Height and weight data were used to compute self-reported BMI as kg/m</w:t>
      </w:r>
      <w:r w:rsidR="008C61CC" w:rsidRPr="00BD1B1B">
        <w:rPr>
          <w:bCs/>
          <w:color w:val="000000" w:themeColor="text1"/>
          <w:vertAlign w:val="superscript"/>
        </w:rPr>
        <w:t>2</w:t>
      </w:r>
      <w:r w:rsidR="008C61CC" w:rsidRPr="00BD1B1B">
        <w:rPr>
          <w:bCs/>
          <w:color w:val="000000" w:themeColor="text1"/>
        </w:rPr>
        <w:t>.</w:t>
      </w:r>
    </w:p>
    <w:p w14:paraId="4A1656E6" w14:textId="77777777" w:rsidR="00F217F9" w:rsidRDefault="008C61CC" w:rsidP="00F217F9">
      <w:pPr>
        <w:pStyle w:val="Heading4"/>
      </w:pPr>
      <w:r>
        <w:tab/>
      </w:r>
      <w:r w:rsidR="00140199">
        <w:t xml:space="preserve">2.2.1.3. </w:t>
      </w:r>
      <w:r w:rsidRPr="00167A16">
        <w:t>Procedures</w:t>
      </w:r>
      <w:r w:rsidRPr="009F7473">
        <w:t>.</w:t>
      </w:r>
      <w:r>
        <w:t xml:space="preserve"> </w:t>
      </w:r>
    </w:p>
    <w:p w14:paraId="4624C97E" w14:textId="01A5A0CC" w:rsidR="008C61CC" w:rsidRDefault="008C61CC" w:rsidP="008C61CC">
      <w:pPr>
        <w:spacing w:line="480" w:lineRule="auto"/>
      </w:pPr>
      <w:r>
        <w:rPr>
          <w:bCs/>
          <w:color w:val="222222"/>
        </w:rPr>
        <w:t>Ethics approval for th</w:t>
      </w:r>
      <w:r w:rsidR="008C5C04">
        <w:rPr>
          <w:bCs/>
          <w:color w:val="222222"/>
        </w:rPr>
        <w:t>is and all subsequent studies was</w:t>
      </w:r>
      <w:r>
        <w:rPr>
          <w:bCs/>
          <w:color w:val="222222"/>
        </w:rPr>
        <w:t xml:space="preserve"> obtained from the School ethics committee at </w:t>
      </w:r>
      <w:r w:rsidR="009A14F4">
        <w:rPr>
          <w:bCs/>
          <w:color w:val="222222"/>
        </w:rPr>
        <w:t>Anglia Ruskin University</w:t>
      </w:r>
      <w:r>
        <w:rPr>
          <w:bCs/>
          <w:color w:val="222222"/>
        </w:rPr>
        <w:t xml:space="preserve">. </w:t>
      </w:r>
      <w:r w:rsidRPr="007A294B">
        <w:t xml:space="preserve">All data were collected via the Prolific website, a crowdsourcing Internet marketplace that allows individuals to complete academic surveys for monetary compensation, on </w:t>
      </w:r>
      <w:r>
        <w:t>June</w:t>
      </w:r>
      <w:r w:rsidRPr="007A294B">
        <w:t xml:space="preserve"> </w:t>
      </w:r>
      <w:r w:rsidR="00DD1275">
        <w:t>17</w:t>
      </w:r>
      <w:r w:rsidRPr="007A294B">
        <w:t>, 2020. The project was advertised as a study on “</w:t>
      </w:r>
      <w:r>
        <w:t>attitudes toward the body</w:t>
      </w:r>
      <w:r w:rsidRPr="007A294B">
        <w:t>” and included an estimated duration. Participation was limited to citizens</w:t>
      </w:r>
      <w:r>
        <w:t xml:space="preserve"> and residents</w:t>
      </w:r>
      <w:r w:rsidRPr="007A294B">
        <w:t xml:space="preserve"> of the United Kingdom, those of adult age, and those fluent in English, so as to recruit a nationally homogeneous sample.</w:t>
      </w:r>
      <w:r w:rsidR="00282244">
        <w:t xml:space="preserve"> Given the brief survey, no attention check item was included.</w:t>
      </w:r>
      <w:r w:rsidRPr="007A294B">
        <w:t xml:space="preserve"> Prolific ID codes a</w:t>
      </w:r>
      <w:r>
        <w:t>nd</w:t>
      </w:r>
      <w:r w:rsidRPr="007A294B">
        <w:t xml:space="preserve"> IP addresses were examined to ensure that no participant took the survey more than once. After providing digital informed consent, participants were </w:t>
      </w:r>
      <w:r>
        <w:t>asked to complete the BAOS-2 and BAOS, which were presented in a counter-balanced order</w:t>
      </w:r>
      <w:r w:rsidR="00DD1275">
        <w:t xml:space="preserve"> to control for order effects</w:t>
      </w:r>
      <w:r>
        <w:t xml:space="preserve">. </w:t>
      </w:r>
      <w:r w:rsidRPr="007A294B">
        <w:t>Demographic items were completed last. The questionnaire was anonymous and, in exchange for completion, participants were paid £</w:t>
      </w:r>
      <w:r w:rsidR="00AD6002">
        <w:t>0.52</w:t>
      </w:r>
      <w:r w:rsidRPr="007A294B">
        <w:t>. All participants received debriefing information at the end of the survey.</w:t>
      </w:r>
    </w:p>
    <w:p w14:paraId="4F8FCA94" w14:textId="362AA3B8" w:rsidR="00DD79B3" w:rsidRDefault="00DD79B3" w:rsidP="008C61CC">
      <w:pPr>
        <w:spacing w:line="480" w:lineRule="auto"/>
      </w:pPr>
      <w:r>
        <w:tab/>
        <w:t>Four weeks after completing the initial survey, a</w:t>
      </w:r>
      <w:r w:rsidR="00191D07">
        <w:t xml:space="preserve">ll 601 participants were invited </w:t>
      </w:r>
      <w:r>
        <w:t xml:space="preserve">to complete a retest survey consisting of the BAOS-2. </w:t>
      </w:r>
      <w:r w:rsidR="00191D07">
        <w:t xml:space="preserve">Recruitment was stopped once 200 participants had responded. </w:t>
      </w:r>
      <w:r w:rsidR="006D5553">
        <w:t>Yet</w:t>
      </w:r>
      <w:r w:rsidR="00191D07">
        <w:t xml:space="preserve">, three of these participants failed to complete the BAOS-2, so were excluded from analyses. For all remaining participants, </w:t>
      </w:r>
      <w:r>
        <w:t>Prolific ID codes were used to link test and retest data</w:t>
      </w:r>
      <w:r w:rsidR="00191D07">
        <w:t xml:space="preserve"> </w:t>
      </w:r>
      <w:r w:rsidR="00AE7869">
        <w:t>(</w:t>
      </w:r>
      <w:r>
        <w:t>destroyed prior to analyses to ensure anonymity</w:t>
      </w:r>
      <w:r w:rsidR="00191D07">
        <w:t>)</w:t>
      </w:r>
      <w:r>
        <w:t xml:space="preserve">. All retest </w:t>
      </w:r>
      <w:r>
        <w:lastRenderedPageBreak/>
        <w:t xml:space="preserve">participants took part on a voluntary basis and </w:t>
      </w:r>
      <w:r w:rsidRPr="00191D07">
        <w:rPr>
          <w:color w:val="000000" w:themeColor="text1"/>
        </w:rPr>
        <w:t>were paid £</w:t>
      </w:r>
      <w:r w:rsidR="00191D07">
        <w:rPr>
          <w:color w:val="000000" w:themeColor="text1"/>
        </w:rPr>
        <w:t>0.33</w:t>
      </w:r>
      <w:r w:rsidRPr="00191D07">
        <w:rPr>
          <w:color w:val="000000" w:themeColor="text1"/>
        </w:rPr>
        <w:t xml:space="preserve">. </w:t>
      </w:r>
      <w:r>
        <w:t>At the end of this survey, retest participants were provided with debriefing information about this portion of the project.</w:t>
      </w:r>
    </w:p>
    <w:p w14:paraId="52B69750" w14:textId="77777777" w:rsidR="00F217F9" w:rsidRDefault="00F96A37" w:rsidP="00F217F9">
      <w:pPr>
        <w:pStyle w:val="Heading4"/>
      </w:pPr>
      <w:r>
        <w:tab/>
      </w:r>
      <w:r w:rsidR="00140199">
        <w:t xml:space="preserve">2.2.1.4. </w:t>
      </w:r>
      <w:r w:rsidRPr="00167A16">
        <w:t>Analytic strategy</w:t>
      </w:r>
      <w:r>
        <w:t xml:space="preserve">. </w:t>
      </w:r>
    </w:p>
    <w:p w14:paraId="432A72DD" w14:textId="753D7B78" w:rsidR="00CB1EF1" w:rsidRPr="00BD1B1B" w:rsidRDefault="00CB1EF1" w:rsidP="00CB1EF1">
      <w:pPr>
        <w:spacing w:line="480" w:lineRule="auto"/>
        <w:rPr>
          <w:color w:val="000000" w:themeColor="text1"/>
        </w:rPr>
      </w:pPr>
      <w:r>
        <w:rPr>
          <w:bCs/>
        </w:rPr>
        <w:t>There were no missing BAOS-2 or BAOS data, but 66 participants were missing height and/or weight data or had improbable BMI values (&lt; 12 or &gt; 50 kg/m</w:t>
      </w:r>
      <w:r>
        <w:rPr>
          <w:bCs/>
          <w:vertAlign w:val="superscript"/>
        </w:rPr>
        <w:t>2</w:t>
      </w:r>
      <w:r>
        <w:rPr>
          <w:bCs/>
        </w:rPr>
        <w:t xml:space="preserve">). Following Swami and colleagues (2018), BMIs for these participants were treated as missing values and were replaced using the mean replacement method. </w:t>
      </w:r>
      <w:r w:rsidR="00F96A37">
        <w:rPr>
          <w:rFonts w:eastAsia="Arial Unicode MS"/>
        </w:rPr>
        <w:t xml:space="preserve">In order to assess the </w:t>
      </w:r>
      <w:r w:rsidR="00F96A37" w:rsidRPr="00BD1B1B">
        <w:rPr>
          <w:rFonts w:eastAsia="Arial Unicode MS"/>
          <w:color w:val="000000" w:themeColor="text1"/>
        </w:rPr>
        <w:t xml:space="preserve">factor structure of BAOS-2 scores, we computed a principal-axis EFA using </w:t>
      </w:r>
      <w:r w:rsidR="00F96A37" w:rsidRPr="00BD1B1B">
        <w:rPr>
          <w:color w:val="000000" w:themeColor="text1"/>
        </w:rPr>
        <w:t xml:space="preserve">the </w:t>
      </w:r>
      <w:r w:rsidR="00F96A37" w:rsidRPr="00BD1B1B">
        <w:rPr>
          <w:i/>
          <w:color w:val="000000" w:themeColor="text1"/>
        </w:rPr>
        <w:t>psych</w:t>
      </w:r>
      <w:r w:rsidR="00F96A37" w:rsidRPr="00BD1B1B">
        <w:rPr>
          <w:color w:val="000000" w:themeColor="text1"/>
        </w:rPr>
        <w:t xml:space="preserve"> package (</w:t>
      </w:r>
      <w:proofErr w:type="spellStart"/>
      <w:r w:rsidR="00F96A37" w:rsidRPr="00BD1B1B">
        <w:rPr>
          <w:color w:val="000000" w:themeColor="text1"/>
        </w:rPr>
        <w:t>Revelle</w:t>
      </w:r>
      <w:proofErr w:type="spellEnd"/>
      <w:r w:rsidR="00F96A37" w:rsidRPr="00BD1B1B">
        <w:rPr>
          <w:color w:val="000000" w:themeColor="text1"/>
        </w:rPr>
        <w:t>, 2019) in</w:t>
      </w:r>
      <w:r w:rsidR="00F96A37" w:rsidRPr="00BD1B1B">
        <w:rPr>
          <w:color w:val="000000" w:themeColor="text1"/>
          <w:shd w:val="clear" w:color="auto" w:fill="FFFFFF"/>
        </w:rPr>
        <w:t xml:space="preserve"> </w:t>
      </w:r>
      <w:r w:rsidR="00F96A37" w:rsidRPr="00BD1B1B">
        <w:rPr>
          <w:i/>
          <w:color w:val="000000" w:themeColor="text1"/>
          <w:shd w:val="clear" w:color="auto" w:fill="FFFFFF"/>
        </w:rPr>
        <w:t>R</w:t>
      </w:r>
      <w:r w:rsidRPr="00BD1B1B">
        <w:rPr>
          <w:i/>
          <w:color w:val="000000" w:themeColor="text1"/>
          <w:shd w:val="clear" w:color="auto" w:fill="FFFFFF"/>
        </w:rPr>
        <w:t xml:space="preserve"> </w:t>
      </w:r>
      <w:r w:rsidRPr="00BD1B1B">
        <w:rPr>
          <w:iCs/>
          <w:color w:val="000000" w:themeColor="text1"/>
          <w:shd w:val="clear" w:color="auto" w:fill="FFFFFF"/>
        </w:rPr>
        <w:t>(</w:t>
      </w:r>
      <w:r w:rsidRPr="00BD1B1B">
        <w:rPr>
          <w:i/>
          <w:iCs/>
          <w:color w:val="000000" w:themeColor="text1"/>
          <w:shd w:val="clear" w:color="auto" w:fill="FFFFFF"/>
          <w:lang w:eastAsia="en-GB"/>
        </w:rPr>
        <w:t>R</w:t>
      </w:r>
      <w:r w:rsidRPr="00BD1B1B">
        <w:rPr>
          <w:color w:val="000000" w:themeColor="text1"/>
          <w:shd w:val="clear" w:color="auto" w:fill="FFFFFF"/>
          <w:lang w:eastAsia="en-GB"/>
        </w:rPr>
        <w:t> development Core Team, 2014)</w:t>
      </w:r>
      <w:r w:rsidR="00F96A37" w:rsidRPr="00BD1B1B">
        <w:rPr>
          <w:color w:val="000000" w:themeColor="text1"/>
          <w:shd w:val="clear" w:color="auto" w:fill="FFFFFF"/>
        </w:rPr>
        <w:t xml:space="preserve"> separately for women and men. These subsample sizes satisfied Worthington and Whittaker’s (2006) </w:t>
      </w:r>
      <w:r w:rsidR="00F96A37" w:rsidRPr="00BD1B1B">
        <w:rPr>
          <w:color w:val="000000" w:themeColor="text1"/>
        </w:rPr>
        <w:t xml:space="preserve">item-communality requirements, as well as assumptions for EFA based on item </w:t>
      </w:r>
      <w:r w:rsidR="00F96A37" w:rsidRPr="00BD1B1B">
        <w:rPr>
          <w:color w:val="000000" w:themeColor="text1"/>
          <w:shd w:val="clear" w:color="auto" w:fill="FFFFFF"/>
        </w:rPr>
        <w:t>distributions, average item correlations, and item-total correlations (Clark &amp; Watson, 1995).</w:t>
      </w:r>
      <w:r w:rsidR="00F96A37" w:rsidRPr="00BD1B1B">
        <w:rPr>
          <w:color w:val="000000" w:themeColor="text1"/>
        </w:rPr>
        <w:t xml:space="preserve"> Data factorability was assessed using the Kaiser-Meyer-Olkin (KMO) measure of sampling adequacy (which should ideally be </w:t>
      </w:r>
      <w:r w:rsidR="00F96A37" w:rsidRPr="00BD1B1B">
        <w:rPr>
          <w:color w:val="000000" w:themeColor="text1"/>
          <w:shd w:val="clear" w:color="auto" w:fill="FFFFFF"/>
        </w:rPr>
        <w:t>≥ .80)</w:t>
      </w:r>
      <w:r w:rsidR="00F96A37" w:rsidRPr="00BD1B1B">
        <w:rPr>
          <w:color w:val="000000" w:themeColor="text1"/>
        </w:rPr>
        <w:t xml:space="preserve"> </w:t>
      </w:r>
      <w:r w:rsidR="00F96A37" w:rsidRPr="00BD1B1B">
        <w:rPr>
          <w:color w:val="000000" w:themeColor="text1"/>
          <w:shd w:val="clear" w:color="auto" w:fill="FFFFFF"/>
        </w:rPr>
        <w:t>and Bartlett’s test of sphericity (which should be significant)</w:t>
      </w:r>
      <w:r w:rsidR="00925A62">
        <w:rPr>
          <w:color w:val="000000" w:themeColor="text1"/>
          <w:shd w:val="clear" w:color="auto" w:fill="FFFFFF"/>
        </w:rPr>
        <w:t xml:space="preserve"> (Hair et al., 2009)</w:t>
      </w:r>
      <w:r w:rsidR="00F96A37" w:rsidRPr="00BD1B1B">
        <w:rPr>
          <w:color w:val="000000" w:themeColor="text1"/>
          <w:shd w:val="clear" w:color="auto" w:fill="FFFFFF"/>
        </w:rPr>
        <w:t>. Principal-axis factoring was used for the EFAs as it yields results similar to commonly</w:t>
      </w:r>
      <w:r w:rsidR="00801E15">
        <w:rPr>
          <w:color w:val="000000" w:themeColor="text1"/>
          <w:shd w:val="clear" w:color="auto" w:fill="FFFFFF"/>
        </w:rPr>
        <w:t xml:space="preserve"> </w:t>
      </w:r>
      <w:r w:rsidR="00F96A37" w:rsidRPr="00BD1B1B">
        <w:rPr>
          <w:color w:val="000000" w:themeColor="text1"/>
          <w:shd w:val="clear" w:color="auto" w:fill="FFFFFF"/>
        </w:rPr>
        <w:t>used maximum likelihood estimation without assuming multivariate normality (</w:t>
      </w:r>
      <w:proofErr w:type="spellStart"/>
      <w:r w:rsidR="00F96A37" w:rsidRPr="00BD1B1B">
        <w:rPr>
          <w:color w:val="000000" w:themeColor="text1"/>
          <w:shd w:val="clear" w:color="auto" w:fill="FFFFFF"/>
        </w:rPr>
        <w:t>Fabrigar</w:t>
      </w:r>
      <w:proofErr w:type="spellEnd"/>
      <w:r w:rsidR="00F96A37" w:rsidRPr="00BD1B1B">
        <w:rPr>
          <w:color w:val="000000" w:themeColor="text1"/>
          <w:shd w:val="clear" w:color="auto" w:fill="FFFFFF"/>
        </w:rPr>
        <w:t xml:space="preserve"> et al., 1999; </w:t>
      </w:r>
      <w:proofErr w:type="spellStart"/>
      <w:r w:rsidR="00F96A37" w:rsidRPr="00BD1B1B">
        <w:rPr>
          <w:color w:val="000000" w:themeColor="text1"/>
          <w:shd w:val="clear" w:color="auto" w:fill="FFFFFF"/>
        </w:rPr>
        <w:t>Goretzko</w:t>
      </w:r>
      <w:proofErr w:type="spellEnd"/>
      <w:r w:rsidR="00832E23">
        <w:rPr>
          <w:color w:val="000000" w:themeColor="text1"/>
          <w:shd w:val="clear" w:color="auto" w:fill="FFFFFF"/>
        </w:rPr>
        <w:t>, Pham</w:t>
      </w:r>
      <w:r w:rsidR="00F96A37" w:rsidRPr="00BD1B1B">
        <w:rPr>
          <w:color w:val="000000" w:themeColor="text1"/>
          <w:shd w:val="clear" w:color="auto" w:fill="FFFFFF"/>
        </w:rPr>
        <w:t xml:space="preserve"> et al., 2020). Given </w:t>
      </w:r>
      <w:r w:rsidR="00A9198F" w:rsidRPr="00BD1B1B">
        <w:rPr>
          <w:color w:val="000000" w:themeColor="text1"/>
          <w:shd w:val="clear" w:color="auto" w:fill="FFFFFF"/>
        </w:rPr>
        <w:t>the</w:t>
      </w:r>
      <w:r w:rsidR="00F96A37" w:rsidRPr="00BD1B1B">
        <w:rPr>
          <w:color w:val="000000" w:themeColor="text1"/>
          <w:shd w:val="clear" w:color="auto" w:fill="FFFFFF"/>
        </w:rPr>
        <w:t xml:space="preserve"> expectation of a single orthogonal factor, a </w:t>
      </w:r>
      <w:proofErr w:type="spellStart"/>
      <w:r w:rsidR="00F96A37" w:rsidRPr="00BD1B1B">
        <w:rPr>
          <w:color w:val="000000" w:themeColor="text1"/>
          <w:shd w:val="clear" w:color="auto" w:fill="FFFFFF"/>
        </w:rPr>
        <w:t>quartimax</w:t>
      </w:r>
      <w:proofErr w:type="spellEnd"/>
      <w:r w:rsidR="00F96A37" w:rsidRPr="00BD1B1B">
        <w:rPr>
          <w:color w:val="000000" w:themeColor="text1"/>
          <w:shd w:val="clear" w:color="auto" w:fill="FFFFFF"/>
        </w:rPr>
        <w:t xml:space="preserve"> rotation was applied</w:t>
      </w:r>
      <w:r w:rsidR="00F96A37" w:rsidRPr="00BD1B1B">
        <w:rPr>
          <w:color w:val="000000" w:themeColor="text1"/>
        </w:rPr>
        <w:t xml:space="preserve"> (</w:t>
      </w:r>
      <w:proofErr w:type="spellStart"/>
      <w:r w:rsidR="00F96A37" w:rsidRPr="00BD1B1B">
        <w:rPr>
          <w:color w:val="000000" w:themeColor="text1"/>
        </w:rPr>
        <w:t>Pedhazur</w:t>
      </w:r>
      <w:proofErr w:type="spellEnd"/>
      <w:r w:rsidR="00F96A37" w:rsidRPr="00BD1B1B">
        <w:rPr>
          <w:color w:val="000000" w:themeColor="text1"/>
        </w:rPr>
        <w:t xml:space="preserve"> &amp; </w:t>
      </w:r>
      <w:proofErr w:type="spellStart"/>
      <w:r w:rsidR="00F96A37" w:rsidRPr="00BD1B1B">
        <w:rPr>
          <w:color w:val="000000" w:themeColor="text1"/>
        </w:rPr>
        <w:t>Schmelkin</w:t>
      </w:r>
      <w:proofErr w:type="spellEnd"/>
      <w:r w:rsidR="00F96A37" w:rsidRPr="00BD1B1B">
        <w:rPr>
          <w:color w:val="000000" w:themeColor="text1"/>
        </w:rPr>
        <w:t xml:space="preserve">, 1991). </w:t>
      </w:r>
    </w:p>
    <w:p w14:paraId="6E832B8B" w14:textId="57931088" w:rsidR="00C3292A" w:rsidRPr="00BD1B1B" w:rsidRDefault="00F96A37" w:rsidP="00A91F9E">
      <w:pPr>
        <w:spacing w:line="480" w:lineRule="auto"/>
        <w:ind w:firstLine="720"/>
        <w:rPr>
          <w:color w:val="000000" w:themeColor="text1"/>
          <w:shd w:val="clear" w:color="auto" w:fill="FFFFFF"/>
        </w:rPr>
      </w:pPr>
      <w:r w:rsidRPr="00BD1B1B">
        <w:rPr>
          <w:color w:val="000000" w:themeColor="text1"/>
        </w:rPr>
        <w:t xml:space="preserve">To estimate the number of factors to extract and factor structure adequacy, we examined fit statistics </w:t>
      </w:r>
      <w:r w:rsidR="00A9198F" w:rsidRPr="00BD1B1B">
        <w:rPr>
          <w:color w:val="000000" w:themeColor="text1"/>
          <w:lang w:val="en-US"/>
        </w:rPr>
        <w:t>using commonly</w:t>
      </w:r>
      <w:r w:rsidR="00801E15">
        <w:rPr>
          <w:color w:val="000000" w:themeColor="text1"/>
          <w:lang w:val="en-US"/>
        </w:rPr>
        <w:t xml:space="preserve"> </w:t>
      </w:r>
      <w:r w:rsidR="00A9198F" w:rsidRPr="00BD1B1B">
        <w:rPr>
          <w:color w:val="000000" w:themeColor="text1"/>
          <w:lang w:val="en-US"/>
        </w:rPr>
        <w:t>used fit indices (Finch, 2020). Specifically</w:t>
      </w:r>
      <w:r w:rsidR="00A9198F" w:rsidRPr="00BD1B1B">
        <w:rPr>
          <w:color w:val="000000" w:themeColor="text1"/>
          <w:shd w:val="clear" w:color="auto" w:fill="FFFFFF"/>
        </w:rPr>
        <w:t xml:space="preserve">, we used </w:t>
      </w:r>
      <w:r w:rsidR="00A9198F" w:rsidRPr="00BD1B1B">
        <w:rPr>
          <w:color w:val="000000" w:themeColor="text1"/>
          <w:lang w:val="en-US"/>
        </w:rPr>
        <w:t>the normed model chi-square (</w:t>
      </w:r>
      <w:r w:rsidR="00A9198F" w:rsidRPr="00BD1B1B">
        <w:rPr>
          <w:bCs/>
          <w:iCs/>
          <w:color w:val="000000" w:themeColor="text1"/>
          <w:shd w:val="clear" w:color="auto" w:fill="FFFFFF"/>
        </w:rPr>
        <w:t>χ</w:t>
      </w:r>
      <w:r w:rsidR="00A9198F" w:rsidRPr="00BD1B1B">
        <w:rPr>
          <w:bCs/>
          <w:color w:val="000000" w:themeColor="text1"/>
          <w:shd w:val="clear" w:color="auto" w:fill="FFFFFF"/>
        </w:rPr>
        <w:t>²</w:t>
      </w:r>
      <w:r w:rsidR="00A9198F" w:rsidRPr="00BD1B1B">
        <w:rPr>
          <w:color w:val="000000" w:themeColor="text1"/>
        </w:rPr>
        <w:t xml:space="preserve">/df; values &lt; 3.0 considered indicative of good fit), the </w:t>
      </w:r>
      <w:proofErr w:type="spellStart"/>
      <w:r w:rsidR="00A9198F" w:rsidRPr="00BD1B1B">
        <w:rPr>
          <w:rFonts w:asciiTheme="majorBidi" w:eastAsia="Arial Unicode MS" w:hAnsiTheme="majorBidi" w:cstheme="majorBidi"/>
          <w:color w:val="000000" w:themeColor="text1"/>
        </w:rPr>
        <w:t>Steiger</w:t>
      </w:r>
      <w:proofErr w:type="spellEnd"/>
      <w:r w:rsidR="00A9198F" w:rsidRPr="00BD1B1B">
        <w:rPr>
          <w:rFonts w:asciiTheme="majorBidi" w:eastAsia="Arial Unicode MS" w:hAnsiTheme="majorBidi" w:cstheme="majorBidi"/>
          <w:color w:val="000000" w:themeColor="text1"/>
        </w:rPr>
        <w:t>-Lind root mean square error of approximation (RMSEA) and its 90% CI (values close to .06 considered to be indicative of good fit and up to .08 indicative of adequate fit), the standardised root mean square residual (SRMR; values &lt; .09 indicative of good fit), and the Tucker-Lewis index (TLI; values close to or &gt; .95 indicative of good fit</w:t>
      </w:r>
      <w:r w:rsidR="00D34610">
        <w:rPr>
          <w:rFonts w:asciiTheme="majorBidi" w:eastAsia="Arial Unicode MS" w:hAnsiTheme="majorBidi" w:cstheme="majorBidi"/>
          <w:color w:val="000000" w:themeColor="text1"/>
        </w:rPr>
        <w:t>)</w:t>
      </w:r>
      <w:r w:rsidR="00A9198F" w:rsidRPr="00BD1B1B">
        <w:rPr>
          <w:rFonts w:asciiTheme="majorBidi" w:eastAsia="Arial Unicode MS" w:hAnsiTheme="majorBidi" w:cstheme="majorBidi"/>
          <w:color w:val="000000" w:themeColor="text1"/>
        </w:rPr>
        <w:t xml:space="preserve">, and the </w:t>
      </w:r>
      <w:r w:rsidR="00A9198F" w:rsidRPr="00BD1B1B">
        <w:rPr>
          <w:rFonts w:asciiTheme="majorBidi" w:eastAsia="Arial Unicode MS" w:hAnsiTheme="majorBidi" w:cstheme="majorBidi"/>
          <w:color w:val="000000" w:themeColor="text1"/>
        </w:rPr>
        <w:lastRenderedPageBreak/>
        <w:t>comparative fit index (CFI; values close to or &gt; .95 indicative of adequate fit</w:t>
      </w:r>
      <w:r w:rsidR="00D34610">
        <w:rPr>
          <w:rFonts w:asciiTheme="majorBidi" w:eastAsia="Arial Unicode MS" w:hAnsiTheme="majorBidi" w:cstheme="majorBidi"/>
          <w:color w:val="000000" w:themeColor="text1"/>
        </w:rPr>
        <w:t>) (</w:t>
      </w:r>
      <w:r w:rsidR="00A9198F" w:rsidRPr="00BD1B1B">
        <w:rPr>
          <w:rFonts w:asciiTheme="majorBidi" w:eastAsia="Arial Unicode MS" w:hAnsiTheme="majorBidi" w:cstheme="majorBidi"/>
          <w:color w:val="000000" w:themeColor="text1"/>
        </w:rPr>
        <w:t xml:space="preserve">Hu &amp; </w:t>
      </w:r>
      <w:proofErr w:type="spellStart"/>
      <w:r w:rsidR="00A9198F" w:rsidRPr="00BD1B1B">
        <w:rPr>
          <w:rFonts w:asciiTheme="majorBidi" w:eastAsia="Arial Unicode MS" w:hAnsiTheme="majorBidi" w:cstheme="majorBidi"/>
          <w:color w:val="000000" w:themeColor="text1"/>
        </w:rPr>
        <w:t>Bentler</w:t>
      </w:r>
      <w:proofErr w:type="spellEnd"/>
      <w:r w:rsidR="00A9198F" w:rsidRPr="00BD1B1B">
        <w:rPr>
          <w:rFonts w:asciiTheme="majorBidi" w:eastAsia="Arial Unicode MS" w:hAnsiTheme="majorBidi" w:cstheme="majorBidi"/>
          <w:color w:val="000000" w:themeColor="text1"/>
        </w:rPr>
        <w:t>, 1999</w:t>
      </w:r>
      <w:r w:rsidR="00D34610">
        <w:rPr>
          <w:rFonts w:asciiTheme="majorBidi" w:eastAsia="Arial Unicode MS" w:hAnsiTheme="majorBidi" w:cstheme="majorBidi"/>
          <w:color w:val="000000" w:themeColor="text1"/>
        </w:rPr>
        <w:t xml:space="preserve">; </w:t>
      </w:r>
      <w:proofErr w:type="spellStart"/>
      <w:r w:rsidR="00D34610">
        <w:rPr>
          <w:rFonts w:asciiTheme="majorBidi" w:eastAsia="Arial Unicode MS" w:hAnsiTheme="majorBidi" w:cstheme="majorBidi"/>
          <w:color w:val="000000" w:themeColor="text1"/>
        </w:rPr>
        <w:t>Steiger</w:t>
      </w:r>
      <w:proofErr w:type="spellEnd"/>
      <w:r w:rsidR="00D34610">
        <w:rPr>
          <w:rFonts w:asciiTheme="majorBidi" w:eastAsia="Arial Unicode MS" w:hAnsiTheme="majorBidi" w:cstheme="majorBidi"/>
          <w:color w:val="000000" w:themeColor="text1"/>
        </w:rPr>
        <w:t>, 2007</w:t>
      </w:r>
      <w:r w:rsidR="00A9198F" w:rsidRPr="00BD1B1B">
        <w:rPr>
          <w:rFonts w:asciiTheme="majorBidi" w:eastAsia="Arial Unicode MS" w:hAnsiTheme="majorBidi" w:cstheme="majorBidi"/>
          <w:color w:val="000000" w:themeColor="text1"/>
        </w:rPr>
        <w:t xml:space="preserve">). </w:t>
      </w:r>
      <w:r w:rsidR="00A9198F" w:rsidRPr="00BD1B1B">
        <w:rPr>
          <w:color w:val="000000" w:themeColor="text1"/>
          <w:lang w:val="en-US"/>
        </w:rPr>
        <w:t>Corrections</w:t>
      </w:r>
      <w:r w:rsidR="00A9198F" w:rsidRPr="00BD1B1B">
        <w:rPr>
          <w:color w:val="000000" w:themeColor="text1"/>
        </w:rPr>
        <w:t xml:space="preserve"> to fit indices were not required as </w:t>
      </w:r>
      <w:r w:rsidR="00A9198F" w:rsidRPr="00BD1B1B">
        <w:rPr>
          <w:color w:val="000000" w:themeColor="text1"/>
          <w:lang w:val="en-US"/>
        </w:rPr>
        <w:t xml:space="preserve">EFA is robust to violations of univariate and multivariate normality (Curran et al., 1996). </w:t>
      </w:r>
      <w:r w:rsidRPr="00BD1B1B">
        <w:rPr>
          <w:color w:val="000000" w:themeColor="text1"/>
        </w:rPr>
        <w:t xml:space="preserve">Item retention was based on </w:t>
      </w:r>
      <w:r w:rsidR="00A91F9E" w:rsidRPr="00BD1B1B">
        <w:rPr>
          <w:color w:val="000000" w:themeColor="text1"/>
        </w:rPr>
        <w:t>the</w:t>
      </w:r>
      <w:r w:rsidRPr="00BD1B1B">
        <w:rPr>
          <w:color w:val="000000" w:themeColor="text1"/>
        </w:rPr>
        <w:t xml:space="preserve"> recommendation that items with “fair” loadings </w:t>
      </w:r>
      <w:r w:rsidRPr="00BD1B1B">
        <w:rPr>
          <w:color w:val="000000" w:themeColor="text1"/>
          <w:shd w:val="clear" w:color="auto" w:fill="FFFFFF"/>
        </w:rPr>
        <w:t xml:space="preserve">and above </w:t>
      </w:r>
      <w:r w:rsidRPr="00BD1B1B">
        <w:rPr>
          <w:color w:val="000000" w:themeColor="text1"/>
        </w:rPr>
        <w:t xml:space="preserve">(i.e., </w:t>
      </w:r>
      <w:r w:rsidRPr="00BD1B1B">
        <w:rPr>
          <w:color w:val="000000" w:themeColor="text1"/>
          <w:shd w:val="clear" w:color="auto" w:fill="FFFFFF"/>
        </w:rPr>
        <w:t>≥ .33)</w:t>
      </w:r>
      <w:r w:rsidR="00A91F9E" w:rsidRPr="00BD1B1B">
        <w:rPr>
          <w:color w:val="000000" w:themeColor="text1"/>
          <w:shd w:val="clear" w:color="auto" w:fill="FFFFFF"/>
        </w:rPr>
        <w:t xml:space="preserve"> and with low inter-item correlations (suggestive of low item redundancy) as indicated by the anti-image correlation matrix</w:t>
      </w:r>
      <w:r w:rsidRPr="00BD1B1B">
        <w:rPr>
          <w:color w:val="000000" w:themeColor="text1"/>
          <w:shd w:val="clear" w:color="auto" w:fill="FFFFFF"/>
        </w:rPr>
        <w:t xml:space="preserve"> should be retained</w:t>
      </w:r>
      <w:r w:rsidR="00A91F9E" w:rsidRPr="00BD1B1B">
        <w:rPr>
          <w:color w:val="000000" w:themeColor="text1"/>
          <w:shd w:val="clear" w:color="auto" w:fill="FFFFFF"/>
        </w:rPr>
        <w:t xml:space="preserve"> (</w:t>
      </w:r>
      <w:proofErr w:type="spellStart"/>
      <w:r w:rsidR="00A91F9E" w:rsidRPr="00BD1B1B">
        <w:rPr>
          <w:color w:val="000000" w:themeColor="text1"/>
          <w:shd w:val="clear" w:color="auto" w:fill="FFFFFF"/>
        </w:rPr>
        <w:t>Comrey</w:t>
      </w:r>
      <w:proofErr w:type="spellEnd"/>
      <w:r w:rsidR="00A91F9E" w:rsidRPr="00BD1B1B">
        <w:rPr>
          <w:color w:val="000000" w:themeColor="text1"/>
          <w:shd w:val="clear" w:color="auto" w:fill="FFFFFF"/>
        </w:rPr>
        <w:t xml:space="preserve"> &amp; Lee, 1992; Tabachnick &amp; Fidell, 2013). </w:t>
      </w:r>
      <w:r w:rsidR="00A9198F" w:rsidRPr="00BD1B1B">
        <w:rPr>
          <w:color w:val="000000" w:themeColor="text1"/>
          <w:shd w:val="clear" w:color="auto" w:fill="FFFFFF"/>
        </w:rPr>
        <w:t>We also assessed</w:t>
      </w:r>
      <w:r w:rsidRPr="00BD1B1B">
        <w:rPr>
          <w:color w:val="000000" w:themeColor="text1"/>
          <w:shd w:val="clear" w:color="auto" w:fill="FFFFFF"/>
        </w:rPr>
        <w:t xml:space="preserve"> the degree of factor similarity across women and men using Tucker’s (1951) </w:t>
      </w:r>
      <w:r w:rsidRPr="00BD1B1B">
        <w:rPr>
          <w:color w:val="000000" w:themeColor="text1"/>
        </w:rPr>
        <w:t xml:space="preserve">congruence coefficient, with values between .85 and .94 corresponding to fair similarity across groups and values </w:t>
      </w:r>
      <w:r w:rsidRPr="00BD1B1B">
        <w:rPr>
          <w:color w:val="000000" w:themeColor="text1"/>
          <w:shd w:val="clear" w:color="auto" w:fill="FFFFFF"/>
        </w:rPr>
        <w:t>≥ .95 suggesting that factor structures can be considered equal across groups (Lorenzo-</w:t>
      </w:r>
      <w:proofErr w:type="spellStart"/>
      <w:r w:rsidRPr="00BD1B1B">
        <w:rPr>
          <w:color w:val="000000" w:themeColor="text1"/>
          <w:shd w:val="clear" w:color="auto" w:fill="FFFFFF"/>
        </w:rPr>
        <w:t>Seva</w:t>
      </w:r>
      <w:proofErr w:type="spellEnd"/>
      <w:r w:rsidRPr="00BD1B1B">
        <w:rPr>
          <w:color w:val="000000" w:themeColor="text1"/>
          <w:shd w:val="clear" w:color="auto" w:fill="FFFFFF"/>
        </w:rPr>
        <w:t xml:space="preserve"> &amp; ten Berge, 2006). </w:t>
      </w:r>
    </w:p>
    <w:p w14:paraId="4360C14E" w14:textId="0CE1805C" w:rsidR="00F96A37" w:rsidRPr="008E7290" w:rsidRDefault="00A9198F" w:rsidP="008E7290">
      <w:pPr>
        <w:spacing w:line="480" w:lineRule="auto"/>
        <w:ind w:firstLine="720"/>
        <w:rPr>
          <w:rFonts w:asciiTheme="majorBidi" w:hAnsiTheme="majorBidi" w:cstheme="majorBidi"/>
          <w:noProof/>
          <w:color w:val="000000" w:themeColor="text1"/>
        </w:rPr>
      </w:pPr>
      <w:r w:rsidRPr="00BD1B1B">
        <w:rPr>
          <w:color w:val="000000" w:themeColor="text1"/>
          <w:shd w:val="clear" w:color="auto" w:fill="FFFFFF"/>
        </w:rPr>
        <w:t>Internal consistency</w:t>
      </w:r>
      <w:r w:rsidRPr="00BD1B1B">
        <w:rPr>
          <w:rFonts w:asciiTheme="majorBidi" w:eastAsia="Arial Unicode MS" w:hAnsiTheme="majorBidi" w:cstheme="majorBidi"/>
          <w:noProof/>
          <w:color w:val="000000" w:themeColor="text1"/>
        </w:rPr>
        <w:t xml:space="preserve"> was assessed using McDonald’s </w:t>
      </w:r>
      <w:r w:rsidRPr="00BD1B1B">
        <w:rPr>
          <w:bCs/>
          <w:color w:val="000000" w:themeColor="text1"/>
        </w:rPr>
        <w:t>ω</w:t>
      </w:r>
      <w:r w:rsidRPr="00BD1B1B">
        <w:rPr>
          <w:rFonts w:eastAsia="Arial Unicode MS"/>
          <w:color w:val="000000" w:themeColor="text1"/>
          <w:shd w:val="clear" w:color="auto" w:fill="FFFFFF"/>
        </w:rPr>
        <w:t xml:space="preserve"> </w:t>
      </w:r>
      <w:r w:rsidRPr="00BD1B1B">
        <w:rPr>
          <w:rFonts w:asciiTheme="majorBidi" w:eastAsia="Arial Unicode MS" w:hAnsiTheme="majorBidi" w:cstheme="majorBidi"/>
          <w:color w:val="000000" w:themeColor="text1"/>
        </w:rPr>
        <w:t xml:space="preserve">and its associated 95% CI, with values greater than </w:t>
      </w:r>
      <w:r w:rsidRPr="00BD1B1B">
        <w:rPr>
          <w:rFonts w:asciiTheme="majorBidi" w:hAnsiTheme="majorBidi" w:cstheme="majorBidi"/>
          <w:color w:val="000000" w:themeColor="text1"/>
        </w:rPr>
        <w:t xml:space="preserve">.70 reflecting adequate internal reliability </w:t>
      </w:r>
      <w:r w:rsidRPr="00BD1B1B">
        <w:rPr>
          <w:rFonts w:asciiTheme="majorBidi" w:hAnsiTheme="majorBidi" w:cstheme="majorBidi"/>
          <w:noProof/>
          <w:color w:val="000000" w:themeColor="text1"/>
        </w:rPr>
        <w:t>(Dunn et al., 2014).</w:t>
      </w:r>
      <w:r w:rsidR="008E7290">
        <w:rPr>
          <w:rFonts w:asciiTheme="majorBidi" w:hAnsiTheme="majorBidi" w:cstheme="majorBidi"/>
          <w:noProof/>
          <w:color w:val="000000" w:themeColor="text1"/>
        </w:rPr>
        <w:t xml:space="preserve"> </w:t>
      </w:r>
      <w:r w:rsidR="002D7A96" w:rsidRPr="008E7290">
        <w:rPr>
          <w:rFonts w:asciiTheme="majorBidi" w:hAnsiTheme="majorBidi" w:cstheme="majorBidi"/>
          <w:noProof/>
          <w:color w:val="000000" w:themeColor="text1"/>
        </w:rPr>
        <w:t xml:space="preserve">Specifically, we computed hierarhical </w:t>
      </w:r>
      <w:r w:rsidR="002D7A96" w:rsidRPr="008E7290">
        <w:rPr>
          <w:bCs/>
          <w:color w:val="000000" w:themeColor="text1"/>
        </w:rPr>
        <w:t xml:space="preserve">ω using the </w:t>
      </w:r>
      <w:proofErr w:type="spellStart"/>
      <w:r w:rsidR="002D7A96" w:rsidRPr="008E7290">
        <w:rPr>
          <w:bCs/>
          <w:i/>
          <w:color w:val="000000" w:themeColor="text1"/>
        </w:rPr>
        <w:t>semTools</w:t>
      </w:r>
      <w:proofErr w:type="spellEnd"/>
      <w:r w:rsidR="002D7A96" w:rsidRPr="008E7290">
        <w:rPr>
          <w:bCs/>
          <w:color w:val="000000" w:themeColor="text1"/>
        </w:rPr>
        <w:t xml:space="preserve"> package for </w:t>
      </w:r>
      <w:r w:rsidR="002D7A96" w:rsidRPr="008E7290">
        <w:rPr>
          <w:bCs/>
          <w:i/>
          <w:color w:val="000000" w:themeColor="text1"/>
        </w:rPr>
        <w:t>R</w:t>
      </w:r>
      <w:r w:rsidR="002D7A96" w:rsidRPr="008E7290">
        <w:rPr>
          <w:bCs/>
          <w:color w:val="000000" w:themeColor="text1"/>
        </w:rPr>
        <w:t xml:space="preserve"> (Jorgensen et al., 2018), which allows for models that do not fit the data perfectly (Kelley &amp; </w:t>
      </w:r>
      <w:proofErr w:type="spellStart"/>
      <w:r w:rsidR="002D7A96" w:rsidRPr="008E7290">
        <w:rPr>
          <w:bCs/>
          <w:color w:val="000000" w:themeColor="text1"/>
        </w:rPr>
        <w:t>Pornprasertmanit</w:t>
      </w:r>
      <w:proofErr w:type="spellEnd"/>
      <w:r w:rsidR="002D7A96" w:rsidRPr="008E7290">
        <w:rPr>
          <w:bCs/>
          <w:color w:val="000000" w:themeColor="text1"/>
        </w:rPr>
        <w:t>, 2016).</w:t>
      </w:r>
      <w:r w:rsidR="008E7290">
        <w:rPr>
          <w:bCs/>
          <w:color w:val="000000" w:themeColor="text1"/>
        </w:rPr>
        <w:t xml:space="preserve"> McDonald’s </w:t>
      </w:r>
      <w:r w:rsidR="008E7290" w:rsidRPr="00BD1B1B">
        <w:rPr>
          <w:bCs/>
          <w:color w:val="000000" w:themeColor="text1"/>
        </w:rPr>
        <w:t>ω</w:t>
      </w:r>
      <w:r w:rsidR="008E7290">
        <w:rPr>
          <w:bCs/>
          <w:color w:val="000000" w:themeColor="text1"/>
        </w:rPr>
        <w:t xml:space="preserve"> was selected as a measure of internal consistency because of known problems with the use of Cronbach’s </w:t>
      </w:r>
      <w:r w:rsidR="008E7290">
        <w:rPr>
          <w:bCs/>
          <w:color w:val="000000" w:themeColor="text1"/>
        </w:rPr>
        <w:sym w:font="Symbol" w:char="F061"/>
      </w:r>
      <w:r w:rsidR="008E7290">
        <w:rPr>
          <w:bCs/>
          <w:color w:val="000000" w:themeColor="text1"/>
        </w:rPr>
        <w:t xml:space="preserve"> (e.g., </w:t>
      </w:r>
      <w:proofErr w:type="spellStart"/>
      <w:r w:rsidR="008E7290">
        <w:rPr>
          <w:bCs/>
          <w:color w:val="000000" w:themeColor="text1"/>
        </w:rPr>
        <w:t>McNeish</w:t>
      </w:r>
      <w:proofErr w:type="spellEnd"/>
      <w:r w:rsidR="008E7290">
        <w:rPr>
          <w:bCs/>
          <w:color w:val="000000" w:themeColor="text1"/>
        </w:rPr>
        <w:t xml:space="preserve">, 2018) and because </w:t>
      </w:r>
      <w:r w:rsidR="008E7290" w:rsidRPr="00BD1B1B">
        <w:rPr>
          <w:bCs/>
          <w:color w:val="000000" w:themeColor="text1"/>
        </w:rPr>
        <w:t>ω</w:t>
      </w:r>
      <w:r w:rsidR="008E7290">
        <w:rPr>
          <w:bCs/>
          <w:color w:val="000000" w:themeColor="text1"/>
        </w:rPr>
        <w:t xml:space="preserve"> does not suffer from the same limitations (Dunn et al., 2014).</w:t>
      </w:r>
      <w:r w:rsidR="002D7A96" w:rsidRPr="008E7290">
        <w:rPr>
          <w:bCs/>
          <w:color w:val="000000" w:themeColor="text1"/>
        </w:rPr>
        <w:t xml:space="preserve"> </w:t>
      </w:r>
      <w:r w:rsidR="00C3292A" w:rsidRPr="00BD1B1B">
        <w:rPr>
          <w:rFonts w:asciiTheme="majorBidi" w:hAnsiTheme="majorBidi" w:cstheme="majorBidi"/>
          <w:noProof/>
          <w:color w:val="000000" w:themeColor="text1"/>
        </w:rPr>
        <w:t>C</w:t>
      </w:r>
      <w:r w:rsidRPr="00BD1B1B">
        <w:rPr>
          <w:rFonts w:asciiTheme="majorBidi" w:hAnsiTheme="majorBidi" w:cstheme="majorBidi"/>
          <w:noProof/>
          <w:color w:val="000000" w:themeColor="text1"/>
        </w:rPr>
        <w:t>onstruct validity was assessed using bivariate correlations between BAOS scores, BMI, and BAOS-2 scores</w:t>
      </w:r>
      <w:r w:rsidR="00FF62A7" w:rsidRPr="00BD1B1B">
        <w:rPr>
          <w:rFonts w:asciiTheme="majorBidi" w:hAnsiTheme="majorBidi" w:cstheme="majorBidi"/>
          <w:noProof/>
          <w:color w:val="000000" w:themeColor="text1"/>
        </w:rPr>
        <w:t>, with effect sizes interpreted based on Cohen’s (1992) standards</w:t>
      </w:r>
      <w:r w:rsidRPr="00BD1B1B">
        <w:rPr>
          <w:rFonts w:asciiTheme="majorBidi" w:hAnsiTheme="majorBidi" w:cstheme="majorBidi"/>
          <w:noProof/>
          <w:color w:val="000000" w:themeColor="text1"/>
        </w:rPr>
        <w:t xml:space="preserve">. </w:t>
      </w:r>
      <w:r w:rsidR="00C3292A" w:rsidRPr="00BD1B1B">
        <w:rPr>
          <w:rFonts w:asciiTheme="majorBidi" w:hAnsiTheme="majorBidi" w:cstheme="majorBidi"/>
          <w:noProof/>
          <w:color w:val="000000" w:themeColor="text1"/>
        </w:rPr>
        <w:t xml:space="preserve">Finally, </w:t>
      </w:r>
      <w:r w:rsidR="00C3292A" w:rsidRPr="00BD1B1B">
        <w:rPr>
          <w:color w:val="000000" w:themeColor="text1"/>
        </w:rPr>
        <w:t xml:space="preserve">intraclass correlation coefficients (ICCs; with higher values preferred; Charter &amp; Feldt, 2001; </w:t>
      </w:r>
      <w:proofErr w:type="spellStart"/>
      <w:r w:rsidR="00C3292A" w:rsidRPr="00BD1B1B">
        <w:rPr>
          <w:color w:val="000000" w:themeColor="text1"/>
        </w:rPr>
        <w:t>Shrout</w:t>
      </w:r>
      <w:proofErr w:type="spellEnd"/>
      <w:r w:rsidR="00C3292A" w:rsidRPr="00BD1B1B">
        <w:rPr>
          <w:color w:val="000000" w:themeColor="text1"/>
        </w:rPr>
        <w:t xml:space="preserve">, 1998) and </w:t>
      </w:r>
      <w:r w:rsidR="00AF1FC2" w:rsidRPr="00BD1B1B">
        <w:rPr>
          <w:color w:val="000000" w:themeColor="text1"/>
        </w:rPr>
        <w:t xml:space="preserve">a </w:t>
      </w:r>
      <w:r w:rsidR="00C3292A" w:rsidRPr="00BD1B1B">
        <w:rPr>
          <w:color w:val="000000" w:themeColor="text1"/>
        </w:rPr>
        <w:t xml:space="preserve">paired-samples </w:t>
      </w:r>
      <w:r w:rsidR="00C3292A" w:rsidRPr="00BD1B1B">
        <w:rPr>
          <w:i/>
          <w:iCs/>
          <w:color w:val="000000" w:themeColor="text1"/>
        </w:rPr>
        <w:t>t</w:t>
      </w:r>
      <w:r w:rsidR="00C3292A" w:rsidRPr="00BD1B1B">
        <w:rPr>
          <w:color w:val="000000" w:themeColor="text1"/>
        </w:rPr>
        <w:t xml:space="preserve">-test to estimate the </w:t>
      </w:r>
      <w:r w:rsidR="00AF1FC2" w:rsidRPr="00BD1B1B">
        <w:rPr>
          <w:color w:val="000000" w:themeColor="text1"/>
        </w:rPr>
        <w:t>test-retest stability</w:t>
      </w:r>
      <w:r w:rsidR="00C3292A" w:rsidRPr="00BD1B1B">
        <w:rPr>
          <w:color w:val="000000" w:themeColor="text1"/>
        </w:rPr>
        <w:t xml:space="preserve"> of BAOS-2 scores a</w:t>
      </w:r>
      <w:r w:rsidR="00AF1FC2" w:rsidRPr="00BD1B1B">
        <w:rPr>
          <w:color w:val="000000" w:themeColor="text1"/>
        </w:rPr>
        <w:t>fter</w:t>
      </w:r>
      <w:r w:rsidR="00C3292A" w:rsidRPr="00BD1B1B">
        <w:rPr>
          <w:color w:val="000000" w:themeColor="text1"/>
        </w:rPr>
        <w:t xml:space="preserve"> four weeks.</w:t>
      </w:r>
    </w:p>
    <w:p w14:paraId="4BAC36ED" w14:textId="34060C86" w:rsidR="00A9198F" w:rsidRPr="00A9198F" w:rsidRDefault="00140199" w:rsidP="00F217F9">
      <w:pPr>
        <w:pStyle w:val="Heading3"/>
      </w:pPr>
      <w:r>
        <w:t xml:space="preserve">2.2.2. </w:t>
      </w:r>
      <w:r w:rsidR="00A9198F">
        <w:t>Results</w:t>
      </w:r>
      <w:r w:rsidR="00567B1E">
        <w:t xml:space="preserve"> and Discussion</w:t>
      </w:r>
    </w:p>
    <w:p w14:paraId="516B3FEC" w14:textId="77777777" w:rsidR="00F217F9" w:rsidRDefault="00DC6C4E" w:rsidP="00F217F9">
      <w:pPr>
        <w:pStyle w:val="Heading4"/>
      </w:pPr>
      <w:r>
        <w:tab/>
      </w:r>
      <w:r w:rsidR="00140199">
        <w:t xml:space="preserve">2.2.2.1. </w:t>
      </w:r>
      <w:r w:rsidRPr="00167A16">
        <w:t>Factor analysis with women</w:t>
      </w:r>
      <w:r>
        <w:t>.</w:t>
      </w:r>
      <w:r w:rsidR="003D2476">
        <w:t xml:space="preserve"> </w:t>
      </w:r>
    </w:p>
    <w:p w14:paraId="73519436" w14:textId="05275818" w:rsidR="00A91F9E" w:rsidRPr="00A91F9E" w:rsidRDefault="003D2476" w:rsidP="00A91F9E">
      <w:pPr>
        <w:spacing w:line="480" w:lineRule="auto"/>
        <w:rPr>
          <w:color w:val="222222"/>
          <w:shd w:val="clear" w:color="auto" w:fill="FFFFFF"/>
        </w:rPr>
      </w:pPr>
      <w:r w:rsidRPr="00AD7285">
        <w:rPr>
          <w:bCs/>
        </w:rPr>
        <w:t xml:space="preserve">For </w:t>
      </w:r>
      <w:r>
        <w:rPr>
          <w:bCs/>
        </w:rPr>
        <w:t>women</w:t>
      </w:r>
      <w:r w:rsidRPr="00AD7285">
        <w:rPr>
          <w:bCs/>
        </w:rPr>
        <w:t>, Bartlett’s test of sphericity, χ</w:t>
      </w:r>
      <w:r w:rsidRPr="00EE61B5">
        <w:rPr>
          <w:bCs/>
          <w:vertAlign w:val="superscript"/>
        </w:rPr>
        <w:t>2</w:t>
      </w:r>
      <w:r w:rsidRPr="00AD7285">
        <w:rPr>
          <w:bCs/>
        </w:rPr>
        <w:t>(</w:t>
      </w:r>
      <w:r>
        <w:rPr>
          <w:bCs/>
        </w:rPr>
        <w:t>78</w:t>
      </w:r>
      <w:r w:rsidRPr="00AD7285">
        <w:rPr>
          <w:bCs/>
        </w:rPr>
        <w:t xml:space="preserve">) = </w:t>
      </w:r>
      <w:r>
        <w:rPr>
          <w:bCs/>
        </w:rPr>
        <w:t>2791.1</w:t>
      </w:r>
      <w:r w:rsidRPr="00AD7285">
        <w:rPr>
          <w:bCs/>
        </w:rPr>
        <w:t xml:space="preserve">, </w:t>
      </w:r>
      <w:r w:rsidRPr="00EE61B5">
        <w:rPr>
          <w:bCs/>
          <w:i/>
          <w:iCs/>
        </w:rPr>
        <w:t>p</w:t>
      </w:r>
      <w:r w:rsidRPr="00AD7285">
        <w:rPr>
          <w:bCs/>
        </w:rPr>
        <w:t xml:space="preserve"> &lt; .001, and the KMO </w:t>
      </w:r>
      <w:r>
        <w:rPr>
          <w:bCs/>
        </w:rPr>
        <w:t>(</w:t>
      </w:r>
      <w:r w:rsidRPr="00AD7285">
        <w:rPr>
          <w:bCs/>
        </w:rPr>
        <w:t>.</w:t>
      </w:r>
      <w:r>
        <w:rPr>
          <w:bCs/>
        </w:rPr>
        <w:t>96)</w:t>
      </w:r>
      <w:r w:rsidRPr="00AD7285">
        <w:rPr>
          <w:bCs/>
        </w:rPr>
        <w:t xml:space="preserve"> indicated that the </w:t>
      </w:r>
      <w:r>
        <w:rPr>
          <w:bCs/>
        </w:rPr>
        <w:t>BAOS-2</w:t>
      </w:r>
      <w:r w:rsidRPr="00AD7285">
        <w:rPr>
          <w:bCs/>
        </w:rPr>
        <w:t xml:space="preserve"> items had adequate common variance for factor analysis. The results of the EFA revealed </w:t>
      </w:r>
      <w:r>
        <w:rPr>
          <w:bCs/>
        </w:rPr>
        <w:t>a single</w:t>
      </w:r>
      <w:r w:rsidRPr="00AD7285">
        <w:rPr>
          <w:bCs/>
        </w:rPr>
        <w:t xml:space="preserve"> factor with λ &gt; 1.0</w:t>
      </w:r>
      <w:r>
        <w:rPr>
          <w:bCs/>
        </w:rPr>
        <w:t xml:space="preserve"> (</w:t>
      </w:r>
      <w:r w:rsidRPr="00AD7285">
        <w:rPr>
          <w:bCs/>
        </w:rPr>
        <w:t>λ</w:t>
      </w:r>
      <w:r w:rsidRPr="00EE61B5">
        <w:rPr>
          <w:bCs/>
          <w:vertAlign w:val="subscript"/>
        </w:rPr>
        <w:t>1</w:t>
      </w:r>
      <w:r>
        <w:rPr>
          <w:bCs/>
        </w:rPr>
        <w:t xml:space="preserve"> =</w:t>
      </w:r>
      <w:r w:rsidRPr="00AD7285">
        <w:rPr>
          <w:bCs/>
        </w:rPr>
        <w:t xml:space="preserve"> </w:t>
      </w:r>
      <w:r>
        <w:rPr>
          <w:bCs/>
        </w:rPr>
        <w:t xml:space="preserve">7.97, </w:t>
      </w:r>
      <w:r w:rsidRPr="00AD7285">
        <w:rPr>
          <w:bCs/>
        </w:rPr>
        <w:t>λ</w:t>
      </w:r>
      <w:r>
        <w:rPr>
          <w:bCs/>
          <w:vertAlign w:val="subscript"/>
        </w:rPr>
        <w:t xml:space="preserve">2 </w:t>
      </w:r>
      <w:r>
        <w:rPr>
          <w:bCs/>
        </w:rPr>
        <w:t xml:space="preserve">= 0.79). </w:t>
      </w:r>
      <w:r w:rsidRPr="00AD7285">
        <w:rPr>
          <w:bCs/>
        </w:rPr>
        <w:t xml:space="preserve">As such, we </w:t>
      </w:r>
      <w:r w:rsidRPr="00AD7285">
        <w:rPr>
          <w:bCs/>
        </w:rPr>
        <w:lastRenderedPageBreak/>
        <w:t>retained one factor, which explained 5</w:t>
      </w:r>
      <w:r>
        <w:rPr>
          <w:bCs/>
        </w:rPr>
        <w:t>8.2</w:t>
      </w:r>
      <w:r w:rsidRPr="00AD7285">
        <w:rPr>
          <w:bCs/>
        </w:rPr>
        <w:t>%</w:t>
      </w:r>
      <w:r>
        <w:rPr>
          <w:bCs/>
        </w:rPr>
        <w:t xml:space="preserve"> </w:t>
      </w:r>
      <w:r w:rsidRPr="00AD7285">
        <w:rPr>
          <w:bCs/>
        </w:rPr>
        <w:t>of the common variance. The fit indices for this model were</w:t>
      </w:r>
      <w:r>
        <w:rPr>
          <w:bCs/>
        </w:rPr>
        <w:t xml:space="preserve"> adequate</w:t>
      </w:r>
      <w:r w:rsidRPr="00AD7285">
        <w:rPr>
          <w:bCs/>
        </w:rPr>
        <w:t>: χ</w:t>
      </w:r>
      <w:r w:rsidRPr="00EE61B5">
        <w:rPr>
          <w:bCs/>
          <w:vertAlign w:val="superscript"/>
        </w:rPr>
        <w:t>2</w:t>
      </w:r>
      <w:r w:rsidRPr="00AD7285">
        <w:rPr>
          <w:bCs/>
        </w:rPr>
        <w:t>(</w:t>
      </w:r>
      <w:r>
        <w:rPr>
          <w:bCs/>
        </w:rPr>
        <w:t>65</w:t>
      </w:r>
      <w:r w:rsidRPr="00AD7285">
        <w:rPr>
          <w:bCs/>
        </w:rPr>
        <w:t xml:space="preserve">) = </w:t>
      </w:r>
      <w:r>
        <w:rPr>
          <w:bCs/>
        </w:rPr>
        <w:t>209.99</w:t>
      </w:r>
      <w:r w:rsidRPr="00AD7285">
        <w:rPr>
          <w:bCs/>
        </w:rPr>
        <w:t>,</w:t>
      </w:r>
      <w:r w:rsidRPr="0068346D">
        <w:rPr>
          <w:bCs/>
          <w:i/>
          <w:iCs/>
        </w:rPr>
        <w:t xml:space="preserve"> p</w:t>
      </w:r>
      <w:r w:rsidRPr="00AD7285">
        <w:rPr>
          <w:bCs/>
        </w:rPr>
        <w:t xml:space="preserve"> &lt; .001,</w:t>
      </w:r>
      <w:r>
        <w:rPr>
          <w:bCs/>
        </w:rPr>
        <w:t xml:space="preserve"> </w:t>
      </w:r>
      <w:r w:rsidRPr="00AD7285">
        <w:rPr>
          <w:bCs/>
        </w:rPr>
        <w:t>χ</w:t>
      </w:r>
      <w:r w:rsidRPr="00EE61B5">
        <w:rPr>
          <w:bCs/>
          <w:vertAlign w:val="superscript"/>
        </w:rPr>
        <w:t>2</w:t>
      </w:r>
      <w:r w:rsidRPr="008B0C6E">
        <w:rPr>
          <w:bCs/>
          <w:vertAlign w:val="subscript"/>
        </w:rPr>
        <w:t>normed</w:t>
      </w:r>
      <w:r w:rsidRPr="00AD7285">
        <w:rPr>
          <w:bCs/>
        </w:rPr>
        <w:t xml:space="preserve"> </w:t>
      </w:r>
      <w:r>
        <w:rPr>
          <w:bCs/>
        </w:rPr>
        <w:t xml:space="preserve">= 3.23, </w:t>
      </w:r>
      <w:r w:rsidRPr="00AD7285">
        <w:rPr>
          <w:bCs/>
        </w:rPr>
        <w:t>CFI = .</w:t>
      </w:r>
      <w:r>
        <w:rPr>
          <w:bCs/>
        </w:rPr>
        <w:t>947</w:t>
      </w:r>
      <w:r w:rsidRPr="00AD7285">
        <w:rPr>
          <w:bCs/>
        </w:rPr>
        <w:t>, TLI = .</w:t>
      </w:r>
      <w:r>
        <w:rPr>
          <w:bCs/>
        </w:rPr>
        <w:t>936</w:t>
      </w:r>
      <w:r w:rsidRPr="00AD7285">
        <w:rPr>
          <w:bCs/>
        </w:rPr>
        <w:t>, RMSEA = .</w:t>
      </w:r>
      <w:r>
        <w:rPr>
          <w:bCs/>
        </w:rPr>
        <w:t>086</w:t>
      </w:r>
      <w:r w:rsidRPr="00AD7285">
        <w:rPr>
          <w:bCs/>
        </w:rPr>
        <w:t xml:space="preserve"> (90% CI = .</w:t>
      </w:r>
      <w:r>
        <w:rPr>
          <w:bCs/>
        </w:rPr>
        <w:t>073</w:t>
      </w:r>
      <w:r w:rsidRPr="00AD7285">
        <w:rPr>
          <w:bCs/>
        </w:rPr>
        <w:t>, .</w:t>
      </w:r>
      <w:r>
        <w:rPr>
          <w:bCs/>
        </w:rPr>
        <w:t>100</w:t>
      </w:r>
      <w:r w:rsidRPr="00AD7285">
        <w:rPr>
          <w:bCs/>
        </w:rPr>
        <w:t>), SRMR = .</w:t>
      </w:r>
      <w:r>
        <w:rPr>
          <w:bCs/>
        </w:rPr>
        <w:t>04</w:t>
      </w:r>
      <w:r w:rsidRPr="00AD7285">
        <w:rPr>
          <w:bCs/>
        </w:rPr>
        <w:t xml:space="preserve">. </w:t>
      </w:r>
      <w:r w:rsidRPr="003D2476">
        <w:rPr>
          <w:bCs/>
        </w:rPr>
        <w:t xml:space="preserve">All 13 </w:t>
      </w:r>
      <w:r w:rsidR="00B37309">
        <w:rPr>
          <w:bCs/>
        </w:rPr>
        <w:t xml:space="preserve">items </w:t>
      </w:r>
      <w:r w:rsidRPr="003D2476">
        <w:rPr>
          <w:bCs/>
        </w:rPr>
        <w:t xml:space="preserve">loaded strongly onto the extracted factor (item-factor loadings </w:t>
      </w:r>
      <w:r w:rsidRPr="003D2476">
        <w:rPr>
          <w:color w:val="222222"/>
          <w:shd w:val="clear" w:color="auto" w:fill="FFFFFF"/>
        </w:rPr>
        <w:t>≥</w:t>
      </w:r>
      <w:r>
        <w:rPr>
          <w:color w:val="222222"/>
          <w:shd w:val="clear" w:color="auto" w:fill="FFFFFF"/>
        </w:rPr>
        <w:t xml:space="preserve"> .62; see Table 1)</w:t>
      </w:r>
      <w:r w:rsidR="00A91F9E">
        <w:rPr>
          <w:color w:val="222222"/>
          <w:shd w:val="clear" w:color="auto" w:fill="FFFFFF"/>
        </w:rPr>
        <w:t xml:space="preserve"> and all items had </w:t>
      </w:r>
      <w:r w:rsidR="00B70787">
        <w:rPr>
          <w:color w:val="222222"/>
          <w:shd w:val="clear" w:color="auto" w:fill="FFFFFF"/>
        </w:rPr>
        <w:t xml:space="preserve">relatively </w:t>
      </w:r>
      <w:r w:rsidR="00A91F9E">
        <w:rPr>
          <w:color w:val="222222"/>
          <w:shd w:val="clear" w:color="auto" w:fill="FFFFFF"/>
        </w:rPr>
        <w:t>low inter-item correlations as indicated by the anti-image correlation matrix (</w:t>
      </w:r>
      <w:r w:rsidR="00A91F9E" w:rsidRPr="00A91F9E">
        <w:rPr>
          <w:color w:val="222222"/>
          <w:shd w:val="clear" w:color="auto" w:fill="FFFFFF"/>
        </w:rPr>
        <w:t>≤</w:t>
      </w:r>
      <w:r w:rsidR="00A91F9E">
        <w:rPr>
          <w:color w:val="222222"/>
          <w:shd w:val="clear" w:color="auto" w:fill="FFFFFF"/>
        </w:rPr>
        <w:t xml:space="preserve"> .3</w:t>
      </w:r>
      <w:r w:rsidR="00B70787">
        <w:rPr>
          <w:color w:val="222222"/>
          <w:shd w:val="clear" w:color="auto" w:fill="FFFFFF"/>
        </w:rPr>
        <w:t>9</w:t>
      </w:r>
      <w:r w:rsidR="00A91F9E">
        <w:rPr>
          <w:color w:val="222222"/>
          <w:shd w:val="clear" w:color="auto" w:fill="FFFFFF"/>
        </w:rPr>
        <w:t>).</w:t>
      </w:r>
    </w:p>
    <w:p w14:paraId="42066E5D" w14:textId="77777777" w:rsidR="00F217F9" w:rsidRDefault="00DC6C4E" w:rsidP="00F217F9">
      <w:pPr>
        <w:pStyle w:val="Heading4"/>
      </w:pPr>
      <w:r>
        <w:tab/>
      </w:r>
      <w:r w:rsidR="00140199">
        <w:t xml:space="preserve">2.2.2.2. </w:t>
      </w:r>
      <w:r w:rsidRPr="00167A16">
        <w:t>Factor analysis with men</w:t>
      </w:r>
      <w:r>
        <w:t xml:space="preserve">. </w:t>
      </w:r>
    </w:p>
    <w:p w14:paraId="6F85ACCE" w14:textId="1A802B36" w:rsidR="006C1EFC" w:rsidRPr="003D2476" w:rsidRDefault="003D2476" w:rsidP="008C61CC">
      <w:pPr>
        <w:spacing w:line="480" w:lineRule="auto"/>
        <w:rPr>
          <w:bCs/>
        </w:rPr>
      </w:pPr>
      <w:r w:rsidRPr="00AD7285">
        <w:rPr>
          <w:bCs/>
        </w:rPr>
        <w:t xml:space="preserve">For </w:t>
      </w:r>
      <w:r>
        <w:rPr>
          <w:bCs/>
        </w:rPr>
        <w:t>men</w:t>
      </w:r>
      <w:r w:rsidRPr="00AD7285">
        <w:rPr>
          <w:bCs/>
        </w:rPr>
        <w:t>, Bartlett’s test of sphericity, χ</w:t>
      </w:r>
      <w:r w:rsidRPr="00EE61B5">
        <w:rPr>
          <w:bCs/>
          <w:vertAlign w:val="superscript"/>
        </w:rPr>
        <w:t>2</w:t>
      </w:r>
      <w:r w:rsidRPr="00AD7285">
        <w:rPr>
          <w:bCs/>
        </w:rPr>
        <w:t>(</w:t>
      </w:r>
      <w:r>
        <w:rPr>
          <w:bCs/>
        </w:rPr>
        <w:t>78</w:t>
      </w:r>
      <w:r w:rsidRPr="00AD7285">
        <w:rPr>
          <w:bCs/>
        </w:rPr>
        <w:t xml:space="preserve">) = </w:t>
      </w:r>
      <w:r>
        <w:rPr>
          <w:bCs/>
        </w:rPr>
        <w:t>2634.6</w:t>
      </w:r>
      <w:r w:rsidRPr="00AD7285">
        <w:rPr>
          <w:bCs/>
        </w:rPr>
        <w:t xml:space="preserve">, </w:t>
      </w:r>
      <w:r w:rsidRPr="00EE61B5">
        <w:rPr>
          <w:bCs/>
          <w:i/>
          <w:iCs/>
        </w:rPr>
        <w:t xml:space="preserve">p </w:t>
      </w:r>
      <w:r w:rsidRPr="00AD7285">
        <w:rPr>
          <w:bCs/>
        </w:rPr>
        <w:t xml:space="preserve">&lt; .001, and </w:t>
      </w:r>
      <w:r>
        <w:rPr>
          <w:bCs/>
        </w:rPr>
        <w:t>KMO (.95</w:t>
      </w:r>
      <w:r w:rsidRPr="00AD7285">
        <w:rPr>
          <w:bCs/>
        </w:rPr>
        <w:t xml:space="preserve">) </w:t>
      </w:r>
      <w:r>
        <w:rPr>
          <w:bCs/>
        </w:rPr>
        <w:t>again</w:t>
      </w:r>
      <w:r w:rsidRPr="00AD7285">
        <w:rPr>
          <w:bCs/>
        </w:rPr>
        <w:t xml:space="preserve"> indicated that the </w:t>
      </w:r>
      <w:r>
        <w:rPr>
          <w:bCs/>
        </w:rPr>
        <w:t>BAOS</w:t>
      </w:r>
      <w:r w:rsidRPr="00AD7285">
        <w:rPr>
          <w:bCs/>
        </w:rPr>
        <w:t xml:space="preserve">-2 items had adequate common variance for factor analysis. The results of the EFA revealed </w:t>
      </w:r>
      <w:r>
        <w:rPr>
          <w:bCs/>
        </w:rPr>
        <w:t>one</w:t>
      </w:r>
      <w:r w:rsidRPr="00AD7285">
        <w:rPr>
          <w:bCs/>
        </w:rPr>
        <w:t xml:space="preserve"> factor with λ &gt; 1.0</w:t>
      </w:r>
      <w:r>
        <w:rPr>
          <w:bCs/>
        </w:rPr>
        <w:t xml:space="preserve"> (</w:t>
      </w:r>
      <w:r w:rsidRPr="00AD7285">
        <w:rPr>
          <w:bCs/>
        </w:rPr>
        <w:t>λ</w:t>
      </w:r>
      <w:r w:rsidRPr="00EE61B5">
        <w:rPr>
          <w:bCs/>
          <w:vertAlign w:val="subscript"/>
        </w:rPr>
        <w:t>1</w:t>
      </w:r>
      <w:r>
        <w:rPr>
          <w:bCs/>
        </w:rPr>
        <w:t xml:space="preserve"> =</w:t>
      </w:r>
      <w:r w:rsidRPr="00AD7285">
        <w:rPr>
          <w:bCs/>
        </w:rPr>
        <w:t xml:space="preserve"> </w:t>
      </w:r>
      <w:r>
        <w:rPr>
          <w:bCs/>
        </w:rPr>
        <w:t xml:space="preserve">7.63, </w:t>
      </w:r>
      <w:r w:rsidRPr="00AD7285">
        <w:rPr>
          <w:bCs/>
        </w:rPr>
        <w:t>λ</w:t>
      </w:r>
      <w:r>
        <w:rPr>
          <w:bCs/>
          <w:vertAlign w:val="subscript"/>
        </w:rPr>
        <w:t xml:space="preserve">2 </w:t>
      </w:r>
      <w:r>
        <w:rPr>
          <w:bCs/>
        </w:rPr>
        <w:t xml:space="preserve">= 0.91), </w:t>
      </w:r>
      <w:r w:rsidRPr="00AD7285">
        <w:rPr>
          <w:bCs/>
        </w:rPr>
        <w:t>which explained 5</w:t>
      </w:r>
      <w:r>
        <w:rPr>
          <w:bCs/>
        </w:rPr>
        <w:t>5.3</w:t>
      </w:r>
      <w:r w:rsidRPr="00AD7285">
        <w:rPr>
          <w:bCs/>
        </w:rPr>
        <w:t>%</w:t>
      </w:r>
      <w:r>
        <w:rPr>
          <w:bCs/>
        </w:rPr>
        <w:t xml:space="preserve"> </w:t>
      </w:r>
      <w:r w:rsidRPr="00AD7285">
        <w:rPr>
          <w:bCs/>
        </w:rPr>
        <w:t>of the common variance. The fit indices for this model were</w:t>
      </w:r>
      <w:r>
        <w:rPr>
          <w:bCs/>
        </w:rPr>
        <w:t xml:space="preserve"> adequate</w:t>
      </w:r>
      <w:r w:rsidRPr="00AD7285">
        <w:rPr>
          <w:bCs/>
        </w:rPr>
        <w:t>: χ</w:t>
      </w:r>
      <w:r w:rsidRPr="00EE61B5">
        <w:rPr>
          <w:bCs/>
          <w:vertAlign w:val="superscript"/>
        </w:rPr>
        <w:t>2</w:t>
      </w:r>
      <w:r w:rsidRPr="00AD7285">
        <w:rPr>
          <w:bCs/>
        </w:rPr>
        <w:t>(</w:t>
      </w:r>
      <w:r>
        <w:rPr>
          <w:bCs/>
        </w:rPr>
        <w:t>6</w:t>
      </w:r>
      <w:r w:rsidRPr="00AD7285">
        <w:rPr>
          <w:bCs/>
        </w:rPr>
        <w:t xml:space="preserve">5) = </w:t>
      </w:r>
      <w:r>
        <w:rPr>
          <w:bCs/>
        </w:rPr>
        <w:t>261.82</w:t>
      </w:r>
      <w:r w:rsidRPr="00AD7285">
        <w:rPr>
          <w:bCs/>
        </w:rPr>
        <w:t xml:space="preserve">, </w:t>
      </w:r>
      <w:r w:rsidRPr="00B63267">
        <w:rPr>
          <w:bCs/>
          <w:i/>
          <w:iCs/>
        </w:rPr>
        <w:t>p</w:t>
      </w:r>
      <w:r w:rsidRPr="00AD7285">
        <w:rPr>
          <w:bCs/>
        </w:rPr>
        <w:t xml:space="preserve"> &lt; .001, χ</w:t>
      </w:r>
      <w:r w:rsidRPr="00EE61B5">
        <w:rPr>
          <w:bCs/>
          <w:vertAlign w:val="superscript"/>
        </w:rPr>
        <w:t>2</w:t>
      </w:r>
      <w:r w:rsidRPr="008B0C6E">
        <w:rPr>
          <w:bCs/>
          <w:vertAlign w:val="subscript"/>
        </w:rPr>
        <w:t>normed</w:t>
      </w:r>
      <w:r w:rsidRPr="00AD7285">
        <w:rPr>
          <w:bCs/>
        </w:rPr>
        <w:t xml:space="preserve"> </w:t>
      </w:r>
      <w:r>
        <w:rPr>
          <w:bCs/>
        </w:rPr>
        <w:t xml:space="preserve">= 4.03, </w:t>
      </w:r>
      <w:r w:rsidRPr="00AD7285">
        <w:rPr>
          <w:bCs/>
        </w:rPr>
        <w:t>CFI = .</w:t>
      </w:r>
      <w:r>
        <w:rPr>
          <w:bCs/>
        </w:rPr>
        <w:t>923</w:t>
      </w:r>
      <w:r w:rsidRPr="00AD7285">
        <w:rPr>
          <w:bCs/>
        </w:rPr>
        <w:t>, TLI = .</w:t>
      </w:r>
      <w:r>
        <w:rPr>
          <w:bCs/>
        </w:rPr>
        <w:t>907</w:t>
      </w:r>
      <w:r w:rsidRPr="00AD7285">
        <w:rPr>
          <w:bCs/>
        </w:rPr>
        <w:t>, RMSEA = .</w:t>
      </w:r>
      <w:r>
        <w:rPr>
          <w:bCs/>
        </w:rPr>
        <w:t>100</w:t>
      </w:r>
      <w:r w:rsidRPr="00AD7285">
        <w:rPr>
          <w:bCs/>
        </w:rPr>
        <w:t xml:space="preserve"> (90% CI = .</w:t>
      </w:r>
      <w:r>
        <w:rPr>
          <w:bCs/>
        </w:rPr>
        <w:t>088</w:t>
      </w:r>
      <w:r w:rsidRPr="00AD7285">
        <w:rPr>
          <w:bCs/>
        </w:rPr>
        <w:t>, .</w:t>
      </w:r>
      <w:r>
        <w:rPr>
          <w:bCs/>
        </w:rPr>
        <w:t>113</w:t>
      </w:r>
      <w:r w:rsidRPr="00AD7285">
        <w:rPr>
          <w:bCs/>
        </w:rPr>
        <w:t>), SRMR = .</w:t>
      </w:r>
      <w:r>
        <w:rPr>
          <w:bCs/>
        </w:rPr>
        <w:t>05</w:t>
      </w:r>
      <w:r w:rsidRPr="00AD7285">
        <w:rPr>
          <w:bCs/>
        </w:rPr>
        <w:t xml:space="preserve">. All </w:t>
      </w:r>
      <w:r>
        <w:rPr>
          <w:bCs/>
        </w:rPr>
        <w:t>13</w:t>
      </w:r>
      <w:r w:rsidRPr="00AD7285">
        <w:rPr>
          <w:bCs/>
        </w:rPr>
        <w:t xml:space="preserve"> items </w:t>
      </w:r>
      <w:r>
        <w:rPr>
          <w:bCs/>
        </w:rPr>
        <w:t xml:space="preserve">loaded strongly onto the extracted factor (item-factor loadings </w:t>
      </w:r>
      <w:r w:rsidRPr="003D2476">
        <w:rPr>
          <w:color w:val="222222"/>
          <w:shd w:val="clear" w:color="auto" w:fill="FFFFFF"/>
        </w:rPr>
        <w:t>≥</w:t>
      </w:r>
      <w:r>
        <w:rPr>
          <w:color w:val="222222"/>
          <w:shd w:val="clear" w:color="auto" w:fill="FFFFFF"/>
        </w:rPr>
        <w:t xml:space="preserve"> .64; see Table 1)</w:t>
      </w:r>
      <w:r w:rsidR="008D3EDD">
        <w:rPr>
          <w:color w:val="222222"/>
          <w:shd w:val="clear" w:color="auto" w:fill="FFFFFF"/>
        </w:rPr>
        <w:t xml:space="preserve"> and all items had low inter-item correlations as indicated by the anti-image correlation matrix (</w:t>
      </w:r>
      <w:r w:rsidR="008D3EDD" w:rsidRPr="00A91F9E">
        <w:rPr>
          <w:color w:val="222222"/>
          <w:shd w:val="clear" w:color="auto" w:fill="FFFFFF"/>
        </w:rPr>
        <w:t>≤</w:t>
      </w:r>
      <w:r w:rsidR="008D3EDD">
        <w:rPr>
          <w:color w:val="222222"/>
          <w:shd w:val="clear" w:color="auto" w:fill="FFFFFF"/>
        </w:rPr>
        <w:t xml:space="preserve"> .36).</w:t>
      </w:r>
    </w:p>
    <w:p w14:paraId="16C7257D" w14:textId="77777777" w:rsidR="00F217F9" w:rsidRDefault="006C1EFC" w:rsidP="00F217F9">
      <w:pPr>
        <w:pStyle w:val="Heading4"/>
      </w:pPr>
      <w:r>
        <w:tab/>
      </w:r>
      <w:r w:rsidR="00140199">
        <w:t xml:space="preserve">2.2.2.3. </w:t>
      </w:r>
      <w:r w:rsidR="00F16B8E">
        <w:t>Item trimming considerations and f</w:t>
      </w:r>
      <w:r w:rsidRPr="00167A16">
        <w:t>actor structure congruence</w:t>
      </w:r>
      <w:r w:rsidR="003D2476" w:rsidRPr="009F7473">
        <w:rPr>
          <w:bCs/>
        </w:rPr>
        <w:t>.</w:t>
      </w:r>
      <w:r w:rsidR="003D2476">
        <w:t xml:space="preserve"> </w:t>
      </w:r>
    </w:p>
    <w:p w14:paraId="74B357FF" w14:textId="0BC4C506" w:rsidR="00C3292A" w:rsidRPr="003D2476" w:rsidRDefault="00F16B8E" w:rsidP="00111511">
      <w:pPr>
        <w:spacing w:line="480" w:lineRule="auto"/>
      </w:pPr>
      <w:r>
        <w:t>We considered whether any items of the BAOS-2 could be trimmed, but none of the items met commonly</w:t>
      </w:r>
      <w:r w:rsidR="00801E15">
        <w:t xml:space="preserve"> </w:t>
      </w:r>
      <w:r>
        <w:t xml:space="preserve">used item trimming recommendations (e.g., Henson &amp; Roberts, 2006; Park et al., 2002). Next, we examined factor structure congruence between women and men. </w:t>
      </w:r>
      <w:r w:rsidR="003D2476" w:rsidRPr="00373C23">
        <w:rPr>
          <w:bCs/>
          <w:iCs/>
        </w:rPr>
        <w:t xml:space="preserve">The factor loadings reported in Table 1 for </w:t>
      </w:r>
      <w:r w:rsidR="003D2476">
        <w:rPr>
          <w:bCs/>
          <w:iCs/>
        </w:rPr>
        <w:t>women and men separately</w:t>
      </w:r>
      <w:r w:rsidR="003D2476" w:rsidRPr="00373C23">
        <w:rPr>
          <w:bCs/>
          <w:iCs/>
        </w:rPr>
        <w:t xml:space="preserve"> suggest </w:t>
      </w:r>
      <w:r w:rsidR="003D2476">
        <w:rPr>
          <w:bCs/>
          <w:iCs/>
        </w:rPr>
        <w:t>strong</w:t>
      </w:r>
      <w:r w:rsidR="003D2476" w:rsidRPr="00373C23">
        <w:rPr>
          <w:bCs/>
          <w:iCs/>
        </w:rPr>
        <w:t xml:space="preserve"> similarity across factor structures. Indeed, Tucker’s congruence coefficient (.</w:t>
      </w:r>
      <w:r w:rsidR="003D2476">
        <w:rPr>
          <w:bCs/>
          <w:iCs/>
        </w:rPr>
        <w:t>99</w:t>
      </w:r>
      <w:r w:rsidR="003D2476" w:rsidRPr="00373C23">
        <w:rPr>
          <w:bCs/>
          <w:iCs/>
        </w:rPr>
        <w:t>) indicated that there was</w:t>
      </w:r>
      <w:r w:rsidR="003D2476">
        <w:rPr>
          <w:bCs/>
          <w:iCs/>
        </w:rPr>
        <w:t xml:space="preserve"> fact</w:t>
      </w:r>
      <w:r w:rsidR="00561DED">
        <w:rPr>
          <w:bCs/>
          <w:iCs/>
        </w:rPr>
        <w:t>or</w:t>
      </w:r>
      <w:r w:rsidR="003D2476">
        <w:rPr>
          <w:bCs/>
          <w:iCs/>
        </w:rPr>
        <w:t xml:space="preserve"> structure equivalence across the models for women and men</w:t>
      </w:r>
      <w:r w:rsidR="003D2476" w:rsidRPr="00373C23">
        <w:rPr>
          <w:bCs/>
          <w:iCs/>
        </w:rPr>
        <w:t>.</w:t>
      </w:r>
      <w:r w:rsidR="003D2476">
        <w:rPr>
          <w:bCs/>
          <w:iCs/>
        </w:rPr>
        <w:t xml:space="preserve"> </w:t>
      </w:r>
    </w:p>
    <w:p w14:paraId="25108854" w14:textId="77777777" w:rsidR="00F217F9" w:rsidRDefault="00C3292A" w:rsidP="00F217F9">
      <w:pPr>
        <w:pStyle w:val="Heading4"/>
        <w:rPr>
          <w:bCs/>
        </w:rPr>
      </w:pPr>
      <w:r>
        <w:tab/>
      </w:r>
      <w:r w:rsidR="00140199">
        <w:t xml:space="preserve">2.2.2.4. </w:t>
      </w:r>
      <w:r w:rsidR="00252B18" w:rsidRPr="00B87A7F">
        <w:t>Internal consistency and c</w:t>
      </w:r>
      <w:r w:rsidRPr="00B87A7F">
        <w:t>onstruct validity</w:t>
      </w:r>
      <w:r w:rsidR="00252B18" w:rsidRPr="009F7473">
        <w:t>.</w:t>
      </w:r>
      <w:r w:rsidR="00252B18">
        <w:rPr>
          <w:bCs/>
        </w:rPr>
        <w:t xml:space="preserve"> </w:t>
      </w:r>
    </w:p>
    <w:p w14:paraId="55F57652" w14:textId="70F5E9A0" w:rsidR="00C3292A" w:rsidRPr="00225740" w:rsidRDefault="00225740" w:rsidP="00111511">
      <w:pPr>
        <w:spacing w:line="480" w:lineRule="auto"/>
        <w:rPr>
          <w:bCs/>
        </w:rPr>
      </w:pPr>
      <w:r>
        <w:rPr>
          <w:bCs/>
        </w:rPr>
        <w:t>Mean BAOS-2 scores were 3.60 (</w:t>
      </w:r>
      <w:r>
        <w:rPr>
          <w:bCs/>
          <w:i/>
          <w:iCs/>
        </w:rPr>
        <w:t>SD</w:t>
      </w:r>
      <w:r>
        <w:rPr>
          <w:bCs/>
        </w:rPr>
        <w:t xml:space="preserve"> = 0.84) in women and 3.41 (</w:t>
      </w:r>
      <w:r>
        <w:rPr>
          <w:bCs/>
          <w:i/>
          <w:iCs/>
        </w:rPr>
        <w:t>SD</w:t>
      </w:r>
      <w:r>
        <w:rPr>
          <w:bCs/>
        </w:rPr>
        <w:t xml:space="preserve"> = 0.87) in men. </w:t>
      </w:r>
      <w:r w:rsidR="00BD35B3">
        <w:rPr>
          <w:bCs/>
        </w:rPr>
        <w:t xml:space="preserve">McDonald’s </w:t>
      </w:r>
      <w:r w:rsidR="003D2476" w:rsidRPr="00EC4BE2">
        <w:rPr>
          <w:bCs/>
          <w:color w:val="222222"/>
        </w:rPr>
        <w:t>ω</w:t>
      </w:r>
      <w:r w:rsidR="003D2476">
        <w:rPr>
          <w:bCs/>
          <w:color w:val="222222"/>
        </w:rPr>
        <w:t xml:space="preserve"> </w:t>
      </w:r>
      <w:r>
        <w:rPr>
          <w:bCs/>
          <w:color w:val="222222"/>
        </w:rPr>
        <w:t>was adequate in women (</w:t>
      </w:r>
      <w:r w:rsidR="003D2476">
        <w:rPr>
          <w:bCs/>
          <w:color w:val="222222"/>
        </w:rPr>
        <w:t>.9</w:t>
      </w:r>
      <w:r>
        <w:rPr>
          <w:bCs/>
          <w:color w:val="222222"/>
        </w:rPr>
        <w:t xml:space="preserve">5, </w:t>
      </w:r>
      <w:r w:rsidR="003D2476">
        <w:rPr>
          <w:bCs/>
          <w:color w:val="222222"/>
        </w:rPr>
        <w:t>95% CI =</w:t>
      </w:r>
      <w:r w:rsidR="00E83A01">
        <w:rPr>
          <w:bCs/>
          <w:color w:val="222222"/>
        </w:rPr>
        <w:t xml:space="preserve"> </w:t>
      </w:r>
      <w:r w:rsidR="003D2476">
        <w:rPr>
          <w:bCs/>
          <w:color w:val="222222"/>
        </w:rPr>
        <w:t>.</w:t>
      </w:r>
      <w:r w:rsidR="003D2476" w:rsidRPr="00726E29">
        <w:rPr>
          <w:bCs/>
          <w:color w:val="000000" w:themeColor="text1"/>
        </w:rPr>
        <w:t>94, .96)</w:t>
      </w:r>
      <w:r>
        <w:rPr>
          <w:bCs/>
          <w:color w:val="000000" w:themeColor="text1"/>
        </w:rPr>
        <w:t>, men (</w:t>
      </w:r>
      <w:r>
        <w:rPr>
          <w:bCs/>
        </w:rPr>
        <w:t>.</w:t>
      </w:r>
      <w:r w:rsidR="003D2476">
        <w:rPr>
          <w:bCs/>
          <w:color w:val="222222"/>
        </w:rPr>
        <w:t>9</w:t>
      </w:r>
      <w:r>
        <w:rPr>
          <w:bCs/>
          <w:color w:val="222222"/>
        </w:rPr>
        <w:t xml:space="preserve">4, </w:t>
      </w:r>
      <w:r w:rsidR="003D2476" w:rsidRPr="006E48BA">
        <w:rPr>
          <w:bCs/>
          <w:color w:val="000000" w:themeColor="text1"/>
        </w:rPr>
        <w:t>95% CI =</w:t>
      </w:r>
      <w:r w:rsidR="00E83A01">
        <w:rPr>
          <w:bCs/>
          <w:color w:val="000000" w:themeColor="text1"/>
        </w:rPr>
        <w:t xml:space="preserve"> </w:t>
      </w:r>
      <w:r w:rsidR="003D2476" w:rsidRPr="006E48BA">
        <w:rPr>
          <w:bCs/>
          <w:color w:val="000000" w:themeColor="text1"/>
        </w:rPr>
        <w:t>.93, .95)</w:t>
      </w:r>
      <w:r>
        <w:rPr>
          <w:bCs/>
          <w:color w:val="000000" w:themeColor="text1"/>
        </w:rPr>
        <w:t>, and the total sample (</w:t>
      </w:r>
      <w:r w:rsidR="003D2476">
        <w:rPr>
          <w:bCs/>
          <w:color w:val="222222"/>
        </w:rPr>
        <w:t>.9</w:t>
      </w:r>
      <w:r>
        <w:rPr>
          <w:bCs/>
          <w:color w:val="222222"/>
        </w:rPr>
        <w:t xml:space="preserve">5, </w:t>
      </w:r>
      <w:r w:rsidR="003D2476">
        <w:rPr>
          <w:bCs/>
          <w:color w:val="222222"/>
        </w:rPr>
        <w:t>95% CI =</w:t>
      </w:r>
      <w:r w:rsidR="009F7473">
        <w:rPr>
          <w:bCs/>
          <w:color w:val="222222"/>
        </w:rPr>
        <w:t xml:space="preserve"> </w:t>
      </w:r>
      <w:r w:rsidR="003D2476">
        <w:rPr>
          <w:bCs/>
          <w:color w:val="222222"/>
        </w:rPr>
        <w:t>.</w:t>
      </w:r>
      <w:r w:rsidR="003D2476">
        <w:rPr>
          <w:bCs/>
          <w:color w:val="000000" w:themeColor="text1"/>
        </w:rPr>
        <w:t>94</w:t>
      </w:r>
      <w:r w:rsidR="003D2476" w:rsidRPr="00726E29">
        <w:rPr>
          <w:bCs/>
          <w:color w:val="000000" w:themeColor="text1"/>
        </w:rPr>
        <w:t>, .</w:t>
      </w:r>
      <w:r w:rsidR="003D2476">
        <w:rPr>
          <w:bCs/>
          <w:color w:val="000000" w:themeColor="text1"/>
        </w:rPr>
        <w:t>95)</w:t>
      </w:r>
      <w:r w:rsidR="003D2476" w:rsidRPr="00726E29">
        <w:rPr>
          <w:bCs/>
          <w:color w:val="000000" w:themeColor="text1"/>
        </w:rPr>
        <w:t>.</w:t>
      </w:r>
      <w:r>
        <w:rPr>
          <w:bCs/>
          <w:color w:val="000000" w:themeColor="text1"/>
        </w:rPr>
        <w:t xml:space="preserve"> In women, BAOS-2 scores were significantly and positively correlated with BAOS scores (</w:t>
      </w:r>
      <w:r>
        <w:rPr>
          <w:bCs/>
          <w:i/>
          <w:iCs/>
          <w:color w:val="000000" w:themeColor="text1"/>
        </w:rPr>
        <w:t>r</w:t>
      </w:r>
      <w:r>
        <w:rPr>
          <w:bCs/>
          <w:color w:val="000000" w:themeColor="text1"/>
        </w:rPr>
        <w:t xml:space="preserve"> = .66, </w:t>
      </w:r>
      <w:r>
        <w:rPr>
          <w:bCs/>
          <w:i/>
          <w:iCs/>
          <w:color w:val="000000" w:themeColor="text1"/>
        </w:rPr>
        <w:t>p</w:t>
      </w:r>
      <w:r>
        <w:rPr>
          <w:bCs/>
          <w:color w:val="000000" w:themeColor="text1"/>
        </w:rPr>
        <w:t xml:space="preserve"> &lt; .001) and negatively </w:t>
      </w:r>
      <w:r>
        <w:rPr>
          <w:bCs/>
          <w:color w:val="000000" w:themeColor="text1"/>
        </w:rPr>
        <w:lastRenderedPageBreak/>
        <w:t>with BMI (</w:t>
      </w:r>
      <w:r>
        <w:rPr>
          <w:bCs/>
          <w:i/>
          <w:iCs/>
          <w:color w:val="000000" w:themeColor="text1"/>
        </w:rPr>
        <w:t>r</w:t>
      </w:r>
      <w:r>
        <w:rPr>
          <w:bCs/>
          <w:color w:val="000000" w:themeColor="text1"/>
        </w:rPr>
        <w:t xml:space="preserve"> = -.27, </w:t>
      </w:r>
      <w:r>
        <w:rPr>
          <w:bCs/>
          <w:i/>
          <w:iCs/>
          <w:color w:val="000000" w:themeColor="text1"/>
        </w:rPr>
        <w:t>p</w:t>
      </w:r>
      <w:r>
        <w:rPr>
          <w:bCs/>
          <w:color w:val="000000" w:themeColor="text1"/>
        </w:rPr>
        <w:t xml:space="preserve"> &lt; .001). Likewise, BAOS-2 scores in men were significantly and positively correlated with BAOS scores (</w:t>
      </w:r>
      <w:r>
        <w:rPr>
          <w:bCs/>
          <w:i/>
          <w:iCs/>
          <w:color w:val="000000" w:themeColor="text1"/>
        </w:rPr>
        <w:t>r</w:t>
      </w:r>
      <w:r>
        <w:rPr>
          <w:bCs/>
          <w:color w:val="000000" w:themeColor="text1"/>
        </w:rPr>
        <w:t xml:space="preserve"> = .64, </w:t>
      </w:r>
      <w:r>
        <w:rPr>
          <w:bCs/>
          <w:i/>
          <w:iCs/>
          <w:color w:val="000000" w:themeColor="text1"/>
        </w:rPr>
        <w:t>p</w:t>
      </w:r>
      <w:r>
        <w:rPr>
          <w:bCs/>
          <w:color w:val="000000" w:themeColor="text1"/>
        </w:rPr>
        <w:t xml:space="preserve"> &lt; .001) and negatively with BMI (</w:t>
      </w:r>
      <w:r>
        <w:rPr>
          <w:bCs/>
          <w:i/>
          <w:iCs/>
          <w:color w:val="000000" w:themeColor="text1"/>
        </w:rPr>
        <w:t>r</w:t>
      </w:r>
      <w:r>
        <w:rPr>
          <w:bCs/>
          <w:color w:val="000000" w:themeColor="text1"/>
        </w:rPr>
        <w:t xml:space="preserve"> = -.25, </w:t>
      </w:r>
      <w:r>
        <w:rPr>
          <w:bCs/>
          <w:i/>
          <w:iCs/>
          <w:color w:val="000000" w:themeColor="text1"/>
        </w:rPr>
        <w:t>p</w:t>
      </w:r>
      <w:r>
        <w:rPr>
          <w:bCs/>
          <w:color w:val="000000" w:themeColor="text1"/>
        </w:rPr>
        <w:t xml:space="preserve"> &lt; .001). </w:t>
      </w:r>
    </w:p>
    <w:p w14:paraId="7ABDAD64" w14:textId="77777777" w:rsidR="00F217F9" w:rsidRDefault="00C3292A" w:rsidP="00F217F9">
      <w:pPr>
        <w:pStyle w:val="Heading4"/>
      </w:pPr>
      <w:r w:rsidRPr="00F862DF">
        <w:rPr>
          <w:color w:val="FF0000"/>
        </w:rPr>
        <w:tab/>
      </w:r>
      <w:r w:rsidR="00140199" w:rsidRPr="00140199">
        <w:t xml:space="preserve">2.2.2.5. </w:t>
      </w:r>
      <w:r w:rsidRPr="00140199">
        <w:t>Test-</w:t>
      </w:r>
      <w:r w:rsidRPr="00F0673A">
        <w:t>re</w:t>
      </w:r>
      <w:r w:rsidR="00E83A01">
        <w:t>te</w:t>
      </w:r>
      <w:r w:rsidRPr="00F0673A">
        <w:t>st reliability</w:t>
      </w:r>
      <w:r w:rsidR="00F862DF" w:rsidRPr="009F7473">
        <w:rPr>
          <w:bCs/>
        </w:rPr>
        <w:t>.</w:t>
      </w:r>
      <w:r w:rsidR="00F862DF" w:rsidRPr="00F0673A">
        <w:t xml:space="preserve"> </w:t>
      </w:r>
    </w:p>
    <w:p w14:paraId="62A58C1D" w14:textId="064AB2E5" w:rsidR="00F862DF" w:rsidRPr="00F862DF" w:rsidRDefault="00F862DF" w:rsidP="00F862DF">
      <w:pPr>
        <w:spacing w:line="480" w:lineRule="auto"/>
        <w:rPr>
          <w:color w:val="FF0000"/>
          <w:shd w:val="clear" w:color="auto" w:fill="FFFFFF"/>
        </w:rPr>
      </w:pPr>
      <w:r w:rsidRPr="00F0673A">
        <w:rPr>
          <w:color w:val="000000" w:themeColor="text1"/>
        </w:rPr>
        <w:t xml:space="preserve">Retest participants did not differ significantly from the main sample on any demographics (all </w:t>
      </w:r>
      <w:proofErr w:type="spellStart"/>
      <w:r w:rsidRPr="00F0673A">
        <w:rPr>
          <w:i/>
          <w:color w:val="000000" w:themeColor="text1"/>
        </w:rPr>
        <w:t>p</w:t>
      </w:r>
      <w:r w:rsidRPr="00F0673A">
        <w:rPr>
          <w:color w:val="000000" w:themeColor="text1"/>
        </w:rPr>
        <w:t>s</w:t>
      </w:r>
      <w:proofErr w:type="spellEnd"/>
      <w:r w:rsidRPr="00F0673A">
        <w:rPr>
          <w:color w:val="000000" w:themeColor="text1"/>
        </w:rPr>
        <w:t xml:space="preserve"> </w:t>
      </w:r>
      <w:r w:rsidRPr="00F0673A">
        <w:rPr>
          <w:color w:val="000000" w:themeColor="text1"/>
          <w:shd w:val="clear" w:color="auto" w:fill="FFFFFF"/>
        </w:rPr>
        <w:t>≥ .</w:t>
      </w:r>
      <w:r w:rsidR="00F0673A">
        <w:rPr>
          <w:color w:val="000000" w:themeColor="text1"/>
          <w:shd w:val="clear" w:color="auto" w:fill="FFFFFF"/>
        </w:rPr>
        <w:t>097</w:t>
      </w:r>
      <w:r w:rsidRPr="00F0673A">
        <w:rPr>
          <w:color w:val="000000" w:themeColor="text1"/>
          <w:shd w:val="clear" w:color="auto" w:fill="FFFFFF"/>
        </w:rPr>
        <w:t>). The ICCs between the BAOS-2 scores at the first and second administration were .</w:t>
      </w:r>
      <w:r w:rsidR="00F0673A">
        <w:rPr>
          <w:color w:val="000000" w:themeColor="text1"/>
          <w:shd w:val="clear" w:color="auto" w:fill="FFFFFF"/>
        </w:rPr>
        <w:t>87</w:t>
      </w:r>
      <w:r w:rsidRPr="00F0673A">
        <w:rPr>
          <w:color w:val="000000" w:themeColor="text1"/>
          <w:shd w:val="clear" w:color="auto" w:fill="FFFFFF"/>
        </w:rPr>
        <w:t xml:space="preserve"> for women and .</w:t>
      </w:r>
      <w:r w:rsidR="00F0673A">
        <w:rPr>
          <w:color w:val="000000" w:themeColor="text1"/>
          <w:shd w:val="clear" w:color="auto" w:fill="FFFFFF"/>
        </w:rPr>
        <w:t>88</w:t>
      </w:r>
      <w:r w:rsidRPr="00F0673A">
        <w:rPr>
          <w:color w:val="000000" w:themeColor="text1"/>
          <w:shd w:val="clear" w:color="auto" w:fill="FFFFFF"/>
        </w:rPr>
        <w:t xml:space="preserve"> for men. In addition, BAOS-2 scores were not significantly different over time in women, </w:t>
      </w:r>
      <w:proofErr w:type="gramStart"/>
      <w:r w:rsidRPr="00F0673A">
        <w:rPr>
          <w:i/>
          <w:color w:val="000000" w:themeColor="text1"/>
          <w:shd w:val="clear" w:color="auto" w:fill="FFFFFF"/>
        </w:rPr>
        <w:t>t</w:t>
      </w:r>
      <w:r w:rsidRPr="00F0673A">
        <w:rPr>
          <w:color w:val="000000" w:themeColor="text1"/>
          <w:shd w:val="clear" w:color="auto" w:fill="FFFFFF"/>
        </w:rPr>
        <w:t>(</w:t>
      </w:r>
      <w:proofErr w:type="gramEnd"/>
      <w:r w:rsidR="00F0673A">
        <w:rPr>
          <w:color w:val="000000" w:themeColor="text1"/>
          <w:shd w:val="clear" w:color="auto" w:fill="FFFFFF"/>
        </w:rPr>
        <w:t>97</w:t>
      </w:r>
      <w:r w:rsidRPr="00F0673A">
        <w:rPr>
          <w:color w:val="000000" w:themeColor="text1"/>
          <w:shd w:val="clear" w:color="auto" w:fill="FFFFFF"/>
        </w:rPr>
        <w:t xml:space="preserve">) = </w:t>
      </w:r>
      <w:r w:rsidR="00F0673A">
        <w:rPr>
          <w:color w:val="000000" w:themeColor="text1"/>
          <w:shd w:val="clear" w:color="auto" w:fill="FFFFFF"/>
        </w:rPr>
        <w:t>0.97</w:t>
      </w:r>
      <w:r w:rsidRPr="00F0673A">
        <w:rPr>
          <w:color w:val="000000" w:themeColor="text1"/>
          <w:shd w:val="clear" w:color="auto" w:fill="FFFFFF"/>
        </w:rPr>
        <w:t xml:space="preserve">, </w:t>
      </w:r>
      <w:r w:rsidRPr="00F0673A">
        <w:rPr>
          <w:i/>
          <w:color w:val="000000" w:themeColor="text1"/>
          <w:shd w:val="clear" w:color="auto" w:fill="FFFFFF"/>
        </w:rPr>
        <w:t>p</w:t>
      </w:r>
      <w:r w:rsidRPr="00F0673A">
        <w:rPr>
          <w:color w:val="000000" w:themeColor="text1"/>
          <w:shd w:val="clear" w:color="auto" w:fill="FFFFFF"/>
        </w:rPr>
        <w:t xml:space="preserve"> = .</w:t>
      </w:r>
      <w:r w:rsidR="00F0673A">
        <w:rPr>
          <w:color w:val="000000" w:themeColor="text1"/>
          <w:shd w:val="clear" w:color="auto" w:fill="FFFFFF"/>
        </w:rPr>
        <w:t>334</w:t>
      </w:r>
      <w:r w:rsidRPr="00F0673A">
        <w:rPr>
          <w:color w:val="000000" w:themeColor="text1"/>
          <w:shd w:val="clear" w:color="auto" w:fill="FFFFFF"/>
        </w:rPr>
        <w:t xml:space="preserve">, and men, </w:t>
      </w:r>
      <w:r w:rsidRPr="00F0673A">
        <w:rPr>
          <w:i/>
          <w:color w:val="000000" w:themeColor="text1"/>
          <w:shd w:val="clear" w:color="auto" w:fill="FFFFFF"/>
        </w:rPr>
        <w:t>t</w:t>
      </w:r>
      <w:r w:rsidRPr="00F0673A">
        <w:rPr>
          <w:color w:val="000000" w:themeColor="text1"/>
          <w:shd w:val="clear" w:color="auto" w:fill="FFFFFF"/>
        </w:rPr>
        <w:t>(</w:t>
      </w:r>
      <w:r w:rsidR="00F0673A">
        <w:rPr>
          <w:color w:val="000000" w:themeColor="text1"/>
          <w:shd w:val="clear" w:color="auto" w:fill="FFFFFF"/>
        </w:rPr>
        <w:t>98</w:t>
      </w:r>
      <w:r w:rsidRPr="00F0673A">
        <w:rPr>
          <w:color w:val="000000" w:themeColor="text1"/>
          <w:shd w:val="clear" w:color="auto" w:fill="FFFFFF"/>
        </w:rPr>
        <w:t xml:space="preserve">), = </w:t>
      </w:r>
      <w:r w:rsidR="00F0673A">
        <w:rPr>
          <w:color w:val="000000" w:themeColor="text1"/>
          <w:shd w:val="clear" w:color="auto" w:fill="FFFFFF"/>
        </w:rPr>
        <w:t>0.18</w:t>
      </w:r>
      <w:r w:rsidRPr="00F0673A">
        <w:rPr>
          <w:color w:val="000000" w:themeColor="text1"/>
          <w:shd w:val="clear" w:color="auto" w:fill="FFFFFF"/>
        </w:rPr>
        <w:t xml:space="preserve">, </w:t>
      </w:r>
      <w:r w:rsidRPr="00F0673A">
        <w:rPr>
          <w:i/>
          <w:color w:val="000000" w:themeColor="text1"/>
          <w:shd w:val="clear" w:color="auto" w:fill="FFFFFF"/>
        </w:rPr>
        <w:t>p</w:t>
      </w:r>
      <w:r w:rsidRPr="00F0673A">
        <w:rPr>
          <w:color w:val="000000" w:themeColor="text1"/>
          <w:shd w:val="clear" w:color="auto" w:fill="FFFFFF"/>
        </w:rPr>
        <w:t xml:space="preserve"> = .</w:t>
      </w:r>
      <w:r w:rsidR="00F0673A">
        <w:rPr>
          <w:color w:val="000000" w:themeColor="text1"/>
          <w:shd w:val="clear" w:color="auto" w:fill="FFFFFF"/>
        </w:rPr>
        <w:t>859</w:t>
      </w:r>
      <w:r w:rsidRPr="00F0673A">
        <w:rPr>
          <w:color w:val="000000" w:themeColor="text1"/>
          <w:shd w:val="clear" w:color="auto" w:fill="FFFFFF"/>
        </w:rPr>
        <w:t xml:space="preserve">. These findings support the test-retest reliability of BAOS-2 scores over a 4-week period. </w:t>
      </w:r>
    </w:p>
    <w:p w14:paraId="149EE812" w14:textId="77777777" w:rsidR="00F217F9" w:rsidRDefault="00C3292A" w:rsidP="00F217F9">
      <w:pPr>
        <w:pStyle w:val="Heading4"/>
      </w:pPr>
      <w:r>
        <w:tab/>
      </w:r>
      <w:r w:rsidR="00140199">
        <w:t xml:space="preserve">2.2.2.6. </w:t>
      </w:r>
      <w:r w:rsidR="00621D9F" w:rsidRPr="0040625B">
        <w:t>Discussion.</w:t>
      </w:r>
      <w:r w:rsidRPr="0040625B">
        <w:t xml:space="preserve"> </w:t>
      </w:r>
    </w:p>
    <w:p w14:paraId="3B328B13" w14:textId="59B1C9FE" w:rsidR="00A3673E" w:rsidRPr="00A3673E" w:rsidRDefault="00A3673E" w:rsidP="00111511">
      <w:pPr>
        <w:spacing w:line="480" w:lineRule="auto"/>
      </w:pPr>
      <w:r>
        <w:t xml:space="preserve">The results of Study 1 indicate that scores on the BAOS-2 are unidimensional, with all 13 items being retained for both women and men. In addition, internal consistency coefficients were adequate for both women and men. Taken together, these results suggest that all 13 items tap the same underlying construct, with no indication of item </w:t>
      </w:r>
      <w:r w:rsidRPr="00F0673A">
        <w:rPr>
          <w:color w:val="000000" w:themeColor="text1"/>
        </w:rPr>
        <w:t>redundancy, and that the unidimensional factor structure of BAOS-2 scores is equivalent across gender. The results also indicate that BAOS-2</w:t>
      </w:r>
      <w:r w:rsidR="00561DED">
        <w:rPr>
          <w:color w:val="000000" w:themeColor="text1"/>
        </w:rPr>
        <w:t xml:space="preserve"> scores</w:t>
      </w:r>
      <w:r w:rsidRPr="00F0673A">
        <w:rPr>
          <w:color w:val="000000" w:themeColor="text1"/>
        </w:rPr>
        <w:t xml:space="preserve"> have adequate test-retest reliability up to 4 </w:t>
      </w:r>
      <w:r w:rsidR="007B1F00" w:rsidRPr="00F0673A">
        <w:rPr>
          <w:color w:val="000000" w:themeColor="text1"/>
        </w:rPr>
        <w:t>weeks</w:t>
      </w:r>
      <w:r w:rsidRPr="00F0673A">
        <w:rPr>
          <w:color w:val="000000" w:themeColor="text1"/>
        </w:rPr>
        <w:t>. Finally</w:t>
      </w:r>
      <w:r>
        <w:t xml:space="preserve">, the results also provide preliminary evidence of construct validity, insofar as BAOS-2 scores were </w:t>
      </w:r>
      <w:r w:rsidR="00D34610">
        <w:t>positively</w:t>
      </w:r>
      <w:r>
        <w:t xml:space="preserve"> correlated with BAOS scores </w:t>
      </w:r>
      <w:r w:rsidR="00711F73">
        <w:t>to a strong degree</w:t>
      </w:r>
      <w:r w:rsidR="009F7473">
        <w:t>,</w:t>
      </w:r>
      <w:r w:rsidR="00711F73">
        <w:t xml:space="preserve"> as well as</w:t>
      </w:r>
      <w:r>
        <w:t xml:space="preserve"> </w:t>
      </w:r>
      <w:r w:rsidR="00711F73">
        <w:t xml:space="preserve">inversely correlated with </w:t>
      </w:r>
      <w:r>
        <w:t>self-reported BMI</w:t>
      </w:r>
      <w:r w:rsidR="00711F73">
        <w:t xml:space="preserve"> to a small-to-moderate degree</w:t>
      </w:r>
      <w:r>
        <w:t xml:space="preserve">.  </w:t>
      </w:r>
    </w:p>
    <w:p w14:paraId="65572F20" w14:textId="227E3690" w:rsidR="007172E9" w:rsidRDefault="00140199" w:rsidP="00E51F98">
      <w:pPr>
        <w:pStyle w:val="Heading1"/>
      </w:pPr>
      <w:r>
        <w:t xml:space="preserve">3. </w:t>
      </w:r>
      <w:r w:rsidR="007172E9">
        <w:t>Study 2: Confirmatory Factor Analysis and Construct Validity</w:t>
      </w:r>
    </w:p>
    <w:p w14:paraId="49FCB385" w14:textId="05C72D47" w:rsidR="00F95381" w:rsidRDefault="00A3673E" w:rsidP="007172E9">
      <w:pPr>
        <w:spacing w:line="480" w:lineRule="auto"/>
      </w:pPr>
      <w:r>
        <w:rPr>
          <w:b/>
        </w:rPr>
        <w:tab/>
      </w:r>
      <w:r>
        <w:t xml:space="preserve">The aim of Study 2 was to use CFA with the 13-item BAOS-2 to determine the extent to which the results of Study 1 would be confirmed in a new sample of adults from the United Kingdom. Here, we hypothesised that all BAOS-2 items would load onto one latent factor and that this model would provide acceptable fit to the data. We also tested for measurement invariance across gender to confirm that the BAOS-2 assesses the same </w:t>
      </w:r>
      <w:r>
        <w:lastRenderedPageBreak/>
        <w:t xml:space="preserve">construct for women and men. </w:t>
      </w:r>
      <w:r w:rsidR="00FF62A7">
        <w:t xml:space="preserve">We expected to be able to demonstrate full measurement invariance (at the configural, metric, and scalar levels), which would also allow us to examine gender differences in BAOS-2 scores. </w:t>
      </w:r>
      <w:r w:rsidR="00C448D8">
        <w:t>W</w:t>
      </w:r>
      <w:r w:rsidR="00FF62A7">
        <w:t>e also conducted a fuller examination of the construct validity of BAOS-2 scores. More specifically, in line with the acceptance model (Avalos &amp; Tylka, 2006), we predicted that BAOS-2 scores would be moderately correlated with scores on measures of positive body image (i.e., body appreciation and functionality appreciation)</w:t>
      </w:r>
      <w:r w:rsidR="00D65B84">
        <w:t xml:space="preserve"> and weakly correlated with self-reported BMI</w:t>
      </w:r>
      <w:r w:rsidR="00FF62A7">
        <w:t xml:space="preserve">. </w:t>
      </w:r>
      <w:r w:rsidR="00F95381">
        <w:t xml:space="preserve">Also, because individuals who perceive high body acceptance by others are likely to resist sociocultural appearance </w:t>
      </w:r>
      <w:r w:rsidR="00C448D8">
        <w:t>ideals</w:t>
      </w:r>
      <w:r w:rsidR="00F95381">
        <w:t xml:space="preserve">, we expected that BAOS-2 scores would exhibit moderate inverse relationships to pressure to internalise sociocultural appearance </w:t>
      </w:r>
      <w:r w:rsidR="00C448D8">
        <w:t xml:space="preserve">ideals </w:t>
      </w:r>
      <w:r w:rsidR="00F95381">
        <w:t xml:space="preserve">and the internalisation of weight bias. </w:t>
      </w:r>
    </w:p>
    <w:p w14:paraId="54E9943D" w14:textId="4520A2A2" w:rsidR="007172E9" w:rsidRDefault="00F95381" w:rsidP="00DC0C07">
      <w:pPr>
        <w:spacing w:line="480" w:lineRule="auto"/>
        <w:ind w:firstLine="720"/>
      </w:pPr>
      <w:r>
        <w:t>We also expected that BAOS-2 scores would show moderate-to-strong positive correlations with feeling secure with one’s position and general acceptance from others. Further, given that body acceptance by others likely reflects a nurturing stance that promotes positive psychological functioning, we hypothesised that BAOS-2 scores would be moderately and positively correlated with self-compassion and self-esteem. To examine discriminant validity, we examined associations between BAOS-2 scores and a measure of impression management</w:t>
      </w:r>
      <w:r w:rsidR="00DC0C07">
        <w:t xml:space="preserve">, which is consistent with the use of this construct as an indicator of discriminant validity in positive body image research (Tylka &amp; Wood-Barcalow, 2015). Based on the aforementioned study, we expected </w:t>
      </w:r>
      <w:r w:rsidR="008E7290">
        <w:t>a weak</w:t>
      </w:r>
      <w:r>
        <w:t xml:space="preserve"> association</w:t>
      </w:r>
      <w:r w:rsidR="00DC0C07">
        <w:t xml:space="preserve"> between impression management and BAOS-2 scores.</w:t>
      </w:r>
      <w:r>
        <w:t xml:space="preserve"> </w:t>
      </w:r>
      <w:r w:rsidR="00D65B84">
        <w:t xml:space="preserve">Finally, we hypothesised that BAOS-2 scores would predict unique variance </w:t>
      </w:r>
      <w:r w:rsidR="00AF2CCB">
        <w:t>in outcome measures (i.e., body appreciation, functionality appreciation, and self-esteem)</w:t>
      </w:r>
      <w:r w:rsidR="00D65B84">
        <w:t xml:space="preserve"> above-and-beyond associations with </w:t>
      </w:r>
      <w:r w:rsidR="00AF2CCB">
        <w:t>pressure</w:t>
      </w:r>
      <w:r w:rsidR="009627C6">
        <w:t>s (from significant others such as peers and family, as well as media)</w:t>
      </w:r>
      <w:r w:rsidR="00AF2CCB">
        <w:t xml:space="preserve"> to </w:t>
      </w:r>
      <w:r w:rsidR="009627C6">
        <w:t>conform to</w:t>
      </w:r>
      <w:r w:rsidR="00AF2CCB">
        <w:t xml:space="preserve"> appearance </w:t>
      </w:r>
      <w:r w:rsidR="00C448D8">
        <w:t>ideals</w:t>
      </w:r>
      <w:r w:rsidR="00AF2CCB">
        <w:t>, which can be considered to be the “negative equivalent” of body acceptance by others</w:t>
      </w:r>
      <w:r w:rsidR="00D65B84">
        <w:t xml:space="preserve">. </w:t>
      </w:r>
      <w:r w:rsidR="00D65B84">
        <w:lastRenderedPageBreak/>
        <w:t>These findings would support the incremental validity of BAOS-2 scores, highlighting the importance of the construct in body image research.</w:t>
      </w:r>
    </w:p>
    <w:p w14:paraId="68DD3CFC" w14:textId="5F6D0339" w:rsidR="00D65B84" w:rsidRDefault="00140199" w:rsidP="00E51F98">
      <w:pPr>
        <w:pStyle w:val="Heading2"/>
      </w:pPr>
      <w:r>
        <w:t xml:space="preserve">3.1. </w:t>
      </w:r>
      <w:r w:rsidR="00D65B84">
        <w:t>Method</w:t>
      </w:r>
    </w:p>
    <w:p w14:paraId="1E036724" w14:textId="77777777" w:rsidR="00E51F98" w:rsidRDefault="00140199" w:rsidP="00E51F98">
      <w:pPr>
        <w:pStyle w:val="Heading3"/>
        <w:rPr>
          <w:bCs/>
        </w:rPr>
      </w:pPr>
      <w:r>
        <w:t xml:space="preserve">3.1.1. </w:t>
      </w:r>
      <w:r w:rsidR="00D65B84" w:rsidRPr="00FC1707">
        <w:t>Participants</w:t>
      </w:r>
      <w:r w:rsidR="00FC1707" w:rsidRPr="009F7473">
        <w:t>.</w:t>
      </w:r>
      <w:r w:rsidR="00FC1707">
        <w:rPr>
          <w:bCs/>
        </w:rPr>
        <w:t xml:space="preserve"> </w:t>
      </w:r>
    </w:p>
    <w:p w14:paraId="609EE515" w14:textId="5002FF27" w:rsidR="005805CF" w:rsidRPr="005805CF" w:rsidRDefault="00FC1707" w:rsidP="0010343B">
      <w:pPr>
        <w:spacing w:line="480" w:lineRule="auto"/>
        <w:ind w:firstLine="720"/>
        <w:rPr>
          <w:bCs/>
          <w:color w:val="000000" w:themeColor="text1"/>
        </w:rPr>
      </w:pPr>
      <w:r>
        <w:rPr>
          <w:bCs/>
          <w:color w:val="000000" w:themeColor="text1"/>
        </w:rPr>
        <w:t xml:space="preserve">The initial participant pool consisted of 449 individuals, but we excluded 26 respondents who failed an attention check item. The </w:t>
      </w:r>
      <w:r w:rsidR="00927602">
        <w:rPr>
          <w:bCs/>
          <w:color w:val="000000" w:themeColor="text1"/>
        </w:rPr>
        <w:t xml:space="preserve">final sample, therefore, consisted of 423 individuals (women </w:t>
      </w:r>
      <w:r w:rsidR="00927602">
        <w:rPr>
          <w:bCs/>
          <w:i/>
          <w:iCs/>
          <w:color w:val="000000" w:themeColor="text1"/>
        </w:rPr>
        <w:t>n</w:t>
      </w:r>
      <w:r w:rsidR="00927602">
        <w:rPr>
          <w:bCs/>
          <w:color w:val="000000" w:themeColor="text1"/>
        </w:rPr>
        <w:t xml:space="preserve"> = </w:t>
      </w:r>
      <w:r w:rsidR="005805CF">
        <w:rPr>
          <w:bCs/>
          <w:color w:val="000000" w:themeColor="text1"/>
        </w:rPr>
        <w:t xml:space="preserve">212, men </w:t>
      </w:r>
      <w:r w:rsidR="005805CF">
        <w:rPr>
          <w:bCs/>
          <w:i/>
          <w:iCs/>
          <w:color w:val="000000" w:themeColor="text1"/>
        </w:rPr>
        <w:t>n</w:t>
      </w:r>
      <w:r w:rsidR="005805CF">
        <w:rPr>
          <w:bCs/>
          <w:color w:val="000000" w:themeColor="text1"/>
        </w:rPr>
        <w:t xml:space="preserve"> = 211) who ranged in age from 18 to 74 years (</w:t>
      </w:r>
      <w:r w:rsidR="005805CF">
        <w:rPr>
          <w:bCs/>
          <w:i/>
          <w:iCs/>
          <w:color w:val="000000" w:themeColor="text1"/>
        </w:rPr>
        <w:t>M</w:t>
      </w:r>
      <w:r w:rsidR="005805CF">
        <w:rPr>
          <w:bCs/>
          <w:color w:val="000000" w:themeColor="text1"/>
        </w:rPr>
        <w:t xml:space="preserve"> = 34.20, </w:t>
      </w:r>
      <w:r w:rsidR="005805CF">
        <w:rPr>
          <w:bCs/>
          <w:i/>
          <w:iCs/>
          <w:color w:val="000000" w:themeColor="text1"/>
        </w:rPr>
        <w:t>SD</w:t>
      </w:r>
      <w:r w:rsidR="005805CF">
        <w:rPr>
          <w:bCs/>
          <w:color w:val="000000" w:themeColor="text1"/>
        </w:rPr>
        <w:t xml:space="preserve"> = 12.26) and in self-reported BMI from 15.39 to 48.83 kg/m</w:t>
      </w:r>
      <w:r w:rsidR="005805CF">
        <w:rPr>
          <w:bCs/>
          <w:color w:val="000000" w:themeColor="text1"/>
          <w:vertAlign w:val="superscript"/>
        </w:rPr>
        <w:t>2</w:t>
      </w:r>
      <w:r w:rsidR="005805CF">
        <w:rPr>
          <w:bCs/>
          <w:color w:val="000000" w:themeColor="text1"/>
        </w:rPr>
        <w:t xml:space="preserve"> (</w:t>
      </w:r>
      <w:r w:rsidR="005805CF">
        <w:rPr>
          <w:bCs/>
          <w:i/>
          <w:iCs/>
          <w:color w:val="000000" w:themeColor="text1"/>
        </w:rPr>
        <w:t>M</w:t>
      </w:r>
      <w:r w:rsidR="005805CF">
        <w:rPr>
          <w:bCs/>
          <w:color w:val="000000" w:themeColor="text1"/>
        </w:rPr>
        <w:t xml:space="preserve"> = 27.19,</w:t>
      </w:r>
      <w:r w:rsidR="005805CF">
        <w:rPr>
          <w:bCs/>
          <w:i/>
          <w:iCs/>
          <w:color w:val="000000" w:themeColor="text1"/>
        </w:rPr>
        <w:t xml:space="preserve"> SD</w:t>
      </w:r>
      <w:r w:rsidR="005805CF">
        <w:rPr>
          <w:bCs/>
          <w:color w:val="000000" w:themeColor="text1"/>
        </w:rPr>
        <w:t xml:space="preserve"> = 6.53). </w:t>
      </w:r>
      <w:r w:rsidR="0010343B">
        <w:rPr>
          <w:bCs/>
          <w:color w:val="000000" w:themeColor="text1"/>
        </w:rPr>
        <w:t xml:space="preserve">The majority of participants were heterosexual (87.9%; bisexual = 6.4%; gay/lesbian = 3.8%; asexual = 0.9%; pansexual = 0.5%; other = 0.5%) and White (87.5%; Asian = 7.8%; Black = 1.9%; mixed race = 2.6%; other = 0.2%). In terms of relationship status, 31.4% of participants were single, 13.5% were partnered but not cohabiting, 23.6% were partnered and cohabiting, 28.4% were married, and the remainder were of another status. In terms of education, 12.3% had completed their GCSEs, 29.3% had completed their A-Levels, 38.1% had an undergraduate degree, 16.1% had a postgraduate degree, 2.1% were in full-time education, and 2.1% had some other qualification. </w:t>
      </w:r>
    </w:p>
    <w:p w14:paraId="0F822CE4" w14:textId="6624900B" w:rsidR="00D65B84" w:rsidRDefault="00140199" w:rsidP="00E51F98">
      <w:pPr>
        <w:pStyle w:val="Heading3"/>
      </w:pPr>
      <w:r>
        <w:t xml:space="preserve">3.1.2. </w:t>
      </w:r>
      <w:r w:rsidR="00D65B84">
        <w:t>Measures</w:t>
      </w:r>
      <w:r w:rsidR="00D65B84" w:rsidRPr="009F7473">
        <w:rPr>
          <w:bCs/>
        </w:rPr>
        <w:t>.</w:t>
      </w:r>
      <w:r w:rsidR="00D65B84">
        <w:t xml:space="preserve"> </w:t>
      </w:r>
    </w:p>
    <w:p w14:paraId="6ADF9AD1" w14:textId="77777777" w:rsidR="00E51F98" w:rsidRDefault="00140199" w:rsidP="00E51F98">
      <w:pPr>
        <w:pStyle w:val="Heading4"/>
      </w:pPr>
      <w:r>
        <w:t xml:space="preserve">3.1.2.1. </w:t>
      </w:r>
      <w:r w:rsidR="00D65B84">
        <w:t>Body acceptance by others</w:t>
      </w:r>
      <w:r w:rsidR="00D65B84" w:rsidRPr="009F7473">
        <w:rPr>
          <w:bCs/>
        </w:rPr>
        <w:t>.</w:t>
      </w:r>
      <w:r w:rsidR="00D65B84">
        <w:t xml:space="preserve"> </w:t>
      </w:r>
    </w:p>
    <w:p w14:paraId="1F69FB3F" w14:textId="52E65F37" w:rsidR="00D65B84" w:rsidRDefault="00FE16C6" w:rsidP="00D65B84">
      <w:pPr>
        <w:spacing w:line="480" w:lineRule="auto"/>
        <w:ind w:firstLine="720"/>
        <w:rPr>
          <w:bCs/>
          <w:color w:val="FF0000"/>
        </w:rPr>
      </w:pPr>
      <w:r>
        <w:t xml:space="preserve">We used the same version of the BAOS-2 as in Study 1 and presented in Appendix 1. </w:t>
      </w:r>
    </w:p>
    <w:p w14:paraId="716025E7" w14:textId="77777777" w:rsidR="00E51F98" w:rsidRDefault="00140199" w:rsidP="00E51F98">
      <w:pPr>
        <w:pStyle w:val="Heading4"/>
      </w:pPr>
      <w:r>
        <w:t xml:space="preserve">3.1.2.2. </w:t>
      </w:r>
      <w:r w:rsidR="00FE16C6">
        <w:t>Body appreciation</w:t>
      </w:r>
      <w:r w:rsidR="00FE16C6" w:rsidRPr="009F7473">
        <w:rPr>
          <w:bCs/>
        </w:rPr>
        <w:t>.</w:t>
      </w:r>
      <w:r w:rsidR="00FE16C6">
        <w:t xml:space="preserve"> </w:t>
      </w:r>
    </w:p>
    <w:p w14:paraId="39BC3D58" w14:textId="1F433BF7" w:rsidR="00FE16C6" w:rsidRDefault="00FE16C6" w:rsidP="00FE16C6">
      <w:pPr>
        <w:spacing w:line="480" w:lineRule="auto"/>
        <w:ind w:firstLine="720"/>
        <w:rPr>
          <w:bCs/>
          <w:color w:val="FF0000"/>
        </w:rPr>
      </w:pPr>
      <w:r>
        <w:rPr>
          <w:color w:val="000000" w:themeColor="text1"/>
        </w:rPr>
        <w:t xml:space="preserve">Body appreciation was measured using the Body Appreciation Scale-2 (BAS-2; Tylka &amp; Wood-Barcalow, 2015b). This is a 10-item measure that assesses </w:t>
      </w:r>
      <w:r w:rsidRPr="00C93951">
        <w:t xml:space="preserve">acceptance of one’s body, respect and care for one’s body, and protection of one’s body from unrealistic beauty </w:t>
      </w:r>
      <w:r w:rsidR="00EB1178">
        <w:t>ideals</w:t>
      </w:r>
      <w:r w:rsidRPr="00C93951">
        <w:t xml:space="preserve"> (sample item: “I respect my body”). All items were rated on a 5-point scale, ranging from 1 (</w:t>
      </w:r>
      <w:r w:rsidRPr="00C93951">
        <w:rPr>
          <w:i/>
        </w:rPr>
        <w:t>never</w:t>
      </w:r>
      <w:r w:rsidRPr="00C93951">
        <w:t>) to 5 (</w:t>
      </w:r>
      <w:r w:rsidRPr="00C93951">
        <w:rPr>
          <w:i/>
        </w:rPr>
        <w:t>always</w:t>
      </w:r>
      <w:r w:rsidRPr="00C93951">
        <w:t xml:space="preserve">), and an overall score was computed as the mean of all items. </w:t>
      </w:r>
      <w:r w:rsidRPr="00C93951">
        <w:lastRenderedPageBreak/>
        <w:t xml:space="preserve">Higher scores on this scale reflect greater body appreciation. BAS-2 scores have been shown to have a 1-dimensional factor structure, adequate internal consistency coefficients and test-retest reliability after 3 weeks, and good indices of convergent and </w:t>
      </w:r>
      <w:r w:rsidRPr="000B7121">
        <w:t xml:space="preserve">discriminant validity in English-speaking adults (Tylka &amp; Wood-Barcalow, 2015b). McDonald’s </w:t>
      </w:r>
      <w:r w:rsidRPr="000B7121">
        <w:rPr>
          <w:bCs/>
        </w:rPr>
        <w:t>ω for BAS-2 scores was .</w:t>
      </w:r>
      <w:r w:rsidR="000B7121">
        <w:rPr>
          <w:bCs/>
        </w:rPr>
        <w:t>94</w:t>
      </w:r>
      <w:r w:rsidRPr="000B7121">
        <w:rPr>
          <w:bCs/>
        </w:rPr>
        <w:t xml:space="preserve"> (95% CI = .</w:t>
      </w:r>
      <w:r w:rsidR="000B7121">
        <w:rPr>
          <w:bCs/>
        </w:rPr>
        <w:t>93</w:t>
      </w:r>
      <w:r w:rsidRPr="000B7121">
        <w:rPr>
          <w:bCs/>
        </w:rPr>
        <w:t>, .</w:t>
      </w:r>
      <w:r w:rsidR="000B7121">
        <w:rPr>
          <w:bCs/>
        </w:rPr>
        <w:t>95</w:t>
      </w:r>
      <w:r w:rsidRPr="000B7121">
        <w:rPr>
          <w:bCs/>
        </w:rPr>
        <w:t>).</w:t>
      </w:r>
    </w:p>
    <w:p w14:paraId="27F90613" w14:textId="77777777" w:rsidR="00E51F98" w:rsidRDefault="00FE16C6" w:rsidP="00E51F98">
      <w:pPr>
        <w:pStyle w:val="Heading4"/>
      </w:pPr>
      <w:r>
        <w:rPr>
          <w:color w:val="000000" w:themeColor="text1"/>
        </w:rPr>
        <w:tab/>
      </w:r>
      <w:r w:rsidR="00140199">
        <w:rPr>
          <w:color w:val="000000" w:themeColor="text1"/>
        </w:rPr>
        <w:t xml:space="preserve">3.1.2.3. </w:t>
      </w:r>
      <w:r w:rsidRPr="00FE16C6">
        <w:t>Functionality appreciation</w:t>
      </w:r>
      <w:r w:rsidRPr="009F7473">
        <w:rPr>
          <w:bCs/>
        </w:rPr>
        <w:t>.</w:t>
      </w:r>
      <w:r w:rsidRPr="00C93951">
        <w:t xml:space="preserve"> </w:t>
      </w:r>
    </w:p>
    <w:p w14:paraId="47252A00" w14:textId="109B1172" w:rsidR="00FE16C6" w:rsidRDefault="00FE16C6" w:rsidP="00FE16C6">
      <w:pPr>
        <w:tabs>
          <w:tab w:val="left" w:pos="567"/>
        </w:tabs>
        <w:spacing w:line="480" w:lineRule="auto"/>
      </w:pPr>
      <w:r>
        <w:t xml:space="preserve">Participants were asked to complete the </w:t>
      </w:r>
      <w:r w:rsidRPr="00C93951">
        <w:t>Functionality Appreciation Scale (FAS; Alleva et al., 2017), a 7-item measure of participants’ appreciation of what the body does and can do (sample item: “I feel that my body does so much for me”). All items were rated on a 5-point scale, ranging from 1 (</w:t>
      </w:r>
      <w:r w:rsidRPr="00C93951">
        <w:rPr>
          <w:i/>
        </w:rPr>
        <w:t>strongly disagree</w:t>
      </w:r>
      <w:r w:rsidRPr="00C93951">
        <w:t>) to 5 (</w:t>
      </w:r>
      <w:r w:rsidRPr="00C93951">
        <w:rPr>
          <w:i/>
        </w:rPr>
        <w:t>strongly agree</w:t>
      </w:r>
      <w:r w:rsidRPr="00C93951">
        <w:t xml:space="preserve">). An overall score was computed as the mean of all items, with higher scores reflecting greater functionality appreciation. FAS scores have been reported to have a 1-dimensional factor structure, adequate internal consistency and test-retest reliability after 3 weeks, and adequate </w:t>
      </w:r>
      <w:r w:rsidRPr="00F843E6">
        <w:t xml:space="preserve">criterion-related and construct validity in English-speaking adults (Alleva et al., 2017). </w:t>
      </w:r>
      <w:r w:rsidR="00757648" w:rsidRPr="00F843E6">
        <w:t xml:space="preserve">McDonald’s </w:t>
      </w:r>
      <w:r w:rsidR="00757648" w:rsidRPr="00F843E6">
        <w:rPr>
          <w:bCs/>
        </w:rPr>
        <w:t>ω for FAS scores was .</w:t>
      </w:r>
      <w:r w:rsidR="00F843E6">
        <w:rPr>
          <w:bCs/>
        </w:rPr>
        <w:t>91</w:t>
      </w:r>
      <w:r w:rsidR="00757648" w:rsidRPr="00F843E6">
        <w:rPr>
          <w:bCs/>
        </w:rPr>
        <w:t xml:space="preserve"> (95% CI = .</w:t>
      </w:r>
      <w:r w:rsidR="00F843E6">
        <w:rPr>
          <w:bCs/>
        </w:rPr>
        <w:t>89</w:t>
      </w:r>
      <w:r w:rsidR="00757648" w:rsidRPr="00F843E6">
        <w:rPr>
          <w:bCs/>
        </w:rPr>
        <w:t>, .</w:t>
      </w:r>
      <w:r w:rsidR="00F843E6">
        <w:rPr>
          <w:bCs/>
        </w:rPr>
        <w:t>92</w:t>
      </w:r>
      <w:r w:rsidR="00757648" w:rsidRPr="00F843E6">
        <w:rPr>
          <w:bCs/>
        </w:rPr>
        <w:t>).</w:t>
      </w:r>
    </w:p>
    <w:p w14:paraId="7A5C4945" w14:textId="77777777" w:rsidR="00E51F98" w:rsidRDefault="00757648" w:rsidP="00E51F98">
      <w:pPr>
        <w:pStyle w:val="Heading4"/>
      </w:pPr>
      <w:r>
        <w:tab/>
      </w:r>
      <w:r w:rsidR="00140199">
        <w:t xml:space="preserve">3.1.2.4. </w:t>
      </w:r>
      <w:r w:rsidRPr="00D97D3A">
        <w:t>Sociocultural influences</w:t>
      </w:r>
      <w:r w:rsidRPr="009F7473">
        <w:rPr>
          <w:bCs/>
        </w:rPr>
        <w:t>.</w:t>
      </w:r>
      <w:r>
        <w:t xml:space="preserve"> </w:t>
      </w:r>
    </w:p>
    <w:p w14:paraId="000B3F9D" w14:textId="176AE192" w:rsidR="00757648" w:rsidRDefault="00757648" w:rsidP="00FE16C6">
      <w:pPr>
        <w:tabs>
          <w:tab w:val="left" w:pos="567"/>
        </w:tabs>
        <w:spacing w:line="480" w:lineRule="auto"/>
        <w:rPr>
          <w:bCs/>
          <w:color w:val="FF0000"/>
        </w:rPr>
      </w:pPr>
      <w:r>
        <w:t xml:space="preserve">To measure perceived pressure to </w:t>
      </w:r>
      <w:r w:rsidR="009627C6">
        <w:t xml:space="preserve">conform to </w:t>
      </w:r>
      <w:r>
        <w:t>sociocultural appearance ideals, we used the Pressures items from the Sociocultural Attitudes Toward Appearance Questionnaire–4 (Schaefer et al., 2015). Participants were asked to report pressure to internalise appearance ideals from family members (4 items; sample item: “I feel pressure from family members to look thinner”), peers (4 items; sample item: “I feel pressure from my peers to look in better shape”), and media (4 items; sample item: “I feel pressure from the media to improve my appearance”). All items were rated on a 5-point scale ranging from 1 (</w:t>
      </w:r>
      <w:r>
        <w:rPr>
          <w:i/>
        </w:rPr>
        <w:t>definitely disagree</w:t>
      </w:r>
      <w:r>
        <w:t>) to 5 (</w:t>
      </w:r>
      <w:r>
        <w:rPr>
          <w:i/>
        </w:rPr>
        <w:t>definitely agree</w:t>
      </w:r>
      <w:r>
        <w:t xml:space="preserve">). Subscale scores were computed as the mean of 4 items for each factor, respectively, with higher scores indicating greater perceived pressure from peers, family, or media. SATAQ-4 scores evidence adequate internal consistency and convergent validity in </w:t>
      </w:r>
      <w:r>
        <w:lastRenderedPageBreak/>
        <w:t>English-</w:t>
      </w:r>
      <w:r w:rsidRPr="000B7121">
        <w:t xml:space="preserve">speaking samples (Schaefer et al., 2015). McDonald’s </w:t>
      </w:r>
      <w:r w:rsidRPr="000B7121">
        <w:rPr>
          <w:bCs/>
        </w:rPr>
        <w:t>ω for scores on this measure were .</w:t>
      </w:r>
      <w:r w:rsidR="000B7121">
        <w:rPr>
          <w:bCs/>
        </w:rPr>
        <w:t>90</w:t>
      </w:r>
      <w:r w:rsidRPr="000B7121">
        <w:rPr>
          <w:bCs/>
        </w:rPr>
        <w:t xml:space="preserve"> (95% CI = .</w:t>
      </w:r>
      <w:r w:rsidR="000B7121">
        <w:rPr>
          <w:bCs/>
        </w:rPr>
        <w:t>89</w:t>
      </w:r>
      <w:r w:rsidRPr="000B7121">
        <w:rPr>
          <w:bCs/>
        </w:rPr>
        <w:t>, .</w:t>
      </w:r>
      <w:r w:rsidR="000B7121">
        <w:rPr>
          <w:bCs/>
        </w:rPr>
        <w:t>92</w:t>
      </w:r>
      <w:r w:rsidRPr="000B7121">
        <w:rPr>
          <w:bCs/>
        </w:rPr>
        <w:t>) for Family, .</w:t>
      </w:r>
      <w:r w:rsidR="000B7121">
        <w:rPr>
          <w:bCs/>
        </w:rPr>
        <w:t>91</w:t>
      </w:r>
      <w:r w:rsidRPr="000B7121">
        <w:rPr>
          <w:bCs/>
        </w:rPr>
        <w:t xml:space="preserve"> (95% CI = .</w:t>
      </w:r>
      <w:r w:rsidR="000B7121">
        <w:rPr>
          <w:bCs/>
        </w:rPr>
        <w:t>90</w:t>
      </w:r>
      <w:r w:rsidRPr="000B7121">
        <w:rPr>
          <w:bCs/>
        </w:rPr>
        <w:t>, .</w:t>
      </w:r>
      <w:r w:rsidR="000B7121">
        <w:rPr>
          <w:bCs/>
        </w:rPr>
        <w:t>93</w:t>
      </w:r>
      <w:r w:rsidRPr="000B7121">
        <w:rPr>
          <w:bCs/>
        </w:rPr>
        <w:t>) for Peers, and .</w:t>
      </w:r>
      <w:r w:rsidR="000B7121">
        <w:rPr>
          <w:bCs/>
        </w:rPr>
        <w:t>96</w:t>
      </w:r>
      <w:r w:rsidRPr="000B7121">
        <w:rPr>
          <w:bCs/>
        </w:rPr>
        <w:t xml:space="preserve"> (95% CI = .</w:t>
      </w:r>
      <w:r w:rsidR="000B7121">
        <w:rPr>
          <w:bCs/>
        </w:rPr>
        <w:t>95</w:t>
      </w:r>
      <w:r w:rsidRPr="000B7121">
        <w:rPr>
          <w:bCs/>
        </w:rPr>
        <w:t>, .</w:t>
      </w:r>
      <w:r w:rsidR="000B7121">
        <w:rPr>
          <w:bCs/>
        </w:rPr>
        <w:t>9</w:t>
      </w:r>
      <w:r w:rsidR="00D97D3A">
        <w:rPr>
          <w:bCs/>
        </w:rPr>
        <w:t>7</w:t>
      </w:r>
      <w:r w:rsidRPr="000B7121">
        <w:rPr>
          <w:bCs/>
        </w:rPr>
        <w:t xml:space="preserve">) for Media. </w:t>
      </w:r>
    </w:p>
    <w:p w14:paraId="13B9818B" w14:textId="77777777" w:rsidR="00E51F98" w:rsidRDefault="00A6633F" w:rsidP="00E51F98">
      <w:pPr>
        <w:pStyle w:val="Heading4"/>
      </w:pPr>
      <w:r>
        <w:tab/>
      </w:r>
      <w:r w:rsidR="00140199">
        <w:t xml:space="preserve">3.1.2.5. </w:t>
      </w:r>
      <w:r>
        <w:t>Weight bias internalisation</w:t>
      </w:r>
      <w:r w:rsidRPr="009F7473">
        <w:rPr>
          <w:bCs/>
        </w:rPr>
        <w:t>.</w:t>
      </w:r>
      <w:r>
        <w:t xml:space="preserve"> </w:t>
      </w:r>
    </w:p>
    <w:p w14:paraId="015CDF83" w14:textId="4173D4DA" w:rsidR="00A6633F" w:rsidRDefault="00A6633F" w:rsidP="00FE16C6">
      <w:pPr>
        <w:tabs>
          <w:tab w:val="left" w:pos="567"/>
        </w:tabs>
        <w:spacing w:line="480" w:lineRule="auto"/>
      </w:pPr>
      <w:r>
        <w:t xml:space="preserve">To measure the internalisation of weight bias, participants were asked to complete the Weight Bias Internalisation Scale (WBIS; </w:t>
      </w:r>
      <w:proofErr w:type="spellStart"/>
      <w:r>
        <w:t>Durso</w:t>
      </w:r>
      <w:proofErr w:type="spellEnd"/>
      <w:r>
        <w:t xml:space="preserve"> &amp; </w:t>
      </w:r>
      <w:proofErr w:type="spellStart"/>
      <w:r>
        <w:t>Latner</w:t>
      </w:r>
      <w:proofErr w:type="spellEnd"/>
      <w:r>
        <w:t xml:space="preserve">, 2008), modified by Pearl and </w:t>
      </w:r>
      <w:proofErr w:type="spellStart"/>
      <w:r>
        <w:t>Puhl</w:t>
      </w:r>
      <w:proofErr w:type="spellEnd"/>
      <w:r>
        <w:t xml:space="preserve"> (2014) to be applicable to individuals across weight statuses. The WBIS-M is an 11-item instrument that assesses the degree to which individuals internalise negative stereotypes of weight (sample item: “Because of my weight, I don’t feel like my true self”). </w:t>
      </w:r>
      <w:r w:rsidR="00605F78">
        <w:t>All items were rated on a 7-point scale ranging from 1 (</w:t>
      </w:r>
      <w:r w:rsidR="00605F78">
        <w:rPr>
          <w:i/>
        </w:rPr>
        <w:t>strongly disagree</w:t>
      </w:r>
      <w:r w:rsidR="00605F78">
        <w:t>) to 7 (</w:t>
      </w:r>
      <w:r w:rsidR="00605F78">
        <w:rPr>
          <w:i/>
        </w:rPr>
        <w:t>strongly agree</w:t>
      </w:r>
      <w:r w:rsidR="00605F78">
        <w:t>). An overall score was computed as the mean of all items</w:t>
      </w:r>
      <w:r w:rsidR="009C5EF3">
        <w:t xml:space="preserve"> following reverse-coding of two items</w:t>
      </w:r>
      <w:r w:rsidR="00605F78">
        <w:t xml:space="preserve">, such that higher scores reflect greater weight bias internalisation. </w:t>
      </w:r>
      <w:r w:rsidR="00001FE3">
        <w:t>S</w:t>
      </w:r>
      <w:r w:rsidR="00605F78" w:rsidRPr="009C5EF3">
        <w:t xml:space="preserve">cores on the WBIS-M have been shown to have adequate internal consistency and good patterns of construct validity in English-speaking samples (Pearl &amp; </w:t>
      </w:r>
      <w:proofErr w:type="spellStart"/>
      <w:r w:rsidR="00605F78" w:rsidRPr="009C5EF3">
        <w:t>Puhl</w:t>
      </w:r>
      <w:proofErr w:type="spellEnd"/>
      <w:r w:rsidR="00605F78" w:rsidRPr="009C5EF3">
        <w:t xml:space="preserve">, 2014). McDonald’s </w:t>
      </w:r>
      <w:r w:rsidR="00605F78" w:rsidRPr="009C5EF3">
        <w:rPr>
          <w:bCs/>
        </w:rPr>
        <w:t>ω for WBIS-M scores was .</w:t>
      </w:r>
      <w:r w:rsidR="009C5EF3">
        <w:rPr>
          <w:bCs/>
        </w:rPr>
        <w:t>96</w:t>
      </w:r>
      <w:r w:rsidR="00605F78" w:rsidRPr="009C5EF3">
        <w:rPr>
          <w:bCs/>
        </w:rPr>
        <w:t xml:space="preserve"> (95% CI = .</w:t>
      </w:r>
      <w:r w:rsidR="009C5EF3">
        <w:rPr>
          <w:bCs/>
        </w:rPr>
        <w:t>96</w:t>
      </w:r>
      <w:r w:rsidR="00605F78" w:rsidRPr="009C5EF3">
        <w:rPr>
          <w:bCs/>
        </w:rPr>
        <w:t>, .</w:t>
      </w:r>
      <w:r w:rsidR="009C5EF3">
        <w:rPr>
          <w:bCs/>
        </w:rPr>
        <w:t>97</w:t>
      </w:r>
      <w:r w:rsidR="00605F78" w:rsidRPr="009C5EF3">
        <w:rPr>
          <w:bCs/>
        </w:rPr>
        <w:t>).</w:t>
      </w:r>
      <w:r w:rsidR="00605F78" w:rsidRPr="009C5EF3">
        <w:t xml:space="preserve"> </w:t>
      </w:r>
    </w:p>
    <w:p w14:paraId="23E26CE0" w14:textId="77777777" w:rsidR="00E51F98" w:rsidRDefault="00004B3D" w:rsidP="00E51F98">
      <w:pPr>
        <w:pStyle w:val="Heading4"/>
      </w:pPr>
      <w:r>
        <w:tab/>
      </w:r>
      <w:r w:rsidR="00140199">
        <w:t xml:space="preserve">3.1.2.6. </w:t>
      </w:r>
      <w:r w:rsidRPr="001E0512">
        <w:t>Striving to avoid inferiority</w:t>
      </w:r>
      <w:r w:rsidRPr="009F7473">
        <w:rPr>
          <w:bCs/>
        </w:rPr>
        <w:t>.</w:t>
      </w:r>
      <w:r>
        <w:t xml:space="preserve"> </w:t>
      </w:r>
    </w:p>
    <w:p w14:paraId="7F4B4251" w14:textId="4EAB7CE0" w:rsidR="00004B3D" w:rsidRDefault="00004B3D" w:rsidP="00FE16C6">
      <w:pPr>
        <w:tabs>
          <w:tab w:val="left" w:pos="567"/>
        </w:tabs>
        <w:spacing w:line="480" w:lineRule="auto"/>
        <w:rPr>
          <w:bCs/>
          <w:color w:val="FF0000"/>
        </w:rPr>
      </w:pPr>
      <w:r>
        <w:t xml:space="preserve">Participants were asked to complete the Secure Non-Striving subscale of the Striving to Avoid Inferiority Scale (SAIS-SNS; Gilbert et al., 2007). This is a 12-item instrument that assesses the degree to which individuals feel secure with their social position and feel acceptance from others, rather than feeling under pressure to compete (sample item: “Win or lose, people accept me anyway”). All items were rated on a 5-point scale ranging from </w:t>
      </w:r>
      <w:r w:rsidR="00D97D3A">
        <w:t>1</w:t>
      </w:r>
      <w:r>
        <w:t xml:space="preserve"> (</w:t>
      </w:r>
      <w:r>
        <w:rPr>
          <w:i/>
        </w:rPr>
        <w:t>never</w:t>
      </w:r>
      <w:r>
        <w:t>) to 5 (</w:t>
      </w:r>
      <w:r>
        <w:rPr>
          <w:i/>
        </w:rPr>
        <w:t>always</w:t>
      </w:r>
      <w:r>
        <w:t xml:space="preserve">). An overall score was computed as the mean of all 12 items, such that higher scores reflect greater secure non-striving. Scores on the SAIS have adequate internal </w:t>
      </w:r>
      <w:r w:rsidRPr="009C5EF3">
        <w:t>consistency and construct validity in English-speaking samples</w:t>
      </w:r>
      <w:r w:rsidR="00282244">
        <w:t xml:space="preserve"> (Gilbert et al., 2007).</w:t>
      </w:r>
      <w:r w:rsidRPr="009C5EF3">
        <w:t xml:space="preserve"> </w:t>
      </w:r>
      <w:r w:rsidR="00B80483" w:rsidRPr="009C5EF3">
        <w:t xml:space="preserve">McDonald’s </w:t>
      </w:r>
      <w:r w:rsidR="00B80483" w:rsidRPr="009C5EF3">
        <w:rPr>
          <w:bCs/>
        </w:rPr>
        <w:t>ω for SAIS-SNS scores was .</w:t>
      </w:r>
      <w:r w:rsidR="009C5EF3">
        <w:rPr>
          <w:bCs/>
        </w:rPr>
        <w:t>94</w:t>
      </w:r>
      <w:r w:rsidR="00B80483" w:rsidRPr="009C5EF3">
        <w:rPr>
          <w:bCs/>
        </w:rPr>
        <w:t xml:space="preserve"> (95% CI = .</w:t>
      </w:r>
      <w:r w:rsidR="009C5EF3">
        <w:rPr>
          <w:bCs/>
        </w:rPr>
        <w:t>93</w:t>
      </w:r>
      <w:r w:rsidR="00B80483" w:rsidRPr="009C5EF3">
        <w:rPr>
          <w:bCs/>
        </w:rPr>
        <w:t>, .</w:t>
      </w:r>
      <w:r w:rsidR="009C5EF3">
        <w:rPr>
          <w:bCs/>
        </w:rPr>
        <w:t>95</w:t>
      </w:r>
      <w:r w:rsidR="00B80483" w:rsidRPr="009C5EF3">
        <w:rPr>
          <w:bCs/>
        </w:rPr>
        <w:t>).</w:t>
      </w:r>
    </w:p>
    <w:p w14:paraId="47BBAD25" w14:textId="77777777" w:rsidR="00E51F98" w:rsidRDefault="00EC3BD9" w:rsidP="00E51F98">
      <w:pPr>
        <w:pStyle w:val="Heading4"/>
      </w:pPr>
      <w:r>
        <w:lastRenderedPageBreak/>
        <w:tab/>
      </w:r>
      <w:r w:rsidR="00140199">
        <w:t xml:space="preserve">3.1.2.7. </w:t>
      </w:r>
      <w:r w:rsidRPr="001E0512">
        <w:t>Self-compassion</w:t>
      </w:r>
      <w:r w:rsidRPr="009F7473">
        <w:rPr>
          <w:bCs/>
        </w:rPr>
        <w:t>.</w:t>
      </w:r>
      <w:r>
        <w:t xml:space="preserve"> </w:t>
      </w:r>
    </w:p>
    <w:p w14:paraId="26F60693" w14:textId="40779C80" w:rsidR="00527C9E" w:rsidRDefault="00EC3BD9" w:rsidP="00FE16C6">
      <w:pPr>
        <w:tabs>
          <w:tab w:val="left" w:pos="567"/>
        </w:tabs>
        <w:spacing w:line="480" w:lineRule="auto"/>
        <w:rPr>
          <w:bCs/>
          <w:color w:val="FF0000"/>
        </w:rPr>
      </w:pPr>
      <w:r>
        <w:t>To measure self-compassion, we used the 12-item Self-Compassion Scale</w:t>
      </w:r>
      <w:r w:rsidR="001E0512">
        <w:t>-</w:t>
      </w:r>
      <w:r>
        <w:t>Short Form (</w:t>
      </w:r>
      <w:r w:rsidR="00D97D3A">
        <w:t xml:space="preserve">SCS-SF; </w:t>
      </w:r>
      <w:proofErr w:type="spellStart"/>
      <w:r>
        <w:t>Raes</w:t>
      </w:r>
      <w:proofErr w:type="spellEnd"/>
      <w:r>
        <w:t xml:space="preserve"> et al.</w:t>
      </w:r>
      <w:r w:rsidR="00527C9E">
        <w:t>, 2011), which measures aspects of self-kindness, common humanity, and mindfulness (sample item: “</w:t>
      </w:r>
      <w:r w:rsidR="00527C9E" w:rsidRPr="00527C9E">
        <w:rPr>
          <w:lang w:eastAsia="en-GB"/>
        </w:rPr>
        <w:t xml:space="preserve">When something upsets </w:t>
      </w:r>
      <w:proofErr w:type="gramStart"/>
      <w:r w:rsidR="00527C9E" w:rsidRPr="00527C9E">
        <w:rPr>
          <w:lang w:eastAsia="en-GB"/>
        </w:rPr>
        <w:t>me</w:t>
      </w:r>
      <w:proofErr w:type="gramEnd"/>
      <w:r w:rsidR="00527C9E" w:rsidRPr="00527C9E">
        <w:rPr>
          <w:lang w:eastAsia="en-GB"/>
        </w:rPr>
        <w:t xml:space="preserve"> I try to keep my emotions in balance</w:t>
      </w:r>
      <w:r w:rsidR="000071D0">
        <w:rPr>
          <w:lang w:eastAsia="en-GB"/>
        </w:rPr>
        <w:t>”</w:t>
      </w:r>
      <w:r w:rsidR="00527C9E">
        <w:rPr>
          <w:lang w:eastAsia="en-GB"/>
        </w:rPr>
        <w:t>). All items were rated on a 5-point scale, ranging from 1 (</w:t>
      </w:r>
      <w:r w:rsidR="00527C9E">
        <w:rPr>
          <w:i/>
          <w:lang w:eastAsia="en-GB"/>
        </w:rPr>
        <w:t>almost never</w:t>
      </w:r>
      <w:r w:rsidR="00527C9E">
        <w:rPr>
          <w:lang w:eastAsia="en-GB"/>
        </w:rPr>
        <w:t>) to 5 (</w:t>
      </w:r>
      <w:r w:rsidR="00527C9E">
        <w:rPr>
          <w:i/>
          <w:lang w:eastAsia="en-GB"/>
        </w:rPr>
        <w:t>almost always</w:t>
      </w:r>
      <w:r w:rsidR="00527C9E">
        <w:rPr>
          <w:lang w:eastAsia="en-GB"/>
        </w:rPr>
        <w:t>). An overall score was computed as the mean of all items</w:t>
      </w:r>
      <w:r w:rsidR="009C5EF3">
        <w:rPr>
          <w:lang w:eastAsia="en-GB"/>
        </w:rPr>
        <w:t xml:space="preserve"> following reverse-coding of six items</w:t>
      </w:r>
      <w:r w:rsidR="00527C9E">
        <w:rPr>
          <w:lang w:eastAsia="en-GB"/>
        </w:rPr>
        <w:t xml:space="preserve">, with higher scores reflecting greater self-compassion. Overall </w:t>
      </w:r>
      <w:r w:rsidR="00527C9E" w:rsidRPr="009C5EF3">
        <w:rPr>
          <w:lang w:eastAsia="en-GB"/>
        </w:rPr>
        <w:t>scores on the SC</w:t>
      </w:r>
      <w:r w:rsidR="00D97D3A">
        <w:rPr>
          <w:lang w:eastAsia="en-GB"/>
        </w:rPr>
        <w:t>S-</w:t>
      </w:r>
      <w:r w:rsidR="00527C9E" w:rsidRPr="009C5EF3">
        <w:rPr>
          <w:lang w:eastAsia="en-GB"/>
        </w:rPr>
        <w:t>SF are very strongly correlated with scores on the full form and also demonstrate adequate internal consistency</w:t>
      </w:r>
      <w:r w:rsidR="001E0512" w:rsidRPr="009C5EF3">
        <w:rPr>
          <w:lang w:eastAsia="en-GB"/>
        </w:rPr>
        <w:t xml:space="preserve"> in English-speaking samples (</w:t>
      </w:r>
      <w:proofErr w:type="spellStart"/>
      <w:r w:rsidR="001E0512" w:rsidRPr="009C5EF3">
        <w:rPr>
          <w:lang w:eastAsia="en-GB"/>
        </w:rPr>
        <w:t>Raes</w:t>
      </w:r>
      <w:proofErr w:type="spellEnd"/>
      <w:r w:rsidR="001E0512" w:rsidRPr="009C5EF3">
        <w:rPr>
          <w:lang w:eastAsia="en-GB"/>
        </w:rPr>
        <w:t xml:space="preserve"> et al., 2011). </w:t>
      </w:r>
      <w:r w:rsidR="001E0512" w:rsidRPr="009C5EF3">
        <w:t xml:space="preserve">McDonald’s </w:t>
      </w:r>
      <w:r w:rsidR="001E0512" w:rsidRPr="009C5EF3">
        <w:rPr>
          <w:bCs/>
        </w:rPr>
        <w:t>ω for SCS-SF scores was .</w:t>
      </w:r>
      <w:r w:rsidR="009C5EF3">
        <w:rPr>
          <w:bCs/>
        </w:rPr>
        <w:t>87</w:t>
      </w:r>
      <w:r w:rsidR="001E0512" w:rsidRPr="009C5EF3">
        <w:rPr>
          <w:bCs/>
        </w:rPr>
        <w:t xml:space="preserve"> (95% CI = .</w:t>
      </w:r>
      <w:r w:rsidR="009C5EF3">
        <w:rPr>
          <w:bCs/>
        </w:rPr>
        <w:t>85</w:t>
      </w:r>
      <w:r w:rsidR="001E0512" w:rsidRPr="009C5EF3">
        <w:rPr>
          <w:bCs/>
        </w:rPr>
        <w:t>, .</w:t>
      </w:r>
      <w:r w:rsidR="009C5EF3">
        <w:rPr>
          <w:bCs/>
        </w:rPr>
        <w:t>89</w:t>
      </w:r>
      <w:r w:rsidR="001E0512" w:rsidRPr="009C5EF3">
        <w:rPr>
          <w:bCs/>
        </w:rPr>
        <w:t>).</w:t>
      </w:r>
    </w:p>
    <w:p w14:paraId="21DAAAAE" w14:textId="77777777" w:rsidR="00E51F98" w:rsidRDefault="001E0512" w:rsidP="00E51F98">
      <w:pPr>
        <w:pStyle w:val="Heading4"/>
      </w:pPr>
      <w:r>
        <w:tab/>
      </w:r>
      <w:r w:rsidR="00140199">
        <w:t xml:space="preserve">3.1.2.8. </w:t>
      </w:r>
      <w:r w:rsidRPr="001E0512">
        <w:t>Self-esteem</w:t>
      </w:r>
      <w:r>
        <w:t xml:space="preserve">. </w:t>
      </w:r>
    </w:p>
    <w:p w14:paraId="670D52F1" w14:textId="05EE4BB2" w:rsidR="001E0512" w:rsidRDefault="001E0512" w:rsidP="00FE16C6">
      <w:pPr>
        <w:tabs>
          <w:tab w:val="left" w:pos="567"/>
        </w:tabs>
        <w:spacing w:line="480" w:lineRule="auto"/>
        <w:rPr>
          <w:bCs/>
          <w:color w:val="FF0000"/>
        </w:rPr>
      </w:pPr>
      <w:r>
        <w:t xml:space="preserve">Self-esteem was measured using the 10-item </w:t>
      </w:r>
      <w:r>
        <w:rPr>
          <w:color w:val="000000" w:themeColor="text1"/>
        </w:rPr>
        <w:t>Rosenberg Self-Esteem Scale (RSES; Rosenberg, 1965)</w:t>
      </w:r>
      <w:r w:rsidR="00AF66A3">
        <w:rPr>
          <w:color w:val="000000" w:themeColor="text1"/>
        </w:rPr>
        <w:t>, which</w:t>
      </w:r>
      <w:r>
        <w:rPr>
          <w:color w:val="000000" w:themeColor="text1"/>
        </w:rPr>
        <w:t xml:space="preserve"> indexes an individual’s global self-esteem (sample item: “I feel I have a number of good qualities</w:t>
      </w:r>
      <w:r w:rsidR="006639B0">
        <w:rPr>
          <w:color w:val="000000" w:themeColor="text1"/>
        </w:rPr>
        <w:t>”</w:t>
      </w:r>
      <w:r>
        <w:rPr>
          <w:color w:val="000000" w:themeColor="text1"/>
        </w:rPr>
        <w:t>). Items were rated on a 4-point scale ranging from 1 (</w:t>
      </w:r>
      <w:r>
        <w:rPr>
          <w:i/>
          <w:color w:val="000000" w:themeColor="text1"/>
        </w:rPr>
        <w:t>strongly disagree</w:t>
      </w:r>
      <w:r>
        <w:rPr>
          <w:color w:val="000000" w:themeColor="text1"/>
        </w:rPr>
        <w:t>) to 4 (</w:t>
      </w:r>
      <w:r>
        <w:rPr>
          <w:i/>
          <w:color w:val="000000" w:themeColor="text1"/>
        </w:rPr>
        <w:t>strongly agree</w:t>
      </w:r>
      <w:r>
        <w:rPr>
          <w:color w:val="000000" w:themeColor="text1"/>
        </w:rPr>
        <w:t>). An overall score was computed as the mean of all 10 items following reverse-coding of 5 negatively</w:t>
      </w:r>
      <w:r w:rsidR="00CF68C5">
        <w:rPr>
          <w:color w:val="000000" w:themeColor="text1"/>
        </w:rPr>
        <w:t xml:space="preserve"> </w:t>
      </w:r>
      <w:r>
        <w:rPr>
          <w:color w:val="000000" w:themeColor="text1"/>
        </w:rPr>
        <w:t>worded items. Higher RSES scores reflect greater self-esteem. RSES scores have been found to have adequate internal consistency and good patterns of construct validity in English-</w:t>
      </w:r>
      <w:r w:rsidRPr="00F843E6">
        <w:t xml:space="preserve">speaking samples (e.g., Robins et al., 2001). McDonald’s </w:t>
      </w:r>
      <w:r w:rsidRPr="00F843E6">
        <w:rPr>
          <w:bCs/>
        </w:rPr>
        <w:t xml:space="preserve">ω for </w:t>
      </w:r>
      <w:r w:rsidR="00BD1B1B" w:rsidRPr="00F843E6">
        <w:rPr>
          <w:bCs/>
        </w:rPr>
        <w:t>RSES</w:t>
      </w:r>
      <w:r w:rsidRPr="00F843E6">
        <w:rPr>
          <w:bCs/>
        </w:rPr>
        <w:t xml:space="preserve"> scores was .</w:t>
      </w:r>
      <w:r w:rsidR="00F843E6">
        <w:rPr>
          <w:bCs/>
        </w:rPr>
        <w:t>92</w:t>
      </w:r>
      <w:r w:rsidRPr="00F843E6">
        <w:rPr>
          <w:bCs/>
        </w:rPr>
        <w:t xml:space="preserve"> (95% CI = .</w:t>
      </w:r>
      <w:r w:rsidR="00F843E6">
        <w:rPr>
          <w:bCs/>
        </w:rPr>
        <w:t>90</w:t>
      </w:r>
      <w:r w:rsidRPr="00F843E6">
        <w:rPr>
          <w:bCs/>
        </w:rPr>
        <w:t>, .</w:t>
      </w:r>
      <w:r w:rsidR="00F843E6">
        <w:rPr>
          <w:bCs/>
        </w:rPr>
        <w:t>9</w:t>
      </w:r>
      <w:r w:rsidR="00D97D3A">
        <w:rPr>
          <w:bCs/>
        </w:rPr>
        <w:t>4</w:t>
      </w:r>
      <w:r w:rsidRPr="00F843E6">
        <w:rPr>
          <w:bCs/>
        </w:rPr>
        <w:t>).</w:t>
      </w:r>
    </w:p>
    <w:p w14:paraId="1830C74E" w14:textId="77777777" w:rsidR="00E51F98" w:rsidRDefault="001E0512" w:rsidP="00E51F98">
      <w:pPr>
        <w:pStyle w:val="Heading4"/>
      </w:pPr>
      <w:r>
        <w:tab/>
      </w:r>
      <w:r w:rsidR="00140199">
        <w:t xml:space="preserve">3.1.2.9. </w:t>
      </w:r>
      <w:r>
        <w:t>Impression management</w:t>
      </w:r>
      <w:r w:rsidRPr="009F7473">
        <w:rPr>
          <w:bCs/>
        </w:rPr>
        <w:t>.</w:t>
      </w:r>
      <w:r>
        <w:t xml:space="preserve"> </w:t>
      </w:r>
    </w:p>
    <w:p w14:paraId="4D4E74B7" w14:textId="5CD2A5D5" w:rsidR="001E0512" w:rsidRDefault="001E0512" w:rsidP="00FE16C6">
      <w:pPr>
        <w:tabs>
          <w:tab w:val="left" w:pos="567"/>
        </w:tabs>
        <w:spacing w:line="480" w:lineRule="auto"/>
        <w:rPr>
          <w:bCs/>
          <w:color w:val="FF0000"/>
        </w:rPr>
      </w:pPr>
      <w:r>
        <w:rPr>
          <w:color w:val="000000" w:themeColor="text1"/>
        </w:rPr>
        <w:t>Impression management was measured using the 20-item Impression Management subscale of the Balanced Inventory of Desirable Responding–6</w:t>
      </w:r>
      <w:r w:rsidR="00BD1B1B">
        <w:rPr>
          <w:color w:val="000000" w:themeColor="text1"/>
        </w:rPr>
        <w:t xml:space="preserve"> (BIDR-IM; </w:t>
      </w:r>
      <w:proofErr w:type="spellStart"/>
      <w:r w:rsidR="00BD1B1B">
        <w:rPr>
          <w:color w:val="000000" w:themeColor="text1"/>
        </w:rPr>
        <w:t>Paulhus</w:t>
      </w:r>
      <w:proofErr w:type="spellEnd"/>
      <w:r w:rsidR="00BD1B1B">
        <w:rPr>
          <w:color w:val="000000" w:themeColor="text1"/>
        </w:rPr>
        <w:t>, 1994), which assesses participants’ over-reporting of desirable behaviours and under-reporting undesirable behaviours (sample item: “I always obey laws, even if I’m unlikely to get caught</w:t>
      </w:r>
      <w:r w:rsidR="00D97D3A">
        <w:rPr>
          <w:color w:val="000000" w:themeColor="text1"/>
        </w:rPr>
        <w:t>”</w:t>
      </w:r>
      <w:r w:rsidR="00BD1B1B">
        <w:rPr>
          <w:color w:val="000000" w:themeColor="text1"/>
        </w:rPr>
        <w:t>). All items were rated on a 7-point scale, ranging from 1 (</w:t>
      </w:r>
      <w:r w:rsidR="00BD1B1B">
        <w:rPr>
          <w:i/>
          <w:color w:val="000000" w:themeColor="text1"/>
        </w:rPr>
        <w:t>not at all true</w:t>
      </w:r>
      <w:r w:rsidR="00BD1B1B">
        <w:rPr>
          <w:color w:val="000000" w:themeColor="text1"/>
        </w:rPr>
        <w:t>) to 7 (</w:t>
      </w:r>
      <w:r w:rsidR="00BD1B1B">
        <w:rPr>
          <w:i/>
          <w:color w:val="000000" w:themeColor="text1"/>
        </w:rPr>
        <w:t>very true</w:t>
      </w:r>
      <w:r w:rsidR="00BD1B1B">
        <w:rPr>
          <w:color w:val="000000" w:themeColor="text1"/>
        </w:rPr>
        <w:t xml:space="preserve">). An overall score was computed as the mean of all items following reverse-coding of </w:t>
      </w:r>
      <w:r w:rsidR="00F843E6">
        <w:rPr>
          <w:color w:val="000000" w:themeColor="text1"/>
        </w:rPr>
        <w:t>10</w:t>
      </w:r>
      <w:r w:rsidR="00BD1B1B">
        <w:rPr>
          <w:color w:val="000000" w:themeColor="text1"/>
        </w:rPr>
        <w:t xml:space="preserve"> items. Higher </w:t>
      </w:r>
      <w:r w:rsidR="00BD1B1B">
        <w:rPr>
          <w:color w:val="000000" w:themeColor="text1"/>
        </w:rPr>
        <w:lastRenderedPageBreak/>
        <w:t xml:space="preserve">scores on this measure reflect greater impression management. Scores on the BIDR-IM have been shown to have adequate internal consistency, test-retest </w:t>
      </w:r>
      <w:r w:rsidR="00D97D3A">
        <w:rPr>
          <w:color w:val="000000" w:themeColor="text1"/>
        </w:rPr>
        <w:t>reliability</w:t>
      </w:r>
      <w:r w:rsidR="00BD1B1B">
        <w:rPr>
          <w:color w:val="000000" w:themeColor="text1"/>
        </w:rPr>
        <w:t xml:space="preserve"> up to 5 </w:t>
      </w:r>
      <w:r w:rsidR="00BD1B1B" w:rsidRPr="00F843E6">
        <w:t>weeks, and adequate construct validity (</w:t>
      </w:r>
      <w:proofErr w:type="spellStart"/>
      <w:r w:rsidR="00BD1B1B" w:rsidRPr="00F843E6">
        <w:t>Paulhus</w:t>
      </w:r>
      <w:proofErr w:type="spellEnd"/>
      <w:r w:rsidR="00BD1B1B" w:rsidRPr="00F843E6">
        <w:t xml:space="preserve">, 1994). McDonald’s </w:t>
      </w:r>
      <w:r w:rsidR="00BD1B1B" w:rsidRPr="00F843E6">
        <w:rPr>
          <w:bCs/>
        </w:rPr>
        <w:t>ω for BIDR-IM scores was .</w:t>
      </w:r>
      <w:r w:rsidR="00F843E6">
        <w:rPr>
          <w:bCs/>
        </w:rPr>
        <w:t>77</w:t>
      </w:r>
      <w:r w:rsidR="00BD1B1B" w:rsidRPr="00F843E6">
        <w:rPr>
          <w:bCs/>
        </w:rPr>
        <w:t xml:space="preserve"> (95% CI = .</w:t>
      </w:r>
      <w:r w:rsidR="00F843E6">
        <w:rPr>
          <w:bCs/>
        </w:rPr>
        <w:t>73</w:t>
      </w:r>
      <w:r w:rsidR="00BD1B1B" w:rsidRPr="00F843E6">
        <w:rPr>
          <w:bCs/>
        </w:rPr>
        <w:t>, .</w:t>
      </w:r>
      <w:r w:rsidR="00F843E6">
        <w:rPr>
          <w:bCs/>
        </w:rPr>
        <w:t>80</w:t>
      </w:r>
      <w:r w:rsidR="00BD1B1B" w:rsidRPr="00F843E6">
        <w:rPr>
          <w:bCs/>
        </w:rPr>
        <w:t>).</w:t>
      </w:r>
    </w:p>
    <w:p w14:paraId="0D1945EB" w14:textId="77777777" w:rsidR="00E51F98" w:rsidRDefault="00BD1B1B" w:rsidP="00E51F98">
      <w:pPr>
        <w:pStyle w:val="Heading4"/>
      </w:pPr>
      <w:r>
        <w:tab/>
      </w:r>
      <w:r w:rsidR="00140199">
        <w:t xml:space="preserve">3.1.2.10. </w:t>
      </w:r>
      <w:r>
        <w:t>Demographics</w:t>
      </w:r>
      <w:r w:rsidRPr="009F7473">
        <w:rPr>
          <w:bCs/>
        </w:rPr>
        <w:t>.</w:t>
      </w:r>
      <w:r>
        <w:t xml:space="preserve"> </w:t>
      </w:r>
    </w:p>
    <w:p w14:paraId="1A726436" w14:textId="225AB688" w:rsidR="00BD1B1B" w:rsidRDefault="00BD1B1B" w:rsidP="00FE16C6">
      <w:pPr>
        <w:tabs>
          <w:tab w:val="left" w:pos="567"/>
        </w:tabs>
        <w:spacing w:line="480" w:lineRule="auto"/>
        <w:rPr>
          <w:bCs/>
          <w:color w:val="000000" w:themeColor="text1"/>
        </w:rPr>
      </w:pPr>
      <w:r w:rsidRPr="00BD1B1B">
        <w:rPr>
          <w:bCs/>
          <w:color w:val="000000" w:themeColor="text1"/>
        </w:rPr>
        <w:t xml:space="preserve">Participants were asked to provide their demographic details consisting of gender identity, sexual orientation, relationship status, highest educational qualification, age, </w:t>
      </w:r>
      <w:r w:rsidR="00282244">
        <w:rPr>
          <w:bCs/>
          <w:color w:val="000000" w:themeColor="text1"/>
        </w:rPr>
        <w:t xml:space="preserve">and </w:t>
      </w:r>
      <w:r w:rsidRPr="00BD1B1B">
        <w:rPr>
          <w:bCs/>
          <w:color w:val="000000" w:themeColor="text1"/>
        </w:rPr>
        <w:t>race</w:t>
      </w:r>
      <w:r w:rsidR="00282244">
        <w:rPr>
          <w:bCs/>
          <w:color w:val="000000" w:themeColor="text1"/>
        </w:rPr>
        <w:t>, which were used for descriptive purposes.</w:t>
      </w:r>
      <w:r w:rsidRPr="00BD1B1B">
        <w:rPr>
          <w:bCs/>
          <w:color w:val="000000" w:themeColor="text1"/>
        </w:rPr>
        <w:t xml:space="preserve"> Height and weight data were</w:t>
      </w:r>
      <w:r w:rsidR="00282244">
        <w:rPr>
          <w:bCs/>
          <w:color w:val="000000" w:themeColor="text1"/>
        </w:rPr>
        <w:t xml:space="preserve"> also collected and</w:t>
      </w:r>
      <w:r w:rsidRPr="00BD1B1B">
        <w:rPr>
          <w:bCs/>
          <w:color w:val="000000" w:themeColor="text1"/>
        </w:rPr>
        <w:t xml:space="preserve"> used to compute self-reported BMI as kg/m</w:t>
      </w:r>
      <w:r w:rsidRPr="00BD1B1B">
        <w:rPr>
          <w:bCs/>
          <w:color w:val="000000" w:themeColor="text1"/>
          <w:vertAlign w:val="superscript"/>
        </w:rPr>
        <w:t>2</w:t>
      </w:r>
      <w:r w:rsidRPr="00BD1B1B">
        <w:rPr>
          <w:bCs/>
          <w:color w:val="000000" w:themeColor="text1"/>
        </w:rPr>
        <w:t>.</w:t>
      </w:r>
    </w:p>
    <w:p w14:paraId="03A96A8D" w14:textId="77777777" w:rsidR="00E51F98" w:rsidRDefault="00BD1B1B" w:rsidP="00E51F98">
      <w:pPr>
        <w:pStyle w:val="Heading3"/>
      </w:pPr>
      <w:r>
        <w:tab/>
      </w:r>
      <w:r w:rsidR="00140199">
        <w:t xml:space="preserve">3.1.3. </w:t>
      </w:r>
      <w:r>
        <w:t xml:space="preserve">Procedures. </w:t>
      </w:r>
    </w:p>
    <w:p w14:paraId="00F0C5FB" w14:textId="1D9BF8ED" w:rsidR="00BD1B1B" w:rsidRDefault="00BD1B1B" w:rsidP="00BD1B1B">
      <w:pPr>
        <w:tabs>
          <w:tab w:val="left" w:pos="567"/>
        </w:tabs>
        <w:spacing w:line="480" w:lineRule="auto"/>
        <w:rPr>
          <w:bCs/>
          <w:color w:val="222222"/>
        </w:rPr>
      </w:pPr>
      <w:r>
        <w:rPr>
          <w:bCs/>
          <w:color w:val="222222"/>
        </w:rPr>
        <w:t>Procedures for Study 2 were identical to those reported in Section 2.2.1.3</w:t>
      </w:r>
      <w:r w:rsidR="006639B0">
        <w:rPr>
          <w:bCs/>
          <w:color w:val="222222"/>
        </w:rPr>
        <w:t>.</w:t>
      </w:r>
      <w:r>
        <w:rPr>
          <w:bCs/>
          <w:color w:val="222222"/>
        </w:rPr>
        <w:t xml:space="preserve"> with the following exceptions: (</w:t>
      </w:r>
      <w:r w:rsidR="00CF68C5">
        <w:rPr>
          <w:bCs/>
          <w:color w:val="222222"/>
        </w:rPr>
        <w:t>a</w:t>
      </w:r>
      <w:r>
        <w:rPr>
          <w:bCs/>
          <w:color w:val="222222"/>
        </w:rPr>
        <w:t xml:space="preserve">) data collection took place on </w:t>
      </w:r>
      <w:r w:rsidRPr="00362CE5">
        <w:rPr>
          <w:bCs/>
          <w:color w:val="000000" w:themeColor="text1"/>
        </w:rPr>
        <w:t xml:space="preserve">June </w:t>
      </w:r>
      <w:r w:rsidR="00362CE5">
        <w:rPr>
          <w:bCs/>
          <w:color w:val="000000" w:themeColor="text1"/>
        </w:rPr>
        <w:t>21-22</w:t>
      </w:r>
      <w:r>
        <w:rPr>
          <w:bCs/>
          <w:color w:val="222222"/>
        </w:rPr>
        <w:t>, 2020; (</w:t>
      </w:r>
      <w:r w:rsidR="00CF68C5">
        <w:rPr>
          <w:bCs/>
          <w:color w:val="222222"/>
        </w:rPr>
        <w:t>b</w:t>
      </w:r>
      <w:r>
        <w:rPr>
          <w:bCs/>
          <w:color w:val="222222"/>
        </w:rPr>
        <w:t xml:space="preserve">) </w:t>
      </w:r>
      <w:r w:rsidR="00111C67">
        <w:rPr>
          <w:bCs/>
          <w:color w:val="222222"/>
        </w:rPr>
        <w:t>participants were only eligible if they had not previously taken part in Study 1</w:t>
      </w:r>
      <w:r w:rsidR="00772F50">
        <w:rPr>
          <w:bCs/>
          <w:color w:val="222222"/>
        </w:rPr>
        <w:t xml:space="preserve"> (cross-checked using IP addresses and Prolific IDs)</w:t>
      </w:r>
      <w:r w:rsidR="00111C67">
        <w:rPr>
          <w:bCs/>
          <w:color w:val="222222"/>
        </w:rPr>
        <w:t>; (</w:t>
      </w:r>
      <w:r w:rsidR="00CF68C5">
        <w:rPr>
          <w:bCs/>
          <w:color w:val="222222"/>
        </w:rPr>
        <w:t>c</w:t>
      </w:r>
      <w:r w:rsidR="00111C67">
        <w:rPr>
          <w:bCs/>
          <w:color w:val="222222"/>
        </w:rPr>
        <w:t xml:space="preserve">) </w:t>
      </w:r>
      <w:r>
        <w:rPr>
          <w:bCs/>
          <w:color w:val="222222"/>
        </w:rPr>
        <w:t>we included an attention check item embedded half-way through the survey</w:t>
      </w:r>
      <w:r w:rsidR="00111C67">
        <w:rPr>
          <w:bCs/>
          <w:color w:val="222222"/>
        </w:rPr>
        <w:t>, and</w:t>
      </w:r>
      <w:r>
        <w:rPr>
          <w:bCs/>
          <w:color w:val="222222"/>
        </w:rPr>
        <w:t>; (</w:t>
      </w:r>
      <w:r w:rsidR="00CF68C5">
        <w:rPr>
          <w:bCs/>
          <w:color w:val="222222"/>
        </w:rPr>
        <w:t>d</w:t>
      </w:r>
      <w:r>
        <w:rPr>
          <w:bCs/>
          <w:color w:val="222222"/>
        </w:rPr>
        <w:t xml:space="preserve">) participants were paid </w:t>
      </w:r>
      <w:r w:rsidR="00FC1707">
        <w:rPr>
          <w:bCs/>
          <w:color w:val="222222"/>
        </w:rPr>
        <w:t xml:space="preserve">£1.12. </w:t>
      </w:r>
      <w:r>
        <w:rPr>
          <w:bCs/>
          <w:color w:val="222222"/>
        </w:rPr>
        <w:t xml:space="preserve"> </w:t>
      </w:r>
    </w:p>
    <w:p w14:paraId="063576EF" w14:textId="77777777" w:rsidR="00E51F98" w:rsidRDefault="00DA37FF" w:rsidP="00E51F98">
      <w:pPr>
        <w:pStyle w:val="Heading3"/>
      </w:pPr>
      <w:r>
        <w:tab/>
      </w:r>
      <w:r w:rsidR="00140199">
        <w:t xml:space="preserve">3.1.4. </w:t>
      </w:r>
      <w:r>
        <w:t>Analytic strategy.</w:t>
      </w:r>
      <w:r w:rsidR="00927602">
        <w:t xml:space="preserve"> </w:t>
      </w:r>
    </w:p>
    <w:p w14:paraId="6840D644" w14:textId="15695D85" w:rsidR="005A2807" w:rsidRPr="000B7121" w:rsidRDefault="00927602" w:rsidP="005A2807">
      <w:pPr>
        <w:tabs>
          <w:tab w:val="left" w:pos="567"/>
        </w:tabs>
        <w:spacing w:line="480" w:lineRule="auto"/>
        <w:rPr>
          <w:color w:val="222222"/>
        </w:rPr>
      </w:pPr>
      <w:r>
        <w:rPr>
          <w:color w:val="222222"/>
        </w:rPr>
        <w:t>Thirty-nine participants had improbable BMI values, so these were recoded as missing values a</w:t>
      </w:r>
      <w:r w:rsidR="00561DED">
        <w:rPr>
          <w:color w:val="222222"/>
        </w:rPr>
        <w:t>nd</w:t>
      </w:r>
      <w:r>
        <w:rPr>
          <w:color w:val="222222"/>
        </w:rPr>
        <w:t xml:space="preserve"> replaced using the mean replacement technique. </w:t>
      </w:r>
      <w:r w:rsidR="000B7121">
        <w:rPr>
          <w:color w:val="222222"/>
        </w:rPr>
        <w:t xml:space="preserve">There were no other missing data. </w:t>
      </w:r>
      <w:r w:rsidR="00DA37FF">
        <w:rPr>
          <w:rFonts w:eastAsia="Arial Unicode MS"/>
        </w:rPr>
        <w:t xml:space="preserve">To conduct CFA, we used the </w:t>
      </w:r>
      <w:proofErr w:type="spellStart"/>
      <w:r w:rsidR="00DA37FF" w:rsidRPr="0064597F">
        <w:rPr>
          <w:i/>
          <w:color w:val="000000" w:themeColor="text1"/>
          <w:shd w:val="clear" w:color="auto" w:fill="FFFFFF"/>
        </w:rPr>
        <w:t>lavaan</w:t>
      </w:r>
      <w:proofErr w:type="spellEnd"/>
      <w:r w:rsidR="00DA37FF">
        <w:rPr>
          <w:color w:val="000000" w:themeColor="text1"/>
          <w:shd w:val="clear" w:color="auto" w:fill="FFFFFF"/>
        </w:rPr>
        <w:t xml:space="preserve"> (</w:t>
      </w:r>
      <w:proofErr w:type="spellStart"/>
      <w:r w:rsidR="00DA37FF">
        <w:rPr>
          <w:color w:val="000000" w:themeColor="text1"/>
          <w:shd w:val="clear" w:color="auto" w:fill="FFFFFF"/>
        </w:rPr>
        <w:t>Rosseel</w:t>
      </w:r>
      <w:proofErr w:type="spellEnd"/>
      <w:r w:rsidR="00DA37FF">
        <w:rPr>
          <w:color w:val="000000" w:themeColor="text1"/>
          <w:shd w:val="clear" w:color="auto" w:fill="FFFFFF"/>
        </w:rPr>
        <w:t xml:space="preserve">, 2012), </w:t>
      </w:r>
      <w:proofErr w:type="spellStart"/>
      <w:r w:rsidR="00DA37FF" w:rsidRPr="0064597F">
        <w:rPr>
          <w:i/>
          <w:color w:val="000000" w:themeColor="text1"/>
          <w:shd w:val="clear" w:color="auto" w:fill="FFFFFF"/>
        </w:rPr>
        <w:t>semTools</w:t>
      </w:r>
      <w:proofErr w:type="spellEnd"/>
      <w:r w:rsidR="00DA37FF">
        <w:rPr>
          <w:color w:val="000000" w:themeColor="text1"/>
          <w:shd w:val="clear" w:color="auto" w:fill="FFFFFF"/>
        </w:rPr>
        <w:t xml:space="preserve"> (Jorgensen et al., 2018), and </w:t>
      </w:r>
      <w:r w:rsidR="00DA37FF" w:rsidRPr="0064597F">
        <w:rPr>
          <w:i/>
          <w:color w:val="000000" w:themeColor="text1"/>
          <w:shd w:val="clear" w:color="auto" w:fill="FFFFFF"/>
        </w:rPr>
        <w:t>MVN</w:t>
      </w:r>
      <w:r w:rsidR="00DA37FF">
        <w:rPr>
          <w:color w:val="000000" w:themeColor="text1"/>
          <w:shd w:val="clear" w:color="auto" w:fill="FFFFFF"/>
        </w:rPr>
        <w:t xml:space="preserve"> packages (Korkmaz et al., 2014) with </w:t>
      </w:r>
      <w:r w:rsidR="000B7121" w:rsidRPr="00D85455">
        <w:rPr>
          <w:i/>
          <w:iCs/>
          <w:shd w:val="clear" w:color="auto" w:fill="FFFFFF"/>
          <w:lang w:eastAsia="en-GB"/>
        </w:rPr>
        <w:t>R</w:t>
      </w:r>
      <w:r w:rsidR="000B7121" w:rsidRPr="00D85455">
        <w:rPr>
          <w:shd w:val="clear" w:color="auto" w:fill="FFFFFF"/>
          <w:lang w:eastAsia="en-GB"/>
        </w:rPr>
        <w:t> (</w:t>
      </w:r>
      <w:r w:rsidR="000B7121" w:rsidRPr="00D85455">
        <w:rPr>
          <w:i/>
          <w:iCs/>
          <w:shd w:val="clear" w:color="auto" w:fill="FFFFFF"/>
          <w:lang w:eastAsia="en-GB"/>
        </w:rPr>
        <w:t>R</w:t>
      </w:r>
      <w:r w:rsidR="000B7121" w:rsidRPr="00D85455">
        <w:rPr>
          <w:shd w:val="clear" w:color="auto" w:fill="FFFFFF"/>
          <w:lang w:eastAsia="en-GB"/>
        </w:rPr>
        <w:t> development Core Team, 2014</w:t>
      </w:r>
      <w:r w:rsidR="000B7121">
        <w:rPr>
          <w:shd w:val="clear" w:color="auto" w:fill="FFFFFF"/>
          <w:lang w:eastAsia="en-GB"/>
        </w:rPr>
        <w:t>)</w:t>
      </w:r>
      <w:r w:rsidR="00DA37FF">
        <w:rPr>
          <w:color w:val="000000" w:themeColor="text1"/>
          <w:shd w:val="clear" w:color="auto" w:fill="FFFFFF"/>
        </w:rPr>
        <w:t xml:space="preserve">. Our plan was to test a unidimensional model of BAOS-2 scores as identified in the EFAs in Study 1. </w:t>
      </w:r>
      <w:r w:rsidR="005A2807" w:rsidRPr="00DA63A8">
        <w:rPr>
          <w:color w:val="000000" w:themeColor="text1"/>
          <w:shd w:val="clear" w:color="auto" w:fill="FFFFFF"/>
        </w:rPr>
        <w:t>Assessment of the data for normality indicated that they were neither univariate (</w:t>
      </w:r>
      <w:r w:rsidR="005A2807" w:rsidRPr="003B4D5C">
        <w:rPr>
          <w:color w:val="000000" w:themeColor="text1"/>
          <w:shd w:val="clear" w:color="auto" w:fill="FFFFFF"/>
        </w:rPr>
        <w:t>Sha</w:t>
      </w:r>
      <w:r w:rsidR="005A2807">
        <w:rPr>
          <w:color w:val="000000" w:themeColor="text1"/>
          <w:shd w:val="clear" w:color="auto" w:fill="FFFFFF"/>
        </w:rPr>
        <w:t>pir</w:t>
      </w:r>
      <w:r w:rsidR="005A2807" w:rsidRPr="003B4D5C">
        <w:rPr>
          <w:color w:val="000000" w:themeColor="text1"/>
          <w:shd w:val="clear" w:color="auto" w:fill="FFFFFF"/>
        </w:rPr>
        <w:t xml:space="preserve">o-Wilks </w:t>
      </w:r>
      <w:r w:rsidR="005A2807" w:rsidRPr="0030712D">
        <w:rPr>
          <w:i/>
          <w:color w:val="000000" w:themeColor="text1"/>
          <w:shd w:val="clear" w:color="auto" w:fill="FFFFFF"/>
        </w:rPr>
        <w:t>p</w:t>
      </w:r>
      <w:r w:rsidR="005A2807" w:rsidRPr="0030712D">
        <w:rPr>
          <w:color w:val="000000" w:themeColor="text1"/>
          <w:shd w:val="clear" w:color="auto" w:fill="FFFFFF"/>
        </w:rPr>
        <w:t xml:space="preserve"> &lt; .001) </w:t>
      </w:r>
      <w:r w:rsidR="005A2807" w:rsidRPr="00DA63A8">
        <w:rPr>
          <w:color w:val="000000" w:themeColor="text1"/>
          <w:shd w:val="clear" w:color="auto" w:fill="FFFFFF"/>
        </w:rPr>
        <w:t>nor multivariate normal (</w:t>
      </w:r>
      <w:proofErr w:type="spellStart"/>
      <w:r w:rsidR="005A2807" w:rsidRPr="003B4D5C">
        <w:rPr>
          <w:color w:val="000000" w:themeColor="text1"/>
          <w:shd w:val="clear" w:color="auto" w:fill="FFFFFF"/>
        </w:rPr>
        <w:t>Mardia’s</w:t>
      </w:r>
      <w:proofErr w:type="spellEnd"/>
      <w:r w:rsidR="005A2807" w:rsidRPr="003B4D5C">
        <w:rPr>
          <w:color w:val="000000" w:themeColor="text1"/>
          <w:shd w:val="clear" w:color="auto" w:fill="FFFFFF"/>
        </w:rPr>
        <w:t xml:space="preserve"> </w:t>
      </w:r>
      <w:r w:rsidR="005A2807" w:rsidRPr="00912D10">
        <w:rPr>
          <w:color w:val="000000" w:themeColor="text1"/>
          <w:shd w:val="clear" w:color="auto" w:fill="FFFFFF"/>
        </w:rPr>
        <w:t xml:space="preserve">skewness = 1496.03, </w:t>
      </w:r>
      <w:r w:rsidR="005A2807" w:rsidRPr="00912D10">
        <w:rPr>
          <w:i/>
          <w:color w:val="000000" w:themeColor="text1"/>
          <w:shd w:val="clear" w:color="auto" w:fill="FFFFFF"/>
        </w:rPr>
        <w:t>p</w:t>
      </w:r>
      <w:r w:rsidR="005A2807" w:rsidRPr="00912D10">
        <w:rPr>
          <w:color w:val="000000" w:themeColor="text1"/>
          <w:shd w:val="clear" w:color="auto" w:fill="FFFFFF"/>
        </w:rPr>
        <w:t xml:space="preserve"> &lt; .001, </w:t>
      </w:r>
      <w:proofErr w:type="spellStart"/>
      <w:r w:rsidR="005A2807" w:rsidRPr="00912D10">
        <w:rPr>
          <w:color w:val="000000" w:themeColor="text1"/>
          <w:shd w:val="clear" w:color="auto" w:fill="FFFFFF"/>
        </w:rPr>
        <w:t>Mardia’s</w:t>
      </w:r>
      <w:proofErr w:type="spellEnd"/>
      <w:r w:rsidR="005A2807" w:rsidRPr="00912D10">
        <w:rPr>
          <w:color w:val="000000" w:themeColor="text1"/>
          <w:shd w:val="clear" w:color="auto" w:fill="FFFFFF"/>
        </w:rPr>
        <w:t xml:space="preserve"> kurtosis = 36.72, </w:t>
      </w:r>
      <w:r w:rsidR="005A2807" w:rsidRPr="00912D10">
        <w:rPr>
          <w:i/>
          <w:color w:val="000000" w:themeColor="text1"/>
          <w:shd w:val="clear" w:color="auto" w:fill="FFFFFF"/>
        </w:rPr>
        <w:t>p</w:t>
      </w:r>
      <w:r w:rsidR="005A2807" w:rsidRPr="00912D10">
        <w:rPr>
          <w:color w:val="000000" w:themeColor="text1"/>
          <w:shd w:val="clear" w:color="auto" w:fill="FFFFFF"/>
        </w:rPr>
        <w:t xml:space="preserve"> &lt; .001), </w:t>
      </w:r>
      <w:r w:rsidR="005A2807" w:rsidRPr="00DA63A8">
        <w:rPr>
          <w:color w:val="000000" w:themeColor="text1"/>
          <w:shd w:val="clear" w:color="auto" w:fill="FFFFFF"/>
        </w:rPr>
        <w:t>so parameter estimates were obtained using the robust maximum likelihood method</w:t>
      </w:r>
      <w:r w:rsidR="005A2807">
        <w:rPr>
          <w:color w:val="000000" w:themeColor="text1"/>
          <w:shd w:val="clear" w:color="auto" w:fill="FFFFFF"/>
        </w:rPr>
        <w:t xml:space="preserve"> and fit indices (see </w:t>
      </w:r>
      <w:r w:rsidR="005A2807">
        <w:rPr>
          <w:color w:val="000000" w:themeColor="text1"/>
          <w:lang w:val="en-US"/>
        </w:rPr>
        <w:t>Section 2.</w:t>
      </w:r>
      <w:r w:rsidR="008677ED">
        <w:rPr>
          <w:color w:val="000000" w:themeColor="text1"/>
          <w:lang w:val="en-US"/>
        </w:rPr>
        <w:t>2</w:t>
      </w:r>
      <w:r w:rsidR="005A2807">
        <w:rPr>
          <w:color w:val="000000" w:themeColor="text1"/>
          <w:lang w:val="en-US"/>
        </w:rPr>
        <w:t>.1.4</w:t>
      </w:r>
      <w:r w:rsidR="006639B0">
        <w:rPr>
          <w:color w:val="000000" w:themeColor="text1"/>
          <w:lang w:val="en-US"/>
        </w:rPr>
        <w:t>.</w:t>
      </w:r>
      <w:r w:rsidR="005A2807">
        <w:rPr>
          <w:color w:val="000000" w:themeColor="text1"/>
          <w:lang w:val="en-US"/>
        </w:rPr>
        <w:t xml:space="preserve">) were interpreted with the </w:t>
      </w:r>
      <w:proofErr w:type="spellStart"/>
      <w:r w:rsidR="005A2807">
        <w:rPr>
          <w:color w:val="000000" w:themeColor="text1"/>
          <w:lang w:val="en-US"/>
        </w:rPr>
        <w:t>Satorra-Bentler</w:t>
      </w:r>
      <w:proofErr w:type="spellEnd"/>
      <w:r w:rsidR="005A2807">
        <w:rPr>
          <w:color w:val="000000" w:themeColor="text1"/>
          <w:lang w:val="en-US"/>
        </w:rPr>
        <w:t xml:space="preserve"> correction applied (</w:t>
      </w:r>
      <w:proofErr w:type="spellStart"/>
      <w:r w:rsidR="005A2807" w:rsidRPr="00DA63A8">
        <w:rPr>
          <w:color w:val="000000" w:themeColor="text1"/>
          <w:lang w:val="en-US"/>
        </w:rPr>
        <w:t>Satorra</w:t>
      </w:r>
      <w:proofErr w:type="spellEnd"/>
      <w:r w:rsidR="005A2807" w:rsidRPr="00DA63A8">
        <w:rPr>
          <w:color w:val="000000" w:themeColor="text1"/>
          <w:lang w:val="en-US"/>
        </w:rPr>
        <w:t xml:space="preserve"> &amp; </w:t>
      </w:r>
      <w:proofErr w:type="spellStart"/>
      <w:r w:rsidR="005A2807" w:rsidRPr="00DA63A8">
        <w:rPr>
          <w:color w:val="000000" w:themeColor="text1"/>
          <w:lang w:val="en-US"/>
        </w:rPr>
        <w:t>Bentler</w:t>
      </w:r>
      <w:proofErr w:type="spellEnd"/>
      <w:r w:rsidR="005A2807" w:rsidRPr="00DA63A8">
        <w:rPr>
          <w:color w:val="000000" w:themeColor="text1"/>
          <w:lang w:val="en-US"/>
        </w:rPr>
        <w:t>, 2001).</w:t>
      </w:r>
    </w:p>
    <w:p w14:paraId="78CAE4FB" w14:textId="6011F2B5" w:rsidR="00AE6E72" w:rsidRPr="00AE6E72" w:rsidRDefault="005A2807" w:rsidP="005A2807">
      <w:pPr>
        <w:tabs>
          <w:tab w:val="left" w:pos="567"/>
        </w:tabs>
        <w:spacing w:line="480" w:lineRule="auto"/>
        <w:rPr>
          <w:rFonts w:eastAsia="Arial Unicode MS"/>
          <w:color w:val="000000" w:themeColor="text1"/>
          <w:shd w:val="clear" w:color="auto" w:fill="FFFFFF"/>
        </w:rPr>
      </w:pPr>
      <w:r>
        <w:rPr>
          <w:rFonts w:asciiTheme="majorBidi" w:eastAsia="Arial Unicode MS" w:hAnsiTheme="majorBidi" w:cstheme="majorBidi"/>
          <w:noProof/>
          <w:color w:val="000000" w:themeColor="text1"/>
        </w:rPr>
        <w:lastRenderedPageBreak/>
        <w:tab/>
      </w:r>
      <w:r w:rsidR="00DA37FF">
        <w:rPr>
          <w:rFonts w:asciiTheme="majorBidi" w:eastAsia="Arial Unicode MS" w:hAnsiTheme="majorBidi" w:cstheme="majorBidi"/>
          <w:noProof/>
          <w:color w:val="000000" w:themeColor="text1"/>
        </w:rPr>
        <w:t xml:space="preserve">To examine gender invariance of BAOS-2 scores, we conducted multi-group CFA (Chen, 2007). Measurement invariance was assessed at the </w:t>
      </w:r>
      <w:r w:rsidR="00DA37FF" w:rsidRPr="007F20B8">
        <w:rPr>
          <w:rFonts w:asciiTheme="majorBidi" w:eastAsia="Arial Unicode MS" w:hAnsiTheme="majorBidi" w:cstheme="majorBidi"/>
          <w:color w:val="000000" w:themeColor="text1"/>
        </w:rPr>
        <w:t xml:space="preserve">configural, metric, and scalar levels. </w:t>
      </w:r>
      <w:r w:rsidR="00DA37FF" w:rsidRPr="007F20B8">
        <w:rPr>
          <w:color w:val="000000" w:themeColor="text1"/>
        </w:rPr>
        <w:t xml:space="preserve">Configural invariance implies that the latent </w:t>
      </w:r>
      <w:r w:rsidR="00DA37FF">
        <w:rPr>
          <w:color w:val="000000" w:themeColor="text1"/>
        </w:rPr>
        <w:t>BAOS-2</w:t>
      </w:r>
      <w:r w:rsidR="00DA37FF" w:rsidRPr="007F20B8">
        <w:rPr>
          <w:color w:val="000000" w:themeColor="text1"/>
        </w:rPr>
        <w:t xml:space="preserve"> variable and the pattern of loadings of the latent variable on indicators are similar across </w:t>
      </w:r>
      <w:r w:rsidR="00DA37FF">
        <w:rPr>
          <w:color w:val="000000" w:themeColor="text1"/>
        </w:rPr>
        <w:t>gender</w:t>
      </w:r>
      <w:r w:rsidR="00DA37FF" w:rsidRPr="007F20B8">
        <w:rPr>
          <w:color w:val="000000" w:themeColor="text1"/>
        </w:rPr>
        <w:t xml:space="preserve"> (i.e., the unconstrained latent model should fit the data well in </w:t>
      </w:r>
      <w:r w:rsidR="00DA37FF">
        <w:rPr>
          <w:color w:val="000000" w:themeColor="text1"/>
        </w:rPr>
        <w:t>both</w:t>
      </w:r>
      <w:r w:rsidR="00DA37FF" w:rsidRPr="007F20B8">
        <w:rPr>
          <w:color w:val="000000" w:themeColor="text1"/>
        </w:rPr>
        <w:t xml:space="preserve"> groups). Metric invariance implies that the magnitude of the loadings is similar across </w:t>
      </w:r>
      <w:r w:rsidR="00DA37FF">
        <w:rPr>
          <w:color w:val="000000" w:themeColor="text1"/>
        </w:rPr>
        <w:t>gender. This</w:t>
      </w:r>
      <w:r w:rsidR="00DA37FF" w:rsidRPr="007F20B8">
        <w:rPr>
          <w:color w:val="000000" w:themeColor="text1"/>
        </w:rPr>
        <w:t xml:space="preserve"> is tested by comparing two nested models consisting of a baseline model and an invariance model. Because the </w:t>
      </w:r>
      <w:r w:rsidR="00DA37FF" w:rsidRPr="00D97D3A">
        <w:rPr>
          <w:rFonts w:eastAsia="Arial Unicode MS"/>
          <w:color w:val="000000" w:themeColor="text1"/>
          <w:shd w:val="clear" w:color="auto" w:fill="FFFFFF"/>
        </w:rPr>
        <w:t>Δ</w:t>
      </w:r>
      <w:r w:rsidR="00DA37FF" w:rsidRPr="00D97D3A">
        <w:rPr>
          <w:bCs/>
          <w:iCs/>
          <w:color w:val="000000" w:themeColor="text1"/>
          <w:shd w:val="clear" w:color="auto" w:fill="FFFFFF"/>
        </w:rPr>
        <w:t>χ</w:t>
      </w:r>
      <w:r w:rsidR="00DA37FF" w:rsidRPr="00D97D3A">
        <w:rPr>
          <w:bCs/>
          <w:color w:val="000000" w:themeColor="text1"/>
          <w:shd w:val="clear" w:color="auto" w:fill="FFFFFF"/>
        </w:rPr>
        <w:t>²</w:t>
      </w:r>
      <w:r w:rsidR="00DA37FF" w:rsidRPr="007F20B8">
        <w:rPr>
          <w:bCs/>
          <w:color w:val="000000" w:themeColor="text1"/>
          <w:shd w:val="clear" w:color="auto" w:fill="FFFFFF"/>
        </w:rPr>
        <w:t xml:space="preserve"> statistic is overly stringent criterion invariance (Meade</w:t>
      </w:r>
      <w:r w:rsidR="00DA37FF">
        <w:rPr>
          <w:bCs/>
          <w:color w:val="000000" w:themeColor="text1"/>
          <w:shd w:val="clear" w:color="auto" w:fill="FFFFFF"/>
        </w:rPr>
        <w:t xml:space="preserve"> et al.</w:t>
      </w:r>
      <w:r w:rsidR="00DA37FF" w:rsidRPr="007F20B8">
        <w:rPr>
          <w:bCs/>
          <w:color w:val="000000" w:themeColor="text1"/>
          <w:shd w:val="clear" w:color="auto" w:fill="FFFFFF"/>
        </w:rPr>
        <w:t xml:space="preserve">, 2008), we used </w:t>
      </w:r>
      <w:r w:rsidR="00DA37FF" w:rsidRPr="007F20B8">
        <w:rPr>
          <w:rFonts w:eastAsia="Arial Unicode MS"/>
          <w:color w:val="000000" w:themeColor="text1"/>
          <w:shd w:val="clear" w:color="auto" w:fill="FFFFFF"/>
        </w:rPr>
        <w:t xml:space="preserve">ΔCFI </w:t>
      </w:r>
      <w:r w:rsidR="00AE6E72" w:rsidRPr="00AE6E72">
        <w:rPr>
          <w:color w:val="2E2E2E"/>
        </w:rPr>
        <w:t>≥</w:t>
      </w:r>
      <w:r w:rsidR="00DA37FF" w:rsidRPr="007F20B8">
        <w:rPr>
          <w:rFonts w:eastAsia="Arial Unicode MS"/>
          <w:color w:val="000000" w:themeColor="text1"/>
          <w:shd w:val="clear" w:color="auto" w:fill="FFFFFF"/>
        </w:rPr>
        <w:t xml:space="preserve"> </w:t>
      </w:r>
      <w:r w:rsidR="00AE6E72">
        <w:rPr>
          <w:rFonts w:eastAsia="Arial Unicode MS"/>
          <w:color w:val="000000" w:themeColor="text1"/>
          <w:shd w:val="clear" w:color="auto" w:fill="FFFFFF"/>
        </w:rPr>
        <w:t>-</w:t>
      </w:r>
      <w:r w:rsidR="00DA37FF" w:rsidRPr="007F20B8">
        <w:rPr>
          <w:rFonts w:eastAsia="Arial Unicode MS"/>
          <w:color w:val="000000" w:themeColor="text1"/>
          <w:shd w:val="clear" w:color="auto" w:fill="FFFFFF"/>
        </w:rPr>
        <w:t>.01 as an indicator of metric invariance (</w:t>
      </w:r>
      <w:r w:rsidR="00DA37FF" w:rsidRPr="007F20B8">
        <w:rPr>
          <w:bCs/>
          <w:color w:val="000000" w:themeColor="text1"/>
          <w:shd w:val="clear" w:color="auto" w:fill="FFFFFF"/>
        </w:rPr>
        <w:t xml:space="preserve">Cheung &amp; </w:t>
      </w:r>
      <w:proofErr w:type="spellStart"/>
      <w:r w:rsidR="00DA37FF" w:rsidRPr="007F20B8">
        <w:rPr>
          <w:bCs/>
          <w:color w:val="000000" w:themeColor="text1"/>
          <w:shd w:val="clear" w:color="auto" w:fill="FFFFFF"/>
        </w:rPr>
        <w:t>Rensvold</w:t>
      </w:r>
      <w:proofErr w:type="spellEnd"/>
      <w:r w:rsidR="00DA37FF" w:rsidRPr="007F20B8">
        <w:rPr>
          <w:bCs/>
          <w:color w:val="000000" w:themeColor="text1"/>
          <w:shd w:val="clear" w:color="auto" w:fill="FFFFFF"/>
        </w:rPr>
        <w:t xml:space="preserve">, 2002). </w:t>
      </w:r>
      <w:r w:rsidR="00DA37FF">
        <w:rPr>
          <w:color w:val="000000" w:themeColor="text1"/>
        </w:rPr>
        <w:t>Lastly, s</w:t>
      </w:r>
      <w:r w:rsidR="00DA37FF" w:rsidRPr="007F20B8">
        <w:rPr>
          <w:color w:val="000000" w:themeColor="text1"/>
        </w:rPr>
        <w:t xml:space="preserve">calar invariance implies that both the item loadings and item intercepts are similar across </w:t>
      </w:r>
      <w:r w:rsidR="00DA37FF">
        <w:rPr>
          <w:color w:val="000000" w:themeColor="text1"/>
        </w:rPr>
        <w:t>gender</w:t>
      </w:r>
      <w:r w:rsidR="00DA37FF" w:rsidRPr="007F20B8">
        <w:rPr>
          <w:color w:val="000000" w:themeColor="text1"/>
        </w:rPr>
        <w:t xml:space="preserve"> and is examined using the same nested-model comparison strategy as with metric invariance (Chen, 2007). </w:t>
      </w:r>
      <w:r w:rsidR="00DA37FF" w:rsidRPr="007F20B8">
        <w:rPr>
          <w:bCs/>
          <w:color w:val="000000" w:themeColor="text1"/>
          <w:shd w:val="clear" w:color="auto" w:fill="FFFFFF"/>
        </w:rPr>
        <w:t xml:space="preserve">For scalar invariance, Chen (2007) suggested that invariance is supported when </w:t>
      </w:r>
      <w:r w:rsidR="00DA37FF" w:rsidRPr="007F20B8">
        <w:rPr>
          <w:rFonts w:eastAsia="Arial Unicode MS"/>
          <w:color w:val="000000" w:themeColor="text1"/>
          <w:shd w:val="clear" w:color="auto" w:fill="FFFFFF"/>
        </w:rPr>
        <w:t xml:space="preserve">ΔCFI </w:t>
      </w:r>
      <w:r w:rsidR="00AE6E72" w:rsidRPr="00AE6E72">
        <w:rPr>
          <w:color w:val="2E2E2E"/>
        </w:rPr>
        <w:t>≥</w:t>
      </w:r>
      <w:r w:rsidR="00DA37FF" w:rsidRPr="007F20B8">
        <w:rPr>
          <w:rFonts w:eastAsia="Arial Unicode MS"/>
          <w:color w:val="000000" w:themeColor="text1"/>
          <w:shd w:val="clear" w:color="auto" w:fill="FFFFFF"/>
        </w:rPr>
        <w:t xml:space="preserve"> </w:t>
      </w:r>
      <w:r w:rsidR="00AE6E72">
        <w:rPr>
          <w:rFonts w:eastAsia="Arial Unicode MS"/>
          <w:color w:val="000000" w:themeColor="text1"/>
          <w:shd w:val="clear" w:color="auto" w:fill="FFFFFF"/>
        </w:rPr>
        <w:t>-</w:t>
      </w:r>
      <w:r w:rsidR="00DA37FF" w:rsidRPr="007F20B8">
        <w:rPr>
          <w:rFonts w:eastAsia="Arial Unicode MS"/>
          <w:color w:val="000000" w:themeColor="text1"/>
          <w:shd w:val="clear" w:color="auto" w:fill="FFFFFF"/>
        </w:rPr>
        <w:t xml:space="preserve">.01 </w:t>
      </w:r>
      <w:r w:rsidR="00DA37FF" w:rsidRPr="007F20B8">
        <w:rPr>
          <w:rFonts w:eastAsia="Arial Unicode MS"/>
          <w:i/>
          <w:color w:val="000000" w:themeColor="text1"/>
          <w:shd w:val="clear" w:color="auto" w:fill="FFFFFF"/>
        </w:rPr>
        <w:t>and</w:t>
      </w:r>
      <w:r w:rsidR="00DA37FF" w:rsidRPr="007F20B8">
        <w:rPr>
          <w:rFonts w:eastAsia="Arial Unicode MS"/>
          <w:color w:val="000000" w:themeColor="text1"/>
          <w:shd w:val="clear" w:color="auto" w:fill="FFFFFF"/>
        </w:rPr>
        <w:t xml:space="preserve"> ΔRMSEA </w:t>
      </w:r>
      <w:r w:rsidR="00AE6E72" w:rsidRPr="00AE6E72">
        <w:rPr>
          <w:color w:val="2E2E2E"/>
        </w:rPr>
        <w:t>≥</w:t>
      </w:r>
      <w:r w:rsidR="00DA37FF" w:rsidRPr="007F20B8">
        <w:rPr>
          <w:rFonts w:eastAsia="Arial Unicode MS"/>
          <w:color w:val="000000" w:themeColor="text1"/>
          <w:shd w:val="clear" w:color="auto" w:fill="FFFFFF"/>
        </w:rPr>
        <w:t xml:space="preserve"> .015 </w:t>
      </w:r>
      <w:r w:rsidR="00DA37FF" w:rsidRPr="007F20B8">
        <w:rPr>
          <w:rFonts w:eastAsia="Arial Unicode MS"/>
          <w:i/>
          <w:color w:val="000000" w:themeColor="text1"/>
          <w:shd w:val="clear" w:color="auto" w:fill="FFFFFF"/>
        </w:rPr>
        <w:t>or</w:t>
      </w:r>
      <w:r w:rsidR="00DA37FF" w:rsidRPr="007F20B8">
        <w:rPr>
          <w:rFonts w:eastAsia="Arial Unicode MS"/>
          <w:color w:val="000000" w:themeColor="text1"/>
          <w:shd w:val="clear" w:color="auto" w:fill="FFFFFF"/>
        </w:rPr>
        <w:t xml:space="preserve"> ΔSRMR </w:t>
      </w:r>
      <w:r w:rsidR="00AE6E72" w:rsidRPr="00AE6E72">
        <w:rPr>
          <w:color w:val="2E2E2E"/>
        </w:rPr>
        <w:t>≥</w:t>
      </w:r>
      <w:r w:rsidR="00DA37FF" w:rsidRPr="007F20B8">
        <w:rPr>
          <w:rFonts w:eastAsia="Arial Unicode MS"/>
          <w:color w:val="000000" w:themeColor="text1"/>
          <w:shd w:val="clear" w:color="auto" w:fill="FFFFFF"/>
        </w:rPr>
        <w:t xml:space="preserve"> .030, although other scholars suggest that ΔCFI &lt; </w:t>
      </w:r>
      <w:r w:rsidR="000071D0">
        <w:rPr>
          <w:rFonts w:eastAsia="Arial Unicode MS"/>
          <w:color w:val="000000" w:themeColor="text1"/>
          <w:shd w:val="clear" w:color="auto" w:fill="FFFFFF"/>
        </w:rPr>
        <w:t>-</w:t>
      </w:r>
      <w:r w:rsidR="00DA37FF" w:rsidRPr="007F20B8">
        <w:rPr>
          <w:rFonts w:eastAsia="Arial Unicode MS"/>
          <w:color w:val="000000" w:themeColor="text1"/>
          <w:shd w:val="clear" w:color="auto" w:fill="FFFFFF"/>
        </w:rPr>
        <w:t xml:space="preserve">.01 is sufficient (Cheung &amp; </w:t>
      </w:r>
      <w:proofErr w:type="spellStart"/>
      <w:r w:rsidR="00DA37FF" w:rsidRPr="007F20B8">
        <w:rPr>
          <w:rFonts w:eastAsia="Arial Unicode MS"/>
          <w:color w:val="000000" w:themeColor="text1"/>
          <w:shd w:val="clear" w:color="auto" w:fill="FFFFFF"/>
        </w:rPr>
        <w:t>Rensvold</w:t>
      </w:r>
      <w:proofErr w:type="spellEnd"/>
      <w:r w:rsidR="00DA37FF" w:rsidRPr="007F20B8">
        <w:rPr>
          <w:rFonts w:eastAsia="Arial Unicode MS"/>
          <w:color w:val="000000" w:themeColor="text1"/>
          <w:shd w:val="clear" w:color="auto" w:fill="FFFFFF"/>
        </w:rPr>
        <w:t xml:space="preserve">, 2002). </w:t>
      </w:r>
    </w:p>
    <w:p w14:paraId="224B1D3A" w14:textId="3F1CCABB" w:rsidR="00111C67" w:rsidRDefault="00DA37FF" w:rsidP="00DA37FF">
      <w:pPr>
        <w:spacing w:line="480" w:lineRule="auto"/>
        <w:rPr>
          <w:color w:val="000000" w:themeColor="text1"/>
        </w:rPr>
      </w:pPr>
      <w:r>
        <w:rPr>
          <w:rFonts w:asciiTheme="majorBidi" w:eastAsia="Arial Unicode MS" w:hAnsiTheme="majorBidi" w:cstheme="majorBidi"/>
          <w:b/>
          <w:noProof/>
          <w:color w:val="000000" w:themeColor="text1"/>
        </w:rPr>
        <w:tab/>
      </w:r>
      <w:r>
        <w:rPr>
          <w:rFonts w:asciiTheme="majorBidi" w:eastAsia="Arial Unicode MS" w:hAnsiTheme="majorBidi" w:cstheme="majorBidi"/>
          <w:noProof/>
          <w:color w:val="000000" w:themeColor="text1"/>
        </w:rPr>
        <w:t xml:space="preserve">The internal consistency of BAOS-2 scores in this sample was assessed using McDonald’s </w:t>
      </w:r>
      <w:r w:rsidRPr="007F20B8">
        <w:rPr>
          <w:bCs/>
          <w:color w:val="000000" w:themeColor="text1"/>
        </w:rPr>
        <w:t>ω</w:t>
      </w:r>
      <w:r w:rsidRPr="007F20B8">
        <w:rPr>
          <w:rFonts w:eastAsia="Arial Unicode MS"/>
          <w:color w:val="000000" w:themeColor="text1"/>
          <w:shd w:val="clear" w:color="auto" w:fill="FFFFFF"/>
        </w:rPr>
        <w:t xml:space="preserve"> </w:t>
      </w:r>
      <w:r w:rsidRPr="007F20B8">
        <w:rPr>
          <w:rFonts w:asciiTheme="majorBidi" w:eastAsia="Arial Unicode MS" w:hAnsiTheme="majorBidi" w:cstheme="majorBidi"/>
          <w:color w:val="000000" w:themeColor="text1"/>
        </w:rPr>
        <w:t>and its associated 95% CI</w:t>
      </w:r>
      <w:r w:rsidRPr="009D577A">
        <w:rPr>
          <w:rFonts w:asciiTheme="majorBidi" w:hAnsiTheme="majorBidi" w:cstheme="majorBidi"/>
          <w:noProof/>
          <w:color w:val="000000" w:themeColor="text1"/>
        </w:rPr>
        <w:t>.</w:t>
      </w:r>
      <w:r w:rsidRPr="007F20B8">
        <w:rPr>
          <w:rFonts w:asciiTheme="majorBidi" w:hAnsiTheme="majorBidi" w:cstheme="majorBidi"/>
          <w:color w:val="000000" w:themeColor="text1"/>
        </w:rPr>
        <w:t xml:space="preserve"> </w:t>
      </w:r>
      <w:r w:rsidR="00111C67">
        <w:rPr>
          <w:color w:val="000000" w:themeColor="text1"/>
        </w:rPr>
        <w:t>E</w:t>
      </w:r>
      <w:r w:rsidRPr="005B27D0">
        <w:rPr>
          <w:color w:val="000000" w:themeColor="text1"/>
        </w:rPr>
        <w:t xml:space="preserve">vidence of convergent validity was assessed using the </w:t>
      </w:r>
      <w:proofErr w:type="spellStart"/>
      <w:r w:rsidRPr="005B27D0">
        <w:rPr>
          <w:color w:val="000000" w:themeColor="text1"/>
          <w:shd w:val="clear" w:color="auto" w:fill="FFFFFF"/>
        </w:rPr>
        <w:t>Fornell-Larcker</w:t>
      </w:r>
      <w:proofErr w:type="spellEnd"/>
      <w:r w:rsidRPr="005B27D0">
        <w:rPr>
          <w:color w:val="000000" w:themeColor="text1"/>
          <w:shd w:val="clear" w:color="auto" w:fill="FFFFFF"/>
        </w:rPr>
        <w:t xml:space="preserve"> criterion (</w:t>
      </w:r>
      <w:proofErr w:type="spellStart"/>
      <w:r w:rsidRPr="005B27D0">
        <w:rPr>
          <w:color w:val="000000" w:themeColor="text1"/>
          <w:shd w:val="clear" w:color="auto" w:fill="FFFFFF"/>
        </w:rPr>
        <w:t>Fornell</w:t>
      </w:r>
      <w:proofErr w:type="spellEnd"/>
      <w:r w:rsidRPr="005B27D0">
        <w:rPr>
          <w:color w:val="000000" w:themeColor="text1"/>
          <w:shd w:val="clear" w:color="auto" w:fill="FFFFFF"/>
        </w:rPr>
        <w:t xml:space="preserve"> &amp; </w:t>
      </w:r>
      <w:proofErr w:type="spellStart"/>
      <w:r w:rsidRPr="005B27D0">
        <w:rPr>
          <w:color w:val="000000" w:themeColor="text1"/>
          <w:shd w:val="clear" w:color="auto" w:fill="FFFFFF"/>
        </w:rPr>
        <w:t>Larcker</w:t>
      </w:r>
      <w:proofErr w:type="spellEnd"/>
      <w:r w:rsidRPr="005B27D0">
        <w:rPr>
          <w:color w:val="000000" w:themeColor="text1"/>
          <w:shd w:val="clear" w:color="auto" w:fill="FFFFFF"/>
        </w:rPr>
        <w:t>, 1981), with average variance extracted (AVE) values of ≥ .50 considered adequate (Malhotra &amp; Dash, 2011)</w:t>
      </w:r>
      <w:r>
        <w:rPr>
          <w:color w:val="000000" w:themeColor="text1"/>
          <w:shd w:val="clear" w:color="auto" w:fill="FFFFFF"/>
        </w:rPr>
        <w:t xml:space="preserve"> and meaning that a latent variable is able to explain more than half of the variance of its indicators on average. </w:t>
      </w:r>
      <w:r w:rsidR="00111C67">
        <w:rPr>
          <w:color w:val="000000" w:themeColor="text1"/>
          <w:shd w:val="clear" w:color="auto" w:fill="FFFFFF"/>
        </w:rPr>
        <w:t>We aimed to test for</w:t>
      </w:r>
      <w:r>
        <w:rPr>
          <w:color w:val="000000" w:themeColor="text1"/>
          <w:shd w:val="clear" w:color="auto" w:fill="FFFFFF"/>
        </w:rPr>
        <w:t xml:space="preserve"> </w:t>
      </w:r>
      <w:r w:rsidR="00111C67">
        <w:rPr>
          <w:color w:val="000000" w:themeColor="text1"/>
          <w:shd w:val="clear" w:color="auto" w:fill="FFFFFF"/>
        </w:rPr>
        <w:t>gender</w:t>
      </w:r>
      <w:r>
        <w:rPr>
          <w:color w:val="000000" w:themeColor="text1"/>
          <w:shd w:val="clear" w:color="auto" w:fill="FFFFFF"/>
        </w:rPr>
        <w:t xml:space="preserve"> differences on BA</w:t>
      </w:r>
      <w:r w:rsidR="00111C67">
        <w:rPr>
          <w:color w:val="000000" w:themeColor="text1"/>
          <w:shd w:val="clear" w:color="auto" w:fill="FFFFFF"/>
        </w:rPr>
        <w:t>O</w:t>
      </w:r>
      <w:r>
        <w:rPr>
          <w:color w:val="000000" w:themeColor="text1"/>
          <w:shd w:val="clear" w:color="auto" w:fill="FFFFFF"/>
        </w:rPr>
        <w:t xml:space="preserve">S-2 scores using an independent-samples </w:t>
      </w:r>
      <w:r>
        <w:rPr>
          <w:i/>
          <w:color w:val="000000" w:themeColor="text1"/>
          <w:shd w:val="clear" w:color="auto" w:fill="FFFFFF"/>
        </w:rPr>
        <w:t>t</w:t>
      </w:r>
      <w:r>
        <w:rPr>
          <w:color w:val="000000" w:themeColor="text1"/>
          <w:shd w:val="clear" w:color="auto" w:fill="FFFFFF"/>
        </w:rPr>
        <w:t xml:space="preserve">-test only if scalar </w:t>
      </w:r>
      <w:r w:rsidR="00111C67">
        <w:rPr>
          <w:color w:val="000000" w:themeColor="text1"/>
          <w:shd w:val="clear" w:color="auto" w:fill="FFFFFF"/>
        </w:rPr>
        <w:t xml:space="preserve">or partial scalar </w:t>
      </w:r>
      <w:r>
        <w:rPr>
          <w:color w:val="000000" w:themeColor="text1"/>
          <w:shd w:val="clear" w:color="auto" w:fill="FFFFFF"/>
        </w:rPr>
        <w:t>invariance were established</w:t>
      </w:r>
      <w:r w:rsidRPr="007F20B8">
        <w:rPr>
          <w:color w:val="000000" w:themeColor="text1"/>
        </w:rPr>
        <w:t xml:space="preserve">. </w:t>
      </w:r>
      <w:r>
        <w:rPr>
          <w:color w:val="000000" w:themeColor="text1"/>
        </w:rPr>
        <w:t>T</w:t>
      </w:r>
      <w:r w:rsidRPr="007F20B8">
        <w:rPr>
          <w:color w:val="000000" w:themeColor="text1"/>
        </w:rPr>
        <w:t>o assess con</w:t>
      </w:r>
      <w:r w:rsidR="00111C67">
        <w:rPr>
          <w:color w:val="000000" w:themeColor="text1"/>
        </w:rPr>
        <w:t>struct</w:t>
      </w:r>
      <w:r w:rsidRPr="007F20B8">
        <w:rPr>
          <w:color w:val="000000" w:themeColor="text1"/>
        </w:rPr>
        <w:t xml:space="preserve"> validity, we examined bivariate correlations between </w:t>
      </w:r>
      <w:r>
        <w:rPr>
          <w:color w:val="000000" w:themeColor="text1"/>
        </w:rPr>
        <w:t>BA</w:t>
      </w:r>
      <w:r w:rsidR="00111C67">
        <w:rPr>
          <w:color w:val="000000" w:themeColor="text1"/>
        </w:rPr>
        <w:t>O</w:t>
      </w:r>
      <w:r>
        <w:rPr>
          <w:color w:val="000000" w:themeColor="text1"/>
        </w:rPr>
        <w:t>S-2</w:t>
      </w:r>
      <w:r w:rsidRPr="007F20B8">
        <w:rPr>
          <w:color w:val="000000" w:themeColor="text1"/>
        </w:rPr>
        <w:t xml:space="preserve"> scores and scores on the </w:t>
      </w:r>
      <w:r w:rsidRPr="000C06A8">
        <w:rPr>
          <w:color w:val="000000" w:themeColor="text1"/>
        </w:rPr>
        <w:t>additional measures included in the survey.</w:t>
      </w:r>
      <w:r w:rsidRPr="006A473A">
        <w:rPr>
          <w:color w:val="000000" w:themeColor="text1"/>
        </w:rPr>
        <w:t xml:space="preserve"> </w:t>
      </w:r>
      <w:r w:rsidRPr="000C06A8">
        <w:rPr>
          <w:color w:val="000000" w:themeColor="text1"/>
        </w:rPr>
        <w:t>Based on Cohen (19</w:t>
      </w:r>
      <w:r w:rsidR="00111C67">
        <w:rPr>
          <w:color w:val="000000" w:themeColor="text1"/>
        </w:rPr>
        <w:t>92</w:t>
      </w:r>
      <w:r w:rsidRPr="000C06A8">
        <w:rPr>
          <w:color w:val="000000" w:themeColor="text1"/>
        </w:rPr>
        <w:t xml:space="preserve">), values </w:t>
      </w:r>
      <w:r w:rsidR="006639B0">
        <w:rPr>
          <w:color w:val="000000" w:themeColor="text1"/>
        </w:rPr>
        <w:t>≤</w:t>
      </w:r>
      <w:r w:rsidRPr="006A473A">
        <w:rPr>
          <w:rStyle w:val="apple-converted-space"/>
          <w:color w:val="000000" w:themeColor="text1"/>
        </w:rPr>
        <w:t> </w:t>
      </w:r>
      <w:r w:rsidRPr="006A473A">
        <w:rPr>
          <w:color w:val="000000" w:themeColor="text1"/>
        </w:rPr>
        <w:t>.10 were considered weak,</w:t>
      </w:r>
      <w:r w:rsidRPr="006A473A">
        <w:rPr>
          <w:rStyle w:val="apple-converted-space"/>
          <w:color w:val="000000" w:themeColor="text1"/>
        </w:rPr>
        <w:t xml:space="preserve"> </w:t>
      </w:r>
      <w:r w:rsidR="006639B0">
        <w:rPr>
          <w:color w:val="000000" w:themeColor="text1"/>
          <w:u w:val="single"/>
        </w:rPr>
        <w:t>~</w:t>
      </w:r>
      <w:r w:rsidR="006639B0" w:rsidRPr="006A473A">
        <w:rPr>
          <w:rStyle w:val="apple-converted-space"/>
          <w:color w:val="000000" w:themeColor="text1"/>
        </w:rPr>
        <w:t> </w:t>
      </w:r>
      <w:r w:rsidRPr="006A473A">
        <w:rPr>
          <w:color w:val="000000" w:themeColor="text1"/>
        </w:rPr>
        <w:t>.30 were considered moderate, and</w:t>
      </w:r>
      <w:r w:rsidRPr="006A473A">
        <w:rPr>
          <w:rStyle w:val="apple-converted-space"/>
          <w:color w:val="000000" w:themeColor="text1"/>
        </w:rPr>
        <w:t> </w:t>
      </w:r>
      <w:r w:rsidR="006639B0">
        <w:rPr>
          <w:color w:val="000000" w:themeColor="text1"/>
          <w:u w:val="single"/>
        </w:rPr>
        <w:t>~</w:t>
      </w:r>
      <w:r w:rsidRPr="006A473A">
        <w:rPr>
          <w:rStyle w:val="apple-converted-space"/>
          <w:color w:val="000000" w:themeColor="text1"/>
        </w:rPr>
        <w:t> </w:t>
      </w:r>
      <w:r w:rsidRPr="006A473A">
        <w:rPr>
          <w:color w:val="000000" w:themeColor="text1"/>
        </w:rPr>
        <w:t>.50 were considered strong correlations.</w:t>
      </w:r>
      <w:r w:rsidR="00111C67">
        <w:rPr>
          <w:color w:val="000000" w:themeColor="text1"/>
        </w:rPr>
        <w:t xml:space="preserve"> Incremental validity was assessed by examining whether BAOS-2 scores </w:t>
      </w:r>
      <w:r w:rsidR="00111C67">
        <w:rPr>
          <w:color w:val="000000" w:themeColor="text1"/>
        </w:rPr>
        <w:lastRenderedPageBreak/>
        <w:t xml:space="preserve">predicted </w:t>
      </w:r>
      <w:r w:rsidR="00AF2CCB">
        <w:rPr>
          <w:color w:val="000000" w:themeColor="text1"/>
        </w:rPr>
        <w:t xml:space="preserve">body appreciation, functionality appreciation, and </w:t>
      </w:r>
      <w:r w:rsidR="00111C67">
        <w:rPr>
          <w:color w:val="000000" w:themeColor="text1"/>
        </w:rPr>
        <w:t xml:space="preserve">self-esteem over-and-above the variance accounted for </w:t>
      </w:r>
      <w:r w:rsidR="00AF2CCB">
        <w:rPr>
          <w:color w:val="000000" w:themeColor="text1"/>
        </w:rPr>
        <w:t>the</w:t>
      </w:r>
      <w:r w:rsidR="00111C67">
        <w:rPr>
          <w:color w:val="000000" w:themeColor="text1"/>
        </w:rPr>
        <w:t xml:space="preserve"> SATAQ-4 variables</w:t>
      </w:r>
      <w:r w:rsidR="000071D0">
        <w:rPr>
          <w:color w:val="000000" w:themeColor="text1"/>
        </w:rPr>
        <w:t>, and</w:t>
      </w:r>
      <w:r w:rsidR="00111C67">
        <w:rPr>
          <w:color w:val="000000" w:themeColor="text1"/>
        </w:rPr>
        <w:t xml:space="preserve"> would be supported if we found a statistically significant increment in Adj. </w:t>
      </w:r>
      <w:r w:rsidR="00111C67">
        <w:rPr>
          <w:i/>
          <w:color w:val="000000" w:themeColor="text1"/>
        </w:rPr>
        <w:t>R</w:t>
      </w:r>
      <w:r w:rsidR="00111C67">
        <w:rPr>
          <w:color w:val="000000" w:themeColor="text1"/>
          <w:vertAlign w:val="superscript"/>
        </w:rPr>
        <w:t>2</w:t>
      </w:r>
      <w:r w:rsidR="00111C67">
        <w:rPr>
          <w:color w:val="000000" w:themeColor="text1"/>
        </w:rPr>
        <w:t xml:space="preserve"> in the regression. </w:t>
      </w:r>
    </w:p>
    <w:p w14:paraId="0353D37B" w14:textId="504E367B" w:rsidR="00DA37FF" w:rsidRDefault="00140199" w:rsidP="00E51F98">
      <w:pPr>
        <w:pStyle w:val="Heading2"/>
      </w:pPr>
      <w:r>
        <w:t xml:space="preserve">3.2. </w:t>
      </w:r>
      <w:r w:rsidR="00111C67">
        <w:t xml:space="preserve">Results and Discussion </w:t>
      </w:r>
    </w:p>
    <w:p w14:paraId="5067FF17" w14:textId="77777777" w:rsidR="00E51F98" w:rsidRDefault="009C5EF3" w:rsidP="00E51F98">
      <w:pPr>
        <w:pStyle w:val="Heading3"/>
      </w:pPr>
      <w:r>
        <w:tab/>
      </w:r>
      <w:r w:rsidR="00140199">
        <w:t xml:space="preserve">3.2.1. </w:t>
      </w:r>
      <w:r>
        <w:t xml:space="preserve">Confirmatory factor analysis. </w:t>
      </w:r>
    </w:p>
    <w:p w14:paraId="7889F1AE" w14:textId="48ED3DC8" w:rsidR="005A2807" w:rsidRPr="00D82AF9" w:rsidRDefault="005A2807" w:rsidP="005A2807">
      <w:pPr>
        <w:spacing w:line="480" w:lineRule="auto"/>
        <w:textAlignment w:val="baseline"/>
        <w:rPr>
          <w:color w:val="FF0000"/>
        </w:rPr>
      </w:pPr>
      <w:r w:rsidRPr="00371578">
        <w:rPr>
          <w:color w:val="000000" w:themeColor="text1"/>
        </w:rPr>
        <w:t>CFA indicated that fit of the 1-factor model of BAOS-2 score was acceptable</w:t>
      </w:r>
      <w:r>
        <w:rPr>
          <w:color w:val="000000" w:themeColor="text1"/>
        </w:rPr>
        <w:t xml:space="preserve"> for some indices</w:t>
      </w:r>
      <w:r w:rsidRPr="00371578">
        <w:rPr>
          <w:color w:val="000000" w:themeColor="text1"/>
        </w:rPr>
        <w:t xml:space="preserve">, </w:t>
      </w:r>
      <w:r>
        <w:rPr>
          <w:color w:val="000000" w:themeColor="text1"/>
        </w:rPr>
        <w:t xml:space="preserve">but </w:t>
      </w:r>
      <w:r w:rsidRPr="00371578">
        <w:rPr>
          <w:color w:val="000000" w:themeColor="text1"/>
        </w:rPr>
        <w:t>less-than-ideal</w:t>
      </w:r>
      <w:r>
        <w:rPr>
          <w:color w:val="000000" w:themeColor="text1"/>
        </w:rPr>
        <w:t xml:space="preserve"> for others</w:t>
      </w:r>
      <w:r w:rsidRPr="00371578">
        <w:rPr>
          <w:color w:val="000000" w:themeColor="text1"/>
        </w:rPr>
        <w:t xml:space="preserve">: </w:t>
      </w:r>
      <w:r w:rsidRPr="00912D10">
        <w:rPr>
          <w:color w:val="000000"/>
          <w:bdr w:val="none" w:sz="0" w:space="0" w:color="auto" w:frame="1"/>
          <w:lang w:eastAsia="en-GB"/>
        </w:rPr>
        <w:t>SBχ</w:t>
      </w:r>
      <w:r w:rsidRPr="00912D10">
        <w:rPr>
          <w:color w:val="000000"/>
          <w:bdr w:val="none" w:sz="0" w:space="0" w:color="auto" w:frame="1"/>
          <w:vertAlign w:val="superscript"/>
          <w:lang w:eastAsia="en-GB"/>
        </w:rPr>
        <w:t>2</w:t>
      </w:r>
      <w:r w:rsidRPr="00912D10">
        <w:rPr>
          <w:color w:val="000000"/>
          <w:bdr w:val="none" w:sz="0" w:space="0" w:color="auto" w:frame="1"/>
          <w:lang w:eastAsia="en-GB"/>
        </w:rPr>
        <w:t>(65) = 220.08, </w:t>
      </w:r>
      <w:r w:rsidRPr="00912D10">
        <w:rPr>
          <w:i/>
          <w:iCs/>
          <w:color w:val="000000"/>
          <w:bdr w:val="none" w:sz="0" w:space="0" w:color="auto" w:frame="1"/>
          <w:lang w:eastAsia="en-GB"/>
        </w:rPr>
        <w:t>p</w:t>
      </w:r>
      <w:r w:rsidRPr="00912D10">
        <w:rPr>
          <w:color w:val="000000"/>
          <w:bdr w:val="none" w:sz="0" w:space="0" w:color="auto" w:frame="1"/>
          <w:lang w:eastAsia="en-GB"/>
        </w:rPr>
        <w:t xml:space="preserve"> &lt;</w:t>
      </w:r>
      <w:r>
        <w:rPr>
          <w:color w:val="000000"/>
          <w:bdr w:val="none" w:sz="0" w:space="0" w:color="auto" w:frame="1"/>
          <w:lang w:eastAsia="en-GB"/>
        </w:rPr>
        <w:t xml:space="preserve"> </w:t>
      </w:r>
      <w:r w:rsidRPr="00912D10">
        <w:rPr>
          <w:color w:val="000000"/>
          <w:bdr w:val="none" w:sz="0" w:space="0" w:color="auto" w:frame="1"/>
          <w:lang w:eastAsia="en-GB"/>
        </w:rPr>
        <w:t>.001, SBχ²</w:t>
      </w:r>
      <w:r w:rsidRPr="00912D10">
        <w:rPr>
          <w:color w:val="000000"/>
          <w:bdr w:val="none" w:sz="0" w:space="0" w:color="auto" w:frame="1"/>
          <w:vertAlign w:val="subscript"/>
          <w:lang w:eastAsia="en-GB"/>
        </w:rPr>
        <w:t>normed </w:t>
      </w:r>
      <w:r w:rsidRPr="00912D10">
        <w:rPr>
          <w:color w:val="000000"/>
          <w:bdr w:val="none" w:sz="0" w:space="0" w:color="auto" w:frame="1"/>
          <w:lang w:eastAsia="en-GB"/>
        </w:rPr>
        <w:t>= 3.39, robust RMSEA = .09</w:t>
      </w:r>
      <w:r>
        <w:rPr>
          <w:color w:val="000000"/>
          <w:bdr w:val="none" w:sz="0" w:space="0" w:color="auto" w:frame="1"/>
          <w:lang w:eastAsia="en-GB"/>
        </w:rPr>
        <w:t>2</w:t>
      </w:r>
      <w:r w:rsidRPr="00912D10">
        <w:rPr>
          <w:color w:val="000000"/>
          <w:bdr w:val="none" w:sz="0" w:space="0" w:color="auto" w:frame="1"/>
          <w:lang w:eastAsia="en-GB"/>
        </w:rPr>
        <w:t xml:space="preserve"> (90% CI = .079</w:t>
      </w:r>
      <w:r>
        <w:rPr>
          <w:color w:val="000000"/>
          <w:bdr w:val="none" w:sz="0" w:space="0" w:color="auto" w:frame="1"/>
          <w:lang w:eastAsia="en-GB"/>
        </w:rPr>
        <w:t xml:space="preserve">, </w:t>
      </w:r>
      <w:r w:rsidRPr="00912D10">
        <w:rPr>
          <w:color w:val="000000"/>
          <w:bdr w:val="none" w:sz="0" w:space="0" w:color="auto" w:frame="1"/>
          <w:lang w:eastAsia="en-GB"/>
        </w:rPr>
        <w:t>.106), SRMR = .043, robust CFI = .932, robust TLI = .919.</w:t>
      </w:r>
      <w:r w:rsidRPr="00965806">
        <w:rPr>
          <w:color w:val="FF0000"/>
        </w:rPr>
        <w:t xml:space="preserve"> </w:t>
      </w:r>
      <w:r w:rsidRPr="00823C9E">
        <w:rPr>
          <w:color w:val="000000"/>
        </w:rPr>
        <w:t xml:space="preserve">Modification indices were, therefore, consulted to improve model fit, </w:t>
      </w:r>
      <w:r w:rsidRPr="00823C9E">
        <w:t xml:space="preserve">with modification being based </w:t>
      </w:r>
      <w:r>
        <w:t xml:space="preserve">on the </w:t>
      </w:r>
      <w:r w:rsidRPr="00823C9E">
        <w:t xml:space="preserve">results from </w:t>
      </w:r>
      <w:r>
        <w:t xml:space="preserve">a </w:t>
      </w:r>
      <w:r w:rsidRPr="00823C9E">
        <w:t>likelihood ratio test</w:t>
      </w:r>
      <w:r>
        <w:t xml:space="preserve">. </w:t>
      </w:r>
      <w:r w:rsidRPr="00371578">
        <w:rPr>
          <w:color w:val="000000" w:themeColor="text1"/>
        </w:rPr>
        <w:t xml:space="preserve">Error covariances </w:t>
      </w:r>
      <w:r>
        <w:rPr>
          <w:color w:val="000000" w:themeColor="text1"/>
        </w:rPr>
        <w:t xml:space="preserve">were </w:t>
      </w:r>
      <w:r w:rsidRPr="00371578">
        <w:rPr>
          <w:color w:val="000000" w:themeColor="text1"/>
        </w:rPr>
        <w:t xml:space="preserve">freed between Items </w:t>
      </w:r>
      <w:r>
        <w:rPr>
          <w:color w:val="000000" w:themeColor="text1"/>
        </w:rPr>
        <w:t>#</w:t>
      </w:r>
      <w:r w:rsidRPr="00371578">
        <w:rPr>
          <w:color w:val="000000" w:themeColor="text1"/>
        </w:rPr>
        <w:t>1 and 2</w:t>
      </w:r>
      <w:r>
        <w:rPr>
          <w:color w:val="000000" w:themeColor="text1"/>
        </w:rPr>
        <w:t xml:space="preserve"> (</w:t>
      </w:r>
      <w:r w:rsidRPr="00371578">
        <w:rPr>
          <w:color w:val="000000" w:themeColor="text1"/>
        </w:rPr>
        <w:t>MI = 64.97</w:t>
      </w:r>
      <w:r>
        <w:rPr>
          <w:color w:val="000000" w:themeColor="text1"/>
        </w:rPr>
        <w:t>), which resulted in a significantly improved model fit,</w:t>
      </w:r>
      <w:r w:rsidRPr="00371578">
        <w:rPr>
          <w:color w:val="000000" w:themeColor="text1"/>
        </w:rPr>
        <w:t xml:space="preserve"> </w:t>
      </w:r>
      <w:r w:rsidRPr="00912D10">
        <w:rPr>
          <w:color w:val="000000"/>
          <w:bdr w:val="none" w:sz="0" w:space="0" w:color="auto" w:frame="1"/>
          <w:lang w:eastAsia="en-GB"/>
        </w:rPr>
        <w:t>χ²</w:t>
      </w:r>
      <w:r>
        <w:rPr>
          <w:color w:val="000000"/>
          <w:bdr w:val="none" w:sz="0" w:space="0" w:color="auto" w:frame="1"/>
          <w:lang w:eastAsia="en-GB"/>
        </w:rPr>
        <w:t xml:space="preserve">(1) = 66.73, </w:t>
      </w:r>
      <w:r>
        <w:rPr>
          <w:i/>
          <w:iCs/>
          <w:color w:val="000000"/>
          <w:bdr w:val="none" w:sz="0" w:space="0" w:color="auto" w:frame="1"/>
          <w:lang w:eastAsia="en-GB"/>
        </w:rPr>
        <w:t xml:space="preserve">p </w:t>
      </w:r>
      <w:r>
        <w:rPr>
          <w:color w:val="000000"/>
          <w:bdr w:val="none" w:sz="0" w:space="0" w:color="auto" w:frame="1"/>
          <w:lang w:eastAsia="en-GB"/>
        </w:rPr>
        <w:t>&lt; .001, with all indices now within an acceptable range:</w:t>
      </w:r>
      <w:r>
        <w:rPr>
          <w:i/>
          <w:iCs/>
          <w:color w:val="000000"/>
          <w:bdr w:val="none" w:sz="0" w:space="0" w:color="auto" w:frame="1"/>
          <w:lang w:eastAsia="en-GB"/>
        </w:rPr>
        <w:t xml:space="preserve"> </w:t>
      </w:r>
      <w:r w:rsidRPr="00912D10">
        <w:rPr>
          <w:color w:val="000000"/>
          <w:bdr w:val="none" w:sz="0" w:space="0" w:color="auto" w:frame="1"/>
          <w:lang w:eastAsia="en-GB"/>
        </w:rPr>
        <w:t>SBχ</w:t>
      </w:r>
      <w:r w:rsidRPr="00912D10">
        <w:rPr>
          <w:color w:val="000000"/>
          <w:bdr w:val="none" w:sz="0" w:space="0" w:color="auto" w:frame="1"/>
          <w:vertAlign w:val="superscript"/>
          <w:lang w:eastAsia="en-GB"/>
        </w:rPr>
        <w:t>2</w:t>
      </w:r>
      <w:r w:rsidRPr="00912D10">
        <w:rPr>
          <w:color w:val="000000"/>
          <w:bdr w:val="none" w:sz="0" w:space="0" w:color="auto" w:frame="1"/>
          <w:lang w:eastAsia="en-GB"/>
        </w:rPr>
        <w:t>(6</w:t>
      </w:r>
      <w:r>
        <w:rPr>
          <w:color w:val="000000"/>
          <w:bdr w:val="none" w:sz="0" w:space="0" w:color="auto" w:frame="1"/>
          <w:lang w:eastAsia="en-GB"/>
        </w:rPr>
        <w:t>4</w:t>
      </w:r>
      <w:r w:rsidRPr="00912D10">
        <w:rPr>
          <w:color w:val="000000"/>
          <w:bdr w:val="none" w:sz="0" w:space="0" w:color="auto" w:frame="1"/>
          <w:lang w:eastAsia="en-GB"/>
        </w:rPr>
        <w:t xml:space="preserve">) = </w:t>
      </w:r>
      <w:r>
        <w:rPr>
          <w:color w:val="000000"/>
          <w:bdr w:val="none" w:sz="0" w:space="0" w:color="auto" w:frame="1"/>
          <w:lang w:eastAsia="en-GB"/>
        </w:rPr>
        <w:t>177.53</w:t>
      </w:r>
      <w:r w:rsidRPr="00912D10">
        <w:rPr>
          <w:color w:val="000000"/>
          <w:bdr w:val="none" w:sz="0" w:space="0" w:color="auto" w:frame="1"/>
          <w:lang w:eastAsia="en-GB"/>
        </w:rPr>
        <w:t>, </w:t>
      </w:r>
      <w:r w:rsidRPr="00912D10">
        <w:rPr>
          <w:i/>
          <w:iCs/>
          <w:color w:val="000000"/>
          <w:bdr w:val="none" w:sz="0" w:space="0" w:color="auto" w:frame="1"/>
          <w:lang w:eastAsia="en-GB"/>
        </w:rPr>
        <w:t>p</w:t>
      </w:r>
      <w:r w:rsidRPr="00912D10">
        <w:rPr>
          <w:color w:val="000000"/>
          <w:bdr w:val="none" w:sz="0" w:space="0" w:color="auto" w:frame="1"/>
          <w:lang w:eastAsia="en-GB"/>
        </w:rPr>
        <w:t xml:space="preserve"> &lt;</w:t>
      </w:r>
      <w:r w:rsidR="000071D0">
        <w:rPr>
          <w:color w:val="000000"/>
          <w:bdr w:val="none" w:sz="0" w:space="0" w:color="auto" w:frame="1"/>
          <w:lang w:eastAsia="en-GB"/>
        </w:rPr>
        <w:t xml:space="preserve"> </w:t>
      </w:r>
      <w:r w:rsidRPr="00912D10">
        <w:rPr>
          <w:color w:val="000000"/>
          <w:bdr w:val="none" w:sz="0" w:space="0" w:color="auto" w:frame="1"/>
          <w:lang w:eastAsia="en-GB"/>
        </w:rPr>
        <w:t>.001, SBχ²</w:t>
      </w:r>
      <w:r w:rsidRPr="00912D10">
        <w:rPr>
          <w:color w:val="000000"/>
          <w:bdr w:val="none" w:sz="0" w:space="0" w:color="auto" w:frame="1"/>
          <w:vertAlign w:val="subscript"/>
          <w:lang w:eastAsia="en-GB"/>
        </w:rPr>
        <w:t>normed </w:t>
      </w:r>
      <w:r w:rsidRPr="00912D10">
        <w:rPr>
          <w:color w:val="000000"/>
          <w:bdr w:val="none" w:sz="0" w:space="0" w:color="auto" w:frame="1"/>
          <w:lang w:eastAsia="en-GB"/>
        </w:rPr>
        <w:t xml:space="preserve">= </w:t>
      </w:r>
      <w:r>
        <w:rPr>
          <w:color w:val="000000"/>
          <w:bdr w:val="none" w:sz="0" w:space="0" w:color="auto" w:frame="1"/>
          <w:lang w:eastAsia="en-GB"/>
        </w:rPr>
        <w:t>2.77</w:t>
      </w:r>
      <w:r w:rsidRPr="00912D10">
        <w:rPr>
          <w:color w:val="000000"/>
          <w:bdr w:val="none" w:sz="0" w:space="0" w:color="auto" w:frame="1"/>
          <w:lang w:eastAsia="en-GB"/>
        </w:rPr>
        <w:t>, robust RMSEA = .0</w:t>
      </w:r>
      <w:r>
        <w:rPr>
          <w:color w:val="000000"/>
          <w:bdr w:val="none" w:sz="0" w:space="0" w:color="auto" w:frame="1"/>
          <w:lang w:eastAsia="en-GB"/>
        </w:rPr>
        <w:t>79</w:t>
      </w:r>
      <w:r w:rsidRPr="00912D10">
        <w:rPr>
          <w:color w:val="000000"/>
          <w:bdr w:val="none" w:sz="0" w:space="0" w:color="auto" w:frame="1"/>
          <w:lang w:eastAsia="en-GB"/>
        </w:rPr>
        <w:t xml:space="preserve"> (90% CI = .0</w:t>
      </w:r>
      <w:r>
        <w:rPr>
          <w:color w:val="000000"/>
          <w:bdr w:val="none" w:sz="0" w:space="0" w:color="auto" w:frame="1"/>
          <w:lang w:eastAsia="en-GB"/>
        </w:rPr>
        <w:t xml:space="preserve">65, </w:t>
      </w:r>
      <w:r w:rsidRPr="00912D10">
        <w:rPr>
          <w:color w:val="000000"/>
          <w:bdr w:val="none" w:sz="0" w:space="0" w:color="auto" w:frame="1"/>
          <w:lang w:eastAsia="en-GB"/>
        </w:rPr>
        <w:t>.</w:t>
      </w:r>
      <w:r>
        <w:rPr>
          <w:color w:val="000000"/>
          <w:bdr w:val="none" w:sz="0" w:space="0" w:color="auto" w:frame="1"/>
          <w:lang w:eastAsia="en-GB"/>
        </w:rPr>
        <w:t>093</w:t>
      </w:r>
      <w:r w:rsidRPr="00912D10">
        <w:rPr>
          <w:color w:val="000000"/>
          <w:bdr w:val="none" w:sz="0" w:space="0" w:color="auto" w:frame="1"/>
          <w:lang w:eastAsia="en-GB"/>
        </w:rPr>
        <w:t>), SRMR = .03</w:t>
      </w:r>
      <w:r>
        <w:rPr>
          <w:color w:val="000000"/>
          <w:bdr w:val="none" w:sz="0" w:space="0" w:color="auto" w:frame="1"/>
          <w:lang w:eastAsia="en-GB"/>
        </w:rPr>
        <w:t>9</w:t>
      </w:r>
      <w:r w:rsidRPr="00912D10">
        <w:rPr>
          <w:color w:val="000000"/>
          <w:bdr w:val="none" w:sz="0" w:space="0" w:color="auto" w:frame="1"/>
          <w:lang w:eastAsia="en-GB"/>
        </w:rPr>
        <w:t>, robust CFI = .9</w:t>
      </w:r>
      <w:r>
        <w:rPr>
          <w:color w:val="000000"/>
          <w:bdr w:val="none" w:sz="0" w:space="0" w:color="auto" w:frame="1"/>
          <w:lang w:eastAsia="en-GB"/>
        </w:rPr>
        <w:t>51</w:t>
      </w:r>
      <w:r w:rsidRPr="00912D10">
        <w:rPr>
          <w:color w:val="000000"/>
          <w:bdr w:val="none" w:sz="0" w:space="0" w:color="auto" w:frame="1"/>
          <w:lang w:eastAsia="en-GB"/>
        </w:rPr>
        <w:t>, robust TLI = .9</w:t>
      </w:r>
      <w:r>
        <w:rPr>
          <w:color w:val="000000"/>
          <w:bdr w:val="none" w:sz="0" w:space="0" w:color="auto" w:frame="1"/>
          <w:lang w:eastAsia="en-GB"/>
        </w:rPr>
        <w:t>40</w:t>
      </w:r>
      <w:r w:rsidRPr="00912D10">
        <w:rPr>
          <w:color w:val="000000"/>
          <w:bdr w:val="none" w:sz="0" w:space="0" w:color="auto" w:frame="1"/>
          <w:lang w:eastAsia="en-GB"/>
        </w:rPr>
        <w:t>.</w:t>
      </w:r>
      <w:r w:rsidRPr="00965806">
        <w:rPr>
          <w:color w:val="FF0000"/>
        </w:rPr>
        <w:t xml:space="preserve"> </w:t>
      </w:r>
      <w:r w:rsidRPr="00D879A3">
        <w:rPr>
          <w:rFonts w:eastAsia="Arial Unicode MS"/>
          <w:color w:val="000000" w:themeColor="text1"/>
        </w:rPr>
        <w:t>T</w:t>
      </w:r>
      <w:r w:rsidRPr="00D879A3">
        <w:rPr>
          <w:color w:val="000000" w:themeColor="text1"/>
        </w:rPr>
        <w:t xml:space="preserve">he standardised estimates of factor loadings were all </w:t>
      </w:r>
      <w:r>
        <w:rPr>
          <w:color w:val="000000" w:themeColor="text1"/>
        </w:rPr>
        <w:t>adequate</w:t>
      </w:r>
      <w:r w:rsidRPr="00D879A3">
        <w:rPr>
          <w:color w:val="000000" w:themeColor="text1"/>
        </w:rPr>
        <w:t xml:space="preserve"> (see Figure 1).</w:t>
      </w:r>
      <w:r>
        <w:rPr>
          <w:color w:val="000000" w:themeColor="text1"/>
        </w:rPr>
        <w:t xml:space="preserve"> </w:t>
      </w:r>
      <w:r>
        <w:rPr>
          <w:bCs/>
          <w:color w:val="000000" w:themeColor="text1"/>
          <w:shd w:val="clear" w:color="auto" w:fill="FFFFFF"/>
        </w:rPr>
        <w:t>The convergent validity for this model was adequate, as AVE = .55, and internal consistency of scores was adequate in women (</w:t>
      </w:r>
      <w:r w:rsidRPr="007F20B8">
        <w:rPr>
          <w:bCs/>
          <w:color w:val="000000" w:themeColor="text1"/>
        </w:rPr>
        <w:t>ω</w:t>
      </w:r>
      <w:r>
        <w:rPr>
          <w:bCs/>
          <w:color w:val="000000" w:themeColor="text1"/>
          <w:shd w:val="clear" w:color="auto" w:fill="FFFFFF"/>
        </w:rPr>
        <w:t xml:space="preserve"> = .94, 95% CI = .93, .95), men (</w:t>
      </w:r>
      <w:r w:rsidRPr="007F20B8">
        <w:rPr>
          <w:bCs/>
          <w:color w:val="000000" w:themeColor="text1"/>
        </w:rPr>
        <w:t>ω</w:t>
      </w:r>
      <w:r>
        <w:rPr>
          <w:bCs/>
          <w:color w:val="000000" w:themeColor="text1"/>
          <w:shd w:val="clear" w:color="auto" w:fill="FFFFFF"/>
        </w:rPr>
        <w:t xml:space="preserve"> = .94, 95% CI = .92, .95), and the total sample (</w:t>
      </w:r>
      <w:r w:rsidRPr="007F20B8">
        <w:rPr>
          <w:bCs/>
          <w:color w:val="000000" w:themeColor="text1"/>
        </w:rPr>
        <w:t>ω</w:t>
      </w:r>
      <w:r>
        <w:rPr>
          <w:bCs/>
          <w:color w:val="000000" w:themeColor="text1"/>
          <w:shd w:val="clear" w:color="auto" w:fill="FFFFFF"/>
        </w:rPr>
        <w:t xml:space="preserve"> = </w:t>
      </w:r>
      <w:r>
        <w:rPr>
          <w:color w:val="222222"/>
        </w:rPr>
        <w:t>.94</w:t>
      </w:r>
      <w:r w:rsidR="00A93167">
        <w:rPr>
          <w:color w:val="222222"/>
        </w:rPr>
        <w:t xml:space="preserve">, </w:t>
      </w:r>
      <w:r>
        <w:rPr>
          <w:color w:val="222222"/>
        </w:rPr>
        <w:t>95% CI = .93, .95).</w:t>
      </w:r>
    </w:p>
    <w:p w14:paraId="7330DA99" w14:textId="77777777" w:rsidR="00E51F98" w:rsidRDefault="00965806" w:rsidP="00E51F98">
      <w:pPr>
        <w:pStyle w:val="Heading3"/>
      </w:pPr>
      <w:r>
        <w:tab/>
      </w:r>
      <w:r w:rsidR="00140199">
        <w:t xml:space="preserve">3.2.2. </w:t>
      </w:r>
      <w:r>
        <w:t xml:space="preserve">Gender invariance. </w:t>
      </w:r>
    </w:p>
    <w:p w14:paraId="15329D7F" w14:textId="6CCF9916" w:rsidR="00965806" w:rsidRDefault="00965806" w:rsidP="00965806">
      <w:pPr>
        <w:tabs>
          <w:tab w:val="left" w:pos="567"/>
        </w:tabs>
        <w:spacing w:line="480" w:lineRule="auto"/>
        <w:rPr>
          <w:bCs/>
          <w:color w:val="000000" w:themeColor="text1"/>
          <w:shd w:val="clear" w:color="auto" w:fill="FFFFFF"/>
        </w:rPr>
      </w:pPr>
      <w:r>
        <w:rPr>
          <w:bCs/>
          <w:color w:val="000000" w:themeColor="text1"/>
          <w:shd w:val="clear" w:color="auto" w:fill="FFFFFF"/>
        </w:rPr>
        <w:t>W</w:t>
      </w:r>
      <w:r w:rsidR="009C5EF3">
        <w:rPr>
          <w:bCs/>
          <w:color w:val="000000" w:themeColor="text1"/>
          <w:shd w:val="clear" w:color="auto" w:fill="FFFFFF"/>
        </w:rPr>
        <w:t xml:space="preserve">e tested for </w:t>
      </w:r>
      <w:r w:rsidR="00EA1C3F">
        <w:rPr>
          <w:bCs/>
          <w:color w:val="000000" w:themeColor="text1"/>
          <w:shd w:val="clear" w:color="auto" w:fill="FFFFFF"/>
        </w:rPr>
        <w:t>gender</w:t>
      </w:r>
      <w:r w:rsidR="009C5EF3">
        <w:rPr>
          <w:bCs/>
          <w:color w:val="000000" w:themeColor="text1"/>
          <w:shd w:val="clear" w:color="auto" w:fill="FFFFFF"/>
        </w:rPr>
        <w:t xml:space="preserve"> invariance based on the 1-factor model of BA</w:t>
      </w:r>
      <w:r>
        <w:rPr>
          <w:bCs/>
          <w:color w:val="000000" w:themeColor="text1"/>
          <w:shd w:val="clear" w:color="auto" w:fill="FFFFFF"/>
        </w:rPr>
        <w:t>O</w:t>
      </w:r>
      <w:r w:rsidR="009C5EF3">
        <w:rPr>
          <w:bCs/>
          <w:color w:val="000000" w:themeColor="text1"/>
          <w:shd w:val="clear" w:color="auto" w:fill="FFFFFF"/>
        </w:rPr>
        <w:t xml:space="preserve">S-2 scores. </w:t>
      </w:r>
      <w:r w:rsidR="005A2807" w:rsidRPr="00F47348">
        <w:rPr>
          <w:bCs/>
          <w:color w:val="000000" w:themeColor="text1"/>
          <w:shd w:val="clear" w:color="auto" w:fill="FFFFFF"/>
        </w:rPr>
        <w:t xml:space="preserve">As reported in Table 2, all indices suggested that configural, metric, and scalar invariance was supported across gender. </w:t>
      </w:r>
      <w:r w:rsidR="009C5EF3">
        <w:rPr>
          <w:bCs/>
          <w:color w:val="000000" w:themeColor="text1"/>
          <w:shd w:val="clear" w:color="auto" w:fill="FFFFFF"/>
        </w:rPr>
        <w:t xml:space="preserve">Given these results, we computed an independent-samples </w:t>
      </w:r>
      <w:r w:rsidR="009C5EF3">
        <w:rPr>
          <w:bCs/>
          <w:i/>
          <w:color w:val="000000" w:themeColor="text1"/>
          <w:shd w:val="clear" w:color="auto" w:fill="FFFFFF"/>
        </w:rPr>
        <w:t>t</w:t>
      </w:r>
      <w:r w:rsidR="009C5EF3">
        <w:rPr>
          <w:bCs/>
          <w:color w:val="000000" w:themeColor="text1"/>
          <w:shd w:val="clear" w:color="auto" w:fill="FFFFFF"/>
        </w:rPr>
        <w:t>-test with BA</w:t>
      </w:r>
      <w:r>
        <w:rPr>
          <w:bCs/>
          <w:color w:val="000000" w:themeColor="text1"/>
          <w:shd w:val="clear" w:color="auto" w:fill="FFFFFF"/>
        </w:rPr>
        <w:t>O</w:t>
      </w:r>
      <w:r w:rsidR="009C5EF3">
        <w:rPr>
          <w:bCs/>
          <w:color w:val="000000" w:themeColor="text1"/>
          <w:shd w:val="clear" w:color="auto" w:fill="FFFFFF"/>
        </w:rPr>
        <w:t xml:space="preserve">S-2 scores as the </w:t>
      </w:r>
      <w:r w:rsidR="00CF68C5">
        <w:rPr>
          <w:bCs/>
          <w:color w:val="000000" w:themeColor="text1"/>
          <w:shd w:val="clear" w:color="auto" w:fill="FFFFFF"/>
        </w:rPr>
        <w:t>criterion</w:t>
      </w:r>
      <w:r w:rsidR="009C5EF3">
        <w:rPr>
          <w:bCs/>
          <w:color w:val="000000" w:themeColor="text1"/>
          <w:shd w:val="clear" w:color="auto" w:fill="FFFFFF"/>
        </w:rPr>
        <w:t xml:space="preserve"> variable and </w:t>
      </w:r>
      <w:r>
        <w:rPr>
          <w:bCs/>
          <w:color w:val="000000" w:themeColor="text1"/>
          <w:shd w:val="clear" w:color="auto" w:fill="FFFFFF"/>
        </w:rPr>
        <w:t>gender</w:t>
      </w:r>
      <w:r w:rsidR="009C5EF3">
        <w:rPr>
          <w:bCs/>
          <w:color w:val="000000" w:themeColor="text1"/>
          <w:shd w:val="clear" w:color="auto" w:fill="FFFFFF"/>
        </w:rPr>
        <w:t xml:space="preserve"> as the </w:t>
      </w:r>
      <w:r w:rsidR="00CF68C5">
        <w:rPr>
          <w:bCs/>
          <w:color w:val="000000" w:themeColor="text1"/>
          <w:shd w:val="clear" w:color="auto" w:fill="FFFFFF"/>
        </w:rPr>
        <w:t xml:space="preserve">predictor </w:t>
      </w:r>
      <w:r w:rsidR="009C5EF3">
        <w:rPr>
          <w:bCs/>
          <w:color w:val="000000" w:themeColor="text1"/>
          <w:shd w:val="clear" w:color="auto" w:fill="FFFFFF"/>
        </w:rPr>
        <w:t xml:space="preserve">variable. An independent-samples </w:t>
      </w:r>
      <w:r w:rsidR="009C5EF3">
        <w:rPr>
          <w:bCs/>
          <w:i/>
          <w:color w:val="000000" w:themeColor="text1"/>
          <w:shd w:val="clear" w:color="auto" w:fill="FFFFFF"/>
        </w:rPr>
        <w:t>t</w:t>
      </w:r>
      <w:r w:rsidR="009C5EF3">
        <w:rPr>
          <w:bCs/>
          <w:color w:val="000000" w:themeColor="text1"/>
          <w:shd w:val="clear" w:color="auto" w:fill="FFFFFF"/>
        </w:rPr>
        <w:t xml:space="preserve">-test indicated that </w:t>
      </w:r>
      <w:r>
        <w:rPr>
          <w:bCs/>
          <w:color w:val="000000" w:themeColor="text1"/>
          <w:shd w:val="clear" w:color="auto" w:fill="FFFFFF"/>
        </w:rPr>
        <w:t>there was no significant difference in BAOS-2 scores between women (</w:t>
      </w:r>
      <w:r>
        <w:rPr>
          <w:bCs/>
          <w:i/>
          <w:iCs/>
          <w:color w:val="000000" w:themeColor="text1"/>
          <w:shd w:val="clear" w:color="auto" w:fill="FFFFFF"/>
        </w:rPr>
        <w:t>M</w:t>
      </w:r>
      <w:r>
        <w:rPr>
          <w:bCs/>
          <w:color w:val="000000" w:themeColor="text1"/>
          <w:shd w:val="clear" w:color="auto" w:fill="FFFFFF"/>
        </w:rPr>
        <w:t xml:space="preserve"> = 3.48, </w:t>
      </w:r>
      <w:r>
        <w:rPr>
          <w:bCs/>
          <w:i/>
          <w:iCs/>
          <w:color w:val="000000" w:themeColor="text1"/>
          <w:shd w:val="clear" w:color="auto" w:fill="FFFFFF"/>
        </w:rPr>
        <w:t>SD</w:t>
      </w:r>
      <w:r>
        <w:rPr>
          <w:bCs/>
          <w:color w:val="000000" w:themeColor="text1"/>
          <w:shd w:val="clear" w:color="auto" w:fill="FFFFFF"/>
        </w:rPr>
        <w:t xml:space="preserve"> = 0.82) and men (</w:t>
      </w:r>
      <w:r>
        <w:rPr>
          <w:bCs/>
          <w:i/>
          <w:iCs/>
          <w:color w:val="000000" w:themeColor="text1"/>
          <w:shd w:val="clear" w:color="auto" w:fill="FFFFFF"/>
        </w:rPr>
        <w:t>M</w:t>
      </w:r>
      <w:r>
        <w:rPr>
          <w:bCs/>
          <w:color w:val="000000" w:themeColor="text1"/>
          <w:shd w:val="clear" w:color="auto" w:fill="FFFFFF"/>
        </w:rPr>
        <w:t xml:space="preserve"> = 3.44, </w:t>
      </w:r>
      <w:r>
        <w:rPr>
          <w:bCs/>
          <w:i/>
          <w:iCs/>
          <w:color w:val="000000" w:themeColor="text1"/>
          <w:shd w:val="clear" w:color="auto" w:fill="FFFFFF"/>
        </w:rPr>
        <w:t>SD</w:t>
      </w:r>
      <w:r>
        <w:rPr>
          <w:bCs/>
          <w:color w:val="000000" w:themeColor="text1"/>
          <w:shd w:val="clear" w:color="auto" w:fill="FFFFFF"/>
        </w:rPr>
        <w:t xml:space="preserve"> = 0.81), </w:t>
      </w:r>
      <w:r>
        <w:rPr>
          <w:bCs/>
          <w:i/>
          <w:iCs/>
          <w:color w:val="000000" w:themeColor="text1"/>
          <w:shd w:val="clear" w:color="auto" w:fill="FFFFFF"/>
        </w:rPr>
        <w:t>t</w:t>
      </w:r>
      <w:r>
        <w:rPr>
          <w:bCs/>
          <w:color w:val="000000" w:themeColor="text1"/>
          <w:shd w:val="clear" w:color="auto" w:fill="FFFFFF"/>
        </w:rPr>
        <w:t xml:space="preserve">(421) = 0.50, </w:t>
      </w:r>
      <w:r>
        <w:rPr>
          <w:bCs/>
          <w:i/>
          <w:iCs/>
          <w:color w:val="000000" w:themeColor="text1"/>
          <w:shd w:val="clear" w:color="auto" w:fill="FFFFFF"/>
        </w:rPr>
        <w:t>p</w:t>
      </w:r>
      <w:r>
        <w:rPr>
          <w:bCs/>
          <w:color w:val="000000" w:themeColor="text1"/>
          <w:shd w:val="clear" w:color="auto" w:fill="FFFFFF"/>
        </w:rPr>
        <w:t xml:space="preserve"> = .621, </w:t>
      </w:r>
      <w:r>
        <w:rPr>
          <w:bCs/>
          <w:i/>
          <w:iCs/>
          <w:color w:val="000000" w:themeColor="text1"/>
          <w:shd w:val="clear" w:color="auto" w:fill="FFFFFF"/>
        </w:rPr>
        <w:t>d</w:t>
      </w:r>
      <w:r>
        <w:rPr>
          <w:bCs/>
          <w:color w:val="000000" w:themeColor="text1"/>
          <w:shd w:val="clear" w:color="auto" w:fill="FFFFFF"/>
        </w:rPr>
        <w:t xml:space="preserve"> = </w:t>
      </w:r>
      <w:r w:rsidR="000A3ED7">
        <w:rPr>
          <w:bCs/>
          <w:color w:val="000000" w:themeColor="text1"/>
          <w:shd w:val="clear" w:color="auto" w:fill="FFFFFF"/>
        </w:rPr>
        <w:t>0.05.</w:t>
      </w:r>
    </w:p>
    <w:p w14:paraId="55FD86BE" w14:textId="77777777" w:rsidR="00E51F98" w:rsidRDefault="00055EC1" w:rsidP="00E51F98">
      <w:pPr>
        <w:pStyle w:val="Heading3"/>
        <w:rPr>
          <w:bCs/>
          <w:shd w:val="clear" w:color="auto" w:fill="FFFFFF"/>
        </w:rPr>
      </w:pPr>
      <w:r>
        <w:rPr>
          <w:bCs/>
          <w:shd w:val="clear" w:color="auto" w:fill="FFFFFF"/>
        </w:rPr>
        <w:lastRenderedPageBreak/>
        <w:tab/>
      </w:r>
      <w:r w:rsidR="00140199">
        <w:rPr>
          <w:bCs/>
          <w:shd w:val="clear" w:color="auto" w:fill="FFFFFF"/>
        </w:rPr>
        <w:t xml:space="preserve">3.2.3. </w:t>
      </w:r>
      <w:r>
        <w:rPr>
          <w:shd w:val="clear" w:color="auto" w:fill="FFFFFF"/>
        </w:rPr>
        <w:t>Construct validity</w:t>
      </w:r>
      <w:r w:rsidRPr="00A76DCF">
        <w:rPr>
          <w:shd w:val="clear" w:color="auto" w:fill="FFFFFF"/>
        </w:rPr>
        <w:t>.</w:t>
      </w:r>
      <w:r>
        <w:rPr>
          <w:bCs/>
          <w:shd w:val="clear" w:color="auto" w:fill="FFFFFF"/>
        </w:rPr>
        <w:t xml:space="preserve"> </w:t>
      </w:r>
    </w:p>
    <w:p w14:paraId="147FDDAC" w14:textId="4FC50FD7" w:rsidR="00055EC1" w:rsidRDefault="00055EC1" w:rsidP="00965806">
      <w:pPr>
        <w:tabs>
          <w:tab w:val="left" w:pos="567"/>
        </w:tabs>
        <w:spacing w:line="480" w:lineRule="auto"/>
        <w:rPr>
          <w:bCs/>
          <w:color w:val="000000" w:themeColor="text1"/>
          <w:shd w:val="clear" w:color="auto" w:fill="FFFFFF"/>
        </w:rPr>
      </w:pPr>
      <w:r>
        <w:rPr>
          <w:bCs/>
          <w:color w:val="000000" w:themeColor="text1"/>
          <w:shd w:val="clear" w:color="auto" w:fill="FFFFFF"/>
        </w:rPr>
        <w:t>We hypothesised that BAOS-2 scores would be moderately correlated to scores on measures of positive body image and weakly correlated with self-reported BMI. BAOS-2 scores were positively and moderately with body appreciation and functionality appreciation scores in women and men, respectively</w:t>
      </w:r>
      <w:r w:rsidR="006639B0">
        <w:rPr>
          <w:bCs/>
          <w:color w:val="000000" w:themeColor="text1"/>
          <w:shd w:val="clear" w:color="auto" w:fill="FFFFFF"/>
        </w:rPr>
        <w:t xml:space="preserve"> (see Table 3)</w:t>
      </w:r>
      <w:r>
        <w:rPr>
          <w:bCs/>
          <w:color w:val="000000" w:themeColor="text1"/>
          <w:shd w:val="clear" w:color="auto" w:fill="FFFFFF"/>
        </w:rPr>
        <w:t xml:space="preserve">. In addition, BAOS-2 scores were negatively and moderately correlated with BMI in women and weakly in men. </w:t>
      </w:r>
      <w:r w:rsidR="004B1D81">
        <w:rPr>
          <w:bCs/>
          <w:color w:val="000000" w:themeColor="text1"/>
          <w:shd w:val="clear" w:color="auto" w:fill="FFFFFF"/>
        </w:rPr>
        <w:t>These findings uphold the construct validity of BAOS-2 scores.</w:t>
      </w:r>
    </w:p>
    <w:p w14:paraId="46308642" w14:textId="77777777" w:rsidR="00E51F98" w:rsidRDefault="004B1D81" w:rsidP="00E51F98">
      <w:pPr>
        <w:pStyle w:val="Heading3"/>
        <w:rPr>
          <w:bCs/>
          <w:shd w:val="clear" w:color="auto" w:fill="FFFFFF"/>
        </w:rPr>
      </w:pPr>
      <w:r>
        <w:rPr>
          <w:bCs/>
          <w:shd w:val="clear" w:color="auto" w:fill="FFFFFF"/>
        </w:rPr>
        <w:tab/>
      </w:r>
      <w:r w:rsidR="00140199">
        <w:rPr>
          <w:bCs/>
          <w:shd w:val="clear" w:color="auto" w:fill="FFFFFF"/>
        </w:rPr>
        <w:t xml:space="preserve">3.2.4. </w:t>
      </w:r>
      <w:r>
        <w:rPr>
          <w:shd w:val="clear" w:color="auto" w:fill="FFFFFF"/>
        </w:rPr>
        <w:t>Criterion-related validity</w:t>
      </w:r>
      <w:r w:rsidRPr="00A76DCF">
        <w:rPr>
          <w:shd w:val="clear" w:color="auto" w:fill="FFFFFF"/>
        </w:rPr>
        <w:t>.</w:t>
      </w:r>
      <w:r>
        <w:rPr>
          <w:bCs/>
          <w:shd w:val="clear" w:color="auto" w:fill="FFFFFF"/>
        </w:rPr>
        <w:t xml:space="preserve"> </w:t>
      </w:r>
    </w:p>
    <w:p w14:paraId="120C2861" w14:textId="7A27067B" w:rsidR="004B1D81" w:rsidRDefault="004B1D81" w:rsidP="00965806">
      <w:pPr>
        <w:tabs>
          <w:tab w:val="left" w:pos="567"/>
        </w:tabs>
        <w:spacing w:line="480" w:lineRule="auto"/>
      </w:pPr>
      <w:r>
        <w:rPr>
          <w:bCs/>
          <w:color w:val="000000" w:themeColor="text1"/>
          <w:shd w:val="clear" w:color="auto" w:fill="FFFFFF"/>
        </w:rPr>
        <w:t xml:space="preserve">We hypothesised – and found – that BAOS-2 scores were moderately and negatively correlated with pressure </w:t>
      </w:r>
      <w:r>
        <w:t xml:space="preserve">to internalise sociocultural appearance </w:t>
      </w:r>
      <w:r w:rsidR="000071D0">
        <w:t xml:space="preserve">ideals </w:t>
      </w:r>
      <w:r>
        <w:t>and the internalisation of weight bias, respectively (see Table 3). In addition, BAOS-2 scores were positively and moderately correlated with self-esteem and self-compassion in both women and men, and were</w:t>
      </w:r>
      <w:r w:rsidR="00070343">
        <w:t xml:space="preserve"> also</w:t>
      </w:r>
      <w:r>
        <w:t xml:space="preserve"> positively and strongly correlated with secure non-striving in women and men (see Table 3). These findings uphold the criterion-related validity of BAOS-2 scores.</w:t>
      </w:r>
    </w:p>
    <w:p w14:paraId="3B2246FF" w14:textId="77777777" w:rsidR="00E51F98" w:rsidRDefault="004B1D81" w:rsidP="00E51F98">
      <w:pPr>
        <w:pStyle w:val="Heading3"/>
      </w:pPr>
      <w:r>
        <w:tab/>
      </w:r>
      <w:r w:rsidR="00140199">
        <w:t xml:space="preserve">3.2.5. </w:t>
      </w:r>
      <w:r>
        <w:t>Discriminant validity</w:t>
      </w:r>
      <w:r w:rsidRPr="00A76DCF">
        <w:t>.</w:t>
      </w:r>
      <w:r>
        <w:t xml:space="preserve"> </w:t>
      </w:r>
    </w:p>
    <w:p w14:paraId="5318C06D" w14:textId="4E9B6944" w:rsidR="004B1D81" w:rsidRDefault="004B1D81" w:rsidP="00965806">
      <w:pPr>
        <w:tabs>
          <w:tab w:val="left" w:pos="567"/>
        </w:tabs>
        <w:spacing w:line="480" w:lineRule="auto"/>
      </w:pPr>
      <w:r>
        <w:t xml:space="preserve">As hypothesised, BAOS-2 scores were </w:t>
      </w:r>
      <w:r w:rsidR="008E7290">
        <w:t>only weakly</w:t>
      </w:r>
      <w:r>
        <w:t xml:space="preserve"> correlated with impression manage</w:t>
      </w:r>
      <w:r w:rsidR="00D97D3A">
        <w:t>ment</w:t>
      </w:r>
      <w:r>
        <w:t xml:space="preserve"> scores</w:t>
      </w:r>
      <w:r w:rsidR="008E7290">
        <w:t>, with associations not reaching significance</w:t>
      </w:r>
      <w:r>
        <w:t xml:space="preserve"> (see Table 3). These findings uphold the discriminant validity of BAOS-2 scores. </w:t>
      </w:r>
    </w:p>
    <w:p w14:paraId="0491F7CB" w14:textId="77777777" w:rsidR="00E51F98" w:rsidRDefault="004B1D81" w:rsidP="00E51F98">
      <w:pPr>
        <w:pStyle w:val="Heading3"/>
      </w:pPr>
      <w:r>
        <w:tab/>
      </w:r>
      <w:r w:rsidR="00140199">
        <w:t xml:space="preserve">3.2.6. </w:t>
      </w:r>
      <w:r>
        <w:t xml:space="preserve">Incremental validity. </w:t>
      </w:r>
    </w:p>
    <w:p w14:paraId="4FF36A26" w14:textId="2D0A70B1" w:rsidR="00055EC1" w:rsidRPr="004B1D81" w:rsidRDefault="004B1D81" w:rsidP="004B1D81">
      <w:pPr>
        <w:tabs>
          <w:tab w:val="left" w:pos="567"/>
        </w:tabs>
        <w:spacing w:line="480" w:lineRule="auto"/>
      </w:pPr>
      <w:r>
        <w:t>W</w:t>
      </w:r>
      <w:r w:rsidR="00055EC1">
        <w:t>e hypothesised that BAOS-2 scores would predict unique variance in</w:t>
      </w:r>
      <w:r w:rsidR="004F3056">
        <w:t xml:space="preserve"> body appreciation, functionality appreciation, and</w:t>
      </w:r>
      <w:r w:rsidR="00055EC1">
        <w:t xml:space="preserve"> self-esteem</w:t>
      </w:r>
      <w:r w:rsidR="004F3056">
        <w:t>, respectively,</w:t>
      </w:r>
      <w:r w:rsidR="00055EC1">
        <w:t xml:space="preserve"> above-and-beyond associations with pressure to internalise appearance </w:t>
      </w:r>
      <w:r w:rsidR="00AF66A3">
        <w:t>ideals</w:t>
      </w:r>
      <w:r w:rsidR="00055EC1">
        <w:t xml:space="preserve">. </w:t>
      </w:r>
      <w:r w:rsidR="00EA34F8">
        <w:t>Results showed that</w:t>
      </w:r>
      <w:r w:rsidR="00070343">
        <w:t xml:space="preserve"> </w:t>
      </w:r>
      <w:r w:rsidR="00AF66A3">
        <w:t>BAOS-2 scores</w:t>
      </w:r>
      <w:r w:rsidR="00070343">
        <w:t xml:space="preserve"> accounted for significant added variance in the prediction of </w:t>
      </w:r>
      <w:r w:rsidR="00EA34F8">
        <w:t>body appreciation (see Table 4), functionality appreciation (see Table 5), and self-esteem (see Table 6) in both women and men</w:t>
      </w:r>
      <w:r w:rsidR="00070343">
        <w:t>.</w:t>
      </w:r>
      <w:r w:rsidR="00D97D3A">
        <w:t xml:space="preserve"> </w:t>
      </w:r>
      <w:r w:rsidR="002645B3">
        <w:t xml:space="preserve">As can be seen in Tables 4-6, there was evidence not only that the addition of BAOS-2 scores was statistically significant, but also that the effect sizes were moderate-to-large in practical terms </w:t>
      </w:r>
      <w:r w:rsidR="002645B3">
        <w:lastRenderedPageBreak/>
        <w:t xml:space="preserve">(Cohen, 1992). </w:t>
      </w:r>
      <w:r w:rsidR="00D97D3A">
        <w:rPr>
          <w:bCs/>
        </w:rPr>
        <w:t>Multicollinearity was not a limiting factor in either of the regressions (all variance inflation factors &lt; 1.</w:t>
      </w:r>
      <w:r w:rsidR="00ED40E7">
        <w:rPr>
          <w:bCs/>
        </w:rPr>
        <w:t>8</w:t>
      </w:r>
      <w:r w:rsidR="00D97D3A">
        <w:rPr>
          <w:bCs/>
        </w:rPr>
        <w:t xml:space="preserve">6, with values </w:t>
      </w:r>
      <w:r w:rsidR="002645B3">
        <w:rPr>
          <w:bCs/>
        </w:rPr>
        <w:t>&lt;</w:t>
      </w:r>
      <w:r w:rsidR="00D97D3A">
        <w:rPr>
          <w:bCs/>
        </w:rPr>
        <w:t xml:space="preserve"> 10 indicative of collinearity; Hair et al., </w:t>
      </w:r>
      <w:r w:rsidR="00925A62">
        <w:rPr>
          <w:bCs/>
        </w:rPr>
        <w:t>2009</w:t>
      </w:r>
      <w:r w:rsidR="00A93167">
        <w:rPr>
          <w:bCs/>
        </w:rPr>
        <w:t>; O’Brien, 2007</w:t>
      </w:r>
      <w:r w:rsidR="00D97D3A">
        <w:rPr>
          <w:bCs/>
        </w:rPr>
        <w:t xml:space="preserve">). </w:t>
      </w:r>
      <w:r w:rsidR="00070343">
        <w:t xml:space="preserve">These results provide support for the incremental validity of BAOS-2 scores. </w:t>
      </w:r>
    </w:p>
    <w:p w14:paraId="01E55EAE" w14:textId="77777777" w:rsidR="00E51F98" w:rsidRDefault="00B00298" w:rsidP="00E51F98">
      <w:pPr>
        <w:pStyle w:val="Heading3"/>
      </w:pPr>
      <w:r>
        <w:tab/>
      </w:r>
      <w:r w:rsidR="00140199">
        <w:t xml:space="preserve">3.2.7. </w:t>
      </w:r>
      <w:r>
        <w:t>Discussion.</w:t>
      </w:r>
      <w:r w:rsidR="00B15972">
        <w:t xml:space="preserve"> </w:t>
      </w:r>
    </w:p>
    <w:p w14:paraId="3006C15C" w14:textId="6EDBD0C7" w:rsidR="00AD6F81" w:rsidRDefault="00B15972" w:rsidP="00B00298">
      <w:pPr>
        <w:tabs>
          <w:tab w:val="left" w:pos="567"/>
        </w:tabs>
        <w:spacing w:line="480" w:lineRule="auto"/>
        <w:rPr>
          <w:bCs/>
          <w:color w:val="222222"/>
        </w:rPr>
      </w:pPr>
      <w:r>
        <w:rPr>
          <w:bCs/>
          <w:color w:val="222222"/>
        </w:rPr>
        <w:t>The results of Study 2 provide support for the psychometric properties of the BAOS-2. First, the results of CFA indicated that a unidimensional model of the BAOS-2 with all 13 items had adequate fit, albeit following estimation of modification indices for one pair of items. Beyond factorial validity, the results also indicated that BAOS-2 scores were invariant across gender and had adequate internal consistency, convergent validity, construct validity, criterion-related validity, and discriminant validity. Evidence of incremental validity was</w:t>
      </w:r>
      <w:r w:rsidR="00EA34F8">
        <w:rPr>
          <w:bCs/>
          <w:color w:val="222222"/>
        </w:rPr>
        <w:t xml:space="preserve"> also</w:t>
      </w:r>
      <w:r>
        <w:rPr>
          <w:bCs/>
          <w:color w:val="222222"/>
        </w:rPr>
        <w:t xml:space="preserve"> observed in </w:t>
      </w:r>
      <w:r w:rsidR="00EA34F8">
        <w:rPr>
          <w:bCs/>
          <w:color w:val="222222"/>
        </w:rPr>
        <w:t>both women and men.</w:t>
      </w:r>
      <w:r>
        <w:rPr>
          <w:bCs/>
          <w:color w:val="222222"/>
        </w:rPr>
        <w:t xml:space="preserve"> </w:t>
      </w:r>
      <w:r w:rsidR="005737A7">
        <w:rPr>
          <w:bCs/>
          <w:color w:val="222222"/>
        </w:rPr>
        <w:t xml:space="preserve">Collectively, </w:t>
      </w:r>
      <w:r w:rsidR="002645B3">
        <w:rPr>
          <w:bCs/>
          <w:color w:val="222222"/>
        </w:rPr>
        <w:t xml:space="preserve">these multiple forms of validity provide strong evidence for the construct validity of the </w:t>
      </w:r>
      <w:r w:rsidR="00AF66A3">
        <w:rPr>
          <w:bCs/>
          <w:color w:val="222222"/>
        </w:rPr>
        <w:t>BAOS-2</w:t>
      </w:r>
      <w:r w:rsidR="002645B3">
        <w:rPr>
          <w:bCs/>
          <w:color w:val="222222"/>
        </w:rPr>
        <w:t xml:space="preserve"> (Campbell &amp; Fiske, 1959; </w:t>
      </w:r>
      <w:proofErr w:type="spellStart"/>
      <w:r w:rsidR="002645B3">
        <w:rPr>
          <w:bCs/>
          <w:color w:val="222222"/>
        </w:rPr>
        <w:t>Hinkin</w:t>
      </w:r>
      <w:proofErr w:type="spellEnd"/>
      <w:r w:rsidR="002645B3">
        <w:rPr>
          <w:bCs/>
          <w:color w:val="222222"/>
        </w:rPr>
        <w:t xml:space="preserve">, 1998). </w:t>
      </w:r>
    </w:p>
    <w:p w14:paraId="776EC125" w14:textId="137CACD4" w:rsidR="00D33ED8" w:rsidRDefault="00140199" w:rsidP="00E51F98">
      <w:pPr>
        <w:pStyle w:val="Heading1"/>
      </w:pPr>
      <w:r>
        <w:t xml:space="preserve">4. </w:t>
      </w:r>
      <w:r w:rsidR="00D33ED8">
        <w:t>Study 3: Cross-Validating the Factor Structure of the BAOS-2</w:t>
      </w:r>
    </w:p>
    <w:p w14:paraId="0DAA8E13" w14:textId="75511ED9" w:rsidR="00EA1C3F" w:rsidRDefault="00D33ED8" w:rsidP="00D33ED8">
      <w:pPr>
        <w:tabs>
          <w:tab w:val="left" w:pos="567"/>
        </w:tabs>
        <w:spacing w:line="480" w:lineRule="auto"/>
        <w:rPr>
          <w:bCs/>
          <w:color w:val="222222"/>
        </w:rPr>
      </w:pPr>
      <w:r>
        <w:rPr>
          <w:bCs/>
          <w:color w:val="222222"/>
        </w:rPr>
        <w:tab/>
        <w:t>Although the results of Study 2 indicated a unidimensional model of BAOS-2 scores had adequate fit, it was necessary to estimate modification indices between Items #1 and 2. The estimation of modification indices to re-specify less-than-adequately-fitting models is commonly recommended (e.g., Saris et al., 2009</w:t>
      </w:r>
      <w:r w:rsidR="00EA1C3F">
        <w:rPr>
          <w:bCs/>
          <w:color w:val="222222"/>
        </w:rPr>
        <w:t>; Whittaker, 2012</w:t>
      </w:r>
      <w:r>
        <w:rPr>
          <w:bCs/>
          <w:color w:val="222222"/>
        </w:rPr>
        <w:t>), but the method has also been criticised as being atheoretical (</w:t>
      </w:r>
      <w:r w:rsidR="00EA1C3F">
        <w:rPr>
          <w:bCs/>
          <w:color w:val="222222"/>
        </w:rPr>
        <w:t xml:space="preserve">i.e., it represents a </w:t>
      </w:r>
      <w:r w:rsidR="00EA1C3F">
        <w:rPr>
          <w:bCs/>
          <w:i/>
          <w:color w:val="222222"/>
        </w:rPr>
        <w:t>post hoc</w:t>
      </w:r>
      <w:r w:rsidR="00EA1C3F">
        <w:rPr>
          <w:bCs/>
          <w:color w:val="222222"/>
        </w:rPr>
        <w:t xml:space="preserve">, data-driven modification of the hypothesised model; </w:t>
      </w:r>
      <w:r>
        <w:rPr>
          <w:bCs/>
          <w:color w:val="222222"/>
        </w:rPr>
        <w:t xml:space="preserve">e.g., </w:t>
      </w:r>
      <w:r w:rsidR="00EA1C3F">
        <w:rPr>
          <w:bCs/>
          <w:color w:val="222222"/>
        </w:rPr>
        <w:t xml:space="preserve">MacCallum et al., 1992; </w:t>
      </w:r>
      <w:r>
        <w:rPr>
          <w:bCs/>
          <w:color w:val="222222"/>
        </w:rPr>
        <w:t>Kaplan, 2009; Kline, 2005). One way to correct for this</w:t>
      </w:r>
      <w:r w:rsidR="00EA1C3F">
        <w:rPr>
          <w:bCs/>
          <w:color w:val="222222"/>
        </w:rPr>
        <w:t xml:space="preserve"> and to help determine the extent to which modification indices represent true (rather than idiosyncratic) characteristics of a dataset is </w:t>
      </w:r>
      <w:r>
        <w:rPr>
          <w:bCs/>
          <w:color w:val="222222"/>
        </w:rPr>
        <w:t>to cross-validate the final model in a further sample (</w:t>
      </w:r>
      <w:r w:rsidR="00E2651C">
        <w:rPr>
          <w:bCs/>
          <w:color w:val="222222"/>
        </w:rPr>
        <w:t xml:space="preserve">Peterson, 2019; </w:t>
      </w:r>
      <w:r>
        <w:rPr>
          <w:bCs/>
          <w:color w:val="222222"/>
        </w:rPr>
        <w:t xml:space="preserve">Worthington &amp; Whittaker, 2006). </w:t>
      </w:r>
      <w:r w:rsidR="00EA1C3F">
        <w:rPr>
          <w:bCs/>
          <w:color w:val="222222"/>
        </w:rPr>
        <w:t xml:space="preserve">This was the aim of Study 3; specifically, we cross-validated the hypothesised model of BAOS-2 scores in a sample of adults from the United States. Beyond cross-validation, doing so also allowed us to </w:t>
      </w:r>
      <w:r w:rsidR="00EA1C3F">
        <w:rPr>
          <w:bCs/>
          <w:color w:val="222222"/>
        </w:rPr>
        <w:lastRenderedPageBreak/>
        <w:t>examine fit of the unidimensional model in a sample that was culturally similar</w:t>
      </w:r>
      <w:r w:rsidR="00033D2B">
        <w:rPr>
          <w:bCs/>
          <w:color w:val="222222"/>
        </w:rPr>
        <w:t xml:space="preserve"> but nationally distinct</w:t>
      </w:r>
      <w:r w:rsidR="00EA1C3F">
        <w:rPr>
          <w:bCs/>
          <w:color w:val="222222"/>
        </w:rPr>
        <w:t xml:space="preserve"> to that utilised in Studies 1 and 2, to examine gender invariance in a new sample, and to examine invariance of BAOS-2 scores across the United States and United Kingdom. Here, we hypothesised that a unidimensional model of BAOS-2 scores would have adequate fit, possibly following the estimation of modification indices, and that scores would be invariant across gender and across the two nations. </w:t>
      </w:r>
    </w:p>
    <w:p w14:paraId="5DF68C20" w14:textId="704FF20C" w:rsidR="00EA1C3F" w:rsidRDefault="00140199" w:rsidP="00E51F98">
      <w:pPr>
        <w:pStyle w:val="Heading2"/>
      </w:pPr>
      <w:r>
        <w:t xml:space="preserve">4.1. </w:t>
      </w:r>
      <w:r w:rsidR="00EA1C3F">
        <w:t>Method</w:t>
      </w:r>
    </w:p>
    <w:p w14:paraId="2C608D2B" w14:textId="77777777" w:rsidR="00E51F98" w:rsidRDefault="00140199" w:rsidP="00E51F98">
      <w:pPr>
        <w:pStyle w:val="Heading3"/>
        <w:rPr>
          <w:bCs/>
        </w:rPr>
      </w:pPr>
      <w:r>
        <w:t xml:space="preserve">4.1.1. </w:t>
      </w:r>
      <w:r w:rsidR="00EA1C3F" w:rsidRPr="00FC1707">
        <w:t>Participants</w:t>
      </w:r>
      <w:r w:rsidR="00EA1C3F">
        <w:rPr>
          <w:bCs/>
        </w:rPr>
        <w:t xml:space="preserve">. </w:t>
      </w:r>
    </w:p>
    <w:p w14:paraId="566A807D" w14:textId="576DDA67" w:rsidR="00EA1C3F" w:rsidRDefault="00EA1C3F" w:rsidP="0007175F">
      <w:pPr>
        <w:spacing w:line="480" w:lineRule="auto"/>
        <w:ind w:firstLine="720"/>
        <w:rPr>
          <w:bCs/>
        </w:rPr>
      </w:pPr>
      <w:r w:rsidRPr="004A2478">
        <w:rPr>
          <w:bCs/>
        </w:rPr>
        <w:t xml:space="preserve">The sample for Study 3 consisted of </w:t>
      </w:r>
      <w:r w:rsidR="0007175F">
        <w:rPr>
          <w:bCs/>
        </w:rPr>
        <w:t>503</w:t>
      </w:r>
      <w:r w:rsidRPr="004A2478">
        <w:rPr>
          <w:bCs/>
        </w:rPr>
        <w:t xml:space="preserve"> individuals (women </w:t>
      </w:r>
      <w:r w:rsidRPr="004A2478">
        <w:rPr>
          <w:bCs/>
          <w:i/>
          <w:iCs/>
        </w:rPr>
        <w:t>n</w:t>
      </w:r>
      <w:r w:rsidRPr="004A2478">
        <w:rPr>
          <w:bCs/>
        </w:rPr>
        <w:t xml:space="preserve"> = 2</w:t>
      </w:r>
      <w:r w:rsidR="0007175F">
        <w:rPr>
          <w:bCs/>
        </w:rPr>
        <w:t>51</w:t>
      </w:r>
      <w:r w:rsidRPr="004A2478">
        <w:rPr>
          <w:bCs/>
        </w:rPr>
        <w:t xml:space="preserve">, men </w:t>
      </w:r>
      <w:r w:rsidRPr="004A2478">
        <w:rPr>
          <w:bCs/>
          <w:i/>
          <w:iCs/>
        </w:rPr>
        <w:t>n</w:t>
      </w:r>
      <w:r w:rsidRPr="004A2478">
        <w:rPr>
          <w:bCs/>
        </w:rPr>
        <w:t xml:space="preserve"> = 2</w:t>
      </w:r>
      <w:r w:rsidR="0007175F">
        <w:rPr>
          <w:bCs/>
        </w:rPr>
        <w:t>52</w:t>
      </w:r>
      <w:r w:rsidRPr="004A2478">
        <w:rPr>
          <w:bCs/>
        </w:rPr>
        <w:t>)</w:t>
      </w:r>
      <w:r w:rsidR="00282244">
        <w:rPr>
          <w:bCs/>
        </w:rPr>
        <w:t xml:space="preserve"> from the United States</w:t>
      </w:r>
      <w:r w:rsidR="0007175F">
        <w:rPr>
          <w:bCs/>
        </w:rPr>
        <w:t>. Participants</w:t>
      </w:r>
      <w:r w:rsidRPr="004A2478">
        <w:rPr>
          <w:bCs/>
        </w:rPr>
        <w:t xml:space="preserve"> ranged in age from 18 to 7</w:t>
      </w:r>
      <w:r w:rsidR="0007175F">
        <w:rPr>
          <w:bCs/>
        </w:rPr>
        <w:t>7</w:t>
      </w:r>
      <w:r w:rsidRPr="004A2478">
        <w:rPr>
          <w:bCs/>
        </w:rPr>
        <w:t xml:space="preserve"> years (</w:t>
      </w:r>
      <w:r w:rsidRPr="004A2478">
        <w:rPr>
          <w:bCs/>
          <w:i/>
          <w:iCs/>
        </w:rPr>
        <w:t>M</w:t>
      </w:r>
      <w:r w:rsidRPr="004A2478">
        <w:rPr>
          <w:bCs/>
        </w:rPr>
        <w:t xml:space="preserve"> = 3</w:t>
      </w:r>
      <w:r w:rsidR="0007175F">
        <w:rPr>
          <w:bCs/>
        </w:rPr>
        <w:t>5</w:t>
      </w:r>
      <w:r w:rsidRPr="004A2478">
        <w:rPr>
          <w:bCs/>
        </w:rPr>
        <w:t>.</w:t>
      </w:r>
      <w:r w:rsidR="0007175F">
        <w:rPr>
          <w:bCs/>
        </w:rPr>
        <w:t>95</w:t>
      </w:r>
      <w:r w:rsidRPr="004A2478">
        <w:rPr>
          <w:bCs/>
        </w:rPr>
        <w:t xml:space="preserve">, </w:t>
      </w:r>
      <w:r w:rsidRPr="004A2478">
        <w:rPr>
          <w:bCs/>
          <w:i/>
          <w:iCs/>
        </w:rPr>
        <w:t>SD</w:t>
      </w:r>
      <w:r w:rsidRPr="004A2478">
        <w:rPr>
          <w:bCs/>
        </w:rPr>
        <w:t xml:space="preserve"> = 1</w:t>
      </w:r>
      <w:r w:rsidR="0007175F">
        <w:rPr>
          <w:bCs/>
        </w:rPr>
        <w:t>1</w:t>
      </w:r>
      <w:r w:rsidRPr="004A2478">
        <w:rPr>
          <w:bCs/>
        </w:rPr>
        <w:t>.</w:t>
      </w:r>
      <w:r w:rsidR="0007175F">
        <w:rPr>
          <w:bCs/>
        </w:rPr>
        <w:t>80</w:t>
      </w:r>
      <w:r w:rsidRPr="004A2478">
        <w:rPr>
          <w:bCs/>
        </w:rPr>
        <w:t>) and in self-reported BMI from 15.</w:t>
      </w:r>
      <w:r w:rsidR="0007175F">
        <w:rPr>
          <w:bCs/>
        </w:rPr>
        <w:t>40</w:t>
      </w:r>
      <w:r w:rsidRPr="004A2478">
        <w:rPr>
          <w:bCs/>
        </w:rPr>
        <w:t xml:space="preserve"> to 4</w:t>
      </w:r>
      <w:r w:rsidR="0007175F">
        <w:rPr>
          <w:bCs/>
        </w:rPr>
        <w:t>9.31</w:t>
      </w:r>
      <w:r w:rsidRPr="004A2478">
        <w:rPr>
          <w:bCs/>
        </w:rPr>
        <w:t xml:space="preserve"> kg/m</w:t>
      </w:r>
      <w:r w:rsidRPr="004A2478">
        <w:rPr>
          <w:bCs/>
          <w:vertAlign w:val="superscript"/>
        </w:rPr>
        <w:t>2</w:t>
      </w:r>
      <w:r w:rsidRPr="004A2478">
        <w:rPr>
          <w:bCs/>
        </w:rPr>
        <w:t xml:space="preserve"> (</w:t>
      </w:r>
      <w:r w:rsidRPr="004A2478">
        <w:rPr>
          <w:bCs/>
          <w:i/>
          <w:iCs/>
        </w:rPr>
        <w:t>M</w:t>
      </w:r>
      <w:r w:rsidRPr="004A2478">
        <w:rPr>
          <w:bCs/>
        </w:rPr>
        <w:t xml:space="preserve"> = 27.</w:t>
      </w:r>
      <w:r w:rsidR="0007175F">
        <w:rPr>
          <w:bCs/>
        </w:rPr>
        <w:t>40</w:t>
      </w:r>
      <w:r w:rsidRPr="004A2478">
        <w:rPr>
          <w:bCs/>
        </w:rPr>
        <w:t>,</w:t>
      </w:r>
      <w:r w:rsidRPr="004A2478">
        <w:rPr>
          <w:bCs/>
          <w:i/>
          <w:iCs/>
        </w:rPr>
        <w:t xml:space="preserve"> SD</w:t>
      </w:r>
      <w:r w:rsidRPr="004A2478">
        <w:rPr>
          <w:bCs/>
        </w:rPr>
        <w:t xml:space="preserve"> = </w:t>
      </w:r>
      <w:r w:rsidR="0007175F">
        <w:rPr>
          <w:bCs/>
        </w:rPr>
        <w:t>5.96</w:t>
      </w:r>
      <w:r w:rsidRPr="004A2478">
        <w:rPr>
          <w:bCs/>
        </w:rPr>
        <w:t>). The majority of participants were heterosexual (8</w:t>
      </w:r>
      <w:r w:rsidR="0007175F">
        <w:rPr>
          <w:bCs/>
        </w:rPr>
        <w:t>8</w:t>
      </w:r>
      <w:r w:rsidRPr="004A2478">
        <w:rPr>
          <w:bCs/>
        </w:rPr>
        <w:t xml:space="preserve">.9%; bisexual = </w:t>
      </w:r>
      <w:r w:rsidR="0007175F">
        <w:rPr>
          <w:bCs/>
        </w:rPr>
        <w:t>5.8</w:t>
      </w:r>
      <w:r w:rsidRPr="004A2478">
        <w:rPr>
          <w:bCs/>
        </w:rPr>
        <w:t xml:space="preserve">%; gay/lesbian = </w:t>
      </w:r>
      <w:r w:rsidR="0007175F">
        <w:rPr>
          <w:bCs/>
        </w:rPr>
        <w:t>1.6</w:t>
      </w:r>
      <w:r w:rsidRPr="004A2478">
        <w:rPr>
          <w:bCs/>
        </w:rPr>
        <w:t xml:space="preserve">%; pansexual = </w:t>
      </w:r>
      <w:r w:rsidR="0007175F">
        <w:rPr>
          <w:bCs/>
        </w:rPr>
        <w:t>1.6</w:t>
      </w:r>
      <w:r w:rsidRPr="004A2478">
        <w:rPr>
          <w:bCs/>
        </w:rPr>
        <w:t>%;</w:t>
      </w:r>
      <w:r w:rsidR="0007175F">
        <w:rPr>
          <w:bCs/>
        </w:rPr>
        <w:t xml:space="preserve"> asexual = 1.4%</w:t>
      </w:r>
      <w:r w:rsidRPr="004A2478">
        <w:rPr>
          <w:bCs/>
        </w:rPr>
        <w:t xml:space="preserve"> other = 0.</w:t>
      </w:r>
      <w:r w:rsidR="0007175F">
        <w:rPr>
          <w:bCs/>
        </w:rPr>
        <w:t>8</w:t>
      </w:r>
      <w:r w:rsidRPr="004A2478">
        <w:rPr>
          <w:bCs/>
        </w:rPr>
        <w:t>%) and White (</w:t>
      </w:r>
      <w:r w:rsidR="0007175F">
        <w:rPr>
          <w:bCs/>
        </w:rPr>
        <w:t>77.7</w:t>
      </w:r>
      <w:r w:rsidRPr="004A2478">
        <w:rPr>
          <w:bCs/>
        </w:rPr>
        <w:t>%; A</w:t>
      </w:r>
      <w:r w:rsidR="0007175F">
        <w:rPr>
          <w:bCs/>
        </w:rPr>
        <w:t>frican American</w:t>
      </w:r>
      <w:r w:rsidRPr="004A2478">
        <w:rPr>
          <w:bCs/>
        </w:rPr>
        <w:t xml:space="preserve"> = </w:t>
      </w:r>
      <w:r w:rsidR="0007175F">
        <w:rPr>
          <w:bCs/>
        </w:rPr>
        <w:t>8.5</w:t>
      </w:r>
      <w:r w:rsidRPr="004A2478">
        <w:rPr>
          <w:bCs/>
        </w:rPr>
        <w:t xml:space="preserve">%; </w:t>
      </w:r>
      <w:r w:rsidR="0007175F">
        <w:rPr>
          <w:bCs/>
        </w:rPr>
        <w:t>Asian American</w:t>
      </w:r>
      <w:r w:rsidRPr="004A2478">
        <w:rPr>
          <w:bCs/>
        </w:rPr>
        <w:t xml:space="preserve"> = </w:t>
      </w:r>
      <w:r w:rsidR="0007175F">
        <w:rPr>
          <w:bCs/>
        </w:rPr>
        <w:t>5.4</w:t>
      </w:r>
      <w:r w:rsidRPr="004A2478">
        <w:rPr>
          <w:bCs/>
        </w:rPr>
        <w:t xml:space="preserve">%; </w:t>
      </w:r>
      <w:r w:rsidR="0007175F">
        <w:rPr>
          <w:bCs/>
        </w:rPr>
        <w:t>Latina/Latino/Latinx</w:t>
      </w:r>
      <w:r w:rsidRPr="004A2478">
        <w:rPr>
          <w:bCs/>
        </w:rPr>
        <w:t xml:space="preserve"> = </w:t>
      </w:r>
      <w:r w:rsidR="0007175F">
        <w:rPr>
          <w:bCs/>
        </w:rPr>
        <w:t>4.0</w:t>
      </w:r>
      <w:r w:rsidRPr="004A2478">
        <w:rPr>
          <w:bCs/>
        </w:rPr>
        <w:t>%;</w:t>
      </w:r>
      <w:r w:rsidR="0007175F">
        <w:rPr>
          <w:bCs/>
        </w:rPr>
        <w:t xml:space="preserve"> Multiracial</w:t>
      </w:r>
      <w:r w:rsidRPr="004A2478">
        <w:rPr>
          <w:bCs/>
        </w:rPr>
        <w:t xml:space="preserve"> = </w:t>
      </w:r>
      <w:r w:rsidR="0007175F">
        <w:rPr>
          <w:bCs/>
        </w:rPr>
        <w:t>3.8</w:t>
      </w:r>
      <w:r w:rsidRPr="004A2478">
        <w:rPr>
          <w:bCs/>
        </w:rPr>
        <w:t>%</w:t>
      </w:r>
      <w:r w:rsidR="0007175F">
        <w:rPr>
          <w:bCs/>
        </w:rPr>
        <w:t>; Native American = 0.2%; other = 0.4%</w:t>
      </w:r>
      <w:r w:rsidRPr="004A2478">
        <w:rPr>
          <w:bCs/>
        </w:rPr>
        <w:t xml:space="preserve">). In terms of relationship status, </w:t>
      </w:r>
      <w:r w:rsidR="0007175F">
        <w:rPr>
          <w:bCs/>
        </w:rPr>
        <w:t>24.1</w:t>
      </w:r>
      <w:r w:rsidRPr="004A2478">
        <w:rPr>
          <w:bCs/>
        </w:rPr>
        <w:t>% of participants were single, 1</w:t>
      </w:r>
      <w:r w:rsidR="0007175F">
        <w:rPr>
          <w:bCs/>
        </w:rPr>
        <w:t>1</w:t>
      </w:r>
      <w:r w:rsidRPr="004A2478">
        <w:rPr>
          <w:bCs/>
        </w:rPr>
        <w:t xml:space="preserve">.5% were partnered but not cohabiting, </w:t>
      </w:r>
      <w:r w:rsidR="0007175F">
        <w:rPr>
          <w:bCs/>
        </w:rPr>
        <w:t>13.5</w:t>
      </w:r>
      <w:r w:rsidRPr="004A2478">
        <w:rPr>
          <w:bCs/>
        </w:rPr>
        <w:t xml:space="preserve">% were partnered and cohabiting, </w:t>
      </w:r>
      <w:r w:rsidR="0007175F">
        <w:rPr>
          <w:bCs/>
        </w:rPr>
        <w:t>44.7</w:t>
      </w:r>
      <w:r w:rsidRPr="004A2478">
        <w:rPr>
          <w:bCs/>
        </w:rPr>
        <w:t xml:space="preserve">% were married, and the remainder were of another status. In terms of education, </w:t>
      </w:r>
      <w:r w:rsidR="0007175F">
        <w:rPr>
          <w:bCs/>
        </w:rPr>
        <w:t>20.5</w:t>
      </w:r>
      <w:r w:rsidRPr="004A2478">
        <w:rPr>
          <w:bCs/>
        </w:rPr>
        <w:t xml:space="preserve">% had completed </w:t>
      </w:r>
      <w:r w:rsidR="0007175F">
        <w:rPr>
          <w:bCs/>
        </w:rPr>
        <w:t>high school</w:t>
      </w:r>
      <w:r w:rsidRPr="004A2478">
        <w:rPr>
          <w:bCs/>
        </w:rPr>
        <w:t xml:space="preserve">, </w:t>
      </w:r>
      <w:r w:rsidR="0007175F">
        <w:rPr>
          <w:bCs/>
        </w:rPr>
        <w:t>50.1</w:t>
      </w:r>
      <w:r w:rsidRPr="004A2478">
        <w:rPr>
          <w:bCs/>
        </w:rPr>
        <w:t xml:space="preserve">% had </w:t>
      </w:r>
      <w:r w:rsidR="0007175F">
        <w:rPr>
          <w:bCs/>
        </w:rPr>
        <w:t xml:space="preserve">an </w:t>
      </w:r>
      <w:r w:rsidRPr="004A2478">
        <w:rPr>
          <w:bCs/>
        </w:rPr>
        <w:t xml:space="preserve">undergraduate degree, </w:t>
      </w:r>
      <w:r w:rsidR="0007175F">
        <w:rPr>
          <w:bCs/>
        </w:rPr>
        <w:t>24.3</w:t>
      </w:r>
      <w:r w:rsidRPr="004A2478">
        <w:rPr>
          <w:bCs/>
        </w:rPr>
        <w:t>% had a postgraduate degree, 2.</w:t>
      </w:r>
      <w:r w:rsidR="0007175F">
        <w:rPr>
          <w:bCs/>
        </w:rPr>
        <w:t>4</w:t>
      </w:r>
      <w:r w:rsidRPr="004A2478">
        <w:rPr>
          <w:bCs/>
        </w:rPr>
        <w:t>% were in full-time education, and 2.</w:t>
      </w:r>
      <w:r w:rsidR="0007175F">
        <w:rPr>
          <w:bCs/>
        </w:rPr>
        <w:t>8</w:t>
      </w:r>
      <w:r w:rsidRPr="004A2478">
        <w:rPr>
          <w:bCs/>
        </w:rPr>
        <w:t xml:space="preserve">% had some other qualification. </w:t>
      </w:r>
    </w:p>
    <w:p w14:paraId="200261DD" w14:textId="77777777" w:rsidR="00E51F98" w:rsidRDefault="00140199" w:rsidP="00E51F98">
      <w:pPr>
        <w:pStyle w:val="Heading3"/>
      </w:pPr>
      <w:r>
        <w:t xml:space="preserve">4.1.2. </w:t>
      </w:r>
      <w:r w:rsidR="00EA1C3F">
        <w:t>Measures</w:t>
      </w:r>
      <w:r w:rsidR="00EA1C3F" w:rsidRPr="00A76DCF">
        <w:rPr>
          <w:bCs/>
        </w:rPr>
        <w:t>.</w:t>
      </w:r>
      <w:r w:rsidR="00EA1C3F">
        <w:t xml:space="preserve"> </w:t>
      </w:r>
    </w:p>
    <w:p w14:paraId="772DDDB3" w14:textId="0F147CBF" w:rsidR="00EA1C3F" w:rsidRPr="00EA1C3F" w:rsidRDefault="00EA1C3F" w:rsidP="00EA1C3F">
      <w:pPr>
        <w:spacing w:line="480" w:lineRule="auto"/>
        <w:ind w:firstLine="720"/>
      </w:pPr>
      <w:r>
        <w:t xml:space="preserve">Participants were asked to complete the BAOS-2 and provide their demographic details consisting of </w:t>
      </w:r>
      <w:r w:rsidRPr="00BD1B1B">
        <w:rPr>
          <w:bCs/>
          <w:color w:val="000000" w:themeColor="text1"/>
        </w:rPr>
        <w:t>gender identity, sexual orientation, relationship status, highest educational qualification, age, race, height, and weight. Height and weight data were used to compute self-reported BMI as kg/m</w:t>
      </w:r>
      <w:r w:rsidRPr="00BD1B1B">
        <w:rPr>
          <w:bCs/>
          <w:color w:val="000000" w:themeColor="text1"/>
          <w:vertAlign w:val="superscript"/>
        </w:rPr>
        <w:t>2</w:t>
      </w:r>
      <w:r w:rsidRPr="00BD1B1B">
        <w:rPr>
          <w:bCs/>
          <w:color w:val="000000" w:themeColor="text1"/>
        </w:rPr>
        <w:t>.</w:t>
      </w:r>
    </w:p>
    <w:p w14:paraId="41B052E2" w14:textId="77777777" w:rsidR="00E51F98" w:rsidRDefault="00EA1C3F" w:rsidP="00E51F98">
      <w:pPr>
        <w:pStyle w:val="Heading3"/>
      </w:pPr>
      <w:r>
        <w:lastRenderedPageBreak/>
        <w:tab/>
      </w:r>
      <w:r w:rsidR="00140199">
        <w:t xml:space="preserve">4.1.3. </w:t>
      </w:r>
      <w:r>
        <w:t xml:space="preserve">Procedures. </w:t>
      </w:r>
    </w:p>
    <w:p w14:paraId="359F1C01" w14:textId="60694607" w:rsidR="00EA1C3F" w:rsidRDefault="00EA1C3F" w:rsidP="00EA1C3F">
      <w:pPr>
        <w:tabs>
          <w:tab w:val="left" w:pos="567"/>
        </w:tabs>
        <w:spacing w:line="480" w:lineRule="auto"/>
        <w:rPr>
          <w:bCs/>
          <w:color w:val="222222"/>
        </w:rPr>
      </w:pPr>
      <w:r>
        <w:rPr>
          <w:bCs/>
          <w:color w:val="222222"/>
        </w:rPr>
        <w:t>Procedures for this study were identical to those reported in Section 3.1.3</w:t>
      </w:r>
      <w:r w:rsidR="006639B0">
        <w:rPr>
          <w:bCs/>
          <w:color w:val="222222"/>
        </w:rPr>
        <w:t>.</w:t>
      </w:r>
      <w:r>
        <w:rPr>
          <w:bCs/>
          <w:color w:val="222222"/>
        </w:rPr>
        <w:t xml:space="preserve"> with the following exceptions: (</w:t>
      </w:r>
      <w:r w:rsidR="0092647A">
        <w:rPr>
          <w:bCs/>
          <w:color w:val="222222"/>
        </w:rPr>
        <w:t>a</w:t>
      </w:r>
      <w:r>
        <w:rPr>
          <w:bCs/>
          <w:color w:val="222222"/>
        </w:rPr>
        <w:t>) inclusion criteria included being a citizen and resident of the United States, being of adult age, and being fluent in English; (</w:t>
      </w:r>
      <w:r w:rsidR="0092647A">
        <w:rPr>
          <w:bCs/>
          <w:color w:val="222222"/>
        </w:rPr>
        <w:t>b</w:t>
      </w:r>
      <w:r>
        <w:rPr>
          <w:bCs/>
          <w:color w:val="222222"/>
        </w:rPr>
        <w:t xml:space="preserve">) data collection took place </w:t>
      </w:r>
      <w:r w:rsidRPr="004A2478">
        <w:rPr>
          <w:bCs/>
        </w:rPr>
        <w:t xml:space="preserve">on June </w:t>
      </w:r>
      <w:r w:rsidR="004A2478">
        <w:rPr>
          <w:bCs/>
        </w:rPr>
        <w:t>23-</w:t>
      </w:r>
      <w:r w:rsidRPr="004A2478">
        <w:rPr>
          <w:bCs/>
        </w:rPr>
        <w:t xml:space="preserve">24, </w:t>
      </w:r>
      <w:r>
        <w:rPr>
          <w:bCs/>
          <w:color w:val="222222"/>
        </w:rPr>
        <w:t>2020; (</w:t>
      </w:r>
      <w:r w:rsidR="0092647A">
        <w:rPr>
          <w:bCs/>
          <w:color w:val="222222"/>
        </w:rPr>
        <w:t>c</w:t>
      </w:r>
      <w:r>
        <w:rPr>
          <w:bCs/>
          <w:color w:val="222222"/>
        </w:rPr>
        <w:t>) given the brief survey, no attention check item was included, and (</w:t>
      </w:r>
      <w:r w:rsidR="0092647A">
        <w:rPr>
          <w:bCs/>
          <w:color w:val="222222"/>
        </w:rPr>
        <w:t>d</w:t>
      </w:r>
      <w:r>
        <w:rPr>
          <w:bCs/>
          <w:color w:val="222222"/>
        </w:rPr>
        <w:t xml:space="preserve">) participants were paid </w:t>
      </w:r>
      <w:r w:rsidR="0056285F">
        <w:rPr>
          <w:bCs/>
          <w:color w:val="222222"/>
        </w:rPr>
        <w:t>$</w:t>
      </w:r>
      <w:r w:rsidR="004A2478">
        <w:rPr>
          <w:bCs/>
        </w:rPr>
        <w:t>0.</w:t>
      </w:r>
      <w:r w:rsidR="0056285F">
        <w:rPr>
          <w:bCs/>
        </w:rPr>
        <w:t>58</w:t>
      </w:r>
      <w:r w:rsidRPr="004A2478">
        <w:rPr>
          <w:bCs/>
        </w:rPr>
        <w:t xml:space="preserve">.  </w:t>
      </w:r>
    </w:p>
    <w:p w14:paraId="5930E201" w14:textId="77777777" w:rsidR="00E51F98" w:rsidRDefault="00EA1C3F" w:rsidP="00E51F98">
      <w:pPr>
        <w:pStyle w:val="Heading3"/>
      </w:pPr>
      <w:r>
        <w:tab/>
      </w:r>
      <w:r w:rsidR="00140199">
        <w:t xml:space="preserve">4.1.4. </w:t>
      </w:r>
      <w:r>
        <w:t xml:space="preserve">Analytic strategy. </w:t>
      </w:r>
    </w:p>
    <w:p w14:paraId="3402357F" w14:textId="246887DD" w:rsidR="00EA1C3F" w:rsidRPr="00154176" w:rsidRDefault="00154176" w:rsidP="00EA1C3F">
      <w:pPr>
        <w:tabs>
          <w:tab w:val="left" w:pos="567"/>
        </w:tabs>
        <w:spacing w:line="480" w:lineRule="auto"/>
        <w:rPr>
          <w:color w:val="000000" w:themeColor="text1"/>
        </w:rPr>
      </w:pPr>
      <w:r>
        <w:rPr>
          <w:color w:val="000000" w:themeColor="text1"/>
        </w:rPr>
        <w:t>Forty-four</w:t>
      </w:r>
      <w:r w:rsidR="00EA1C3F" w:rsidRPr="00C7743D">
        <w:rPr>
          <w:color w:val="000000" w:themeColor="text1"/>
        </w:rPr>
        <w:t xml:space="preserve"> participants</w:t>
      </w:r>
      <w:r>
        <w:rPr>
          <w:color w:val="000000" w:themeColor="text1"/>
        </w:rPr>
        <w:t xml:space="preserve"> were missing height and/or weight data or</w:t>
      </w:r>
      <w:r w:rsidR="00EA1C3F" w:rsidRPr="00C7743D">
        <w:rPr>
          <w:color w:val="000000" w:themeColor="text1"/>
        </w:rPr>
        <w:t xml:space="preserve"> had improbable BMI values, so these were recoded as missing values as replaced using the mean replacement technique. </w:t>
      </w:r>
      <w:r>
        <w:rPr>
          <w:color w:val="000000" w:themeColor="text1"/>
        </w:rPr>
        <w:t xml:space="preserve">In addition, there were nine missing BAOS-2 data-points. These data were missing completely at random as determined by Little’s (1988) Missing Completely at Random (MCAR) test, </w:t>
      </w:r>
      <w:r w:rsidRPr="00AF2AA6">
        <w:rPr>
          <w:rFonts w:eastAsia="Arial Unicode MS"/>
          <w:color w:val="000000" w:themeColor="text1"/>
        </w:rPr>
        <w:t>χ</w:t>
      </w:r>
      <w:r w:rsidRPr="00AF2AA6">
        <w:rPr>
          <w:rFonts w:eastAsia="Arial Unicode MS"/>
          <w:color w:val="000000" w:themeColor="text1"/>
          <w:vertAlign w:val="superscript"/>
        </w:rPr>
        <w:t>2</w:t>
      </w:r>
      <w:r>
        <w:rPr>
          <w:rFonts w:eastAsia="Arial Unicode MS"/>
          <w:color w:val="000000" w:themeColor="text1"/>
        </w:rPr>
        <w:t>(84</w:t>
      </w:r>
      <w:r w:rsidRPr="00AF2AA6">
        <w:rPr>
          <w:rFonts w:eastAsia="Arial Unicode MS"/>
          <w:color w:val="000000" w:themeColor="text1"/>
        </w:rPr>
        <w:t xml:space="preserve">) = </w:t>
      </w:r>
      <w:r>
        <w:rPr>
          <w:rFonts w:eastAsia="Arial Unicode MS"/>
          <w:color w:val="000000" w:themeColor="text1"/>
        </w:rPr>
        <w:t>79.28</w:t>
      </w:r>
      <w:r w:rsidRPr="00AF2AA6">
        <w:rPr>
          <w:rFonts w:eastAsia="Arial Unicode MS"/>
          <w:color w:val="000000" w:themeColor="text1"/>
        </w:rPr>
        <w:t xml:space="preserve">, </w:t>
      </w:r>
      <w:r w:rsidRPr="00AF2AA6">
        <w:rPr>
          <w:rFonts w:eastAsia="Arial Unicode MS"/>
          <w:i/>
          <w:color w:val="000000" w:themeColor="text1"/>
        </w:rPr>
        <w:t>p</w:t>
      </w:r>
      <w:r w:rsidRPr="00AF2AA6">
        <w:rPr>
          <w:rFonts w:eastAsia="Arial Unicode MS"/>
          <w:color w:val="000000" w:themeColor="text1"/>
        </w:rPr>
        <w:t xml:space="preserve"> </w:t>
      </w:r>
      <w:r>
        <w:rPr>
          <w:rFonts w:eastAsia="Arial Unicode MS"/>
          <w:color w:val="000000" w:themeColor="text1"/>
        </w:rPr>
        <w:t>=</w:t>
      </w:r>
      <w:r w:rsidRPr="00AF2AA6">
        <w:rPr>
          <w:rFonts w:eastAsia="Arial Unicode MS"/>
          <w:color w:val="000000" w:themeColor="text1"/>
        </w:rPr>
        <w:t xml:space="preserve"> .</w:t>
      </w:r>
      <w:r>
        <w:rPr>
          <w:rFonts w:eastAsia="Arial Unicode MS"/>
          <w:color w:val="000000" w:themeColor="text1"/>
        </w:rPr>
        <w:t xml:space="preserve">625, and were replaced using the mean replacement technique. </w:t>
      </w:r>
      <w:r w:rsidR="00EA1C3F" w:rsidRPr="00C7743D">
        <w:rPr>
          <w:color w:val="000000" w:themeColor="text1"/>
        </w:rPr>
        <w:t xml:space="preserve">CFA </w:t>
      </w:r>
      <w:r w:rsidR="00EA1C3F">
        <w:rPr>
          <w:color w:val="000000" w:themeColor="text1"/>
        </w:rPr>
        <w:t xml:space="preserve">was conducted using the same analytic strategy as reported in Section 3.1.4. We examined the fit </w:t>
      </w:r>
      <w:r w:rsidR="008677ED">
        <w:rPr>
          <w:color w:val="000000" w:themeColor="text1"/>
        </w:rPr>
        <w:t xml:space="preserve">of </w:t>
      </w:r>
      <w:r w:rsidR="00EA1C3F">
        <w:rPr>
          <w:color w:val="000000" w:themeColor="text1"/>
        </w:rPr>
        <w:t xml:space="preserve">the hypothesised unidimensional model of BAOS-2 scores and estimated modification indices as necessary. </w:t>
      </w:r>
      <w:r w:rsidR="00A8168F" w:rsidRPr="00DA63A8">
        <w:rPr>
          <w:color w:val="000000" w:themeColor="text1"/>
          <w:shd w:val="clear" w:color="auto" w:fill="FFFFFF"/>
        </w:rPr>
        <w:t>Assessment of the data for normality indicated that they were neither univariate (</w:t>
      </w:r>
      <w:r w:rsidR="00A8168F" w:rsidRPr="003B4D5C">
        <w:rPr>
          <w:color w:val="000000" w:themeColor="text1"/>
          <w:shd w:val="clear" w:color="auto" w:fill="FFFFFF"/>
        </w:rPr>
        <w:t>Sha</w:t>
      </w:r>
      <w:r w:rsidR="00A8168F">
        <w:rPr>
          <w:color w:val="000000" w:themeColor="text1"/>
          <w:shd w:val="clear" w:color="auto" w:fill="FFFFFF"/>
        </w:rPr>
        <w:t>pir</w:t>
      </w:r>
      <w:r w:rsidR="00A8168F" w:rsidRPr="003B4D5C">
        <w:rPr>
          <w:color w:val="000000" w:themeColor="text1"/>
          <w:shd w:val="clear" w:color="auto" w:fill="FFFFFF"/>
        </w:rPr>
        <w:t xml:space="preserve">o-Wilks </w:t>
      </w:r>
      <w:r w:rsidR="00A8168F" w:rsidRPr="007619E2">
        <w:rPr>
          <w:i/>
          <w:color w:val="000000" w:themeColor="text1"/>
          <w:shd w:val="clear" w:color="auto" w:fill="FFFFFF"/>
        </w:rPr>
        <w:t>p</w:t>
      </w:r>
      <w:r w:rsidR="00A8168F" w:rsidRPr="007619E2">
        <w:rPr>
          <w:color w:val="000000" w:themeColor="text1"/>
          <w:shd w:val="clear" w:color="auto" w:fill="FFFFFF"/>
        </w:rPr>
        <w:t xml:space="preserve"> &lt; .001</w:t>
      </w:r>
      <w:r w:rsidR="00A8168F" w:rsidRPr="0030712D">
        <w:rPr>
          <w:color w:val="000000" w:themeColor="text1"/>
          <w:shd w:val="clear" w:color="auto" w:fill="FFFFFF"/>
        </w:rPr>
        <w:t xml:space="preserve">) </w:t>
      </w:r>
      <w:r w:rsidR="00A8168F" w:rsidRPr="00DA63A8">
        <w:rPr>
          <w:color w:val="000000" w:themeColor="text1"/>
          <w:shd w:val="clear" w:color="auto" w:fill="FFFFFF"/>
        </w:rPr>
        <w:t>nor multivariate normal (</w:t>
      </w:r>
      <w:proofErr w:type="spellStart"/>
      <w:r w:rsidR="00A8168F" w:rsidRPr="003B4D5C">
        <w:rPr>
          <w:color w:val="000000" w:themeColor="text1"/>
          <w:shd w:val="clear" w:color="auto" w:fill="FFFFFF"/>
        </w:rPr>
        <w:t>Mardia’s</w:t>
      </w:r>
      <w:proofErr w:type="spellEnd"/>
      <w:r w:rsidR="00A8168F" w:rsidRPr="003B4D5C">
        <w:rPr>
          <w:color w:val="000000" w:themeColor="text1"/>
          <w:shd w:val="clear" w:color="auto" w:fill="FFFFFF"/>
        </w:rPr>
        <w:t xml:space="preserve"> </w:t>
      </w:r>
      <w:r w:rsidR="00A8168F" w:rsidRPr="00912D10">
        <w:rPr>
          <w:color w:val="000000" w:themeColor="text1"/>
          <w:shd w:val="clear" w:color="auto" w:fill="FFFFFF"/>
        </w:rPr>
        <w:t xml:space="preserve">skewness = </w:t>
      </w:r>
      <w:r w:rsidR="00A8168F" w:rsidRPr="007619E2">
        <w:rPr>
          <w:color w:val="000000" w:themeColor="text1"/>
          <w:shd w:val="clear" w:color="auto" w:fill="FFFFFF"/>
        </w:rPr>
        <w:t xml:space="preserve">1657.92, </w:t>
      </w:r>
      <w:r w:rsidR="00A8168F" w:rsidRPr="007619E2">
        <w:rPr>
          <w:i/>
          <w:color w:val="000000" w:themeColor="text1"/>
          <w:shd w:val="clear" w:color="auto" w:fill="FFFFFF"/>
        </w:rPr>
        <w:t>p</w:t>
      </w:r>
      <w:r w:rsidR="00A8168F" w:rsidRPr="007619E2">
        <w:rPr>
          <w:color w:val="000000" w:themeColor="text1"/>
          <w:shd w:val="clear" w:color="auto" w:fill="FFFFFF"/>
        </w:rPr>
        <w:t xml:space="preserve"> &lt; .001, </w:t>
      </w:r>
      <w:proofErr w:type="spellStart"/>
      <w:r w:rsidR="00A8168F" w:rsidRPr="007619E2">
        <w:rPr>
          <w:color w:val="000000" w:themeColor="text1"/>
          <w:shd w:val="clear" w:color="auto" w:fill="FFFFFF"/>
        </w:rPr>
        <w:t>Mardia’s</w:t>
      </w:r>
      <w:proofErr w:type="spellEnd"/>
      <w:r w:rsidR="00A8168F" w:rsidRPr="007619E2">
        <w:rPr>
          <w:color w:val="000000" w:themeColor="text1"/>
          <w:shd w:val="clear" w:color="auto" w:fill="FFFFFF"/>
        </w:rPr>
        <w:t xml:space="preserve"> kurtosis = 52.97, </w:t>
      </w:r>
      <w:r w:rsidR="00A8168F" w:rsidRPr="007619E2">
        <w:rPr>
          <w:i/>
          <w:color w:val="000000" w:themeColor="text1"/>
          <w:shd w:val="clear" w:color="auto" w:fill="FFFFFF"/>
        </w:rPr>
        <w:t>p</w:t>
      </w:r>
      <w:r w:rsidR="00A8168F" w:rsidRPr="007619E2">
        <w:rPr>
          <w:color w:val="000000" w:themeColor="text1"/>
          <w:shd w:val="clear" w:color="auto" w:fill="FFFFFF"/>
        </w:rPr>
        <w:t xml:space="preserve"> &lt; .001), </w:t>
      </w:r>
      <w:r w:rsidR="00A8168F" w:rsidRPr="00DA63A8">
        <w:rPr>
          <w:color w:val="000000" w:themeColor="text1"/>
          <w:shd w:val="clear" w:color="auto" w:fill="FFFFFF"/>
        </w:rPr>
        <w:t>so parameter estimates were obtained using the robust maximum likelihood method</w:t>
      </w:r>
      <w:r w:rsidR="00A8168F">
        <w:rPr>
          <w:color w:val="000000" w:themeColor="text1"/>
          <w:shd w:val="clear" w:color="auto" w:fill="FFFFFF"/>
        </w:rPr>
        <w:t xml:space="preserve"> and fit indices (see </w:t>
      </w:r>
      <w:r w:rsidR="00A8168F">
        <w:rPr>
          <w:color w:val="000000" w:themeColor="text1"/>
          <w:lang w:val="en-US"/>
        </w:rPr>
        <w:t>Section 2.</w:t>
      </w:r>
      <w:r w:rsidR="008677ED">
        <w:rPr>
          <w:color w:val="000000" w:themeColor="text1"/>
          <w:lang w:val="en-US"/>
        </w:rPr>
        <w:t>2</w:t>
      </w:r>
      <w:r w:rsidR="00A8168F">
        <w:rPr>
          <w:color w:val="000000" w:themeColor="text1"/>
          <w:lang w:val="en-US"/>
        </w:rPr>
        <w:t>.1.4</w:t>
      </w:r>
      <w:r w:rsidR="006639B0">
        <w:rPr>
          <w:color w:val="000000" w:themeColor="text1"/>
          <w:lang w:val="en-US"/>
        </w:rPr>
        <w:t>.</w:t>
      </w:r>
      <w:r w:rsidR="00A8168F">
        <w:rPr>
          <w:color w:val="000000" w:themeColor="text1"/>
          <w:lang w:val="en-US"/>
        </w:rPr>
        <w:t xml:space="preserve">) were interpreted with the </w:t>
      </w:r>
      <w:proofErr w:type="spellStart"/>
      <w:r w:rsidR="00A8168F">
        <w:rPr>
          <w:color w:val="000000" w:themeColor="text1"/>
          <w:lang w:val="en-US"/>
        </w:rPr>
        <w:t>Satorra-Bentler</w:t>
      </w:r>
      <w:proofErr w:type="spellEnd"/>
      <w:r w:rsidR="00A8168F">
        <w:rPr>
          <w:color w:val="000000" w:themeColor="text1"/>
          <w:lang w:val="en-US"/>
        </w:rPr>
        <w:t xml:space="preserve"> correction applied (</w:t>
      </w:r>
      <w:proofErr w:type="spellStart"/>
      <w:r w:rsidR="00A8168F" w:rsidRPr="00DA63A8">
        <w:rPr>
          <w:color w:val="000000" w:themeColor="text1"/>
          <w:lang w:val="en-US"/>
        </w:rPr>
        <w:t>Satorra</w:t>
      </w:r>
      <w:proofErr w:type="spellEnd"/>
      <w:r w:rsidR="00A8168F" w:rsidRPr="00DA63A8">
        <w:rPr>
          <w:color w:val="000000" w:themeColor="text1"/>
          <w:lang w:val="en-US"/>
        </w:rPr>
        <w:t xml:space="preserve"> &amp; </w:t>
      </w:r>
      <w:proofErr w:type="spellStart"/>
      <w:r w:rsidR="00A8168F" w:rsidRPr="00DA63A8">
        <w:rPr>
          <w:color w:val="000000" w:themeColor="text1"/>
          <w:lang w:val="en-US"/>
        </w:rPr>
        <w:t>Bentler</w:t>
      </w:r>
      <w:proofErr w:type="spellEnd"/>
      <w:r w:rsidR="00A8168F" w:rsidRPr="00DA63A8">
        <w:rPr>
          <w:color w:val="000000" w:themeColor="text1"/>
          <w:lang w:val="en-US"/>
        </w:rPr>
        <w:t>, 2001)</w:t>
      </w:r>
      <w:r w:rsidR="00EA1C3F" w:rsidRPr="00DA63A8">
        <w:rPr>
          <w:color w:val="000000" w:themeColor="text1"/>
          <w:lang w:val="en-US"/>
        </w:rPr>
        <w:t>.</w:t>
      </w:r>
      <w:r w:rsidR="00EA1C3F">
        <w:rPr>
          <w:color w:val="000000" w:themeColor="text1"/>
          <w:lang w:val="en-US"/>
        </w:rPr>
        <w:t xml:space="preserve"> To examine gender invariance of BAOS-2 scores, we followed the analytic strategy reported in Section 3.1.4. Additionally, we examined invariance across national group using the United Kingdom dataset from Study 2. Were invariance established, we aimed to follow this up with a 2 </w:t>
      </w:r>
      <w:r w:rsidR="0092647A">
        <w:rPr>
          <w:color w:val="000000" w:themeColor="text1"/>
          <w:lang w:val="en-US"/>
        </w:rPr>
        <w:t>×</w:t>
      </w:r>
      <w:r w:rsidR="00EA1C3F">
        <w:rPr>
          <w:rFonts w:ascii="Arial" w:hAnsi="Arial" w:cs="Arial"/>
          <w:color w:val="000000" w:themeColor="text1"/>
          <w:lang w:val="en-US"/>
        </w:rPr>
        <w:t xml:space="preserve"> </w:t>
      </w:r>
      <w:r w:rsidR="00EA1C3F">
        <w:rPr>
          <w:color w:val="000000" w:themeColor="text1"/>
          <w:lang w:val="en-US"/>
        </w:rPr>
        <w:t xml:space="preserve">2 analysis of variance (ANOVA), with gender and national group as the independent variables and BAOS-2 scores as the dependent variable. </w:t>
      </w:r>
    </w:p>
    <w:p w14:paraId="049391C3" w14:textId="291A258D" w:rsidR="00EA1C3F" w:rsidRDefault="00140199" w:rsidP="00E51F98">
      <w:pPr>
        <w:pStyle w:val="Heading2"/>
      </w:pPr>
      <w:r>
        <w:t xml:space="preserve">4.2. </w:t>
      </w:r>
      <w:r w:rsidR="00EA1C3F">
        <w:t xml:space="preserve">Results and Discussion </w:t>
      </w:r>
    </w:p>
    <w:p w14:paraId="1BEBCD54" w14:textId="77777777" w:rsidR="00E51F98" w:rsidRDefault="00EA1C3F" w:rsidP="00E51F98">
      <w:pPr>
        <w:pStyle w:val="Heading3"/>
      </w:pPr>
      <w:r>
        <w:lastRenderedPageBreak/>
        <w:tab/>
      </w:r>
      <w:r w:rsidR="00140199">
        <w:t xml:space="preserve">4.2.1. </w:t>
      </w:r>
      <w:r>
        <w:t>Confirmatory factor analysis</w:t>
      </w:r>
      <w:r w:rsidRPr="00A76DCF">
        <w:t>.</w:t>
      </w:r>
      <w:r>
        <w:t xml:space="preserve"> </w:t>
      </w:r>
    </w:p>
    <w:p w14:paraId="51F9E8F6" w14:textId="435B2D76" w:rsidR="00A8168F" w:rsidRDefault="00A8168F" w:rsidP="00A8168F">
      <w:pPr>
        <w:spacing w:line="480" w:lineRule="auto"/>
        <w:textAlignment w:val="baseline"/>
        <w:rPr>
          <w:color w:val="FF0000"/>
        </w:rPr>
      </w:pPr>
      <w:r w:rsidRPr="007619E2">
        <w:rPr>
          <w:color w:val="000000" w:themeColor="text1"/>
        </w:rPr>
        <w:t xml:space="preserve">CFA indicated that fit of the 1-factor model of BAOS-2 scores had a good fit across all indices: </w:t>
      </w:r>
      <w:r w:rsidRPr="007619E2">
        <w:rPr>
          <w:color w:val="000000" w:themeColor="text1"/>
          <w:bdr w:val="none" w:sz="0" w:space="0" w:color="auto" w:frame="1"/>
          <w:lang w:eastAsia="en-GB"/>
        </w:rPr>
        <w:t>SBχ</w:t>
      </w:r>
      <w:r w:rsidRPr="007619E2">
        <w:rPr>
          <w:color w:val="000000" w:themeColor="text1"/>
          <w:bdr w:val="none" w:sz="0" w:space="0" w:color="auto" w:frame="1"/>
          <w:vertAlign w:val="superscript"/>
          <w:lang w:eastAsia="en-GB"/>
        </w:rPr>
        <w:t>2</w:t>
      </w:r>
      <w:r w:rsidRPr="007619E2">
        <w:rPr>
          <w:color w:val="000000" w:themeColor="text1"/>
          <w:bdr w:val="none" w:sz="0" w:space="0" w:color="auto" w:frame="1"/>
          <w:lang w:eastAsia="en-GB"/>
        </w:rPr>
        <w:t>(65) = 157.17, </w:t>
      </w:r>
      <w:r w:rsidRPr="007619E2">
        <w:rPr>
          <w:i/>
          <w:iCs/>
          <w:color w:val="000000" w:themeColor="text1"/>
          <w:bdr w:val="none" w:sz="0" w:space="0" w:color="auto" w:frame="1"/>
          <w:lang w:eastAsia="en-GB"/>
        </w:rPr>
        <w:t>p</w:t>
      </w:r>
      <w:r w:rsidRPr="007619E2">
        <w:rPr>
          <w:color w:val="000000" w:themeColor="text1"/>
          <w:bdr w:val="none" w:sz="0" w:space="0" w:color="auto" w:frame="1"/>
          <w:lang w:eastAsia="en-GB"/>
        </w:rPr>
        <w:t xml:space="preserve"> &lt; .001, SBχ²</w:t>
      </w:r>
      <w:r w:rsidRPr="007619E2">
        <w:rPr>
          <w:color w:val="000000" w:themeColor="text1"/>
          <w:bdr w:val="none" w:sz="0" w:space="0" w:color="auto" w:frame="1"/>
          <w:vertAlign w:val="subscript"/>
          <w:lang w:eastAsia="en-GB"/>
        </w:rPr>
        <w:t>normed </w:t>
      </w:r>
      <w:r w:rsidRPr="007619E2">
        <w:rPr>
          <w:color w:val="000000" w:themeColor="text1"/>
          <w:bdr w:val="none" w:sz="0" w:space="0" w:color="auto" w:frame="1"/>
          <w:lang w:eastAsia="en-GB"/>
        </w:rPr>
        <w:t>= 2.42, robust RMSEA = .070 (90% CI = .056, .084), SRMR = .029, robust CFI = .967, robust TLI = .961</w:t>
      </w:r>
      <w:r>
        <w:rPr>
          <w:color w:val="000000" w:themeColor="text1"/>
          <w:bdr w:val="none" w:sz="0" w:space="0" w:color="auto" w:frame="1"/>
          <w:lang w:eastAsia="en-GB"/>
        </w:rPr>
        <w:t>.</w:t>
      </w:r>
      <w:r w:rsidRPr="007619E2">
        <w:rPr>
          <w:rFonts w:eastAsia="Arial Unicode MS"/>
          <w:color w:val="000000" w:themeColor="text1"/>
        </w:rPr>
        <w:t>T</w:t>
      </w:r>
      <w:r w:rsidRPr="007619E2">
        <w:rPr>
          <w:color w:val="000000" w:themeColor="text1"/>
        </w:rPr>
        <w:t xml:space="preserve">he standardised estimates of factor loadings were all adequate </w:t>
      </w:r>
      <w:r w:rsidRPr="00EA1C3F">
        <w:rPr>
          <w:color w:val="000000" w:themeColor="text1"/>
        </w:rPr>
        <w:t>(see Figure 2)</w:t>
      </w:r>
      <w:r w:rsidRPr="00135482">
        <w:t xml:space="preserve">. </w:t>
      </w:r>
      <w:r w:rsidRPr="007619E2">
        <w:rPr>
          <w:bCs/>
          <w:color w:val="000000" w:themeColor="text1"/>
          <w:shd w:val="clear" w:color="auto" w:fill="FFFFFF"/>
        </w:rPr>
        <w:t xml:space="preserve">The convergent validity for this model was adequate, as AVE = .61, </w:t>
      </w:r>
      <w:r w:rsidRPr="00120B87">
        <w:rPr>
          <w:bCs/>
          <w:color w:val="000000" w:themeColor="text1"/>
          <w:shd w:val="clear" w:color="auto" w:fill="FFFFFF"/>
        </w:rPr>
        <w:t>and internal consistency of scores was adequate in women (</w:t>
      </w:r>
      <w:r w:rsidRPr="00120B87">
        <w:rPr>
          <w:bCs/>
          <w:color w:val="000000" w:themeColor="text1"/>
        </w:rPr>
        <w:t>ω</w:t>
      </w:r>
      <w:r w:rsidRPr="00120B87">
        <w:rPr>
          <w:bCs/>
          <w:color w:val="000000" w:themeColor="text1"/>
          <w:shd w:val="clear" w:color="auto" w:fill="FFFFFF"/>
        </w:rPr>
        <w:t xml:space="preserve"> = .9</w:t>
      </w:r>
      <w:r>
        <w:rPr>
          <w:bCs/>
          <w:color w:val="000000" w:themeColor="text1"/>
          <w:shd w:val="clear" w:color="auto" w:fill="FFFFFF"/>
        </w:rPr>
        <w:t>6</w:t>
      </w:r>
      <w:r w:rsidRPr="00120B87">
        <w:rPr>
          <w:bCs/>
          <w:color w:val="000000" w:themeColor="text1"/>
          <w:shd w:val="clear" w:color="auto" w:fill="FFFFFF"/>
        </w:rPr>
        <w:t>, 95% CI = .9</w:t>
      </w:r>
      <w:r>
        <w:rPr>
          <w:bCs/>
          <w:color w:val="000000" w:themeColor="text1"/>
          <w:shd w:val="clear" w:color="auto" w:fill="FFFFFF"/>
        </w:rPr>
        <w:t>5</w:t>
      </w:r>
      <w:r w:rsidRPr="00120B87">
        <w:rPr>
          <w:bCs/>
          <w:color w:val="000000" w:themeColor="text1"/>
          <w:shd w:val="clear" w:color="auto" w:fill="FFFFFF"/>
        </w:rPr>
        <w:t>, .9</w:t>
      </w:r>
      <w:r>
        <w:rPr>
          <w:bCs/>
          <w:color w:val="000000" w:themeColor="text1"/>
          <w:shd w:val="clear" w:color="auto" w:fill="FFFFFF"/>
        </w:rPr>
        <w:t>7</w:t>
      </w:r>
      <w:r w:rsidRPr="00120B87">
        <w:rPr>
          <w:bCs/>
          <w:color w:val="000000" w:themeColor="text1"/>
          <w:shd w:val="clear" w:color="auto" w:fill="FFFFFF"/>
        </w:rPr>
        <w:t>), men (</w:t>
      </w:r>
      <w:r w:rsidRPr="00120B87">
        <w:rPr>
          <w:bCs/>
          <w:color w:val="000000" w:themeColor="text1"/>
        </w:rPr>
        <w:t>ω</w:t>
      </w:r>
      <w:r w:rsidRPr="00120B87">
        <w:rPr>
          <w:bCs/>
          <w:color w:val="000000" w:themeColor="text1"/>
          <w:shd w:val="clear" w:color="auto" w:fill="FFFFFF"/>
        </w:rPr>
        <w:t xml:space="preserve"> = .94, 95% CI = .92, .95), and the total sample (</w:t>
      </w:r>
      <w:r w:rsidRPr="00120B87">
        <w:rPr>
          <w:bCs/>
          <w:color w:val="000000" w:themeColor="text1"/>
        </w:rPr>
        <w:t>ω</w:t>
      </w:r>
      <w:r w:rsidRPr="00120B87">
        <w:rPr>
          <w:bCs/>
          <w:color w:val="000000" w:themeColor="text1"/>
          <w:shd w:val="clear" w:color="auto" w:fill="FFFFFF"/>
        </w:rPr>
        <w:t xml:space="preserve"> = </w:t>
      </w:r>
      <w:r w:rsidRPr="00120B87">
        <w:rPr>
          <w:color w:val="000000" w:themeColor="text1"/>
        </w:rPr>
        <w:t>.9</w:t>
      </w:r>
      <w:r>
        <w:rPr>
          <w:color w:val="000000" w:themeColor="text1"/>
        </w:rPr>
        <w:t>5</w:t>
      </w:r>
      <w:r w:rsidRPr="00120B87">
        <w:rPr>
          <w:color w:val="000000" w:themeColor="text1"/>
        </w:rPr>
        <w:t>, 95% CI = .9</w:t>
      </w:r>
      <w:r>
        <w:rPr>
          <w:color w:val="000000" w:themeColor="text1"/>
        </w:rPr>
        <w:t>4</w:t>
      </w:r>
      <w:r w:rsidRPr="00120B87">
        <w:rPr>
          <w:color w:val="000000" w:themeColor="text1"/>
        </w:rPr>
        <w:t>, .9</w:t>
      </w:r>
      <w:r>
        <w:rPr>
          <w:color w:val="000000" w:themeColor="text1"/>
        </w:rPr>
        <w:t>6</w:t>
      </w:r>
      <w:r w:rsidRPr="00120B87">
        <w:rPr>
          <w:color w:val="000000" w:themeColor="text1"/>
        </w:rPr>
        <w:t>). Mean BAOS-2 scores in this sample were 3.62 (</w:t>
      </w:r>
      <w:r w:rsidRPr="00120B87">
        <w:rPr>
          <w:i/>
          <w:iCs/>
          <w:color w:val="000000" w:themeColor="text1"/>
        </w:rPr>
        <w:t>SD</w:t>
      </w:r>
      <w:r w:rsidRPr="00120B87">
        <w:rPr>
          <w:color w:val="000000" w:themeColor="text1"/>
        </w:rPr>
        <w:t xml:space="preserve"> = 0.86) in women and 3.53 (</w:t>
      </w:r>
      <w:r w:rsidRPr="00120B87">
        <w:rPr>
          <w:i/>
          <w:iCs/>
          <w:color w:val="000000" w:themeColor="text1"/>
        </w:rPr>
        <w:t>SD</w:t>
      </w:r>
      <w:r w:rsidRPr="00120B87">
        <w:rPr>
          <w:color w:val="000000" w:themeColor="text1"/>
        </w:rPr>
        <w:t xml:space="preserve"> = 0.78) in men. </w:t>
      </w:r>
    </w:p>
    <w:p w14:paraId="0FCA0170" w14:textId="77777777" w:rsidR="00E51F98" w:rsidRDefault="00EA1C3F" w:rsidP="00E51F98">
      <w:pPr>
        <w:pStyle w:val="Heading3"/>
      </w:pPr>
      <w:r>
        <w:tab/>
      </w:r>
      <w:r w:rsidR="00140199">
        <w:t xml:space="preserve">4.2.2. </w:t>
      </w:r>
      <w:r w:rsidR="00587569">
        <w:t>Further analyses</w:t>
      </w:r>
      <w:r>
        <w:t>.</w:t>
      </w:r>
      <w:r w:rsidR="00587569">
        <w:t xml:space="preserve"> </w:t>
      </w:r>
    </w:p>
    <w:p w14:paraId="400F3157" w14:textId="57B682EF" w:rsidR="00A8168F" w:rsidRPr="00120B87" w:rsidRDefault="00A8168F" w:rsidP="00A8168F">
      <w:pPr>
        <w:tabs>
          <w:tab w:val="left" w:pos="567"/>
        </w:tabs>
        <w:spacing w:line="480" w:lineRule="auto"/>
        <w:rPr>
          <w:bCs/>
          <w:color w:val="000000" w:themeColor="text1"/>
          <w:shd w:val="clear" w:color="auto" w:fill="FFFFFF"/>
        </w:rPr>
      </w:pPr>
      <w:r>
        <w:rPr>
          <w:color w:val="222222"/>
        </w:rPr>
        <w:t xml:space="preserve">BAOS-2 scores in this sample were significantly associated with BMI in women, </w:t>
      </w:r>
      <w:r>
        <w:rPr>
          <w:i/>
          <w:iCs/>
          <w:color w:val="222222"/>
        </w:rPr>
        <w:t>r</w:t>
      </w:r>
      <w:r>
        <w:rPr>
          <w:color w:val="222222"/>
        </w:rPr>
        <w:t xml:space="preserve"> = -.19, </w:t>
      </w:r>
      <w:r>
        <w:rPr>
          <w:i/>
          <w:iCs/>
          <w:color w:val="222222"/>
        </w:rPr>
        <w:t>p</w:t>
      </w:r>
      <w:r>
        <w:rPr>
          <w:color w:val="222222"/>
        </w:rPr>
        <w:t xml:space="preserve"> = .002, and men, </w:t>
      </w:r>
      <w:r>
        <w:rPr>
          <w:i/>
          <w:iCs/>
          <w:color w:val="222222"/>
        </w:rPr>
        <w:t>r</w:t>
      </w:r>
      <w:r>
        <w:rPr>
          <w:color w:val="222222"/>
        </w:rPr>
        <w:t xml:space="preserve"> = -.20, </w:t>
      </w:r>
      <w:r>
        <w:rPr>
          <w:i/>
          <w:iCs/>
          <w:color w:val="222222"/>
        </w:rPr>
        <w:t>p</w:t>
      </w:r>
      <w:r>
        <w:rPr>
          <w:color w:val="222222"/>
        </w:rPr>
        <w:t xml:space="preserve"> = .001, providing evidence of construct validity. Next, </w:t>
      </w:r>
      <w:r w:rsidRPr="007619E2">
        <w:rPr>
          <w:color w:val="222222"/>
        </w:rPr>
        <w:t>w</w:t>
      </w:r>
      <w:r w:rsidRPr="007619E2">
        <w:rPr>
          <w:color w:val="000000" w:themeColor="text1"/>
          <w:shd w:val="clear" w:color="auto" w:fill="FFFFFF"/>
        </w:rPr>
        <w:t>e tested</w:t>
      </w:r>
      <w:r>
        <w:rPr>
          <w:bCs/>
          <w:color w:val="000000" w:themeColor="text1"/>
          <w:shd w:val="clear" w:color="auto" w:fill="FFFFFF"/>
        </w:rPr>
        <w:t xml:space="preserve"> for gender invariance based on the 1-factor model of BAOS-2 scores in the United States sample. </w:t>
      </w:r>
      <w:r w:rsidRPr="001026A1">
        <w:rPr>
          <w:bCs/>
          <w:color w:val="000000" w:themeColor="text1"/>
          <w:shd w:val="clear" w:color="auto" w:fill="FFFFFF"/>
        </w:rPr>
        <w:t xml:space="preserve">As reported in Table 7, all indices suggested that configural, metric, and scalar invariance was supported across gender. </w:t>
      </w:r>
      <w:r>
        <w:rPr>
          <w:bCs/>
          <w:color w:val="000000" w:themeColor="text1"/>
          <w:shd w:val="clear" w:color="auto" w:fill="FFFFFF"/>
        </w:rPr>
        <w:t xml:space="preserve">Next, we tested for invariance across national group using the United Kingdom data from Study 2. </w:t>
      </w:r>
      <w:r w:rsidRPr="00D638B4">
        <w:rPr>
          <w:bCs/>
          <w:color w:val="000000" w:themeColor="text1"/>
          <w:shd w:val="clear" w:color="auto" w:fill="FFFFFF"/>
        </w:rPr>
        <w:t xml:space="preserve">As reported in Table 8, all indices suggested that configural, metric, and scalar invariance was supported across national group. </w:t>
      </w:r>
      <w:r>
        <w:rPr>
          <w:bCs/>
          <w:color w:val="000000" w:themeColor="text1"/>
          <w:shd w:val="clear" w:color="auto" w:fill="FFFFFF"/>
        </w:rPr>
        <w:t xml:space="preserve">We, therefore, computed a 2 </w:t>
      </w:r>
      <w:r w:rsidR="0092647A">
        <w:rPr>
          <w:bCs/>
          <w:color w:val="000000" w:themeColor="text1"/>
          <w:shd w:val="clear" w:color="auto" w:fill="FFFFFF"/>
        </w:rPr>
        <w:t>×</w:t>
      </w:r>
      <w:r>
        <w:rPr>
          <w:rFonts w:ascii="Arial" w:hAnsi="Arial" w:cs="Arial"/>
          <w:bCs/>
          <w:color w:val="000000" w:themeColor="text1"/>
          <w:shd w:val="clear" w:color="auto" w:fill="FFFFFF"/>
        </w:rPr>
        <w:t xml:space="preserve"> </w:t>
      </w:r>
      <w:r>
        <w:rPr>
          <w:bCs/>
          <w:color w:val="000000" w:themeColor="text1"/>
          <w:shd w:val="clear" w:color="auto" w:fill="FFFFFF"/>
        </w:rPr>
        <w:t xml:space="preserve">2 ANOVA to examine gender and national differences in BAOS-2 scores. There was no significant nation by gender interaction, </w:t>
      </w:r>
      <w:proofErr w:type="gramStart"/>
      <w:r>
        <w:rPr>
          <w:bCs/>
          <w:i/>
          <w:iCs/>
          <w:color w:val="000000" w:themeColor="text1"/>
          <w:shd w:val="clear" w:color="auto" w:fill="FFFFFF"/>
        </w:rPr>
        <w:t>F</w:t>
      </w:r>
      <w:r>
        <w:rPr>
          <w:bCs/>
          <w:color w:val="000000" w:themeColor="text1"/>
          <w:shd w:val="clear" w:color="auto" w:fill="FFFFFF"/>
        </w:rPr>
        <w:t>(</w:t>
      </w:r>
      <w:proofErr w:type="gramEnd"/>
      <w:r>
        <w:rPr>
          <w:bCs/>
          <w:color w:val="000000" w:themeColor="text1"/>
          <w:shd w:val="clear" w:color="auto" w:fill="FFFFFF"/>
        </w:rPr>
        <w:t xml:space="preserve">1, 922) = 0.18, </w:t>
      </w:r>
      <w:r>
        <w:rPr>
          <w:bCs/>
          <w:i/>
          <w:iCs/>
          <w:color w:val="000000" w:themeColor="text1"/>
          <w:shd w:val="clear" w:color="auto" w:fill="FFFFFF"/>
        </w:rPr>
        <w:t>p</w:t>
      </w:r>
      <w:r>
        <w:rPr>
          <w:bCs/>
          <w:color w:val="000000" w:themeColor="text1"/>
          <w:shd w:val="clear" w:color="auto" w:fill="FFFFFF"/>
        </w:rPr>
        <w:t xml:space="preserve"> = .669, ƞ</w:t>
      </w:r>
      <w:r>
        <w:rPr>
          <w:bCs/>
          <w:color w:val="000000" w:themeColor="text1"/>
          <w:shd w:val="clear" w:color="auto" w:fill="FFFFFF"/>
          <w:vertAlign w:val="subscript"/>
        </w:rPr>
        <w:t>p</w:t>
      </w:r>
      <w:r>
        <w:rPr>
          <w:bCs/>
          <w:color w:val="000000" w:themeColor="text1"/>
          <w:shd w:val="clear" w:color="auto" w:fill="FFFFFF"/>
          <w:vertAlign w:val="superscript"/>
        </w:rPr>
        <w:t>2</w:t>
      </w:r>
      <w:r>
        <w:rPr>
          <w:bCs/>
          <w:color w:val="000000" w:themeColor="text1"/>
          <w:shd w:val="clear" w:color="auto" w:fill="FFFFFF"/>
        </w:rPr>
        <w:t xml:space="preserve"> &lt; .01, and no main effect of gender, </w:t>
      </w:r>
      <w:r>
        <w:rPr>
          <w:bCs/>
          <w:i/>
          <w:iCs/>
          <w:color w:val="000000" w:themeColor="text1"/>
          <w:shd w:val="clear" w:color="auto" w:fill="FFFFFF"/>
        </w:rPr>
        <w:t>F</w:t>
      </w:r>
      <w:r>
        <w:rPr>
          <w:bCs/>
          <w:color w:val="000000" w:themeColor="text1"/>
          <w:shd w:val="clear" w:color="auto" w:fill="FFFFFF"/>
        </w:rPr>
        <w:t xml:space="preserve">(1, 922) = 1.30, </w:t>
      </w:r>
      <w:r>
        <w:rPr>
          <w:bCs/>
          <w:i/>
          <w:iCs/>
          <w:color w:val="000000" w:themeColor="text1"/>
          <w:shd w:val="clear" w:color="auto" w:fill="FFFFFF"/>
        </w:rPr>
        <w:t>p</w:t>
      </w:r>
      <w:r>
        <w:rPr>
          <w:bCs/>
          <w:color w:val="000000" w:themeColor="text1"/>
          <w:shd w:val="clear" w:color="auto" w:fill="FFFFFF"/>
        </w:rPr>
        <w:t xml:space="preserve"> = .</w:t>
      </w:r>
      <w:r w:rsidR="008677ED">
        <w:rPr>
          <w:bCs/>
          <w:color w:val="000000" w:themeColor="text1"/>
          <w:shd w:val="clear" w:color="auto" w:fill="FFFFFF"/>
        </w:rPr>
        <w:t>2</w:t>
      </w:r>
      <w:r>
        <w:rPr>
          <w:bCs/>
          <w:color w:val="000000" w:themeColor="text1"/>
          <w:shd w:val="clear" w:color="auto" w:fill="FFFFFF"/>
        </w:rPr>
        <w:t>55, ƞ</w:t>
      </w:r>
      <w:r>
        <w:rPr>
          <w:bCs/>
          <w:color w:val="000000" w:themeColor="text1"/>
          <w:shd w:val="clear" w:color="auto" w:fill="FFFFFF"/>
          <w:vertAlign w:val="subscript"/>
        </w:rPr>
        <w:t>p</w:t>
      </w:r>
      <w:r>
        <w:rPr>
          <w:bCs/>
          <w:color w:val="000000" w:themeColor="text1"/>
          <w:shd w:val="clear" w:color="auto" w:fill="FFFFFF"/>
          <w:vertAlign w:val="superscript"/>
        </w:rPr>
        <w:t>2</w:t>
      </w:r>
      <w:r>
        <w:rPr>
          <w:bCs/>
          <w:color w:val="000000" w:themeColor="text1"/>
          <w:shd w:val="clear" w:color="auto" w:fill="FFFFFF"/>
        </w:rPr>
        <w:t xml:space="preserve"> &lt; .01. Participants from the United States had significantly higher BAOS-2 scores than their peers from the United Kingdom, </w:t>
      </w:r>
      <w:proofErr w:type="gramStart"/>
      <w:r>
        <w:rPr>
          <w:bCs/>
          <w:i/>
          <w:iCs/>
          <w:color w:val="000000" w:themeColor="text1"/>
          <w:shd w:val="clear" w:color="auto" w:fill="FFFFFF"/>
        </w:rPr>
        <w:t>F</w:t>
      </w:r>
      <w:r>
        <w:rPr>
          <w:bCs/>
          <w:color w:val="000000" w:themeColor="text1"/>
          <w:shd w:val="clear" w:color="auto" w:fill="FFFFFF"/>
        </w:rPr>
        <w:t>(</w:t>
      </w:r>
      <w:proofErr w:type="gramEnd"/>
      <w:r>
        <w:rPr>
          <w:bCs/>
          <w:color w:val="000000" w:themeColor="text1"/>
          <w:shd w:val="clear" w:color="auto" w:fill="FFFFFF"/>
        </w:rPr>
        <w:t xml:space="preserve">1, 922) = 4.87, </w:t>
      </w:r>
      <w:r>
        <w:rPr>
          <w:bCs/>
          <w:i/>
          <w:iCs/>
          <w:color w:val="000000" w:themeColor="text1"/>
          <w:shd w:val="clear" w:color="auto" w:fill="FFFFFF"/>
        </w:rPr>
        <w:t>p</w:t>
      </w:r>
      <w:r>
        <w:rPr>
          <w:bCs/>
          <w:color w:val="000000" w:themeColor="text1"/>
          <w:shd w:val="clear" w:color="auto" w:fill="FFFFFF"/>
        </w:rPr>
        <w:t xml:space="preserve"> = .028, ƞ</w:t>
      </w:r>
      <w:r>
        <w:rPr>
          <w:bCs/>
          <w:color w:val="000000" w:themeColor="text1"/>
          <w:shd w:val="clear" w:color="auto" w:fill="FFFFFF"/>
          <w:vertAlign w:val="subscript"/>
        </w:rPr>
        <w:t>p</w:t>
      </w:r>
      <w:r>
        <w:rPr>
          <w:bCs/>
          <w:color w:val="000000" w:themeColor="text1"/>
          <w:shd w:val="clear" w:color="auto" w:fill="FFFFFF"/>
          <w:vertAlign w:val="superscript"/>
        </w:rPr>
        <w:t>2</w:t>
      </w:r>
      <w:r>
        <w:rPr>
          <w:bCs/>
          <w:color w:val="000000" w:themeColor="text1"/>
          <w:shd w:val="clear" w:color="auto" w:fill="FFFFFF"/>
        </w:rPr>
        <w:t xml:space="preserve"> &lt; .01, but the effect size of the difference was negligible. </w:t>
      </w:r>
    </w:p>
    <w:p w14:paraId="1F9F6E5E" w14:textId="77777777" w:rsidR="00E51F98" w:rsidRDefault="00EA1C3F" w:rsidP="00E51F98">
      <w:pPr>
        <w:pStyle w:val="Heading3"/>
      </w:pPr>
      <w:r>
        <w:rPr>
          <w:color w:val="000000" w:themeColor="text1"/>
          <w:shd w:val="clear" w:color="auto" w:fill="FFFFFF"/>
        </w:rPr>
        <w:tab/>
      </w:r>
      <w:r w:rsidR="00140199">
        <w:t xml:space="preserve">4.2.3. </w:t>
      </w:r>
      <w:r>
        <w:t xml:space="preserve">Discussion. </w:t>
      </w:r>
    </w:p>
    <w:p w14:paraId="5C129AA5" w14:textId="53A5EDC5" w:rsidR="00D33ED8" w:rsidRPr="00B15972" w:rsidRDefault="00BE28A6" w:rsidP="00BE28A6">
      <w:pPr>
        <w:spacing w:line="480" w:lineRule="auto"/>
        <w:textAlignment w:val="baseline"/>
        <w:rPr>
          <w:bCs/>
          <w:color w:val="222222"/>
        </w:rPr>
      </w:pPr>
      <w:r>
        <w:rPr>
          <w:bCs/>
          <w:color w:val="222222"/>
        </w:rPr>
        <w:t xml:space="preserve">The results of Study 3 indicated that a unidimensional model of BAOS-2 scores had adequate fit in an online sample of adults from the United States. Indeed, adequate fit in this study was </w:t>
      </w:r>
      <w:r>
        <w:rPr>
          <w:bCs/>
          <w:color w:val="222222"/>
        </w:rPr>
        <w:lastRenderedPageBreak/>
        <w:t>achieved with</w:t>
      </w:r>
      <w:r w:rsidR="00561DED">
        <w:rPr>
          <w:bCs/>
          <w:color w:val="222222"/>
        </w:rPr>
        <w:t>out</w:t>
      </w:r>
      <w:r>
        <w:rPr>
          <w:bCs/>
          <w:color w:val="222222"/>
        </w:rPr>
        <w:t xml:space="preserve"> the need to estimate modification indices. Given that the estimation of limited modification indices is unlikely to reflect deeper factorial concerns (Whittaker, 2012), we are confident – based on the collective results of the three studies reported here – that BAOS-2 scores can be considered unidimensional. Additionally, the results provide</w:t>
      </w:r>
      <w:r w:rsidR="00AF66A3">
        <w:rPr>
          <w:bCs/>
          <w:color w:val="222222"/>
        </w:rPr>
        <w:t>d</w:t>
      </w:r>
      <w:r>
        <w:rPr>
          <w:bCs/>
          <w:color w:val="222222"/>
        </w:rPr>
        <w:t xml:space="preserve"> evidence of the construct validity of BAOS-2 scores in a new sample, insofar as scores were significantly and negatively associated with self-reported BMI. Finally, the results also provide</w:t>
      </w:r>
      <w:r w:rsidR="00AF66A3">
        <w:rPr>
          <w:bCs/>
          <w:color w:val="222222"/>
        </w:rPr>
        <w:t>d</w:t>
      </w:r>
      <w:r>
        <w:rPr>
          <w:bCs/>
          <w:color w:val="222222"/>
        </w:rPr>
        <w:t xml:space="preserve"> evidence of invariance across gender and national group. Between-group comparisons indicated no gender differences and, while there was a significant difference across national groups, the effect size of the difference was negligible. </w:t>
      </w:r>
    </w:p>
    <w:p w14:paraId="188FBE37" w14:textId="4780F7F5" w:rsidR="00AD6F81" w:rsidRDefault="00140199" w:rsidP="00E51F98">
      <w:pPr>
        <w:pStyle w:val="Heading1"/>
      </w:pPr>
      <w:r>
        <w:t xml:space="preserve">5. </w:t>
      </w:r>
      <w:r w:rsidR="00AD6F81">
        <w:t>General Discussion</w:t>
      </w:r>
    </w:p>
    <w:p w14:paraId="1D0F22A4" w14:textId="559BAD70" w:rsidR="00F862DF" w:rsidRDefault="00F862DF" w:rsidP="00F862DF">
      <w:pPr>
        <w:tabs>
          <w:tab w:val="left" w:pos="567"/>
        </w:tabs>
        <w:spacing w:line="480" w:lineRule="auto"/>
        <w:rPr>
          <w:bCs/>
        </w:rPr>
      </w:pPr>
      <w:r>
        <w:rPr>
          <w:bCs/>
          <w:color w:val="222222"/>
        </w:rPr>
        <w:tab/>
        <w:t>Across three studies, we reported on the develop</w:t>
      </w:r>
      <w:r w:rsidR="00561DED">
        <w:rPr>
          <w:bCs/>
          <w:color w:val="222222"/>
        </w:rPr>
        <w:t>ment</w:t>
      </w:r>
      <w:r>
        <w:rPr>
          <w:bCs/>
          <w:color w:val="222222"/>
        </w:rPr>
        <w:t xml:space="preserve"> and psychometric evaluation of </w:t>
      </w:r>
      <w:r w:rsidR="00EC154A">
        <w:rPr>
          <w:bCs/>
          <w:color w:val="222222"/>
        </w:rPr>
        <w:t xml:space="preserve">the BAOS-2 in online samples of adults from the United Kingdom and United States. Overall, our results supported a unidimensional, 13-item model of BAOS-2 scores, which was invariant across gender and national groups. Results across all three studies also indicated that BAOS-2 </w:t>
      </w:r>
      <w:r w:rsidR="00EC154A" w:rsidRPr="00F0673A">
        <w:rPr>
          <w:bCs/>
          <w:color w:val="000000" w:themeColor="text1"/>
        </w:rPr>
        <w:t xml:space="preserve">scores had adequate internal consistency coefficients, as determined using </w:t>
      </w:r>
      <w:r w:rsidR="00EC154A" w:rsidRPr="00F0673A">
        <w:rPr>
          <w:color w:val="000000" w:themeColor="text1"/>
        </w:rPr>
        <w:t xml:space="preserve">McDonald’s </w:t>
      </w:r>
      <w:r w:rsidR="00EC154A" w:rsidRPr="00F0673A">
        <w:rPr>
          <w:bCs/>
          <w:color w:val="000000" w:themeColor="text1"/>
        </w:rPr>
        <w:t xml:space="preserve">ω, and construct validity determined through negative associations with self-reported BMI. In addition, the results of Studies 1 and 2 provided evidence of adequate 4-week test-retest reliability and adequate </w:t>
      </w:r>
      <w:r w:rsidR="00EC154A">
        <w:rPr>
          <w:bCs/>
        </w:rPr>
        <w:t xml:space="preserve">validity estimates (i.e., construct, criterion, discriminant, and incremental). In short, </w:t>
      </w:r>
      <w:r w:rsidR="004D7EDE">
        <w:rPr>
          <w:bCs/>
        </w:rPr>
        <w:t xml:space="preserve">our results suggest that the BAOS-2 can be considered a psychometrically-sound measure that can be used in future research, at least in English-speaking populations. </w:t>
      </w:r>
    </w:p>
    <w:p w14:paraId="3208C7E5" w14:textId="472BAF11" w:rsidR="00996BFE" w:rsidRDefault="00996BFE" w:rsidP="00F862DF">
      <w:pPr>
        <w:tabs>
          <w:tab w:val="left" w:pos="567"/>
        </w:tabs>
        <w:spacing w:line="480" w:lineRule="auto"/>
        <w:rPr>
          <w:bCs/>
        </w:rPr>
      </w:pPr>
      <w:r>
        <w:rPr>
          <w:bCs/>
        </w:rPr>
        <w:tab/>
        <w:t>Importantly, the BAOS-2 improves upon a number of limitations of the original BAOS. First, consistent with our revised definition of body acceptance by others (see Section 1.1</w:t>
      </w:r>
      <w:r w:rsidR="006639B0">
        <w:rPr>
          <w:bCs/>
        </w:rPr>
        <w:t>.</w:t>
      </w:r>
      <w:r>
        <w:rPr>
          <w:bCs/>
        </w:rPr>
        <w:t xml:space="preserve">), participants completing the BAOS-2 are asked to consider global body acceptance (i.e., beyond </w:t>
      </w:r>
      <w:r w:rsidR="004968BE">
        <w:rPr>
          <w:bCs/>
        </w:rPr>
        <w:t>a</w:t>
      </w:r>
      <w:r>
        <w:rPr>
          <w:bCs/>
        </w:rPr>
        <w:t xml:space="preserve"> narrow focus on body size/weight acceptance)</w:t>
      </w:r>
      <w:r w:rsidR="004968BE">
        <w:rPr>
          <w:bCs/>
        </w:rPr>
        <w:t xml:space="preserve">. We suggest that this increases the </w:t>
      </w:r>
      <w:r w:rsidR="004968BE">
        <w:rPr>
          <w:bCs/>
        </w:rPr>
        <w:lastRenderedPageBreak/>
        <w:t>likelihood that the BAOS-2 items will be relevant and meaningful for a range of social identity groups (cf. Tiggemann, 2015, 2019). Second, the BAOS-2 is a generalised measure of perceived – rather than enacted – body acceptance by others. This is important because perceived and enacted body acceptance by others may sometimes diverge, and focusing on subjective appraisals likely provides a purer indicator of the forms of body acceptance</w:t>
      </w:r>
      <w:r w:rsidR="008677ED">
        <w:rPr>
          <w:bCs/>
        </w:rPr>
        <w:t xml:space="preserve"> by</w:t>
      </w:r>
      <w:r w:rsidR="004968BE">
        <w:rPr>
          <w:bCs/>
        </w:rPr>
        <w:t xml:space="preserve"> others that have upstream effects on positive body image (cf. Helgeson, 1993). Third, the BAOS-2 items do not refer to specific targets (e.g., friends, family members, mass media); instead, participants are asked to consider important others (i.e., important people, groups, or communities in their lives) when completing the BAOS-2. This is important as it helps to minimise possible discrepancies between generalised perceptions of body acceptance by others and perceptions of how specific others </w:t>
      </w:r>
      <w:r w:rsidR="00516EE7">
        <w:rPr>
          <w:bCs/>
        </w:rPr>
        <w:t xml:space="preserve">appraise the self (cf. Malloy &amp; Cillessen, 2008), and helps focus respondent attention on meaningful and personified others. </w:t>
      </w:r>
    </w:p>
    <w:p w14:paraId="403DBA63" w14:textId="6BBED1E7" w:rsidR="0026450A" w:rsidRDefault="00604095" w:rsidP="00F862DF">
      <w:pPr>
        <w:tabs>
          <w:tab w:val="left" w:pos="567"/>
        </w:tabs>
        <w:spacing w:line="480" w:lineRule="auto"/>
        <w:rPr>
          <w:bCs/>
        </w:rPr>
      </w:pPr>
      <w:r>
        <w:rPr>
          <w:bCs/>
        </w:rPr>
        <w:tab/>
      </w:r>
      <w:r w:rsidR="00282244">
        <w:rPr>
          <w:bCs/>
        </w:rPr>
        <w:t>O</w:t>
      </w:r>
      <w:r w:rsidR="000C3068">
        <w:rPr>
          <w:bCs/>
        </w:rPr>
        <w:t xml:space="preserve">ur results indicate that the </w:t>
      </w:r>
      <w:r w:rsidR="00522C79">
        <w:rPr>
          <w:bCs/>
        </w:rPr>
        <w:t xml:space="preserve">BAOS-2 measures body acceptance by others </w:t>
      </w:r>
      <w:r w:rsidR="00561DED">
        <w:rPr>
          <w:bCs/>
        </w:rPr>
        <w:t>a</w:t>
      </w:r>
      <w:r w:rsidR="00522C79">
        <w:rPr>
          <w:bCs/>
        </w:rPr>
        <w:t xml:space="preserve">s a unidimensional construct. </w:t>
      </w:r>
      <w:r w:rsidR="004D203D">
        <w:rPr>
          <w:bCs/>
        </w:rPr>
        <w:t>This is important because</w:t>
      </w:r>
      <w:r w:rsidR="00522C79">
        <w:rPr>
          <w:bCs/>
        </w:rPr>
        <w:t>, in contrast to the BAOS – where problems confirming the fit of a unidimensional model of scores ha</w:t>
      </w:r>
      <w:r w:rsidR="00561DED">
        <w:rPr>
          <w:bCs/>
        </w:rPr>
        <w:t>ve</w:t>
      </w:r>
      <w:r w:rsidR="00522C79">
        <w:rPr>
          <w:bCs/>
        </w:rPr>
        <w:t xml:space="preserve"> been noted (Swami, Furnham et al., 2020; Swami, Todd et al., 2020) – </w:t>
      </w:r>
      <w:r w:rsidR="006B335C">
        <w:rPr>
          <w:bCs/>
        </w:rPr>
        <w:t>both EFA and CFA results in the present studies support</w:t>
      </w:r>
      <w:r w:rsidR="00224BF1">
        <w:rPr>
          <w:bCs/>
        </w:rPr>
        <w:t>ed</w:t>
      </w:r>
      <w:r w:rsidR="006B335C">
        <w:rPr>
          <w:bCs/>
        </w:rPr>
        <w:t xml:space="preserve"> a clearer unidimensional structure of scores in women and men.</w:t>
      </w:r>
      <w:r w:rsidR="00224BF1">
        <w:rPr>
          <w:bCs/>
        </w:rPr>
        <w:t xml:space="preserve"> In Study 2, modification indices had to be estimated between one pair of items to achieve adequate fit, but – given the findings of Study 3 – we suggest that this was likely an idiosyncratic finding that does not detract from the overall conceptualisation of BAOS-2 scores as unidimensional</w:t>
      </w:r>
      <w:r w:rsidR="00E2651C">
        <w:rPr>
          <w:bCs/>
        </w:rPr>
        <w:t xml:space="preserve"> (cf. Cole et al., 2007)</w:t>
      </w:r>
      <w:r w:rsidR="00224BF1">
        <w:rPr>
          <w:bCs/>
        </w:rPr>
        <w:t>.</w:t>
      </w:r>
      <w:r w:rsidR="00D27A8C">
        <w:rPr>
          <w:bCs/>
        </w:rPr>
        <w:t xml:space="preserve"> Indeed, we suggest that a strength of the present work was the development of a well-specified measurement model that is unlikely to be </w:t>
      </w:r>
      <w:proofErr w:type="spellStart"/>
      <w:r w:rsidR="00D27A8C">
        <w:rPr>
          <w:bCs/>
        </w:rPr>
        <w:t>misspecified</w:t>
      </w:r>
      <w:proofErr w:type="spellEnd"/>
      <w:r w:rsidR="00D27A8C">
        <w:rPr>
          <w:bCs/>
        </w:rPr>
        <w:t>.</w:t>
      </w:r>
      <w:r w:rsidR="00224BF1">
        <w:rPr>
          <w:bCs/>
        </w:rPr>
        <w:t xml:space="preserve"> Further, w</w:t>
      </w:r>
      <w:r w:rsidR="004D203D">
        <w:rPr>
          <w:bCs/>
        </w:rPr>
        <w:t xml:space="preserve">hile the BAOS-2 does comprise three items more than the BAOS, participant burden in terms of completion time and fatigue is unlikely to be substantively different compared to the BAOS. </w:t>
      </w:r>
      <w:r w:rsidR="00347243">
        <w:rPr>
          <w:bCs/>
        </w:rPr>
        <w:t xml:space="preserve">In a similar vein, we caution against the use of shortened forms of </w:t>
      </w:r>
      <w:r w:rsidR="00347243">
        <w:rPr>
          <w:bCs/>
        </w:rPr>
        <w:lastRenderedPageBreak/>
        <w:t>the BAOS-2 in the absence of further psychometric analyses. In our datasets, all 13 items loaded strongly on the core factor and none of the items met commonly</w:t>
      </w:r>
      <w:r w:rsidR="0092647A">
        <w:rPr>
          <w:bCs/>
        </w:rPr>
        <w:t xml:space="preserve"> </w:t>
      </w:r>
      <w:r w:rsidR="00347243">
        <w:rPr>
          <w:bCs/>
        </w:rPr>
        <w:t xml:space="preserve">used thresholds for item trimming (e.g., Henson &amp; Roberts, 2006; Park et al., 2002). </w:t>
      </w:r>
      <w:r w:rsidR="0026450A">
        <w:rPr>
          <w:bCs/>
        </w:rPr>
        <w:t>Put differently, we suggest that all items of the BAOS-2 contribute something meaningful and essential to the measurement of body acceptance by others and should be included in future research.</w:t>
      </w:r>
    </w:p>
    <w:p w14:paraId="2C8A4746" w14:textId="3844F5BA" w:rsidR="0026450A" w:rsidRDefault="0026450A" w:rsidP="00F862DF">
      <w:pPr>
        <w:tabs>
          <w:tab w:val="left" w:pos="567"/>
        </w:tabs>
        <w:spacing w:line="480" w:lineRule="auto"/>
        <w:rPr>
          <w:bCs/>
        </w:rPr>
      </w:pPr>
      <w:r>
        <w:rPr>
          <w:bCs/>
        </w:rPr>
        <w:tab/>
      </w:r>
      <w:r w:rsidR="009F1624">
        <w:rPr>
          <w:bCs/>
        </w:rPr>
        <w:t>The importance of measuring body acceptance by others is underlined by the findings of Study 2. Specifically, consistent with the acceptance model of intuitive eating (Avalos &amp; Tylka, 2006) and with previous research (</w:t>
      </w:r>
      <w:r w:rsidR="009F1624" w:rsidRPr="00EC4BE2">
        <w:rPr>
          <w:color w:val="000000" w:themeColor="text1"/>
        </w:rPr>
        <w:t xml:space="preserve">Andrew et al., 2016b; </w:t>
      </w:r>
      <w:r w:rsidR="009F1624" w:rsidRPr="00EC4BE2">
        <w:t>Augustus-Horvath &amp; Tylka, 2011; Swami et al., 2017, 2018; Tylka &amp; Homan, 2015;</w:t>
      </w:r>
      <w:r w:rsidR="009F1624">
        <w:t xml:space="preserve"> Waring &amp; Kelly, 2020), we found that body acceptance by others was significantly associated with scores on measures of positive body image (</w:t>
      </w:r>
      <w:r w:rsidR="009F1624">
        <w:rPr>
          <w:bCs/>
        </w:rPr>
        <w:t>i.e., body appreciation and functionality appreciation).</w:t>
      </w:r>
      <w:r w:rsidR="009961E7">
        <w:rPr>
          <w:bCs/>
        </w:rPr>
        <w:t xml:space="preserve"> As suggested by Avalos and Tylka (2006), greater body acceptance by others likely facilitates greater appreciation of how the body feels and functions, rather than what it looks like. To the extent that social perceptions of others are associated with personal relationships (Cillessen &amp; Bellmore, 1999), we further suggest that individuals who perceive greater body acceptance by others may have greater opportunities to test out behaviours reflective of body acceptance and thus experience their bodies as being truly accept</w:t>
      </w:r>
      <w:r w:rsidR="00561DED">
        <w:rPr>
          <w:bCs/>
        </w:rPr>
        <w:t>ed</w:t>
      </w:r>
      <w:r w:rsidR="009961E7">
        <w:rPr>
          <w:bCs/>
        </w:rPr>
        <w:t xml:space="preserve"> by others (cf. </w:t>
      </w:r>
      <w:proofErr w:type="spellStart"/>
      <w:r w:rsidR="009961E7">
        <w:rPr>
          <w:bCs/>
        </w:rPr>
        <w:t>Badalay</w:t>
      </w:r>
      <w:proofErr w:type="spellEnd"/>
      <w:r w:rsidR="009961E7">
        <w:rPr>
          <w:bCs/>
        </w:rPr>
        <w:t xml:space="preserve"> et al., 2012; Stephens et al., 2016). Conversely, individuals who perceive lower body acceptance by others may have few opportunities to develop positive body image and may also deprive themselves of social interactions that could provide real feedback from others, which reinforces perceptions of low body acceptance by others (cf. Lynch et al., 2016; Stephens et al., 2016). </w:t>
      </w:r>
    </w:p>
    <w:p w14:paraId="26030F4F" w14:textId="71C1853A" w:rsidR="009961E7" w:rsidRDefault="00FA08C9" w:rsidP="00F862DF">
      <w:pPr>
        <w:tabs>
          <w:tab w:val="left" w:pos="567"/>
        </w:tabs>
        <w:spacing w:line="480" w:lineRule="auto"/>
        <w:rPr>
          <w:bCs/>
        </w:rPr>
      </w:pPr>
      <w:r>
        <w:rPr>
          <w:bCs/>
        </w:rPr>
        <w:tab/>
        <w:t>The results of Study 2</w:t>
      </w:r>
      <w:r w:rsidR="00C55C64">
        <w:rPr>
          <w:bCs/>
        </w:rPr>
        <w:t xml:space="preserve"> also showed that body acceptance by others was significantly associated with self-esteem, which highlights broader adaptive properties of the construct </w:t>
      </w:r>
      <w:r w:rsidR="00C55C64" w:rsidRPr="00C55C64">
        <w:rPr>
          <w:bCs/>
          <w:i/>
        </w:rPr>
        <w:t>vis-à-vis</w:t>
      </w:r>
      <w:r w:rsidR="00C55C64">
        <w:rPr>
          <w:bCs/>
        </w:rPr>
        <w:t xml:space="preserve"> psychological well-being. In addition, after accounting for the effects of perceived </w:t>
      </w:r>
      <w:r w:rsidR="00C55C64">
        <w:rPr>
          <w:bCs/>
        </w:rPr>
        <w:lastRenderedPageBreak/>
        <w:t>pressure to attain sociocultural ideals of appearance, greater body acceptance by others was associated with higher levels of positive body image. In contrast, body acceptance by others was not significant</w:t>
      </w:r>
      <w:r w:rsidR="008677ED">
        <w:rPr>
          <w:bCs/>
        </w:rPr>
        <w:t>ly</w:t>
      </w:r>
      <w:r w:rsidR="00C55C64">
        <w:rPr>
          <w:bCs/>
        </w:rPr>
        <w:t xml:space="preserve"> associated with impression management, </w:t>
      </w:r>
      <w:r w:rsidR="00FF7AE8">
        <w:rPr>
          <w:bCs/>
        </w:rPr>
        <w:t xml:space="preserve">which suggests that </w:t>
      </w:r>
      <w:r w:rsidR="00CF4A03">
        <w:rPr>
          <w:bCs/>
        </w:rPr>
        <w:t>respondents with greater body acceptance by others were not merely embellishing their scores to present more favourable impressions of themselves. Finally, BAOS-2 scores were consistently and negatively associated with self-reported BMI across all three studies, which is consistent with the predictions derived from the acceptance model of intuitive eating (Avalos &amp; Tylka, 2006). More specifically, this finding likely reflects the cultural valuation of female (</w:t>
      </w:r>
      <w:r w:rsidR="00FC6B1E">
        <w:rPr>
          <w:bCs/>
        </w:rPr>
        <w:t>e</w:t>
      </w:r>
      <w:r w:rsidR="00CF4A03">
        <w:rPr>
          <w:bCs/>
        </w:rPr>
        <w:t xml:space="preserve">.g., Swami et al., 2010) and male (e.g., Swami &amp; </w:t>
      </w:r>
      <w:proofErr w:type="spellStart"/>
      <w:r w:rsidR="00CF4A03">
        <w:rPr>
          <w:bCs/>
        </w:rPr>
        <w:t>Tovée</w:t>
      </w:r>
      <w:proofErr w:type="spellEnd"/>
      <w:r w:rsidR="00CF4A03">
        <w:rPr>
          <w:bCs/>
        </w:rPr>
        <w:t>, 2005) leanness found in many socioeconomically</w:t>
      </w:r>
      <w:r w:rsidR="0092647A">
        <w:rPr>
          <w:bCs/>
        </w:rPr>
        <w:t xml:space="preserve"> </w:t>
      </w:r>
      <w:r w:rsidR="00CF4A03">
        <w:rPr>
          <w:bCs/>
        </w:rPr>
        <w:t>developed settings</w:t>
      </w:r>
      <w:r w:rsidR="00FC6B1E">
        <w:rPr>
          <w:bCs/>
        </w:rPr>
        <w:t>. Individuals who more closely meet this cultural ideal may, therefore, be more likely to perceive greater body acceptance by others. Collectively, these results suggest that body acceptance by others, as assessed using the BAOS-2, is an important construct to consider in relation to positive body image and psychological well-being more generally.</w:t>
      </w:r>
    </w:p>
    <w:p w14:paraId="235C68ED" w14:textId="24304367" w:rsidR="00FC6B1E" w:rsidRDefault="00FC6B1E" w:rsidP="00F862DF">
      <w:pPr>
        <w:tabs>
          <w:tab w:val="left" w:pos="567"/>
        </w:tabs>
        <w:spacing w:line="480" w:lineRule="auto"/>
        <w:rPr>
          <w:bCs/>
        </w:rPr>
      </w:pPr>
      <w:r>
        <w:rPr>
          <w:bCs/>
        </w:rPr>
        <w:tab/>
        <w:t>The results of Studies 2 and 3</w:t>
      </w:r>
      <w:r w:rsidR="00F4530F">
        <w:rPr>
          <w:bCs/>
        </w:rPr>
        <w:t xml:space="preserve"> also indicated that BAOS-2 scores were invariant across gender. This is an important contribution to knowledge particularly because studies using the BAOS have not established gender invariance, an important precondition for between-group comparisons (Chen, 2007). Indeed, given that one study has reported that the factor structure of BAOS scores is divergent across women and men (Swami, Todd et al., 2020), gender invariance of BAOS scores appears unlikely. Here, we found no significant differences in BAOS-2 scores between women an</w:t>
      </w:r>
      <w:r w:rsidR="003A6F1D">
        <w:rPr>
          <w:bCs/>
        </w:rPr>
        <w:t xml:space="preserve">d men in Studies 2 and 3. Although we had no </w:t>
      </w:r>
      <w:r w:rsidR="003A6F1D">
        <w:rPr>
          <w:bCs/>
          <w:i/>
        </w:rPr>
        <w:t>a priori</w:t>
      </w:r>
      <w:r w:rsidR="003A6F1D">
        <w:rPr>
          <w:bCs/>
        </w:rPr>
        <w:t xml:space="preserve"> hypotheses concerning gender differences, this is an important finding that warrants further investigation in future work. That is, it will be important to determine how the lack of gender differences in body acceptance by others relates to the gendered difference in positive body image, where men typically report greater body appreciation than women (for a meta-</w:t>
      </w:r>
      <w:r w:rsidR="003A6F1D">
        <w:rPr>
          <w:bCs/>
        </w:rPr>
        <w:lastRenderedPageBreak/>
        <w:t xml:space="preserve">analysis, see He et al., 2020). In Study 3, we also established that BAOS-2 scores were invariant across two national groups, namely the United Kingdom and the United States. While respondents from the United States had significantly higher body acceptance by others than participants from the United Kingdom, effect size of the difference was negligible. That is, participants from both nations had very similar BAOS-2 scores, which likely reflects the similar bodily pressures that individuals in both nations experience. </w:t>
      </w:r>
    </w:p>
    <w:p w14:paraId="6A969EAE" w14:textId="25D8E5D2" w:rsidR="003A6F1D" w:rsidRDefault="00140199" w:rsidP="00E51F98">
      <w:pPr>
        <w:pStyle w:val="Heading2"/>
      </w:pPr>
      <w:r>
        <w:t xml:space="preserve">5.1. </w:t>
      </w:r>
      <w:r w:rsidR="003A6F1D">
        <w:t>Directions for Future Research</w:t>
      </w:r>
    </w:p>
    <w:p w14:paraId="0B3AE864" w14:textId="72FE8F31" w:rsidR="003A6F1D" w:rsidRDefault="003A6F1D" w:rsidP="00F862DF">
      <w:pPr>
        <w:tabs>
          <w:tab w:val="left" w:pos="567"/>
        </w:tabs>
        <w:spacing w:line="480" w:lineRule="auto"/>
        <w:rPr>
          <w:bCs/>
        </w:rPr>
      </w:pPr>
      <w:r>
        <w:rPr>
          <w:bCs/>
        </w:rPr>
        <w:tab/>
      </w:r>
      <w:proofErr w:type="gramStart"/>
      <w:r w:rsidR="00F514E5">
        <w:rPr>
          <w:bCs/>
        </w:rPr>
        <w:t>A number of</w:t>
      </w:r>
      <w:proofErr w:type="gramEnd"/>
      <w:r w:rsidR="00F514E5">
        <w:rPr>
          <w:bCs/>
        </w:rPr>
        <w:t xml:space="preserve"> limitations of the present study should be acknowledged. First, </w:t>
      </w:r>
      <w:r w:rsidR="002D4F45">
        <w:rPr>
          <w:bCs/>
        </w:rPr>
        <w:t>although recruitment on Prolific allowed us to avoid the limitations associated with college samples and despite Prolific respondents being demographically diverse (</w:t>
      </w:r>
      <w:proofErr w:type="spellStart"/>
      <w:r w:rsidR="002D4F45">
        <w:rPr>
          <w:bCs/>
        </w:rPr>
        <w:t>Palan</w:t>
      </w:r>
      <w:proofErr w:type="spellEnd"/>
      <w:r w:rsidR="002D4F45">
        <w:rPr>
          <w:bCs/>
        </w:rPr>
        <w:t xml:space="preserve"> &amp; </w:t>
      </w:r>
      <w:proofErr w:type="spellStart"/>
      <w:r w:rsidR="002D4F45">
        <w:rPr>
          <w:bCs/>
        </w:rPr>
        <w:t>Schitter</w:t>
      </w:r>
      <w:proofErr w:type="spellEnd"/>
      <w:r w:rsidR="002D4F45">
        <w:rPr>
          <w:bCs/>
        </w:rPr>
        <w:t>, 2018; Peer et al., 2017)</w:t>
      </w:r>
      <w:r w:rsidR="00E163AB">
        <w:rPr>
          <w:bCs/>
        </w:rPr>
        <w:t xml:space="preserve">, our samples should not be considered representative of their respective nations. In a similar vein, because the majority of our participants across all three studies identified as White, our subsample sizes were not sufficiently large to consider invariance across race. </w:t>
      </w:r>
      <w:r w:rsidR="000E1429">
        <w:rPr>
          <w:bCs/>
        </w:rPr>
        <w:t xml:space="preserve">Given that previous studies have shown factors associated with body acceptance by others (e.g., intuitive eating) to be factorially problematic across race (e.g., Khalsa et al., 2019), considering the extent to which BAOS-2 are invariant across race in the United Kingdom and United States is an important step for future research. Likewise, future research should also consider the extent to which the psychometric properties of the BAOS-2 can be upheld in diverse social identity (e.g., sexual orientation, socioeconomic status) and national groups. The latter should be facilitated by the fact that we explicitly designed the BAOS-2 to exclude any idiomatic expressions that may be difficult to translate into other languages. </w:t>
      </w:r>
    </w:p>
    <w:p w14:paraId="5CC12FE8" w14:textId="6F997CD4" w:rsidR="000E1429" w:rsidRDefault="000E1429" w:rsidP="00F862DF">
      <w:pPr>
        <w:tabs>
          <w:tab w:val="left" w:pos="567"/>
        </w:tabs>
        <w:spacing w:line="480" w:lineRule="auto"/>
      </w:pPr>
      <w:r>
        <w:rPr>
          <w:bCs/>
        </w:rPr>
        <w:tab/>
        <w:t xml:space="preserve">Second, it should be noted that the BAOS-2 items were designed to measure </w:t>
      </w:r>
      <w:r w:rsidRPr="000E1429">
        <w:rPr>
          <w:bCs/>
          <w:i/>
        </w:rPr>
        <w:t xml:space="preserve">perceived </w:t>
      </w:r>
      <w:r>
        <w:rPr>
          <w:bCs/>
        </w:rPr>
        <w:t xml:space="preserve">body acceptance by others. That is, consistent with </w:t>
      </w:r>
      <w:r w:rsidR="001933FA">
        <w:rPr>
          <w:bCs/>
        </w:rPr>
        <w:t xml:space="preserve">other </w:t>
      </w:r>
      <w:r>
        <w:rPr>
          <w:bCs/>
        </w:rPr>
        <w:t xml:space="preserve">research suggesting that perceived, rather than enacted, </w:t>
      </w:r>
      <w:r w:rsidR="001933FA">
        <w:rPr>
          <w:bCs/>
        </w:rPr>
        <w:t xml:space="preserve">social support is more strongly associated with psychological health outcomes (e.g., </w:t>
      </w:r>
      <w:r w:rsidR="001933FA" w:rsidRPr="00EC4BE2">
        <w:t xml:space="preserve">Cohen &amp; Wills, 1985; McDowell &amp; </w:t>
      </w:r>
      <w:proofErr w:type="spellStart"/>
      <w:r w:rsidR="001933FA" w:rsidRPr="00EC4BE2">
        <w:t>Serovich</w:t>
      </w:r>
      <w:proofErr w:type="spellEnd"/>
      <w:r w:rsidR="001933FA" w:rsidRPr="00EC4BE2">
        <w:t xml:space="preserve">, 2007; Wethington &amp; Kessler, </w:t>
      </w:r>
      <w:r w:rsidR="001933FA" w:rsidRPr="00EC4BE2">
        <w:lastRenderedPageBreak/>
        <w:t>1986</w:t>
      </w:r>
      <w:r w:rsidR="001933FA">
        <w:t>), the focus of the BAOS-2 is on subjective appraisals of body acceptance by others. This, therefore, means that the BAOS-2 should not be used as a measure of enacted (or actual) body acceptance by others, which should be operationalised separately if desired. Similarly, unlike the BAOS, the BAOS-2 does not refer to specific targets, which may limit its relevance for scholars wishing to measure body acceptance by specific others (e.g., family members, peers).</w:t>
      </w:r>
      <w:r w:rsidR="00B00397">
        <w:t xml:space="preserve"> The BAOS-2 is also unable to distinguish whether respondents feel body acceptance from, say family members, but not friends.</w:t>
      </w:r>
      <w:r w:rsidR="001933FA">
        <w:t xml:space="preserve"> In such cases, it may be possible to develop a distinct measure of body acceptance by specific others by adapting items from the BAOS-2 (e.g., Item #12: “I can count on </w:t>
      </w:r>
      <w:r w:rsidR="001933FA" w:rsidRPr="001933FA">
        <w:rPr>
          <w:i/>
        </w:rPr>
        <w:t>my mother</w:t>
      </w:r>
      <w:r w:rsidR="001933FA">
        <w:t xml:space="preserve"> to accept my body” with words in italics representing a specific target). The items of the BAOS-2 could also be similarly adapted to refer to specific parts of the body if desired (e.g., “I can count on important others to accept my </w:t>
      </w:r>
      <w:r w:rsidR="001933FA" w:rsidRPr="001933FA">
        <w:rPr>
          <w:i/>
        </w:rPr>
        <w:t>skin tone</w:t>
      </w:r>
      <w:r w:rsidR="001933FA">
        <w:t>”). However, we caution that scholars using the BAOS-2 in this manner should also amend instructions to participants and consider the psychometric properties of any newly</w:t>
      </w:r>
      <w:r w:rsidR="005B14E1">
        <w:t xml:space="preserve"> </w:t>
      </w:r>
      <w:r w:rsidR="001933FA">
        <w:t>designed measure.</w:t>
      </w:r>
    </w:p>
    <w:p w14:paraId="68801926" w14:textId="4B587865" w:rsidR="001933FA" w:rsidRDefault="001933FA" w:rsidP="00F862DF">
      <w:pPr>
        <w:tabs>
          <w:tab w:val="left" w:pos="567"/>
        </w:tabs>
        <w:spacing w:line="480" w:lineRule="auto"/>
      </w:pPr>
      <w:r>
        <w:tab/>
      </w:r>
      <w:r w:rsidR="00E74E77">
        <w:t xml:space="preserve">Third, while we have constructed the BAOS-2 in line with our expert-approved definition of body acceptance by others, we cannot be certain at this stage that the BAOS-2 comprehensively measures the latent construct. </w:t>
      </w:r>
      <w:r w:rsidR="00275205">
        <w:t>That is, while our definition of body acceptance by others is based on extant quantitative and qualitative research (see Section 1.1</w:t>
      </w:r>
      <w:r w:rsidR="006639B0">
        <w:t>.</w:t>
      </w:r>
      <w:r w:rsidR="00275205">
        <w:t>) and is in line with expert opinion, it is possible that body acceptance by others involves components that are not assessed by the BAOS-2.</w:t>
      </w:r>
      <w:r w:rsidR="00582DB7">
        <w:t xml:space="preserve"> That is, while a unidimensional</w:t>
      </w:r>
      <w:r w:rsidR="00561DED">
        <w:t xml:space="preserve"> model</w:t>
      </w:r>
      <w:r w:rsidR="00582DB7">
        <w:t xml:space="preserve"> is useful because it lowers the probability of interpretational confounding by eliminating sources of conceptual contamination and increases the likelihood of drawing accurate nomological conclusions (Edwards &amp; </w:t>
      </w:r>
      <w:proofErr w:type="spellStart"/>
      <w:r w:rsidR="00582DB7">
        <w:t>Bagozzi</w:t>
      </w:r>
      <w:proofErr w:type="spellEnd"/>
      <w:r w:rsidR="00582DB7">
        <w:t>, 2000), we cannot rule out the possibility that the construct of body acceptance by others will be developed further in multidimensional directions.</w:t>
      </w:r>
      <w:r w:rsidR="00275205">
        <w:t xml:space="preserve"> </w:t>
      </w:r>
      <w:r w:rsidR="0013213E">
        <w:t xml:space="preserve">This is an issue that may be considered further as understandings of the nature and </w:t>
      </w:r>
      <w:r w:rsidR="0013213E">
        <w:lastRenderedPageBreak/>
        <w:t xml:space="preserve">outcomes of body acceptance by others is more fully investigated. Finally, it should be noted that the present studies were correlational in nature and, thus, the direction of causation between variables – particularly in Study 2 – should be considered with caution. While we have interpreted our results in line with extent theorising from the acceptance model of intuitive eating (Avalos &amp; Tylka, 2006), longitudinal research is necessary to examine the extent to which BAOS-2 scores are causally linked with outcomes (e.g., Andrew et al., 2016a). </w:t>
      </w:r>
    </w:p>
    <w:p w14:paraId="5E4C6C35" w14:textId="4E89897C" w:rsidR="001933FA" w:rsidRDefault="00140199" w:rsidP="00E51F98">
      <w:pPr>
        <w:pStyle w:val="Heading2"/>
      </w:pPr>
      <w:r>
        <w:t xml:space="preserve">5.2. </w:t>
      </w:r>
      <w:r w:rsidR="0013213E">
        <w:t>Conclusion</w:t>
      </w:r>
    </w:p>
    <w:p w14:paraId="25C038F0" w14:textId="071E1EFE" w:rsidR="009957D7" w:rsidRDefault="0013213E" w:rsidP="00D27A8C">
      <w:pPr>
        <w:tabs>
          <w:tab w:val="left" w:pos="567"/>
        </w:tabs>
        <w:spacing w:line="480" w:lineRule="auto"/>
        <w:rPr>
          <w:color w:val="000000" w:themeColor="text1"/>
        </w:rPr>
      </w:pPr>
      <w:r>
        <w:rPr>
          <w:b/>
          <w:bCs/>
        </w:rPr>
        <w:tab/>
      </w:r>
      <w:r>
        <w:rPr>
          <w:bCs/>
        </w:rPr>
        <w:t>The results of the present studies suggest that the BAOS-2 is a psychometrically</w:t>
      </w:r>
      <w:r w:rsidR="005B14E1">
        <w:rPr>
          <w:bCs/>
        </w:rPr>
        <w:t xml:space="preserve"> </w:t>
      </w:r>
      <w:r>
        <w:rPr>
          <w:bCs/>
        </w:rPr>
        <w:t xml:space="preserve">valid tool for the assessment of body acceptance by others. We further suggest that the BAOS-2 has a number of advantages over the BAOS, not just in terms of improved psychometrics, but also in terms of the focus on perceive and generalised body acceptance by others. </w:t>
      </w:r>
      <w:r w:rsidR="00F36E0E">
        <w:rPr>
          <w:bCs/>
        </w:rPr>
        <w:t>As such, we suggest that the BAOS-2 can be incorporated into research and practice aimed understanding and promoting more positive body image. In terms of the former, the BAOS-2 may provide a useful and psychometrically</w:t>
      </w:r>
      <w:r w:rsidR="005B14E1">
        <w:rPr>
          <w:bCs/>
        </w:rPr>
        <w:t xml:space="preserve"> </w:t>
      </w:r>
      <w:r w:rsidR="00F36E0E">
        <w:rPr>
          <w:bCs/>
        </w:rPr>
        <w:t xml:space="preserve">valid instrument in research designed to examine the acceptance model of intuitive eating. Likewise, the BAOS-2 could also be used in intervention studies designed to promote more positive body image, particularly within a more holistic context that considers the ways in which positive body image is entwined </w:t>
      </w:r>
      <w:r w:rsidR="00F36E0E" w:rsidRPr="00EC4BE2">
        <w:rPr>
          <w:color w:val="000000" w:themeColor="text1"/>
        </w:rPr>
        <w:t xml:space="preserve">with external relationships and systems (Tiggemann, </w:t>
      </w:r>
      <w:r w:rsidR="00F36E0E">
        <w:rPr>
          <w:color w:val="000000" w:themeColor="text1"/>
        </w:rPr>
        <w:t xml:space="preserve">2011, </w:t>
      </w:r>
      <w:r w:rsidR="00F36E0E" w:rsidRPr="00EC4BE2">
        <w:rPr>
          <w:color w:val="000000" w:themeColor="text1"/>
        </w:rPr>
        <w:t>2019).</w:t>
      </w:r>
      <w:r w:rsidR="00F36E0E">
        <w:rPr>
          <w:color w:val="000000" w:themeColor="text1"/>
        </w:rPr>
        <w:t xml:space="preserve"> Finally, in terms of clinical practise, the BAOS-2 could be used in tandem with other measures to assess treatment effectiveness or to develop treatment programmes that effectively consider the ways in which relationships with others influence bodily experiences</w:t>
      </w:r>
      <w:r w:rsidR="00F54216">
        <w:rPr>
          <w:color w:val="000000" w:themeColor="text1"/>
        </w:rPr>
        <w:t>, although further validation work is necessary before the BAOS-2 is deployed in such “high-stakes” settings (Ziegler et al., 2015)</w:t>
      </w:r>
      <w:r w:rsidR="00F36E0E">
        <w:rPr>
          <w:color w:val="000000" w:themeColor="text1"/>
        </w:rPr>
        <w:t>. In summary, we hope the BAOS-2 is included in the arsenal of scholars examining and promoting more positive body image in diverse populations.</w:t>
      </w:r>
    </w:p>
    <w:p w14:paraId="65570DFE" w14:textId="499AA3FC" w:rsidR="004F30C4" w:rsidRDefault="004F30C4" w:rsidP="00E51F98">
      <w:pPr>
        <w:pStyle w:val="Heading1"/>
      </w:pPr>
      <w:r>
        <w:lastRenderedPageBreak/>
        <w:t>Acknowledgements</w:t>
      </w:r>
    </w:p>
    <w:p w14:paraId="4C91C4A7" w14:textId="067EFCA3" w:rsidR="004F30C4" w:rsidRPr="004F30C4" w:rsidRDefault="004F30C4" w:rsidP="004F30C4">
      <w:pPr>
        <w:tabs>
          <w:tab w:val="left" w:pos="567"/>
        </w:tabs>
        <w:spacing w:line="480" w:lineRule="auto"/>
        <w:rPr>
          <w:color w:val="000000" w:themeColor="text1"/>
        </w:rPr>
      </w:pPr>
      <w:r>
        <w:rPr>
          <w:color w:val="000000" w:themeColor="text1"/>
        </w:rPr>
        <w:t xml:space="preserve">We are indebted to our external panel for their expertise and commentary on drafts of the BAOS-2. </w:t>
      </w:r>
    </w:p>
    <w:p w14:paraId="0E655044" w14:textId="1B663610" w:rsidR="00FC6B1E" w:rsidRPr="00D27A8C" w:rsidRDefault="00FC6B1E" w:rsidP="009957D7">
      <w:pPr>
        <w:tabs>
          <w:tab w:val="left" w:pos="567"/>
        </w:tabs>
        <w:spacing w:line="480" w:lineRule="auto"/>
        <w:rPr>
          <w:b/>
          <w:bCs/>
        </w:rPr>
      </w:pPr>
      <w:r>
        <w:rPr>
          <w:b/>
        </w:rPr>
        <w:br w:type="page"/>
      </w:r>
    </w:p>
    <w:p w14:paraId="25302E30" w14:textId="5ECA3522" w:rsidR="001D5FE7" w:rsidRPr="00EC4BE2" w:rsidRDefault="007173F0" w:rsidP="00E51F98">
      <w:pPr>
        <w:pStyle w:val="Heading1"/>
      </w:pPr>
      <w:r w:rsidRPr="00EC4BE2">
        <w:lastRenderedPageBreak/>
        <w:t>References</w:t>
      </w:r>
    </w:p>
    <w:p w14:paraId="3F7AB9BF" w14:textId="2CC76257" w:rsidR="00FE16C6" w:rsidRPr="00FE16C6" w:rsidRDefault="00FE16C6" w:rsidP="00FE16C6">
      <w:pPr>
        <w:spacing w:line="480" w:lineRule="auto"/>
        <w:ind w:left="567" w:hanging="567"/>
        <w:rPr>
          <w:color w:val="000000"/>
        </w:rPr>
      </w:pPr>
      <w:r w:rsidRPr="00622300">
        <w:rPr>
          <w:color w:val="000000"/>
          <w:lang w:val="de-AT"/>
        </w:rPr>
        <w:t xml:space="preserve">Alleva, J. M., Tylka, T. L., &amp; Kroon Van Diest, A. M. (2017). </w:t>
      </w:r>
      <w:r w:rsidRPr="00854C72">
        <w:rPr>
          <w:color w:val="000000"/>
        </w:rPr>
        <w:t xml:space="preserve">The Functionality Appreciation Scale (FAS): Development and psychometric properties in U.S. community women and men. </w:t>
      </w:r>
      <w:r w:rsidRPr="00854C72">
        <w:rPr>
          <w:i/>
          <w:color w:val="000000"/>
        </w:rPr>
        <w:t>Body Image</w:t>
      </w:r>
      <w:r w:rsidRPr="00854C72">
        <w:rPr>
          <w:color w:val="000000"/>
        </w:rPr>
        <w:t xml:space="preserve">, </w:t>
      </w:r>
      <w:r w:rsidRPr="00854C72">
        <w:rPr>
          <w:i/>
          <w:color w:val="000000"/>
        </w:rPr>
        <w:t>23</w:t>
      </w:r>
      <w:r w:rsidRPr="00854C72">
        <w:rPr>
          <w:color w:val="000000"/>
        </w:rPr>
        <w:t xml:space="preserve">, 28-44. </w:t>
      </w:r>
      <w:hyperlink r:id="rId11" w:history="1">
        <w:r w:rsidRPr="00EC4D44">
          <w:rPr>
            <w:rStyle w:val="Hyperlink"/>
          </w:rPr>
          <w:t>https://doi/org/10.1016/j.bodyim.2017.07.008</w:t>
        </w:r>
      </w:hyperlink>
    </w:p>
    <w:p w14:paraId="1FFD96A4" w14:textId="43C6AAC5" w:rsidR="00966646" w:rsidRPr="00EC4BE2" w:rsidRDefault="00893FCF" w:rsidP="00966646">
      <w:pPr>
        <w:autoSpaceDE w:val="0"/>
        <w:autoSpaceDN w:val="0"/>
        <w:adjustRightInd w:val="0"/>
        <w:spacing w:line="480" w:lineRule="auto"/>
        <w:ind w:left="567" w:hanging="567"/>
        <w:rPr>
          <w:color w:val="000000" w:themeColor="text1"/>
          <w:shd w:val="clear" w:color="auto" w:fill="FFFFFF"/>
        </w:rPr>
      </w:pPr>
      <w:r w:rsidRPr="00EC4BE2">
        <w:rPr>
          <w:color w:val="000000" w:themeColor="text1"/>
          <w:shd w:val="clear" w:color="auto" w:fill="FFFFFF"/>
        </w:rPr>
        <w:t xml:space="preserve">Andrew, R., Tiggemann, M., &amp; Clark, L. (2015). Predictors of intuitive eating in adolescent girls. </w:t>
      </w:r>
      <w:r w:rsidRPr="00EC4BE2">
        <w:rPr>
          <w:i/>
          <w:color w:val="000000" w:themeColor="text1"/>
          <w:shd w:val="clear" w:color="auto" w:fill="FFFFFF"/>
        </w:rPr>
        <w:t>Journal of Adolescent Health</w:t>
      </w:r>
      <w:r w:rsidRPr="00EC4BE2">
        <w:rPr>
          <w:color w:val="000000" w:themeColor="text1"/>
          <w:shd w:val="clear" w:color="auto" w:fill="FFFFFF"/>
        </w:rPr>
        <w:t xml:space="preserve">, </w:t>
      </w:r>
      <w:r w:rsidRPr="00EC4BE2">
        <w:rPr>
          <w:i/>
          <w:color w:val="000000" w:themeColor="text1"/>
          <w:shd w:val="clear" w:color="auto" w:fill="FFFFFF"/>
        </w:rPr>
        <w:t>56</w:t>
      </w:r>
      <w:r w:rsidRPr="00EC4BE2">
        <w:rPr>
          <w:color w:val="000000" w:themeColor="text1"/>
          <w:shd w:val="clear" w:color="auto" w:fill="FFFFFF"/>
        </w:rPr>
        <w:t xml:space="preserve">(2), 209-214. </w:t>
      </w:r>
      <w:hyperlink r:id="rId12" w:history="1">
        <w:r w:rsidR="00966646" w:rsidRPr="00EC4BE2">
          <w:rPr>
            <w:rStyle w:val="Hyperlink"/>
            <w:shd w:val="clear" w:color="auto" w:fill="FFFFFF"/>
          </w:rPr>
          <w:t>https://doi.org/10.1016/j.jadohealth.2014.09.005</w:t>
        </w:r>
      </w:hyperlink>
    </w:p>
    <w:p w14:paraId="4468A301" w14:textId="11974C4F" w:rsidR="007173F0" w:rsidRPr="00EC4BE2" w:rsidRDefault="007173F0" w:rsidP="007173F0">
      <w:pPr>
        <w:autoSpaceDE w:val="0"/>
        <w:autoSpaceDN w:val="0"/>
        <w:adjustRightInd w:val="0"/>
        <w:spacing w:line="480" w:lineRule="auto"/>
        <w:ind w:left="567" w:hanging="567"/>
        <w:rPr>
          <w:rStyle w:val="Hyperlink"/>
        </w:rPr>
      </w:pPr>
      <w:r w:rsidRPr="00EC4BE2">
        <w:rPr>
          <w:color w:val="000000" w:themeColor="text1"/>
          <w:shd w:val="clear" w:color="auto" w:fill="FFFFFF"/>
        </w:rPr>
        <w:t>Andrew, R., Tiggemann, M., &amp; Clark, L. (2016</w:t>
      </w:r>
      <w:r w:rsidR="00987C16" w:rsidRPr="00EC4BE2">
        <w:rPr>
          <w:color w:val="000000" w:themeColor="text1"/>
          <w:shd w:val="clear" w:color="auto" w:fill="FFFFFF"/>
        </w:rPr>
        <w:t>a</w:t>
      </w:r>
      <w:r w:rsidRPr="00EC4BE2">
        <w:rPr>
          <w:color w:val="000000" w:themeColor="text1"/>
          <w:shd w:val="clear" w:color="auto" w:fill="FFFFFF"/>
        </w:rPr>
        <w:t>). Predictors and health-related outcomes of positive body image in adolescent girls: A prospective study.</w:t>
      </w:r>
      <w:r w:rsidRPr="00EC4BE2">
        <w:rPr>
          <w:rStyle w:val="apple-converted-space"/>
          <w:color w:val="000000" w:themeColor="text1"/>
          <w:shd w:val="clear" w:color="auto" w:fill="FFFFFF"/>
        </w:rPr>
        <w:t> </w:t>
      </w:r>
      <w:r w:rsidRPr="00EC4BE2">
        <w:rPr>
          <w:rStyle w:val="Emphasis"/>
          <w:color w:val="000000" w:themeColor="text1"/>
        </w:rPr>
        <w:t>Developmental Psychology, 52</w:t>
      </w:r>
      <w:r w:rsidRPr="00EC4BE2">
        <w:rPr>
          <w:color w:val="000000" w:themeColor="text1"/>
          <w:shd w:val="clear" w:color="auto" w:fill="FFFFFF"/>
        </w:rPr>
        <w:t>(3), 463-474.</w:t>
      </w:r>
      <w:r w:rsidRPr="00EC4BE2">
        <w:rPr>
          <w:rStyle w:val="apple-converted-space"/>
          <w:color w:val="000000" w:themeColor="text1"/>
          <w:shd w:val="clear" w:color="auto" w:fill="FFFFFF"/>
        </w:rPr>
        <w:t> </w:t>
      </w:r>
      <w:hyperlink r:id="rId13" w:history="1">
        <w:r w:rsidRPr="00EC4BE2">
          <w:rPr>
            <w:rStyle w:val="Hyperlink"/>
          </w:rPr>
          <w:t>https://doi.org/10.1037/dev0000095</w:t>
        </w:r>
      </w:hyperlink>
    </w:p>
    <w:p w14:paraId="7D4246B6" w14:textId="77777777" w:rsidR="00987C16" w:rsidRPr="00EC4BE2" w:rsidRDefault="00987C16" w:rsidP="007173F0">
      <w:pPr>
        <w:autoSpaceDE w:val="0"/>
        <w:autoSpaceDN w:val="0"/>
        <w:adjustRightInd w:val="0"/>
        <w:spacing w:line="480" w:lineRule="auto"/>
        <w:ind w:left="567" w:hanging="567"/>
        <w:rPr>
          <w:color w:val="000000" w:themeColor="text1"/>
          <w:shd w:val="clear" w:color="auto" w:fill="FFFFFF"/>
        </w:rPr>
      </w:pPr>
      <w:r w:rsidRPr="00EC4BE2">
        <w:rPr>
          <w:color w:val="000000" w:themeColor="text1"/>
          <w:shd w:val="clear" w:color="auto" w:fill="FFFFFF"/>
        </w:rPr>
        <w:t xml:space="preserve">Andrew, R., Tiggemann, M., &amp; Clark, L. (2016b). Predicting body appreciation in young women: An integrated model of positive body image. </w:t>
      </w:r>
      <w:r w:rsidRPr="00EC4BE2">
        <w:rPr>
          <w:i/>
          <w:color w:val="000000" w:themeColor="text1"/>
          <w:shd w:val="clear" w:color="auto" w:fill="FFFFFF"/>
        </w:rPr>
        <w:t>Body Image</w:t>
      </w:r>
      <w:r w:rsidRPr="00EC4BE2">
        <w:rPr>
          <w:color w:val="000000" w:themeColor="text1"/>
          <w:shd w:val="clear" w:color="auto" w:fill="FFFFFF"/>
        </w:rPr>
        <w:t xml:space="preserve">, </w:t>
      </w:r>
      <w:r w:rsidRPr="00EC4BE2">
        <w:rPr>
          <w:i/>
          <w:color w:val="000000" w:themeColor="text1"/>
          <w:shd w:val="clear" w:color="auto" w:fill="FFFFFF"/>
        </w:rPr>
        <w:t>18</w:t>
      </w:r>
      <w:r w:rsidRPr="00EC4BE2">
        <w:rPr>
          <w:color w:val="000000" w:themeColor="text1"/>
          <w:shd w:val="clear" w:color="auto" w:fill="FFFFFF"/>
        </w:rPr>
        <w:t xml:space="preserve">, 34-42. </w:t>
      </w:r>
      <w:hyperlink r:id="rId14" w:history="1">
        <w:r w:rsidRPr="00EC4BE2">
          <w:rPr>
            <w:rStyle w:val="Hyperlink"/>
            <w:shd w:val="clear" w:color="auto" w:fill="FFFFFF"/>
          </w:rPr>
          <w:t>https://doi.org/10.1016/j.bodyim.2016.04.003</w:t>
        </w:r>
      </w:hyperlink>
    </w:p>
    <w:p w14:paraId="729F9CCA" w14:textId="77777777" w:rsidR="001D5FE7" w:rsidRPr="00EC4BE2" w:rsidRDefault="001D5FE7" w:rsidP="001D5FE7">
      <w:pPr>
        <w:autoSpaceDE w:val="0"/>
        <w:autoSpaceDN w:val="0"/>
        <w:adjustRightInd w:val="0"/>
        <w:spacing w:line="480" w:lineRule="auto"/>
        <w:ind w:left="567" w:hanging="567"/>
        <w:rPr>
          <w:rStyle w:val="Hyperlink"/>
          <w:color w:val="auto"/>
          <w:u w:val="none"/>
        </w:rPr>
      </w:pPr>
      <w:r w:rsidRPr="00EC4BE2">
        <w:t xml:space="preserve">Augustus-Horvath, C. L., &amp; Tylka, T. L. (2011). The acceptance model of intuitive eating: A comparison of women in emerging adulthood, early adulthood, and middle adulthood. </w:t>
      </w:r>
      <w:r w:rsidRPr="00EC4BE2">
        <w:rPr>
          <w:i/>
        </w:rPr>
        <w:t xml:space="preserve">Journal of </w:t>
      </w:r>
      <w:proofErr w:type="spellStart"/>
      <w:r w:rsidRPr="00EC4BE2">
        <w:rPr>
          <w:i/>
        </w:rPr>
        <w:t>Counseling</w:t>
      </w:r>
      <w:proofErr w:type="spellEnd"/>
      <w:r w:rsidRPr="00EC4BE2">
        <w:rPr>
          <w:i/>
        </w:rPr>
        <w:t xml:space="preserve"> Psychology</w:t>
      </w:r>
      <w:r w:rsidRPr="00EC4BE2">
        <w:t xml:space="preserve">, </w:t>
      </w:r>
      <w:r w:rsidRPr="00EC4BE2">
        <w:rPr>
          <w:i/>
        </w:rPr>
        <w:t>58</w:t>
      </w:r>
      <w:r w:rsidRPr="00EC4BE2">
        <w:t xml:space="preserve">(1), 110-125. </w:t>
      </w:r>
      <w:hyperlink r:id="rId15" w:history="1">
        <w:r w:rsidRPr="00EC4BE2">
          <w:rPr>
            <w:rStyle w:val="Hyperlink"/>
          </w:rPr>
          <w:t>https://doi.org/10.1037/a0022129</w:t>
        </w:r>
      </w:hyperlink>
    </w:p>
    <w:p w14:paraId="1FFBBD5C" w14:textId="081A947E" w:rsidR="00F80338" w:rsidRDefault="001D5FE7" w:rsidP="00F80338">
      <w:pPr>
        <w:autoSpaceDE w:val="0"/>
        <w:autoSpaceDN w:val="0"/>
        <w:adjustRightInd w:val="0"/>
        <w:spacing w:line="480" w:lineRule="auto"/>
        <w:ind w:left="567" w:hanging="567"/>
        <w:rPr>
          <w:rStyle w:val="Hyperlink"/>
        </w:rPr>
      </w:pPr>
      <w:r w:rsidRPr="00EC4BE2">
        <w:t xml:space="preserve">Avalos, L. C., &amp; Tylka, T. L. (2006). Exploring a model of intuitive eating with college women. </w:t>
      </w:r>
      <w:r w:rsidRPr="00EC4BE2">
        <w:rPr>
          <w:i/>
        </w:rPr>
        <w:t xml:space="preserve">Journal of </w:t>
      </w:r>
      <w:proofErr w:type="spellStart"/>
      <w:r w:rsidRPr="00EC4BE2">
        <w:rPr>
          <w:i/>
        </w:rPr>
        <w:t>Counseling</w:t>
      </w:r>
      <w:proofErr w:type="spellEnd"/>
      <w:r w:rsidRPr="00EC4BE2">
        <w:rPr>
          <w:i/>
        </w:rPr>
        <w:t xml:space="preserve"> Psychology</w:t>
      </w:r>
      <w:r w:rsidRPr="00EC4BE2">
        <w:t xml:space="preserve">, </w:t>
      </w:r>
      <w:r w:rsidRPr="00EC4BE2">
        <w:rPr>
          <w:i/>
        </w:rPr>
        <w:t>53</w:t>
      </w:r>
      <w:r w:rsidRPr="00EC4BE2">
        <w:t xml:space="preserve">(4), 486-497. </w:t>
      </w:r>
      <w:hyperlink r:id="rId16" w:history="1">
        <w:r w:rsidRPr="00EC4BE2">
          <w:rPr>
            <w:rStyle w:val="Hyperlink"/>
          </w:rPr>
          <w:t>https://doi.org/10.1037/0022-1067.53.4.486</w:t>
        </w:r>
      </w:hyperlink>
    </w:p>
    <w:p w14:paraId="6E54CBC0" w14:textId="3B384E27" w:rsidR="009961E7" w:rsidRPr="009961E7" w:rsidRDefault="009961E7" w:rsidP="009961E7">
      <w:pPr>
        <w:autoSpaceDE w:val="0"/>
        <w:autoSpaceDN w:val="0"/>
        <w:adjustRightInd w:val="0"/>
        <w:spacing w:line="480" w:lineRule="auto"/>
        <w:ind w:left="567" w:hanging="567"/>
        <w:rPr>
          <w:rStyle w:val="Hyperlink"/>
          <w:color w:val="000000" w:themeColor="text1"/>
          <w:u w:val="none"/>
          <w:shd w:val="clear" w:color="auto" w:fill="FFFFFF"/>
        </w:rPr>
      </w:pPr>
      <w:proofErr w:type="spellStart"/>
      <w:r w:rsidRPr="007D46B5">
        <w:rPr>
          <w:color w:val="000000" w:themeColor="text1"/>
          <w:shd w:val="clear" w:color="auto" w:fill="FFFFFF"/>
        </w:rPr>
        <w:t>Ba</w:t>
      </w:r>
      <w:r>
        <w:rPr>
          <w:color w:val="000000" w:themeColor="text1"/>
          <w:shd w:val="clear" w:color="auto" w:fill="FFFFFF"/>
        </w:rPr>
        <w:t>dalay</w:t>
      </w:r>
      <w:proofErr w:type="spellEnd"/>
      <w:r>
        <w:rPr>
          <w:color w:val="000000" w:themeColor="text1"/>
          <w:shd w:val="clear" w:color="auto" w:fill="FFFFFF"/>
        </w:rPr>
        <w:t xml:space="preserve">, D., Schwartz, D., &amp; </w:t>
      </w:r>
      <w:proofErr w:type="spellStart"/>
      <w:r>
        <w:rPr>
          <w:color w:val="000000" w:themeColor="text1"/>
          <w:shd w:val="clear" w:color="auto" w:fill="FFFFFF"/>
        </w:rPr>
        <w:t>Hopmeyer</w:t>
      </w:r>
      <w:proofErr w:type="spellEnd"/>
      <w:r>
        <w:rPr>
          <w:color w:val="000000" w:themeColor="text1"/>
          <w:shd w:val="clear" w:color="auto" w:fill="FFFFFF"/>
        </w:rPr>
        <w:t xml:space="preserve">, A. (2012). Social status, perceived social reputations, and perceived dyadic relationships in early adolescence. </w:t>
      </w:r>
      <w:r>
        <w:rPr>
          <w:i/>
          <w:color w:val="000000" w:themeColor="text1"/>
          <w:shd w:val="clear" w:color="auto" w:fill="FFFFFF"/>
        </w:rPr>
        <w:t>Social Development</w:t>
      </w:r>
      <w:r>
        <w:rPr>
          <w:color w:val="000000" w:themeColor="text1"/>
          <w:shd w:val="clear" w:color="auto" w:fill="FFFFFF"/>
        </w:rPr>
        <w:t xml:space="preserve">, </w:t>
      </w:r>
      <w:r>
        <w:rPr>
          <w:i/>
          <w:color w:val="000000" w:themeColor="text1"/>
          <w:shd w:val="clear" w:color="auto" w:fill="FFFFFF"/>
        </w:rPr>
        <w:t>21</w:t>
      </w:r>
      <w:r>
        <w:rPr>
          <w:color w:val="000000" w:themeColor="text1"/>
          <w:shd w:val="clear" w:color="auto" w:fill="FFFFFF"/>
        </w:rPr>
        <w:t xml:space="preserve">(3), 482-500. </w:t>
      </w:r>
      <w:hyperlink r:id="rId17" w:history="1">
        <w:r w:rsidRPr="001857A6">
          <w:rPr>
            <w:rStyle w:val="Hyperlink"/>
            <w:shd w:val="clear" w:color="auto" w:fill="FFFFFF"/>
          </w:rPr>
          <w:t>https://doi.org/10.1111/j.1467-9507.2011.00646.x</w:t>
        </w:r>
      </w:hyperlink>
    </w:p>
    <w:p w14:paraId="571C29BF" w14:textId="559D0A08" w:rsidR="00F80338" w:rsidRDefault="00F80338" w:rsidP="00F80338">
      <w:pPr>
        <w:autoSpaceDE w:val="0"/>
        <w:autoSpaceDN w:val="0"/>
        <w:adjustRightInd w:val="0"/>
        <w:spacing w:line="480" w:lineRule="auto"/>
        <w:ind w:left="567" w:hanging="567"/>
        <w:rPr>
          <w:color w:val="0563C1" w:themeColor="hyperlink"/>
          <w:u w:val="single"/>
        </w:rPr>
      </w:pPr>
      <w:r w:rsidRPr="007D46B5">
        <w:rPr>
          <w:color w:val="000000" w:themeColor="text1"/>
          <w:shd w:val="clear" w:color="auto" w:fill="FFFFFF"/>
        </w:rPr>
        <w:lastRenderedPageBreak/>
        <w:t>Baldwin, M. W. (1992). Relational schemas and the processing of social</w:t>
      </w:r>
      <w:r>
        <w:rPr>
          <w:color w:val="000000" w:themeColor="text1"/>
          <w:shd w:val="clear" w:color="auto" w:fill="FFFFFF"/>
        </w:rPr>
        <w:t xml:space="preserve"> </w:t>
      </w:r>
      <w:r w:rsidRPr="007D46B5">
        <w:rPr>
          <w:color w:val="000000" w:themeColor="text1"/>
          <w:shd w:val="clear" w:color="auto" w:fill="FFFFFF"/>
        </w:rPr>
        <w:t>information. </w:t>
      </w:r>
      <w:r w:rsidRPr="007D46B5">
        <w:rPr>
          <w:rStyle w:val="Emphasis"/>
          <w:color w:val="000000" w:themeColor="text1"/>
          <w:shd w:val="clear" w:color="auto" w:fill="FFFFFF"/>
        </w:rPr>
        <w:t>Psychological Bulletin</w:t>
      </w:r>
      <w:r w:rsidRPr="00F80338">
        <w:rPr>
          <w:rStyle w:val="Emphasis"/>
          <w:i w:val="0"/>
          <w:color w:val="000000" w:themeColor="text1"/>
          <w:shd w:val="clear" w:color="auto" w:fill="FFFFFF"/>
        </w:rPr>
        <w:t>,</w:t>
      </w:r>
      <w:r w:rsidRPr="007D46B5">
        <w:rPr>
          <w:rStyle w:val="Emphasis"/>
          <w:color w:val="000000" w:themeColor="text1"/>
          <w:shd w:val="clear" w:color="auto" w:fill="FFFFFF"/>
        </w:rPr>
        <w:t xml:space="preserve"> 112</w:t>
      </w:r>
      <w:r w:rsidRPr="007D46B5">
        <w:rPr>
          <w:color w:val="000000" w:themeColor="text1"/>
          <w:shd w:val="clear" w:color="auto" w:fill="FFFFFF"/>
        </w:rPr>
        <w:t>, 461</w:t>
      </w:r>
      <w:r>
        <w:rPr>
          <w:color w:val="000000" w:themeColor="text1"/>
          <w:shd w:val="clear" w:color="auto" w:fill="FFFFFF"/>
        </w:rPr>
        <w:t>-</w:t>
      </w:r>
      <w:r w:rsidRPr="007D46B5">
        <w:rPr>
          <w:color w:val="000000" w:themeColor="text1"/>
          <w:shd w:val="clear" w:color="auto" w:fill="FFFFFF"/>
        </w:rPr>
        <w:t>484.</w:t>
      </w:r>
      <w:r>
        <w:rPr>
          <w:color w:val="000000" w:themeColor="text1"/>
          <w:shd w:val="clear" w:color="auto" w:fill="FFFFFF"/>
        </w:rPr>
        <w:t xml:space="preserve"> </w:t>
      </w:r>
      <w:hyperlink r:id="rId18" w:history="1">
        <w:r w:rsidRPr="00F04D76">
          <w:rPr>
            <w:rStyle w:val="Hyperlink"/>
            <w:shd w:val="clear" w:color="auto" w:fill="FFFFFF"/>
          </w:rPr>
          <w:t>https://doi.org/10.1037/0033-2909.112.3.461</w:t>
        </w:r>
      </w:hyperlink>
    </w:p>
    <w:p w14:paraId="6B0D86E7" w14:textId="0900350B" w:rsidR="009D428B" w:rsidRDefault="009D428B" w:rsidP="00F80338">
      <w:pPr>
        <w:autoSpaceDE w:val="0"/>
        <w:autoSpaceDN w:val="0"/>
        <w:adjustRightInd w:val="0"/>
        <w:spacing w:line="480" w:lineRule="auto"/>
        <w:ind w:left="567" w:hanging="567"/>
        <w:rPr>
          <w:rStyle w:val="Hyperlink"/>
        </w:rPr>
      </w:pPr>
      <w:r w:rsidRPr="00EC4BE2">
        <w:rPr>
          <w:color w:val="000000" w:themeColor="text1"/>
        </w:rPr>
        <w:t xml:space="preserve">Barrera, M. (1986). Distinctions between social support concepts, measures, and models. </w:t>
      </w:r>
      <w:r w:rsidRPr="00EC4BE2">
        <w:rPr>
          <w:i/>
          <w:color w:val="000000" w:themeColor="text1"/>
        </w:rPr>
        <w:t>American Journal of Community Psychology</w:t>
      </w:r>
      <w:r w:rsidRPr="00EC4BE2">
        <w:rPr>
          <w:color w:val="000000" w:themeColor="text1"/>
        </w:rPr>
        <w:t xml:space="preserve">, </w:t>
      </w:r>
      <w:r w:rsidRPr="00EC4BE2">
        <w:rPr>
          <w:i/>
          <w:color w:val="000000" w:themeColor="text1"/>
        </w:rPr>
        <w:t>14</w:t>
      </w:r>
      <w:r w:rsidRPr="00EC4BE2">
        <w:rPr>
          <w:color w:val="000000" w:themeColor="text1"/>
        </w:rPr>
        <w:t xml:space="preserve">, 413-445. </w:t>
      </w:r>
      <w:hyperlink r:id="rId19" w:history="1">
        <w:r w:rsidRPr="00EC4BE2">
          <w:rPr>
            <w:rStyle w:val="Hyperlink"/>
          </w:rPr>
          <w:t>http://doi.org/10.1007/BF00922627</w:t>
        </w:r>
      </w:hyperlink>
    </w:p>
    <w:p w14:paraId="58CC0E03" w14:textId="032C67A1" w:rsidR="002645B3" w:rsidRDefault="002645B3" w:rsidP="002645B3">
      <w:pPr>
        <w:autoSpaceDE w:val="0"/>
        <w:autoSpaceDN w:val="0"/>
        <w:adjustRightInd w:val="0"/>
        <w:spacing w:line="480" w:lineRule="auto"/>
        <w:ind w:left="567" w:hanging="567"/>
        <w:rPr>
          <w:color w:val="000000" w:themeColor="text1"/>
        </w:rPr>
      </w:pPr>
      <w:r>
        <w:rPr>
          <w:color w:val="000000" w:themeColor="text1"/>
        </w:rPr>
        <w:t xml:space="preserve">Campbell, D. T., &amp; Fiske, D. W. (1959). Convergent and discriminant validation by the </w:t>
      </w:r>
      <w:proofErr w:type="spellStart"/>
      <w:r>
        <w:rPr>
          <w:color w:val="000000" w:themeColor="text1"/>
        </w:rPr>
        <w:t>multitrait</w:t>
      </w:r>
      <w:proofErr w:type="spellEnd"/>
      <w:r>
        <w:rPr>
          <w:color w:val="000000" w:themeColor="text1"/>
        </w:rPr>
        <w:t xml:space="preserve">-multimethod matrix. </w:t>
      </w:r>
      <w:r>
        <w:rPr>
          <w:i/>
          <w:color w:val="000000" w:themeColor="text1"/>
        </w:rPr>
        <w:t>Psychological Bulletin</w:t>
      </w:r>
      <w:r>
        <w:rPr>
          <w:color w:val="000000" w:themeColor="text1"/>
        </w:rPr>
        <w:t xml:space="preserve">, </w:t>
      </w:r>
      <w:r>
        <w:rPr>
          <w:i/>
          <w:color w:val="000000" w:themeColor="text1"/>
        </w:rPr>
        <w:t>56</w:t>
      </w:r>
      <w:r>
        <w:rPr>
          <w:color w:val="000000" w:themeColor="text1"/>
        </w:rPr>
        <w:t xml:space="preserve">(2), 81-105. </w:t>
      </w:r>
      <w:hyperlink r:id="rId20" w:history="1">
        <w:r w:rsidRPr="00A20DA9">
          <w:rPr>
            <w:rStyle w:val="Hyperlink"/>
          </w:rPr>
          <w:t>https://doi.org/10.1037/h0046016</w:t>
        </w:r>
      </w:hyperlink>
    </w:p>
    <w:p w14:paraId="7B0065BD" w14:textId="5E7288CE" w:rsidR="00883C5E" w:rsidRDefault="00883C5E" w:rsidP="009D428B">
      <w:pPr>
        <w:autoSpaceDE w:val="0"/>
        <w:autoSpaceDN w:val="0"/>
        <w:adjustRightInd w:val="0"/>
        <w:spacing w:line="480" w:lineRule="auto"/>
        <w:ind w:left="567" w:hanging="567"/>
        <w:rPr>
          <w:rStyle w:val="Hyperlink"/>
        </w:rPr>
      </w:pPr>
      <w:r w:rsidRPr="00EC4BE2">
        <w:rPr>
          <w:color w:val="000000" w:themeColor="text1"/>
        </w:rPr>
        <w:t xml:space="preserve">Brock, D. M., </w:t>
      </w:r>
      <w:proofErr w:type="spellStart"/>
      <w:r w:rsidRPr="00EC4BE2">
        <w:rPr>
          <w:color w:val="000000" w:themeColor="text1"/>
        </w:rPr>
        <w:t>Sarason</w:t>
      </w:r>
      <w:proofErr w:type="spellEnd"/>
      <w:r w:rsidRPr="00EC4BE2">
        <w:rPr>
          <w:color w:val="000000" w:themeColor="text1"/>
        </w:rPr>
        <w:t xml:space="preserve">, I. G., Sanghvi, H., &amp; Gurung, R. A. R. (1998). The Perceived Acceptance Scale: Development and validation. </w:t>
      </w:r>
      <w:r w:rsidRPr="00EC4BE2">
        <w:rPr>
          <w:i/>
          <w:color w:val="000000" w:themeColor="text1"/>
        </w:rPr>
        <w:t>Journal of Social and Personal Relationships</w:t>
      </w:r>
      <w:r w:rsidRPr="00EC4BE2">
        <w:rPr>
          <w:color w:val="000000" w:themeColor="text1"/>
        </w:rPr>
        <w:t xml:space="preserve">, </w:t>
      </w:r>
      <w:r w:rsidRPr="00EC4BE2">
        <w:rPr>
          <w:i/>
          <w:color w:val="000000" w:themeColor="text1"/>
        </w:rPr>
        <w:t>15</w:t>
      </w:r>
      <w:r w:rsidRPr="00EC4BE2">
        <w:rPr>
          <w:color w:val="000000" w:themeColor="text1"/>
        </w:rPr>
        <w:t xml:space="preserve">(1), 5-21. </w:t>
      </w:r>
      <w:hyperlink r:id="rId21" w:history="1">
        <w:r w:rsidRPr="00EC4BE2">
          <w:rPr>
            <w:rStyle w:val="Hyperlink"/>
          </w:rPr>
          <w:t>https://doi.org/10.1177/0265407598151001</w:t>
        </w:r>
      </w:hyperlink>
    </w:p>
    <w:p w14:paraId="6AF72325" w14:textId="6B6FD983" w:rsidR="00C3292A" w:rsidRDefault="00C3292A" w:rsidP="00C3292A">
      <w:pPr>
        <w:spacing w:line="480" w:lineRule="auto"/>
        <w:ind w:left="567" w:hanging="567"/>
        <w:rPr>
          <w:rStyle w:val="Hyperlink"/>
        </w:rPr>
      </w:pPr>
      <w:r w:rsidRPr="009039D8">
        <w:rPr>
          <w:color w:val="000000" w:themeColor="text1"/>
        </w:rPr>
        <w:t xml:space="preserve">Charter, R. A., &amp; Feldt, L. S. (2001). Meaning of reliability in terms of correct and incorrect clinical decisions: The art of decision making is still alive. </w:t>
      </w:r>
      <w:r w:rsidRPr="009039D8">
        <w:rPr>
          <w:i/>
          <w:color w:val="000000" w:themeColor="text1"/>
        </w:rPr>
        <w:t>Journal of Clinical and Experimental Neuropsychology</w:t>
      </w:r>
      <w:r w:rsidRPr="009039D8">
        <w:rPr>
          <w:color w:val="000000" w:themeColor="text1"/>
        </w:rPr>
        <w:t xml:space="preserve">, </w:t>
      </w:r>
      <w:r w:rsidRPr="009039D8">
        <w:rPr>
          <w:i/>
          <w:color w:val="000000" w:themeColor="text1"/>
        </w:rPr>
        <w:t>23</w:t>
      </w:r>
      <w:r>
        <w:rPr>
          <w:color w:val="000000" w:themeColor="text1"/>
        </w:rPr>
        <w:t>(4)</w:t>
      </w:r>
      <w:r w:rsidRPr="009039D8">
        <w:rPr>
          <w:color w:val="000000" w:themeColor="text1"/>
        </w:rPr>
        <w:t xml:space="preserve">, 530-537. </w:t>
      </w:r>
      <w:hyperlink r:id="rId22" w:history="1">
        <w:r w:rsidRPr="00B26354">
          <w:rPr>
            <w:rStyle w:val="Hyperlink"/>
          </w:rPr>
          <w:t>https://doi.org/10.1076/jcen.23.4.530.1227</w:t>
        </w:r>
      </w:hyperlink>
    </w:p>
    <w:p w14:paraId="1DEA556F" w14:textId="77777777" w:rsidR="00DA37FF" w:rsidRDefault="00DA37FF" w:rsidP="00DA37FF">
      <w:pPr>
        <w:spacing w:line="480" w:lineRule="auto"/>
        <w:ind w:left="567" w:hanging="567"/>
        <w:rPr>
          <w:color w:val="000000" w:themeColor="text1"/>
          <w:shd w:val="clear" w:color="auto" w:fill="FFFFFF"/>
          <w:lang w:val="en-US"/>
        </w:rPr>
      </w:pPr>
      <w:r w:rsidRPr="009039D8">
        <w:rPr>
          <w:color w:val="000000" w:themeColor="text1"/>
          <w:shd w:val="clear" w:color="auto" w:fill="FFFFFF"/>
        </w:rPr>
        <w:t xml:space="preserve">Chen, F. F. (2007). Sensitivity of goodness of fit indices to lack of measurement invariance. </w:t>
      </w:r>
      <w:r w:rsidRPr="009039D8">
        <w:rPr>
          <w:i/>
          <w:color w:val="000000" w:themeColor="text1"/>
          <w:shd w:val="clear" w:color="auto" w:fill="FFFFFF"/>
        </w:rPr>
        <w:t xml:space="preserve">Structural Equation </w:t>
      </w:r>
      <w:proofErr w:type="spellStart"/>
      <w:r w:rsidRPr="009039D8">
        <w:rPr>
          <w:i/>
          <w:color w:val="000000" w:themeColor="text1"/>
          <w:shd w:val="clear" w:color="auto" w:fill="FFFFFF"/>
        </w:rPr>
        <w:t>Modeling</w:t>
      </w:r>
      <w:proofErr w:type="spellEnd"/>
      <w:r w:rsidRPr="009039D8">
        <w:rPr>
          <w:color w:val="000000" w:themeColor="text1"/>
          <w:shd w:val="clear" w:color="auto" w:fill="FFFFFF"/>
        </w:rPr>
        <w:t xml:space="preserve">, </w:t>
      </w:r>
      <w:r w:rsidRPr="009039D8">
        <w:rPr>
          <w:i/>
          <w:color w:val="000000" w:themeColor="text1"/>
          <w:shd w:val="clear" w:color="auto" w:fill="FFFFFF"/>
        </w:rPr>
        <w:t>14</w:t>
      </w:r>
      <w:r>
        <w:rPr>
          <w:color w:val="000000" w:themeColor="text1"/>
          <w:shd w:val="clear" w:color="auto" w:fill="FFFFFF"/>
        </w:rPr>
        <w:t>(3)</w:t>
      </w:r>
      <w:r w:rsidRPr="009039D8">
        <w:rPr>
          <w:color w:val="000000" w:themeColor="text1"/>
          <w:shd w:val="clear" w:color="auto" w:fill="FFFFFF"/>
        </w:rPr>
        <w:t xml:space="preserve">, 464-504. </w:t>
      </w:r>
      <w:hyperlink r:id="rId23" w:history="1">
        <w:r w:rsidRPr="0042780B">
          <w:rPr>
            <w:rStyle w:val="Hyperlink"/>
          </w:rPr>
          <w:t>https://doi.org/</w:t>
        </w:r>
        <w:r w:rsidRPr="0042780B">
          <w:rPr>
            <w:rStyle w:val="Hyperlink"/>
            <w:shd w:val="clear" w:color="auto" w:fill="FFFFFF"/>
          </w:rPr>
          <w:t>10.1207/s15328007sem1203_7</w:t>
        </w:r>
      </w:hyperlink>
    </w:p>
    <w:p w14:paraId="3CF8553A" w14:textId="41F77E08" w:rsidR="00DA37FF" w:rsidRDefault="00DA37FF" w:rsidP="00DA37FF">
      <w:pPr>
        <w:spacing w:line="480" w:lineRule="auto"/>
        <w:ind w:left="567" w:hanging="567"/>
        <w:rPr>
          <w:rStyle w:val="Hyperlink"/>
        </w:rPr>
      </w:pPr>
      <w:r w:rsidRPr="009039D8">
        <w:rPr>
          <w:color w:val="000000" w:themeColor="text1"/>
        </w:rPr>
        <w:t xml:space="preserve">Cheung, G. W., &amp; </w:t>
      </w:r>
      <w:proofErr w:type="spellStart"/>
      <w:r w:rsidRPr="009039D8">
        <w:rPr>
          <w:color w:val="000000" w:themeColor="text1"/>
        </w:rPr>
        <w:t>Rensvold</w:t>
      </w:r>
      <w:proofErr w:type="spellEnd"/>
      <w:r w:rsidRPr="009039D8">
        <w:rPr>
          <w:color w:val="000000" w:themeColor="text1"/>
        </w:rPr>
        <w:t xml:space="preserve">, R. B. (2002). Evaluating goodness-of-fit indexes for testing measurement invariance. </w:t>
      </w:r>
      <w:r w:rsidRPr="009039D8">
        <w:rPr>
          <w:i/>
          <w:iCs/>
          <w:color w:val="000000" w:themeColor="text1"/>
        </w:rPr>
        <w:t xml:space="preserve">Structural Equation </w:t>
      </w:r>
      <w:proofErr w:type="spellStart"/>
      <w:r w:rsidRPr="009039D8">
        <w:rPr>
          <w:i/>
          <w:iCs/>
          <w:color w:val="000000" w:themeColor="text1"/>
        </w:rPr>
        <w:t>Modeling</w:t>
      </w:r>
      <w:proofErr w:type="spellEnd"/>
      <w:r w:rsidRPr="009039D8">
        <w:rPr>
          <w:iCs/>
          <w:color w:val="000000" w:themeColor="text1"/>
        </w:rPr>
        <w:t>,</w:t>
      </w:r>
      <w:r w:rsidRPr="009039D8">
        <w:rPr>
          <w:i/>
          <w:iCs/>
          <w:color w:val="000000" w:themeColor="text1"/>
        </w:rPr>
        <w:t xml:space="preserve"> 9</w:t>
      </w:r>
      <w:r>
        <w:rPr>
          <w:iCs/>
          <w:color w:val="000000" w:themeColor="text1"/>
        </w:rPr>
        <w:t>(2)</w:t>
      </w:r>
      <w:r w:rsidRPr="009039D8">
        <w:rPr>
          <w:color w:val="000000" w:themeColor="text1"/>
        </w:rPr>
        <w:t xml:space="preserve">, 233-255. </w:t>
      </w:r>
      <w:hyperlink r:id="rId24" w:history="1">
        <w:r w:rsidRPr="0042780B">
          <w:rPr>
            <w:rStyle w:val="Hyperlink"/>
          </w:rPr>
          <w:t>https://doi.org/10.1207/s15328007sem0902_5</w:t>
        </w:r>
      </w:hyperlink>
    </w:p>
    <w:p w14:paraId="4EAAD451" w14:textId="1690BD8A" w:rsidR="009961E7" w:rsidRPr="009961E7" w:rsidRDefault="009961E7" w:rsidP="00DA37FF">
      <w:pPr>
        <w:spacing w:line="480" w:lineRule="auto"/>
        <w:ind w:left="567" w:hanging="567"/>
        <w:rPr>
          <w:rStyle w:val="Hyperlink"/>
          <w:color w:val="000000" w:themeColor="text1"/>
          <w:u w:val="none"/>
        </w:rPr>
      </w:pPr>
      <w:r>
        <w:rPr>
          <w:color w:val="000000" w:themeColor="text1"/>
        </w:rPr>
        <w:t>Cillessen, A.</w:t>
      </w:r>
      <w:r>
        <w:rPr>
          <w:rStyle w:val="Hyperlink"/>
          <w:color w:val="000000" w:themeColor="text1"/>
          <w:u w:val="none"/>
        </w:rPr>
        <w:t xml:space="preserve"> H. N., &amp; Bellmore, A. D. (1999). Accuracy of social self-perceptions and peer competence in middle childhood. </w:t>
      </w:r>
      <w:r>
        <w:rPr>
          <w:rStyle w:val="Hyperlink"/>
          <w:i/>
          <w:color w:val="000000" w:themeColor="text1"/>
          <w:u w:val="none"/>
        </w:rPr>
        <w:t>Merrill-Palmer Quarterly</w:t>
      </w:r>
      <w:r>
        <w:rPr>
          <w:rStyle w:val="Hyperlink"/>
          <w:color w:val="000000" w:themeColor="text1"/>
          <w:u w:val="none"/>
        </w:rPr>
        <w:t xml:space="preserve">, </w:t>
      </w:r>
      <w:r>
        <w:rPr>
          <w:rStyle w:val="Hyperlink"/>
          <w:i/>
          <w:color w:val="000000" w:themeColor="text1"/>
          <w:u w:val="none"/>
        </w:rPr>
        <w:t>45</w:t>
      </w:r>
      <w:r>
        <w:rPr>
          <w:rStyle w:val="Hyperlink"/>
          <w:color w:val="000000" w:themeColor="text1"/>
          <w:u w:val="none"/>
        </w:rPr>
        <w:t xml:space="preserve">(4), 650-676. </w:t>
      </w:r>
    </w:p>
    <w:p w14:paraId="3D721CD4" w14:textId="49C41D91" w:rsidR="009961E7" w:rsidRDefault="00A9198F" w:rsidP="009961E7">
      <w:pPr>
        <w:spacing w:line="480" w:lineRule="auto"/>
        <w:ind w:left="567" w:hanging="567"/>
        <w:rPr>
          <w:rStyle w:val="Hyperlink"/>
        </w:rPr>
      </w:pPr>
      <w:r w:rsidRPr="009039D8">
        <w:rPr>
          <w:color w:val="000000" w:themeColor="text1"/>
        </w:rPr>
        <w:lastRenderedPageBreak/>
        <w:t xml:space="preserve">Clark, L. A., &amp; Watson, D. (1995). Constructing validity: Basic issues in objective scale development. </w:t>
      </w:r>
      <w:r w:rsidRPr="009039D8">
        <w:rPr>
          <w:i/>
          <w:color w:val="000000" w:themeColor="text1"/>
        </w:rPr>
        <w:t>Psychological Assessment</w:t>
      </w:r>
      <w:r w:rsidRPr="009039D8">
        <w:rPr>
          <w:color w:val="000000" w:themeColor="text1"/>
        </w:rPr>
        <w:t xml:space="preserve">, </w:t>
      </w:r>
      <w:r w:rsidRPr="009039D8">
        <w:rPr>
          <w:i/>
          <w:color w:val="000000" w:themeColor="text1"/>
        </w:rPr>
        <w:t>7</w:t>
      </w:r>
      <w:r>
        <w:rPr>
          <w:color w:val="000000" w:themeColor="text1"/>
        </w:rPr>
        <w:t>(3)</w:t>
      </w:r>
      <w:r w:rsidRPr="009039D8">
        <w:rPr>
          <w:color w:val="000000" w:themeColor="text1"/>
        </w:rPr>
        <w:t xml:space="preserve">, 309-319. </w:t>
      </w:r>
      <w:hyperlink r:id="rId25" w:history="1">
        <w:r w:rsidRPr="0042780B">
          <w:rPr>
            <w:rStyle w:val="Hyperlink"/>
          </w:rPr>
          <w:t>https://doi.org/10.1037/1040-3590.7.3.309</w:t>
        </w:r>
      </w:hyperlink>
    </w:p>
    <w:p w14:paraId="6106096E" w14:textId="3071E372" w:rsidR="00FF62A7" w:rsidRDefault="00FF62A7" w:rsidP="00A9198F">
      <w:pPr>
        <w:spacing w:line="480" w:lineRule="auto"/>
        <w:ind w:left="567" w:hanging="567"/>
        <w:rPr>
          <w:color w:val="000000" w:themeColor="text1"/>
          <w:shd w:val="clear" w:color="auto" w:fill="FFFFFF"/>
        </w:rPr>
      </w:pPr>
      <w:r w:rsidRPr="00EC4BE2">
        <w:rPr>
          <w:color w:val="000000" w:themeColor="text1"/>
          <w:shd w:val="clear" w:color="auto" w:fill="FFFFFF"/>
        </w:rPr>
        <w:t xml:space="preserve">Cohen, </w:t>
      </w:r>
      <w:r>
        <w:rPr>
          <w:color w:val="000000" w:themeColor="text1"/>
          <w:shd w:val="clear" w:color="auto" w:fill="FFFFFF"/>
        </w:rPr>
        <w:t xml:space="preserve">J. (1992). A power primer. </w:t>
      </w:r>
      <w:r>
        <w:rPr>
          <w:i/>
          <w:color w:val="000000" w:themeColor="text1"/>
          <w:shd w:val="clear" w:color="auto" w:fill="FFFFFF"/>
        </w:rPr>
        <w:t>Psychological Bulletin</w:t>
      </w:r>
      <w:r>
        <w:rPr>
          <w:color w:val="000000" w:themeColor="text1"/>
          <w:shd w:val="clear" w:color="auto" w:fill="FFFFFF"/>
        </w:rPr>
        <w:t xml:space="preserve">, </w:t>
      </w:r>
      <w:r>
        <w:rPr>
          <w:i/>
          <w:color w:val="000000" w:themeColor="text1"/>
          <w:shd w:val="clear" w:color="auto" w:fill="FFFFFF"/>
        </w:rPr>
        <w:t>112</w:t>
      </w:r>
      <w:r>
        <w:rPr>
          <w:color w:val="000000" w:themeColor="text1"/>
          <w:shd w:val="clear" w:color="auto" w:fill="FFFFFF"/>
        </w:rPr>
        <w:t xml:space="preserve">(1), 155-159. </w:t>
      </w:r>
      <w:hyperlink r:id="rId26" w:history="1">
        <w:r w:rsidRPr="00BD3B6F">
          <w:rPr>
            <w:rStyle w:val="Hyperlink"/>
            <w:shd w:val="clear" w:color="auto" w:fill="FFFFFF"/>
          </w:rPr>
          <w:t>https://doi.org/10.1037/0033-2909.112.1.155</w:t>
        </w:r>
      </w:hyperlink>
    </w:p>
    <w:p w14:paraId="1E2CA989" w14:textId="7C232348" w:rsidR="00F413A9" w:rsidRPr="00EC4BE2" w:rsidRDefault="008065BF" w:rsidP="009D428B">
      <w:pPr>
        <w:autoSpaceDE w:val="0"/>
        <w:autoSpaceDN w:val="0"/>
        <w:adjustRightInd w:val="0"/>
        <w:spacing w:line="480" w:lineRule="auto"/>
        <w:ind w:left="567" w:hanging="567"/>
        <w:rPr>
          <w:color w:val="0563C1" w:themeColor="hyperlink"/>
          <w:u w:val="single"/>
        </w:rPr>
      </w:pPr>
      <w:r w:rsidRPr="00EC4BE2">
        <w:rPr>
          <w:color w:val="000000" w:themeColor="text1"/>
          <w:shd w:val="clear" w:color="auto" w:fill="FFFFFF"/>
        </w:rPr>
        <w:t>Cohen, S., &amp; Syme, S. L. (Eds.). (1985). </w:t>
      </w:r>
      <w:r w:rsidRPr="00EC4BE2">
        <w:rPr>
          <w:i/>
          <w:iCs/>
          <w:color w:val="000000" w:themeColor="text1"/>
        </w:rPr>
        <w:t>Social support and health.</w:t>
      </w:r>
      <w:r w:rsidRPr="00EC4BE2">
        <w:rPr>
          <w:color w:val="000000" w:themeColor="text1"/>
          <w:shd w:val="clear" w:color="auto" w:fill="FFFFFF"/>
        </w:rPr>
        <w:t> Academic Press</w:t>
      </w:r>
      <w:r w:rsidR="00F413A9" w:rsidRPr="00EC4BE2">
        <w:rPr>
          <w:color w:val="000000" w:themeColor="text1"/>
          <w:shd w:val="clear" w:color="auto" w:fill="FFFFFF"/>
        </w:rPr>
        <w:t>.</w:t>
      </w:r>
    </w:p>
    <w:p w14:paraId="71F6E425" w14:textId="77777777" w:rsidR="00E2651C" w:rsidRDefault="00F413A9" w:rsidP="00E2651C">
      <w:pPr>
        <w:autoSpaceDE w:val="0"/>
        <w:autoSpaceDN w:val="0"/>
        <w:adjustRightInd w:val="0"/>
        <w:spacing w:line="480" w:lineRule="auto"/>
        <w:ind w:left="567" w:hanging="567"/>
        <w:rPr>
          <w:rStyle w:val="Hyperlink"/>
          <w:shd w:val="clear" w:color="auto" w:fill="FFFFFF"/>
        </w:rPr>
      </w:pPr>
      <w:r w:rsidRPr="00EC4BE2">
        <w:rPr>
          <w:color w:val="000000" w:themeColor="text1"/>
          <w:shd w:val="clear" w:color="auto" w:fill="FFFFFF"/>
        </w:rPr>
        <w:t xml:space="preserve">Cohen, S., &amp; Wills, T. A. (1985). Stress, social support, and the buffering hypothesis. </w:t>
      </w:r>
      <w:r w:rsidRPr="00EC4BE2">
        <w:rPr>
          <w:i/>
          <w:color w:val="000000" w:themeColor="text1"/>
          <w:shd w:val="clear" w:color="auto" w:fill="FFFFFF"/>
        </w:rPr>
        <w:t>Psychological Bulletin</w:t>
      </w:r>
      <w:r w:rsidRPr="00EC4BE2">
        <w:rPr>
          <w:color w:val="000000" w:themeColor="text1"/>
          <w:shd w:val="clear" w:color="auto" w:fill="FFFFFF"/>
        </w:rPr>
        <w:t xml:space="preserve">, </w:t>
      </w:r>
      <w:r w:rsidRPr="00EC4BE2">
        <w:rPr>
          <w:i/>
          <w:color w:val="000000" w:themeColor="text1"/>
          <w:shd w:val="clear" w:color="auto" w:fill="FFFFFF"/>
        </w:rPr>
        <w:t>98</w:t>
      </w:r>
      <w:r w:rsidRPr="00EC4BE2">
        <w:rPr>
          <w:color w:val="000000" w:themeColor="text1"/>
          <w:shd w:val="clear" w:color="auto" w:fill="FFFFFF"/>
        </w:rPr>
        <w:t xml:space="preserve">(2), 310-357. </w:t>
      </w:r>
      <w:hyperlink r:id="rId27" w:history="1">
        <w:r w:rsidRPr="00EC4BE2">
          <w:rPr>
            <w:rStyle w:val="Hyperlink"/>
            <w:shd w:val="clear" w:color="auto" w:fill="FFFFFF"/>
          </w:rPr>
          <w:t>https://doi.org/10.1037/0033-2909-98.2.310</w:t>
        </w:r>
      </w:hyperlink>
    </w:p>
    <w:p w14:paraId="33643C53" w14:textId="30AA73C5" w:rsidR="00E2651C" w:rsidRDefault="00E2651C" w:rsidP="00E2651C">
      <w:pPr>
        <w:autoSpaceDE w:val="0"/>
        <w:autoSpaceDN w:val="0"/>
        <w:adjustRightInd w:val="0"/>
        <w:spacing w:line="480" w:lineRule="auto"/>
        <w:ind w:left="567" w:hanging="567"/>
        <w:rPr>
          <w:color w:val="0563C1" w:themeColor="hyperlink"/>
          <w:u w:val="single"/>
          <w:shd w:val="clear" w:color="auto" w:fill="FFFFFF"/>
        </w:rPr>
      </w:pPr>
      <w:r w:rsidRPr="00E2651C">
        <w:rPr>
          <w:color w:val="000000" w:themeColor="text1"/>
          <w:shd w:val="clear" w:color="auto" w:fill="FFFFFF"/>
        </w:rPr>
        <w:t xml:space="preserve">Cole, D. A., </w:t>
      </w:r>
      <w:proofErr w:type="spellStart"/>
      <w:r w:rsidRPr="00E2651C">
        <w:rPr>
          <w:color w:val="000000" w:themeColor="text1"/>
          <w:shd w:val="clear" w:color="auto" w:fill="FFFFFF"/>
        </w:rPr>
        <w:t>Ciesla</w:t>
      </w:r>
      <w:proofErr w:type="spellEnd"/>
      <w:r w:rsidRPr="00E2651C">
        <w:rPr>
          <w:color w:val="000000" w:themeColor="text1"/>
          <w:shd w:val="clear" w:color="auto" w:fill="FFFFFF"/>
        </w:rPr>
        <w:t xml:space="preserve">, J. A., &amp; </w:t>
      </w:r>
      <w:proofErr w:type="spellStart"/>
      <w:r w:rsidRPr="00E2651C">
        <w:rPr>
          <w:color w:val="000000" w:themeColor="text1"/>
          <w:shd w:val="clear" w:color="auto" w:fill="FFFFFF"/>
        </w:rPr>
        <w:t>Steiger</w:t>
      </w:r>
      <w:proofErr w:type="spellEnd"/>
      <w:r w:rsidRPr="00E2651C">
        <w:rPr>
          <w:color w:val="000000" w:themeColor="text1"/>
          <w:shd w:val="clear" w:color="auto" w:fill="FFFFFF"/>
        </w:rPr>
        <w:t>, J. H. (2007). The insidious effects of failing to include design-driven correlated residuals in latent-variable covariance structure analysis.</w:t>
      </w:r>
      <w:r w:rsidRPr="00E2651C">
        <w:rPr>
          <w:rStyle w:val="apple-converted-space"/>
          <w:color w:val="000000" w:themeColor="text1"/>
          <w:shd w:val="clear" w:color="auto" w:fill="FFFFFF"/>
        </w:rPr>
        <w:t> </w:t>
      </w:r>
      <w:r w:rsidRPr="00E2651C">
        <w:rPr>
          <w:rStyle w:val="Emphasis"/>
          <w:color w:val="000000" w:themeColor="text1"/>
        </w:rPr>
        <w:t>Psychological Methods</w:t>
      </w:r>
      <w:r w:rsidRPr="00E2651C">
        <w:rPr>
          <w:rStyle w:val="Emphasis"/>
          <w:i w:val="0"/>
          <w:color w:val="000000" w:themeColor="text1"/>
        </w:rPr>
        <w:t>,</w:t>
      </w:r>
      <w:r w:rsidRPr="00E2651C">
        <w:rPr>
          <w:rStyle w:val="Emphasis"/>
          <w:color w:val="000000" w:themeColor="text1"/>
        </w:rPr>
        <w:t xml:space="preserve"> 12</w:t>
      </w:r>
      <w:r w:rsidRPr="00E2651C">
        <w:rPr>
          <w:color w:val="000000" w:themeColor="text1"/>
          <w:shd w:val="clear" w:color="auto" w:fill="FFFFFF"/>
        </w:rPr>
        <w:t>(4), 381</w:t>
      </w:r>
      <w:r>
        <w:rPr>
          <w:color w:val="000000" w:themeColor="text1"/>
          <w:shd w:val="clear" w:color="auto" w:fill="FFFFFF"/>
        </w:rPr>
        <w:t>-</w:t>
      </w:r>
      <w:r w:rsidRPr="00E2651C">
        <w:rPr>
          <w:color w:val="000000" w:themeColor="text1"/>
          <w:shd w:val="clear" w:color="auto" w:fill="FFFFFF"/>
        </w:rPr>
        <w:t>398.</w:t>
      </w:r>
      <w:r w:rsidRPr="00E2651C">
        <w:rPr>
          <w:rStyle w:val="apple-converted-space"/>
          <w:color w:val="000000" w:themeColor="text1"/>
          <w:shd w:val="clear" w:color="auto" w:fill="FFFFFF"/>
        </w:rPr>
        <w:t> </w:t>
      </w:r>
      <w:hyperlink r:id="rId28" w:history="1">
        <w:r w:rsidRPr="00A20DA9">
          <w:rPr>
            <w:rStyle w:val="Hyperlink"/>
          </w:rPr>
          <w:t>https://doi.org/10.1037/1082-989X.12.4.381</w:t>
        </w:r>
      </w:hyperlink>
    </w:p>
    <w:p w14:paraId="55B61F20" w14:textId="39920F5D" w:rsidR="00A9198F" w:rsidRPr="00E2651C" w:rsidRDefault="00A9198F" w:rsidP="00E2651C">
      <w:pPr>
        <w:autoSpaceDE w:val="0"/>
        <w:autoSpaceDN w:val="0"/>
        <w:adjustRightInd w:val="0"/>
        <w:spacing w:line="480" w:lineRule="auto"/>
        <w:ind w:left="567" w:hanging="567"/>
        <w:rPr>
          <w:color w:val="0563C1" w:themeColor="hyperlink"/>
          <w:u w:val="single"/>
          <w:shd w:val="clear" w:color="auto" w:fill="FFFFFF"/>
        </w:rPr>
      </w:pPr>
      <w:proofErr w:type="spellStart"/>
      <w:r w:rsidRPr="009039D8">
        <w:rPr>
          <w:color w:val="000000" w:themeColor="text1"/>
        </w:rPr>
        <w:t>Comrey</w:t>
      </w:r>
      <w:proofErr w:type="spellEnd"/>
      <w:r w:rsidRPr="009039D8">
        <w:rPr>
          <w:color w:val="000000" w:themeColor="text1"/>
        </w:rPr>
        <w:t xml:space="preserve">, A. L., &amp; Lee, H. B. (1992). </w:t>
      </w:r>
      <w:r w:rsidRPr="009039D8">
        <w:rPr>
          <w:i/>
          <w:color w:val="000000" w:themeColor="text1"/>
        </w:rPr>
        <w:t>A first course in factor analysis</w:t>
      </w:r>
      <w:r w:rsidRPr="009039D8">
        <w:rPr>
          <w:color w:val="000000" w:themeColor="text1"/>
        </w:rPr>
        <w:t>. Lawrence Erlbaum.</w:t>
      </w:r>
    </w:p>
    <w:p w14:paraId="29D0F3BF" w14:textId="77777777" w:rsidR="007173F0" w:rsidRPr="00EC4BE2" w:rsidRDefault="007173F0" w:rsidP="007173F0">
      <w:pPr>
        <w:autoSpaceDE w:val="0"/>
        <w:autoSpaceDN w:val="0"/>
        <w:adjustRightInd w:val="0"/>
        <w:spacing w:line="480" w:lineRule="auto"/>
        <w:ind w:left="567" w:hanging="567"/>
        <w:rPr>
          <w:color w:val="000000" w:themeColor="text1"/>
          <w:shd w:val="clear" w:color="auto" w:fill="FFFFFF"/>
        </w:rPr>
      </w:pPr>
      <w:r w:rsidRPr="00EC4BE2">
        <w:rPr>
          <w:color w:val="000000" w:themeColor="text1"/>
          <w:shd w:val="clear" w:color="auto" w:fill="FFFFFF"/>
        </w:rPr>
        <w:t>Cook-</w:t>
      </w:r>
      <w:proofErr w:type="spellStart"/>
      <w:r w:rsidRPr="00EC4BE2">
        <w:rPr>
          <w:color w:val="000000" w:themeColor="text1"/>
          <w:shd w:val="clear" w:color="auto" w:fill="FFFFFF"/>
        </w:rPr>
        <w:t>Cottone</w:t>
      </w:r>
      <w:proofErr w:type="spellEnd"/>
      <w:r w:rsidRPr="00EC4BE2">
        <w:rPr>
          <w:color w:val="000000" w:themeColor="text1"/>
          <w:shd w:val="clear" w:color="auto" w:fill="FFFFFF"/>
        </w:rPr>
        <w:t xml:space="preserve">, C. (2006). The attuned representational model for the primary prevention of eating disorders: An overview for school psychologists. </w:t>
      </w:r>
      <w:r w:rsidRPr="00EC4BE2">
        <w:rPr>
          <w:i/>
          <w:color w:val="000000" w:themeColor="text1"/>
          <w:shd w:val="clear" w:color="auto" w:fill="FFFFFF"/>
        </w:rPr>
        <w:t>Psychology in the Schools</w:t>
      </w:r>
      <w:r w:rsidRPr="00EC4BE2">
        <w:rPr>
          <w:color w:val="000000" w:themeColor="text1"/>
          <w:shd w:val="clear" w:color="auto" w:fill="FFFFFF"/>
        </w:rPr>
        <w:t xml:space="preserve">, </w:t>
      </w:r>
      <w:r w:rsidRPr="00EC4BE2">
        <w:rPr>
          <w:i/>
          <w:color w:val="000000" w:themeColor="text1"/>
          <w:shd w:val="clear" w:color="auto" w:fill="FFFFFF"/>
        </w:rPr>
        <w:t>43</w:t>
      </w:r>
      <w:r w:rsidRPr="00EC4BE2">
        <w:rPr>
          <w:color w:val="000000" w:themeColor="text1"/>
          <w:shd w:val="clear" w:color="auto" w:fill="FFFFFF"/>
        </w:rPr>
        <w:t xml:space="preserve">, 223-230. </w:t>
      </w:r>
      <w:hyperlink r:id="rId29" w:history="1">
        <w:r w:rsidRPr="00EC4BE2">
          <w:rPr>
            <w:rStyle w:val="Hyperlink"/>
            <w:shd w:val="clear" w:color="auto" w:fill="FFFFFF"/>
          </w:rPr>
          <w:t>https://doi.org/10.1002/pits.20139</w:t>
        </w:r>
      </w:hyperlink>
    </w:p>
    <w:p w14:paraId="50239DC2" w14:textId="77777777" w:rsidR="007173F0" w:rsidRPr="00EC4BE2" w:rsidRDefault="007173F0" w:rsidP="007173F0">
      <w:pPr>
        <w:autoSpaceDE w:val="0"/>
        <w:autoSpaceDN w:val="0"/>
        <w:adjustRightInd w:val="0"/>
        <w:spacing w:line="480" w:lineRule="auto"/>
        <w:ind w:left="567" w:hanging="567"/>
        <w:rPr>
          <w:color w:val="000000" w:themeColor="text1"/>
          <w:shd w:val="clear" w:color="auto" w:fill="FFFFFF"/>
        </w:rPr>
      </w:pPr>
      <w:r w:rsidRPr="00EC4BE2">
        <w:rPr>
          <w:color w:val="000000" w:themeColor="text1"/>
          <w:shd w:val="clear" w:color="auto" w:fill="FFFFFF"/>
        </w:rPr>
        <w:t>Cook-</w:t>
      </w:r>
      <w:proofErr w:type="spellStart"/>
      <w:r w:rsidRPr="00EC4BE2">
        <w:rPr>
          <w:color w:val="000000" w:themeColor="text1"/>
          <w:shd w:val="clear" w:color="auto" w:fill="FFFFFF"/>
        </w:rPr>
        <w:t>Cottone</w:t>
      </w:r>
      <w:proofErr w:type="spellEnd"/>
      <w:r w:rsidRPr="00EC4BE2">
        <w:rPr>
          <w:color w:val="000000" w:themeColor="text1"/>
          <w:shd w:val="clear" w:color="auto" w:fill="FFFFFF"/>
        </w:rPr>
        <w:t xml:space="preserve">, C. (2015a). </w:t>
      </w:r>
      <w:r w:rsidRPr="00EC4BE2">
        <w:rPr>
          <w:i/>
          <w:color w:val="000000" w:themeColor="text1"/>
          <w:shd w:val="clear" w:color="auto" w:fill="FFFFFF"/>
        </w:rPr>
        <w:t>Mindfulness and yoga for self-regulation: A primer for mental health professionals</w:t>
      </w:r>
      <w:r w:rsidRPr="00EC4BE2">
        <w:rPr>
          <w:color w:val="000000" w:themeColor="text1"/>
          <w:shd w:val="clear" w:color="auto" w:fill="FFFFFF"/>
        </w:rPr>
        <w:t xml:space="preserve">. Springer. </w:t>
      </w:r>
    </w:p>
    <w:p w14:paraId="0167FE3C" w14:textId="2947C0C3" w:rsidR="002B2229" w:rsidRPr="00EC4BE2" w:rsidRDefault="002B2229" w:rsidP="007173F0">
      <w:pPr>
        <w:autoSpaceDE w:val="0"/>
        <w:autoSpaceDN w:val="0"/>
        <w:adjustRightInd w:val="0"/>
        <w:spacing w:line="480" w:lineRule="auto"/>
        <w:ind w:left="567" w:hanging="567"/>
        <w:rPr>
          <w:rStyle w:val="Hyperlink"/>
          <w:shd w:val="clear" w:color="auto" w:fill="FFFFFF"/>
        </w:rPr>
      </w:pPr>
      <w:r w:rsidRPr="00EC4BE2">
        <w:rPr>
          <w:color w:val="000000" w:themeColor="text1"/>
          <w:shd w:val="clear" w:color="auto" w:fill="FFFFFF"/>
        </w:rPr>
        <w:t>Cook-</w:t>
      </w:r>
      <w:proofErr w:type="spellStart"/>
      <w:r w:rsidRPr="00EC4BE2">
        <w:rPr>
          <w:color w:val="000000" w:themeColor="text1"/>
          <w:shd w:val="clear" w:color="auto" w:fill="FFFFFF"/>
        </w:rPr>
        <w:t>Cottone</w:t>
      </w:r>
      <w:proofErr w:type="spellEnd"/>
      <w:r w:rsidRPr="00EC4BE2">
        <w:rPr>
          <w:color w:val="000000" w:themeColor="text1"/>
          <w:shd w:val="clear" w:color="auto" w:fill="FFFFFF"/>
        </w:rPr>
        <w:t xml:space="preserve">, C. (2015b). Incorporating positive body image into the treatment of eating disorders: A model for </w:t>
      </w:r>
      <w:proofErr w:type="spellStart"/>
      <w:r w:rsidRPr="00EC4BE2">
        <w:rPr>
          <w:color w:val="000000" w:themeColor="text1"/>
          <w:shd w:val="clear" w:color="auto" w:fill="FFFFFF"/>
        </w:rPr>
        <w:t>attunement</w:t>
      </w:r>
      <w:proofErr w:type="spellEnd"/>
      <w:r w:rsidRPr="00EC4BE2">
        <w:rPr>
          <w:color w:val="000000" w:themeColor="text1"/>
          <w:shd w:val="clear" w:color="auto" w:fill="FFFFFF"/>
        </w:rPr>
        <w:t xml:space="preserve"> and mindful self-care. </w:t>
      </w:r>
      <w:r w:rsidRPr="00EC4BE2">
        <w:rPr>
          <w:i/>
          <w:color w:val="000000" w:themeColor="text1"/>
          <w:shd w:val="clear" w:color="auto" w:fill="FFFFFF"/>
        </w:rPr>
        <w:t>Body Image</w:t>
      </w:r>
      <w:r w:rsidRPr="00EC4BE2">
        <w:rPr>
          <w:color w:val="000000" w:themeColor="text1"/>
          <w:shd w:val="clear" w:color="auto" w:fill="FFFFFF"/>
        </w:rPr>
        <w:t xml:space="preserve">, </w:t>
      </w:r>
      <w:r w:rsidRPr="00EC4BE2">
        <w:rPr>
          <w:i/>
          <w:color w:val="000000" w:themeColor="text1"/>
          <w:shd w:val="clear" w:color="auto" w:fill="FFFFFF"/>
        </w:rPr>
        <w:t>14</w:t>
      </w:r>
      <w:r w:rsidRPr="00EC4BE2">
        <w:rPr>
          <w:color w:val="000000" w:themeColor="text1"/>
          <w:shd w:val="clear" w:color="auto" w:fill="FFFFFF"/>
        </w:rPr>
        <w:t xml:space="preserve">, 158-167. </w:t>
      </w:r>
      <w:hyperlink r:id="rId30" w:history="1">
        <w:r w:rsidRPr="00EC4BE2">
          <w:rPr>
            <w:rStyle w:val="Hyperlink"/>
            <w:shd w:val="clear" w:color="auto" w:fill="FFFFFF"/>
          </w:rPr>
          <w:t>https://doi.org/10.1016/j.bodyim.2015.03.004</w:t>
        </w:r>
      </w:hyperlink>
    </w:p>
    <w:p w14:paraId="67FCE81C" w14:textId="0D6E3F68" w:rsidR="00473654" w:rsidRDefault="00473654" w:rsidP="00F6108D">
      <w:pPr>
        <w:autoSpaceDE w:val="0"/>
        <w:autoSpaceDN w:val="0"/>
        <w:adjustRightInd w:val="0"/>
        <w:spacing w:line="480" w:lineRule="auto"/>
        <w:ind w:left="567" w:hanging="567"/>
        <w:rPr>
          <w:color w:val="000000" w:themeColor="text1"/>
        </w:rPr>
      </w:pPr>
      <w:r w:rsidRPr="00EC4BE2">
        <w:rPr>
          <w:color w:val="000000" w:themeColor="text1"/>
          <w:shd w:val="clear" w:color="auto" w:fill="FFFFFF"/>
        </w:rPr>
        <w:t>Cook-</w:t>
      </w:r>
      <w:proofErr w:type="spellStart"/>
      <w:r w:rsidRPr="00EC4BE2">
        <w:rPr>
          <w:color w:val="000000" w:themeColor="text1"/>
          <w:shd w:val="clear" w:color="auto" w:fill="FFFFFF"/>
        </w:rPr>
        <w:t>Cottone</w:t>
      </w:r>
      <w:proofErr w:type="spellEnd"/>
      <w:r w:rsidRPr="00EC4BE2">
        <w:rPr>
          <w:color w:val="000000" w:themeColor="text1"/>
          <w:shd w:val="clear" w:color="auto" w:fill="FFFFFF"/>
        </w:rPr>
        <w:t xml:space="preserve">, C. (2018). Mindful self-care and positive body image: Mindfulness, yoga, and actionable tools for positive embodiment. In E. A. Daniels, M. </w:t>
      </w:r>
      <w:r w:rsidR="00F6108D" w:rsidRPr="00EC4BE2">
        <w:rPr>
          <w:color w:val="000000" w:themeColor="text1"/>
          <w:shd w:val="clear" w:color="auto" w:fill="FFFFFF"/>
        </w:rPr>
        <w:t xml:space="preserve">M. Gillen, &amp; C. H. Markey (Eds.), </w:t>
      </w:r>
      <w:r w:rsidRPr="00EC4BE2">
        <w:rPr>
          <w:i/>
          <w:color w:val="000000" w:themeColor="text1"/>
        </w:rPr>
        <w:t>Body positive: Understanding and improving body image in science and practice</w:t>
      </w:r>
      <w:r w:rsidR="00F6108D" w:rsidRPr="00EC4BE2">
        <w:rPr>
          <w:i/>
          <w:color w:val="000000" w:themeColor="text1"/>
        </w:rPr>
        <w:t xml:space="preserve"> </w:t>
      </w:r>
      <w:r w:rsidR="00F6108D" w:rsidRPr="00EC4BE2">
        <w:rPr>
          <w:color w:val="000000" w:themeColor="text1"/>
        </w:rPr>
        <w:t>(pp. 135-152)</w:t>
      </w:r>
      <w:r w:rsidRPr="00EC4BE2">
        <w:rPr>
          <w:color w:val="000000" w:themeColor="text1"/>
        </w:rPr>
        <w:t>. Cambridge University Press.</w:t>
      </w:r>
    </w:p>
    <w:p w14:paraId="679D17A9" w14:textId="77777777" w:rsidR="007436FB" w:rsidRDefault="000F5355" w:rsidP="007436FB">
      <w:pPr>
        <w:autoSpaceDE w:val="0"/>
        <w:autoSpaceDN w:val="0"/>
        <w:adjustRightInd w:val="0"/>
        <w:spacing w:line="480" w:lineRule="auto"/>
        <w:ind w:left="567" w:hanging="567"/>
        <w:rPr>
          <w:color w:val="000000" w:themeColor="text1"/>
        </w:rPr>
      </w:pPr>
      <w:r>
        <w:rPr>
          <w:color w:val="000000" w:themeColor="text1"/>
        </w:rPr>
        <w:lastRenderedPageBreak/>
        <w:t xml:space="preserve">Cooley, C. H. (1902). </w:t>
      </w:r>
      <w:r>
        <w:rPr>
          <w:i/>
          <w:color w:val="000000" w:themeColor="text1"/>
        </w:rPr>
        <w:t>Human nature and social order</w:t>
      </w:r>
      <w:r>
        <w:rPr>
          <w:color w:val="000000" w:themeColor="text1"/>
        </w:rPr>
        <w:t xml:space="preserve">. Scribner. </w:t>
      </w:r>
    </w:p>
    <w:p w14:paraId="7E3F08EA" w14:textId="30CD9404" w:rsidR="007436FB" w:rsidRDefault="007436FB" w:rsidP="007436FB">
      <w:pPr>
        <w:autoSpaceDE w:val="0"/>
        <w:autoSpaceDN w:val="0"/>
        <w:adjustRightInd w:val="0"/>
        <w:spacing w:line="480" w:lineRule="auto"/>
        <w:ind w:left="567" w:hanging="567"/>
        <w:rPr>
          <w:color w:val="000000" w:themeColor="text1"/>
        </w:rPr>
      </w:pPr>
      <w:r w:rsidRPr="007436FB">
        <w:rPr>
          <w:color w:val="000000" w:themeColor="text1"/>
          <w:shd w:val="clear" w:color="auto" w:fill="FFFFFF"/>
        </w:rPr>
        <w:t xml:space="preserve">Cronbach, L. J., &amp; </w:t>
      </w:r>
      <w:proofErr w:type="spellStart"/>
      <w:r w:rsidRPr="007436FB">
        <w:rPr>
          <w:color w:val="000000" w:themeColor="text1"/>
          <w:shd w:val="clear" w:color="auto" w:fill="FFFFFF"/>
        </w:rPr>
        <w:t>Meehl</w:t>
      </w:r>
      <w:proofErr w:type="spellEnd"/>
      <w:r w:rsidRPr="007436FB">
        <w:rPr>
          <w:color w:val="000000" w:themeColor="text1"/>
          <w:shd w:val="clear" w:color="auto" w:fill="FFFFFF"/>
        </w:rPr>
        <w:t>, P. E. (1955). Construct validity in psychological tests.</w:t>
      </w:r>
      <w:r w:rsidRPr="007436FB">
        <w:rPr>
          <w:rStyle w:val="apple-converted-space"/>
          <w:color w:val="000000" w:themeColor="text1"/>
          <w:shd w:val="clear" w:color="auto" w:fill="FFFFFF"/>
        </w:rPr>
        <w:t> </w:t>
      </w:r>
      <w:r w:rsidRPr="007436FB">
        <w:rPr>
          <w:rStyle w:val="Emphasis"/>
          <w:color w:val="000000" w:themeColor="text1"/>
        </w:rPr>
        <w:t>Psychological Bulletin</w:t>
      </w:r>
      <w:r w:rsidRPr="007436FB">
        <w:rPr>
          <w:rStyle w:val="Emphasis"/>
          <w:i w:val="0"/>
          <w:color w:val="000000" w:themeColor="text1"/>
        </w:rPr>
        <w:t>,</w:t>
      </w:r>
      <w:r w:rsidRPr="007436FB">
        <w:rPr>
          <w:rStyle w:val="Emphasis"/>
          <w:color w:val="000000" w:themeColor="text1"/>
        </w:rPr>
        <w:t xml:space="preserve"> 52</w:t>
      </w:r>
      <w:r w:rsidRPr="007436FB">
        <w:rPr>
          <w:color w:val="000000" w:themeColor="text1"/>
          <w:shd w:val="clear" w:color="auto" w:fill="FFFFFF"/>
        </w:rPr>
        <w:t>(4), 281</w:t>
      </w:r>
      <w:r>
        <w:rPr>
          <w:color w:val="000000" w:themeColor="text1"/>
          <w:shd w:val="clear" w:color="auto" w:fill="FFFFFF"/>
        </w:rPr>
        <w:t>-</w:t>
      </w:r>
      <w:r w:rsidRPr="007436FB">
        <w:rPr>
          <w:color w:val="000000" w:themeColor="text1"/>
          <w:shd w:val="clear" w:color="auto" w:fill="FFFFFF"/>
        </w:rPr>
        <w:t>302.</w:t>
      </w:r>
      <w:r w:rsidRPr="007436FB">
        <w:rPr>
          <w:rStyle w:val="apple-converted-space"/>
          <w:color w:val="000000" w:themeColor="text1"/>
          <w:shd w:val="clear" w:color="auto" w:fill="FFFFFF"/>
        </w:rPr>
        <w:t> </w:t>
      </w:r>
      <w:hyperlink r:id="rId31" w:history="1">
        <w:r w:rsidRPr="00A20DA9">
          <w:rPr>
            <w:rStyle w:val="Hyperlink"/>
          </w:rPr>
          <w:t>https://doi.org/10.1037/h0040957</w:t>
        </w:r>
      </w:hyperlink>
    </w:p>
    <w:p w14:paraId="3633CC7A" w14:textId="23C2ABA1" w:rsidR="00A9198F" w:rsidRPr="00A9198F" w:rsidRDefault="00A9198F" w:rsidP="007436FB">
      <w:pPr>
        <w:autoSpaceDE w:val="0"/>
        <w:autoSpaceDN w:val="0"/>
        <w:adjustRightInd w:val="0"/>
        <w:spacing w:line="480" w:lineRule="auto"/>
        <w:ind w:left="567" w:hanging="567"/>
        <w:rPr>
          <w:color w:val="000000" w:themeColor="text1"/>
        </w:rPr>
      </w:pPr>
      <w:r>
        <w:rPr>
          <w:color w:val="000000" w:themeColor="text1"/>
        </w:rPr>
        <w:t xml:space="preserve">Curran, P. J., West, S. G., &amp; Finch, J. F. (1996). The robustness of test statistics to nonnormality and specification error in confirmatory factor analysis. </w:t>
      </w:r>
      <w:r>
        <w:rPr>
          <w:i/>
          <w:color w:val="000000" w:themeColor="text1"/>
        </w:rPr>
        <w:t>Psychological Methods</w:t>
      </w:r>
      <w:r>
        <w:rPr>
          <w:color w:val="000000" w:themeColor="text1"/>
        </w:rPr>
        <w:t xml:space="preserve">, </w:t>
      </w:r>
      <w:r>
        <w:rPr>
          <w:i/>
          <w:color w:val="000000" w:themeColor="text1"/>
        </w:rPr>
        <w:t>1</w:t>
      </w:r>
      <w:r>
        <w:rPr>
          <w:color w:val="000000" w:themeColor="text1"/>
        </w:rPr>
        <w:t xml:space="preserve">(1), 16-29. </w:t>
      </w:r>
      <w:hyperlink r:id="rId32" w:history="1">
        <w:r w:rsidRPr="0042780B">
          <w:rPr>
            <w:rStyle w:val="Hyperlink"/>
          </w:rPr>
          <w:t>https://doi.org/10.1037/1082-989X.1.1.16</w:t>
        </w:r>
      </w:hyperlink>
    </w:p>
    <w:p w14:paraId="0D9106B6" w14:textId="77777777" w:rsidR="007173F0" w:rsidRPr="00EC4BE2" w:rsidRDefault="007173F0" w:rsidP="007173F0">
      <w:pPr>
        <w:spacing w:line="480" w:lineRule="auto"/>
        <w:ind w:left="567" w:hanging="567"/>
        <w:rPr>
          <w:color w:val="000000" w:themeColor="text1"/>
        </w:rPr>
      </w:pPr>
      <w:r w:rsidRPr="00EC4BE2">
        <w:rPr>
          <w:color w:val="000000" w:themeColor="text1"/>
        </w:rPr>
        <w:t xml:space="preserve">Daniels, E. A., Gillen, M. M., &amp; Markey, C. H. (Eds.) (2018). </w:t>
      </w:r>
      <w:r w:rsidRPr="00EC4BE2">
        <w:rPr>
          <w:i/>
          <w:color w:val="000000" w:themeColor="text1"/>
        </w:rPr>
        <w:t>Body positive: Understanding and improving body image in science and practice</w:t>
      </w:r>
      <w:r w:rsidRPr="00EC4BE2">
        <w:rPr>
          <w:color w:val="000000" w:themeColor="text1"/>
        </w:rPr>
        <w:t>. Cambridge University Press.</w:t>
      </w:r>
    </w:p>
    <w:p w14:paraId="0FBB2F77" w14:textId="401AE40D" w:rsidR="007173F0" w:rsidRDefault="007173F0" w:rsidP="007173F0">
      <w:pPr>
        <w:tabs>
          <w:tab w:val="left" w:pos="426"/>
        </w:tabs>
        <w:spacing w:line="480" w:lineRule="auto"/>
        <w:ind w:left="567" w:hanging="567"/>
        <w:rPr>
          <w:rStyle w:val="Hyperlink"/>
          <w:shd w:val="clear" w:color="auto" w:fill="FCFCFC"/>
        </w:rPr>
      </w:pPr>
      <w:r w:rsidRPr="00EC4BE2">
        <w:rPr>
          <w:color w:val="000000" w:themeColor="text1"/>
          <w:shd w:val="clear" w:color="auto" w:fill="FCFCFC"/>
        </w:rPr>
        <w:t>Davis, L. L., Fowler, S. A., Best, L. A.</w:t>
      </w:r>
      <w:r w:rsidRPr="00EC4BE2">
        <w:rPr>
          <w:rStyle w:val="apple-converted-space"/>
          <w:color w:val="000000" w:themeColor="text1"/>
          <w:shd w:val="clear" w:color="auto" w:fill="FCFCFC"/>
        </w:rPr>
        <w:t>, &amp; Both, L. E. (2020). </w:t>
      </w:r>
      <w:r w:rsidRPr="00EC4BE2">
        <w:rPr>
          <w:color w:val="000000" w:themeColor="text1"/>
          <w:shd w:val="clear" w:color="auto" w:fill="FCFCFC"/>
        </w:rPr>
        <w:t>The role of body image in the prediction of life satisfaction and flourishing in men and women.</w:t>
      </w:r>
      <w:r w:rsidRPr="00EC4BE2">
        <w:rPr>
          <w:rStyle w:val="apple-converted-space"/>
          <w:color w:val="000000" w:themeColor="text1"/>
          <w:shd w:val="clear" w:color="auto" w:fill="FCFCFC"/>
        </w:rPr>
        <w:t> </w:t>
      </w:r>
      <w:r w:rsidRPr="00EC4BE2">
        <w:rPr>
          <w:i/>
          <w:iCs/>
          <w:color w:val="000000" w:themeColor="text1"/>
        </w:rPr>
        <w:t>Journal of Happiness Studies</w:t>
      </w:r>
      <w:r w:rsidRPr="00EC4BE2">
        <w:rPr>
          <w:iCs/>
          <w:color w:val="000000" w:themeColor="text1"/>
        </w:rPr>
        <w:t xml:space="preserve">, </w:t>
      </w:r>
      <w:r w:rsidRPr="00EC4BE2">
        <w:rPr>
          <w:i/>
          <w:iCs/>
          <w:color w:val="000000" w:themeColor="text1"/>
        </w:rPr>
        <w:t>21</w:t>
      </w:r>
      <w:r w:rsidRPr="00EC4BE2">
        <w:rPr>
          <w:rStyle w:val="apple-converted-space"/>
          <w:color w:val="000000" w:themeColor="text1"/>
          <w:shd w:val="clear" w:color="auto" w:fill="FCFCFC"/>
        </w:rPr>
        <w:t>,</w:t>
      </w:r>
      <w:r w:rsidRPr="00EC4BE2">
        <w:rPr>
          <w:rStyle w:val="apple-converted-space"/>
          <w:b/>
          <w:bCs/>
          <w:color w:val="000000" w:themeColor="text1"/>
        </w:rPr>
        <w:t> </w:t>
      </w:r>
      <w:r w:rsidRPr="00EC4BE2">
        <w:rPr>
          <w:color w:val="000000" w:themeColor="text1"/>
          <w:shd w:val="clear" w:color="auto" w:fill="FCFCFC"/>
        </w:rPr>
        <w:t xml:space="preserve">505-524. </w:t>
      </w:r>
      <w:hyperlink r:id="rId33" w:history="1">
        <w:r w:rsidRPr="00EC4BE2">
          <w:rPr>
            <w:rStyle w:val="Hyperlink"/>
          </w:rPr>
          <w:t>https://doi.org/</w:t>
        </w:r>
        <w:r w:rsidRPr="00EC4BE2">
          <w:rPr>
            <w:rStyle w:val="Hyperlink"/>
            <w:shd w:val="clear" w:color="auto" w:fill="FCFCFC"/>
          </w:rPr>
          <w:t>10.1007/s10902-019-00093-y</w:t>
        </w:r>
      </w:hyperlink>
    </w:p>
    <w:p w14:paraId="62AB9000" w14:textId="0FAFC692" w:rsidR="005737A7" w:rsidRPr="005737A7" w:rsidRDefault="005737A7" w:rsidP="007173F0">
      <w:pPr>
        <w:tabs>
          <w:tab w:val="left" w:pos="426"/>
        </w:tabs>
        <w:spacing w:line="480" w:lineRule="auto"/>
        <w:ind w:left="567" w:hanging="567"/>
        <w:rPr>
          <w:rStyle w:val="Hyperlink"/>
          <w:shd w:val="clear" w:color="auto" w:fill="FCFCFC"/>
        </w:rPr>
      </w:pPr>
      <w:proofErr w:type="spellStart"/>
      <w:r w:rsidRPr="00EC4BE2">
        <w:rPr>
          <w:color w:val="000000" w:themeColor="text1"/>
          <w:shd w:val="clear" w:color="auto" w:fill="FCFCFC"/>
        </w:rPr>
        <w:t>D</w:t>
      </w:r>
      <w:r>
        <w:rPr>
          <w:color w:val="000000" w:themeColor="text1"/>
          <w:shd w:val="clear" w:color="auto" w:fill="FCFCFC"/>
        </w:rPr>
        <w:t>eVellis</w:t>
      </w:r>
      <w:proofErr w:type="spellEnd"/>
      <w:r>
        <w:rPr>
          <w:color w:val="000000" w:themeColor="text1"/>
          <w:shd w:val="clear" w:color="auto" w:fill="FCFCFC"/>
        </w:rPr>
        <w:t xml:space="preserve">, R. F. (2016). </w:t>
      </w:r>
      <w:r>
        <w:rPr>
          <w:i/>
          <w:color w:val="000000" w:themeColor="text1"/>
          <w:shd w:val="clear" w:color="auto" w:fill="FCFCFC"/>
        </w:rPr>
        <w:t>Scale development: Theory and applications</w:t>
      </w:r>
      <w:r>
        <w:rPr>
          <w:color w:val="000000" w:themeColor="text1"/>
          <w:shd w:val="clear" w:color="auto" w:fill="FCFCFC"/>
        </w:rPr>
        <w:t xml:space="preserve">. Sage. </w:t>
      </w:r>
    </w:p>
    <w:p w14:paraId="23BACA64" w14:textId="44AE9E03" w:rsidR="00A9198F" w:rsidRDefault="00A9198F" w:rsidP="00A9198F">
      <w:pPr>
        <w:tabs>
          <w:tab w:val="left" w:pos="426"/>
        </w:tabs>
        <w:spacing w:line="480" w:lineRule="auto"/>
        <w:ind w:left="567" w:hanging="567"/>
        <w:rPr>
          <w:rStyle w:val="Hyperlink"/>
        </w:rPr>
      </w:pPr>
      <w:r w:rsidRPr="004E634F">
        <w:rPr>
          <w:color w:val="000000" w:themeColor="text1"/>
          <w:lang w:val="en-US"/>
        </w:rPr>
        <w:t xml:space="preserve">Dunn, T. J., Baguley, T., &amp; </w:t>
      </w:r>
      <w:proofErr w:type="spellStart"/>
      <w:r w:rsidRPr="004E634F">
        <w:rPr>
          <w:color w:val="000000" w:themeColor="text1"/>
          <w:lang w:val="en-US"/>
        </w:rPr>
        <w:t>Brunsden</w:t>
      </w:r>
      <w:proofErr w:type="spellEnd"/>
      <w:r w:rsidRPr="004E634F">
        <w:rPr>
          <w:color w:val="000000" w:themeColor="text1"/>
          <w:lang w:val="en-US"/>
        </w:rPr>
        <w:t xml:space="preserve">, V. (2014). From alpha to omega: A practical solution to the pervasive problem of internal consistency estimation. </w:t>
      </w:r>
      <w:r w:rsidRPr="00385C17">
        <w:rPr>
          <w:i/>
          <w:color w:val="000000" w:themeColor="text1"/>
          <w:lang w:val="en-US"/>
        </w:rPr>
        <w:t xml:space="preserve">British </w:t>
      </w:r>
      <w:r>
        <w:rPr>
          <w:i/>
          <w:color w:val="000000" w:themeColor="text1"/>
          <w:lang w:val="en-US"/>
        </w:rPr>
        <w:t>J</w:t>
      </w:r>
      <w:r w:rsidRPr="00385C17">
        <w:rPr>
          <w:i/>
          <w:color w:val="000000" w:themeColor="text1"/>
          <w:lang w:val="en-US"/>
        </w:rPr>
        <w:t xml:space="preserve">ournal of </w:t>
      </w:r>
      <w:r>
        <w:rPr>
          <w:i/>
          <w:color w:val="000000" w:themeColor="text1"/>
          <w:lang w:val="en-US"/>
        </w:rPr>
        <w:t>P</w:t>
      </w:r>
      <w:r w:rsidRPr="00385C17">
        <w:rPr>
          <w:i/>
          <w:color w:val="000000" w:themeColor="text1"/>
          <w:lang w:val="en-US"/>
        </w:rPr>
        <w:t>sychology</w:t>
      </w:r>
      <w:r w:rsidRPr="004E634F">
        <w:rPr>
          <w:color w:val="000000" w:themeColor="text1"/>
          <w:lang w:val="en-US"/>
        </w:rPr>
        <w:t xml:space="preserve">, </w:t>
      </w:r>
      <w:r w:rsidRPr="00385C17">
        <w:rPr>
          <w:i/>
          <w:color w:val="000000" w:themeColor="text1"/>
          <w:lang w:val="en-US"/>
        </w:rPr>
        <w:t>105</w:t>
      </w:r>
      <w:r>
        <w:rPr>
          <w:color w:val="000000" w:themeColor="text1"/>
          <w:lang w:val="en-US"/>
        </w:rPr>
        <w:t>(3)</w:t>
      </w:r>
      <w:r w:rsidRPr="004E634F">
        <w:rPr>
          <w:color w:val="000000" w:themeColor="text1"/>
          <w:lang w:val="en-US"/>
        </w:rPr>
        <w:t>, 399-412.</w:t>
      </w:r>
      <w:r w:rsidRPr="004E634F">
        <w:rPr>
          <w:color w:val="000000" w:themeColor="text1"/>
          <w:rtl/>
          <w:lang w:val="en-US"/>
        </w:rPr>
        <w:t>‏</w:t>
      </w:r>
      <w:r w:rsidRPr="001E3E1B">
        <w:rPr>
          <w:rFonts w:ascii="Arial" w:hAnsi="Arial" w:cs="Arial"/>
          <w:color w:val="000000"/>
          <w:sz w:val="17"/>
          <w:szCs w:val="17"/>
          <w:shd w:val="clear" w:color="auto" w:fill="FFFFFF"/>
        </w:rPr>
        <w:t xml:space="preserve"> </w:t>
      </w:r>
      <w:hyperlink r:id="rId34" w:history="1">
        <w:r w:rsidRPr="0042780B">
          <w:rPr>
            <w:rStyle w:val="Hyperlink"/>
          </w:rPr>
          <w:t>https://doi.org/10.1111/bjop.12046</w:t>
        </w:r>
      </w:hyperlink>
    </w:p>
    <w:p w14:paraId="79F0B506" w14:textId="74EB521F" w:rsidR="00605F78" w:rsidRDefault="00605F78" w:rsidP="00A9198F">
      <w:pPr>
        <w:tabs>
          <w:tab w:val="left" w:pos="426"/>
        </w:tabs>
        <w:spacing w:line="480" w:lineRule="auto"/>
        <w:ind w:left="567" w:hanging="567"/>
        <w:rPr>
          <w:rStyle w:val="Hyperlink"/>
          <w:lang w:val="en-US"/>
        </w:rPr>
      </w:pPr>
      <w:proofErr w:type="spellStart"/>
      <w:r w:rsidRPr="004E634F">
        <w:rPr>
          <w:color w:val="000000" w:themeColor="text1"/>
          <w:lang w:val="en-US"/>
        </w:rPr>
        <w:t>Du</w:t>
      </w:r>
      <w:r>
        <w:rPr>
          <w:color w:val="000000" w:themeColor="text1"/>
          <w:lang w:val="en-US"/>
        </w:rPr>
        <w:t>rso</w:t>
      </w:r>
      <w:proofErr w:type="spellEnd"/>
      <w:r>
        <w:rPr>
          <w:color w:val="000000" w:themeColor="text1"/>
          <w:lang w:val="en-US"/>
        </w:rPr>
        <w:t xml:space="preserve">, L. E., &amp; </w:t>
      </w:r>
      <w:proofErr w:type="spellStart"/>
      <w:r>
        <w:rPr>
          <w:color w:val="000000" w:themeColor="text1"/>
          <w:lang w:val="en-US"/>
        </w:rPr>
        <w:t>Latner</w:t>
      </w:r>
      <w:proofErr w:type="spellEnd"/>
      <w:r>
        <w:rPr>
          <w:color w:val="000000" w:themeColor="text1"/>
          <w:lang w:val="en-US"/>
        </w:rPr>
        <w:t xml:space="preserve">, J. D. (2008). Understanding self-directed stigma: Development of the Weight Bias Internalization Scale. </w:t>
      </w:r>
      <w:r>
        <w:rPr>
          <w:i/>
          <w:color w:val="000000" w:themeColor="text1"/>
          <w:lang w:val="en-US"/>
        </w:rPr>
        <w:t>Obesity</w:t>
      </w:r>
      <w:r>
        <w:rPr>
          <w:color w:val="000000" w:themeColor="text1"/>
          <w:lang w:val="en-US"/>
        </w:rPr>
        <w:t xml:space="preserve">, </w:t>
      </w:r>
      <w:r>
        <w:rPr>
          <w:i/>
          <w:color w:val="000000" w:themeColor="text1"/>
          <w:lang w:val="en-US"/>
        </w:rPr>
        <w:t>16</w:t>
      </w:r>
      <w:r>
        <w:rPr>
          <w:color w:val="000000" w:themeColor="text1"/>
          <w:lang w:val="en-US"/>
        </w:rPr>
        <w:t xml:space="preserve">(2), S80-S86. </w:t>
      </w:r>
      <w:hyperlink r:id="rId35" w:history="1">
        <w:r w:rsidRPr="00BD3B6F">
          <w:rPr>
            <w:rStyle w:val="Hyperlink"/>
            <w:lang w:val="en-US"/>
          </w:rPr>
          <w:t>https://doi.org/10.1038/oby.2008.448</w:t>
        </w:r>
      </w:hyperlink>
    </w:p>
    <w:p w14:paraId="02BA7430" w14:textId="586D2E7B" w:rsidR="00582DB7" w:rsidRDefault="00582DB7" w:rsidP="00A9198F">
      <w:pPr>
        <w:tabs>
          <w:tab w:val="left" w:pos="426"/>
        </w:tabs>
        <w:spacing w:line="480" w:lineRule="auto"/>
        <w:ind w:left="567" w:hanging="567"/>
        <w:rPr>
          <w:color w:val="000000" w:themeColor="text1"/>
          <w:lang w:val="en-US"/>
        </w:rPr>
      </w:pPr>
      <w:r>
        <w:rPr>
          <w:color w:val="000000" w:themeColor="text1"/>
          <w:lang w:val="en-US"/>
        </w:rPr>
        <w:t xml:space="preserve">Edwards, J. R., &amp; </w:t>
      </w:r>
      <w:proofErr w:type="spellStart"/>
      <w:r>
        <w:rPr>
          <w:color w:val="000000" w:themeColor="text1"/>
          <w:lang w:val="en-US"/>
        </w:rPr>
        <w:t>Bagozzi</w:t>
      </w:r>
      <w:proofErr w:type="spellEnd"/>
      <w:r>
        <w:rPr>
          <w:color w:val="000000" w:themeColor="text1"/>
          <w:lang w:val="en-US"/>
        </w:rPr>
        <w:t xml:space="preserve">, R. P. (2000). On the nature and direction of relationships between constructs and measures. </w:t>
      </w:r>
      <w:r>
        <w:rPr>
          <w:i/>
          <w:color w:val="000000" w:themeColor="text1"/>
          <w:lang w:val="en-US"/>
        </w:rPr>
        <w:t>Psychological Methods</w:t>
      </w:r>
      <w:r>
        <w:rPr>
          <w:color w:val="000000" w:themeColor="text1"/>
          <w:lang w:val="en-US"/>
        </w:rPr>
        <w:t xml:space="preserve">, </w:t>
      </w:r>
      <w:r>
        <w:rPr>
          <w:i/>
          <w:color w:val="000000" w:themeColor="text1"/>
          <w:lang w:val="en-US"/>
        </w:rPr>
        <w:t>5</w:t>
      </w:r>
      <w:r>
        <w:rPr>
          <w:color w:val="000000" w:themeColor="text1"/>
          <w:lang w:val="en-US"/>
        </w:rPr>
        <w:t xml:space="preserve">(2), 155-174. </w:t>
      </w:r>
      <w:hyperlink r:id="rId36" w:history="1">
        <w:r w:rsidRPr="00A20DA9">
          <w:rPr>
            <w:rStyle w:val="Hyperlink"/>
            <w:lang w:val="en-US"/>
          </w:rPr>
          <w:t>https://doi.org/10.1037/1082-989X.5.2.155</w:t>
        </w:r>
      </w:hyperlink>
    </w:p>
    <w:p w14:paraId="6A8E82C5" w14:textId="207DB573" w:rsidR="00A9198F" w:rsidRDefault="00A9198F" w:rsidP="00A9198F">
      <w:pPr>
        <w:tabs>
          <w:tab w:val="left" w:pos="426"/>
        </w:tabs>
        <w:spacing w:line="480" w:lineRule="auto"/>
        <w:ind w:left="567" w:hanging="567"/>
        <w:rPr>
          <w:rStyle w:val="Hyperlink"/>
        </w:rPr>
      </w:pPr>
      <w:proofErr w:type="spellStart"/>
      <w:r w:rsidRPr="009C70FD">
        <w:rPr>
          <w:color w:val="000000" w:themeColor="text1"/>
          <w:shd w:val="clear" w:color="auto" w:fill="FCFCFC"/>
        </w:rPr>
        <w:t>Fabrigar</w:t>
      </w:r>
      <w:proofErr w:type="spellEnd"/>
      <w:r w:rsidRPr="009C70FD">
        <w:rPr>
          <w:color w:val="000000" w:themeColor="text1"/>
          <w:shd w:val="clear" w:color="auto" w:fill="FCFCFC"/>
        </w:rPr>
        <w:t>, L. R., Wegener, D. T., MacCallum, R. C., &amp; Strahan, E. J. (1999). Evaluating the use of exploratory factor analysis in psychological research.</w:t>
      </w:r>
      <w:r w:rsidRPr="009C70FD">
        <w:rPr>
          <w:rStyle w:val="apple-converted-space"/>
          <w:color w:val="000000" w:themeColor="text1"/>
          <w:shd w:val="clear" w:color="auto" w:fill="FCFCFC"/>
        </w:rPr>
        <w:t> </w:t>
      </w:r>
      <w:r w:rsidRPr="009C70FD">
        <w:rPr>
          <w:i/>
          <w:iCs/>
          <w:color w:val="000000" w:themeColor="text1"/>
        </w:rPr>
        <w:t>Psychological Methods</w:t>
      </w:r>
      <w:r w:rsidRPr="009C70FD">
        <w:rPr>
          <w:iCs/>
          <w:color w:val="000000" w:themeColor="text1"/>
        </w:rPr>
        <w:t>,</w:t>
      </w:r>
      <w:r w:rsidRPr="009C70FD">
        <w:rPr>
          <w:i/>
          <w:iCs/>
          <w:color w:val="000000" w:themeColor="text1"/>
        </w:rPr>
        <w:t xml:space="preserve"> 4</w:t>
      </w:r>
      <w:r>
        <w:rPr>
          <w:iCs/>
          <w:color w:val="000000" w:themeColor="text1"/>
        </w:rPr>
        <w:t>(3)</w:t>
      </w:r>
      <w:r w:rsidRPr="009C70FD">
        <w:rPr>
          <w:color w:val="000000" w:themeColor="text1"/>
          <w:shd w:val="clear" w:color="auto" w:fill="FCFCFC"/>
        </w:rPr>
        <w:t>, 272</w:t>
      </w:r>
      <w:r>
        <w:rPr>
          <w:color w:val="000000" w:themeColor="text1"/>
          <w:shd w:val="clear" w:color="auto" w:fill="FCFCFC"/>
        </w:rPr>
        <w:t>-</w:t>
      </w:r>
      <w:r w:rsidRPr="009C70FD">
        <w:rPr>
          <w:color w:val="000000" w:themeColor="text1"/>
          <w:shd w:val="clear" w:color="auto" w:fill="FCFCFC"/>
        </w:rPr>
        <w:t>299.</w:t>
      </w:r>
      <w:r w:rsidRPr="009C70FD">
        <w:rPr>
          <w:rStyle w:val="apple-converted-space"/>
          <w:color w:val="000000" w:themeColor="text1"/>
          <w:shd w:val="clear" w:color="auto" w:fill="FCFCFC"/>
        </w:rPr>
        <w:t> </w:t>
      </w:r>
      <w:hyperlink r:id="rId37" w:history="1">
        <w:r w:rsidRPr="0042780B">
          <w:rPr>
            <w:rStyle w:val="Hyperlink"/>
          </w:rPr>
          <w:t>https://doi.org/10.1037/1082-989X.4.3.272</w:t>
        </w:r>
      </w:hyperlink>
    </w:p>
    <w:p w14:paraId="2C314518" w14:textId="5ECC17C8" w:rsidR="00A9198F" w:rsidRDefault="00A9198F" w:rsidP="00A9198F">
      <w:pPr>
        <w:tabs>
          <w:tab w:val="left" w:pos="426"/>
        </w:tabs>
        <w:spacing w:line="480" w:lineRule="auto"/>
        <w:ind w:left="567" w:hanging="567"/>
        <w:rPr>
          <w:rStyle w:val="Hyperlink"/>
        </w:rPr>
      </w:pPr>
      <w:r>
        <w:rPr>
          <w:color w:val="000000" w:themeColor="text1"/>
        </w:rPr>
        <w:lastRenderedPageBreak/>
        <w:t xml:space="preserve">Finch, W. H. (2020). Using fit statistic differences to determine the optimal number of factors to retain in exploratory factor analysis. </w:t>
      </w:r>
      <w:r>
        <w:rPr>
          <w:i/>
          <w:color w:val="000000" w:themeColor="text1"/>
        </w:rPr>
        <w:t>Educational and Psychological Measurement</w:t>
      </w:r>
      <w:r>
        <w:rPr>
          <w:color w:val="000000" w:themeColor="text1"/>
        </w:rPr>
        <w:t xml:space="preserve">, </w:t>
      </w:r>
      <w:r>
        <w:rPr>
          <w:i/>
          <w:color w:val="000000" w:themeColor="text1"/>
        </w:rPr>
        <w:t>80</w:t>
      </w:r>
      <w:r>
        <w:rPr>
          <w:color w:val="000000" w:themeColor="text1"/>
        </w:rPr>
        <w:t xml:space="preserve">(2), 217-241. </w:t>
      </w:r>
      <w:hyperlink r:id="rId38" w:history="1">
        <w:r w:rsidRPr="0042780B">
          <w:rPr>
            <w:rStyle w:val="Hyperlink"/>
          </w:rPr>
          <w:t>https://doi.org/10.1177/0013164419865769</w:t>
        </w:r>
      </w:hyperlink>
    </w:p>
    <w:p w14:paraId="56B94206" w14:textId="2EB12EA4" w:rsidR="00111C67" w:rsidRPr="00A9198F" w:rsidRDefault="00111C67" w:rsidP="00111C67">
      <w:pPr>
        <w:tabs>
          <w:tab w:val="left" w:pos="426"/>
        </w:tabs>
        <w:spacing w:line="480" w:lineRule="auto"/>
        <w:ind w:left="567" w:hanging="567"/>
        <w:rPr>
          <w:rStyle w:val="Hyperlink"/>
          <w:color w:val="000000" w:themeColor="text1"/>
          <w:u w:val="none"/>
        </w:rPr>
      </w:pPr>
      <w:r w:rsidRPr="009039D8">
        <w:rPr>
          <w:color w:val="000000" w:themeColor="text1"/>
          <w:lang w:val="pt-BR"/>
        </w:rPr>
        <w:t xml:space="preserve">Fornell, C., &amp; Larcker, D. F. (1981). </w:t>
      </w:r>
      <w:r w:rsidRPr="009039D8">
        <w:rPr>
          <w:color w:val="000000" w:themeColor="text1"/>
        </w:rPr>
        <w:t xml:space="preserve">Evaluating structural equation models with unobservable variables and measurement error. </w:t>
      </w:r>
      <w:r w:rsidRPr="009039D8">
        <w:rPr>
          <w:i/>
          <w:color w:val="000000" w:themeColor="text1"/>
        </w:rPr>
        <w:t>Journal of Marketing Research</w:t>
      </w:r>
      <w:r w:rsidRPr="009039D8">
        <w:rPr>
          <w:color w:val="000000" w:themeColor="text1"/>
        </w:rPr>
        <w:t>,</w:t>
      </w:r>
      <w:r w:rsidRPr="009039D8">
        <w:rPr>
          <w:i/>
          <w:color w:val="000000" w:themeColor="text1"/>
        </w:rPr>
        <w:t xml:space="preserve"> 18</w:t>
      </w:r>
      <w:r>
        <w:rPr>
          <w:color w:val="000000" w:themeColor="text1"/>
        </w:rPr>
        <w:t>(1)</w:t>
      </w:r>
      <w:r w:rsidRPr="009039D8">
        <w:rPr>
          <w:color w:val="000000" w:themeColor="text1"/>
        </w:rPr>
        <w:t xml:space="preserve">, 39-50. </w:t>
      </w:r>
      <w:hyperlink r:id="rId39" w:history="1">
        <w:r w:rsidRPr="0042780B">
          <w:rPr>
            <w:rStyle w:val="Hyperlink"/>
          </w:rPr>
          <w:t>https://doi.org/10.2307/3151312</w:t>
        </w:r>
      </w:hyperlink>
    </w:p>
    <w:p w14:paraId="1B18A1D1" w14:textId="3952981A" w:rsidR="003E03FC" w:rsidRDefault="003E03FC" w:rsidP="007173F0">
      <w:pPr>
        <w:tabs>
          <w:tab w:val="left" w:pos="426"/>
        </w:tabs>
        <w:spacing w:line="480" w:lineRule="auto"/>
        <w:ind w:left="567" w:hanging="567"/>
        <w:rPr>
          <w:rStyle w:val="Hyperlink"/>
        </w:rPr>
      </w:pPr>
      <w:proofErr w:type="spellStart"/>
      <w:r w:rsidRPr="00EC4BE2">
        <w:rPr>
          <w:rStyle w:val="Hyperlink"/>
          <w:color w:val="000000" w:themeColor="text1"/>
          <w:u w:val="none"/>
        </w:rPr>
        <w:t>Frisén</w:t>
      </w:r>
      <w:proofErr w:type="spellEnd"/>
      <w:r w:rsidRPr="00EC4BE2">
        <w:rPr>
          <w:rStyle w:val="Hyperlink"/>
          <w:color w:val="000000" w:themeColor="text1"/>
          <w:u w:val="none"/>
        </w:rPr>
        <w:t xml:space="preserve">, A., &amp; </w:t>
      </w:r>
      <w:proofErr w:type="spellStart"/>
      <w:r w:rsidRPr="00EC4BE2">
        <w:rPr>
          <w:rStyle w:val="Hyperlink"/>
          <w:color w:val="000000" w:themeColor="text1"/>
          <w:u w:val="none"/>
        </w:rPr>
        <w:t>Holmqvist</w:t>
      </w:r>
      <w:proofErr w:type="spellEnd"/>
      <w:r w:rsidRPr="00EC4BE2">
        <w:rPr>
          <w:rStyle w:val="Hyperlink"/>
          <w:color w:val="000000" w:themeColor="text1"/>
          <w:u w:val="none"/>
        </w:rPr>
        <w:t xml:space="preserve">, K. (2010). What characterizes early adolescents with a positive body image? A qualitative investigation of Swedish girls and boys. </w:t>
      </w:r>
      <w:r w:rsidRPr="00EC4BE2">
        <w:rPr>
          <w:rStyle w:val="Hyperlink"/>
          <w:i/>
          <w:color w:val="000000" w:themeColor="text1"/>
          <w:u w:val="none"/>
        </w:rPr>
        <w:t>Body Image</w:t>
      </w:r>
      <w:r w:rsidRPr="00EC4BE2">
        <w:rPr>
          <w:rStyle w:val="Hyperlink"/>
          <w:color w:val="000000" w:themeColor="text1"/>
          <w:u w:val="none"/>
        </w:rPr>
        <w:t xml:space="preserve">, </w:t>
      </w:r>
      <w:r w:rsidRPr="00EC4BE2">
        <w:rPr>
          <w:rStyle w:val="Hyperlink"/>
          <w:i/>
          <w:color w:val="000000" w:themeColor="text1"/>
          <w:u w:val="none"/>
        </w:rPr>
        <w:t>7</w:t>
      </w:r>
      <w:r w:rsidRPr="00EC4BE2">
        <w:rPr>
          <w:rStyle w:val="Hyperlink"/>
          <w:color w:val="000000" w:themeColor="text1"/>
          <w:u w:val="none"/>
        </w:rPr>
        <w:t xml:space="preserve">, 205-212. </w:t>
      </w:r>
      <w:hyperlink r:id="rId40" w:history="1">
        <w:r w:rsidRPr="00EC4BE2">
          <w:rPr>
            <w:rStyle w:val="Hyperlink"/>
          </w:rPr>
          <w:t>https://doi.org/10.1016/j.bodyim.2010.04.001</w:t>
        </w:r>
      </w:hyperlink>
    </w:p>
    <w:p w14:paraId="66A9B33B" w14:textId="4CD151D4" w:rsidR="00B80483" w:rsidRDefault="00B80483" w:rsidP="00B80483">
      <w:pPr>
        <w:tabs>
          <w:tab w:val="left" w:pos="426"/>
        </w:tabs>
        <w:spacing w:line="480" w:lineRule="auto"/>
        <w:ind w:left="567" w:hanging="567"/>
        <w:rPr>
          <w:rStyle w:val="Hyperlink"/>
          <w:color w:val="000000" w:themeColor="text1"/>
          <w:u w:val="none"/>
        </w:rPr>
      </w:pPr>
      <w:r>
        <w:rPr>
          <w:rStyle w:val="Hyperlink"/>
          <w:color w:val="000000" w:themeColor="text1"/>
          <w:u w:val="none"/>
        </w:rPr>
        <w:t xml:space="preserve">Gilbert, P., </w:t>
      </w:r>
      <w:proofErr w:type="spellStart"/>
      <w:r>
        <w:rPr>
          <w:rStyle w:val="Hyperlink"/>
          <w:color w:val="000000" w:themeColor="text1"/>
          <w:u w:val="none"/>
        </w:rPr>
        <w:t>Broomhead</w:t>
      </w:r>
      <w:proofErr w:type="spellEnd"/>
      <w:r>
        <w:rPr>
          <w:rStyle w:val="Hyperlink"/>
          <w:color w:val="000000" w:themeColor="text1"/>
          <w:u w:val="none"/>
        </w:rPr>
        <w:t xml:space="preserve">, C., Irons, C., McEwan, K., Bellew, R., Mills, A., Gale, C., &amp; </w:t>
      </w:r>
      <w:proofErr w:type="spellStart"/>
      <w:r>
        <w:rPr>
          <w:rStyle w:val="Hyperlink"/>
          <w:color w:val="000000" w:themeColor="text1"/>
          <w:u w:val="none"/>
        </w:rPr>
        <w:t>Knibb</w:t>
      </w:r>
      <w:proofErr w:type="spellEnd"/>
      <w:r>
        <w:rPr>
          <w:rStyle w:val="Hyperlink"/>
          <w:color w:val="000000" w:themeColor="text1"/>
          <w:u w:val="none"/>
        </w:rPr>
        <w:t xml:space="preserve">, R. (2007). Development of a striving to avoid inferiority scale. </w:t>
      </w:r>
      <w:r>
        <w:rPr>
          <w:rStyle w:val="Hyperlink"/>
          <w:i/>
          <w:color w:val="000000" w:themeColor="text1"/>
          <w:u w:val="none"/>
        </w:rPr>
        <w:t>British Journal of Social Psychology</w:t>
      </w:r>
      <w:r>
        <w:rPr>
          <w:rStyle w:val="Hyperlink"/>
          <w:color w:val="000000" w:themeColor="text1"/>
          <w:u w:val="none"/>
        </w:rPr>
        <w:t xml:space="preserve">, </w:t>
      </w:r>
      <w:r>
        <w:rPr>
          <w:rStyle w:val="Hyperlink"/>
          <w:i/>
          <w:color w:val="000000" w:themeColor="text1"/>
          <w:u w:val="none"/>
        </w:rPr>
        <w:t>46</w:t>
      </w:r>
      <w:r>
        <w:rPr>
          <w:rStyle w:val="Hyperlink"/>
          <w:color w:val="000000" w:themeColor="text1"/>
          <w:u w:val="none"/>
        </w:rPr>
        <w:t xml:space="preserve">(3), 633-648. </w:t>
      </w:r>
      <w:hyperlink r:id="rId41" w:history="1">
        <w:r w:rsidRPr="00BD3B6F">
          <w:rPr>
            <w:rStyle w:val="Hyperlink"/>
          </w:rPr>
          <w:t>https://doi.org/10.1348/014466606X157789</w:t>
        </w:r>
      </w:hyperlink>
    </w:p>
    <w:p w14:paraId="594AF82D" w14:textId="77777777" w:rsidR="00832E23" w:rsidRDefault="007173F0" w:rsidP="00832E23">
      <w:pPr>
        <w:spacing w:line="480" w:lineRule="auto"/>
        <w:ind w:left="567" w:hanging="567"/>
        <w:rPr>
          <w:rStyle w:val="Hyperlink"/>
        </w:rPr>
      </w:pPr>
      <w:r w:rsidRPr="00EC4BE2">
        <w:t xml:space="preserve">Gillen, M. M. (2015). Associations between positive body image and indicators of men’s and women’s mental and physical health. </w:t>
      </w:r>
      <w:r w:rsidRPr="00EC4BE2">
        <w:rPr>
          <w:i/>
        </w:rPr>
        <w:t>Body Image</w:t>
      </w:r>
      <w:r w:rsidRPr="00EC4BE2">
        <w:t>,</w:t>
      </w:r>
      <w:r w:rsidRPr="00EC4BE2">
        <w:rPr>
          <w:i/>
        </w:rPr>
        <w:t xml:space="preserve"> 13</w:t>
      </w:r>
      <w:r w:rsidRPr="00EC4BE2">
        <w:t xml:space="preserve">, 67-74. </w:t>
      </w:r>
      <w:hyperlink r:id="rId42" w:history="1">
        <w:r w:rsidRPr="00EC4BE2">
          <w:rPr>
            <w:rStyle w:val="Hyperlink"/>
          </w:rPr>
          <w:t>https://doi.org/10.1016/j.bodyim.2015.01.002</w:t>
        </w:r>
      </w:hyperlink>
    </w:p>
    <w:p w14:paraId="7545E53C" w14:textId="2B7A6428" w:rsidR="00832E23" w:rsidRDefault="00832E23" w:rsidP="00832E23">
      <w:pPr>
        <w:spacing w:line="480" w:lineRule="auto"/>
        <w:ind w:left="567" w:hanging="567"/>
        <w:rPr>
          <w:rStyle w:val="Hyperlink"/>
        </w:rPr>
      </w:pPr>
      <w:proofErr w:type="spellStart"/>
      <w:r w:rsidRPr="00832E23">
        <w:rPr>
          <w:color w:val="000000" w:themeColor="text1"/>
          <w:shd w:val="clear" w:color="auto" w:fill="FFFFFF"/>
        </w:rPr>
        <w:t>Goretzko</w:t>
      </w:r>
      <w:proofErr w:type="spellEnd"/>
      <w:r w:rsidRPr="00832E23">
        <w:rPr>
          <w:color w:val="000000" w:themeColor="text1"/>
          <w:shd w:val="clear" w:color="auto" w:fill="FFFFFF"/>
        </w:rPr>
        <w:t xml:space="preserve">, D., </w:t>
      </w:r>
      <w:proofErr w:type="spellStart"/>
      <w:r w:rsidRPr="00832E23">
        <w:rPr>
          <w:color w:val="000000" w:themeColor="text1"/>
          <w:shd w:val="clear" w:color="auto" w:fill="FFFFFF"/>
        </w:rPr>
        <w:t>Pargent</w:t>
      </w:r>
      <w:proofErr w:type="spellEnd"/>
      <w:r w:rsidRPr="00832E23">
        <w:rPr>
          <w:color w:val="000000" w:themeColor="text1"/>
          <w:shd w:val="clear" w:color="auto" w:fill="FFFFFF"/>
        </w:rPr>
        <w:t xml:space="preserve">, F., </w:t>
      </w:r>
      <w:proofErr w:type="spellStart"/>
      <w:r w:rsidRPr="00832E23">
        <w:rPr>
          <w:color w:val="000000" w:themeColor="text1"/>
          <w:shd w:val="clear" w:color="auto" w:fill="FFFFFF"/>
        </w:rPr>
        <w:t>Sust</w:t>
      </w:r>
      <w:proofErr w:type="spellEnd"/>
      <w:r w:rsidRPr="00832E23">
        <w:rPr>
          <w:color w:val="000000" w:themeColor="text1"/>
          <w:shd w:val="clear" w:color="auto" w:fill="FFFFFF"/>
        </w:rPr>
        <w:t xml:space="preserve">, L. N. N., &amp; </w:t>
      </w:r>
      <w:proofErr w:type="spellStart"/>
      <w:r w:rsidRPr="00832E23">
        <w:rPr>
          <w:color w:val="000000" w:themeColor="text1"/>
          <w:shd w:val="clear" w:color="auto" w:fill="FFFFFF"/>
        </w:rPr>
        <w:t>Bühner</w:t>
      </w:r>
      <w:proofErr w:type="spellEnd"/>
      <w:r w:rsidRPr="00832E23">
        <w:rPr>
          <w:color w:val="000000" w:themeColor="text1"/>
          <w:shd w:val="clear" w:color="auto" w:fill="FFFFFF"/>
        </w:rPr>
        <w:t>, M. (20</w:t>
      </w:r>
      <w:r>
        <w:rPr>
          <w:color w:val="000000" w:themeColor="text1"/>
          <w:shd w:val="clear" w:color="auto" w:fill="FFFFFF"/>
        </w:rPr>
        <w:t>20</w:t>
      </w:r>
      <w:r w:rsidRPr="00832E23">
        <w:rPr>
          <w:color w:val="000000" w:themeColor="text1"/>
          <w:shd w:val="clear" w:color="auto" w:fill="FFFFFF"/>
        </w:rPr>
        <w:t>). Not very powerful: The influence of negations and vague quantifiers on the psychometric properties of questionnaires.</w:t>
      </w:r>
      <w:r w:rsidRPr="00832E23">
        <w:rPr>
          <w:rStyle w:val="apple-converted-space"/>
          <w:color w:val="000000" w:themeColor="text1"/>
          <w:shd w:val="clear" w:color="auto" w:fill="FFFFFF"/>
        </w:rPr>
        <w:t> </w:t>
      </w:r>
      <w:r w:rsidRPr="00832E23">
        <w:rPr>
          <w:rStyle w:val="Emphasis"/>
          <w:color w:val="000000" w:themeColor="text1"/>
        </w:rPr>
        <w:t>European Journal of Psychological Assessment.</w:t>
      </w:r>
      <w:r w:rsidRPr="00832E23">
        <w:rPr>
          <w:rStyle w:val="apple-converted-space"/>
          <w:color w:val="000000" w:themeColor="text1"/>
          <w:shd w:val="clear" w:color="auto" w:fill="FFFFFF"/>
        </w:rPr>
        <w:t> </w:t>
      </w:r>
      <w:r w:rsidRPr="00832E23">
        <w:rPr>
          <w:color w:val="000000" w:themeColor="text1"/>
          <w:shd w:val="clear" w:color="auto" w:fill="FFFFFF"/>
        </w:rPr>
        <w:t>Advance online publication.</w:t>
      </w:r>
      <w:r w:rsidRPr="00832E23">
        <w:rPr>
          <w:rStyle w:val="apple-converted-space"/>
          <w:color w:val="000000" w:themeColor="text1"/>
          <w:shd w:val="clear" w:color="auto" w:fill="FFFFFF"/>
        </w:rPr>
        <w:t> </w:t>
      </w:r>
      <w:hyperlink r:id="rId43" w:history="1">
        <w:r w:rsidRPr="00A20DA9">
          <w:rPr>
            <w:rStyle w:val="Hyperlink"/>
          </w:rPr>
          <w:t>https://doi.org/10.1027/1015-5759/a000539</w:t>
        </w:r>
      </w:hyperlink>
    </w:p>
    <w:p w14:paraId="15840ED2" w14:textId="41B26E7F" w:rsidR="00A9198F" w:rsidRPr="00832E23" w:rsidRDefault="00A9198F" w:rsidP="00832E23">
      <w:pPr>
        <w:spacing w:line="480" w:lineRule="auto"/>
        <w:ind w:left="567" w:hanging="567"/>
        <w:rPr>
          <w:rStyle w:val="Hyperlink"/>
        </w:rPr>
      </w:pPr>
      <w:proofErr w:type="spellStart"/>
      <w:r w:rsidRPr="000C33C0">
        <w:rPr>
          <w:color w:val="000000" w:themeColor="text1"/>
          <w:shd w:val="clear" w:color="auto" w:fill="FCFCFC"/>
        </w:rPr>
        <w:t>Goretzko</w:t>
      </w:r>
      <w:proofErr w:type="spellEnd"/>
      <w:r w:rsidRPr="000C33C0">
        <w:rPr>
          <w:color w:val="000000" w:themeColor="text1"/>
          <w:shd w:val="clear" w:color="auto" w:fill="FCFCFC"/>
        </w:rPr>
        <w:t>, D., Pham, T.</w:t>
      </w:r>
      <w:r>
        <w:rPr>
          <w:color w:val="000000" w:themeColor="text1"/>
          <w:shd w:val="clear" w:color="auto" w:fill="FCFCFC"/>
        </w:rPr>
        <w:t xml:space="preserve"> </w:t>
      </w:r>
      <w:r w:rsidRPr="000C33C0">
        <w:rPr>
          <w:color w:val="000000" w:themeColor="text1"/>
          <w:shd w:val="clear" w:color="auto" w:fill="FCFCFC"/>
        </w:rPr>
        <w:t>T.</w:t>
      </w:r>
      <w:r>
        <w:rPr>
          <w:color w:val="000000" w:themeColor="text1"/>
          <w:shd w:val="clear" w:color="auto" w:fill="FCFCFC"/>
        </w:rPr>
        <w:t xml:space="preserve"> </w:t>
      </w:r>
      <w:r w:rsidRPr="000C33C0">
        <w:rPr>
          <w:color w:val="000000" w:themeColor="text1"/>
          <w:shd w:val="clear" w:color="auto" w:fill="FCFCFC"/>
        </w:rPr>
        <w:t>H.</w:t>
      </w:r>
      <w:r>
        <w:rPr>
          <w:color w:val="000000" w:themeColor="text1"/>
          <w:shd w:val="clear" w:color="auto" w:fill="FCFCFC"/>
        </w:rPr>
        <w:t>,</w:t>
      </w:r>
      <w:r w:rsidRPr="000C33C0">
        <w:rPr>
          <w:color w:val="000000" w:themeColor="text1"/>
          <w:shd w:val="clear" w:color="auto" w:fill="FCFCFC"/>
        </w:rPr>
        <w:t xml:space="preserve"> &amp; </w:t>
      </w:r>
      <w:proofErr w:type="spellStart"/>
      <w:r w:rsidRPr="000C33C0">
        <w:rPr>
          <w:color w:val="000000" w:themeColor="text1"/>
          <w:shd w:val="clear" w:color="auto" w:fill="FCFCFC"/>
        </w:rPr>
        <w:t>Bühner</w:t>
      </w:r>
      <w:proofErr w:type="spellEnd"/>
      <w:r w:rsidRPr="000C33C0">
        <w:rPr>
          <w:color w:val="000000" w:themeColor="text1"/>
          <w:shd w:val="clear" w:color="auto" w:fill="FCFCFC"/>
        </w:rPr>
        <w:t>, M.</w:t>
      </w:r>
      <w:r>
        <w:rPr>
          <w:color w:val="000000" w:themeColor="text1"/>
          <w:shd w:val="clear" w:color="auto" w:fill="FCFCFC"/>
        </w:rPr>
        <w:t xml:space="preserve"> (2020).</w:t>
      </w:r>
      <w:r w:rsidRPr="000C33C0">
        <w:rPr>
          <w:color w:val="000000" w:themeColor="text1"/>
          <w:shd w:val="clear" w:color="auto" w:fill="FCFCFC"/>
        </w:rPr>
        <w:t xml:space="preserve"> Exploratory factor analysis: Current use, methodological developments and recommendations for good practice.</w:t>
      </w:r>
      <w:r w:rsidRPr="000C33C0">
        <w:rPr>
          <w:rStyle w:val="apple-converted-space"/>
          <w:color w:val="000000" w:themeColor="text1"/>
          <w:shd w:val="clear" w:color="auto" w:fill="FCFCFC"/>
        </w:rPr>
        <w:t> </w:t>
      </w:r>
      <w:r w:rsidRPr="000C33C0">
        <w:rPr>
          <w:i/>
          <w:iCs/>
          <w:color w:val="000000" w:themeColor="text1"/>
        </w:rPr>
        <w:t>Curr</w:t>
      </w:r>
      <w:r>
        <w:rPr>
          <w:i/>
          <w:iCs/>
          <w:color w:val="000000" w:themeColor="text1"/>
        </w:rPr>
        <w:t>ent</w:t>
      </w:r>
      <w:r w:rsidRPr="000C33C0">
        <w:rPr>
          <w:i/>
          <w:iCs/>
          <w:color w:val="000000" w:themeColor="text1"/>
        </w:rPr>
        <w:t xml:space="preserve"> </w:t>
      </w:r>
      <w:r w:rsidRPr="001719CF">
        <w:rPr>
          <w:i/>
          <w:iCs/>
          <w:color w:val="000000" w:themeColor="text1"/>
        </w:rPr>
        <w:t>Psychology</w:t>
      </w:r>
      <w:r w:rsidRPr="001719CF">
        <w:rPr>
          <w:iCs/>
          <w:color w:val="000000" w:themeColor="text1"/>
        </w:rPr>
        <w:t xml:space="preserve">. Advanced online publication. </w:t>
      </w:r>
      <w:hyperlink r:id="rId44" w:history="1">
        <w:r w:rsidRPr="0042780B">
          <w:rPr>
            <w:rStyle w:val="Hyperlink"/>
          </w:rPr>
          <w:t>https://doi.org/</w:t>
        </w:r>
        <w:r w:rsidRPr="0042780B">
          <w:rPr>
            <w:rStyle w:val="Hyperlink"/>
            <w:shd w:val="clear" w:color="auto" w:fill="FCFCFC"/>
          </w:rPr>
          <w:t>10.1007/s12144-019-00300-2</w:t>
        </w:r>
      </w:hyperlink>
    </w:p>
    <w:p w14:paraId="448DC37D" w14:textId="71AB9C9D" w:rsidR="00824124" w:rsidRPr="00EC4BE2" w:rsidRDefault="00824124" w:rsidP="00824124">
      <w:pPr>
        <w:autoSpaceDE w:val="0"/>
        <w:autoSpaceDN w:val="0"/>
        <w:adjustRightInd w:val="0"/>
        <w:spacing w:line="480" w:lineRule="auto"/>
        <w:ind w:left="567" w:hanging="567"/>
        <w:rPr>
          <w:rStyle w:val="Hyperlink"/>
          <w:shd w:val="clear" w:color="auto" w:fill="FFFFFF"/>
        </w:rPr>
      </w:pPr>
      <w:r w:rsidRPr="00EC4BE2">
        <w:rPr>
          <w:color w:val="000000" w:themeColor="text1"/>
          <w:shd w:val="clear" w:color="auto" w:fill="FFFFFF"/>
        </w:rPr>
        <w:t xml:space="preserve">Green, S. B., </w:t>
      </w:r>
      <w:proofErr w:type="spellStart"/>
      <w:r w:rsidRPr="00EC4BE2">
        <w:rPr>
          <w:color w:val="000000" w:themeColor="text1"/>
          <w:shd w:val="clear" w:color="auto" w:fill="FFFFFF"/>
        </w:rPr>
        <w:t>Lissitz</w:t>
      </w:r>
      <w:proofErr w:type="spellEnd"/>
      <w:r w:rsidRPr="00EC4BE2">
        <w:rPr>
          <w:color w:val="000000" w:themeColor="text1"/>
          <w:shd w:val="clear" w:color="auto" w:fill="FFFFFF"/>
        </w:rPr>
        <w:t xml:space="preserve">, R.W., &amp; </w:t>
      </w:r>
      <w:proofErr w:type="spellStart"/>
      <w:r w:rsidRPr="00EC4BE2">
        <w:rPr>
          <w:color w:val="000000" w:themeColor="text1"/>
          <w:shd w:val="clear" w:color="auto" w:fill="FFFFFF"/>
        </w:rPr>
        <w:t>Mulaik</w:t>
      </w:r>
      <w:proofErr w:type="spellEnd"/>
      <w:r w:rsidRPr="00EC4BE2">
        <w:rPr>
          <w:color w:val="000000" w:themeColor="text1"/>
          <w:shd w:val="clear" w:color="auto" w:fill="FFFFFF"/>
        </w:rPr>
        <w:t xml:space="preserve">, S. A. (1977). Limitations of coefficient alpha as an index of test </w:t>
      </w:r>
      <w:proofErr w:type="spellStart"/>
      <w:r w:rsidRPr="00EC4BE2">
        <w:rPr>
          <w:color w:val="000000" w:themeColor="text1"/>
          <w:shd w:val="clear" w:color="auto" w:fill="FFFFFF"/>
        </w:rPr>
        <w:t>unidimensionality</w:t>
      </w:r>
      <w:proofErr w:type="spellEnd"/>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i/>
          <w:iCs/>
          <w:color w:val="000000" w:themeColor="text1"/>
        </w:rPr>
        <w:t>Educational and Psychological Measurement</w:t>
      </w:r>
      <w:r w:rsidRPr="00EC4BE2">
        <w:rPr>
          <w:iCs/>
          <w:color w:val="000000" w:themeColor="text1"/>
        </w:rPr>
        <w:t>,</w:t>
      </w:r>
      <w:r w:rsidRPr="00EC4BE2">
        <w:rPr>
          <w:i/>
          <w:iCs/>
          <w:color w:val="000000" w:themeColor="text1"/>
        </w:rPr>
        <w:t xml:space="preserve"> 37</w:t>
      </w:r>
      <w:r w:rsidRPr="00EC4BE2">
        <w:rPr>
          <w:iCs/>
          <w:color w:val="000000" w:themeColor="text1"/>
        </w:rPr>
        <w:t>(4)</w:t>
      </w:r>
      <w:r w:rsidRPr="00EC4BE2">
        <w:rPr>
          <w:color w:val="000000" w:themeColor="text1"/>
          <w:shd w:val="clear" w:color="auto" w:fill="FFFFFF"/>
        </w:rPr>
        <w:t xml:space="preserve">, 827-838. </w:t>
      </w:r>
      <w:hyperlink r:id="rId45" w:history="1">
        <w:r w:rsidRPr="00EC4BE2">
          <w:rPr>
            <w:rStyle w:val="Hyperlink"/>
            <w:shd w:val="clear" w:color="auto" w:fill="FFFFFF"/>
          </w:rPr>
          <w:t>https://doi.org/10.1177/001316447703700403</w:t>
        </w:r>
      </w:hyperlink>
    </w:p>
    <w:p w14:paraId="17912514" w14:textId="77777777" w:rsidR="003E03FC" w:rsidRPr="00EC4BE2" w:rsidRDefault="003E03FC" w:rsidP="007173F0">
      <w:pPr>
        <w:spacing w:line="480" w:lineRule="auto"/>
        <w:ind w:left="567" w:hanging="567"/>
      </w:pPr>
      <w:r w:rsidRPr="00EC4BE2">
        <w:lastRenderedPageBreak/>
        <w:t xml:space="preserve">Grogan, S., &amp; Richards, H. (2002). Body image: Focus groups with boys and men. </w:t>
      </w:r>
      <w:r w:rsidRPr="00EC4BE2">
        <w:rPr>
          <w:i/>
        </w:rPr>
        <w:t>Men and Masculinities</w:t>
      </w:r>
      <w:r w:rsidRPr="00EC4BE2">
        <w:t xml:space="preserve">, </w:t>
      </w:r>
      <w:r w:rsidRPr="00EC4BE2">
        <w:rPr>
          <w:i/>
        </w:rPr>
        <w:t>4</w:t>
      </w:r>
      <w:r w:rsidRPr="00EC4BE2">
        <w:t xml:space="preserve">, 219-232. </w:t>
      </w:r>
      <w:hyperlink r:id="rId46" w:history="1">
        <w:r w:rsidRPr="00EC4BE2">
          <w:rPr>
            <w:rStyle w:val="Hyperlink"/>
          </w:rPr>
          <w:t>https://doi.org/10.1177/1097184x02004003001</w:t>
        </w:r>
      </w:hyperlink>
    </w:p>
    <w:p w14:paraId="35D5BBD0" w14:textId="3A263D22" w:rsidR="00E45F7D" w:rsidRDefault="00E45F7D" w:rsidP="00F413A9">
      <w:pPr>
        <w:spacing w:line="480" w:lineRule="auto"/>
        <w:ind w:left="567" w:hanging="567"/>
        <w:rPr>
          <w:rStyle w:val="Hyperlink"/>
        </w:rPr>
      </w:pPr>
      <w:r w:rsidRPr="00EC4BE2">
        <w:rPr>
          <w:color w:val="000000" w:themeColor="text1"/>
        </w:rPr>
        <w:t xml:space="preserve">Haber, M. G., Cohen, J. L., Lucas, T., &amp; </w:t>
      </w:r>
      <w:proofErr w:type="spellStart"/>
      <w:r w:rsidRPr="00EC4BE2">
        <w:rPr>
          <w:color w:val="000000" w:themeColor="text1"/>
        </w:rPr>
        <w:t>Baltes</w:t>
      </w:r>
      <w:proofErr w:type="spellEnd"/>
      <w:r w:rsidRPr="00EC4BE2">
        <w:rPr>
          <w:color w:val="000000" w:themeColor="text1"/>
        </w:rPr>
        <w:t xml:space="preserve">, B. B. (2007). The relationship between self-reported received and perceived social support: A meta-analytic review. </w:t>
      </w:r>
      <w:r w:rsidRPr="00EC4BE2">
        <w:rPr>
          <w:i/>
          <w:color w:val="000000" w:themeColor="text1"/>
        </w:rPr>
        <w:t>American Journal of Community Psychology</w:t>
      </w:r>
      <w:r w:rsidRPr="00EC4BE2">
        <w:rPr>
          <w:color w:val="000000" w:themeColor="text1"/>
        </w:rPr>
        <w:t xml:space="preserve">, </w:t>
      </w:r>
      <w:r w:rsidRPr="00EC4BE2">
        <w:rPr>
          <w:i/>
          <w:color w:val="000000" w:themeColor="text1"/>
        </w:rPr>
        <w:t>39</w:t>
      </w:r>
      <w:r w:rsidRPr="00EC4BE2">
        <w:rPr>
          <w:color w:val="000000" w:themeColor="text1"/>
        </w:rPr>
        <w:t xml:space="preserve">(1-2), 133-144. </w:t>
      </w:r>
      <w:hyperlink r:id="rId47" w:history="1">
        <w:r w:rsidRPr="00EC4BE2">
          <w:rPr>
            <w:rStyle w:val="Hyperlink"/>
          </w:rPr>
          <w:t>https://doi.org/10.1007/s10464-007-9100-9</w:t>
        </w:r>
      </w:hyperlink>
    </w:p>
    <w:p w14:paraId="531CB219" w14:textId="48D3A2F1" w:rsidR="00925A62" w:rsidRDefault="00D97D3A" w:rsidP="00925A62">
      <w:pPr>
        <w:spacing w:line="480" w:lineRule="auto"/>
        <w:ind w:left="567" w:hanging="567"/>
      </w:pPr>
      <w:r w:rsidRPr="00AA39FB">
        <w:t>Hair, J. F. Jr.,</w:t>
      </w:r>
      <w:r w:rsidR="00925A62">
        <w:t xml:space="preserve"> Black, W. C., </w:t>
      </w:r>
      <w:proofErr w:type="spellStart"/>
      <w:r w:rsidR="00925A62">
        <w:t>Babin</w:t>
      </w:r>
      <w:proofErr w:type="spellEnd"/>
      <w:r w:rsidR="00925A62">
        <w:t xml:space="preserve">, B. J., &amp; </w:t>
      </w:r>
      <w:r w:rsidRPr="00AA39FB">
        <w:t>Anderson, R. E.</w:t>
      </w:r>
      <w:r w:rsidR="00925A62">
        <w:t xml:space="preserve"> </w:t>
      </w:r>
      <w:r w:rsidRPr="00AA39FB">
        <w:t>(</w:t>
      </w:r>
      <w:r w:rsidR="00925A62">
        <w:t>2009</w:t>
      </w:r>
      <w:r w:rsidRPr="00AA39FB">
        <w:t xml:space="preserve">). </w:t>
      </w:r>
      <w:r w:rsidRPr="00AA39FB">
        <w:rPr>
          <w:i/>
        </w:rPr>
        <w:t>Multivariate data analysis</w:t>
      </w:r>
      <w:r w:rsidRPr="00AA39FB">
        <w:t xml:space="preserve"> (</w:t>
      </w:r>
      <w:r w:rsidR="00925A62">
        <w:t>7</w:t>
      </w:r>
      <w:r w:rsidR="00925A62" w:rsidRPr="00925A62">
        <w:rPr>
          <w:vertAlign w:val="superscript"/>
        </w:rPr>
        <w:t>th</w:t>
      </w:r>
      <w:r w:rsidR="00925A62">
        <w:t xml:space="preserve"> </w:t>
      </w:r>
      <w:r w:rsidRPr="00AA39FB">
        <w:t>ed.). Macmillan.</w:t>
      </w:r>
    </w:p>
    <w:p w14:paraId="5E3C7CAA" w14:textId="42E5682E" w:rsidR="00925A62" w:rsidRDefault="00925A62" w:rsidP="00925A62">
      <w:pPr>
        <w:spacing w:line="480" w:lineRule="auto"/>
        <w:ind w:left="567" w:hanging="567"/>
      </w:pPr>
      <w:r w:rsidRPr="00925A62">
        <w:rPr>
          <w:color w:val="000000" w:themeColor="text1"/>
          <w:shd w:val="clear" w:color="auto" w:fill="FFFFFF"/>
        </w:rPr>
        <w:t xml:space="preserve">Haynes, S. N., Richard, D. C. S., &amp; </w:t>
      </w:r>
      <w:proofErr w:type="spellStart"/>
      <w:r w:rsidRPr="00925A62">
        <w:rPr>
          <w:color w:val="000000" w:themeColor="text1"/>
          <w:shd w:val="clear" w:color="auto" w:fill="FFFFFF"/>
        </w:rPr>
        <w:t>Kubany</w:t>
      </w:r>
      <w:proofErr w:type="spellEnd"/>
      <w:r w:rsidRPr="00925A62">
        <w:rPr>
          <w:color w:val="000000" w:themeColor="text1"/>
          <w:shd w:val="clear" w:color="auto" w:fill="FFFFFF"/>
        </w:rPr>
        <w:t>, E. S. (1995). Content validity in psychological assessment: A functional approach to concepts and methods.</w:t>
      </w:r>
      <w:r w:rsidRPr="00925A62">
        <w:rPr>
          <w:rStyle w:val="apple-converted-space"/>
          <w:color w:val="000000" w:themeColor="text1"/>
          <w:shd w:val="clear" w:color="auto" w:fill="FFFFFF"/>
        </w:rPr>
        <w:t> </w:t>
      </w:r>
      <w:r w:rsidRPr="00925A62">
        <w:rPr>
          <w:rStyle w:val="Emphasis"/>
          <w:color w:val="000000" w:themeColor="text1"/>
        </w:rPr>
        <w:t>Psychological Assessment</w:t>
      </w:r>
      <w:r w:rsidRPr="00925A62">
        <w:rPr>
          <w:rStyle w:val="Emphasis"/>
          <w:i w:val="0"/>
          <w:color w:val="000000" w:themeColor="text1"/>
        </w:rPr>
        <w:t>,</w:t>
      </w:r>
      <w:r w:rsidRPr="00925A62">
        <w:rPr>
          <w:rStyle w:val="Emphasis"/>
          <w:color w:val="000000" w:themeColor="text1"/>
        </w:rPr>
        <w:t xml:space="preserve"> 7</w:t>
      </w:r>
      <w:r w:rsidRPr="00925A62">
        <w:rPr>
          <w:color w:val="000000" w:themeColor="text1"/>
          <w:shd w:val="clear" w:color="auto" w:fill="FFFFFF"/>
        </w:rPr>
        <w:t>(3), 238</w:t>
      </w:r>
      <w:r>
        <w:rPr>
          <w:color w:val="000000" w:themeColor="text1"/>
          <w:shd w:val="clear" w:color="auto" w:fill="FFFFFF"/>
        </w:rPr>
        <w:t>-</w:t>
      </w:r>
      <w:r w:rsidRPr="00925A62">
        <w:rPr>
          <w:color w:val="000000" w:themeColor="text1"/>
          <w:shd w:val="clear" w:color="auto" w:fill="FFFFFF"/>
        </w:rPr>
        <w:t>247.</w:t>
      </w:r>
      <w:r w:rsidRPr="00925A62">
        <w:rPr>
          <w:rStyle w:val="apple-converted-space"/>
          <w:color w:val="000000" w:themeColor="text1"/>
          <w:shd w:val="clear" w:color="auto" w:fill="FFFFFF"/>
        </w:rPr>
        <w:t> </w:t>
      </w:r>
      <w:hyperlink r:id="rId48" w:history="1">
        <w:r w:rsidRPr="00A20DA9">
          <w:rPr>
            <w:rStyle w:val="Hyperlink"/>
          </w:rPr>
          <w:t>https://doi.org/10.1037/1040-3590.7.3.238</w:t>
        </w:r>
      </w:hyperlink>
    </w:p>
    <w:p w14:paraId="35BD4F86" w14:textId="33ABBB48" w:rsidR="003A6F1D" w:rsidRDefault="003A6F1D" w:rsidP="00925A62">
      <w:pPr>
        <w:spacing w:line="480" w:lineRule="auto"/>
        <w:ind w:left="567" w:hanging="567"/>
      </w:pPr>
      <w:r>
        <w:t xml:space="preserve">He, J., Sun, S., </w:t>
      </w:r>
      <w:proofErr w:type="spellStart"/>
      <w:r>
        <w:t>Zickgraf</w:t>
      </w:r>
      <w:proofErr w:type="spellEnd"/>
      <w:r>
        <w:t xml:space="preserve">, H. F., Lin, Z., &amp; Fan, X. (2020). Meta-analysis of gender differences in body appreciation. </w:t>
      </w:r>
      <w:r>
        <w:rPr>
          <w:i/>
        </w:rPr>
        <w:t>Body Image</w:t>
      </w:r>
      <w:r>
        <w:t xml:space="preserve">, </w:t>
      </w:r>
      <w:r>
        <w:rPr>
          <w:i/>
        </w:rPr>
        <w:t>33</w:t>
      </w:r>
      <w:r>
        <w:t xml:space="preserve">, 90-100. </w:t>
      </w:r>
      <w:hyperlink r:id="rId49" w:history="1">
        <w:r w:rsidRPr="001857A6">
          <w:rPr>
            <w:rStyle w:val="Hyperlink"/>
          </w:rPr>
          <w:t>https://doi.org/10.1016/j.bodyim.2020.02.011</w:t>
        </w:r>
      </w:hyperlink>
    </w:p>
    <w:p w14:paraId="47F1E893" w14:textId="7B48DFC4" w:rsidR="00CB4DA2" w:rsidRPr="003A6F1D" w:rsidRDefault="00CB4DA2" w:rsidP="003A6F1D">
      <w:pPr>
        <w:spacing w:line="480" w:lineRule="auto"/>
        <w:ind w:left="567" w:hanging="567"/>
        <w:rPr>
          <w:rStyle w:val="Hyperlink"/>
          <w:color w:val="auto"/>
          <w:u w:val="none"/>
        </w:rPr>
      </w:pPr>
      <w:r w:rsidRPr="00EC4BE2">
        <w:rPr>
          <w:color w:val="000000" w:themeColor="text1"/>
        </w:rPr>
        <w:t xml:space="preserve">Helgeson, V. S. (1993). Two important distinctions in social support: Kind of support and perceived versus received. </w:t>
      </w:r>
      <w:r w:rsidRPr="00EC4BE2">
        <w:rPr>
          <w:i/>
          <w:color w:val="000000" w:themeColor="text1"/>
        </w:rPr>
        <w:t>Journal of Applied Social Psychology</w:t>
      </w:r>
      <w:r w:rsidRPr="00EC4BE2">
        <w:rPr>
          <w:color w:val="000000" w:themeColor="text1"/>
        </w:rPr>
        <w:t xml:space="preserve">, </w:t>
      </w:r>
      <w:r w:rsidRPr="00EC4BE2">
        <w:rPr>
          <w:i/>
          <w:color w:val="000000" w:themeColor="text1"/>
        </w:rPr>
        <w:t>23</w:t>
      </w:r>
      <w:r w:rsidRPr="00EC4BE2">
        <w:rPr>
          <w:color w:val="000000" w:themeColor="text1"/>
        </w:rPr>
        <w:t xml:space="preserve">(10), 825-845. </w:t>
      </w:r>
      <w:hyperlink r:id="rId50" w:history="1">
        <w:r w:rsidRPr="00EC4BE2">
          <w:rPr>
            <w:rStyle w:val="Hyperlink"/>
          </w:rPr>
          <w:t>https://doi.org/10.1111/j.1559-1816.1993.tb01008.x</w:t>
        </w:r>
      </w:hyperlink>
    </w:p>
    <w:p w14:paraId="03DE1926" w14:textId="77777777" w:rsidR="005737A7" w:rsidRDefault="00F16B8E" w:rsidP="005737A7">
      <w:pPr>
        <w:spacing w:line="480" w:lineRule="auto"/>
        <w:ind w:left="567" w:hanging="567"/>
        <w:rPr>
          <w:rStyle w:val="Hyperlink"/>
        </w:rPr>
      </w:pPr>
      <w:r w:rsidRPr="00F16B8E">
        <w:t xml:space="preserve">Henson, R. K., &amp; Roberts, J. K. (2006). Use of exploratory factor analysis in published research: Common errors and some comment on improved practice. </w:t>
      </w:r>
      <w:r w:rsidRPr="00F16B8E">
        <w:rPr>
          <w:i/>
          <w:iCs/>
        </w:rPr>
        <w:t>Educational and Psychological Measurement</w:t>
      </w:r>
      <w:r w:rsidRPr="00F16B8E">
        <w:rPr>
          <w:iCs/>
        </w:rPr>
        <w:t>,</w:t>
      </w:r>
      <w:r w:rsidRPr="00F16B8E">
        <w:rPr>
          <w:i/>
          <w:iCs/>
        </w:rPr>
        <w:t xml:space="preserve"> 66</w:t>
      </w:r>
      <w:r w:rsidRPr="00F16B8E">
        <w:t>, 393</w:t>
      </w:r>
      <w:r>
        <w:t>-</w:t>
      </w:r>
      <w:r w:rsidRPr="00F16B8E">
        <w:t xml:space="preserve">416. </w:t>
      </w:r>
      <w:hyperlink r:id="rId51" w:history="1">
        <w:r w:rsidRPr="00BD3B6F">
          <w:rPr>
            <w:rStyle w:val="Hyperlink"/>
          </w:rPr>
          <w:t>https://doi.org/10.1177/0013164405282485</w:t>
        </w:r>
      </w:hyperlink>
    </w:p>
    <w:p w14:paraId="327FBE73" w14:textId="40BB90C9" w:rsidR="005737A7" w:rsidRPr="005737A7" w:rsidRDefault="005737A7" w:rsidP="005737A7">
      <w:pPr>
        <w:spacing w:line="480" w:lineRule="auto"/>
        <w:ind w:left="567" w:hanging="567"/>
      </w:pPr>
      <w:proofErr w:type="spellStart"/>
      <w:r w:rsidRPr="005737A7">
        <w:t>Hinkin</w:t>
      </w:r>
      <w:proofErr w:type="spellEnd"/>
      <w:r w:rsidRPr="005737A7">
        <w:t xml:space="preserve">, T. R. (1998). A brief tutorial on the development of measures for use in survey questionnaires. </w:t>
      </w:r>
      <w:r w:rsidRPr="005737A7">
        <w:rPr>
          <w:i/>
        </w:rPr>
        <w:t>Organizational Research Methods</w:t>
      </w:r>
      <w:r w:rsidRPr="005737A7">
        <w:t xml:space="preserve">, </w:t>
      </w:r>
      <w:r w:rsidRPr="005737A7">
        <w:rPr>
          <w:i/>
        </w:rPr>
        <w:t>1</w:t>
      </w:r>
      <w:r w:rsidRPr="005737A7">
        <w:t>(1), 104</w:t>
      </w:r>
      <w:r>
        <w:t>-</w:t>
      </w:r>
      <w:r w:rsidRPr="005737A7">
        <w:t xml:space="preserve">121. </w:t>
      </w:r>
      <w:hyperlink r:id="rId52" w:history="1">
        <w:r w:rsidRPr="00A20DA9">
          <w:rPr>
            <w:rStyle w:val="Hyperlink"/>
          </w:rPr>
          <w:t>https://doi.org/10.1177/109442819800100106</w:t>
        </w:r>
      </w:hyperlink>
    </w:p>
    <w:p w14:paraId="0B65D10B" w14:textId="77777777" w:rsidR="003E03FC" w:rsidRPr="00EC4BE2" w:rsidRDefault="003E03FC" w:rsidP="003E03FC">
      <w:pPr>
        <w:spacing w:line="480" w:lineRule="auto"/>
        <w:ind w:left="567" w:hanging="567"/>
        <w:rPr>
          <w:rStyle w:val="Hyperlink"/>
          <w:color w:val="000000" w:themeColor="text1"/>
          <w:u w:val="none"/>
        </w:rPr>
      </w:pPr>
      <w:proofErr w:type="spellStart"/>
      <w:r w:rsidRPr="00EC4BE2">
        <w:rPr>
          <w:rStyle w:val="Hyperlink"/>
          <w:color w:val="000000" w:themeColor="text1"/>
          <w:u w:val="none"/>
        </w:rPr>
        <w:lastRenderedPageBreak/>
        <w:t>Holmqvist</w:t>
      </w:r>
      <w:proofErr w:type="spellEnd"/>
      <w:r w:rsidRPr="00EC4BE2">
        <w:rPr>
          <w:rStyle w:val="Hyperlink"/>
          <w:color w:val="000000" w:themeColor="text1"/>
          <w:u w:val="none"/>
        </w:rPr>
        <w:t xml:space="preserve"> </w:t>
      </w:r>
      <w:proofErr w:type="spellStart"/>
      <w:r w:rsidRPr="00EC4BE2">
        <w:rPr>
          <w:rStyle w:val="Hyperlink"/>
          <w:color w:val="000000" w:themeColor="text1"/>
          <w:u w:val="none"/>
        </w:rPr>
        <w:t>Gattario</w:t>
      </w:r>
      <w:proofErr w:type="spellEnd"/>
      <w:r w:rsidRPr="00EC4BE2">
        <w:rPr>
          <w:rStyle w:val="Hyperlink"/>
          <w:color w:val="000000" w:themeColor="text1"/>
          <w:u w:val="none"/>
        </w:rPr>
        <w:t xml:space="preserve">, K., &amp; </w:t>
      </w:r>
      <w:proofErr w:type="spellStart"/>
      <w:r w:rsidRPr="00EC4BE2">
        <w:rPr>
          <w:rStyle w:val="Hyperlink"/>
          <w:color w:val="000000" w:themeColor="text1"/>
          <w:u w:val="none"/>
        </w:rPr>
        <w:t>Frisén</w:t>
      </w:r>
      <w:proofErr w:type="spellEnd"/>
      <w:r w:rsidRPr="00EC4BE2">
        <w:rPr>
          <w:rStyle w:val="Hyperlink"/>
          <w:color w:val="000000" w:themeColor="text1"/>
          <w:u w:val="none"/>
        </w:rPr>
        <w:t xml:space="preserve">, A. (2019). From negative to positive body image: Men’s and women’s journeys from early adolescence to emerging adulthood. </w:t>
      </w:r>
      <w:r w:rsidRPr="00EC4BE2">
        <w:rPr>
          <w:rStyle w:val="Hyperlink"/>
          <w:i/>
          <w:color w:val="000000" w:themeColor="text1"/>
          <w:u w:val="none"/>
        </w:rPr>
        <w:t>Body Image</w:t>
      </w:r>
      <w:r w:rsidRPr="00EC4BE2">
        <w:rPr>
          <w:rStyle w:val="Hyperlink"/>
          <w:color w:val="000000" w:themeColor="text1"/>
          <w:u w:val="none"/>
        </w:rPr>
        <w:t xml:space="preserve">, </w:t>
      </w:r>
      <w:r w:rsidRPr="00EC4BE2">
        <w:rPr>
          <w:rStyle w:val="Hyperlink"/>
          <w:i/>
          <w:color w:val="000000" w:themeColor="text1"/>
          <w:u w:val="none"/>
        </w:rPr>
        <w:t>28</w:t>
      </w:r>
      <w:r w:rsidRPr="00EC4BE2">
        <w:rPr>
          <w:rStyle w:val="Hyperlink"/>
          <w:color w:val="000000" w:themeColor="text1"/>
          <w:u w:val="none"/>
        </w:rPr>
        <w:t xml:space="preserve">, 53-65. </w:t>
      </w:r>
      <w:hyperlink r:id="rId53" w:history="1">
        <w:r w:rsidRPr="00EC4BE2">
          <w:rPr>
            <w:rStyle w:val="Hyperlink"/>
          </w:rPr>
          <w:t>https://doi.org/j.bodyim.2018.12.002</w:t>
        </w:r>
      </w:hyperlink>
    </w:p>
    <w:p w14:paraId="5C11547B" w14:textId="7E81F291" w:rsidR="00F413A9" w:rsidRDefault="00987C16" w:rsidP="00F413A9">
      <w:pPr>
        <w:spacing w:line="480" w:lineRule="auto"/>
        <w:ind w:left="567" w:hanging="567"/>
        <w:rPr>
          <w:rStyle w:val="Hyperlink"/>
        </w:rPr>
      </w:pPr>
      <w:r w:rsidRPr="00EC4BE2">
        <w:rPr>
          <w:rStyle w:val="Hyperlink"/>
          <w:color w:val="000000" w:themeColor="text1"/>
          <w:u w:val="none"/>
        </w:rPr>
        <w:t xml:space="preserve">Homan, K. J., &amp; Cavanaugh, B. N. (2013). Perceived relationship with God fosters positive body image in college women. </w:t>
      </w:r>
      <w:r w:rsidRPr="00EC4BE2">
        <w:rPr>
          <w:rStyle w:val="Hyperlink"/>
          <w:i/>
          <w:color w:val="000000" w:themeColor="text1"/>
          <w:u w:val="none"/>
        </w:rPr>
        <w:t>Journal of Health Psychology</w:t>
      </w:r>
      <w:r w:rsidRPr="00EC4BE2">
        <w:rPr>
          <w:rStyle w:val="Hyperlink"/>
          <w:color w:val="000000" w:themeColor="text1"/>
          <w:u w:val="none"/>
        </w:rPr>
        <w:t xml:space="preserve">, </w:t>
      </w:r>
      <w:r w:rsidRPr="00EC4BE2">
        <w:rPr>
          <w:rStyle w:val="Hyperlink"/>
          <w:i/>
          <w:color w:val="000000" w:themeColor="text1"/>
          <w:u w:val="none"/>
        </w:rPr>
        <w:t>18</w:t>
      </w:r>
      <w:r w:rsidRPr="00EC4BE2">
        <w:rPr>
          <w:rStyle w:val="Hyperlink"/>
          <w:color w:val="000000" w:themeColor="text1"/>
          <w:u w:val="none"/>
        </w:rPr>
        <w:t xml:space="preserve">(12), 1529-1539. </w:t>
      </w:r>
      <w:hyperlink r:id="rId54" w:history="1">
        <w:r w:rsidRPr="00EC4BE2">
          <w:rPr>
            <w:rStyle w:val="Hyperlink"/>
          </w:rPr>
          <w:t>https://doi.org/10.1177/1359105312465911</w:t>
        </w:r>
      </w:hyperlink>
    </w:p>
    <w:p w14:paraId="5A439870" w14:textId="2E96B878" w:rsidR="00A9198F" w:rsidRDefault="00A9198F" w:rsidP="00A9198F">
      <w:pPr>
        <w:pStyle w:val="EndNoteBibliography"/>
        <w:spacing w:line="480" w:lineRule="auto"/>
        <w:ind w:left="720" w:hanging="720"/>
        <w:rPr>
          <w:rFonts w:ascii="Times New Roman" w:hAnsi="Times New Roman" w:cs="Times New Roman"/>
        </w:rPr>
      </w:pPr>
      <w:r w:rsidRPr="00B2121B">
        <w:rPr>
          <w:rFonts w:ascii="Times New Roman" w:hAnsi="Times New Roman" w:cs="Times New Roman"/>
        </w:rPr>
        <w:t xml:space="preserve">Hu, L. T., &amp; Bentler, P. M. (1999). Cutoff criteria for fit indexes in covariance structure analysis: Conventional criteria versus new alternatives. </w:t>
      </w:r>
      <w:r w:rsidRPr="00B2121B">
        <w:rPr>
          <w:rFonts w:ascii="Times New Roman" w:hAnsi="Times New Roman" w:cs="Times New Roman"/>
          <w:i/>
        </w:rPr>
        <w:t>Structural Equation Modeling, 6</w:t>
      </w:r>
      <w:r>
        <w:rPr>
          <w:rFonts w:ascii="Times New Roman" w:hAnsi="Times New Roman" w:cs="Times New Roman"/>
        </w:rPr>
        <w:t>(1)</w:t>
      </w:r>
      <w:r w:rsidRPr="00B2121B">
        <w:rPr>
          <w:rFonts w:ascii="Times New Roman" w:hAnsi="Times New Roman" w:cs="Times New Roman"/>
        </w:rPr>
        <w:t>, 1-55</w:t>
      </w:r>
      <w:r w:rsidRPr="00233BE3">
        <w:rPr>
          <w:rFonts w:ascii="Times New Roman" w:hAnsi="Times New Roman" w:cs="Times New Roman"/>
        </w:rPr>
        <w:t xml:space="preserve">. </w:t>
      </w:r>
      <w:hyperlink r:id="rId55" w:history="1">
        <w:r w:rsidR="00E2732D" w:rsidRPr="00B61044">
          <w:rPr>
            <w:rStyle w:val="Hyperlink"/>
            <w:rFonts w:ascii="Times New Roman" w:hAnsi="Times New Roman" w:cs="Times New Roman"/>
          </w:rPr>
          <w:t>https://doi.org/10.1080/10705519909540118</w:t>
        </w:r>
      </w:hyperlink>
    </w:p>
    <w:p w14:paraId="3F6CD86B" w14:textId="46F17903" w:rsidR="00E2732D" w:rsidRDefault="00E2732D" w:rsidP="00A9198F">
      <w:pPr>
        <w:pStyle w:val="EndNoteBibliography"/>
        <w:spacing w:line="480" w:lineRule="auto"/>
        <w:ind w:left="720" w:hanging="720"/>
        <w:rPr>
          <w:rStyle w:val="Hyperlink"/>
          <w:rFonts w:ascii="Times New Roman" w:hAnsi="Times New Roman" w:cs="Times New Roman"/>
        </w:rPr>
      </w:pPr>
      <w:r>
        <w:rPr>
          <w:rStyle w:val="Hyperlink"/>
          <w:rFonts w:ascii="Times New Roman" w:hAnsi="Times New Roman" w:cs="Times New Roman"/>
          <w:color w:val="auto"/>
          <w:u w:val="none"/>
        </w:rPr>
        <w:t xml:space="preserve">Jones, D. C., &amp; Crawford, J. K. (2006). The peer appearance culture during adolescence: Gender and body mass variations. </w:t>
      </w:r>
      <w:r>
        <w:rPr>
          <w:rStyle w:val="Hyperlink"/>
          <w:rFonts w:ascii="Times New Roman" w:hAnsi="Times New Roman" w:cs="Times New Roman"/>
          <w:i/>
          <w:color w:val="auto"/>
          <w:u w:val="none"/>
        </w:rPr>
        <w:t>Journal of Youth and Adolescence</w:t>
      </w:r>
      <w:r>
        <w:rPr>
          <w:rStyle w:val="Hyperlink"/>
          <w:rFonts w:ascii="Times New Roman" w:hAnsi="Times New Roman" w:cs="Times New Roman"/>
          <w:color w:val="auto"/>
          <w:u w:val="none"/>
        </w:rPr>
        <w:t xml:space="preserve">, </w:t>
      </w:r>
      <w:r>
        <w:rPr>
          <w:rStyle w:val="Hyperlink"/>
          <w:rFonts w:ascii="Times New Roman" w:hAnsi="Times New Roman" w:cs="Times New Roman"/>
          <w:i/>
          <w:color w:val="auto"/>
          <w:u w:val="none"/>
        </w:rPr>
        <w:t>35</w:t>
      </w:r>
      <w:r>
        <w:rPr>
          <w:rStyle w:val="Hyperlink"/>
          <w:rFonts w:ascii="Times New Roman" w:hAnsi="Times New Roman" w:cs="Times New Roman"/>
          <w:color w:val="auto"/>
          <w:u w:val="none"/>
        </w:rPr>
        <w:t xml:space="preserve">(2), 243-255. </w:t>
      </w:r>
      <w:hyperlink r:id="rId56" w:history="1">
        <w:r w:rsidRPr="00B61044">
          <w:rPr>
            <w:rStyle w:val="Hyperlink"/>
            <w:rFonts w:ascii="Times New Roman" w:hAnsi="Times New Roman" w:cs="Times New Roman"/>
          </w:rPr>
          <w:t>https://doi.org/10.1007/s10964-005-9006-5</w:t>
        </w:r>
      </w:hyperlink>
    </w:p>
    <w:p w14:paraId="38BC345E" w14:textId="72D66504" w:rsidR="00DA37FF" w:rsidRDefault="00DA37FF" w:rsidP="00DA37FF">
      <w:pPr>
        <w:spacing w:line="480" w:lineRule="auto"/>
        <w:ind w:left="567" w:hanging="567"/>
        <w:rPr>
          <w:rStyle w:val="Hyperlink"/>
        </w:rPr>
      </w:pPr>
      <w:r w:rsidRPr="00FE2246">
        <w:rPr>
          <w:color w:val="000000"/>
        </w:rPr>
        <w:t xml:space="preserve">Jorgensen, T. D., </w:t>
      </w:r>
      <w:proofErr w:type="spellStart"/>
      <w:r w:rsidRPr="00FE2246">
        <w:rPr>
          <w:color w:val="000000"/>
        </w:rPr>
        <w:t>Pornprasertmanit</w:t>
      </w:r>
      <w:proofErr w:type="spellEnd"/>
      <w:r w:rsidRPr="00FE2246">
        <w:rPr>
          <w:color w:val="000000"/>
        </w:rPr>
        <w:t xml:space="preserve">, S., </w:t>
      </w:r>
      <w:proofErr w:type="spellStart"/>
      <w:r w:rsidRPr="00FE2246">
        <w:rPr>
          <w:color w:val="000000"/>
        </w:rPr>
        <w:t>Schoemann</w:t>
      </w:r>
      <w:proofErr w:type="spellEnd"/>
      <w:r w:rsidRPr="00FE2246">
        <w:rPr>
          <w:color w:val="000000"/>
        </w:rPr>
        <w:t xml:space="preserve">, A. M., &amp; </w:t>
      </w:r>
      <w:proofErr w:type="spellStart"/>
      <w:r w:rsidRPr="00FE2246">
        <w:rPr>
          <w:color w:val="000000"/>
        </w:rPr>
        <w:t>Rosseel</w:t>
      </w:r>
      <w:proofErr w:type="spellEnd"/>
      <w:r w:rsidRPr="00FE2246">
        <w:rPr>
          <w:color w:val="000000"/>
        </w:rPr>
        <w:t xml:space="preserve">, Y. (2018). </w:t>
      </w:r>
      <w:proofErr w:type="spellStart"/>
      <w:r w:rsidRPr="00D77D8B">
        <w:rPr>
          <w:i/>
          <w:color w:val="000000"/>
        </w:rPr>
        <w:t>semTools</w:t>
      </w:r>
      <w:proofErr w:type="spellEnd"/>
      <w:r w:rsidRPr="00FE2246">
        <w:rPr>
          <w:color w:val="000000"/>
        </w:rPr>
        <w:t xml:space="preserve">: </w:t>
      </w:r>
      <w:r w:rsidRPr="00233BE3">
        <w:rPr>
          <w:i/>
          <w:color w:val="000000"/>
        </w:rPr>
        <w:t xml:space="preserve">Useful tools for structural equation </w:t>
      </w:r>
      <w:proofErr w:type="spellStart"/>
      <w:r w:rsidRPr="00233BE3">
        <w:rPr>
          <w:i/>
          <w:color w:val="000000"/>
        </w:rPr>
        <w:t>modeling</w:t>
      </w:r>
      <w:proofErr w:type="spellEnd"/>
      <w:r w:rsidRPr="00FE2246">
        <w:rPr>
          <w:color w:val="000000"/>
        </w:rPr>
        <w:t xml:space="preserve">. </w:t>
      </w:r>
      <w:r w:rsidRPr="00FE2246">
        <w:rPr>
          <w:i/>
          <w:color w:val="000000"/>
        </w:rPr>
        <w:t>R</w:t>
      </w:r>
      <w:r w:rsidRPr="00FE2246">
        <w:rPr>
          <w:color w:val="000000"/>
        </w:rPr>
        <w:t xml:space="preserve"> package version 0.5-1. </w:t>
      </w:r>
      <w:hyperlink r:id="rId57" w:history="1">
        <w:r w:rsidRPr="0042780B">
          <w:rPr>
            <w:rStyle w:val="Hyperlink"/>
          </w:rPr>
          <w:t>https://CRAN.R-project.org/package=semTools</w:t>
        </w:r>
      </w:hyperlink>
    </w:p>
    <w:p w14:paraId="1239FAAE" w14:textId="77777777" w:rsidR="002D7A96" w:rsidRDefault="00B15972" w:rsidP="002D7A96">
      <w:pPr>
        <w:spacing w:line="480" w:lineRule="auto"/>
        <w:ind w:left="567" w:hanging="567"/>
        <w:rPr>
          <w:rFonts w:ascii="TimesNewRomanPSMT" w:hAnsi="TimesNewRomanPSMT" w:cs="TimesNewRomanPSMT"/>
        </w:rPr>
      </w:pPr>
      <w:r>
        <w:rPr>
          <w:rStyle w:val="Hyperlink"/>
          <w:color w:val="auto"/>
          <w:u w:val="none"/>
        </w:rPr>
        <w:t xml:space="preserve">Kaplan, D. (2009). </w:t>
      </w:r>
      <w:r w:rsidRPr="00B15972">
        <w:rPr>
          <w:rFonts w:ascii="TimesNewRomanPS" w:hAnsi="TimesNewRomanPS"/>
          <w:i/>
          <w:iCs/>
        </w:rPr>
        <w:t xml:space="preserve">Structural equation </w:t>
      </w:r>
      <w:proofErr w:type="spellStart"/>
      <w:r w:rsidRPr="00B15972">
        <w:rPr>
          <w:rFonts w:ascii="TimesNewRomanPS" w:hAnsi="TimesNewRomanPS"/>
          <w:i/>
          <w:iCs/>
        </w:rPr>
        <w:t>modeling</w:t>
      </w:r>
      <w:proofErr w:type="spellEnd"/>
      <w:r w:rsidRPr="00B15972">
        <w:rPr>
          <w:rFonts w:ascii="TimesNewRomanPS" w:hAnsi="TimesNewRomanPS"/>
          <w:i/>
          <w:iCs/>
        </w:rPr>
        <w:t xml:space="preserve">: Foundations and extensions </w:t>
      </w:r>
      <w:r w:rsidRPr="00B15972">
        <w:rPr>
          <w:rFonts w:ascii="TimesNewRomanPSMT" w:hAnsi="TimesNewRomanPSMT" w:cs="TimesNewRomanPSMT"/>
        </w:rPr>
        <w:t>(2</w:t>
      </w:r>
      <w:r w:rsidRPr="00B15972">
        <w:rPr>
          <w:rFonts w:ascii="TimesNewRomanPSMT" w:hAnsi="TimesNewRomanPSMT" w:cs="TimesNewRomanPSMT"/>
          <w:vertAlign w:val="superscript"/>
        </w:rPr>
        <w:t>nd</w:t>
      </w:r>
      <w:r>
        <w:rPr>
          <w:rFonts w:ascii="TimesNewRomanPSMT" w:hAnsi="TimesNewRomanPSMT" w:cs="TimesNewRomanPSMT"/>
        </w:rPr>
        <w:t xml:space="preserve"> </w:t>
      </w:r>
      <w:r w:rsidRPr="00B15972">
        <w:rPr>
          <w:rFonts w:ascii="TimesNewRomanPSMT" w:hAnsi="TimesNewRomanPSMT" w:cs="TimesNewRomanPSMT"/>
        </w:rPr>
        <w:t>ed.). Sage.</w:t>
      </w:r>
    </w:p>
    <w:p w14:paraId="279340C9" w14:textId="20BC4DBA" w:rsidR="002D7A96" w:rsidRDefault="002D7A96" w:rsidP="002D7A96">
      <w:pPr>
        <w:spacing w:line="480" w:lineRule="auto"/>
        <w:ind w:left="567" w:hanging="567"/>
        <w:rPr>
          <w:rFonts w:ascii="TimesNewRomanPSMT" w:hAnsi="TimesNewRomanPSMT" w:cs="TimesNewRomanPSMT"/>
        </w:rPr>
      </w:pPr>
      <w:r w:rsidRPr="00723C37">
        <w:rPr>
          <w:bCs/>
          <w:iCs/>
          <w:color w:val="000000" w:themeColor="text1"/>
        </w:rPr>
        <w:t xml:space="preserve">Kelley, K., &amp; </w:t>
      </w:r>
      <w:proofErr w:type="spellStart"/>
      <w:r w:rsidRPr="00723C37">
        <w:rPr>
          <w:bCs/>
          <w:iCs/>
          <w:color w:val="000000" w:themeColor="text1"/>
        </w:rPr>
        <w:t>Pornprasertmanit</w:t>
      </w:r>
      <w:proofErr w:type="spellEnd"/>
      <w:r w:rsidRPr="00723C37">
        <w:rPr>
          <w:bCs/>
          <w:iCs/>
          <w:color w:val="000000" w:themeColor="text1"/>
        </w:rPr>
        <w:t xml:space="preserve">, S. (2016). Confidence intervals for population reliability coefficients: Evaluation of methods, recommendations, and software for composite measures. </w:t>
      </w:r>
      <w:r w:rsidRPr="00723C37">
        <w:rPr>
          <w:bCs/>
          <w:i/>
          <w:color w:val="000000" w:themeColor="text1"/>
        </w:rPr>
        <w:t>Psychological Methods</w:t>
      </w:r>
      <w:r w:rsidRPr="00723C37">
        <w:rPr>
          <w:bCs/>
          <w:color w:val="000000" w:themeColor="text1"/>
        </w:rPr>
        <w:t>,</w:t>
      </w:r>
      <w:r w:rsidRPr="00723C37">
        <w:rPr>
          <w:bCs/>
          <w:i/>
          <w:color w:val="000000" w:themeColor="text1"/>
        </w:rPr>
        <w:t xml:space="preserve"> 21</w:t>
      </w:r>
      <w:r w:rsidRPr="00723C37">
        <w:rPr>
          <w:bCs/>
          <w:iCs/>
          <w:color w:val="000000" w:themeColor="text1"/>
        </w:rPr>
        <w:t xml:space="preserve">(1), 69-92. </w:t>
      </w:r>
      <w:hyperlink r:id="rId58" w:history="1">
        <w:r w:rsidRPr="00146532">
          <w:rPr>
            <w:rStyle w:val="Hyperlink"/>
            <w:bCs/>
            <w:iCs/>
          </w:rPr>
          <w:t>https://doi.org/10.1037/a0040086</w:t>
        </w:r>
      </w:hyperlink>
    </w:p>
    <w:p w14:paraId="3994B063" w14:textId="5DC69D74" w:rsidR="00B15972" w:rsidRPr="002D7A96" w:rsidRDefault="00AD6F81" w:rsidP="002D7A96">
      <w:pPr>
        <w:spacing w:line="480" w:lineRule="auto"/>
        <w:ind w:left="567" w:hanging="567"/>
        <w:rPr>
          <w:rStyle w:val="Hyperlink"/>
          <w:rFonts w:ascii="TimesNewRomanPSMT" w:hAnsi="TimesNewRomanPSMT" w:cs="TimesNewRomanPSMT"/>
          <w:color w:val="auto"/>
          <w:u w:val="none"/>
        </w:rPr>
      </w:pPr>
      <w:r>
        <w:rPr>
          <w:rStyle w:val="Hyperlink"/>
          <w:color w:val="auto"/>
          <w:u w:val="none"/>
        </w:rPr>
        <w:t xml:space="preserve">Kenny, D. A. (1994). </w:t>
      </w:r>
      <w:r>
        <w:rPr>
          <w:rStyle w:val="Hyperlink"/>
          <w:i/>
          <w:color w:val="auto"/>
          <w:u w:val="none"/>
        </w:rPr>
        <w:t>Interpersonal perception: A social relations analysis</w:t>
      </w:r>
      <w:r>
        <w:rPr>
          <w:rStyle w:val="Hyperlink"/>
          <w:color w:val="auto"/>
          <w:u w:val="none"/>
        </w:rPr>
        <w:t xml:space="preserve">. Guilford. </w:t>
      </w:r>
    </w:p>
    <w:p w14:paraId="11BF6E2A" w14:textId="25CB5F5D" w:rsidR="000E1429" w:rsidRDefault="000E1429" w:rsidP="000E1429">
      <w:pPr>
        <w:spacing w:line="480" w:lineRule="auto"/>
        <w:ind w:left="567" w:hanging="567"/>
        <w:rPr>
          <w:rStyle w:val="Hyperlink"/>
          <w:color w:val="000000" w:themeColor="text1"/>
          <w:u w:val="none"/>
        </w:rPr>
      </w:pPr>
      <w:r>
        <w:rPr>
          <w:color w:val="000000" w:themeColor="text1"/>
        </w:rPr>
        <w:t xml:space="preserve">Khalsa, A. S., </w:t>
      </w:r>
      <w:proofErr w:type="spellStart"/>
      <w:r>
        <w:rPr>
          <w:color w:val="000000" w:themeColor="text1"/>
        </w:rPr>
        <w:t>Stough</w:t>
      </w:r>
      <w:proofErr w:type="spellEnd"/>
      <w:r>
        <w:rPr>
          <w:color w:val="000000" w:themeColor="text1"/>
        </w:rPr>
        <w:t xml:space="preserve">, C. O., Garr, K., Copeland, K. A., </w:t>
      </w:r>
      <w:proofErr w:type="spellStart"/>
      <w:r>
        <w:rPr>
          <w:color w:val="000000" w:themeColor="text1"/>
        </w:rPr>
        <w:t>Kharofa</w:t>
      </w:r>
      <w:proofErr w:type="spellEnd"/>
      <w:r>
        <w:rPr>
          <w:color w:val="000000" w:themeColor="text1"/>
        </w:rPr>
        <w:t xml:space="preserve">, R. Y., &amp; Woo, J. G. (2019). Factor structure of the Intuitive Eating Scale-2 among a low-income and racial minority population. </w:t>
      </w:r>
      <w:r>
        <w:rPr>
          <w:i/>
          <w:color w:val="000000" w:themeColor="text1"/>
        </w:rPr>
        <w:t>Appetite</w:t>
      </w:r>
      <w:r>
        <w:rPr>
          <w:color w:val="000000" w:themeColor="text1"/>
        </w:rPr>
        <w:t xml:space="preserve">, </w:t>
      </w:r>
      <w:r>
        <w:rPr>
          <w:i/>
          <w:color w:val="000000" w:themeColor="text1"/>
        </w:rPr>
        <w:t>142</w:t>
      </w:r>
      <w:r>
        <w:rPr>
          <w:color w:val="000000" w:themeColor="text1"/>
        </w:rPr>
        <w:t xml:space="preserve">, 104390. </w:t>
      </w:r>
      <w:hyperlink r:id="rId59" w:history="1">
        <w:r w:rsidRPr="001857A6">
          <w:rPr>
            <w:rStyle w:val="Hyperlink"/>
          </w:rPr>
          <w:t>https://doi.org/10.1016/j.appet.2019.104390</w:t>
        </w:r>
      </w:hyperlink>
    </w:p>
    <w:p w14:paraId="7AADEDF4" w14:textId="7F80F838" w:rsidR="00B15972" w:rsidRPr="000E1429" w:rsidRDefault="00B15972" w:rsidP="000E1429">
      <w:pPr>
        <w:spacing w:line="480" w:lineRule="auto"/>
        <w:ind w:left="567" w:hanging="567"/>
        <w:rPr>
          <w:rStyle w:val="Hyperlink"/>
          <w:color w:val="000000" w:themeColor="text1"/>
          <w:u w:val="none"/>
        </w:rPr>
      </w:pPr>
      <w:r w:rsidRPr="00B15972">
        <w:rPr>
          <w:rFonts w:ascii="TimesNewRomanPSMT" w:hAnsi="TimesNewRomanPSMT" w:cs="TimesNewRomanPSMT"/>
        </w:rPr>
        <w:t xml:space="preserve">Kline, R. B. (2005). </w:t>
      </w:r>
      <w:r w:rsidRPr="00B15972">
        <w:rPr>
          <w:rFonts w:ascii="TimesNewRomanPS" w:hAnsi="TimesNewRomanPS"/>
          <w:i/>
          <w:iCs/>
        </w:rPr>
        <w:t xml:space="preserve">Principles and practice of structural equation </w:t>
      </w:r>
      <w:proofErr w:type="spellStart"/>
      <w:r w:rsidRPr="00B15972">
        <w:rPr>
          <w:rFonts w:ascii="TimesNewRomanPS" w:hAnsi="TimesNewRomanPS"/>
          <w:i/>
          <w:iCs/>
        </w:rPr>
        <w:t>modeling</w:t>
      </w:r>
      <w:proofErr w:type="spellEnd"/>
      <w:r w:rsidRPr="00B15972">
        <w:rPr>
          <w:rFonts w:ascii="TimesNewRomanPS" w:hAnsi="TimesNewRomanPS"/>
          <w:i/>
          <w:iCs/>
        </w:rPr>
        <w:t xml:space="preserve"> </w:t>
      </w:r>
      <w:r w:rsidRPr="00B15972">
        <w:rPr>
          <w:rFonts w:ascii="TimesNewRomanPS" w:hAnsi="TimesNewRomanPS"/>
          <w:iCs/>
        </w:rPr>
        <w:t>(2</w:t>
      </w:r>
      <w:r w:rsidRPr="00B15972">
        <w:rPr>
          <w:rFonts w:ascii="TimesNewRomanPS" w:hAnsi="TimesNewRomanPS"/>
          <w:iCs/>
          <w:vertAlign w:val="superscript"/>
        </w:rPr>
        <w:t>nd</w:t>
      </w:r>
      <w:r>
        <w:rPr>
          <w:rFonts w:ascii="TimesNewRomanPS" w:hAnsi="TimesNewRomanPS"/>
          <w:iCs/>
        </w:rPr>
        <w:t xml:space="preserve"> </w:t>
      </w:r>
      <w:r w:rsidRPr="00B15972">
        <w:rPr>
          <w:rFonts w:ascii="TimesNewRomanPS" w:hAnsi="TimesNewRomanPS"/>
          <w:iCs/>
        </w:rPr>
        <w:t>ed.).</w:t>
      </w:r>
      <w:r w:rsidRPr="00B15972">
        <w:rPr>
          <w:rFonts w:ascii="TimesNewRomanPS" w:hAnsi="TimesNewRomanPS"/>
          <w:i/>
          <w:iCs/>
        </w:rPr>
        <w:t xml:space="preserve"> </w:t>
      </w:r>
      <w:r w:rsidRPr="00B15972">
        <w:rPr>
          <w:rFonts w:ascii="TimesNewRomanPSMT" w:hAnsi="TimesNewRomanPSMT" w:cs="TimesNewRomanPSMT"/>
        </w:rPr>
        <w:t>Guildford Press.</w:t>
      </w:r>
    </w:p>
    <w:p w14:paraId="12FD6DD0" w14:textId="56CD8288" w:rsidR="00DA37FF" w:rsidRDefault="00DA37FF" w:rsidP="00DA37FF">
      <w:pPr>
        <w:spacing w:line="480" w:lineRule="auto"/>
        <w:ind w:left="567" w:hanging="567"/>
        <w:rPr>
          <w:rStyle w:val="Hyperlink"/>
          <w:color w:val="auto"/>
          <w:u w:val="none"/>
        </w:rPr>
      </w:pPr>
      <w:r w:rsidRPr="00FE2246">
        <w:rPr>
          <w:color w:val="000000"/>
        </w:rPr>
        <w:lastRenderedPageBreak/>
        <w:t xml:space="preserve">Korkmaz, S., </w:t>
      </w:r>
      <w:proofErr w:type="spellStart"/>
      <w:r w:rsidRPr="00FE2246">
        <w:rPr>
          <w:color w:val="000000"/>
        </w:rPr>
        <w:t>Goksuluk</w:t>
      </w:r>
      <w:proofErr w:type="spellEnd"/>
      <w:r w:rsidRPr="00FE2246">
        <w:rPr>
          <w:color w:val="000000"/>
        </w:rPr>
        <w:t>, D.</w:t>
      </w:r>
      <w:r>
        <w:rPr>
          <w:color w:val="000000"/>
        </w:rPr>
        <w:t>,</w:t>
      </w:r>
      <w:r w:rsidRPr="00FE2246">
        <w:rPr>
          <w:color w:val="000000"/>
        </w:rPr>
        <w:t xml:space="preserve"> &amp; </w:t>
      </w:r>
      <w:proofErr w:type="spellStart"/>
      <w:r w:rsidRPr="00FE2246">
        <w:rPr>
          <w:color w:val="000000"/>
        </w:rPr>
        <w:t>Zararsiz</w:t>
      </w:r>
      <w:proofErr w:type="spellEnd"/>
      <w:r w:rsidRPr="00FE2246">
        <w:rPr>
          <w:color w:val="000000"/>
        </w:rPr>
        <w:t>, G. (2014)</w:t>
      </w:r>
      <w:r>
        <w:rPr>
          <w:color w:val="000000"/>
        </w:rPr>
        <w:t>.</w:t>
      </w:r>
      <w:r w:rsidRPr="00FE2246">
        <w:rPr>
          <w:color w:val="000000"/>
        </w:rPr>
        <w:t> </w:t>
      </w:r>
      <w:r w:rsidRPr="00D77D8B">
        <w:rPr>
          <w:i/>
          <w:color w:val="000000"/>
        </w:rPr>
        <w:t>MVN</w:t>
      </w:r>
      <w:r w:rsidRPr="00FE2246">
        <w:rPr>
          <w:color w:val="000000"/>
        </w:rPr>
        <w:t xml:space="preserve">: An </w:t>
      </w:r>
      <w:r w:rsidRPr="00FE2246">
        <w:rPr>
          <w:i/>
          <w:color w:val="000000"/>
        </w:rPr>
        <w:t>R</w:t>
      </w:r>
      <w:r>
        <w:rPr>
          <w:color w:val="000000"/>
        </w:rPr>
        <w:t xml:space="preserve"> package for assessing multivariate n</w:t>
      </w:r>
      <w:r w:rsidRPr="00FE2246">
        <w:rPr>
          <w:color w:val="000000"/>
        </w:rPr>
        <w:t>ormality. </w:t>
      </w:r>
      <w:r w:rsidRPr="00FE2246">
        <w:rPr>
          <w:i/>
          <w:iCs/>
          <w:color w:val="000000"/>
        </w:rPr>
        <w:t>The R Journal</w:t>
      </w:r>
      <w:r w:rsidRPr="00FE2246">
        <w:rPr>
          <w:iCs/>
          <w:color w:val="000000"/>
        </w:rPr>
        <w:t>,</w:t>
      </w:r>
      <w:r w:rsidRPr="00FE2246">
        <w:rPr>
          <w:color w:val="000000"/>
        </w:rPr>
        <w:t> </w:t>
      </w:r>
      <w:r w:rsidRPr="00FE2246">
        <w:rPr>
          <w:i/>
          <w:iCs/>
          <w:color w:val="000000"/>
        </w:rPr>
        <w:t>6</w:t>
      </w:r>
      <w:r w:rsidRPr="00FE2246">
        <w:rPr>
          <w:iCs/>
          <w:color w:val="000000"/>
        </w:rPr>
        <w:t>,</w:t>
      </w:r>
      <w:r w:rsidRPr="00FE2246">
        <w:rPr>
          <w:color w:val="000000"/>
        </w:rPr>
        <w:t> 151-162.</w:t>
      </w:r>
    </w:p>
    <w:p w14:paraId="2136ECAE" w14:textId="77777777" w:rsidR="00883C5E" w:rsidRPr="00EC4BE2" w:rsidRDefault="0084475B" w:rsidP="00883C5E">
      <w:pPr>
        <w:spacing w:line="480" w:lineRule="auto"/>
        <w:ind w:left="567" w:hanging="567"/>
        <w:rPr>
          <w:rStyle w:val="Hyperlink"/>
        </w:rPr>
      </w:pPr>
      <w:r w:rsidRPr="00EC4BE2">
        <w:rPr>
          <w:rStyle w:val="Hyperlink"/>
          <w:color w:val="000000" w:themeColor="text1"/>
          <w:u w:val="none"/>
        </w:rPr>
        <w:t xml:space="preserve">Kroon Van </w:t>
      </w:r>
      <w:proofErr w:type="spellStart"/>
      <w:r w:rsidRPr="00EC4BE2">
        <w:rPr>
          <w:rStyle w:val="Hyperlink"/>
          <w:color w:val="000000" w:themeColor="text1"/>
          <w:u w:val="none"/>
        </w:rPr>
        <w:t>Diest</w:t>
      </w:r>
      <w:proofErr w:type="spellEnd"/>
      <w:r w:rsidRPr="00EC4BE2">
        <w:rPr>
          <w:rStyle w:val="Hyperlink"/>
          <w:color w:val="000000" w:themeColor="text1"/>
          <w:u w:val="none"/>
        </w:rPr>
        <w:t xml:space="preserve">, A. M., &amp; Tylka, T. L. (2010). The Caregiver Eating Messages Scale: Development and psychometric investigation. </w:t>
      </w:r>
      <w:r w:rsidRPr="00EC4BE2">
        <w:rPr>
          <w:rStyle w:val="Hyperlink"/>
          <w:i/>
          <w:color w:val="000000" w:themeColor="text1"/>
          <w:u w:val="none"/>
        </w:rPr>
        <w:t>Body Image</w:t>
      </w:r>
      <w:r w:rsidRPr="00EC4BE2">
        <w:rPr>
          <w:rStyle w:val="Hyperlink"/>
          <w:color w:val="000000" w:themeColor="text1"/>
          <w:u w:val="none"/>
        </w:rPr>
        <w:t xml:space="preserve">, </w:t>
      </w:r>
      <w:r w:rsidRPr="00EC4BE2">
        <w:rPr>
          <w:rStyle w:val="Hyperlink"/>
          <w:i/>
          <w:color w:val="000000" w:themeColor="text1"/>
          <w:u w:val="none"/>
        </w:rPr>
        <w:t>7</w:t>
      </w:r>
      <w:r w:rsidRPr="00EC4BE2">
        <w:rPr>
          <w:rStyle w:val="Hyperlink"/>
          <w:color w:val="000000" w:themeColor="text1"/>
          <w:u w:val="none"/>
        </w:rPr>
        <w:t xml:space="preserve">(4), 317-326. </w:t>
      </w:r>
      <w:hyperlink r:id="rId60" w:history="1">
        <w:r w:rsidRPr="00EC4BE2">
          <w:rPr>
            <w:rStyle w:val="Hyperlink"/>
          </w:rPr>
          <w:t>https://doi.org/10.1016/j.bodyim.2010.06.002</w:t>
        </w:r>
      </w:hyperlink>
    </w:p>
    <w:p w14:paraId="1BDF1B6E" w14:textId="58E9EFD3" w:rsidR="00883C5E" w:rsidRDefault="00883C5E" w:rsidP="00883C5E">
      <w:pPr>
        <w:spacing w:line="480" w:lineRule="auto"/>
        <w:ind w:left="567" w:hanging="567"/>
        <w:rPr>
          <w:rStyle w:val="Hyperlink"/>
        </w:rPr>
      </w:pPr>
      <w:r w:rsidRPr="00EC4BE2">
        <w:rPr>
          <w:color w:val="000000" w:themeColor="text1"/>
          <w:shd w:val="clear" w:color="auto" w:fill="FFFFFF"/>
        </w:rPr>
        <w:t xml:space="preserve">Lee, R. M., Draper, M., &amp; Lee, S. (2001). Social connectedness, dysfunctional interpersonal </w:t>
      </w:r>
      <w:proofErr w:type="spellStart"/>
      <w:r w:rsidRPr="00EC4BE2">
        <w:rPr>
          <w:color w:val="000000" w:themeColor="text1"/>
          <w:shd w:val="clear" w:color="auto" w:fill="FFFFFF"/>
        </w:rPr>
        <w:t>behaviors</w:t>
      </w:r>
      <w:proofErr w:type="spellEnd"/>
      <w:r w:rsidRPr="00EC4BE2">
        <w:rPr>
          <w:color w:val="000000" w:themeColor="text1"/>
          <w:shd w:val="clear" w:color="auto" w:fill="FFFFFF"/>
        </w:rPr>
        <w:t>, and psychological distress: Testing a mediator model. </w:t>
      </w:r>
      <w:r w:rsidRPr="00EC4BE2">
        <w:rPr>
          <w:i/>
          <w:iCs/>
          <w:color w:val="000000" w:themeColor="text1"/>
        </w:rPr>
        <w:t xml:space="preserve">Journal of </w:t>
      </w:r>
      <w:proofErr w:type="spellStart"/>
      <w:r w:rsidRPr="00EC4BE2">
        <w:rPr>
          <w:i/>
          <w:iCs/>
          <w:color w:val="000000" w:themeColor="text1"/>
        </w:rPr>
        <w:t>Counseling</w:t>
      </w:r>
      <w:proofErr w:type="spellEnd"/>
      <w:r w:rsidRPr="00EC4BE2">
        <w:rPr>
          <w:i/>
          <w:iCs/>
          <w:color w:val="000000" w:themeColor="text1"/>
        </w:rPr>
        <w:t xml:space="preserve"> Psychology</w:t>
      </w:r>
      <w:r w:rsidRPr="00EC4BE2">
        <w:rPr>
          <w:iCs/>
          <w:color w:val="000000" w:themeColor="text1"/>
        </w:rPr>
        <w:t>,</w:t>
      </w:r>
      <w:r w:rsidRPr="00EC4BE2">
        <w:rPr>
          <w:i/>
          <w:iCs/>
          <w:color w:val="000000" w:themeColor="text1"/>
        </w:rPr>
        <w:t xml:space="preserve"> 48</w:t>
      </w:r>
      <w:r w:rsidRPr="00EC4BE2">
        <w:rPr>
          <w:color w:val="000000" w:themeColor="text1"/>
          <w:shd w:val="clear" w:color="auto" w:fill="FFFFFF"/>
        </w:rPr>
        <w:t>(3), 310-318. </w:t>
      </w:r>
      <w:hyperlink r:id="rId61" w:history="1">
        <w:r w:rsidRPr="00EC4BE2">
          <w:rPr>
            <w:rStyle w:val="Hyperlink"/>
          </w:rPr>
          <w:t>https://doi.org/10.1037/0022-0167.48.3.310</w:t>
        </w:r>
      </w:hyperlink>
    </w:p>
    <w:p w14:paraId="21A24786" w14:textId="01A70C03" w:rsidR="00EF62DB" w:rsidRPr="00EF62DB" w:rsidRDefault="00EF62DB" w:rsidP="00EF62DB">
      <w:pPr>
        <w:spacing w:line="480" w:lineRule="auto"/>
        <w:ind w:left="567" w:hanging="567"/>
        <w:rPr>
          <w:rStyle w:val="Hyperlink"/>
          <w:color w:val="auto"/>
          <w:u w:val="none"/>
        </w:rPr>
      </w:pPr>
      <w:r w:rsidRPr="009039D8">
        <w:rPr>
          <w:color w:val="000000" w:themeColor="text1"/>
          <w:bdr w:val="none" w:sz="0" w:space="0" w:color="auto" w:frame="1"/>
        </w:rPr>
        <w:t xml:space="preserve">Little, R. J. A. (1988). A test of missing completely at random for multivariate data with missing values. </w:t>
      </w:r>
      <w:r w:rsidRPr="009039D8">
        <w:rPr>
          <w:i/>
          <w:color w:val="000000" w:themeColor="text1"/>
          <w:bdr w:val="none" w:sz="0" w:space="0" w:color="auto" w:frame="1"/>
        </w:rPr>
        <w:t>Journal of the American Statistical Association</w:t>
      </w:r>
      <w:r w:rsidRPr="009039D8">
        <w:rPr>
          <w:color w:val="000000" w:themeColor="text1"/>
          <w:bdr w:val="none" w:sz="0" w:space="0" w:color="auto" w:frame="1"/>
        </w:rPr>
        <w:t xml:space="preserve">, </w:t>
      </w:r>
      <w:r w:rsidRPr="009039D8">
        <w:rPr>
          <w:i/>
          <w:color w:val="000000" w:themeColor="text1"/>
          <w:bdr w:val="none" w:sz="0" w:space="0" w:color="auto" w:frame="1"/>
        </w:rPr>
        <w:t>83</w:t>
      </w:r>
      <w:r w:rsidRPr="009039D8">
        <w:rPr>
          <w:color w:val="000000" w:themeColor="text1"/>
          <w:bdr w:val="none" w:sz="0" w:space="0" w:color="auto" w:frame="1"/>
        </w:rPr>
        <w:t xml:space="preserve">, 1198-1202. </w:t>
      </w:r>
    </w:p>
    <w:p w14:paraId="6C9187DD" w14:textId="6C885D3C" w:rsidR="0004767E" w:rsidRDefault="0004767E" w:rsidP="00883C5E">
      <w:pPr>
        <w:spacing w:line="480" w:lineRule="auto"/>
        <w:ind w:left="567" w:hanging="567"/>
        <w:rPr>
          <w:rStyle w:val="Hyperlink"/>
        </w:rPr>
      </w:pPr>
      <w:proofErr w:type="spellStart"/>
      <w:r w:rsidRPr="00EC4BE2">
        <w:rPr>
          <w:rStyle w:val="hlfld-contribauthor"/>
          <w:color w:val="000000" w:themeColor="text1"/>
        </w:rPr>
        <w:t>Logel</w:t>
      </w:r>
      <w:proofErr w:type="spellEnd"/>
      <w:r w:rsidRPr="00EC4BE2">
        <w:rPr>
          <w:rStyle w:val="hlfld-contribauthor"/>
          <w:color w:val="000000" w:themeColor="text1"/>
        </w:rPr>
        <w:t>,</w:t>
      </w:r>
      <w:r w:rsidRPr="00EC4BE2">
        <w:rPr>
          <w:rStyle w:val="apple-converted-space"/>
          <w:color w:val="000000" w:themeColor="text1"/>
        </w:rPr>
        <w:t> </w:t>
      </w:r>
      <w:r w:rsidRPr="00EC4BE2">
        <w:rPr>
          <w:rStyle w:val="nlmgiven-names"/>
          <w:color w:val="000000" w:themeColor="text1"/>
        </w:rPr>
        <w:t>C.</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hlfld-contribauthor"/>
          <w:color w:val="000000" w:themeColor="text1"/>
        </w:rPr>
        <w:t>Stinson,</w:t>
      </w:r>
      <w:r w:rsidRPr="00EC4BE2">
        <w:rPr>
          <w:rStyle w:val="apple-converted-space"/>
          <w:color w:val="000000" w:themeColor="text1"/>
        </w:rPr>
        <w:t> </w:t>
      </w:r>
      <w:r w:rsidRPr="00EC4BE2">
        <w:rPr>
          <w:rStyle w:val="nlmgiven-names"/>
          <w:color w:val="000000" w:themeColor="text1"/>
        </w:rPr>
        <w:t>D. A.</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hlfld-contribauthor"/>
          <w:color w:val="000000" w:themeColor="text1"/>
        </w:rPr>
        <w:t>Gunn,</w:t>
      </w:r>
      <w:r w:rsidRPr="00EC4BE2">
        <w:rPr>
          <w:rStyle w:val="apple-converted-space"/>
          <w:color w:val="000000" w:themeColor="text1"/>
        </w:rPr>
        <w:t> </w:t>
      </w:r>
      <w:r w:rsidRPr="00EC4BE2">
        <w:rPr>
          <w:rStyle w:val="nlmgiven-names"/>
          <w:color w:val="000000" w:themeColor="text1"/>
        </w:rPr>
        <w:t>G. R.</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hlfld-contribauthor"/>
          <w:color w:val="000000" w:themeColor="text1"/>
        </w:rPr>
        <w:t>Wood,</w:t>
      </w:r>
      <w:r w:rsidRPr="00EC4BE2">
        <w:rPr>
          <w:rStyle w:val="apple-converted-space"/>
          <w:color w:val="000000" w:themeColor="text1"/>
        </w:rPr>
        <w:t> </w:t>
      </w:r>
      <w:r w:rsidRPr="00EC4BE2">
        <w:rPr>
          <w:rStyle w:val="nlmgiven-names"/>
          <w:color w:val="000000" w:themeColor="text1"/>
        </w:rPr>
        <w:t>J. V.</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hlfld-contribauthor"/>
          <w:color w:val="000000" w:themeColor="text1"/>
        </w:rPr>
        <w:t>Holmes,</w:t>
      </w:r>
      <w:r w:rsidRPr="00EC4BE2">
        <w:rPr>
          <w:rStyle w:val="apple-converted-space"/>
          <w:color w:val="000000" w:themeColor="text1"/>
        </w:rPr>
        <w:t> </w:t>
      </w:r>
      <w:r w:rsidRPr="00EC4BE2">
        <w:rPr>
          <w:rStyle w:val="nlmgiven-names"/>
          <w:color w:val="000000" w:themeColor="text1"/>
        </w:rPr>
        <w:t>J. G.</w:t>
      </w:r>
      <w:r w:rsidRPr="00EC4BE2">
        <w:rPr>
          <w:color w:val="000000" w:themeColor="text1"/>
          <w:shd w:val="clear" w:color="auto" w:fill="FFFFFF"/>
        </w:rPr>
        <w:t>, &amp;</w:t>
      </w:r>
      <w:r w:rsidRPr="00EC4BE2">
        <w:rPr>
          <w:rStyle w:val="apple-converted-space"/>
          <w:color w:val="000000" w:themeColor="text1"/>
          <w:shd w:val="clear" w:color="auto" w:fill="FFFFFF"/>
        </w:rPr>
        <w:t> </w:t>
      </w:r>
      <w:r w:rsidRPr="00EC4BE2">
        <w:rPr>
          <w:rStyle w:val="hlfld-contribauthor"/>
          <w:color w:val="000000" w:themeColor="text1"/>
        </w:rPr>
        <w:t>Cameron,</w:t>
      </w:r>
      <w:r w:rsidRPr="00EC4BE2">
        <w:rPr>
          <w:rStyle w:val="apple-converted-space"/>
          <w:color w:val="000000" w:themeColor="text1"/>
        </w:rPr>
        <w:t> </w:t>
      </w:r>
      <w:r w:rsidRPr="00EC4BE2">
        <w:rPr>
          <w:rStyle w:val="nlmgiven-names"/>
          <w:color w:val="000000" w:themeColor="text1"/>
        </w:rPr>
        <w:t>J. J.</w:t>
      </w:r>
      <w:r w:rsidRPr="00EC4BE2">
        <w:rPr>
          <w:rStyle w:val="apple-converted-space"/>
          <w:color w:val="000000" w:themeColor="text1"/>
          <w:shd w:val="clear" w:color="auto" w:fill="FFFFFF"/>
        </w:rPr>
        <w:t> </w:t>
      </w:r>
      <w:r w:rsidRPr="00EC4BE2">
        <w:rPr>
          <w:color w:val="000000" w:themeColor="text1"/>
          <w:shd w:val="clear" w:color="auto" w:fill="FFFFFF"/>
        </w:rPr>
        <w:t>(</w:t>
      </w:r>
      <w:r w:rsidRPr="00EC4BE2">
        <w:rPr>
          <w:rStyle w:val="nlmyear"/>
          <w:color w:val="000000" w:themeColor="text1"/>
        </w:rPr>
        <w:t>2014</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nlmarticle-title"/>
          <w:color w:val="000000" w:themeColor="text1"/>
        </w:rPr>
        <w:t>A little acceptance is good for your health: Interpersonal messages and weight change over time</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i/>
          <w:iCs/>
          <w:color w:val="000000" w:themeColor="text1"/>
        </w:rPr>
        <w:t>Personal Relationships</w:t>
      </w:r>
      <w:r w:rsidRPr="00EC4BE2">
        <w:rPr>
          <w:color w:val="000000" w:themeColor="text1"/>
          <w:shd w:val="clear" w:color="auto" w:fill="FFFFFF"/>
        </w:rPr>
        <w:t xml:space="preserve">, </w:t>
      </w:r>
      <w:r w:rsidRPr="00EC4BE2">
        <w:rPr>
          <w:i/>
          <w:color w:val="000000" w:themeColor="text1"/>
          <w:shd w:val="clear" w:color="auto" w:fill="FFFFFF"/>
        </w:rPr>
        <w:t>21</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nlmfpage"/>
          <w:color w:val="000000" w:themeColor="text1"/>
        </w:rPr>
        <w:t>583</w:t>
      </w:r>
      <w:r w:rsidRPr="00EC4BE2">
        <w:rPr>
          <w:color w:val="000000" w:themeColor="text1"/>
          <w:shd w:val="clear" w:color="auto" w:fill="FFFFFF"/>
        </w:rPr>
        <w:t>-</w:t>
      </w:r>
      <w:r w:rsidRPr="00EC4BE2">
        <w:rPr>
          <w:rStyle w:val="nlmlpage"/>
          <w:color w:val="000000" w:themeColor="text1"/>
        </w:rPr>
        <w:t>598</w:t>
      </w:r>
      <w:r w:rsidRPr="00EC4BE2">
        <w:rPr>
          <w:color w:val="000000" w:themeColor="text1"/>
          <w:shd w:val="clear" w:color="auto" w:fill="FFFFFF"/>
        </w:rPr>
        <w:t xml:space="preserve">. </w:t>
      </w:r>
      <w:hyperlink r:id="rId62" w:history="1">
        <w:r w:rsidRPr="00EC4BE2">
          <w:rPr>
            <w:rStyle w:val="Hyperlink"/>
            <w:shd w:val="clear" w:color="auto" w:fill="FFFFFF"/>
          </w:rPr>
          <w:t>https://doi.org/</w:t>
        </w:r>
        <w:r w:rsidRPr="00EC4BE2">
          <w:rPr>
            <w:rStyle w:val="Hyperlink"/>
          </w:rPr>
          <w:t>10.1111/pere.12050</w:t>
        </w:r>
      </w:hyperlink>
    </w:p>
    <w:p w14:paraId="466DBA43" w14:textId="7A1AF2F3" w:rsidR="00A9198F" w:rsidRDefault="00A9198F" w:rsidP="00A9198F">
      <w:pPr>
        <w:spacing w:line="480" w:lineRule="auto"/>
        <w:ind w:left="567" w:hanging="567"/>
        <w:rPr>
          <w:rStyle w:val="Hyperlink"/>
        </w:rPr>
      </w:pPr>
      <w:r w:rsidRPr="009039D8">
        <w:rPr>
          <w:color w:val="000000" w:themeColor="text1"/>
        </w:rPr>
        <w:t>Lorenzo-</w:t>
      </w:r>
      <w:proofErr w:type="spellStart"/>
      <w:r w:rsidRPr="009039D8">
        <w:rPr>
          <w:color w:val="000000" w:themeColor="text1"/>
        </w:rPr>
        <w:t>Seva</w:t>
      </w:r>
      <w:proofErr w:type="spellEnd"/>
      <w:r w:rsidRPr="009039D8">
        <w:rPr>
          <w:color w:val="000000" w:themeColor="text1"/>
        </w:rPr>
        <w:t xml:space="preserve">, U., &amp; ten Berge, J. M. F. (2006). Tucker’s congruence coefficient as a meaningful index of factor similarity. </w:t>
      </w:r>
      <w:r w:rsidRPr="009039D8">
        <w:rPr>
          <w:i/>
          <w:color w:val="000000" w:themeColor="text1"/>
        </w:rPr>
        <w:t>Methodology</w:t>
      </w:r>
      <w:r w:rsidRPr="009039D8">
        <w:rPr>
          <w:color w:val="000000" w:themeColor="text1"/>
        </w:rPr>
        <w:t xml:space="preserve">, </w:t>
      </w:r>
      <w:r w:rsidRPr="009039D8">
        <w:rPr>
          <w:i/>
          <w:color w:val="000000" w:themeColor="text1"/>
        </w:rPr>
        <w:t>2</w:t>
      </w:r>
      <w:r w:rsidRPr="009039D8">
        <w:rPr>
          <w:color w:val="000000" w:themeColor="text1"/>
        </w:rPr>
        <w:t xml:space="preserve">, 57-64. </w:t>
      </w:r>
      <w:hyperlink r:id="rId63" w:history="1">
        <w:r w:rsidRPr="0042780B">
          <w:rPr>
            <w:rStyle w:val="Hyperlink"/>
          </w:rPr>
          <w:t>https://doi.org/10.1027/1614-1881.2.2.57</w:t>
        </w:r>
      </w:hyperlink>
    </w:p>
    <w:p w14:paraId="7372BE73" w14:textId="17AA08E4" w:rsidR="009961E7" w:rsidRPr="009961E7" w:rsidRDefault="009961E7" w:rsidP="009961E7">
      <w:pPr>
        <w:spacing w:line="480" w:lineRule="auto"/>
        <w:ind w:left="567" w:hanging="567"/>
        <w:rPr>
          <w:rStyle w:val="Hyperlink"/>
          <w:color w:val="000000" w:themeColor="text1"/>
          <w:u w:val="none"/>
        </w:rPr>
      </w:pPr>
      <w:r w:rsidRPr="009039D8">
        <w:rPr>
          <w:color w:val="000000" w:themeColor="text1"/>
        </w:rPr>
        <w:t>L</w:t>
      </w:r>
      <w:r>
        <w:rPr>
          <w:color w:val="000000" w:themeColor="text1"/>
        </w:rPr>
        <w:t xml:space="preserve">ynch, R., </w:t>
      </w:r>
      <w:proofErr w:type="spellStart"/>
      <w:r>
        <w:rPr>
          <w:color w:val="000000" w:themeColor="text1"/>
        </w:rPr>
        <w:t>Kistner</w:t>
      </w:r>
      <w:proofErr w:type="spellEnd"/>
      <w:r>
        <w:rPr>
          <w:color w:val="000000" w:themeColor="text1"/>
        </w:rPr>
        <w:t xml:space="preserve">, J. A., Stephens, H., &amp; David-Ferdon, C. (2016). Positively biased self-perceptions of peer acceptance and subtypes of aggression in children. </w:t>
      </w:r>
      <w:r>
        <w:rPr>
          <w:i/>
          <w:color w:val="000000" w:themeColor="text1"/>
        </w:rPr>
        <w:t xml:space="preserve">Aggressive </w:t>
      </w:r>
      <w:proofErr w:type="spellStart"/>
      <w:r>
        <w:rPr>
          <w:i/>
          <w:color w:val="000000" w:themeColor="text1"/>
        </w:rPr>
        <w:t>Behavior</w:t>
      </w:r>
      <w:proofErr w:type="spellEnd"/>
      <w:r>
        <w:rPr>
          <w:color w:val="000000" w:themeColor="text1"/>
        </w:rPr>
        <w:t xml:space="preserve">, </w:t>
      </w:r>
      <w:r>
        <w:rPr>
          <w:i/>
          <w:color w:val="000000" w:themeColor="text1"/>
        </w:rPr>
        <w:t>42</w:t>
      </w:r>
      <w:r>
        <w:rPr>
          <w:color w:val="000000" w:themeColor="text1"/>
        </w:rPr>
        <w:t xml:space="preserve">(1), 82-96. </w:t>
      </w:r>
      <w:hyperlink r:id="rId64" w:history="1">
        <w:r w:rsidRPr="001857A6">
          <w:rPr>
            <w:rStyle w:val="Hyperlink"/>
          </w:rPr>
          <w:t>https://doi.org/10.1002/ab.21611</w:t>
        </w:r>
      </w:hyperlink>
    </w:p>
    <w:p w14:paraId="78C5197D" w14:textId="249102BF" w:rsidR="00EA1C3F" w:rsidRDefault="00EA1C3F" w:rsidP="00A9198F">
      <w:pPr>
        <w:spacing w:line="480" w:lineRule="auto"/>
        <w:ind w:left="567" w:hanging="567"/>
        <w:rPr>
          <w:color w:val="000000" w:themeColor="text1"/>
        </w:rPr>
      </w:pPr>
      <w:r>
        <w:rPr>
          <w:color w:val="000000" w:themeColor="text1"/>
        </w:rPr>
        <w:t xml:space="preserve">MacCallum, R. C., </w:t>
      </w:r>
      <w:proofErr w:type="spellStart"/>
      <w:r>
        <w:rPr>
          <w:color w:val="000000" w:themeColor="text1"/>
        </w:rPr>
        <w:t>Roznowski</w:t>
      </w:r>
      <w:proofErr w:type="spellEnd"/>
      <w:r>
        <w:rPr>
          <w:color w:val="000000" w:themeColor="text1"/>
        </w:rPr>
        <w:t xml:space="preserve">, M., &amp; </w:t>
      </w:r>
      <w:proofErr w:type="spellStart"/>
      <w:r>
        <w:rPr>
          <w:color w:val="000000" w:themeColor="text1"/>
        </w:rPr>
        <w:t>Necowitz</w:t>
      </w:r>
      <w:proofErr w:type="spellEnd"/>
      <w:r>
        <w:rPr>
          <w:color w:val="000000" w:themeColor="text1"/>
        </w:rPr>
        <w:t xml:space="preserve">, L. B. (1992). Model modifications in covariance structure analysis: The problem of capitalization on chance. </w:t>
      </w:r>
      <w:r>
        <w:rPr>
          <w:i/>
          <w:color w:val="000000" w:themeColor="text1"/>
        </w:rPr>
        <w:t>Psychological Bulletin</w:t>
      </w:r>
      <w:r>
        <w:rPr>
          <w:color w:val="000000" w:themeColor="text1"/>
        </w:rPr>
        <w:t xml:space="preserve">, </w:t>
      </w:r>
      <w:r>
        <w:rPr>
          <w:i/>
          <w:color w:val="000000" w:themeColor="text1"/>
        </w:rPr>
        <w:t>111</w:t>
      </w:r>
      <w:r>
        <w:rPr>
          <w:color w:val="000000" w:themeColor="text1"/>
        </w:rPr>
        <w:t xml:space="preserve">(3), 490-504. </w:t>
      </w:r>
      <w:hyperlink r:id="rId65" w:history="1">
        <w:r w:rsidRPr="00BD3B6F">
          <w:rPr>
            <w:rStyle w:val="Hyperlink"/>
          </w:rPr>
          <w:t>https://doi.org.10.1037/0033-2909.111.3.490</w:t>
        </w:r>
      </w:hyperlink>
    </w:p>
    <w:p w14:paraId="1FE2E972" w14:textId="2D676ECE" w:rsidR="00F413A9" w:rsidRDefault="00F413A9" w:rsidP="0004767E">
      <w:pPr>
        <w:spacing w:line="480" w:lineRule="auto"/>
        <w:ind w:left="567" w:hanging="567"/>
      </w:pPr>
      <w:proofErr w:type="spellStart"/>
      <w:r w:rsidRPr="00EC4BE2">
        <w:lastRenderedPageBreak/>
        <w:t>MacGeorge</w:t>
      </w:r>
      <w:proofErr w:type="spellEnd"/>
      <w:r w:rsidRPr="00EC4BE2">
        <w:t xml:space="preserve">, E. L., Feng, B., &amp; Burleson, B. R. (2011). Supportive communication. In M. Knapp &amp; J. Daly (Eds.), </w:t>
      </w:r>
      <w:r w:rsidRPr="00EC4BE2">
        <w:rPr>
          <w:i/>
          <w:iCs/>
        </w:rPr>
        <w:t>Handbook of interpersonal communication</w:t>
      </w:r>
      <w:r w:rsidRPr="00EC4BE2">
        <w:t xml:space="preserve"> (4th ed., pp. 317-354). S</w:t>
      </w:r>
      <w:r w:rsidR="00B37309">
        <w:t>age.</w:t>
      </w:r>
    </w:p>
    <w:p w14:paraId="0282CF73" w14:textId="027C8B33" w:rsidR="00DA37FF" w:rsidRDefault="00DA37FF" w:rsidP="00DA37FF">
      <w:pPr>
        <w:spacing w:line="480" w:lineRule="auto"/>
        <w:ind w:left="567" w:hanging="567"/>
        <w:rPr>
          <w:rFonts w:eastAsia="Hiragino Kaku Gothic StdN W8"/>
          <w:color w:val="000000" w:themeColor="text1"/>
          <w:shd w:val="clear" w:color="auto" w:fill="FFFFFF"/>
        </w:rPr>
      </w:pPr>
      <w:r w:rsidRPr="009039D8">
        <w:rPr>
          <w:rFonts w:eastAsia="Hiragino Kaku Gothic StdN W8"/>
          <w:color w:val="000000" w:themeColor="text1"/>
          <w:shd w:val="clear" w:color="auto" w:fill="FFFFFF"/>
        </w:rPr>
        <w:t xml:space="preserve">Malhotra, N. K., &amp; Dash, S. (2011). </w:t>
      </w:r>
      <w:r w:rsidRPr="009039D8">
        <w:rPr>
          <w:rFonts w:eastAsia="Hiragino Kaku Gothic StdN W8"/>
          <w:i/>
          <w:color w:val="000000" w:themeColor="text1"/>
          <w:shd w:val="clear" w:color="auto" w:fill="FFFFFF"/>
        </w:rPr>
        <w:t>Marketing research: An applied orientation</w:t>
      </w:r>
      <w:r w:rsidRPr="009039D8">
        <w:rPr>
          <w:rFonts w:eastAsia="Hiragino Kaku Gothic StdN W8"/>
          <w:color w:val="000000" w:themeColor="text1"/>
          <w:shd w:val="clear" w:color="auto" w:fill="FFFFFF"/>
        </w:rPr>
        <w:t xml:space="preserve">. Pearson. </w:t>
      </w:r>
    </w:p>
    <w:p w14:paraId="7EF4E29D" w14:textId="7264B7A7" w:rsidR="00AD6F81" w:rsidRDefault="00AD6F81" w:rsidP="00DA37FF">
      <w:pPr>
        <w:spacing w:line="480" w:lineRule="auto"/>
        <w:ind w:left="567" w:hanging="567"/>
        <w:rPr>
          <w:color w:val="000000" w:themeColor="text1"/>
        </w:rPr>
      </w:pPr>
      <w:r>
        <w:rPr>
          <w:color w:val="000000" w:themeColor="text1"/>
        </w:rPr>
        <w:t xml:space="preserve">Malloy, T. E., Albright, L., &amp; </w:t>
      </w:r>
      <w:proofErr w:type="spellStart"/>
      <w:r>
        <w:rPr>
          <w:color w:val="000000" w:themeColor="text1"/>
        </w:rPr>
        <w:t>Scarpati</w:t>
      </w:r>
      <w:proofErr w:type="spellEnd"/>
      <w:r>
        <w:rPr>
          <w:color w:val="000000" w:themeColor="text1"/>
        </w:rPr>
        <w:t xml:space="preserve">, S. (2007). Awareness of peers’ judgements of oneself: Accuracy and process of </w:t>
      </w:r>
      <w:proofErr w:type="spellStart"/>
      <w:r>
        <w:rPr>
          <w:color w:val="000000" w:themeColor="text1"/>
        </w:rPr>
        <w:t>metaperception</w:t>
      </w:r>
      <w:proofErr w:type="spellEnd"/>
      <w:r>
        <w:rPr>
          <w:color w:val="000000" w:themeColor="text1"/>
        </w:rPr>
        <w:t xml:space="preserve">. </w:t>
      </w:r>
      <w:r>
        <w:rPr>
          <w:i/>
          <w:color w:val="000000" w:themeColor="text1"/>
        </w:rPr>
        <w:t xml:space="preserve">International Journal of </w:t>
      </w:r>
      <w:proofErr w:type="spellStart"/>
      <w:r>
        <w:rPr>
          <w:i/>
          <w:color w:val="000000" w:themeColor="text1"/>
        </w:rPr>
        <w:t>Behavioral</w:t>
      </w:r>
      <w:proofErr w:type="spellEnd"/>
      <w:r>
        <w:rPr>
          <w:i/>
          <w:color w:val="000000" w:themeColor="text1"/>
        </w:rPr>
        <w:t xml:space="preserve"> Development</w:t>
      </w:r>
      <w:r>
        <w:rPr>
          <w:color w:val="000000" w:themeColor="text1"/>
        </w:rPr>
        <w:t xml:space="preserve">, </w:t>
      </w:r>
      <w:r>
        <w:rPr>
          <w:i/>
          <w:color w:val="000000" w:themeColor="text1"/>
        </w:rPr>
        <w:t>31</w:t>
      </w:r>
      <w:r>
        <w:rPr>
          <w:color w:val="000000" w:themeColor="text1"/>
        </w:rPr>
        <w:t xml:space="preserve">, 603-610. </w:t>
      </w:r>
      <w:hyperlink r:id="rId66" w:history="1">
        <w:r w:rsidRPr="00BD3B6F">
          <w:rPr>
            <w:rStyle w:val="Hyperlink"/>
          </w:rPr>
          <w:t>https://doi.org/10.1177/0165025407080590</w:t>
        </w:r>
      </w:hyperlink>
    </w:p>
    <w:p w14:paraId="1CE6719D" w14:textId="31E24257" w:rsidR="00AD6F81" w:rsidRDefault="00AD6F81" w:rsidP="00DA37FF">
      <w:pPr>
        <w:spacing w:line="480" w:lineRule="auto"/>
        <w:ind w:left="567" w:hanging="567"/>
        <w:rPr>
          <w:color w:val="000000" w:themeColor="text1"/>
        </w:rPr>
      </w:pPr>
      <w:r>
        <w:rPr>
          <w:color w:val="000000" w:themeColor="text1"/>
        </w:rPr>
        <w:t xml:space="preserve">Malloy, T. E., &amp; Cillessen, A. H. N. (2008). Variance component analysis of generalized and dyadic peer perceptions in adolescence. In N. A. Card, T. D. Little, &amp; P. Selig (Eds.), </w:t>
      </w:r>
      <w:proofErr w:type="spellStart"/>
      <w:r>
        <w:rPr>
          <w:i/>
          <w:color w:val="000000" w:themeColor="text1"/>
        </w:rPr>
        <w:t>Modeling</w:t>
      </w:r>
      <w:proofErr w:type="spellEnd"/>
      <w:r>
        <w:rPr>
          <w:i/>
          <w:color w:val="000000" w:themeColor="text1"/>
        </w:rPr>
        <w:t xml:space="preserve"> dyadic and interdependent data in developmental and behavioural research</w:t>
      </w:r>
      <w:r>
        <w:rPr>
          <w:color w:val="000000" w:themeColor="text1"/>
        </w:rPr>
        <w:t xml:space="preserve"> (pp. 213-214). Erlbaum.</w:t>
      </w:r>
    </w:p>
    <w:p w14:paraId="14519850" w14:textId="49F6A679" w:rsidR="00D27A8C" w:rsidRDefault="00D27A8C" w:rsidP="00D27A8C">
      <w:pPr>
        <w:spacing w:line="480" w:lineRule="auto"/>
        <w:ind w:left="567" w:hanging="567"/>
        <w:rPr>
          <w:color w:val="000000" w:themeColor="text1"/>
        </w:rPr>
      </w:pPr>
      <w:proofErr w:type="spellStart"/>
      <w:r>
        <w:rPr>
          <w:color w:val="000000" w:themeColor="text1"/>
        </w:rPr>
        <w:t>McCoach</w:t>
      </w:r>
      <w:proofErr w:type="spellEnd"/>
      <w:r>
        <w:rPr>
          <w:color w:val="000000" w:themeColor="text1"/>
        </w:rPr>
        <w:t xml:space="preserve">, D. B., Gable, D. B., &amp; Madura, J. P. (2017). </w:t>
      </w:r>
      <w:r>
        <w:rPr>
          <w:i/>
          <w:color w:val="000000" w:themeColor="text1"/>
        </w:rPr>
        <w:t>Instrument development in the affective domain</w:t>
      </w:r>
      <w:r>
        <w:rPr>
          <w:color w:val="000000" w:themeColor="text1"/>
        </w:rPr>
        <w:t xml:space="preserve">. Springer. </w:t>
      </w:r>
    </w:p>
    <w:p w14:paraId="7B706D6F" w14:textId="77777777" w:rsidR="008E7290" w:rsidRDefault="00CB4DA2" w:rsidP="008E7290">
      <w:pPr>
        <w:spacing w:line="480" w:lineRule="auto"/>
        <w:ind w:left="567" w:hanging="567"/>
        <w:rPr>
          <w:rStyle w:val="Hyperlink"/>
        </w:rPr>
      </w:pPr>
      <w:r w:rsidRPr="00EC4BE2">
        <w:rPr>
          <w:rStyle w:val="Hyperlink"/>
          <w:color w:val="000000" w:themeColor="text1"/>
          <w:u w:val="none"/>
        </w:rPr>
        <w:t xml:space="preserve">McDowell, T. L., &amp; </w:t>
      </w:r>
      <w:proofErr w:type="spellStart"/>
      <w:r w:rsidRPr="00EC4BE2">
        <w:rPr>
          <w:rStyle w:val="Hyperlink"/>
          <w:color w:val="000000" w:themeColor="text1"/>
          <w:u w:val="none"/>
        </w:rPr>
        <w:t>Serovich</w:t>
      </w:r>
      <w:proofErr w:type="spellEnd"/>
      <w:r w:rsidRPr="00EC4BE2">
        <w:rPr>
          <w:rStyle w:val="Hyperlink"/>
          <w:color w:val="000000" w:themeColor="text1"/>
          <w:u w:val="none"/>
        </w:rPr>
        <w:t xml:space="preserve">, J. M. (2007). The effect of perceived and actual social support on the mental health of HIV-positive persons. </w:t>
      </w:r>
      <w:r w:rsidRPr="00EC4BE2">
        <w:rPr>
          <w:rStyle w:val="Hyperlink"/>
          <w:i/>
          <w:color w:val="000000" w:themeColor="text1"/>
          <w:u w:val="none"/>
        </w:rPr>
        <w:t>AIDS Care</w:t>
      </w:r>
      <w:r w:rsidRPr="00EC4BE2">
        <w:rPr>
          <w:rStyle w:val="Hyperlink"/>
          <w:color w:val="000000" w:themeColor="text1"/>
          <w:u w:val="none"/>
        </w:rPr>
        <w:t xml:space="preserve">, </w:t>
      </w:r>
      <w:r w:rsidRPr="00EC4BE2">
        <w:rPr>
          <w:rStyle w:val="Hyperlink"/>
          <w:i/>
          <w:color w:val="000000" w:themeColor="text1"/>
          <w:u w:val="none"/>
        </w:rPr>
        <w:t>19</w:t>
      </w:r>
      <w:r w:rsidRPr="00EC4BE2">
        <w:rPr>
          <w:rStyle w:val="Hyperlink"/>
          <w:color w:val="000000" w:themeColor="text1"/>
          <w:u w:val="none"/>
        </w:rPr>
        <w:t xml:space="preserve">(10), 1223-1229. </w:t>
      </w:r>
      <w:hyperlink r:id="rId67" w:history="1">
        <w:r w:rsidRPr="00EC4BE2">
          <w:rPr>
            <w:rStyle w:val="Hyperlink"/>
          </w:rPr>
          <w:t>https://doi.org/10.1080/09540120701402830</w:t>
        </w:r>
      </w:hyperlink>
    </w:p>
    <w:p w14:paraId="43F577EF" w14:textId="77777777" w:rsidR="008E7290" w:rsidRDefault="008E7290" w:rsidP="008E7290">
      <w:pPr>
        <w:spacing w:line="480" w:lineRule="auto"/>
        <w:ind w:left="567" w:hanging="567"/>
        <w:rPr>
          <w:color w:val="000000" w:themeColor="text1"/>
          <w:u w:val="single"/>
        </w:rPr>
      </w:pPr>
      <w:proofErr w:type="spellStart"/>
      <w:r w:rsidRPr="008E7290">
        <w:rPr>
          <w:color w:val="000000" w:themeColor="text1"/>
          <w:shd w:val="clear" w:color="auto" w:fill="FFFFFF"/>
        </w:rPr>
        <w:t>McNeish</w:t>
      </w:r>
      <w:proofErr w:type="spellEnd"/>
      <w:r w:rsidRPr="008E7290">
        <w:rPr>
          <w:color w:val="000000" w:themeColor="text1"/>
          <w:shd w:val="clear" w:color="auto" w:fill="FFFFFF"/>
        </w:rPr>
        <w:t>, D. (2018). Thanks coefficient alpha, we’ll take it from here. </w:t>
      </w:r>
      <w:r w:rsidRPr="008E7290">
        <w:rPr>
          <w:i/>
          <w:iCs/>
          <w:color w:val="000000" w:themeColor="text1"/>
        </w:rPr>
        <w:t>Psychological Methods</w:t>
      </w:r>
      <w:r w:rsidRPr="008E7290">
        <w:rPr>
          <w:iCs/>
          <w:color w:val="000000" w:themeColor="text1"/>
        </w:rPr>
        <w:t>,</w:t>
      </w:r>
      <w:r w:rsidRPr="008E7290">
        <w:rPr>
          <w:i/>
          <w:iCs/>
          <w:color w:val="000000" w:themeColor="text1"/>
        </w:rPr>
        <w:t xml:space="preserve"> 23</w:t>
      </w:r>
      <w:r w:rsidRPr="008E7290">
        <w:rPr>
          <w:color w:val="000000" w:themeColor="text1"/>
          <w:shd w:val="clear" w:color="auto" w:fill="FFFFFF"/>
        </w:rPr>
        <w:t>(3), 412</w:t>
      </w:r>
      <w:r>
        <w:rPr>
          <w:color w:val="000000" w:themeColor="text1"/>
          <w:shd w:val="clear" w:color="auto" w:fill="FFFFFF"/>
        </w:rPr>
        <w:t>-</w:t>
      </w:r>
      <w:r w:rsidRPr="008E7290">
        <w:rPr>
          <w:color w:val="000000" w:themeColor="text1"/>
          <w:shd w:val="clear" w:color="auto" w:fill="FFFFFF"/>
        </w:rPr>
        <w:t>433. </w:t>
      </w:r>
      <w:hyperlink r:id="rId68" w:history="1">
        <w:r w:rsidRPr="004C09E9">
          <w:rPr>
            <w:rStyle w:val="Hyperlink"/>
          </w:rPr>
          <w:t>https://doi.org/10.1037/met0000144</w:t>
        </w:r>
      </w:hyperlink>
    </w:p>
    <w:p w14:paraId="1533DC73" w14:textId="66436E90" w:rsidR="000F5355" w:rsidRPr="008E7290" w:rsidRDefault="000F5355" w:rsidP="008E7290">
      <w:pPr>
        <w:spacing w:line="480" w:lineRule="auto"/>
        <w:ind w:left="567" w:hanging="567"/>
        <w:rPr>
          <w:rStyle w:val="Hyperlink"/>
          <w:color w:val="000000" w:themeColor="text1"/>
        </w:rPr>
      </w:pPr>
      <w:r>
        <w:rPr>
          <w:rStyle w:val="Hyperlink"/>
          <w:color w:val="000000" w:themeColor="text1"/>
          <w:u w:val="none"/>
        </w:rPr>
        <w:t xml:space="preserve">Mead, G. H. (1934). </w:t>
      </w:r>
      <w:r>
        <w:rPr>
          <w:rStyle w:val="Hyperlink"/>
          <w:i/>
          <w:color w:val="000000" w:themeColor="text1"/>
          <w:u w:val="none"/>
        </w:rPr>
        <w:t>Mind, self, and society</w:t>
      </w:r>
      <w:r>
        <w:rPr>
          <w:rStyle w:val="Hyperlink"/>
          <w:color w:val="000000" w:themeColor="text1"/>
          <w:u w:val="none"/>
        </w:rPr>
        <w:t>. University of Chicago Press.</w:t>
      </w:r>
    </w:p>
    <w:p w14:paraId="64D08248" w14:textId="2580E9A6" w:rsidR="00DA37FF" w:rsidRPr="00DA37FF" w:rsidRDefault="00DA37FF" w:rsidP="00DA37FF">
      <w:pPr>
        <w:spacing w:line="480" w:lineRule="auto"/>
        <w:ind w:left="567" w:hanging="567"/>
        <w:rPr>
          <w:rStyle w:val="Hyperlink"/>
          <w:rFonts w:eastAsia="Hiragino Kaku Gothic StdN W8"/>
          <w:color w:val="000000" w:themeColor="text1"/>
          <w:u w:val="none"/>
          <w:shd w:val="clear" w:color="auto" w:fill="FFFFFF"/>
        </w:rPr>
      </w:pPr>
      <w:r w:rsidRPr="009361B1">
        <w:rPr>
          <w:color w:val="000000" w:themeColor="text1"/>
        </w:rPr>
        <w:t xml:space="preserve">Meade, A. W., Johnson, E. C., &amp; </w:t>
      </w:r>
      <w:proofErr w:type="spellStart"/>
      <w:r w:rsidRPr="009361B1">
        <w:rPr>
          <w:color w:val="000000" w:themeColor="text1"/>
        </w:rPr>
        <w:t>Braddy</w:t>
      </w:r>
      <w:proofErr w:type="spellEnd"/>
      <w:r w:rsidRPr="009361B1">
        <w:rPr>
          <w:color w:val="000000" w:themeColor="text1"/>
        </w:rPr>
        <w:t>, P. W. (2008). Power and sensitivity of alternative fit indices in tests of measurement invariance.</w:t>
      </w:r>
      <w:r w:rsidRPr="009361B1">
        <w:rPr>
          <w:rStyle w:val="apple-converted-space"/>
          <w:color w:val="000000" w:themeColor="text1"/>
        </w:rPr>
        <w:t> </w:t>
      </w:r>
      <w:r w:rsidRPr="009361B1">
        <w:rPr>
          <w:i/>
          <w:iCs/>
          <w:color w:val="000000" w:themeColor="text1"/>
        </w:rPr>
        <w:t>Journal of Applied Psychology</w:t>
      </w:r>
      <w:r w:rsidRPr="009361B1">
        <w:rPr>
          <w:iCs/>
          <w:color w:val="000000" w:themeColor="text1"/>
        </w:rPr>
        <w:t>,</w:t>
      </w:r>
      <w:r w:rsidRPr="009361B1">
        <w:rPr>
          <w:rStyle w:val="apple-converted-space"/>
          <w:i/>
          <w:iCs/>
          <w:color w:val="000000" w:themeColor="text1"/>
        </w:rPr>
        <w:t> </w:t>
      </w:r>
      <w:r w:rsidRPr="009361B1">
        <w:rPr>
          <w:rStyle w:val="vol"/>
          <w:i/>
          <w:iCs/>
          <w:color w:val="000000" w:themeColor="text1"/>
        </w:rPr>
        <w:t>93</w:t>
      </w:r>
      <w:r>
        <w:rPr>
          <w:rStyle w:val="vol"/>
          <w:iCs/>
          <w:color w:val="000000" w:themeColor="text1"/>
        </w:rPr>
        <w:t>(3)</w:t>
      </w:r>
      <w:r w:rsidRPr="009361B1">
        <w:rPr>
          <w:color w:val="000000" w:themeColor="text1"/>
        </w:rPr>
        <w:t xml:space="preserve">, 568-592. </w:t>
      </w:r>
      <w:hyperlink r:id="rId69" w:history="1">
        <w:r w:rsidRPr="0042780B">
          <w:rPr>
            <w:rStyle w:val="Hyperlink"/>
          </w:rPr>
          <w:t>https://doi.org/10.1037/0021-9010.93.3.568</w:t>
        </w:r>
      </w:hyperlink>
    </w:p>
    <w:p w14:paraId="67BB2BBB" w14:textId="27BCDBF1" w:rsidR="00A93167" w:rsidRDefault="00A93167" w:rsidP="00D718E3">
      <w:pPr>
        <w:autoSpaceDE w:val="0"/>
        <w:autoSpaceDN w:val="0"/>
        <w:adjustRightInd w:val="0"/>
        <w:spacing w:line="480" w:lineRule="auto"/>
        <w:ind w:left="567" w:hanging="567"/>
      </w:pPr>
      <w:r w:rsidRPr="00EC4BE2">
        <w:t>O</w:t>
      </w:r>
      <w:r>
        <w:t xml:space="preserve">’Brien, R. M. A. (2007). A caution regarding rules of thumb for variance inflation factors. </w:t>
      </w:r>
      <w:r>
        <w:rPr>
          <w:i/>
        </w:rPr>
        <w:t>Quality &amp; Quantity</w:t>
      </w:r>
      <w:r>
        <w:t xml:space="preserve">, </w:t>
      </w:r>
      <w:r>
        <w:rPr>
          <w:i/>
        </w:rPr>
        <w:t>41</w:t>
      </w:r>
      <w:r>
        <w:t xml:space="preserve">, 673-690. </w:t>
      </w:r>
      <w:hyperlink r:id="rId70" w:history="1">
        <w:r w:rsidRPr="00BD3B6F">
          <w:rPr>
            <w:rStyle w:val="Hyperlink"/>
          </w:rPr>
          <w:t>https://doi.org/10.1007/s11135-006-9018-6</w:t>
        </w:r>
      </w:hyperlink>
    </w:p>
    <w:p w14:paraId="26E9A38C" w14:textId="6A55EF23" w:rsidR="00F16B8E" w:rsidRDefault="00D718E3" w:rsidP="00F16B8E">
      <w:pPr>
        <w:autoSpaceDE w:val="0"/>
        <w:autoSpaceDN w:val="0"/>
        <w:adjustRightInd w:val="0"/>
        <w:spacing w:line="480" w:lineRule="auto"/>
        <w:ind w:left="567" w:hanging="567"/>
        <w:rPr>
          <w:rStyle w:val="Hyperlink"/>
        </w:rPr>
      </w:pPr>
      <w:r w:rsidRPr="00EC4BE2">
        <w:lastRenderedPageBreak/>
        <w:t xml:space="preserve">Oh, K. H., Wiseman, M. C., Hendrickson, J., Phillips, J. C., &amp; Hayden, E. W. (2012). Testing the acceptance model of intuitive eating with college women athletes. </w:t>
      </w:r>
      <w:r w:rsidRPr="00EC4BE2">
        <w:rPr>
          <w:i/>
        </w:rPr>
        <w:t>Psychology of Women Quarterly</w:t>
      </w:r>
      <w:r w:rsidRPr="00EC4BE2">
        <w:t xml:space="preserve">, </w:t>
      </w:r>
      <w:r w:rsidRPr="00EC4BE2">
        <w:rPr>
          <w:i/>
        </w:rPr>
        <w:t>36</w:t>
      </w:r>
      <w:r w:rsidRPr="00EC4BE2">
        <w:t xml:space="preserve">(1), 88-98. </w:t>
      </w:r>
      <w:hyperlink r:id="rId71" w:history="1">
        <w:r w:rsidRPr="00EC4BE2">
          <w:rPr>
            <w:rStyle w:val="Hyperlink"/>
          </w:rPr>
          <w:t>https://doi.org/10.1177/0361684311433282</w:t>
        </w:r>
      </w:hyperlink>
    </w:p>
    <w:p w14:paraId="7DC40746" w14:textId="435A9CC4" w:rsidR="002D4F45" w:rsidRDefault="002D4F45" w:rsidP="00F16B8E">
      <w:pPr>
        <w:autoSpaceDE w:val="0"/>
        <w:autoSpaceDN w:val="0"/>
        <w:adjustRightInd w:val="0"/>
        <w:spacing w:line="480" w:lineRule="auto"/>
        <w:ind w:left="567" w:hanging="567"/>
      </w:pPr>
      <w:proofErr w:type="spellStart"/>
      <w:r>
        <w:t>Palan</w:t>
      </w:r>
      <w:proofErr w:type="spellEnd"/>
      <w:r>
        <w:t xml:space="preserve">, S., &amp; </w:t>
      </w:r>
      <w:proofErr w:type="spellStart"/>
      <w:r>
        <w:t>Schitter</w:t>
      </w:r>
      <w:proofErr w:type="spellEnd"/>
      <w:r>
        <w:t xml:space="preserve">, C. (2018). Prolific.ac – A subjective pool for online experiments. </w:t>
      </w:r>
      <w:r>
        <w:rPr>
          <w:i/>
        </w:rPr>
        <w:t xml:space="preserve">Journal of </w:t>
      </w:r>
      <w:proofErr w:type="spellStart"/>
      <w:r>
        <w:rPr>
          <w:i/>
        </w:rPr>
        <w:t>Behavioral</w:t>
      </w:r>
      <w:proofErr w:type="spellEnd"/>
      <w:r>
        <w:rPr>
          <w:i/>
        </w:rPr>
        <w:t xml:space="preserve"> and Experimental Finance</w:t>
      </w:r>
      <w:r>
        <w:t xml:space="preserve">, </w:t>
      </w:r>
      <w:r>
        <w:rPr>
          <w:i/>
        </w:rPr>
        <w:t>17</w:t>
      </w:r>
      <w:r>
        <w:t xml:space="preserve">, 22-27. </w:t>
      </w:r>
      <w:hyperlink r:id="rId72" w:history="1">
        <w:r w:rsidRPr="001857A6">
          <w:rPr>
            <w:rStyle w:val="Hyperlink"/>
          </w:rPr>
          <w:t>https://doi.org/10.1016/j.jbef.2017.12.004</w:t>
        </w:r>
      </w:hyperlink>
    </w:p>
    <w:p w14:paraId="4DCBF7FC" w14:textId="1F99558D" w:rsidR="00F16B8E" w:rsidRDefault="00F16B8E" w:rsidP="00F16B8E">
      <w:pPr>
        <w:autoSpaceDE w:val="0"/>
        <w:autoSpaceDN w:val="0"/>
        <w:adjustRightInd w:val="0"/>
        <w:spacing w:line="480" w:lineRule="auto"/>
        <w:ind w:left="567" w:hanging="567"/>
      </w:pPr>
      <w:r w:rsidRPr="00F16B8E">
        <w:t xml:space="preserve">Park, H. S., Dailey, R., &amp; Lemus, D. (2002). The use of exploratory factor analysis and principal components analysis in communication research. </w:t>
      </w:r>
      <w:r w:rsidRPr="00F16B8E">
        <w:rPr>
          <w:i/>
          <w:iCs/>
        </w:rPr>
        <w:t>Human Communication Research</w:t>
      </w:r>
      <w:r w:rsidRPr="00F16B8E">
        <w:rPr>
          <w:iCs/>
        </w:rPr>
        <w:t>,</w:t>
      </w:r>
      <w:r w:rsidRPr="00F16B8E">
        <w:rPr>
          <w:i/>
          <w:iCs/>
        </w:rPr>
        <w:t xml:space="preserve"> 28</w:t>
      </w:r>
      <w:r w:rsidRPr="00F16B8E">
        <w:t xml:space="preserve">, 562-577. </w:t>
      </w:r>
      <w:hyperlink r:id="rId73" w:history="1">
        <w:r w:rsidRPr="00BD3B6F">
          <w:rPr>
            <w:rStyle w:val="Hyperlink"/>
          </w:rPr>
          <w:t>https://doi.org/10.1111/j.1468-2958.2002.tb00824.x</w:t>
        </w:r>
      </w:hyperlink>
    </w:p>
    <w:p w14:paraId="029B9814" w14:textId="3BEEBE37" w:rsidR="00EE3613" w:rsidRDefault="00453796" w:rsidP="00EE3613">
      <w:pPr>
        <w:autoSpaceDE w:val="0"/>
        <w:autoSpaceDN w:val="0"/>
        <w:adjustRightInd w:val="0"/>
        <w:spacing w:line="480" w:lineRule="auto"/>
        <w:ind w:left="567" w:hanging="567"/>
        <w:rPr>
          <w:rStyle w:val="Hyperlink"/>
        </w:rPr>
      </w:pPr>
      <w:r w:rsidRPr="00EC4BE2">
        <w:t xml:space="preserve">Patterson, M., McDonough, M., Hewson, J., </w:t>
      </w:r>
      <w:proofErr w:type="spellStart"/>
      <w:r w:rsidRPr="00EC4BE2">
        <w:t>Culos</w:t>
      </w:r>
      <w:proofErr w:type="spellEnd"/>
      <w:r w:rsidRPr="00EC4BE2">
        <w:t xml:space="preserve">-Reed, N., &amp; Bennett, E. (2019, October 17-19). How does social support impact body image experiences of older women in physical activity programs? In Canadian Society for Psychomotor Learning and Sport Psychology. (Ed.), </w:t>
      </w:r>
      <w:r w:rsidRPr="00EC4BE2">
        <w:rPr>
          <w:i/>
        </w:rPr>
        <w:t>Proceedings of the SCAPPS 2019 Annual Conference</w:t>
      </w:r>
      <w:r w:rsidRPr="00EC4BE2">
        <w:t xml:space="preserve">, </w:t>
      </w:r>
      <w:r w:rsidRPr="00EC4BE2">
        <w:rPr>
          <w:i/>
        </w:rPr>
        <w:t>51</w:t>
      </w:r>
      <w:r w:rsidRPr="00EC4BE2">
        <w:t xml:space="preserve">(1), 239. </w:t>
      </w:r>
      <w:hyperlink r:id="rId74" w:history="1">
        <w:r w:rsidRPr="00EC4BE2">
          <w:rPr>
            <w:rStyle w:val="Hyperlink"/>
          </w:rPr>
          <w:t>https://www.scapps.org/jems/index.php/1/issue/view/14</w:t>
        </w:r>
      </w:hyperlink>
    </w:p>
    <w:p w14:paraId="51041EA5" w14:textId="71D5EADD" w:rsidR="00605F78" w:rsidRDefault="00605F78" w:rsidP="00EE3613">
      <w:pPr>
        <w:autoSpaceDE w:val="0"/>
        <w:autoSpaceDN w:val="0"/>
        <w:adjustRightInd w:val="0"/>
        <w:spacing w:line="480" w:lineRule="auto"/>
        <w:ind w:left="567" w:hanging="567"/>
      </w:pPr>
      <w:r w:rsidRPr="00EC4BE2">
        <w:t>P</w:t>
      </w:r>
      <w:r>
        <w:t xml:space="preserve">earl, R. L., &amp; </w:t>
      </w:r>
      <w:proofErr w:type="spellStart"/>
      <w:r>
        <w:t>Puhl</w:t>
      </w:r>
      <w:proofErr w:type="spellEnd"/>
      <w:r>
        <w:t xml:space="preserve">, R. M. (2014). Measuring weight attitudes across body weight categories: Validation of the Modified Weight Bias Internalization Scale. </w:t>
      </w:r>
      <w:r>
        <w:rPr>
          <w:i/>
        </w:rPr>
        <w:t>Body Image</w:t>
      </w:r>
      <w:r>
        <w:t xml:space="preserve">, </w:t>
      </w:r>
      <w:r>
        <w:rPr>
          <w:i/>
        </w:rPr>
        <w:t>11</w:t>
      </w:r>
      <w:r>
        <w:t xml:space="preserve">(1), 89-92. </w:t>
      </w:r>
      <w:hyperlink r:id="rId75" w:history="1">
        <w:r w:rsidRPr="00BD3B6F">
          <w:rPr>
            <w:rStyle w:val="Hyperlink"/>
          </w:rPr>
          <w:t>https://doi.org/10.1016/j.bodyim.2013.09.005</w:t>
        </w:r>
      </w:hyperlink>
    </w:p>
    <w:p w14:paraId="63DC7926" w14:textId="063CEAAA" w:rsidR="00A9198F" w:rsidRDefault="00A9198F" w:rsidP="00A9198F">
      <w:pPr>
        <w:spacing w:line="480" w:lineRule="auto"/>
        <w:ind w:left="567" w:hanging="567"/>
        <w:rPr>
          <w:color w:val="000000" w:themeColor="text1"/>
        </w:rPr>
      </w:pPr>
      <w:proofErr w:type="spellStart"/>
      <w:r w:rsidRPr="009039D8">
        <w:rPr>
          <w:color w:val="000000" w:themeColor="text1"/>
        </w:rPr>
        <w:t>Pedhazur</w:t>
      </w:r>
      <w:proofErr w:type="spellEnd"/>
      <w:r w:rsidRPr="009039D8">
        <w:rPr>
          <w:color w:val="000000" w:themeColor="text1"/>
        </w:rPr>
        <w:t xml:space="preserve">, E. J., &amp; </w:t>
      </w:r>
      <w:proofErr w:type="spellStart"/>
      <w:r w:rsidRPr="009039D8">
        <w:rPr>
          <w:color w:val="000000" w:themeColor="text1"/>
        </w:rPr>
        <w:t>Schmelkin</w:t>
      </w:r>
      <w:proofErr w:type="spellEnd"/>
      <w:r w:rsidRPr="009039D8">
        <w:rPr>
          <w:color w:val="000000" w:themeColor="text1"/>
        </w:rPr>
        <w:t xml:space="preserve">, L. P. (1991). </w:t>
      </w:r>
      <w:r w:rsidRPr="009039D8">
        <w:rPr>
          <w:i/>
          <w:color w:val="000000" w:themeColor="text1"/>
        </w:rPr>
        <w:t xml:space="preserve">Measurement, design, and analysis: An </w:t>
      </w:r>
      <w:r w:rsidRPr="004B53E6">
        <w:rPr>
          <w:i/>
          <w:color w:val="000000" w:themeColor="text1"/>
        </w:rPr>
        <w:t>integrated approach</w:t>
      </w:r>
      <w:r w:rsidRPr="004B53E6">
        <w:rPr>
          <w:color w:val="000000" w:themeColor="text1"/>
        </w:rPr>
        <w:t xml:space="preserve">. Lawrence Erlbaum. </w:t>
      </w:r>
    </w:p>
    <w:p w14:paraId="0D8686CB" w14:textId="77777777" w:rsidR="00E2651C" w:rsidRDefault="002D4F45" w:rsidP="00E2651C">
      <w:pPr>
        <w:spacing w:line="480" w:lineRule="auto"/>
        <w:ind w:left="567" w:hanging="567"/>
        <w:rPr>
          <w:rStyle w:val="Hyperlink"/>
        </w:rPr>
      </w:pPr>
      <w:r>
        <w:rPr>
          <w:color w:val="000000" w:themeColor="text1"/>
        </w:rPr>
        <w:t xml:space="preserve">Peer, E., </w:t>
      </w:r>
      <w:proofErr w:type="spellStart"/>
      <w:r>
        <w:rPr>
          <w:color w:val="000000" w:themeColor="text1"/>
        </w:rPr>
        <w:t>Brandimarte</w:t>
      </w:r>
      <w:proofErr w:type="spellEnd"/>
      <w:r>
        <w:rPr>
          <w:color w:val="000000" w:themeColor="text1"/>
        </w:rPr>
        <w:t xml:space="preserve">, L., </w:t>
      </w:r>
      <w:proofErr w:type="spellStart"/>
      <w:r>
        <w:rPr>
          <w:color w:val="000000" w:themeColor="text1"/>
        </w:rPr>
        <w:t>Samat</w:t>
      </w:r>
      <w:proofErr w:type="spellEnd"/>
      <w:r>
        <w:rPr>
          <w:color w:val="000000" w:themeColor="text1"/>
        </w:rPr>
        <w:t xml:space="preserve">, S., &amp; </w:t>
      </w:r>
      <w:proofErr w:type="spellStart"/>
      <w:r>
        <w:rPr>
          <w:color w:val="000000" w:themeColor="text1"/>
        </w:rPr>
        <w:t>Acquisti</w:t>
      </w:r>
      <w:proofErr w:type="spellEnd"/>
      <w:r>
        <w:rPr>
          <w:color w:val="000000" w:themeColor="text1"/>
        </w:rPr>
        <w:t xml:space="preserve">, A. (2017). Beyond the Turk: Alternative platforms for crowdsourcing </w:t>
      </w:r>
      <w:proofErr w:type="spellStart"/>
      <w:r>
        <w:rPr>
          <w:color w:val="000000" w:themeColor="text1"/>
        </w:rPr>
        <w:t>behavioral</w:t>
      </w:r>
      <w:proofErr w:type="spellEnd"/>
      <w:r>
        <w:rPr>
          <w:color w:val="000000" w:themeColor="text1"/>
        </w:rPr>
        <w:t xml:space="preserve"> research. </w:t>
      </w:r>
      <w:r>
        <w:rPr>
          <w:i/>
          <w:color w:val="000000" w:themeColor="text1"/>
        </w:rPr>
        <w:t>Journal of Experimental Social Psychology</w:t>
      </w:r>
      <w:r>
        <w:rPr>
          <w:color w:val="000000" w:themeColor="text1"/>
        </w:rPr>
        <w:t xml:space="preserve">, </w:t>
      </w:r>
      <w:r>
        <w:rPr>
          <w:i/>
          <w:color w:val="000000" w:themeColor="text1"/>
        </w:rPr>
        <w:t>70</w:t>
      </w:r>
      <w:r>
        <w:rPr>
          <w:color w:val="000000" w:themeColor="text1"/>
        </w:rPr>
        <w:t xml:space="preserve">, 153-163. </w:t>
      </w:r>
      <w:hyperlink r:id="rId76" w:history="1">
        <w:r w:rsidRPr="001857A6">
          <w:rPr>
            <w:rStyle w:val="Hyperlink"/>
          </w:rPr>
          <w:t>https://doi.org/10.1016/j.jesp.2017.01.006</w:t>
        </w:r>
      </w:hyperlink>
    </w:p>
    <w:p w14:paraId="5857CE0A" w14:textId="5315CE25" w:rsidR="00E2651C" w:rsidRDefault="00E2651C" w:rsidP="00E2651C">
      <w:pPr>
        <w:spacing w:line="480" w:lineRule="auto"/>
        <w:ind w:left="567" w:hanging="567"/>
        <w:rPr>
          <w:color w:val="000000" w:themeColor="text1"/>
          <w:u w:val="single"/>
        </w:rPr>
      </w:pPr>
      <w:r w:rsidRPr="00E2651C">
        <w:rPr>
          <w:color w:val="000000" w:themeColor="text1"/>
          <w:shd w:val="clear" w:color="auto" w:fill="FCFCFC"/>
        </w:rPr>
        <w:t>Peterson, C.</w:t>
      </w:r>
      <w:r>
        <w:rPr>
          <w:color w:val="000000" w:themeColor="text1"/>
          <w:shd w:val="clear" w:color="auto" w:fill="FCFCFC"/>
        </w:rPr>
        <w:t xml:space="preserve"> (2019).</w:t>
      </w:r>
      <w:r w:rsidRPr="00E2651C">
        <w:rPr>
          <w:color w:val="000000" w:themeColor="text1"/>
          <w:shd w:val="clear" w:color="auto" w:fill="FCFCFC"/>
        </w:rPr>
        <w:t xml:space="preserve"> Accommodation, prediction and replication: </w:t>
      </w:r>
      <w:r>
        <w:rPr>
          <w:color w:val="000000" w:themeColor="text1"/>
          <w:shd w:val="clear" w:color="auto" w:fill="FCFCFC"/>
        </w:rPr>
        <w:t>M</w:t>
      </w:r>
      <w:r w:rsidRPr="00E2651C">
        <w:rPr>
          <w:color w:val="000000" w:themeColor="text1"/>
          <w:shd w:val="clear" w:color="auto" w:fill="FCFCFC"/>
        </w:rPr>
        <w:t>odel selection in scale construction. </w:t>
      </w:r>
      <w:proofErr w:type="spellStart"/>
      <w:r w:rsidRPr="00E2651C">
        <w:rPr>
          <w:i/>
          <w:iCs/>
          <w:color w:val="000000" w:themeColor="text1"/>
        </w:rPr>
        <w:t>Synthese</w:t>
      </w:r>
      <w:proofErr w:type="spellEnd"/>
      <w:r>
        <w:rPr>
          <w:iCs/>
          <w:color w:val="000000" w:themeColor="text1"/>
        </w:rPr>
        <w:t>,</w:t>
      </w:r>
      <w:r w:rsidRPr="00E2651C">
        <w:rPr>
          <w:color w:val="000000" w:themeColor="text1"/>
          <w:shd w:val="clear" w:color="auto" w:fill="FCFCFC"/>
        </w:rPr>
        <w:t> </w:t>
      </w:r>
      <w:r w:rsidRPr="00E2651C">
        <w:rPr>
          <w:bCs/>
          <w:i/>
          <w:color w:val="000000" w:themeColor="text1"/>
        </w:rPr>
        <w:t>196</w:t>
      </w:r>
      <w:r w:rsidRPr="00E2651C">
        <w:rPr>
          <w:bCs/>
          <w:color w:val="000000" w:themeColor="text1"/>
        </w:rPr>
        <w:t>, </w:t>
      </w:r>
      <w:r w:rsidRPr="00E2651C">
        <w:rPr>
          <w:color w:val="000000" w:themeColor="text1"/>
          <w:shd w:val="clear" w:color="auto" w:fill="FCFCFC"/>
        </w:rPr>
        <w:t>4329</w:t>
      </w:r>
      <w:r>
        <w:rPr>
          <w:color w:val="000000" w:themeColor="text1"/>
          <w:shd w:val="clear" w:color="auto" w:fill="FCFCFC"/>
        </w:rPr>
        <w:t>-</w:t>
      </w:r>
      <w:r w:rsidRPr="00E2651C">
        <w:rPr>
          <w:color w:val="000000" w:themeColor="text1"/>
          <w:shd w:val="clear" w:color="auto" w:fill="FCFCFC"/>
        </w:rPr>
        <w:t xml:space="preserve">4350. </w:t>
      </w:r>
      <w:hyperlink r:id="rId77" w:history="1">
        <w:r w:rsidRPr="00A20DA9">
          <w:rPr>
            <w:rStyle w:val="Hyperlink"/>
            <w:shd w:val="clear" w:color="auto" w:fill="FCFCFC"/>
          </w:rPr>
          <w:t>https://doi.org/10.1007/s11229-017-1660-0</w:t>
        </w:r>
      </w:hyperlink>
    </w:p>
    <w:p w14:paraId="32665B6C" w14:textId="085C4F38" w:rsidR="00A9198F" w:rsidRPr="00E2651C" w:rsidRDefault="00A9198F" w:rsidP="00E2651C">
      <w:pPr>
        <w:spacing w:line="480" w:lineRule="auto"/>
        <w:ind w:left="567" w:hanging="567"/>
        <w:rPr>
          <w:color w:val="000000" w:themeColor="text1"/>
          <w:u w:val="single"/>
        </w:rPr>
      </w:pPr>
      <w:r w:rsidRPr="006A1E8E">
        <w:rPr>
          <w:i/>
        </w:rPr>
        <w:lastRenderedPageBreak/>
        <w:t>R</w:t>
      </w:r>
      <w:r w:rsidRPr="009E41EF">
        <w:t xml:space="preserve"> Development Core Team</w:t>
      </w:r>
      <w:r>
        <w:t>.</w:t>
      </w:r>
      <w:r w:rsidRPr="009E41EF">
        <w:t xml:space="preserve"> (2014)</w:t>
      </w:r>
      <w:r>
        <w:t>.</w:t>
      </w:r>
      <w:r w:rsidRPr="009E41EF">
        <w:t xml:space="preserve"> </w:t>
      </w:r>
      <w:r w:rsidRPr="006A1E8E">
        <w:rPr>
          <w:i/>
        </w:rPr>
        <w:t>R</w:t>
      </w:r>
      <w:r w:rsidRPr="00B37309">
        <w:rPr>
          <w:i/>
        </w:rPr>
        <w:t>:</w:t>
      </w:r>
      <w:r>
        <w:t xml:space="preserve"> </w:t>
      </w:r>
      <w:r w:rsidRPr="006A1E8E">
        <w:rPr>
          <w:i/>
        </w:rPr>
        <w:t>A language and environment for statistical c</w:t>
      </w:r>
      <w:r w:rsidRPr="008036D3">
        <w:rPr>
          <w:i/>
        </w:rPr>
        <w:t>omputing</w:t>
      </w:r>
      <w:r w:rsidRPr="008036D3">
        <w:t xml:space="preserve">. </w:t>
      </w:r>
      <w:r w:rsidRPr="008036D3">
        <w:rPr>
          <w:i/>
        </w:rPr>
        <w:t>R</w:t>
      </w:r>
      <w:r w:rsidRPr="008036D3">
        <w:t xml:space="preserve"> Foundation for Statistical Computing.</w:t>
      </w:r>
    </w:p>
    <w:p w14:paraId="22A17E14" w14:textId="2282912E" w:rsidR="001E0512" w:rsidRDefault="001E0512" w:rsidP="00A9198F">
      <w:pPr>
        <w:spacing w:line="480" w:lineRule="auto"/>
        <w:ind w:left="567" w:hanging="567"/>
      </w:pPr>
      <w:proofErr w:type="spellStart"/>
      <w:r>
        <w:t>Raes</w:t>
      </w:r>
      <w:proofErr w:type="spellEnd"/>
      <w:r>
        <w:t xml:space="preserve">, F., </w:t>
      </w:r>
      <w:proofErr w:type="spellStart"/>
      <w:r>
        <w:t>Pommier</w:t>
      </w:r>
      <w:proofErr w:type="spellEnd"/>
      <w:r>
        <w:t xml:space="preserve">, E., Neff, K. D., &amp; van Gucht, D. (2011). Construction and factorial validation of a short form of the Self-Compassion Scale. </w:t>
      </w:r>
      <w:r>
        <w:rPr>
          <w:i/>
        </w:rPr>
        <w:t>Clinical Psychology and Psychotherapy</w:t>
      </w:r>
      <w:r>
        <w:t xml:space="preserve">, </w:t>
      </w:r>
      <w:r>
        <w:rPr>
          <w:i/>
        </w:rPr>
        <w:t>18</w:t>
      </w:r>
      <w:r>
        <w:t xml:space="preserve">(3), 250-255. </w:t>
      </w:r>
      <w:hyperlink r:id="rId78" w:history="1">
        <w:r w:rsidRPr="00BD3B6F">
          <w:rPr>
            <w:rStyle w:val="Hyperlink"/>
          </w:rPr>
          <w:t>https://doi.org/10.1002/cpp.702</w:t>
        </w:r>
      </w:hyperlink>
    </w:p>
    <w:p w14:paraId="11DA1455" w14:textId="5BA96787" w:rsidR="00EE3613" w:rsidRDefault="00EE3613" w:rsidP="00EE3613">
      <w:pPr>
        <w:autoSpaceDE w:val="0"/>
        <w:autoSpaceDN w:val="0"/>
        <w:adjustRightInd w:val="0"/>
        <w:spacing w:line="480" w:lineRule="auto"/>
        <w:ind w:left="567" w:hanging="567"/>
        <w:rPr>
          <w:rStyle w:val="Hyperlink"/>
        </w:rPr>
      </w:pPr>
      <w:r w:rsidRPr="00EC4BE2">
        <w:rPr>
          <w:rStyle w:val="hlfld-contribauthor"/>
          <w:color w:val="000000" w:themeColor="text1"/>
        </w:rPr>
        <w:t>Reno,</w:t>
      </w:r>
      <w:r w:rsidRPr="00EC4BE2">
        <w:rPr>
          <w:rStyle w:val="apple-converted-space"/>
          <w:color w:val="000000" w:themeColor="text1"/>
        </w:rPr>
        <w:t> </w:t>
      </w:r>
      <w:r w:rsidRPr="00EC4BE2">
        <w:rPr>
          <w:rStyle w:val="nlmgiven-names"/>
          <w:color w:val="000000" w:themeColor="text1"/>
        </w:rPr>
        <w:t>J. E.</w:t>
      </w:r>
      <w:r w:rsidRPr="00EC4BE2">
        <w:rPr>
          <w:color w:val="000000" w:themeColor="text1"/>
          <w:shd w:val="clear" w:color="auto" w:fill="FFFFFF"/>
        </w:rPr>
        <w:t>, &amp;</w:t>
      </w:r>
      <w:r w:rsidRPr="00EC4BE2">
        <w:rPr>
          <w:rStyle w:val="apple-converted-space"/>
          <w:color w:val="000000" w:themeColor="text1"/>
          <w:shd w:val="clear" w:color="auto" w:fill="FFFFFF"/>
        </w:rPr>
        <w:t> </w:t>
      </w:r>
      <w:r w:rsidRPr="00EC4BE2">
        <w:rPr>
          <w:rStyle w:val="hlfld-contribauthor"/>
          <w:color w:val="000000" w:themeColor="text1"/>
        </w:rPr>
        <w:t>McNamee,</w:t>
      </w:r>
      <w:r w:rsidRPr="00EC4BE2">
        <w:rPr>
          <w:rStyle w:val="apple-converted-space"/>
          <w:color w:val="000000" w:themeColor="text1"/>
        </w:rPr>
        <w:t> </w:t>
      </w:r>
      <w:r w:rsidRPr="00EC4BE2">
        <w:rPr>
          <w:rStyle w:val="nlmgiven-names"/>
          <w:color w:val="000000" w:themeColor="text1"/>
        </w:rPr>
        <w:t>L. G.</w:t>
      </w:r>
      <w:r w:rsidRPr="00EC4BE2">
        <w:rPr>
          <w:rStyle w:val="apple-converted-space"/>
          <w:color w:val="000000" w:themeColor="text1"/>
          <w:shd w:val="clear" w:color="auto" w:fill="FFFFFF"/>
        </w:rPr>
        <w:t> </w:t>
      </w:r>
      <w:r w:rsidRPr="00EC4BE2">
        <w:rPr>
          <w:color w:val="000000" w:themeColor="text1"/>
          <w:shd w:val="clear" w:color="auto" w:fill="FFFFFF"/>
        </w:rPr>
        <w:t>(</w:t>
      </w:r>
      <w:r w:rsidRPr="00EC4BE2">
        <w:rPr>
          <w:rStyle w:val="nlmyear"/>
          <w:color w:val="000000" w:themeColor="text1"/>
        </w:rPr>
        <w:t>2015</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nlmarticle-title"/>
          <w:color w:val="000000" w:themeColor="text1"/>
        </w:rPr>
        <w:t>Do sororities promote members’ health? A study of memorable messages regarding weight and appearance</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i/>
          <w:iCs/>
          <w:color w:val="000000" w:themeColor="text1"/>
        </w:rPr>
        <w:t>Health Communication</w:t>
      </w:r>
      <w:r w:rsidRPr="00EC4BE2">
        <w:rPr>
          <w:color w:val="000000" w:themeColor="text1"/>
          <w:shd w:val="clear" w:color="auto" w:fill="FFFFFF"/>
        </w:rPr>
        <w:t xml:space="preserve">, </w:t>
      </w:r>
      <w:r w:rsidRPr="00EC4BE2">
        <w:rPr>
          <w:i/>
          <w:color w:val="000000" w:themeColor="text1"/>
          <w:shd w:val="clear" w:color="auto" w:fill="FFFFFF"/>
        </w:rPr>
        <w:t>30</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nlmfpage"/>
          <w:color w:val="000000" w:themeColor="text1"/>
        </w:rPr>
        <w:t>385</w:t>
      </w:r>
      <w:r w:rsidRPr="00EC4BE2">
        <w:rPr>
          <w:color w:val="000000" w:themeColor="text1"/>
          <w:shd w:val="clear" w:color="auto" w:fill="FFFFFF"/>
        </w:rPr>
        <w:t>-</w:t>
      </w:r>
      <w:r w:rsidRPr="00EC4BE2">
        <w:rPr>
          <w:rStyle w:val="nlmlpage"/>
          <w:color w:val="000000" w:themeColor="text1"/>
        </w:rPr>
        <w:t>397</w:t>
      </w:r>
      <w:r w:rsidRPr="00EC4BE2">
        <w:rPr>
          <w:color w:val="000000" w:themeColor="text1"/>
          <w:shd w:val="clear" w:color="auto" w:fill="FFFFFF"/>
        </w:rPr>
        <w:t xml:space="preserve">. </w:t>
      </w:r>
      <w:hyperlink r:id="rId79" w:history="1">
        <w:r w:rsidRPr="00EC4BE2">
          <w:rPr>
            <w:rStyle w:val="Hyperlink"/>
            <w:shd w:val="clear" w:color="auto" w:fill="FFFFFF"/>
          </w:rPr>
          <w:t>https://doi.org./</w:t>
        </w:r>
        <w:r w:rsidRPr="00EC4BE2">
          <w:rPr>
            <w:rStyle w:val="Hyperlink"/>
          </w:rPr>
          <w:t>10.1080/10410236.2013.863702</w:t>
        </w:r>
      </w:hyperlink>
    </w:p>
    <w:p w14:paraId="0CF58F3F" w14:textId="64009AE7" w:rsidR="00A9198F" w:rsidRPr="00A9198F" w:rsidRDefault="00A9198F" w:rsidP="00A9198F">
      <w:pPr>
        <w:pStyle w:val="EndNoteBibliography"/>
        <w:spacing w:line="480" w:lineRule="auto"/>
        <w:ind w:left="720" w:hanging="720"/>
        <w:rPr>
          <w:rFonts w:ascii="Times New Roman" w:hAnsi="Times New Roman" w:cs="Times New Roman"/>
          <w:iCs/>
          <w:lang w:val="en-GB"/>
        </w:rPr>
      </w:pPr>
      <w:r w:rsidRPr="008036D3">
        <w:rPr>
          <w:rFonts w:ascii="Times New Roman" w:hAnsi="Times New Roman" w:cs="Times New Roman"/>
          <w:color w:val="000000" w:themeColor="text1"/>
        </w:rPr>
        <w:t xml:space="preserve">Revelle, W. R. (2019). </w:t>
      </w:r>
      <w:r w:rsidRPr="00D77D8B">
        <w:rPr>
          <w:rFonts w:ascii="Times New Roman" w:hAnsi="Times New Roman" w:cs="Times New Roman"/>
          <w:i/>
          <w:color w:val="000000" w:themeColor="text1"/>
        </w:rPr>
        <w:t>psych</w:t>
      </w:r>
      <w:r w:rsidRPr="008036D3">
        <w:rPr>
          <w:rFonts w:ascii="Times New Roman" w:hAnsi="Times New Roman" w:cs="Times New Roman"/>
          <w:color w:val="000000" w:themeColor="text1"/>
        </w:rPr>
        <w:t xml:space="preserve">: </w:t>
      </w:r>
      <w:r w:rsidRPr="00233BE3">
        <w:rPr>
          <w:rFonts w:ascii="Times New Roman" w:hAnsi="Times New Roman" w:cs="Times New Roman"/>
          <w:i/>
          <w:color w:val="000000" w:themeColor="text1"/>
        </w:rPr>
        <w:t xml:space="preserve">Procedures for personality and psychological research. </w:t>
      </w:r>
      <w:hyperlink r:id="rId80" w:history="1">
        <w:r w:rsidRPr="0042780B">
          <w:rPr>
            <w:rStyle w:val="Hyperlink"/>
            <w:rFonts w:ascii="Times New Roman" w:hAnsi="Times New Roman" w:cs="Times New Roman"/>
          </w:rPr>
          <w:t>https://cran.r-project.org/web/packages/psych/index.html</w:t>
        </w:r>
      </w:hyperlink>
    </w:p>
    <w:p w14:paraId="4B0BEE87" w14:textId="5FA83D91" w:rsidR="003E03FC" w:rsidRDefault="003E03FC" w:rsidP="00EE3613">
      <w:pPr>
        <w:autoSpaceDE w:val="0"/>
        <w:autoSpaceDN w:val="0"/>
        <w:adjustRightInd w:val="0"/>
        <w:spacing w:line="480" w:lineRule="auto"/>
        <w:ind w:left="567" w:hanging="567"/>
        <w:rPr>
          <w:rStyle w:val="Hyperlink"/>
        </w:rPr>
      </w:pPr>
      <w:r w:rsidRPr="00EC4BE2">
        <w:rPr>
          <w:rStyle w:val="Hyperlink"/>
          <w:color w:val="auto"/>
          <w:u w:val="none"/>
        </w:rPr>
        <w:t>Ri</w:t>
      </w:r>
      <w:r w:rsidR="00EB1178">
        <w:rPr>
          <w:rStyle w:val="Hyperlink"/>
          <w:color w:val="auto"/>
          <w:u w:val="none"/>
        </w:rPr>
        <w:t>dg</w:t>
      </w:r>
      <w:r w:rsidRPr="00EC4BE2">
        <w:rPr>
          <w:rStyle w:val="Hyperlink"/>
          <w:color w:val="auto"/>
          <w:u w:val="none"/>
        </w:rPr>
        <w:t xml:space="preserve">eway, R. T., &amp; Tylka, T. L. (2005). College men’s perceptions of ideal body composition and shape. </w:t>
      </w:r>
      <w:r w:rsidRPr="00EC4BE2">
        <w:rPr>
          <w:rStyle w:val="Hyperlink"/>
          <w:i/>
          <w:color w:val="auto"/>
          <w:u w:val="none"/>
        </w:rPr>
        <w:t>Psychology of Men and Masculinity</w:t>
      </w:r>
      <w:r w:rsidRPr="00EC4BE2">
        <w:rPr>
          <w:rStyle w:val="Hyperlink"/>
          <w:color w:val="auto"/>
          <w:u w:val="none"/>
        </w:rPr>
        <w:t xml:space="preserve">, </w:t>
      </w:r>
      <w:r w:rsidRPr="00EC4BE2">
        <w:rPr>
          <w:rStyle w:val="Hyperlink"/>
          <w:i/>
          <w:color w:val="auto"/>
          <w:u w:val="none"/>
        </w:rPr>
        <w:t>6</w:t>
      </w:r>
      <w:r w:rsidRPr="00EC4BE2">
        <w:rPr>
          <w:rStyle w:val="Hyperlink"/>
          <w:color w:val="auto"/>
          <w:u w:val="none"/>
        </w:rPr>
        <w:t xml:space="preserve">, 209-220. </w:t>
      </w:r>
      <w:hyperlink r:id="rId81" w:history="1">
        <w:r w:rsidRPr="00EC4BE2">
          <w:rPr>
            <w:rStyle w:val="Hyperlink"/>
          </w:rPr>
          <w:t>https://doi.org/10.1037/1524-9220.6.3.209</w:t>
        </w:r>
      </w:hyperlink>
    </w:p>
    <w:p w14:paraId="6175BC9F" w14:textId="37CB48D9" w:rsidR="001E0512" w:rsidRDefault="001E0512" w:rsidP="00EE3613">
      <w:pPr>
        <w:autoSpaceDE w:val="0"/>
        <w:autoSpaceDN w:val="0"/>
        <w:adjustRightInd w:val="0"/>
        <w:spacing w:line="480" w:lineRule="auto"/>
        <w:ind w:left="567" w:hanging="567"/>
        <w:rPr>
          <w:rStyle w:val="Hyperlink"/>
          <w:color w:val="auto"/>
          <w:u w:val="none"/>
        </w:rPr>
      </w:pPr>
      <w:r>
        <w:rPr>
          <w:rStyle w:val="Hyperlink"/>
          <w:color w:val="auto"/>
          <w:u w:val="none"/>
        </w:rPr>
        <w:t xml:space="preserve">Robins, R. W., Hendin, H. M., &amp; </w:t>
      </w:r>
      <w:proofErr w:type="spellStart"/>
      <w:r>
        <w:rPr>
          <w:rStyle w:val="Hyperlink"/>
          <w:color w:val="auto"/>
          <w:u w:val="none"/>
        </w:rPr>
        <w:t>Trzesniewski</w:t>
      </w:r>
      <w:proofErr w:type="spellEnd"/>
      <w:r>
        <w:rPr>
          <w:rStyle w:val="Hyperlink"/>
          <w:color w:val="auto"/>
          <w:u w:val="none"/>
        </w:rPr>
        <w:t xml:space="preserve">, K. H. (2001). Measuring global self-esteem: Construct validation of a single-item measure and the Rosenberg Self-Esteem Scale. </w:t>
      </w:r>
      <w:r>
        <w:rPr>
          <w:rStyle w:val="Hyperlink"/>
          <w:i/>
          <w:color w:val="auto"/>
          <w:u w:val="none"/>
        </w:rPr>
        <w:t>Personality and Social Psychology Bulletin</w:t>
      </w:r>
      <w:r>
        <w:rPr>
          <w:rStyle w:val="Hyperlink"/>
          <w:color w:val="auto"/>
          <w:u w:val="none"/>
        </w:rPr>
        <w:t xml:space="preserve">, </w:t>
      </w:r>
      <w:r>
        <w:rPr>
          <w:rStyle w:val="Hyperlink"/>
          <w:i/>
          <w:color w:val="auto"/>
          <w:u w:val="none"/>
        </w:rPr>
        <w:t>27</w:t>
      </w:r>
      <w:r>
        <w:rPr>
          <w:rStyle w:val="Hyperlink"/>
          <w:color w:val="auto"/>
          <w:u w:val="none"/>
        </w:rPr>
        <w:t xml:space="preserve">(2), 151-161. </w:t>
      </w:r>
      <w:hyperlink r:id="rId82" w:history="1">
        <w:r w:rsidRPr="00BD3B6F">
          <w:rPr>
            <w:rStyle w:val="Hyperlink"/>
          </w:rPr>
          <w:t>https://doi.org/10.1177/0146167201272002</w:t>
        </w:r>
      </w:hyperlink>
    </w:p>
    <w:p w14:paraId="585AD8AC" w14:textId="5BB53D48" w:rsidR="001E0512" w:rsidRPr="001E0512" w:rsidRDefault="001E0512" w:rsidP="001E0512">
      <w:pPr>
        <w:pStyle w:val="EndNoteBibliography"/>
        <w:spacing w:line="480" w:lineRule="auto"/>
        <w:ind w:left="720" w:hanging="720"/>
        <w:rPr>
          <w:rStyle w:val="Hyperlink"/>
          <w:rFonts w:ascii="Times New Roman" w:hAnsi="Times New Roman" w:cs="Times New Roman"/>
          <w:iCs/>
          <w:color w:val="auto"/>
          <w:u w:val="none"/>
          <w:lang w:val="en-GB"/>
        </w:rPr>
      </w:pPr>
      <w:r w:rsidRPr="00994961">
        <w:rPr>
          <w:rFonts w:ascii="Times New Roman" w:hAnsi="Times New Roman" w:cs="Times New Roman"/>
          <w:lang w:val="en-GB"/>
        </w:rPr>
        <w:t xml:space="preserve">Rosenberg, M. (1965). </w:t>
      </w:r>
      <w:r w:rsidRPr="00D77D8B">
        <w:rPr>
          <w:rFonts w:ascii="Times New Roman" w:hAnsi="Times New Roman" w:cs="Times New Roman"/>
          <w:i/>
          <w:lang w:val="en-GB"/>
        </w:rPr>
        <w:t>Society and the adolescent self-image</w:t>
      </w:r>
      <w:r w:rsidRPr="00994961">
        <w:rPr>
          <w:rFonts w:ascii="Times New Roman" w:hAnsi="Times New Roman" w:cs="Times New Roman"/>
          <w:lang w:val="en-GB"/>
        </w:rPr>
        <w:t>. Princeton</w:t>
      </w:r>
      <w:r>
        <w:rPr>
          <w:rFonts w:ascii="Times New Roman" w:hAnsi="Times New Roman" w:cs="Times New Roman"/>
          <w:lang w:val="en-GB"/>
        </w:rPr>
        <w:t xml:space="preserve"> </w:t>
      </w:r>
      <w:r w:rsidRPr="00994961">
        <w:rPr>
          <w:rFonts w:ascii="Times New Roman" w:hAnsi="Times New Roman" w:cs="Times New Roman"/>
          <w:lang w:val="en-GB"/>
        </w:rPr>
        <w:t>University Press.</w:t>
      </w:r>
    </w:p>
    <w:p w14:paraId="6E0CE50D" w14:textId="6B17E254" w:rsidR="00A9198F" w:rsidRPr="00A9198F" w:rsidRDefault="00A9198F" w:rsidP="00A9198F">
      <w:pPr>
        <w:pStyle w:val="EndNoteBibliography"/>
        <w:spacing w:line="480" w:lineRule="auto"/>
        <w:ind w:left="720" w:hanging="720"/>
        <w:rPr>
          <w:rStyle w:val="Hyperlink"/>
          <w:rFonts w:ascii="Times New Roman" w:hAnsi="Times New Roman" w:cs="Times New Roman"/>
          <w:color w:val="auto"/>
          <w:u w:val="none"/>
        </w:rPr>
      </w:pPr>
      <w:r w:rsidRPr="008151A1">
        <w:rPr>
          <w:rFonts w:ascii="Times New Roman" w:hAnsi="Times New Roman" w:cs="Times New Roman"/>
        </w:rPr>
        <w:t xml:space="preserve">Rosseel, Y. (2012). </w:t>
      </w:r>
      <w:r w:rsidRPr="00D77D8B">
        <w:rPr>
          <w:rFonts w:ascii="Times New Roman" w:hAnsi="Times New Roman" w:cs="Times New Roman"/>
          <w:i/>
        </w:rPr>
        <w:t>lavaan</w:t>
      </w:r>
      <w:r w:rsidRPr="008151A1">
        <w:rPr>
          <w:rFonts w:ascii="Times New Roman" w:hAnsi="Times New Roman" w:cs="Times New Roman"/>
        </w:rPr>
        <w:t xml:space="preserve">: An </w:t>
      </w:r>
      <w:r w:rsidRPr="00D77D8B">
        <w:rPr>
          <w:rFonts w:ascii="Times New Roman" w:hAnsi="Times New Roman" w:cs="Times New Roman"/>
          <w:i/>
        </w:rPr>
        <w:t>R</w:t>
      </w:r>
      <w:r w:rsidRPr="008151A1">
        <w:rPr>
          <w:rFonts w:ascii="Times New Roman" w:hAnsi="Times New Roman" w:cs="Times New Roman"/>
        </w:rPr>
        <w:t xml:space="preserve"> package for structural equation modeling. </w:t>
      </w:r>
      <w:r w:rsidRPr="006A1E8E">
        <w:rPr>
          <w:rFonts w:ascii="Times New Roman" w:hAnsi="Times New Roman" w:cs="Times New Roman"/>
          <w:i/>
        </w:rPr>
        <w:t>Journal of Statistical Software</w:t>
      </w:r>
      <w:r w:rsidRPr="008151A1">
        <w:rPr>
          <w:rFonts w:ascii="Times New Roman" w:hAnsi="Times New Roman" w:cs="Times New Roman"/>
        </w:rPr>
        <w:t xml:space="preserve">, </w:t>
      </w:r>
      <w:r w:rsidRPr="006A1E8E">
        <w:rPr>
          <w:rFonts w:ascii="Times New Roman" w:hAnsi="Times New Roman" w:cs="Times New Roman"/>
          <w:i/>
        </w:rPr>
        <w:t>48</w:t>
      </w:r>
      <w:r w:rsidRPr="008151A1">
        <w:rPr>
          <w:rFonts w:ascii="Times New Roman" w:hAnsi="Times New Roman" w:cs="Times New Roman"/>
        </w:rPr>
        <w:t>, 1-36.</w:t>
      </w:r>
    </w:p>
    <w:p w14:paraId="119C2C74" w14:textId="52F3CC95" w:rsidR="00757648" w:rsidRDefault="008065BF" w:rsidP="00757648">
      <w:pPr>
        <w:spacing w:line="480" w:lineRule="auto"/>
        <w:ind w:left="567" w:hanging="567"/>
        <w:rPr>
          <w:color w:val="000000" w:themeColor="text1"/>
          <w:shd w:val="clear" w:color="auto" w:fill="FFFFFF"/>
        </w:rPr>
      </w:pPr>
      <w:proofErr w:type="spellStart"/>
      <w:r w:rsidRPr="00EC4BE2">
        <w:rPr>
          <w:color w:val="000000" w:themeColor="text1"/>
          <w:shd w:val="clear" w:color="auto" w:fill="FFFFFF"/>
        </w:rPr>
        <w:t>Sarason</w:t>
      </w:r>
      <w:proofErr w:type="spellEnd"/>
      <w:r w:rsidRPr="00EC4BE2">
        <w:rPr>
          <w:color w:val="000000" w:themeColor="text1"/>
          <w:shd w:val="clear" w:color="auto" w:fill="FFFFFF"/>
        </w:rPr>
        <w:t xml:space="preserve">, B. R., </w:t>
      </w:r>
      <w:proofErr w:type="spellStart"/>
      <w:r w:rsidRPr="00EC4BE2">
        <w:rPr>
          <w:color w:val="000000" w:themeColor="text1"/>
          <w:shd w:val="clear" w:color="auto" w:fill="FFFFFF"/>
        </w:rPr>
        <w:t>Sarason</w:t>
      </w:r>
      <w:proofErr w:type="spellEnd"/>
      <w:r w:rsidRPr="00EC4BE2">
        <w:rPr>
          <w:color w:val="000000" w:themeColor="text1"/>
          <w:shd w:val="clear" w:color="auto" w:fill="FFFFFF"/>
        </w:rPr>
        <w:t>, I. G., &amp; Pierce, G. R. (Eds.). (1990). </w:t>
      </w:r>
      <w:r w:rsidRPr="00EC4BE2">
        <w:rPr>
          <w:i/>
          <w:iCs/>
          <w:color w:val="000000" w:themeColor="text1"/>
        </w:rPr>
        <w:t>Wiley series on personality processes: Social support: An interactional view. </w:t>
      </w:r>
      <w:r w:rsidRPr="00EC4BE2">
        <w:rPr>
          <w:color w:val="000000" w:themeColor="text1"/>
          <w:shd w:val="clear" w:color="auto" w:fill="FFFFFF"/>
        </w:rPr>
        <w:t>John Wiley &amp; Sons.</w:t>
      </w:r>
    </w:p>
    <w:p w14:paraId="6DFC5A3A" w14:textId="16CF5651" w:rsidR="00DA37FF" w:rsidRPr="00DA37FF" w:rsidRDefault="00DA37FF" w:rsidP="00DA37FF">
      <w:pPr>
        <w:pStyle w:val="EndNoteBibliography"/>
        <w:spacing w:line="480" w:lineRule="auto"/>
        <w:ind w:left="720" w:hanging="720"/>
        <w:rPr>
          <w:rFonts w:ascii="Times New Roman" w:hAnsi="Times New Roman" w:cs="Times New Roman"/>
          <w:color w:val="000000" w:themeColor="text1"/>
          <w:spacing w:val="4"/>
          <w:shd w:val="clear" w:color="auto" w:fill="FCFCFC"/>
        </w:rPr>
      </w:pPr>
      <w:r w:rsidRPr="005D7B3D">
        <w:rPr>
          <w:rFonts w:ascii="Times New Roman" w:eastAsiaTheme="minorHAnsi" w:hAnsi="Times New Roman" w:cs="Times New Roman"/>
          <w:color w:val="000000" w:themeColor="text1"/>
        </w:rPr>
        <w:t xml:space="preserve">Satorra, A., &amp; Bentler, P. M. (2001). A scaled difference chi-square test statistic for moment structure analysis. </w:t>
      </w:r>
      <w:r w:rsidRPr="005D7B3D">
        <w:rPr>
          <w:rFonts w:ascii="Times New Roman" w:eastAsiaTheme="minorHAnsi" w:hAnsi="Times New Roman" w:cs="Times New Roman"/>
          <w:i/>
          <w:color w:val="000000" w:themeColor="text1"/>
        </w:rPr>
        <w:t>Psychometrika</w:t>
      </w:r>
      <w:r w:rsidRPr="005D7B3D">
        <w:rPr>
          <w:rFonts w:ascii="Times New Roman" w:eastAsiaTheme="minorHAnsi" w:hAnsi="Times New Roman" w:cs="Times New Roman"/>
          <w:color w:val="000000" w:themeColor="text1"/>
        </w:rPr>
        <w:t xml:space="preserve">, </w:t>
      </w:r>
      <w:r w:rsidRPr="005D7B3D">
        <w:rPr>
          <w:rFonts w:ascii="Times New Roman" w:eastAsiaTheme="minorHAnsi" w:hAnsi="Times New Roman" w:cs="Times New Roman"/>
          <w:i/>
          <w:color w:val="000000" w:themeColor="text1"/>
        </w:rPr>
        <w:t>66</w:t>
      </w:r>
      <w:r w:rsidRPr="005D7B3D">
        <w:rPr>
          <w:rFonts w:ascii="Times New Roman" w:eastAsiaTheme="minorHAnsi" w:hAnsi="Times New Roman" w:cs="Times New Roman"/>
          <w:color w:val="000000" w:themeColor="text1"/>
        </w:rPr>
        <w:t xml:space="preserve">, 507-514. </w:t>
      </w:r>
      <w:hyperlink r:id="rId83" w:history="1">
        <w:r w:rsidRPr="0042780B">
          <w:rPr>
            <w:rStyle w:val="Hyperlink"/>
            <w:rFonts w:ascii="Times New Roman" w:hAnsi="Times New Roman" w:cs="Times New Roman"/>
          </w:rPr>
          <w:t>https://doi.org/</w:t>
        </w:r>
        <w:r w:rsidRPr="0042780B">
          <w:rPr>
            <w:rStyle w:val="Hyperlink"/>
            <w:rFonts w:ascii="Times New Roman" w:hAnsi="Times New Roman" w:cs="Times New Roman"/>
            <w:spacing w:val="4"/>
            <w:shd w:val="clear" w:color="auto" w:fill="FCFCFC"/>
          </w:rPr>
          <w:t>10.1007/BF02296192</w:t>
        </w:r>
      </w:hyperlink>
    </w:p>
    <w:p w14:paraId="23BF4FA5" w14:textId="496146F6" w:rsidR="00757648" w:rsidRDefault="00757648" w:rsidP="00757648">
      <w:pPr>
        <w:spacing w:line="480" w:lineRule="auto"/>
        <w:ind w:left="567" w:hanging="567"/>
        <w:rPr>
          <w:color w:val="000000" w:themeColor="text1"/>
          <w:shd w:val="clear" w:color="auto" w:fill="FFFFFF"/>
        </w:rPr>
      </w:pPr>
      <w:r w:rsidRPr="00757648">
        <w:rPr>
          <w:color w:val="000000" w:themeColor="text1"/>
          <w:shd w:val="clear" w:color="auto" w:fill="FFFFFF"/>
        </w:rPr>
        <w:lastRenderedPageBreak/>
        <w:t xml:space="preserve">Schaefer, L. M., Burke, N. L., Thompson, J. K., </w:t>
      </w:r>
      <w:proofErr w:type="spellStart"/>
      <w:r w:rsidRPr="00757648">
        <w:rPr>
          <w:color w:val="000000" w:themeColor="text1"/>
          <w:shd w:val="clear" w:color="auto" w:fill="FFFFFF"/>
        </w:rPr>
        <w:t>Dedrick</w:t>
      </w:r>
      <w:proofErr w:type="spellEnd"/>
      <w:r w:rsidRPr="00757648">
        <w:rPr>
          <w:color w:val="000000" w:themeColor="text1"/>
          <w:shd w:val="clear" w:color="auto" w:fill="FFFFFF"/>
        </w:rPr>
        <w:t xml:space="preserve">, R. F., </w:t>
      </w:r>
      <w:proofErr w:type="spellStart"/>
      <w:r w:rsidRPr="00757648">
        <w:rPr>
          <w:color w:val="000000" w:themeColor="text1"/>
          <w:shd w:val="clear" w:color="auto" w:fill="FFFFFF"/>
        </w:rPr>
        <w:t>Heinberg</w:t>
      </w:r>
      <w:proofErr w:type="spellEnd"/>
      <w:r w:rsidRPr="00757648">
        <w:rPr>
          <w:color w:val="000000" w:themeColor="text1"/>
          <w:shd w:val="clear" w:color="auto" w:fill="FFFFFF"/>
        </w:rPr>
        <w:t xml:space="preserve">, L. J., </w:t>
      </w:r>
      <w:proofErr w:type="spellStart"/>
      <w:r w:rsidRPr="00757648">
        <w:rPr>
          <w:color w:val="000000" w:themeColor="text1"/>
          <w:shd w:val="clear" w:color="auto" w:fill="FFFFFF"/>
        </w:rPr>
        <w:t>Calogero</w:t>
      </w:r>
      <w:proofErr w:type="spellEnd"/>
      <w:r w:rsidRPr="00757648">
        <w:rPr>
          <w:color w:val="000000" w:themeColor="text1"/>
          <w:shd w:val="clear" w:color="auto" w:fill="FFFFFF"/>
        </w:rPr>
        <w:t xml:space="preserve">, R. M., </w:t>
      </w:r>
      <w:proofErr w:type="spellStart"/>
      <w:r w:rsidRPr="00757648">
        <w:rPr>
          <w:color w:val="000000" w:themeColor="text1"/>
          <w:shd w:val="clear" w:color="auto" w:fill="FFFFFF"/>
        </w:rPr>
        <w:t>Bardone</w:t>
      </w:r>
      <w:proofErr w:type="spellEnd"/>
      <w:r w:rsidRPr="00757648">
        <w:rPr>
          <w:color w:val="000000" w:themeColor="text1"/>
          <w:shd w:val="clear" w:color="auto" w:fill="FFFFFF"/>
        </w:rPr>
        <w:t xml:space="preserve">-Cone, A. M., Higgins, M. K., Frederick, D. A., Kelly, M., Anderson, D. A., Schaumberg, K., </w:t>
      </w:r>
      <w:proofErr w:type="spellStart"/>
      <w:r w:rsidRPr="00757648">
        <w:rPr>
          <w:color w:val="000000" w:themeColor="text1"/>
          <w:shd w:val="clear" w:color="auto" w:fill="FFFFFF"/>
        </w:rPr>
        <w:t>Nerini</w:t>
      </w:r>
      <w:proofErr w:type="spellEnd"/>
      <w:r w:rsidRPr="00757648">
        <w:rPr>
          <w:color w:val="000000" w:themeColor="text1"/>
          <w:shd w:val="clear" w:color="auto" w:fill="FFFFFF"/>
        </w:rPr>
        <w:t xml:space="preserve">, A., </w:t>
      </w:r>
      <w:proofErr w:type="spellStart"/>
      <w:r w:rsidRPr="00757648">
        <w:rPr>
          <w:color w:val="000000" w:themeColor="text1"/>
          <w:shd w:val="clear" w:color="auto" w:fill="FFFFFF"/>
        </w:rPr>
        <w:t>Stefanile</w:t>
      </w:r>
      <w:proofErr w:type="spellEnd"/>
      <w:r w:rsidRPr="00757648">
        <w:rPr>
          <w:color w:val="000000" w:themeColor="text1"/>
          <w:shd w:val="clear" w:color="auto" w:fill="FFFFFF"/>
        </w:rPr>
        <w:t xml:space="preserve">, C., Dittmar, H., Clark, E., Adams, Z., </w:t>
      </w:r>
      <w:proofErr w:type="spellStart"/>
      <w:r w:rsidRPr="00757648">
        <w:rPr>
          <w:color w:val="000000" w:themeColor="text1"/>
          <w:shd w:val="clear" w:color="auto" w:fill="FFFFFF"/>
        </w:rPr>
        <w:t>Macwana</w:t>
      </w:r>
      <w:proofErr w:type="spellEnd"/>
      <w:r w:rsidRPr="00757648">
        <w:rPr>
          <w:color w:val="000000" w:themeColor="text1"/>
          <w:shd w:val="clear" w:color="auto" w:fill="FFFFFF"/>
        </w:rPr>
        <w:t xml:space="preserve">, S., </w:t>
      </w:r>
      <w:proofErr w:type="spellStart"/>
      <w:r w:rsidRPr="00757648">
        <w:rPr>
          <w:color w:val="000000" w:themeColor="text1"/>
          <w:shd w:val="clear" w:color="auto" w:fill="FFFFFF"/>
        </w:rPr>
        <w:t>Klump</w:t>
      </w:r>
      <w:proofErr w:type="spellEnd"/>
      <w:r w:rsidRPr="00757648">
        <w:rPr>
          <w:color w:val="000000" w:themeColor="text1"/>
          <w:shd w:val="clear" w:color="auto" w:fill="FFFFFF"/>
        </w:rPr>
        <w:t>, K. L., ... Swami, V. (2015). Development and validation of the Sociocultural Attitudes Towards Appearance Questionnaire-4 (SATAQ-4).</w:t>
      </w:r>
      <w:r w:rsidRPr="00757648">
        <w:rPr>
          <w:rStyle w:val="apple-converted-space"/>
          <w:color w:val="000000" w:themeColor="text1"/>
          <w:shd w:val="clear" w:color="auto" w:fill="FFFFFF"/>
        </w:rPr>
        <w:t> </w:t>
      </w:r>
      <w:r w:rsidRPr="00757648">
        <w:rPr>
          <w:rStyle w:val="Emphasis"/>
          <w:color w:val="000000" w:themeColor="text1"/>
        </w:rPr>
        <w:t>Psychological Assessment</w:t>
      </w:r>
      <w:r w:rsidRPr="00757648">
        <w:rPr>
          <w:rStyle w:val="Emphasis"/>
          <w:i w:val="0"/>
          <w:color w:val="000000" w:themeColor="text1"/>
        </w:rPr>
        <w:t>,</w:t>
      </w:r>
      <w:r w:rsidRPr="00757648">
        <w:rPr>
          <w:rStyle w:val="Emphasis"/>
          <w:color w:val="000000" w:themeColor="text1"/>
        </w:rPr>
        <w:t xml:space="preserve"> 27</w:t>
      </w:r>
      <w:r w:rsidRPr="00757648">
        <w:rPr>
          <w:color w:val="000000" w:themeColor="text1"/>
          <w:shd w:val="clear" w:color="auto" w:fill="FFFFFF"/>
        </w:rPr>
        <w:t>(1), 54</w:t>
      </w:r>
      <w:r>
        <w:rPr>
          <w:color w:val="000000" w:themeColor="text1"/>
          <w:shd w:val="clear" w:color="auto" w:fill="FFFFFF"/>
        </w:rPr>
        <w:t>-</w:t>
      </w:r>
      <w:r w:rsidRPr="00757648">
        <w:rPr>
          <w:color w:val="000000" w:themeColor="text1"/>
          <w:shd w:val="clear" w:color="auto" w:fill="FFFFFF"/>
        </w:rPr>
        <w:t>67.</w:t>
      </w:r>
      <w:r w:rsidRPr="00757648">
        <w:rPr>
          <w:rStyle w:val="apple-converted-space"/>
          <w:color w:val="000000" w:themeColor="text1"/>
          <w:shd w:val="clear" w:color="auto" w:fill="FFFFFF"/>
        </w:rPr>
        <w:t> </w:t>
      </w:r>
      <w:hyperlink r:id="rId84" w:history="1">
        <w:r w:rsidRPr="00BD3B6F">
          <w:rPr>
            <w:rStyle w:val="Hyperlink"/>
          </w:rPr>
          <w:t>https://doi.org/10.1037/a0037917</w:t>
        </w:r>
      </w:hyperlink>
    </w:p>
    <w:p w14:paraId="5B35315B" w14:textId="51361B3A" w:rsidR="00C3292A" w:rsidRPr="00757648" w:rsidRDefault="00C3292A" w:rsidP="00757648">
      <w:pPr>
        <w:spacing w:line="480" w:lineRule="auto"/>
        <w:ind w:left="567" w:hanging="567"/>
        <w:rPr>
          <w:color w:val="000000" w:themeColor="text1"/>
          <w:shd w:val="clear" w:color="auto" w:fill="FFFFFF"/>
        </w:rPr>
      </w:pPr>
      <w:proofErr w:type="spellStart"/>
      <w:r w:rsidRPr="009039D8">
        <w:rPr>
          <w:color w:val="000000" w:themeColor="text1"/>
        </w:rPr>
        <w:t>Shrout</w:t>
      </w:r>
      <w:proofErr w:type="spellEnd"/>
      <w:r w:rsidRPr="009039D8">
        <w:rPr>
          <w:color w:val="000000" w:themeColor="text1"/>
        </w:rPr>
        <w:t xml:space="preserve">, P. E. (1998). Measurement reliability and agreement in psychiatry. </w:t>
      </w:r>
      <w:r w:rsidRPr="009039D8">
        <w:rPr>
          <w:i/>
          <w:color w:val="000000" w:themeColor="text1"/>
        </w:rPr>
        <w:t>Statistical Methods in Medical Research</w:t>
      </w:r>
      <w:r w:rsidRPr="009039D8">
        <w:rPr>
          <w:color w:val="000000" w:themeColor="text1"/>
        </w:rPr>
        <w:t xml:space="preserve">, </w:t>
      </w:r>
      <w:r w:rsidRPr="009039D8">
        <w:rPr>
          <w:i/>
          <w:color w:val="000000" w:themeColor="text1"/>
        </w:rPr>
        <w:t>7</w:t>
      </w:r>
      <w:r>
        <w:rPr>
          <w:color w:val="000000" w:themeColor="text1"/>
        </w:rPr>
        <w:t>(3)</w:t>
      </w:r>
      <w:r w:rsidRPr="009039D8">
        <w:rPr>
          <w:color w:val="000000" w:themeColor="text1"/>
        </w:rPr>
        <w:t xml:space="preserve">, 301-317. </w:t>
      </w:r>
      <w:hyperlink r:id="rId85" w:history="1">
        <w:r w:rsidRPr="00B26354">
          <w:rPr>
            <w:rStyle w:val="Hyperlink"/>
          </w:rPr>
          <w:t>https://doi.org/10.1177/096228029800700306</w:t>
        </w:r>
      </w:hyperlink>
    </w:p>
    <w:p w14:paraId="1F426CB0" w14:textId="6FD0BACD" w:rsidR="00D82790" w:rsidRDefault="00344305" w:rsidP="00D82790">
      <w:pPr>
        <w:spacing w:line="480" w:lineRule="auto"/>
        <w:ind w:left="567" w:hanging="567"/>
      </w:pPr>
      <w:r w:rsidRPr="00EC4BE2">
        <w:t xml:space="preserve">Spector, P. E. (1992). </w:t>
      </w:r>
      <w:r w:rsidRPr="00EC4BE2">
        <w:rPr>
          <w:i/>
        </w:rPr>
        <w:t>Summated rating scale construction: An introduction</w:t>
      </w:r>
      <w:r w:rsidRPr="00EC4BE2">
        <w:t>. S</w:t>
      </w:r>
      <w:r w:rsidR="00B37309">
        <w:t>age.</w:t>
      </w:r>
    </w:p>
    <w:p w14:paraId="0AE874F6" w14:textId="7123E266" w:rsidR="00A9198F" w:rsidRDefault="00A9198F" w:rsidP="00A9198F">
      <w:pPr>
        <w:pStyle w:val="EndNoteBibliography"/>
        <w:spacing w:line="480" w:lineRule="auto"/>
        <w:ind w:left="720" w:hanging="720"/>
        <w:rPr>
          <w:rStyle w:val="Hyperlink"/>
          <w:rFonts w:ascii="Times New Roman" w:hAnsi="Times New Roman" w:cs="Times New Roman"/>
        </w:rPr>
      </w:pPr>
      <w:r w:rsidRPr="005D7B3D">
        <w:rPr>
          <w:rFonts w:ascii="Times New Roman" w:hAnsi="Times New Roman" w:cs="Times New Roman"/>
          <w:color w:val="000000" w:themeColor="text1"/>
        </w:rPr>
        <w:t xml:space="preserve">Steiger, J. H. (2007). Understanding the limitations of global fit assessment in structural equation modeling. </w:t>
      </w:r>
      <w:r w:rsidRPr="005D7B3D">
        <w:rPr>
          <w:rFonts w:ascii="Times New Roman" w:hAnsi="Times New Roman" w:cs="Times New Roman"/>
          <w:i/>
          <w:color w:val="000000" w:themeColor="text1"/>
        </w:rPr>
        <w:t>Personality and Individual Differences</w:t>
      </w:r>
      <w:r w:rsidRPr="005D7B3D">
        <w:rPr>
          <w:rFonts w:ascii="Times New Roman" w:hAnsi="Times New Roman" w:cs="Times New Roman"/>
          <w:color w:val="000000" w:themeColor="text1"/>
        </w:rPr>
        <w:t xml:space="preserve">, </w:t>
      </w:r>
      <w:r w:rsidRPr="005D7B3D">
        <w:rPr>
          <w:rFonts w:ascii="Times New Roman" w:hAnsi="Times New Roman" w:cs="Times New Roman"/>
          <w:i/>
          <w:color w:val="000000" w:themeColor="text1"/>
        </w:rPr>
        <w:t>42</w:t>
      </w:r>
      <w:r w:rsidRPr="005D7B3D">
        <w:rPr>
          <w:rFonts w:ascii="Times New Roman" w:hAnsi="Times New Roman" w:cs="Times New Roman"/>
          <w:color w:val="000000" w:themeColor="text1"/>
        </w:rPr>
        <w:t>, 893-</w:t>
      </w:r>
      <w:r w:rsidR="00B37309">
        <w:rPr>
          <w:rFonts w:ascii="Times New Roman" w:hAnsi="Times New Roman" w:cs="Times New Roman"/>
          <w:color w:val="000000" w:themeColor="text1"/>
        </w:rPr>
        <w:t>8</w:t>
      </w:r>
      <w:r w:rsidRPr="005D7B3D">
        <w:rPr>
          <w:rFonts w:ascii="Times New Roman" w:hAnsi="Times New Roman" w:cs="Times New Roman"/>
          <w:color w:val="000000" w:themeColor="text1"/>
        </w:rPr>
        <w:t xml:space="preserve">98. </w:t>
      </w:r>
      <w:hyperlink r:id="rId86" w:history="1">
        <w:r w:rsidRPr="0042780B">
          <w:rPr>
            <w:rStyle w:val="Hyperlink"/>
            <w:rFonts w:ascii="Times New Roman" w:hAnsi="Times New Roman" w:cs="Times New Roman"/>
          </w:rPr>
          <w:t>https://doi.org/10.1016/j.paid.2006.09.017</w:t>
        </w:r>
      </w:hyperlink>
    </w:p>
    <w:p w14:paraId="08B15F84" w14:textId="27CCE1F4" w:rsidR="009961E7" w:rsidRDefault="009961E7" w:rsidP="00A9198F">
      <w:pPr>
        <w:pStyle w:val="EndNoteBibliography"/>
        <w:spacing w:line="480" w:lineRule="auto"/>
        <w:ind w:left="720" w:hanging="720"/>
        <w:rPr>
          <w:rStyle w:val="Hyperlink"/>
          <w:rFonts w:ascii="Times New Roman" w:hAnsi="Times New Roman" w:cs="Times New Roman"/>
        </w:rPr>
      </w:pPr>
      <w:r>
        <w:rPr>
          <w:rFonts w:ascii="Times New Roman" w:hAnsi="Times New Roman" w:cs="Times New Roman"/>
          <w:color w:val="000000" w:themeColor="text1"/>
        </w:rPr>
        <w:t xml:space="preserve">Stephens, H. F., Lynch, R. J., &amp; Kistner, J. A. (2016). Positively biased self-perceptions: Who has them and what are their effects? </w:t>
      </w:r>
      <w:r>
        <w:rPr>
          <w:rFonts w:ascii="Times New Roman" w:hAnsi="Times New Roman" w:cs="Times New Roman"/>
          <w:i/>
          <w:color w:val="000000" w:themeColor="text1"/>
        </w:rPr>
        <w:t>Child Psychiatry and Human Development</w:t>
      </w:r>
      <w:r>
        <w:rPr>
          <w:rFonts w:ascii="Times New Roman" w:hAnsi="Times New Roman" w:cs="Times New Roman"/>
          <w:color w:val="000000" w:themeColor="text1"/>
        </w:rPr>
        <w:t xml:space="preserve">, </w:t>
      </w:r>
      <w:r>
        <w:rPr>
          <w:rFonts w:ascii="Times New Roman" w:hAnsi="Times New Roman" w:cs="Times New Roman"/>
          <w:i/>
          <w:color w:val="000000" w:themeColor="text1"/>
        </w:rPr>
        <w:t>47</w:t>
      </w:r>
      <w:r>
        <w:rPr>
          <w:rFonts w:ascii="Times New Roman" w:hAnsi="Times New Roman" w:cs="Times New Roman"/>
          <w:color w:val="000000" w:themeColor="text1"/>
        </w:rPr>
        <w:t xml:space="preserve">, 305-316. </w:t>
      </w:r>
      <w:hyperlink r:id="rId87" w:history="1">
        <w:r w:rsidRPr="001857A6">
          <w:rPr>
            <w:rStyle w:val="Hyperlink"/>
            <w:rFonts w:ascii="Times New Roman" w:hAnsi="Times New Roman" w:cs="Times New Roman"/>
          </w:rPr>
          <w:t>https://doi.org/10.1007/s10578-015-0567-6</w:t>
        </w:r>
      </w:hyperlink>
    </w:p>
    <w:p w14:paraId="7A050323" w14:textId="707FAF4C" w:rsidR="00925A62" w:rsidRPr="00925A62" w:rsidRDefault="00925A62" w:rsidP="00A9198F">
      <w:pPr>
        <w:pStyle w:val="EndNoteBibliography"/>
        <w:spacing w:line="480" w:lineRule="auto"/>
        <w:ind w:left="720" w:hanging="720"/>
        <w:rPr>
          <w:rFonts w:ascii="Times New Roman" w:hAnsi="Times New Roman" w:cs="Times New Roman"/>
          <w:color w:val="000000" w:themeColor="text1"/>
        </w:rPr>
      </w:pPr>
      <w:r>
        <w:rPr>
          <w:rFonts w:ascii="Times New Roman" w:hAnsi="Times New Roman" w:cs="Times New Roman"/>
          <w:color w:val="000000" w:themeColor="text1"/>
        </w:rPr>
        <w:t xml:space="preserve">Straub, D., Boudreau, M.-C., &amp; Gefen, D. (2004). Validation guidelines for IS positivist research. </w:t>
      </w:r>
      <w:r>
        <w:rPr>
          <w:rFonts w:ascii="Times New Roman" w:hAnsi="Times New Roman" w:cs="Times New Roman"/>
          <w:i/>
          <w:color w:val="000000" w:themeColor="text1"/>
        </w:rPr>
        <w:t>Communications of the Association for Information Systems</w:t>
      </w:r>
      <w:r>
        <w:rPr>
          <w:rFonts w:ascii="Times New Roman" w:hAnsi="Times New Roman" w:cs="Times New Roman"/>
          <w:color w:val="000000" w:themeColor="text1"/>
        </w:rPr>
        <w:t xml:space="preserve">, </w:t>
      </w:r>
      <w:r>
        <w:rPr>
          <w:rFonts w:ascii="Times New Roman" w:hAnsi="Times New Roman" w:cs="Times New Roman"/>
          <w:i/>
          <w:color w:val="000000" w:themeColor="text1"/>
        </w:rPr>
        <w:t>13</w:t>
      </w:r>
      <w:r>
        <w:rPr>
          <w:rFonts w:ascii="Times New Roman" w:hAnsi="Times New Roman" w:cs="Times New Roman"/>
          <w:color w:val="000000" w:themeColor="text1"/>
        </w:rPr>
        <w:t xml:space="preserve">, 380-427. </w:t>
      </w:r>
    </w:p>
    <w:p w14:paraId="64553180" w14:textId="71114400" w:rsidR="00D82790" w:rsidRPr="00EC4BE2" w:rsidRDefault="00D82790" w:rsidP="00D82790">
      <w:pPr>
        <w:spacing w:line="480" w:lineRule="auto"/>
        <w:ind w:left="567" w:hanging="567"/>
      </w:pPr>
      <w:r w:rsidRPr="00EC4BE2">
        <w:rPr>
          <w:color w:val="000000" w:themeColor="text1"/>
          <w:shd w:val="clear" w:color="auto" w:fill="FCFCFC"/>
        </w:rPr>
        <w:t>Sullivan, H. S. (1953). </w:t>
      </w:r>
      <w:r w:rsidRPr="00EC4BE2">
        <w:rPr>
          <w:i/>
          <w:iCs/>
          <w:color w:val="000000" w:themeColor="text1"/>
        </w:rPr>
        <w:t>The interpersonal theory of psychiatry</w:t>
      </w:r>
      <w:r w:rsidRPr="00EC4BE2">
        <w:rPr>
          <w:color w:val="000000" w:themeColor="text1"/>
          <w:shd w:val="clear" w:color="auto" w:fill="FCFCFC"/>
        </w:rPr>
        <w:t>. Norton.</w:t>
      </w:r>
    </w:p>
    <w:p w14:paraId="6C3342DC" w14:textId="1377EA5E" w:rsidR="00D718E3" w:rsidRPr="00EC4BE2" w:rsidRDefault="00D718E3" w:rsidP="00D718E3">
      <w:pPr>
        <w:autoSpaceDE w:val="0"/>
        <w:autoSpaceDN w:val="0"/>
        <w:adjustRightInd w:val="0"/>
        <w:spacing w:line="480" w:lineRule="auto"/>
        <w:ind w:left="567" w:hanging="567"/>
        <w:rPr>
          <w:rStyle w:val="Hyperlink"/>
        </w:rPr>
      </w:pPr>
      <w:r w:rsidRPr="00EC4BE2">
        <w:rPr>
          <w:color w:val="000000" w:themeColor="text1"/>
        </w:rPr>
        <w:t>Swami, V. (2019</w:t>
      </w:r>
      <w:r w:rsidRPr="00EC4BE2">
        <w:t xml:space="preserve">). Is CrossFit associated with more positive body image? A prospective investigation in novice </w:t>
      </w:r>
      <w:proofErr w:type="spellStart"/>
      <w:r w:rsidRPr="00EC4BE2">
        <w:t>CrossFitters</w:t>
      </w:r>
      <w:proofErr w:type="spellEnd"/>
      <w:r w:rsidRPr="00EC4BE2">
        <w:t xml:space="preserve">. </w:t>
      </w:r>
      <w:r w:rsidRPr="00EC4BE2">
        <w:rPr>
          <w:i/>
        </w:rPr>
        <w:t>International Journal of Sport Psychology</w:t>
      </w:r>
      <w:r w:rsidRPr="00EC4BE2">
        <w:t xml:space="preserve">, </w:t>
      </w:r>
      <w:r w:rsidRPr="00EC4BE2">
        <w:rPr>
          <w:i/>
        </w:rPr>
        <w:t>50</w:t>
      </w:r>
      <w:r w:rsidRPr="00EC4BE2">
        <w:t xml:space="preserve">(4), 370-381. </w:t>
      </w:r>
      <w:hyperlink r:id="rId88" w:history="1">
        <w:r w:rsidRPr="00EC4BE2">
          <w:rPr>
            <w:rStyle w:val="Hyperlink"/>
          </w:rPr>
          <w:t>https://doi.org/10.7352/IJSP.2019.50.370</w:t>
        </w:r>
      </w:hyperlink>
    </w:p>
    <w:p w14:paraId="7A66E638" w14:textId="48664CC7" w:rsidR="00AE371B" w:rsidRDefault="00AE371B" w:rsidP="00AE371B">
      <w:pPr>
        <w:spacing w:line="480" w:lineRule="auto"/>
        <w:ind w:left="567" w:hanging="567"/>
        <w:rPr>
          <w:rStyle w:val="Hyperlink"/>
        </w:rPr>
      </w:pPr>
      <w:r w:rsidRPr="00EC4BE2">
        <w:rPr>
          <w:color w:val="000000" w:themeColor="text1"/>
        </w:rPr>
        <w:t xml:space="preserve">Swami, V., &amp; Barron, D. (2019). Translation and validation of body image instruments: Challenges, good practice guidelines, and reporting recommendations for test adaptation. </w:t>
      </w:r>
      <w:r w:rsidRPr="00EC4BE2">
        <w:rPr>
          <w:i/>
          <w:color w:val="000000" w:themeColor="text1"/>
        </w:rPr>
        <w:t>Body Image</w:t>
      </w:r>
      <w:r w:rsidRPr="00EC4BE2">
        <w:rPr>
          <w:color w:val="000000" w:themeColor="text1"/>
        </w:rPr>
        <w:t xml:space="preserve">, </w:t>
      </w:r>
      <w:r w:rsidRPr="00EC4BE2">
        <w:rPr>
          <w:i/>
          <w:color w:val="000000" w:themeColor="text1"/>
        </w:rPr>
        <w:t>31</w:t>
      </w:r>
      <w:r w:rsidRPr="00EC4BE2">
        <w:rPr>
          <w:color w:val="000000" w:themeColor="text1"/>
        </w:rPr>
        <w:t xml:space="preserve">, 204-220. </w:t>
      </w:r>
      <w:hyperlink r:id="rId89" w:history="1">
        <w:r w:rsidRPr="00EC4BE2">
          <w:rPr>
            <w:rStyle w:val="Hyperlink"/>
          </w:rPr>
          <w:t>https://doi.org/10.1016/j.bodyim.2018.08.014</w:t>
        </w:r>
      </w:hyperlink>
    </w:p>
    <w:p w14:paraId="179C3999" w14:textId="5F5A6B1C" w:rsidR="00FC6B1E" w:rsidRPr="00EC4BE2" w:rsidRDefault="00FC6B1E" w:rsidP="00AE371B">
      <w:pPr>
        <w:spacing w:line="480" w:lineRule="auto"/>
        <w:ind w:left="567" w:hanging="567"/>
        <w:rPr>
          <w:rStyle w:val="Hyperlink"/>
          <w:color w:val="000000" w:themeColor="text1"/>
          <w:u w:val="none"/>
        </w:rPr>
      </w:pPr>
      <w:r>
        <w:lastRenderedPageBreak/>
        <w:t xml:space="preserve">Swami, V., Frederick, D. A., </w:t>
      </w:r>
      <w:proofErr w:type="spellStart"/>
      <w:r>
        <w:t>Aavik</w:t>
      </w:r>
      <w:proofErr w:type="spellEnd"/>
      <w:r>
        <w:t xml:space="preserve">, L., Alcalay, J., </w:t>
      </w:r>
      <w:proofErr w:type="spellStart"/>
      <w:r>
        <w:t>Allik</w:t>
      </w:r>
      <w:proofErr w:type="spellEnd"/>
      <w:r>
        <w:t xml:space="preserve">, D., Anderson, S., </w:t>
      </w:r>
      <w:proofErr w:type="spellStart"/>
      <w:r>
        <w:t>Andrianto</w:t>
      </w:r>
      <w:proofErr w:type="spellEnd"/>
      <w:r>
        <w:t xml:space="preserve">, S., Arora, A., </w:t>
      </w:r>
      <w:proofErr w:type="spellStart"/>
      <w:r>
        <w:t>Brännström</w:t>
      </w:r>
      <w:proofErr w:type="spellEnd"/>
      <w:r>
        <w:t xml:space="preserve">, Å., Cunningham, J., </w:t>
      </w:r>
      <w:proofErr w:type="spellStart"/>
      <w:r>
        <w:t>Danel</w:t>
      </w:r>
      <w:proofErr w:type="spellEnd"/>
      <w:r>
        <w:t xml:space="preserve">, D., </w:t>
      </w:r>
      <w:proofErr w:type="spellStart"/>
      <w:r>
        <w:t>Doroszewicz</w:t>
      </w:r>
      <w:proofErr w:type="spellEnd"/>
      <w:r>
        <w:t xml:space="preserve">, K., Forbes, G. B., Furnham, A., </w:t>
      </w:r>
      <w:proofErr w:type="spellStart"/>
      <w:r>
        <w:t>Greven</w:t>
      </w:r>
      <w:proofErr w:type="spellEnd"/>
      <w:r>
        <w:t xml:space="preserve">, C. A., </w:t>
      </w:r>
      <w:proofErr w:type="spellStart"/>
      <w:r>
        <w:t>Halberstadt</w:t>
      </w:r>
      <w:proofErr w:type="spellEnd"/>
      <w:r>
        <w:t xml:space="preserve">, J., Hao, S., Haubner, T., Hwang, C. S., … &amp; </w:t>
      </w:r>
      <w:proofErr w:type="spellStart"/>
      <w:r>
        <w:t>Zivcic-Becirevic</w:t>
      </w:r>
      <w:proofErr w:type="spellEnd"/>
      <w:r>
        <w:t xml:space="preserve">, I. (2010). </w:t>
      </w:r>
      <w:r w:rsidRPr="00331397">
        <w:t xml:space="preserve">The attractive female body weight and female body dissatisfaction in 26 countries across 10 world regions: Results of the International Body Project I. </w:t>
      </w:r>
      <w:r w:rsidRPr="00331397">
        <w:rPr>
          <w:i/>
        </w:rPr>
        <w:t>Personality and Social Psychology Bulletin</w:t>
      </w:r>
      <w:r w:rsidRPr="00331397">
        <w:t xml:space="preserve">, </w:t>
      </w:r>
      <w:r w:rsidRPr="00331397">
        <w:rPr>
          <w:i/>
        </w:rPr>
        <w:t>36</w:t>
      </w:r>
      <w:r w:rsidRPr="00331397">
        <w:t xml:space="preserve">, 309-325. </w:t>
      </w:r>
      <w:hyperlink r:id="rId90" w:history="1">
        <w:r w:rsidRPr="00F04D76">
          <w:rPr>
            <w:rStyle w:val="Hyperlink"/>
          </w:rPr>
          <w:t>https://doi.org/10.1177/0146167209359702</w:t>
        </w:r>
      </w:hyperlink>
    </w:p>
    <w:p w14:paraId="0598E8FD" w14:textId="3A14D3E9" w:rsidR="00ED39ED" w:rsidRPr="00EC4BE2" w:rsidRDefault="00ED39ED" w:rsidP="00D718E3">
      <w:pPr>
        <w:autoSpaceDE w:val="0"/>
        <w:autoSpaceDN w:val="0"/>
        <w:adjustRightInd w:val="0"/>
        <w:spacing w:line="480" w:lineRule="auto"/>
        <w:ind w:left="567" w:hanging="567"/>
        <w:rPr>
          <w:lang w:bidi="th-TH"/>
        </w:rPr>
      </w:pPr>
      <w:r w:rsidRPr="00EC4BE2">
        <w:rPr>
          <w:lang w:bidi="th-TH"/>
        </w:rPr>
        <w:t xml:space="preserve">Swami, V., &amp; Furnham, A. (2008). </w:t>
      </w:r>
      <w:r w:rsidRPr="00EC4BE2">
        <w:rPr>
          <w:i/>
          <w:iCs/>
          <w:lang w:bidi="th-TH"/>
        </w:rPr>
        <w:t>The psychology of physical attraction</w:t>
      </w:r>
      <w:r w:rsidRPr="00EC4BE2">
        <w:rPr>
          <w:lang w:bidi="th-TH"/>
        </w:rPr>
        <w:t>. Routledge.</w:t>
      </w:r>
    </w:p>
    <w:p w14:paraId="43C9993C" w14:textId="77777777" w:rsidR="00ED1B9E" w:rsidRDefault="00824124" w:rsidP="00ED1B9E">
      <w:pPr>
        <w:autoSpaceDE w:val="0"/>
        <w:autoSpaceDN w:val="0"/>
        <w:adjustRightInd w:val="0"/>
        <w:spacing w:line="480" w:lineRule="auto"/>
        <w:ind w:left="567" w:hanging="567"/>
      </w:pPr>
      <w:r w:rsidRPr="00EC4BE2">
        <w:t xml:space="preserve">Swami, V., Furnham, A., Horne, G., &amp; Stieger, S. (2020). Taking it apart and putting it back together again: Using Item Pool Visualisation to summarise complex data patterns in (positive) body image research. </w:t>
      </w:r>
      <w:r w:rsidR="00ED1B9E" w:rsidRPr="00125429">
        <w:rPr>
          <w:i/>
        </w:rPr>
        <w:t>Body Image, 34,</w:t>
      </w:r>
      <w:r w:rsidR="00ED1B9E" w:rsidRPr="00CF0897">
        <w:t xml:space="preserve"> 155-166. </w:t>
      </w:r>
      <w:hyperlink r:id="rId91" w:history="1">
        <w:r w:rsidR="00ED1B9E" w:rsidRPr="00C4511A">
          <w:rPr>
            <w:rStyle w:val="Hyperlink"/>
          </w:rPr>
          <w:t>https://doi.org/10.1016/j.bodyim.2020.05.004</w:t>
        </w:r>
      </w:hyperlink>
    </w:p>
    <w:p w14:paraId="562ED726" w14:textId="376F4C29" w:rsidR="00D718E3" w:rsidRPr="00ED1B9E" w:rsidRDefault="00D718E3" w:rsidP="00ED1B9E">
      <w:pPr>
        <w:autoSpaceDE w:val="0"/>
        <w:autoSpaceDN w:val="0"/>
        <w:adjustRightInd w:val="0"/>
        <w:spacing w:line="480" w:lineRule="auto"/>
        <w:ind w:left="567" w:hanging="567"/>
        <w:rPr>
          <w:rStyle w:val="Hyperlink"/>
          <w:color w:val="auto"/>
          <w:u w:val="none"/>
        </w:rPr>
      </w:pPr>
      <w:r w:rsidRPr="00EC4BE2">
        <w:t xml:space="preserve">Swami, V., Laughton, R., Grover, S., &amp; Furnham, A. (2019). Asexuality is inversely associated with positive body image in British adults. </w:t>
      </w:r>
      <w:proofErr w:type="spellStart"/>
      <w:r w:rsidRPr="00EC4BE2">
        <w:rPr>
          <w:i/>
        </w:rPr>
        <w:t>Heliyon</w:t>
      </w:r>
      <w:proofErr w:type="spellEnd"/>
      <w:r w:rsidRPr="00EC4BE2">
        <w:t xml:space="preserve">, </w:t>
      </w:r>
      <w:r w:rsidRPr="00EC4BE2">
        <w:rPr>
          <w:i/>
        </w:rPr>
        <w:t>5</w:t>
      </w:r>
      <w:r w:rsidRPr="00EC4BE2">
        <w:t xml:space="preserve">(9), e02452. </w:t>
      </w:r>
      <w:hyperlink r:id="rId92" w:history="1">
        <w:r w:rsidRPr="00EC4BE2">
          <w:rPr>
            <w:rStyle w:val="Hyperlink"/>
          </w:rPr>
          <w:t>https://doi.org/10.1016/j.heliyon.2019.e02452</w:t>
        </w:r>
      </w:hyperlink>
    </w:p>
    <w:p w14:paraId="37982059" w14:textId="0A6FB5B7" w:rsidR="00824124" w:rsidRDefault="00824124" w:rsidP="00824124">
      <w:pPr>
        <w:autoSpaceDE w:val="0"/>
        <w:autoSpaceDN w:val="0"/>
        <w:adjustRightInd w:val="0"/>
        <w:spacing w:line="480" w:lineRule="auto"/>
        <w:ind w:left="567" w:hanging="567"/>
      </w:pPr>
      <w:r w:rsidRPr="00EC4BE2">
        <w:rPr>
          <w:rStyle w:val="Hyperlink"/>
          <w:color w:val="auto"/>
          <w:u w:val="none"/>
        </w:rPr>
        <w:t xml:space="preserve">Swami, V., Todd, J., Stieger, S., &amp; Tylka, T. (2020). </w:t>
      </w:r>
      <w:r w:rsidRPr="00723C37">
        <w:rPr>
          <w:rStyle w:val="Hyperlink"/>
          <w:color w:val="auto"/>
          <w:u w:val="none"/>
        </w:rPr>
        <w:t xml:space="preserve">The Body Acceptance by Others Scale: An </w:t>
      </w:r>
      <w:r w:rsidRPr="00723C37">
        <w:t>assessment of its factorial validity in adults from the United Kingdom</w:t>
      </w:r>
      <w:r w:rsidRPr="00EC4BE2">
        <w:t xml:space="preserve">. </w:t>
      </w:r>
      <w:r w:rsidR="00723C37">
        <w:rPr>
          <w:i/>
        </w:rPr>
        <w:t>Body Image</w:t>
      </w:r>
      <w:r w:rsidR="00723C37">
        <w:t xml:space="preserve">, </w:t>
      </w:r>
      <w:r w:rsidR="00723C37">
        <w:rPr>
          <w:i/>
        </w:rPr>
        <w:t>35</w:t>
      </w:r>
      <w:r w:rsidR="00723C37">
        <w:t xml:space="preserve">, 71-74. </w:t>
      </w:r>
      <w:hyperlink r:id="rId93" w:history="1">
        <w:r w:rsidR="00723C37" w:rsidRPr="004C09E9">
          <w:rPr>
            <w:rStyle w:val="Hyperlink"/>
          </w:rPr>
          <w:t>https://doi.org/10.1016/j.bodyim.2020.08.006</w:t>
        </w:r>
      </w:hyperlink>
    </w:p>
    <w:p w14:paraId="70C66CED" w14:textId="765A3B7A" w:rsidR="00FC6B1E" w:rsidRDefault="00FC6B1E" w:rsidP="00824124">
      <w:pPr>
        <w:autoSpaceDE w:val="0"/>
        <w:autoSpaceDN w:val="0"/>
        <w:adjustRightInd w:val="0"/>
        <w:spacing w:line="480" w:lineRule="auto"/>
        <w:ind w:left="567" w:hanging="567"/>
      </w:pPr>
      <w:r>
        <w:t xml:space="preserve">Swami, V., &amp; </w:t>
      </w:r>
      <w:proofErr w:type="spellStart"/>
      <w:r>
        <w:t>Tovée</w:t>
      </w:r>
      <w:proofErr w:type="spellEnd"/>
      <w:r>
        <w:t xml:space="preserve">, M. J. (2005). Male physical attractiveness in Britain and Malaysia: A cross-cultural study. </w:t>
      </w:r>
      <w:r>
        <w:rPr>
          <w:i/>
        </w:rPr>
        <w:t>Body Image</w:t>
      </w:r>
      <w:r>
        <w:t xml:space="preserve">, </w:t>
      </w:r>
      <w:r>
        <w:rPr>
          <w:i/>
        </w:rPr>
        <w:t>2</w:t>
      </w:r>
      <w:r>
        <w:t xml:space="preserve">(4), 383-393. </w:t>
      </w:r>
      <w:hyperlink r:id="rId94" w:history="1">
        <w:r w:rsidRPr="001857A6">
          <w:rPr>
            <w:rStyle w:val="Hyperlink"/>
          </w:rPr>
          <w:t>https://doi.org/10.1016/j.bodyim.2005.08.001</w:t>
        </w:r>
      </w:hyperlink>
    </w:p>
    <w:p w14:paraId="5E00B135" w14:textId="77777777" w:rsidR="00987C16" w:rsidRPr="00EC4BE2" w:rsidRDefault="00987C16" w:rsidP="007173F0">
      <w:pPr>
        <w:spacing w:line="480" w:lineRule="auto"/>
        <w:ind w:left="567" w:hanging="567"/>
        <w:rPr>
          <w:color w:val="000000" w:themeColor="text1"/>
        </w:rPr>
      </w:pPr>
      <w:r w:rsidRPr="00EC4BE2">
        <w:rPr>
          <w:color w:val="000000" w:themeColor="text1"/>
        </w:rPr>
        <w:t xml:space="preserve">Swami, V., Weis, L., Barron, D., &amp; Furnham, A. (2017). Associations between positive body image, sexual liberalism, and unconventional sexual practices in U.S. adults. </w:t>
      </w:r>
      <w:r w:rsidRPr="00EC4BE2">
        <w:rPr>
          <w:i/>
          <w:color w:val="000000" w:themeColor="text1"/>
        </w:rPr>
        <w:t xml:space="preserve">Archives of Sexual </w:t>
      </w:r>
      <w:proofErr w:type="spellStart"/>
      <w:r w:rsidRPr="00EC4BE2">
        <w:rPr>
          <w:i/>
          <w:color w:val="000000" w:themeColor="text1"/>
        </w:rPr>
        <w:t>Behavior</w:t>
      </w:r>
      <w:proofErr w:type="spellEnd"/>
      <w:r w:rsidRPr="00EC4BE2">
        <w:rPr>
          <w:color w:val="000000" w:themeColor="text1"/>
        </w:rPr>
        <w:t xml:space="preserve">, </w:t>
      </w:r>
      <w:r w:rsidRPr="00EC4BE2">
        <w:rPr>
          <w:i/>
          <w:color w:val="000000" w:themeColor="text1"/>
        </w:rPr>
        <w:t>46</w:t>
      </w:r>
      <w:r w:rsidRPr="00EC4BE2">
        <w:rPr>
          <w:color w:val="000000" w:themeColor="text1"/>
        </w:rPr>
        <w:t xml:space="preserve">, 2485-2494. </w:t>
      </w:r>
      <w:hyperlink r:id="rId95" w:history="1">
        <w:r w:rsidRPr="00EC4BE2">
          <w:rPr>
            <w:rStyle w:val="Hyperlink"/>
          </w:rPr>
          <w:t>https://doi.org/10.1007/s10508-016-0924-y</w:t>
        </w:r>
      </w:hyperlink>
    </w:p>
    <w:p w14:paraId="45D2B8FE" w14:textId="426331C7" w:rsidR="009D428B" w:rsidRDefault="007173F0" w:rsidP="009D428B">
      <w:pPr>
        <w:spacing w:line="480" w:lineRule="auto"/>
        <w:ind w:left="567" w:hanging="567"/>
        <w:rPr>
          <w:rStyle w:val="Hyperlink"/>
        </w:rPr>
      </w:pPr>
      <w:r w:rsidRPr="00EC4BE2">
        <w:rPr>
          <w:color w:val="000000" w:themeColor="text1"/>
        </w:rPr>
        <w:lastRenderedPageBreak/>
        <w:t xml:space="preserve">Swami, V., Weis, L., Barron, D., &amp; Furnham, A. (2018). Positive body image is positively associated with hedonic (emotional) and eudaimonic (psychological and social) well-being in British adults. </w:t>
      </w:r>
      <w:r w:rsidR="00A91F9E">
        <w:rPr>
          <w:i/>
          <w:color w:val="000000" w:themeColor="text1"/>
        </w:rPr>
        <w:t>The J</w:t>
      </w:r>
      <w:r w:rsidRPr="00EC4BE2">
        <w:rPr>
          <w:i/>
          <w:color w:val="000000" w:themeColor="text1"/>
        </w:rPr>
        <w:t>ournal of Social Psychology</w:t>
      </w:r>
      <w:r w:rsidRPr="00EC4BE2">
        <w:rPr>
          <w:color w:val="000000" w:themeColor="text1"/>
        </w:rPr>
        <w:t xml:space="preserve">, </w:t>
      </w:r>
      <w:r w:rsidRPr="00EC4BE2">
        <w:rPr>
          <w:i/>
          <w:color w:val="000000" w:themeColor="text1"/>
        </w:rPr>
        <w:t>158</w:t>
      </w:r>
      <w:r w:rsidRPr="00EC4BE2">
        <w:rPr>
          <w:color w:val="000000" w:themeColor="text1"/>
        </w:rPr>
        <w:t xml:space="preserve">, 541-552. </w:t>
      </w:r>
      <w:hyperlink r:id="rId96" w:history="1">
        <w:r w:rsidRPr="00EC4BE2">
          <w:rPr>
            <w:rStyle w:val="Hyperlink"/>
          </w:rPr>
          <w:t>https://doi.org/10.1080/00224545.2017.1392278</w:t>
        </w:r>
      </w:hyperlink>
    </w:p>
    <w:p w14:paraId="3F64F996" w14:textId="0D48EC9D" w:rsidR="00A91F9E" w:rsidRPr="00EC4BE2" w:rsidRDefault="00A91F9E" w:rsidP="00A91F9E">
      <w:pPr>
        <w:spacing w:line="480" w:lineRule="auto"/>
        <w:ind w:left="567" w:hanging="567"/>
        <w:rPr>
          <w:rStyle w:val="Hyperlink"/>
        </w:rPr>
      </w:pPr>
      <w:r w:rsidRPr="00EC4BE2">
        <w:rPr>
          <w:color w:val="000000" w:themeColor="text1"/>
        </w:rPr>
        <w:t>Ta</w:t>
      </w:r>
      <w:r>
        <w:rPr>
          <w:color w:val="000000" w:themeColor="text1"/>
        </w:rPr>
        <w:t xml:space="preserve">bachnick, B. G., &amp; Fidell, L. S. (2007). </w:t>
      </w:r>
      <w:r>
        <w:rPr>
          <w:i/>
          <w:color w:val="000000" w:themeColor="text1"/>
        </w:rPr>
        <w:t>Using multivariate statistics</w:t>
      </w:r>
      <w:r>
        <w:rPr>
          <w:color w:val="000000" w:themeColor="text1"/>
        </w:rPr>
        <w:t xml:space="preserve"> (6</w:t>
      </w:r>
      <w:r w:rsidRPr="00A91F9E">
        <w:rPr>
          <w:color w:val="000000" w:themeColor="text1"/>
          <w:vertAlign w:val="superscript"/>
        </w:rPr>
        <w:t>th</w:t>
      </w:r>
      <w:r>
        <w:rPr>
          <w:color w:val="000000" w:themeColor="text1"/>
        </w:rPr>
        <w:t xml:space="preserve"> ed.) </w:t>
      </w:r>
      <w:proofErr w:type="spellStart"/>
      <w:r>
        <w:rPr>
          <w:color w:val="000000" w:themeColor="text1"/>
        </w:rPr>
        <w:t>Allyn</w:t>
      </w:r>
      <w:proofErr w:type="spellEnd"/>
      <w:r>
        <w:rPr>
          <w:color w:val="000000" w:themeColor="text1"/>
        </w:rPr>
        <w:t xml:space="preserve"> &amp; Bacon. </w:t>
      </w:r>
    </w:p>
    <w:p w14:paraId="0C2A113F" w14:textId="21291956" w:rsidR="009D428B" w:rsidRPr="00EC4BE2" w:rsidRDefault="009D428B" w:rsidP="009D428B">
      <w:pPr>
        <w:spacing w:line="480" w:lineRule="auto"/>
        <w:ind w:left="567" w:hanging="567"/>
        <w:rPr>
          <w:color w:val="0563C1" w:themeColor="hyperlink"/>
          <w:u w:val="single"/>
        </w:rPr>
      </w:pPr>
      <w:r w:rsidRPr="00EC4BE2">
        <w:rPr>
          <w:color w:val="000000" w:themeColor="text1"/>
        </w:rPr>
        <w:t xml:space="preserve">Tardy, C. H. (1985). Social support measurement. </w:t>
      </w:r>
      <w:r w:rsidRPr="00EC4BE2">
        <w:rPr>
          <w:i/>
          <w:color w:val="000000" w:themeColor="text1"/>
        </w:rPr>
        <w:t>American Journal of Community Psychology</w:t>
      </w:r>
      <w:r w:rsidRPr="00EC4BE2">
        <w:rPr>
          <w:color w:val="000000" w:themeColor="text1"/>
        </w:rPr>
        <w:t xml:space="preserve">, </w:t>
      </w:r>
      <w:r w:rsidRPr="00EC4BE2">
        <w:rPr>
          <w:i/>
          <w:color w:val="000000" w:themeColor="text1"/>
        </w:rPr>
        <w:t>13</w:t>
      </w:r>
      <w:r w:rsidRPr="00EC4BE2">
        <w:rPr>
          <w:color w:val="000000" w:themeColor="text1"/>
        </w:rPr>
        <w:t xml:space="preserve">, 187-202. </w:t>
      </w:r>
      <w:hyperlink r:id="rId97" w:history="1">
        <w:r w:rsidRPr="00EC4BE2">
          <w:rPr>
            <w:rStyle w:val="Hyperlink"/>
          </w:rPr>
          <w:t>http://doi.org/10.1007/BF00905728</w:t>
        </w:r>
      </w:hyperlink>
    </w:p>
    <w:p w14:paraId="5EB243FA" w14:textId="77777777" w:rsidR="00F80338" w:rsidRDefault="00EE3613" w:rsidP="00F80338">
      <w:pPr>
        <w:spacing w:line="480" w:lineRule="auto"/>
        <w:ind w:left="567" w:hanging="567"/>
        <w:rPr>
          <w:rStyle w:val="nlmlpage"/>
          <w:color w:val="000000" w:themeColor="text1"/>
        </w:rPr>
      </w:pPr>
      <w:r w:rsidRPr="00EC4BE2">
        <w:rPr>
          <w:rStyle w:val="hlfld-contribauthor"/>
          <w:color w:val="000000" w:themeColor="text1"/>
        </w:rPr>
        <w:t>Thompson,</w:t>
      </w:r>
      <w:r w:rsidRPr="00EC4BE2">
        <w:rPr>
          <w:rStyle w:val="apple-converted-space"/>
          <w:color w:val="000000" w:themeColor="text1"/>
        </w:rPr>
        <w:t> </w:t>
      </w:r>
      <w:r w:rsidRPr="00EC4BE2">
        <w:rPr>
          <w:rStyle w:val="nlmgiven-names"/>
          <w:color w:val="000000" w:themeColor="text1"/>
        </w:rPr>
        <w:t>C. M.</w:t>
      </w:r>
      <w:r w:rsidRPr="00EC4BE2">
        <w:rPr>
          <w:color w:val="000000" w:themeColor="text1"/>
          <w:shd w:val="clear" w:color="auto" w:fill="FFFFFF"/>
        </w:rPr>
        <w:t>, &amp;</w:t>
      </w:r>
      <w:r w:rsidRPr="00EC4BE2">
        <w:rPr>
          <w:rStyle w:val="apple-converted-space"/>
          <w:color w:val="000000" w:themeColor="text1"/>
          <w:shd w:val="clear" w:color="auto" w:fill="FFFFFF"/>
        </w:rPr>
        <w:t> </w:t>
      </w:r>
      <w:r w:rsidRPr="00EC4BE2">
        <w:rPr>
          <w:rStyle w:val="hlfld-contribauthor"/>
          <w:color w:val="000000" w:themeColor="text1"/>
        </w:rPr>
        <w:t>Zaitchik,</w:t>
      </w:r>
      <w:r w:rsidRPr="00EC4BE2">
        <w:rPr>
          <w:rStyle w:val="apple-converted-space"/>
          <w:color w:val="000000" w:themeColor="text1"/>
        </w:rPr>
        <w:t> </w:t>
      </w:r>
      <w:r w:rsidRPr="00EC4BE2">
        <w:rPr>
          <w:rStyle w:val="nlmgiven-names"/>
          <w:color w:val="000000" w:themeColor="text1"/>
        </w:rPr>
        <w:t>S. T.</w:t>
      </w:r>
      <w:r w:rsidRPr="00EC4BE2">
        <w:rPr>
          <w:rStyle w:val="apple-converted-space"/>
          <w:color w:val="000000" w:themeColor="text1"/>
          <w:shd w:val="clear" w:color="auto" w:fill="FFFFFF"/>
        </w:rPr>
        <w:t> </w:t>
      </w:r>
      <w:r w:rsidRPr="00EC4BE2">
        <w:rPr>
          <w:color w:val="000000" w:themeColor="text1"/>
          <w:shd w:val="clear" w:color="auto" w:fill="FFFFFF"/>
        </w:rPr>
        <w:t>(</w:t>
      </w:r>
      <w:r w:rsidRPr="00EC4BE2">
        <w:rPr>
          <w:rStyle w:val="nlmyear"/>
          <w:color w:val="000000" w:themeColor="text1"/>
        </w:rPr>
        <w:t>2012</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nlmarticle-title"/>
          <w:color w:val="000000" w:themeColor="text1"/>
        </w:rPr>
        <w:t>Struggling with the freshman fifteen: College students’ recollections of parents’ memorable messages about weight</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i/>
          <w:iCs/>
          <w:color w:val="000000" w:themeColor="text1"/>
        </w:rPr>
        <w:t>Kaleidoscope</w:t>
      </w:r>
      <w:r w:rsidRPr="00EC4BE2">
        <w:rPr>
          <w:color w:val="000000" w:themeColor="text1"/>
          <w:shd w:val="clear" w:color="auto" w:fill="FFFFFF"/>
        </w:rPr>
        <w:t xml:space="preserve">, </w:t>
      </w:r>
      <w:r w:rsidRPr="00B37309">
        <w:rPr>
          <w:i/>
          <w:color w:val="000000" w:themeColor="text1"/>
          <w:shd w:val="clear" w:color="auto" w:fill="FFFFFF"/>
        </w:rPr>
        <w:t>11</w:t>
      </w:r>
      <w:r w:rsidRPr="00EC4BE2">
        <w:rPr>
          <w:color w:val="000000" w:themeColor="text1"/>
          <w:shd w:val="clear" w:color="auto" w:fill="FFFFFF"/>
        </w:rPr>
        <w:t>,</w:t>
      </w:r>
      <w:r w:rsidRPr="00EC4BE2">
        <w:rPr>
          <w:rStyle w:val="apple-converted-space"/>
          <w:color w:val="000000" w:themeColor="text1"/>
          <w:shd w:val="clear" w:color="auto" w:fill="FFFFFF"/>
        </w:rPr>
        <w:t> </w:t>
      </w:r>
      <w:r w:rsidRPr="00EC4BE2">
        <w:rPr>
          <w:rStyle w:val="nlmfpage"/>
          <w:color w:val="000000" w:themeColor="text1"/>
        </w:rPr>
        <w:t>39</w:t>
      </w:r>
      <w:r w:rsidRPr="00EC4BE2">
        <w:rPr>
          <w:color w:val="000000" w:themeColor="text1"/>
          <w:shd w:val="clear" w:color="auto" w:fill="FFFFFF"/>
        </w:rPr>
        <w:t>-</w:t>
      </w:r>
      <w:r w:rsidRPr="00EC4BE2">
        <w:rPr>
          <w:rStyle w:val="nlmlpage"/>
          <w:color w:val="000000" w:themeColor="text1"/>
        </w:rPr>
        <w:t>58.</w:t>
      </w:r>
    </w:p>
    <w:p w14:paraId="14A113A4" w14:textId="37CB9A51" w:rsidR="00F80338" w:rsidRPr="00F80338" w:rsidRDefault="00F80338" w:rsidP="00F80338">
      <w:pPr>
        <w:spacing w:line="480" w:lineRule="auto"/>
        <w:ind w:left="567" w:hanging="567"/>
        <w:rPr>
          <w:rStyle w:val="Hyperlink"/>
          <w:color w:val="000000" w:themeColor="text1"/>
          <w:u w:val="none"/>
        </w:rPr>
      </w:pPr>
      <w:r w:rsidRPr="007D46B5">
        <w:rPr>
          <w:color w:val="000000" w:themeColor="text1"/>
          <w:shd w:val="clear" w:color="auto" w:fill="FFFFFF"/>
        </w:rPr>
        <w:t xml:space="preserve">Tiggemann, M. (2011). Sociocultural perspectives on human appearance and body image. In T. F. Cash &amp; L. </w:t>
      </w:r>
      <w:proofErr w:type="spellStart"/>
      <w:r w:rsidRPr="007D46B5">
        <w:rPr>
          <w:color w:val="000000" w:themeColor="text1"/>
          <w:shd w:val="clear" w:color="auto" w:fill="FFFFFF"/>
        </w:rPr>
        <w:t>Smolak</w:t>
      </w:r>
      <w:proofErr w:type="spellEnd"/>
      <w:r w:rsidRPr="007D46B5">
        <w:rPr>
          <w:color w:val="000000" w:themeColor="text1"/>
          <w:shd w:val="clear" w:color="auto" w:fill="FFFFFF"/>
        </w:rPr>
        <w:t xml:space="preserve"> (Eds.), </w:t>
      </w:r>
      <w:r w:rsidRPr="007D46B5">
        <w:rPr>
          <w:i/>
          <w:iCs/>
          <w:color w:val="000000" w:themeColor="text1"/>
          <w:shd w:val="clear" w:color="auto" w:fill="FFFFFF"/>
        </w:rPr>
        <w:t>Body image: A handbook of science, practice, and prevention</w:t>
      </w:r>
      <w:r w:rsidRPr="007D46B5">
        <w:rPr>
          <w:color w:val="000000" w:themeColor="text1"/>
          <w:shd w:val="clear" w:color="auto" w:fill="FFFFFF"/>
        </w:rPr>
        <w:t> (pp. 12-19). Guilfor</w:t>
      </w:r>
      <w:r w:rsidR="00B37309">
        <w:rPr>
          <w:color w:val="000000" w:themeColor="text1"/>
          <w:shd w:val="clear" w:color="auto" w:fill="FFFFFF"/>
        </w:rPr>
        <w:t>d</w:t>
      </w:r>
      <w:r w:rsidRPr="007D46B5">
        <w:rPr>
          <w:color w:val="000000" w:themeColor="text1"/>
          <w:shd w:val="clear" w:color="auto" w:fill="FFFFFF"/>
        </w:rPr>
        <w:t>.</w:t>
      </w:r>
    </w:p>
    <w:p w14:paraId="6A428801" w14:textId="77777777" w:rsidR="00ED39ED" w:rsidRPr="00EC4BE2" w:rsidRDefault="00ED39ED" w:rsidP="007173F0">
      <w:pPr>
        <w:spacing w:line="480" w:lineRule="auto"/>
        <w:ind w:left="567" w:hanging="567"/>
      </w:pPr>
      <w:r w:rsidRPr="00EC4BE2">
        <w:t xml:space="preserve">Tiggemann, M. (2015). Considerations of positive body image across various social identities and special populations. </w:t>
      </w:r>
      <w:r w:rsidRPr="00EC4BE2">
        <w:rPr>
          <w:i/>
        </w:rPr>
        <w:t>Body Image</w:t>
      </w:r>
      <w:r w:rsidRPr="00EC4BE2">
        <w:t xml:space="preserve">, </w:t>
      </w:r>
      <w:r w:rsidRPr="00EC4BE2">
        <w:rPr>
          <w:i/>
        </w:rPr>
        <w:t>14</w:t>
      </w:r>
      <w:r w:rsidRPr="00EC4BE2">
        <w:t xml:space="preserve">, 168-176. </w:t>
      </w:r>
      <w:hyperlink r:id="rId98" w:history="1">
        <w:r w:rsidRPr="00EC4BE2">
          <w:rPr>
            <w:rStyle w:val="Hyperlink"/>
          </w:rPr>
          <w:t>https://doi.org/j.bodyim.2015.03.002</w:t>
        </w:r>
      </w:hyperlink>
    </w:p>
    <w:p w14:paraId="1568916A" w14:textId="3DCDF6E1" w:rsidR="007173F0" w:rsidRDefault="007173F0" w:rsidP="007173F0">
      <w:pPr>
        <w:autoSpaceDE w:val="0"/>
        <w:autoSpaceDN w:val="0"/>
        <w:adjustRightInd w:val="0"/>
        <w:spacing w:line="480" w:lineRule="auto"/>
        <w:ind w:left="567" w:hanging="567"/>
      </w:pPr>
      <w:r w:rsidRPr="00EC4BE2">
        <w:t xml:space="preserve">Tiggemann, M. (2019). Relationships that cultivate positive body image through body acceptance. In. T. L. Tylka &amp; N. </w:t>
      </w:r>
      <w:proofErr w:type="spellStart"/>
      <w:r w:rsidRPr="00EC4BE2">
        <w:t>Piran</w:t>
      </w:r>
      <w:proofErr w:type="spellEnd"/>
      <w:r w:rsidRPr="00EC4BE2">
        <w:t xml:space="preserve"> (Eds.), </w:t>
      </w:r>
      <w:r w:rsidRPr="00EC4BE2">
        <w:rPr>
          <w:i/>
        </w:rPr>
        <w:t>Handbook of positive body image and embodiment: Constructs, protective factors, and interventions</w:t>
      </w:r>
      <w:r w:rsidRPr="00EC4BE2">
        <w:t xml:space="preserve"> (pp. 214-222). Oxford University Press. </w:t>
      </w:r>
    </w:p>
    <w:p w14:paraId="2184EFE1" w14:textId="289A93A4" w:rsidR="00A9198F" w:rsidRPr="00A9198F" w:rsidRDefault="00A9198F" w:rsidP="00A9198F">
      <w:pPr>
        <w:spacing w:line="480" w:lineRule="auto"/>
        <w:ind w:left="567" w:hanging="567"/>
        <w:rPr>
          <w:color w:val="000000" w:themeColor="text1"/>
        </w:rPr>
      </w:pPr>
      <w:r w:rsidRPr="009039D8">
        <w:rPr>
          <w:color w:val="000000" w:themeColor="text1"/>
        </w:rPr>
        <w:t xml:space="preserve">Tucker, L. R. (1951). </w:t>
      </w:r>
      <w:r w:rsidRPr="009039D8">
        <w:rPr>
          <w:i/>
          <w:iCs/>
          <w:color w:val="000000" w:themeColor="text1"/>
        </w:rPr>
        <w:t xml:space="preserve">A method for synthesis of factor analysis studies </w:t>
      </w:r>
      <w:r w:rsidRPr="009039D8">
        <w:rPr>
          <w:color w:val="000000" w:themeColor="text1"/>
        </w:rPr>
        <w:t>(Personnel Research Section Report No. 984). Department of the Army.</w:t>
      </w:r>
    </w:p>
    <w:p w14:paraId="679F5D6E" w14:textId="5CBB0727" w:rsidR="007173F0" w:rsidRPr="00EC4BE2" w:rsidRDefault="007173F0" w:rsidP="007173F0">
      <w:pPr>
        <w:tabs>
          <w:tab w:val="left" w:pos="284"/>
        </w:tabs>
        <w:spacing w:line="480" w:lineRule="auto"/>
        <w:ind w:left="567" w:hanging="567"/>
        <w:rPr>
          <w:color w:val="000000" w:themeColor="text1"/>
        </w:rPr>
      </w:pPr>
      <w:r w:rsidRPr="00EC4BE2">
        <w:rPr>
          <w:color w:val="000000" w:themeColor="text1"/>
        </w:rPr>
        <w:lastRenderedPageBreak/>
        <w:t xml:space="preserve">Tylka, T. L. (2011). Positive psychology perspectives on body image. In T. F. Cash &amp; L. </w:t>
      </w:r>
      <w:proofErr w:type="spellStart"/>
      <w:r w:rsidRPr="00EC4BE2">
        <w:rPr>
          <w:color w:val="000000" w:themeColor="text1"/>
        </w:rPr>
        <w:t>Smolak</w:t>
      </w:r>
      <w:proofErr w:type="spellEnd"/>
      <w:r w:rsidRPr="00EC4BE2">
        <w:rPr>
          <w:color w:val="000000" w:themeColor="text1"/>
        </w:rPr>
        <w:t xml:space="preserve"> (Eds.), </w:t>
      </w:r>
      <w:r w:rsidRPr="00EC4BE2">
        <w:rPr>
          <w:i/>
          <w:color w:val="000000" w:themeColor="text1"/>
        </w:rPr>
        <w:t>Body image: A handbook of science, practice and prevention</w:t>
      </w:r>
      <w:r w:rsidRPr="00EC4BE2">
        <w:rPr>
          <w:color w:val="000000" w:themeColor="text1"/>
        </w:rPr>
        <w:t xml:space="preserve"> (2</w:t>
      </w:r>
      <w:r w:rsidRPr="00EC4BE2">
        <w:rPr>
          <w:color w:val="000000" w:themeColor="text1"/>
          <w:vertAlign w:val="superscript"/>
        </w:rPr>
        <w:t>nd</w:t>
      </w:r>
      <w:r w:rsidRPr="00EC4BE2">
        <w:rPr>
          <w:color w:val="000000" w:themeColor="text1"/>
        </w:rPr>
        <w:t xml:space="preserve"> ed., pp. 56-64). Guilford. </w:t>
      </w:r>
    </w:p>
    <w:p w14:paraId="67D04191" w14:textId="77777777" w:rsidR="007173F0" w:rsidRPr="00EC4BE2" w:rsidRDefault="007173F0" w:rsidP="007173F0">
      <w:pPr>
        <w:spacing w:line="480" w:lineRule="auto"/>
        <w:ind w:left="567" w:hanging="567"/>
      </w:pPr>
      <w:r w:rsidRPr="00EC4BE2">
        <w:t xml:space="preserve">Tylka, T. L. (2018). Overview of the field of positive body image. In E. A. Daniels, M. M. Gillen, &amp; C. H. Markey (Eds.), </w:t>
      </w:r>
      <w:r w:rsidRPr="00EC4BE2">
        <w:rPr>
          <w:i/>
        </w:rPr>
        <w:t>Body positive: Understanding and improving body image in science and practice</w:t>
      </w:r>
      <w:r w:rsidRPr="00EC4BE2">
        <w:t xml:space="preserve"> (pp. 6-33). Cambridge University Press. </w:t>
      </w:r>
    </w:p>
    <w:p w14:paraId="3B703423" w14:textId="77777777" w:rsidR="007173F0" w:rsidRPr="00EC4BE2" w:rsidRDefault="007173F0" w:rsidP="007173F0">
      <w:pPr>
        <w:spacing w:line="480" w:lineRule="auto"/>
        <w:ind w:left="567" w:hanging="567"/>
        <w:rPr>
          <w:color w:val="000000" w:themeColor="text1"/>
        </w:rPr>
      </w:pPr>
      <w:r w:rsidRPr="00EC4BE2">
        <w:rPr>
          <w:color w:val="000000" w:themeColor="text1"/>
        </w:rPr>
        <w:t xml:space="preserve">Tylka, T. L., </w:t>
      </w:r>
      <w:proofErr w:type="spellStart"/>
      <w:r w:rsidRPr="00EC4BE2">
        <w:rPr>
          <w:color w:val="000000" w:themeColor="text1"/>
        </w:rPr>
        <w:t>Calogero</w:t>
      </w:r>
      <w:proofErr w:type="spellEnd"/>
      <w:r w:rsidRPr="00EC4BE2">
        <w:rPr>
          <w:color w:val="000000" w:themeColor="text1"/>
        </w:rPr>
        <w:t xml:space="preserve">, R. M., &amp; </w:t>
      </w:r>
      <w:proofErr w:type="spellStart"/>
      <w:r w:rsidRPr="00EC4BE2">
        <w:rPr>
          <w:color w:val="000000" w:themeColor="text1"/>
        </w:rPr>
        <w:t>Daníelsdóttir</w:t>
      </w:r>
      <w:proofErr w:type="spellEnd"/>
      <w:r w:rsidRPr="00EC4BE2">
        <w:rPr>
          <w:color w:val="000000" w:themeColor="text1"/>
        </w:rPr>
        <w:t xml:space="preserve">, S. (2015). Is intuitive eating the same as flexible dietary control? Their links to each other and well-being could provide an answer. </w:t>
      </w:r>
      <w:r w:rsidRPr="00EC4BE2">
        <w:rPr>
          <w:i/>
          <w:color w:val="000000" w:themeColor="text1"/>
        </w:rPr>
        <w:t>Appetite</w:t>
      </w:r>
      <w:r w:rsidRPr="00EC4BE2">
        <w:rPr>
          <w:color w:val="000000" w:themeColor="text1"/>
        </w:rPr>
        <w:t xml:space="preserve">, </w:t>
      </w:r>
      <w:r w:rsidRPr="00EC4BE2">
        <w:rPr>
          <w:i/>
          <w:color w:val="000000" w:themeColor="text1"/>
        </w:rPr>
        <w:t>95</w:t>
      </w:r>
      <w:r w:rsidRPr="00EC4BE2">
        <w:rPr>
          <w:color w:val="000000" w:themeColor="text1"/>
        </w:rPr>
        <w:t xml:space="preserve">, 166-175. </w:t>
      </w:r>
      <w:hyperlink r:id="rId99" w:history="1">
        <w:r w:rsidRPr="00EC4BE2">
          <w:rPr>
            <w:rStyle w:val="Hyperlink"/>
          </w:rPr>
          <w:t>https://doi.org/10.1016/j.appet.2015.07.004</w:t>
        </w:r>
      </w:hyperlink>
    </w:p>
    <w:p w14:paraId="5A8D0219" w14:textId="1DD3A0B5" w:rsidR="007173F0" w:rsidRPr="00EC4BE2" w:rsidRDefault="007173F0" w:rsidP="007173F0">
      <w:pPr>
        <w:spacing w:line="480" w:lineRule="auto"/>
        <w:ind w:left="567" w:hanging="567"/>
        <w:rPr>
          <w:rStyle w:val="Hyperlink"/>
        </w:rPr>
      </w:pPr>
      <w:r w:rsidRPr="00EC4BE2">
        <w:rPr>
          <w:color w:val="000000" w:themeColor="text1"/>
        </w:rPr>
        <w:t xml:space="preserve">Tylka, T. L., </w:t>
      </w:r>
      <w:proofErr w:type="spellStart"/>
      <w:r w:rsidRPr="00EC4BE2">
        <w:rPr>
          <w:color w:val="000000" w:themeColor="text1"/>
        </w:rPr>
        <w:t>Calogero</w:t>
      </w:r>
      <w:proofErr w:type="spellEnd"/>
      <w:r w:rsidRPr="00EC4BE2">
        <w:rPr>
          <w:color w:val="000000" w:themeColor="text1"/>
        </w:rPr>
        <w:t xml:space="preserve">, R. M., &amp; </w:t>
      </w:r>
      <w:proofErr w:type="spellStart"/>
      <w:r w:rsidRPr="00EC4BE2">
        <w:rPr>
          <w:color w:val="000000" w:themeColor="text1"/>
        </w:rPr>
        <w:t>Daníelsdóttir</w:t>
      </w:r>
      <w:proofErr w:type="spellEnd"/>
      <w:r w:rsidRPr="00EC4BE2">
        <w:rPr>
          <w:color w:val="000000" w:themeColor="text1"/>
        </w:rPr>
        <w:t xml:space="preserve">, S. (2020). Intuitive eating is connected to self-reported weight stability in community women and men. </w:t>
      </w:r>
      <w:r w:rsidRPr="00EC4BE2">
        <w:rPr>
          <w:i/>
          <w:color w:val="000000" w:themeColor="text1"/>
        </w:rPr>
        <w:t>Eating Disorders</w:t>
      </w:r>
      <w:r w:rsidR="00723C37">
        <w:rPr>
          <w:color w:val="000000" w:themeColor="text1"/>
        </w:rPr>
        <w:t xml:space="preserve">, </w:t>
      </w:r>
      <w:r w:rsidR="00723C37">
        <w:rPr>
          <w:i/>
          <w:color w:val="000000" w:themeColor="text1"/>
        </w:rPr>
        <w:t>28</w:t>
      </w:r>
      <w:r w:rsidR="00723C37">
        <w:rPr>
          <w:color w:val="000000" w:themeColor="text1"/>
        </w:rPr>
        <w:t>(3), 256-264</w:t>
      </w:r>
      <w:r w:rsidRPr="00EC4BE2">
        <w:rPr>
          <w:color w:val="000000" w:themeColor="text1"/>
        </w:rPr>
        <w:t xml:space="preserve">. </w:t>
      </w:r>
      <w:hyperlink r:id="rId100" w:history="1">
        <w:r w:rsidRPr="00EC4BE2">
          <w:rPr>
            <w:rStyle w:val="Hyperlink"/>
          </w:rPr>
          <w:t>https://doi.org/10.1080/10640266.2019.1580126</w:t>
        </w:r>
      </w:hyperlink>
    </w:p>
    <w:p w14:paraId="6E965BAF" w14:textId="77777777" w:rsidR="001D5FE7" w:rsidRPr="00EC4BE2" w:rsidRDefault="001D5FE7" w:rsidP="001D5FE7">
      <w:pPr>
        <w:autoSpaceDE w:val="0"/>
        <w:autoSpaceDN w:val="0"/>
        <w:adjustRightInd w:val="0"/>
        <w:spacing w:line="480" w:lineRule="auto"/>
        <w:ind w:left="567" w:hanging="567"/>
      </w:pPr>
      <w:r w:rsidRPr="00EC4BE2">
        <w:t xml:space="preserve">Tylka, T. L., &amp; Homan, K. J. (2015). Exercise motives and positive body image in physically active college women and men: Exploring an expanded acceptance model of intuitive eating. </w:t>
      </w:r>
      <w:r w:rsidRPr="00EC4BE2">
        <w:rPr>
          <w:i/>
        </w:rPr>
        <w:t>Body Image</w:t>
      </w:r>
      <w:r w:rsidRPr="00EC4BE2">
        <w:t xml:space="preserve">, </w:t>
      </w:r>
      <w:r w:rsidRPr="00EC4BE2">
        <w:rPr>
          <w:i/>
        </w:rPr>
        <w:t>15</w:t>
      </w:r>
      <w:r w:rsidRPr="00EC4BE2">
        <w:t xml:space="preserve">, 90-97. </w:t>
      </w:r>
      <w:hyperlink r:id="rId101" w:history="1">
        <w:r w:rsidRPr="00EC4BE2">
          <w:rPr>
            <w:rStyle w:val="Hyperlink"/>
          </w:rPr>
          <w:t>https://doi.org/10.1016/j.bodyim.2015.07.003</w:t>
        </w:r>
      </w:hyperlink>
    </w:p>
    <w:p w14:paraId="19484A47" w14:textId="77777777" w:rsidR="007173F0" w:rsidRPr="00EC4BE2" w:rsidRDefault="007173F0" w:rsidP="007173F0">
      <w:pPr>
        <w:spacing w:line="480" w:lineRule="auto"/>
        <w:ind w:left="567" w:hanging="567"/>
        <w:rPr>
          <w:color w:val="000000" w:themeColor="text1"/>
          <w:spacing w:val="4"/>
          <w:shd w:val="clear" w:color="auto" w:fill="FCFCFC"/>
        </w:rPr>
      </w:pPr>
      <w:r w:rsidRPr="00EC4BE2">
        <w:rPr>
          <w:color w:val="000000" w:themeColor="text1"/>
          <w:spacing w:val="4"/>
          <w:shd w:val="clear" w:color="auto" w:fill="FCFCFC"/>
        </w:rPr>
        <w:t xml:space="preserve">Tylka, T. L., &amp; </w:t>
      </w:r>
      <w:proofErr w:type="spellStart"/>
      <w:r w:rsidRPr="00EC4BE2">
        <w:rPr>
          <w:color w:val="000000" w:themeColor="text1"/>
          <w:spacing w:val="4"/>
          <w:shd w:val="clear" w:color="auto" w:fill="FCFCFC"/>
        </w:rPr>
        <w:t>Piran</w:t>
      </w:r>
      <w:proofErr w:type="spellEnd"/>
      <w:r w:rsidRPr="00EC4BE2">
        <w:rPr>
          <w:color w:val="000000" w:themeColor="text1"/>
          <w:spacing w:val="4"/>
          <w:shd w:val="clear" w:color="auto" w:fill="FCFCFC"/>
        </w:rPr>
        <w:t xml:space="preserve">, N. (Ed.) (2019). </w:t>
      </w:r>
      <w:r w:rsidRPr="00EC4BE2">
        <w:rPr>
          <w:i/>
          <w:color w:val="000000" w:themeColor="text1"/>
          <w:spacing w:val="4"/>
          <w:shd w:val="clear" w:color="auto" w:fill="FCFCFC"/>
        </w:rPr>
        <w:t xml:space="preserve">Handbook of positive body image: Constructs, protective factors, and interventions. </w:t>
      </w:r>
      <w:r w:rsidRPr="00EC4BE2">
        <w:rPr>
          <w:color w:val="000000" w:themeColor="text1"/>
          <w:spacing w:val="4"/>
          <w:shd w:val="clear" w:color="auto" w:fill="FCFCFC"/>
        </w:rPr>
        <w:t xml:space="preserve">Oxford University Press. </w:t>
      </w:r>
    </w:p>
    <w:p w14:paraId="5B6C15E3" w14:textId="77777777" w:rsidR="00FE16C6" w:rsidRDefault="00FE16C6" w:rsidP="00FE16C6">
      <w:pPr>
        <w:spacing w:line="480" w:lineRule="auto"/>
        <w:ind w:left="567" w:hanging="567"/>
      </w:pPr>
      <w:r w:rsidRPr="00C93951">
        <w:rPr>
          <w:shd w:val="clear" w:color="auto" w:fill="FFFFFF"/>
        </w:rPr>
        <w:t xml:space="preserve">Tylka, T. L., &amp; Wood-Barcalow, N. L. (2015a). What is and what is not positive body image? Conceptual foundations and construct definition. </w:t>
      </w:r>
      <w:r w:rsidRPr="00C93951">
        <w:rPr>
          <w:i/>
          <w:shd w:val="clear" w:color="auto" w:fill="FFFFFF"/>
        </w:rPr>
        <w:t>Body Image</w:t>
      </w:r>
      <w:r w:rsidRPr="00C93951">
        <w:rPr>
          <w:shd w:val="clear" w:color="auto" w:fill="FFFFFF"/>
        </w:rPr>
        <w:t xml:space="preserve">, </w:t>
      </w:r>
      <w:r w:rsidRPr="00C93951">
        <w:rPr>
          <w:i/>
          <w:shd w:val="clear" w:color="auto" w:fill="FFFFFF"/>
        </w:rPr>
        <w:t>14</w:t>
      </w:r>
      <w:r w:rsidRPr="00C93951">
        <w:rPr>
          <w:shd w:val="clear" w:color="auto" w:fill="FFFFFF"/>
        </w:rPr>
        <w:t xml:space="preserve">, 118-129. </w:t>
      </w:r>
      <w:r>
        <w:rPr>
          <w:shd w:val="clear" w:color="auto" w:fill="FFFFFF"/>
        </w:rPr>
        <w:t>https://doi.org/</w:t>
      </w:r>
      <w:r w:rsidRPr="00C93951">
        <w:t xml:space="preserve">10.1016/j.bodyim.2015.04.001 </w:t>
      </w:r>
    </w:p>
    <w:p w14:paraId="5C909016" w14:textId="626C720D" w:rsidR="00FE16C6" w:rsidRDefault="00FE16C6" w:rsidP="00FE16C6">
      <w:pPr>
        <w:spacing w:line="480" w:lineRule="auto"/>
        <w:ind w:left="567" w:hanging="567"/>
        <w:rPr>
          <w:rStyle w:val="Hyperlink"/>
        </w:rPr>
      </w:pPr>
      <w:r w:rsidRPr="00C93951">
        <w:t xml:space="preserve">Tylka, T. L., &amp; Wood-Barcalow, N. L. (2015b). The Body Appreciation Scale-2: Item refinement and psychometric evaluation. </w:t>
      </w:r>
      <w:r w:rsidRPr="00C93951">
        <w:rPr>
          <w:i/>
        </w:rPr>
        <w:t>Body Image</w:t>
      </w:r>
      <w:r w:rsidRPr="00C93951">
        <w:t xml:space="preserve">, </w:t>
      </w:r>
      <w:r w:rsidRPr="00C93951">
        <w:rPr>
          <w:i/>
        </w:rPr>
        <w:t>12</w:t>
      </w:r>
      <w:r w:rsidRPr="00C93951">
        <w:t xml:space="preserve">, 53-67. </w:t>
      </w:r>
      <w:hyperlink r:id="rId102" w:history="1">
        <w:r w:rsidRPr="00EC4D44">
          <w:rPr>
            <w:rStyle w:val="Hyperlink"/>
          </w:rPr>
          <w:t>https://doi.org/10.1016/j.bodyim.2014.09.006</w:t>
        </w:r>
      </w:hyperlink>
    </w:p>
    <w:p w14:paraId="77C4F10A" w14:textId="77777777" w:rsidR="00ED1B9E" w:rsidRDefault="00F80338" w:rsidP="00ED1B9E">
      <w:pPr>
        <w:spacing w:line="480" w:lineRule="auto"/>
        <w:ind w:left="709" w:right="68" w:hanging="709"/>
        <w:rPr>
          <w:rStyle w:val="Hyperlink"/>
          <w:color w:val="auto"/>
          <w:u w:val="none"/>
          <w:lang w:eastAsia="en-GB"/>
        </w:rPr>
      </w:pPr>
      <w:r>
        <w:rPr>
          <w:rStyle w:val="Hyperlink"/>
          <w:color w:val="auto"/>
          <w:u w:val="none"/>
          <w:lang w:eastAsia="en-GB"/>
        </w:rPr>
        <w:lastRenderedPageBreak/>
        <w:t xml:space="preserve">Waring, S., &amp; Kelly, A. (2020). </w:t>
      </w:r>
      <w:r w:rsidR="00525F69">
        <w:rPr>
          <w:rStyle w:val="Hyperlink"/>
          <w:color w:val="auto"/>
          <w:u w:val="none"/>
          <w:lang w:eastAsia="en-GB"/>
        </w:rPr>
        <w:t xml:space="preserve">Relational body image: Preliminary evidence that body image varies within a person from one specific relationship to another. </w:t>
      </w:r>
      <w:r>
        <w:rPr>
          <w:rStyle w:val="Hyperlink"/>
          <w:i/>
          <w:color w:val="auto"/>
          <w:u w:val="none"/>
          <w:lang w:eastAsia="en-GB"/>
        </w:rPr>
        <w:t>Body Image</w:t>
      </w:r>
      <w:r w:rsidR="00ED1B9E">
        <w:rPr>
          <w:rStyle w:val="Hyperlink"/>
          <w:color w:val="auto"/>
          <w:u w:val="none"/>
          <w:lang w:eastAsia="en-GB"/>
        </w:rPr>
        <w:t xml:space="preserve">, </w:t>
      </w:r>
      <w:r w:rsidR="00ED1B9E" w:rsidRPr="00E568CD">
        <w:rPr>
          <w:rStyle w:val="Hyperlink"/>
          <w:i/>
          <w:color w:val="auto"/>
          <w:u w:val="none"/>
          <w:lang w:eastAsia="en-GB"/>
        </w:rPr>
        <w:t>34</w:t>
      </w:r>
      <w:r w:rsidR="00ED1B9E" w:rsidRPr="00CF0897">
        <w:rPr>
          <w:rStyle w:val="Hyperlink"/>
          <w:color w:val="auto"/>
          <w:u w:val="none"/>
          <w:lang w:eastAsia="en-GB"/>
        </w:rPr>
        <w:t>, 221-232.</w:t>
      </w:r>
      <w:r w:rsidR="00ED1B9E">
        <w:rPr>
          <w:rStyle w:val="Hyperlink"/>
          <w:color w:val="auto"/>
          <w:u w:val="none"/>
          <w:lang w:eastAsia="en-GB"/>
        </w:rPr>
        <w:t xml:space="preserve"> </w:t>
      </w:r>
      <w:hyperlink r:id="rId103" w:history="1">
        <w:r w:rsidR="00ED1B9E" w:rsidRPr="00C4511A">
          <w:rPr>
            <w:rStyle w:val="Hyperlink"/>
            <w:lang w:eastAsia="en-GB"/>
          </w:rPr>
          <w:t>https://doi.org/10.1016/j.bodyim.2020.06.006</w:t>
        </w:r>
      </w:hyperlink>
    </w:p>
    <w:p w14:paraId="5A4CC1CD" w14:textId="1A458325" w:rsidR="00F413A9" w:rsidRPr="00ED1B9E" w:rsidRDefault="00D57D88" w:rsidP="00ED1B9E">
      <w:pPr>
        <w:spacing w:line="480" w:lineRule="auto"/>
        <w:ind w:left="709" w:right="68" w:hanging="709"/>
        <w:rPr>
          <w:rStyle w:val="Hyperlink"/>
          <w:color w:val="auto"/>
          <w:u w:val="none"/>
          <w:lang w:eastAsia="en-GB"/>
        </w:rPr>
      </w:pPr>
      <w:r w:rsidRPr="00EC4BE2">
        <w:t xml:space="preserve">Webb, J. B., Wood-Barcalow, N. L., &amp; Tylka, T. L. (2015). Assessing positive body image: Contemporary approaches and future directions. </w:t>
      </w:r>
      <w:r w:rsidRPr="00EC4BE2">
        <w:rPr>
          <w:i/>
        </w:rPr>
        <w:t>Body Image</w:t>
      </w:r>
      <w:r w:rsidRPr="00EC4BE2">
        <w:t xml:space="preserve">, </w:t>
      </w:r>
      <w:r w:rsidRPr="00EC4BE2">
        <w:rPr>
          <w:i/>
        </w:rPr>
        <w:t>14</w:t>
      </w:r>
      <w:r w:rsidRPr="00EC4BE2">
        <w:t xml:space="preserve">, 130-145. </w:t>
      </w:r>
      <w:hyperlink r:id="rId104" w:history="1">
        <w:r w:rsidRPr="00EC4BE2">
          <w:rPr>
            <w:rStyle w:val="Hyperlink"/>
          </w:rPr>
          <w:t>https://doi.org/10.1016/j.bodyim.2015.03.010</w:t>
        </w:r>
      </w:hyperlink>
    </w:p>
    <w:p w14:paraId="4DB3CD6F" w14:textId="5754410F" w:rsidR="00F413A9" w:rsidRDefault="00F413A9" w:rsidP="00F413A9">
      <w:pPr>
        <w:spacing w:line="480" w:lineRule="auto"/>
        <w:ind w:left="567" w:hanging="567"/>
        <w:rPr>
          <w:rStyle w:val="Hyperlink"/>
        </w:rPr>
      </w:pPr>
      <w:r w:rsidRPr="00EC4BE2">
        <w:t xml:space="preserve">Wethington, E., &amp; Kessler, R. C. (1986). Perceived support, received support, and adjustment to stressful life events. </w:t>
      </w:r>
      <w:r w:rsidRPr="00EC4BE2">
        <w:rPr>
          <w:i/>
          <w:iCs/>
        </w:rPr>
        <w:t xml:space="preserve">Journal of Health and Social </w:t>
      </w:r>
      <w:proofErr w:type="spellStart"/>
      <w:r w:rsidRPr="00EC4BE2">
        <w:rPr>
          <w:i/>
          <w:iCs/>
        </w:rPr>
        <w:t>Behavior</w:t>
      </w:r>
      <w:proofErr w:type="spellEnd"/>
      <w:r w:rsidRPr="00EC4BE2">
        <w:rPr>
          <w:iCs/>
        </w:rPr>
        <w:t>,</w:t>
      </w:r>
      <w:r w:rsidRPr="00EC4BE2">
        <w:rPr>
          <w:i/>
          <w:iCs/>
        </w:rPr>
        <w:t xml:space="preserve"> </w:t>
      </w:r>
      <w:r w:rsidRPr="00EC4BE2">
        <w:rPr>
          <w:i/>
        </w:rPr>
        <w:t>27</w:t>
      </w:r>
      <w:r w:rsidRPr="00EC4BE2">
        <w:t xml:space="preserve">(1), 78-89. </w:t>
      </w:r>
      <w:hyperlink r:id="rId105" w:history="1">
        <w:r w:rsidRPr="00EC4BE2">
          <w:rPr>
            <w:rStyle w:val="Hyperlink"/>
          </w:rPr>
          <w:t>https://doi.org/10.2307/2136504</w:t>
        </w:r>
      </w:hyperlink>
    </w:p>
    <w:p w14:paraId="5650B949" w14:textId="1C8F51DD" w:rsidR="00EA1C3F" w:rsidRDefault="00EA1C3F" w:rsidP="00F413A9">
      <w:pPr>
        <w:spacing w:line="480" w:lineRule="auto"/>
        <w:ind w:left="567" w:hanging="567"/>
      </w:pPr>
      <w:r>
        <w:t xml:space="preserve">Whittaker, T. A. (2012). Using the modification index and standardized expected parameter change for model modification. </w:t>
      </w:r>
      <w:r>
        <w:rPr>
          <w:i/>
        </w:rPr>
        <w:t>The Journal of Experimental Education</w:t>
      </w:r>
      <w:r>
        <w:t xml:space="preserve">, </w:t>
      </w:r>
      <w:r>
        <w:rPr>
          <w:i/>
        </w:rPr>
        <w:t>80</w:t>
      </w:r>
      <w:r>
        <w:t xml:space="preserve">(1), 26-44. </w:t>
      </w:r>
      <w:hyperlink r:id="rId106" w:history="1">
        <w:r w:rsidRPr="00BD3B6F">
          <w:rPr>
            <w:rStyle w:val="Hyperlink"/>
          </w:rPr>
          <w:t>https://doi.org/10.1080/00220973.2010.531299</w:t>
        </w:r>
      </w:hyperlink>
    </w:p>
    <w:p w14:paraId="05DCEDC0" w14:textId="136BD041" w:rsidR="007173F0" w:rsidRPr="00EC4BE2" w:rsidRDefault="007173F0" w:rsidP="00F413A9">
      <w:pPr>
        <w:spacing w:line="480" w:lineRule="auto"/>
        <w:ind w:left="567" w:hanging="567"/>
        <w:rPr>
          <w:rStyle w:val="Hyperlink"/>
          <w:shd w:val="clear" w:color="auto" w:fill="FFFFFF"/>
        </w:rPr>
      </w:pPr>
      <w:r w:rsidRPr="00EC4BE2">
        <w:rPr>
          <w:shd w:val="clear" w:color="auto" w:fill="FFFFFF"/>
        </w:rPr>
        <w:t xml:space="preserve">Wood-Barcalow, N. L., Tylka, T. L., &amp; Augustus-Horvath, C. L. (2010). “But I like my body”: Positive body image characteristics and a holistic model for young-adult women. </w:t>
      </w:r>
      <w:r w:rsidRPr="00EC4BE2">
        <w:rPr>
          <w:i/>
          <w:shd w:val="clear" w:color="auto" w:fill="FFFFFF"/>
        </w:rPr>
        <w:t>Body Image</w:t>
      </w:r>
      <w:r w:rsidRPr="00EC4BE2">
        <w:rPr>
          <w:shd w:val="clear" w:color="auto" w:fill="FFFFFF"/>
        </w:rPr>
        <w:t xml:space="preserve">, </w:t>
      </w:r>
      <w:r w:rsidRPr="00EC4BE2">
        <w:rPr>
          <w:i/>
          <w:shd w:val="clear" w:color="auto" w:fill="FFFFFF"/>
        </w:rPr>
        <w:t>7</w:t>
      </w:r>
      <w:r w:rsidRPr="00EC4BE2">
        <w:rPr>
          <w:shd w:val="clear" w:color="auto" w:fill="FFFFFF"/>
        </w:rPr>
        <w:t xml:space="preserve">, 106-116. </w:t>
      </w:r>
      <w:hyperlink r:id="rId107" w:history="1">
        <w:r w:rsidRPr="00EC4BE2">
          <w:rPr>
            <w:rStyle w:val="Hyperlink"/>
            <w:shd w:val="clear" w:color="auto" w:fill="FFFFFF"/>
          </w:rPr>
          <w:t>https://doi.org/10.1016/j.bodyim.2010.01.001</w:t>
        </w:r>
      </w:hyperlink>
    </w:p>
    <w:p w14:paraId="5235FE5E" w14:textId="559F2CA8" w:rsidR="003D2476" w:rsidRDefault="00AE371B" w:rsidP="00AE371B">
      <w:pPr>
        <w:tabs>
          <w:tab w:val="left" w:pos="284"/>
        </w:tabs>
        <w:spacing w:line="480" w:lineRule="auto"/>
        <w:ind w:left="567" w:hanging="567"/>
        <w:rPr>
          <w:rStyle w:val="Hyperlink"/>
          <w:shd w:val="clear" w:color="auto" w:fill="FFFFFF"/>
        </w:rPr>
      </w:pPr>
      <w:r w:rsidRPr="00EC4BE2">
        <w:rPr>
          <w:rStyle w:val="apple-converted-space"/>
          <w:color w:val="000000" w:themeColor="text1"/>
          <w:shd w:val="clear" w:color="auto" w:fill="FFFFFF"/>
        </w:rPr>
        <w:t xml:space="preserve">Worthington, R., &amp; Whittaker, T. (2006). Scale development research: A content analysis and recommendations for best practice. </w:t>
      </w:r>
      <w:proofErr w:type="spellStart"/>
      <w:r w:rsidRPr="00EC4BE2">
        <w:rPr>
          <w:rStyle w:val="apple-converted-space"/>
          <w:i/>
          <w:color w:val="000000" w:themeColor="text1"/>
          <w:shd w:val="clear" w:color="auto" w:fill="FFFFFF"/>
        </w:rPr>
        <w:t>Counseling</w:t>
      </w:r>
      <w:proofErr w:type="spellEnd"/>
      <w:r w:rsidRPr="00EC4BE2">
        <w:rPr>
          <w:rStyle w:val="apple-converted-space"/>
          <w:i/>
          <w:color w:val="000000" w:themeColor="text1"/>
          <w:shd w:val="clear" w:color="auto" w:fill="FFFFFF"/>
        </w:rPr>
        <w:t xml:space="preserve"> Psychologist</w:t>
      </w:r>
      <w:r w:rsidRPr="00EC4BE2">
        <w:rPr>
          <w:rStyle w:val="apple-converted-space"/>
          <w:color w:val="000000" w:themeColor="text1"/>
          <w:shd w:val="clear" w:color="auto" w:fill="FFFFFF"/>
        </w:rPr>
        <w:t xml:space="preserve">, </w:t>
      </w:r>
      <w:r w:rsidRPr="00EC4BE2">
        <w:rPr>
          <w:rStyle w:val="apple-converted-space"/>
          <w:i/>
          <w:color w:val="000000" w:themeColor="text1"/>
          <w:shd w:val="clear" w:color="auto" w:fill="FFFFFF"/>
        </w:rPr>
        <w:t>34</w:t>
      </w:r>
      <w:r w:rsidRPr="00EC4BE2">
        <w:rPr>
          <w:rStyle w:val="apple-converted-space"/>
          <w:color w:val="000000" w:themeColor="text1"/>
          <w:shd w:val="clear" w:color="auto" w:fill="FFFFFF"/>
        </w:rPr>
        <w:t xml:space="preserve">(6), 806-838. </w:t>
      </w:r>
      <w:hyperlink r:id="rId108" w:history="1">
        <w:r w:rsidRPr="00EC4BE2">
          <w:rPr>
            <w:rStyle w:val="Hyperlink"/>
          </w:rPr>
          <w:t>https://doi.org/</w:t>
        </w:r>
        <w:r w:rsidRPr="00EC4BE2">
          <w:rPr>
            <w:rStyle w:val="Hyperlink"/>
            <w:shd w:val="clear" w:color="auto" w:fill="FFFFFF"/>
          </w:rPr>
          <w:t>10.1177/0011000006288127</w:t>
        </w:r>
      </w:hyperlink>
    </w:p>
    <w:p w14:paraId="03D397DC" w14:textId="06CE4575" w:rsidR="00F54216" w:rsidRDefault="00F54216" w:rsidP="00AE371B">
      <w:pPr>
        <w:tabs>
          <w:tab w:val="left" w:pos="284"/>
        </w:tabs>
        <w:spacing w:line="480" w:lineRule="auto"/>
        <w:ind w:left="567" w:hanging="567"/>
        <w:rPr>
          <w:rStyle w:val="Hyperlink"/>
          <w:shd w:val="clear" w:color="auto" w:fill="FFFFFF"/>
        </w:rPr>
      </w:pPr>
      <w:r>
        <w:rPr>
          <w:rStyle w:val="apple-converted-space"/>
          <w:color w:val="000000" w:themeColor="text1"/>
          <w:shd w:val="clear" w:color="auto" w:fill="FFFFFF"/>
        </w:rPr>
        <w:t>Ziegler</w:t>
      </w:r>
      <w:r w:rsidRPr="00F54216">
        <w:rPr>
          <w:rStyle w:val="apple-converted-space"/>
          <w:color w:val="000000" w:themeColor="text1"/>
        </w:rPr>
        <w:t xml:space="preserve">, M., </w:t>
      </w:r>
      <w:proofErr w:type="spellStart"/>
      <w:r w:rsidRPr="00F54216">
        <w:rPr>
          <w:rStyle w:val="apple-converted-space"/>
          <w:color w:val="000000" w:themeColor="text1"/>
        </w:rPr>
        <w:t>Maa</w:t>
      </w:r>
      <w:r w:rsidRPr="00F54216">
        <w:rPr>
          <w:color w:val="000000" w:themeColor="text1"/>
        </w:rPr>
        <w:t>ß</w:t>
      </w:r>
      <w:proofErr w:type="spellEnd"/>
      <w:r w:rsidRPr="00F54216">
        <w:rPr>
          <w:color w:val="000000" w:themeColor="text1"/>
        </w:rPr>
        <w:t>,</w:t>
      </w:r>
      <w:r>
        <w:rPr>
          <w:color w:val="000000" w:themeColor="text1"/>
        </w:rPr>
        <w:t xml:space="preserve"> U., Griffiths, R., &amp; Gammon, A. (2015). What is the nature of faking? </w:t>
      </w:r>
      <w:proofErr w:type="spellStart"/>
      <w:r>
        <w:rPr>
          <w:color w:val="000000" w:themeColor="text1"/>
        </w:rPr>
        <w:t>Modeling</w:t>
      </w:r>
      <w:proofErr w:type="spellEnd"/>
      <w:r>
        <w:rPr>
          <w:color w:val="000000" w:themeColor="text1"/>
        </w:rPr>
        <w:t xml:space="preserve"> distinct response patterns and quantitative differences in faking at the same time. </w:t>
      </w:r>
      <w:r>
        <w:rPr>
          <w:i/>
          <w:color w:val="000000" w:themeColor="text1"/>
        </w:rPr>
        <w:t>Organizational Research Methods</w:t>
      </w:r>
      <w:r>
        <w:rPr>
          <w:color w:val="000000" w:themeColor="text1"/>
        </w:rPr>
        <w:t xml:space="preserve">, </w:t>
      </w:r>
      <w:r>
        <w:rPr>
          <w:i/>
          <w:color w:val="000000" w:themeColor="text1"/>
        </w:rPr>
        <w:t>18</w:t>
      </w:r>
      <w:r>
        <w:rPr>
          <w:color w:val="000000" w:themeColor="text1"/>
        </w:rPr>
        <w:t xml:space="preserve">(4), 679-703. </w:t>
      </w:r>
      <w:hyperlink r:id="rId109" w:history="1">
        <w:r w:rsidRPr="00A20DA9">
          <w:rPr>
            <w:rStyle w:val="Hyperlink"/>
          </w:rPr>
          <w:t>https://doi.org/10.1177/1094428115574518</w:t>
        </w:r>
      </w:hyperlink>
    </w:p>
    <w:p w14:paraId="3E54425D" w14:textId="77777777" w:rsidR="00EB1178" w:rsidRDefault="00EB1178">
      <w:pPr>
        <w:rPr>
          <w:ins w:id="0" w:author="Tylka, Tracy" w:date="2020-11-07T21:45:00Z"/>
        </w:rPr>
      </w:pPr>
      <w:ins w:id="1" w:author="Tylka, Tracy" w:date="2020-11-07T21:45:00Z">
        <w:r>
          <w:br w:type="page"/>
        </w:r>
      </w:ins>
    </w:p>
    <w:p w14:paraId="4F2663EB" w14:textId="2092E47D" w:rsidR="003D2476" w:rsidRDefault="003D2476" w:rsidP="00E51F98">
      <w:pPr>
        <w:pStyle w:val="Heading1"/>
      </w:pPr>
      <w:r w:rsidRPr="00396DA8">
        <w:lastRenderedPageBreak/>
        <w:t>Table 1</w:t>
      </w:r>
      <w:r>
        <w:t xml:space="preserve"> </w:t>
      </w:r>
    </w:p>
    <w:p w14:paraId="0ED40152" w14:textId="14D4D937" w:rsidR="003D2476" w:rsidRPr="00A0635A" w:rsidRDefault="003D2476" w:rsidP="00964DBC">
      <w:pPr>
        <w:spacing w:line="480" w:lineRule="auto"/>
        <w:rPr>
          <w:color w:val="000000" w:themeColor="text1"/>
        </w:rPr>
      </w:pPr>
      <w:r w:rsidRPr="00396DA8">
        <w:rPr>
          <w:i/>
        </w:rPr>
        <w:t>Body A</w:t>
      </w:r>
      <w:r>
        <w:rPr>
          <w:i/>
        </w:rPr>
        <w:t xml:space="preserve">cceptance by Others Scale-2 (BAOS-2) Items </w:t>
      </w:r>
      <w:r w:rsidRPr="00396DA8">
        <w:rPr>
          <w:i/>
        </w:rPr>
        <w:t>and Associated Item-</w:t>
      </w:r>
      <w:r w:rsidRPr="00A0635A">
        <w:rPr>
          <w:i/>
          <w:color w:val="000000" w:themeColor="text1"/>
        </w:rPr>
        <w:t xml:space="preserve">Factor Loadings for </w:t>
      </w:r>
      <w:r>
        <w:rPr>
          <w:i/>
          <w:color w:val="000000" w:themeColor="text1"/>
        </w:rPr>
        <w:t>Women and Men</w:t>
      </w:r>
    </w:p>
    <w:tbl>
      <w:tblPr>
        <w:tblStyle w:val="TableGrid"/>
        <w:tblW w:w="9090"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0"/>
        <w:gridCol w:w="990"/>
        <w:gridCol w:w="1170"/>
      </w:tblGrid>
      <w:tr w:rsidR="003D2476" w:rsidRPr="009815D2" w14:paraId="5AB236B5" w14:textId="77777777" w:rsidTr="00964DBC">
        <w:tc>
          <w:tcPr>
            <w:tcW w:w="6930" w:type="dxa"/>
            <w:tcBorders>
              <w:top w:val="single" w:sz="4" w:space="0" w:color="auto"/>
              <w:bottom w:val="single" w:sz="4" w:space="0" w:color="auto"/>
            </w:tcBorders>
          </w:tcPr>
          <w:p w14:paraId="76435D2F" w14:textId="77777777" w:rsidR="003D2476" w:rsidRPr="00A0635A" w:rsidRDefault="003D2476" w:rsidP="00004B3D">
            <w:pPr>
              <w:spacing w:line="480" w:lineRule="auto"/>
              <w:rPr>
                <w:color w:val="000000" w:themeColor="text1"/>
              </w:rPr>
            </w:pPr>
            <w:r>
              <w:rPr>
                <w:color w:val="000000" w:themeColor="text1"/>
              </w:rPr>
              <w:t>BAOS-2 Items</w:t>
            </w:r>
          </w:p>
        </w:tc>
        <w:tc>
          <w:tcPr>
            <w:tcW w:w="990" w:type="dxa"/>
            <w:tcBorders>
              <w:top w:val="single" w:sz="4" w:space="0" w:color="auto"/>
              <w:bottom w:val="single" w:sz="4" w:space="0" w:color="auto"/>
            </w:tcBorders>
          </w:tcPr>
          <w:p w14:paraId="115ACF56" w14:textId="77777777" w:rsidR="003D2476" w:rsidRPr="00A0635A" w:rsidRDefault="003D2476" w:rsidP="00004B3D">
            <w:pPr>
              <w:spacing w:line="480" w:lineRule="auto"/>
              <w:rPr>
                <w:color w:val="000000" w:themeColor="text1"/>
              </w:rPr>
            </w:pPr>
            <w:r w:rsidRPr="00A0635A">
              <w:rPr>
                <w:color w:val="000000" w:themeColor="text1"/>
              </w:rPr>
              <w:t>Women</w:t>
            </w:r>
          </w:p>
        </w:tc>
        <w:tc>
          <w:tcPr>
            <w:tcW w:w="1170" w:type="dxa"/>
            <w:tcBorders>
              <w:top w:val="single" w:sz="4" w:space="0" w:color="auto"/>
              <w:bottom w:val="single" w:sz="4" w:space="0" w:color="auto"/>
            </w:tcBorders>
          </w:tcPr>
          <w:p w14:paraId="63D0C213" w14:textId="77777777" w:rsidR="003D2476" w:rsidRPr="00A0635A" w:rsidRDefault="003D2476" w:rsidP="00004B3D">
            <w:pPr>
              <w:spacing w:line="480" w:lineRule="auto"/>
              <w:rPr>
                <w:color w:val="000000" w:themeColor="text1"/>
              </w:rPr>
            </w:pPr>
            <w:r w:rsidRPr="00A0635A">
              <w:rPr>
                <w:color w:val="000000" w:themeColor="text1"/>
              </w:rPr>
              <w:t>Men</w:t>
            </w:r>
          </w:p>
        </w:tc>
      </w:tr>
      <w:tr w:rsidR="003D2476" w:rsidRPr="009815D2" w14:paraId="141B42E6" w14:textId="77777777" w:rsidTr="00964DBC">
        <w:tc>
          <w:tcPr>
            <w:tcW w:w="6930" w:type="dxa"/>
            <w:tcBorders>
              <w:top w:val="single" w:sz="4" w:space="0" w:color="auto"/>
            </w:tcBorders>
          </w:tcPr>
          <w:p w14:paraId="01E99580" w14:textId="77777777" w:rsidR="003D2476" w:rsidRPr="00A95B10" w:rsidRDefault="003D2476" w:rsidP="00004B3D">
            <w:pPr>
              <w:spacing w:line="480" w:lineRule="auto"/>
              <w:rPr>
                <w:color w:val="000000" w:themeColor="text1"/>
              </w:rPr>
            </w:pPr>
            <w:r w:rsidRPr="00BB1B82">
              <w:rPr>
                <w:color w:val="000000" w:themeColor="text1"/>
              </w:rPr>
              <w:t>1. I feel acceptance from important others regarding my body.</w:t>
            </w:r>
          </w:p>
        </w:tc>
        <w:tc>
          <w:tcPr>
            <w:tcW w:w="990" w:type="dxa"/>
            <w:tcBorders>
              <w:top w:val="single" w:sz="4" w:space="0" w:color="auto"/>
            </w:tcBorders>
          </w:tcPr>
          <w:p w14:paraId="7918F782" w14:textId="77777777" w:rsidR="003D2476" w:rsidRPr="00A0635A" w:rsidRDefault="003D2476" w:rsidP="00004B3D">
            <w:pPr>
              <w:spacing w:line="480" w:lineRule="auto"/>
              <w:rPr>
                <w:color w:val="000000" w:themeColor="text1"/>
              </w:rPr>
            </w:pPr>
            <w:r>
              <w:rPr>
                <w:color w:val="000000" w:themeColor="text1"/>
              </w:rPr>
              <w:t>.62</w:t>
            </w:r>
          </w:p>
        </w:tc>
        <w:tc>
          <w:tcPr>
            <w:tcW w:w="1170" w:type="dxa"/>
            <w:tcBorders>
              <w:top w:val="single" w:sz="4" w:space="0" w:color="auto"/>
            </w:tcBorders>
          </w:tcPr>
          <w:p w14:paraId="4DDC3648" w14:textId="77777777" w:rsidR="003D2476" w:rsidRPr="00A0635A" w:rsidRDefault="003D2476" w:rsidP="00004B3D">
            <w:pPr>
              <w:spacing w:line="480" w:lineRule="auto"/>
              <w:rPr>
                <w:color w:val="000000" w:themeColor="text1"/>
              </w:rPr>
            </w:pPr>
            <w:r>
              <w:rPr>
                <w:color w:val="000000" w:themeColor="text1"/>
              </w:rPr>
              <w:t>.65</w:t>
            </w:r>
          </w:p>
        </w:tc>
      </w:tr>
      <w:tr w:rsidR="003D2476" w:rsidRPr="009815D2" w14:paraId="790FC12D" w14:textId="77777777" w:rsidTr="00964DBC">
        <w:tc>
          <w:tcPr>
            <w:tcW w:w="6930" w:type="dxa"/>
          </w:tcPr>
          <w:p w14:paraId="74E223C1" w14:textId="77777777" w:rsidR="003D2476" w:rsidRPr="00A95B10" w:rsidRDefault="003D2476" w:rsidP="00004B3D">
            <w:pPr>
              <w:spacing w:line="480" w:lineRule="auto"/>
              <w:rPr>
                <w:color w:val="000000" w:themeColor="text1"/>
              </w:rPr>
            </w:pPr>
            <w:r w:rsidRPr="00BB1B82">
              <w:rPr>
                <w:color w:val="000000" w:themeColor="text1"/>
              </w:rPr>
              <w:t>2. I believe that important others value my body as it is, without trying to change it.</w:t>
            </w:r>
          </w:p>
        </w:tc>
        <w:tc>
          <w:tcPr>
            <w:tcW w:w="990" w:type="dxa"/>
          </w:tcPr>
          <w:p w14:paraId="228297C7" w14:textId="77777777" w:rsidR="003D2476" w:rsidRPr="00A0635A" w:rsidRDefault="003D2476" w:rsidP="00004B3D">
            <w:pPr>
              <w:spacing w:line="480" w:lineRule="auto"/>
              <w:rPr>
                <w:color w:val="000000" w:themeColor="text1"/>
              </w:rPr>
            </w:pPr>
            <w:r>
              <w:rPr>
                <w:color w:val="000000" w:themeColor="text1"/>
              </w:rPr>
              <w:t>.76</w:t>
            </w:r>
          </w:p>
        </w:tc>
        <w:tc>
          <w:tcPr>
            <w:tcW w:w="1170" w:type="dxa"/>
          </w:tcPr>
          <w:p w14:paraId="07058018" w14:textId="77777777" w:rsidR="003D2476" w:rsidRPr="00A0635A" w:rsidRDefault="003D2476" w:rsidP="00004B3D">
            <w:pPr>
              <w:spacing w:line="480" w:lineRule="auto"/>
              <w:rPr>
                <w:color w:val="000000" w:themeColor="text1"/>
              </w:rPr>
            </w:pPr>
            <w:r>
              <w:rPr>
                <w:color w:val="000000" w:themeColor="text1"/>
              </w:rPr>
              <w:t>.74</w:t>
            </w:r>
          </w:p>
        </w:tc>
      </w:tr>
      <w:tr w:rsidR="003D2476" w:rsidRPr="009815D2" w14:paraId="408FC00A" w14:textId="77777777" w:rsidTr="00964DBC">
        <w:tc>
          <w:tcPr>
            <w:tcW w:w="6930" w:type="dxa"/>
          </w:tcPr>
          <w:p w14:paraId="6C72DED8" w14:textId="77777777" w:rsidR="003D2476" w:rsidRPr="00A95B10" w:rsidRDefault="003D2476" w:rsidP="00004B3D">
            <w:pPr>
              <w:spacing w:line="480" w:lineRule="auto"/>
              <w:rPr>
                <w:color w:val="000000" w:themeColor="text1"/>
              </w:rPr>
            </w:pPr>
            <w:r w:rsidRPr="00BB1B82">
              <w:rPr>
                <w:color w:val="000000" w:themeColor="text1"/>
              </w:rPr>
              <w:t>3. I believe that important others trust me to do what is best for myself regarding my body.</w:t>
            </w:r>
          </w:p>
        </w:tc>
        <w:tc>
          <w:tcPr>
            <w:tcW w:w="990" w:type="dxa"/>
          </w:tcPr>
          <w:p w14:paraId="0DDBFC48" w14:textId="77777777" w:rsidR="003D2476" w:rsidRPr="00A0635A" w:rsidRDefault="003D2476" w:rsidP="00004B3D">
            <w:pPr>
              <w:spacing w:line="480" w:lineRule="auto"/>
              <w:rPr>
                <w:color w:val="000000" w:themeColor="text1"/>
              </w:rPr>
            </w:pPr>
            <w:r>
              <w:rPr>
                <w:color w:val="000000" w:themeColor="text1"/>
              </w:rPr>
              <w:t>.63</w:t>
            </w:r>
          </w:p>
        </w:tc>
        <w:tc>
          <w:tcPr>
            <w:tcW w:w="1170" w:type="dxa"/>
          </w:tcPr>
          <w:p w14:paraId="4B6A1AB7" w14:textId="77777777" w:rsidR="003D2476" w:rsidRPr="00A0635A" w:rsidRDefault="003D2476" w:rsidP="00004B3D">
            <w:pPr>
              <w:spacing w:line="480" w:lineRule="auto"/>
              <w:rPr>
                <w:color w:val="000000" w:themeColor="text1"/>
              </w:rPr>
            </w:pPr>
            <w:r>
              <w:rPr>
                <w:color w:val="000000" w:themeColor="text1"/>
              </w:rPr>
              <w:t>.64</w:t>
            </w:r>
          </w:p>
        </w:tc>
      </w:tr>
      <w:tr w:rsidR="003D2476" w:rsidRPr="009815D2" w14:paraId="36C96EA7" w14:textId="77777777" w:rsidTr="00964DBC">
        <w:tc>
          <w:tcPr>
            <w:tcW w:w="6930" w:type="dxa"/>
          </w:tcPr>
          <w:p w14:paraId="65C70623" w14:textId="77777777" w:rsidR="003D2476" w:rsidRPr="00A95B10" w:rsidRDefault="003D2476" w:rsidP="00004B3D">
            <w:pPr>
              <w:spacing w:line="480" w:lineRule="auto"/>
              <w:rPr>
                <w:color w:val="000000" w:themeColor="text1"/>
              </w:rPr>
            </w:pPr>
            <w:r w:rsidRPr="00BB1B82">
              <w:rPr>
                <w:color w:val="000000" w:themeColor="text1"/>
              </w:rPr>
              <w:t>4. I believe that important others are accepting of my body without comparing me to other people.</w:t>
            </w:r>
          </w:p>
        </w:tc>
        <w:tc>
          <w:tcPr>
            <w:tcW w:w="990" w:type="dxa"/>
          </w:tcPr>
          <w:p w14:paraId="1F4369FF" w14:textId="77777777" w:rsidR="003D2476" w:rsidRPr="00A0635A" w:rsidRDefault="003D2476" w:rsidP="00004B3D">
            <w:pPr>
              <w:spacing w:line="480" w:lineRule="auto"/>
              <w:rPr>
                <w:color w:val="000000" w:themeColor="text1"/>
              </w:rPr>
            </w:pPr>
            <w:r>
              <w:rPr>
                <w:color w:val="000000" w:themeColor="text1"/>
              </w:rPr>
              <w:t>.79</w:t>
            </w:r>
          </w:p>
        </w:tc>
        <w:tc>
          <w:tcPr>
            <w:tcW w:w="1170" w:type="dxa"/>
          </w:tcPr>
          <w:p w14:paraId="78462A15" w14:textId="77777777" w:rsidR="003D2476" w:rsidRPr="00A0635A" w:rsidRDefault="003D2476" w:rsidP="00004B3D">
            <w:pPr>
              <w:spacing w:line="480" w:lineRule="auto"/>
              <w:rPr>
                <w:color w:val="000000" w:themeColor="text1"/>
              </w:rPr>
            </w:pPr>
            <w:r>
              <w:rPr>
                <w:color w:val="000000" w:themeColor="text1"/>
              </w:rPr>
              <w:t>.74</w:t>
            </w:r>
          </w:p>
        </w:tc>
      </w:tr>
      <w:tr w:rsidR="003D2476" w:rsidRPr="009815D2" w14:paraId="226DF594" w14:textId="77777777" w:rsidTr="00964DBC">
        <w:tc>
          <w:tcPr>
            <w:tcW w:w="6930" w:type="dxa"/>
          </w:tcPr>
          <w:p w14:paraId="68A6BC6E" w14:textId="77777777" w:rsidR="003D2476" w:rsidRPr="00A0635A" w:rsidRDefault="003D2476" w:rsidP="00004B3D">
            <w:pPr>
              <w:spacing w:line="480" w:lineRule="auto"/>
              <w:rPr>
                <w:color w:val="000000" w:themeColor="text1"/>
              </w:rPr>
            </w:pPr>
            <w:r w:rsidRPr="00BB1B82">
              <w:rPr>
                <w:color w:val="000000" w:themeColor="text1"/>
              </w:rPr>
              <w:t>5. I don’t have to change my body to feel accepted by important others.</w:t>
            </w:r>
          </w:p>
        </w:tc>
        <w:tc>
          <w:tcPr>
            <w:tcW w:w="990" w:type="dxa"/>
          </w:tcPr>
          <w:p w14:paraId="5F97B7E7" w14:textId="77777777" w:rsidR="003D2476" w:rsidRPr="00A0635A" w:rsidRDefault="003D2476" w:rsidP="00004B3D">
            <w:pPr>
              <w:spacing w:line="480" w:lineRule="auto"/>
              <w:rPr>
                <w:color w:val="000000" w:themeColor="text1"/>
              </w:rPr>
            </w:pPr>
            <w:r>
              <w:rPr>
                <w:color w:val="000000" w:themeColor="text1"/>
              </w:rPr>
              <w:t>.71</w:t>
            </w:r>
          </w:p>
        </w:tc>
        <w:tc>
          <w:tcPr>
            <w:tcW w:w="1170" w:type="dxa"/>
          </w:tcPr>
          <w:p w14:paraId="5A7700FE" w14:textId="77777777" w:rsidR="003D2476" w:rsidRPr="00A0635A" w:rsidRDefault="003D2476" w:rsidP="00004B3D">
            <w:pPr>
              <w:spacing w:line="480" w:lineRule="auto"/>
              <w:rPr>
                <w:color w:val="000000" w:themeColor="text1"/>
              </w:rPr>
            </w:pPr>
            <w:r>
              <w:rPr>
                <w:color w:val="000000" w:themeColor="text1"/>
              </w:rPr>
              <w:t>.61</w:t>
            </w:r>
          </w:p>
        </w:tc>
      </w:tr>
      <w:tr w:rsidR="003D2476" w:rsidRPr="009815D2" w14:paraId="75889291" w14:textId="77777777" w:rsidTr="00964DBC">
        <w:tc>
          <w:tcPr>
            <w:tcW w:w="6930" w:type="dxa"/>
          </w:tcPr>
          <w:p w14:paraId="6F72F86B" w14:textId="77777777" w:rsidR="003D2476" w:rsidRPr="00A95B10" w:rsidRDefault="003D2476" w:rsidP="00004B3D">
            <w:pPr>
              <w:spacing w:line="480" w:lineRule="auto"/>
              <w:rPr>
                <w:color w:val="000000" w:themeColor="text1"/>
              </w:rPr>
            </w:pPr>
            <w:r w:rsidRPr="00BB1B82">
              <w:rPr>
                <w:color w:val="000000" w:themeColor="text1"/>
              </w:rPr>
              <w:t>6. I believe that important others embrace and cherish my body.</w:t>
            </w:r>
          </w:p>
        </w:tc>
        <w:tc>
          <w:tcPr>
            <w:tcW w:w="990" w:type="dxa"/>
          </w:tcPr>
          <w:p w14:paraId="28B10FEB" w14:textId="77777777" w:rsidR="003D2476" w:rsidRPr="00A0635A" w:rsidRDefault="003D2476" w:rsidP="00004B3D">
            <w:pPr>
              <w:spacing w:line="480" w:lineRule="auto"/>
              <w:rPr>
                <w:color w:val="000000" w:themeColor="text1"/>
              </w:rPr>
            </w:pPr>
            <w:r>
              <w:rPr>
                <w:color w:val="000000" w:themeColor="text1"/>
              </w:rPr>
              <w:t>.76</w:t>
            </w:r>
          </w:p>
        </w:tc>
        <w:tc>
          <w:tcPr>
            <w:tcW w:w="1170" w:type="dxa"/>
          </w:tcPr>
          <w:p w14:paraId="2BBC6557" w14:textId="77777777" w:rsidR="003D2476" w:rsidRPr="00A0635A" w:rsidRDefault="003D2476" w:rsidP="00004B3D">
            <w:pPr>
              <w:spacing w:line="480" w:lineRule="auto"/>
              <w:rPr>
                <w:color w:val="000000" w:themeColor="text1"/>
              </w:rPr>
            </w:pPr>
            <w:r>
              <w:rPr>
                <w:color w:val="000000" w:themeColor="text1"/>
              </w:rPr>
              <w:t>.74</w:t>
            </w:r>
          </w:p>
        </w:tc>
      </w:tr>
      <w:tr w:rsidR="003D2476" w:rsidRPr="009815D2" w14:paraId="4860BF6F" w14:textId="77777777" w:rsidTr="00964DBC">
        <w:tc>
          <w:tcPr>
            <w:tcW w:w="6930" w:type="dxa"/>
          </w:tcPr>
          <w:p w14:paraId="136BCE52" w14:textId="77777777" w:rsidR="003D2476" w:rsidRPr="00A95B10" w:rsidRDefault="003D2476" w:rsidP="00004B3D">
            <w:pPr>
              <w:spacing w:line="480" w:lineRule="auto"/>
              <w:rPr>
                <w:color w:val="000000" w:themeColor="text1"/>
              </w:rPr>
            </w:pPr>
            <w:r w:rsidRPr="00BB1B82">
              <w:rPr>
                <w:color w:val="000000" w:themeColor="text1"/>
              </w:rPr>
              <w:t>7. Important others help me feel calm and contented toward my body, rather than worried about it.</w:t>
            </w:r>
          </w:p>
        </w:tc>
        <w:tc>
          <w:tcPr>
            <w:tcW w:w="990" w:type="dxa"/>
          </w:tcPr>
          <w:p w14:paraId="29D6ED31" w14:textId="77777777" w:rsidR="003D2476" w:rsidRPr="00A0635A" w:rsidRDefault="003D2476" w:rsidP="00004B3D">
            <w:pPr>
              <w:spacing w:line="480" w:lineRule="auto"/>
              <w:rPr>
                <w:color w:val="000000" w:themeColor="text1"/>
              </w:rPr>
            </w:pPr>
            <w:r>
              <w:rPr>
                <w:color w:val="000000" w:themeColor="text1"/>
              </w:rPr>
              <w:t>.81</w:t>
            </w:r>
          </w:p>
        </w:tc>
        <w:tc>
          <w:tcPr>
            <w:tcW w:w="1170" w:type="dxa"/>
          </w:tcPr>
          <w:p w14:paraId="35563CA1" w14:textId="77777777" w:rsidR="003D2476" w:rsidRPr="00A0635A" w:rsidRDefault="003D2476" w:rsidP="00004B3D">
            <w:pPr>
              <w:spacing w:line="480" w:lineRule="auto"/>
              <w:rPr>
                <w:color w:val="000000" w:themeColor="text1"/>
              </w:rPr>
            </w:pPr>
            <w:r>
              <w:rPr>
                <w:color w:val="000000" w:themeColor="text1"/>
              </w:rPr>
              <w:t>.81</w:t>
            </w:r>
          </w:p>
        </w:tc>
      </w:tr>
      <w:tr w:rsidR="003D2476" w:rsidRPr="009815D2" w14:paraId="19D49F55" w14:textId="77777777" w:rsidTr="00964DBC">
        <w:tc>
          <w:tcPr>
            <w:tcW w:w="6930" w:type="dxa"/>
          </w:tcPr>
          <w:p w14:paraId="429CE216" w14:textId="77777777" w:rsidR="003D2476" w:rsidRPr="00A95B10" w:rsidRDefault="003D2476" w:rsidP="00004B3D">
            <w:pPr>
              <w:spacing w:line="480" w:lineRule="auto"/>
              <w:rPr>
                <w:color w:val="000000" w:themeColor="text1"/>
              </w:rPr>
            </w:pPr>
            <w:r w:rsidRPr="00BB1B82">
              <w:rPr>
                <w:color w:val="000000" w:themeColor="text1"/>
              </w:rPr>
              <w:t>8. I believe that important others respect my body.</w:t>
            </w:r>
          </w:p>
        </w:tc>
        <w:tc>
          <w:tcPr>
            <w:tcW w:w="990" w:type="dxa"/>
          </w:tcPr>
          <w:p w14:paraId="179A3AE4" w14:textId="77777777" w:rsidR="003D2476" w:rsidRPr="00A0635A" w:rsidRDefault="003D2476" w:rsidP="00004B3D">
            <w:pPr>
              <w:spacing w:line="480" w:lineRule="auto"/>
              <w:rPr>
                <w:color w:val="000000" w:themeColor="text1"/>
              </w:rPr>
            </w:pPr>
            <w:r>
              <w:rPr>
                <w:color w:val="000000" w:themeColor="text1"/>
              </w:rPr>
              <w:t>.79</w:t>
            </w:r>
          </w:p>
        </w:tc>
        <w:tc>
          <w:tcPr>
            <w:tcW w:w="1170" w:type="dxa"/>
          </w:tcPr>
          <w:p w14:paraId="12D1E897" w14:textId="77777777" w:rsidR="003D2476" w:rsidRPr="00A0635A" w:rsidRDefault="003D2476" w:rsidP="00004B3D">
            <w:pPr>
              <w:spacing w:line="480" w:lineRule="auto"/>
              <w:rPr>
                <w:color w:val="000000" w:themeColor="text1"/>
              </w:rPr>
            </w:pPr>
            <w:r>
              <w:rPr>
                <w:color w:val="000000" w:themeColor="text1"/>
              </w:rPr>
              <w:t>.84</w:t>
            </w:r>
          </w:p>
        </w:tc>
      </w:tr>
      <w:tr w:rsidR="003D2476" w:rsidRPr="009815D2" w14:paraId="780FC9D9" w14:textId="77777777" w:rsidTr="00964DBC">
        <w:tc>
          <w:tcPr>
            <w:tcW w:w="6930" w:type="dxa"/>
            <w:tcBorders>
              <w:bottom w:val="nil"/>
            </w:tcBorders>
          </w:tcPr>
          <w:p w14:paraId="0CF13562" w14:textId="77777777" w:rsidR="003D2476" w:rsidRPr="00A95B10" w:rsidRDefault="003D2476" w:rsidP="00004B3D">
            <w:pPr>
              <w:spacing w:line="480" w:lineRule="auto"/>
              <w:rPr>
                <w:color w:val="000000" w:themeColor="text1"/>
              </w:rPr>
            </w:pPr>
            <w:r w:rsidRPr="00BB1B82">
              <w:rPr>
                <w:color w:val="000000" w:themeColor="text1"/>
              </w:rPr>
              <w:t>9. I get the feeling that important others like my body as it is, even if they don’t say anything.</w:t>
            </w:r>
          </w:p>
        </w:tc>
        <w:tc>
          <w:tcPr>
            <w:tcW w:w="990" w:type="dxa"/>
            <w:tcBorders>
              <w:bottom w:val="nil"/>
            </w:tcBorders>
          </w:tcPr>
          <w:p w14:paraId="1C99983E" w14:textId="77777777" w:rsidR="003D2476" w:rsidRPr="00A0635A" w:rsidRDefault="003D2476" w:rsidP="00004B3D">
            <w:pPr>
              <w:spacing w:line="480" w:lineRule="auto"/>
              <w:rPr>
                <w:color w:val="000000" w:themeColor="text1"/>
              </w:rPr>
            </w:pPr>
            <w:r>
              <w:rPr>
                <w:color w:val="000000" w:themeColor="text1"/>
              </w:rPr>
              <w:t>.79</w:t>
            </w:r>
          </w:p>
        </w:tc>
        <w:tc>
          <w:tcPr>
            <w:tcW w:w="1170" w:type="dxa"/>
            <w:tcBorders>
              <w:bottom w:val="nil"/>
            </w:tcBorders>
          </w:tcPr>
          <w:p w14:paraId="4B72395F" w14:textId="77777777" w:rsidR="003D2476" w:rsidRPr="00A0635A" w:rsidRDefault="003D2476" w:rsidP="00004B3D">
            <w:pPr>
              <w:spacing w:line="480" w:lineRule="auto"/>
              <w:rPr>
                <w:color w:val="000000" w:themeColor="text1"/>
              </w:rPr>
            </w:pPr>
            <w:r>
              <w:rPr>
                <w:color w:val="000000" w:themeColor="text1"/>
              </w:rPr>
              <w:t>.81</w:t>
            </w:r>
          </w:p>
        </w:tc>
      </w:tr>
      <w:tr w:rsidR="003D2476" w:rsidRPr="009815D2" w14:paraId="60468993" w14:textId="77777777" w:rsidTr="00964DBC">
        <w:tc>
          <w:tcPr>
            <w:tcW w:w="6930" w:type="dxa"/>
            <w:tcBorders>
              <w:top w:val="nil"/>
              <w:bottom w:val="nil"/>
            </w:tcBorders>
          </w:tcPr>
          <w:p w14:paraId="10BF8FF5" w14:textId="77777777" w:rsidR="003D2476" w:rsidRPr="00A0635A" w:rsidRDefault="003D2476" w:rsidP="00004B3D">
            <w:pPr>
              <w:spacing w:line="480" w:lineRule="auto"/>
              <w:rPr>
                <w:color w:val="000000" w:themeColor="text1"/>
              </w:rPr>
            </w:pPr>
            <w:r w:rsidRPr="00BB1B82">
              <w:rPr>
                <w:color w:val="000000" w:themeColor="text1"/>
              </w:rPr>
              <w:t>10. I believe that important others appreciate my unique body.</w:t>
            </w:r>
          </w:p>
        </w:tc>
        <w:tc>
          <w:tcPr>
            <w:tcW w:w="990" w:type="dxa"/>
            <w:tcBorders>
              <w:top w:val="nil"/>
              <w:bottom w:val="nil"/>
            </w:tcBorders>
          </w:tcPr>
          <w:p w14:paraId="200262E0" w14:textId="77777777" w:rsidR="003D2476" w:rsidRPr="00A0635A" w:rsidRDefault="003D2476" w:rsidP="00004B3D">
            <w:pPr>
              <w:spacing w:line="480" w:lineRule="auto"/>
              <w:rPr>
                <w:color w:val="000000" w:themeColor="text1"/>
              </w:rPr>
            </w:pPr>
            <w:r>
              <w:rPr>
                <w:color w:val="000000" w:themeColor="text1"/>
              </w:rPr>
              <w:t>.80</w:t>
            </w:r>
          </w:p>
        </w:tc>
        <w:tc>
          <w:tcPr>
            <w:tcW w:w="1170" w:type="dxa"/>
            <w:tcBorders>
              <w:top w:val="nil"/>
              <w:bottom w:val="nil"/>
            </w:tcBorders>
          </w:tcPr>
          <w:p w14:paraId="1698000C" w14:textId="77777777" w:rsidR="003D2476" w:rsidRPr="00A0635A" w:rsidRDefault="003D2476" w:rsidP="00004B3D">
            <w:pPr>
              <w:spacing w:line="480" w:lineRule="auto"/>
              <w:rPr>
                <w:color w:val="000000" w:themeColor="text1"/>
              </w:rPr>
            </w:pPr>
            <w:r>
              <w:rPr>
                <w:color w:val="000000" w:themeColor="text1"/>
              </w:rPr>
              <w:t>.81</w:t>
            </w:r>
          </w:p>
        </w:tc>
      </w:tr>
      <w:tr w:rsidR="003D2476" w:rsidRPr="009815D2" w14:paraId="6ABF2460" w14:textId="77777777" w:rsidTr="00964DBC">
        <w:tc>
          <w:tcPr>
            <w:tcW w:w="6930" w:type="dxa"/>
            <w:tcBorders>
              <w:top w:val="nil"/>
              <w:bottom w:val="nil"/>
            </w:tcBorders>
          </w:tcPr>
          <w:p w14:paraId="0D18B59B" w14:textId="77777777" w:rsidR="003D2476" w:rsidRPr="00BB1B82" w:rsidRDefault="003D2476" w:rsidP="00004B3D">
            <w:pPr>
              <w:spacing w:line="480" w:lineRule="auto"/>
              <w:rPr>
                <w:color w:val="000000" w:themeColor="text1"/>
              </w:rPr>
            </w:pPr>
            <w:r w:rsidRPr="00BB1B82">
              <w:rPr>
                <w:color w:val="000000" w:themeColor="text1"/>
              </w:rPr>
              <w:t>11. Important others help me feel comfortable regarding my body.</w:t>
            </w:r>
          </w:p>
        </w:tc>
        <w:tc>
          <w:tcPr>
            <w:tcW w:w="990" w:type="dxa"/>
            <w:tcBorders>
              <w:top w:val="nil"/>
              <w:bottom w:val="nil"/>
            </w:tcBorders>
          </w:tcPr>
          <w:p w14:paraId="07FBAFB0" w14:textId="77777777" w:rsidR="003D2476" w:rsidRPr="00A0635A" w:rsidRDefault="003D2476" w:rsidP="00004B3D">
            <w:pPr>
              <w:spacing w:line="480" w:lineRule="auto"/>
              <w:rPr>
                <w:color w:val="000000" w:themeColor="text1"/>
              </w:rPr>
            </w:pPr>
            <w:r>
              <w:rPr>
                <w:color w:val="000000" w:themeColor="text1"/>
              </w:rPr>
              <w:t>.86</w:t>
            </w:r>
          </w:p>
        </w:tc>
        <w:tc>
          <w:tcPr>
            <w:tcW w:w="1170" w:type="dxa"/>
            <w:tcBorders>
              <w:top w:val="nil"/>
              <w:bottom w:val="nil"/>
            </w:tcBorders>
          </w:tcPr>
          <w:p w14:paraId="5D8FA523" w14:textId="77777777" w:rsidR="003D2476" w:rsidRPr="00A0635A" w:rsidRDefault="003D2476" w:rsidP="00004B3D">
            <w:pPr>
              <w:spacing w:line="480" w:lineRule="auto"/>
              <w:rPr>
                <w:color w:val="000000" w:themeColor="text1"/>
              </w:rPr>
            </w:pPr>
            <w:r>
              <w:rPr>
                <w:color w:val="000000" w:themeColor="text1"/>
              </w:rPr>
              <w:t>.81</w:t>
            </w:r>
          </w:p>
        </w:tc>
      </w:tr>
      <w:tr w:rsidR="003D2476" w:rsidRPr="009815D2" w14:paraId="30D06BBB" w14:textId="77777777" w:rsidTr="00964DBC">
        <w:tc>
          <w:tcPr>
            <w:tcW w:w="6930" w:type="dxa"/>
            <w:tcBorders>
              <w:top w:val="nil"/>
              <w:bottom w:val="nil"/>
            </w:tcBorders>
          </w:tcPr>
          <w:p w14:paraId="41E36FF6" w14:textId="77777777" w:rsidR="003D2476" w:rsidRPr="00BB1B82" w:rsidRDefault="003D2476" w:rsidP="00004B3D">
            <w:pPr>
              <w:spacing w:line="480" w:lineRule="auto"/>
              <w:rPr>
                <w:color w:val="000000" w:themeColor="text1"/>
              </w:rPr>
            </w:pPr>
            <w:r w:rsidRPr="00BB1B82">
              <w:rPr>
                <w:color w:val="000000" w:themeColor="text1"/>
              </w:rPr>
              <w:t>12. I can count on important others to accept my body.</w:t>
            </w:r>
          </w:p>
        </w:tc>
        <w:tc>
          <w:tcPr>
            <w:tcW w:w="990" w:type="dxa"/>
            <w:tcBorders>
              <w:top w:val="nil"/>
              <w:bottom w:val="nil"/>
            </w:tcBorders>
          </w:tcPr>
          <w:p w14:paraId="4D4AF839" w14:textId="77777777" w:rsidR="003D2476" w:rsidRPr="00A0635A" w:rsidRDefault="003D2476" w:rsidP="00004B3D">
            <w:pPr>
              <w:spacing w:line="480" w:lineRule="auto"/>
              <w:rPr>
                <w:color w:val="000000" w:themeColor="text1"/>
              </w:rPr>
            </w:pPr>
            <w:r>
              <w:rPr>
                <w:color w:val="000000" w:themeColor="text1"/>
              </w:rPr>
              <w:t>.88</w:t>
            </w:r>
          </w:p>
        </w:tc>
        <w:tc>
          <w:tcPr>
            <w:tcW w:w="1170" w:type="dxa"/>
            <w:tcBorders>
              <w:top w:val="nil"/>
              <w:bottom w:val="nil"/>
            </w:tcBorders>
          </w:tcPr>
          <w:p w14:paraId="502183F7" w14:textId="77777777" w:rsidR="003D2476" w:rsidRPr="00A0635A" w:rsidRDefault="003D2476" w:rsidP="00004B3D">
            <w:pPr>
              <w:spacing w:line="480" w:lineRule="auto"/>
              <w:rPr>
                <w:color w:val="000000" w:themeColor="text1"/>
              </w:rPr>
            </w:pPr>
            <w:r>
              <w:rPr>
                <w:color w:val="000000" w:themeColor="text1"/>
              </w:rPr>
              <w:t>.82</w:t>
            </w:r>
          </w:p>
        </w:tc>
      </w:tr>
      <w:tr w:rsidR="003D2476" w:rsidRPr="009815D2" w14:paraId="5686F25A" w14:textId="77777777" w:rsidTr="00964DBC">
        <w:tc>
          <w:tcPr>
            <w:tcW w:w="6930" w:type="dxa"/>
            <w:tcBorders>
              <w:top w:val="nil"/>
              <w:bottom w:val="single" w:sz="4" w:space="0" w:color="auto"/>
            </w:tcBorders>
          </w:tcPr>
          <w:p w14:paraId="46C1A5F9" w14:textId="77777777" w:rsidR="003D2476" w:rsidRPr="00BB1B82" w:rsidRDefault="003D2476" w:rsidP="00004B3D">
            <w:pPr>
              <w:spacing w:line="480" w:lineRule="auto"/>
              <w:rPr>
                <w:color w:val="000000" w:themeColor="text1"/>
              </w:rPr>
            </w:pPr>
            <w:r w:rsidRPr="00BB1B82">
              <w:rPr>
                <w:color w:val="000000" w:themeColor="text1"/>
              </w:rPr>
              <w:t xml:space="preserve">13. Important others refrain from </w:t>
            </w:r>
            <w:r w:rsidRPr="00CF55A2">
              <w:rPr>
                <w:color w:val="000000" w:themeColor="text1"/>
                <w:lang w:val="en-GB"/>
              </w:rPr>
              <w:t>criticising</w:t>
            </w:r>
            <w:r w:rsidRPr="00BB1B82">
              <w:rPr>
                <w:color w:val="000000" w:themeColor="text1"/>
              </w:rPr>
              <w:t xml:space="preserve"> or critiquing my body.</w:t>
            </w:r>
          </w:p>
        </w:tc>
        <w:tc>
          <w:tcPr>
            <w:tcW w:w="990" w:type="dxa"/>
            <w:tcBorders>
              <w:top w:val="nil"/>
              <w:bottom w:val="single" w:sz="4" w:space="0" w:color="auto"/>
            </w:tcBorders>
          </w:tcPr>
          <w:p w14:paraId="0E090E69" w14:textId="77777777" w:rsidR="003D2476" w:rsidRPr="00A0635A" w:rsidRDefault="003D2476" w:rsidP="00004B3D">
            <w:pPr>
              <w:spacing w:line="480" w:lineRule="auto"/>
              <w:rPr>
                <w:color w:val="000000" w:themeColor="text1"/>
              </w:rPr>
            </w:pPr>
            <w:r>
              <w:rPr>
                <w:color w:val="000000" w:themeColor="text1"/>
              </w:rPr>
              <w:t>.69</w:t>
            </w:r>
          </w:p>
        </w:tc>
        <w:tc>
          <w:tcPr>
            <w:tcW w:w="1170" w:type="dxa"/>
            <w:tcBorders>
              <w:top w:val="nil"/>
              <w:bottom w:val="single" w:sz="4" w:space="0" w:color="auto"/>
            </w:tcBorders>
          </w:tcPr>
          <w:p w14:paraId="0C7A9A87" w14:textId="77777777" w:rsidR="003D2476" w:rsidRPr="00A0635A" w:rsidRDefault="003D2476" w:rsidP="00004B3D">
            <w:pPr>
              <w:spacing w:line="480" w:lineRule="auto"/>
              <w:rPr>
                <w:color w:val="000000" w:themeColor="text1"/>
              </w:rPr>
            </w:pPr>
            <w:r>
              <w:rPr>
                <w:color w:val="000000" w:themeColor="text1"/>
              </w:rPr>
              <w:t>.60</w:t>
            </w:r>
          </w:p>
        </w:tc>
      </w:tr>
    </w:tbl>
    <w:p w14:paraId="22C5BA3B" w14:textId="03DD189A" w:rsidR="00965806" w:rsidRDefault="00965806" w:rsidP="00965806">
      <w:pPr>
        <w:spacing w:line="480" w:lineRule="auto"/>
        <w:rPr>
          <w:rStyle w:val="Hyperlink"/>
          <w:shd w:val="clear" w:color="auto" w:fill="FFFFFF"/>
        </w:rPr>
        <w:sectPr w:rsidR="00965806" w:rsidSect="0041465A">
          <w:headerReference w:type="even" r:id="rId110"/>
          <w:headerReference w:type="default" r:id="rId111"/>
          <w:pgSz w:w="11900" w:h="16840"/>
          <w:pgMar w:top="1440" w:right="1440" w:bottom="1440" w:left="1440" w:header="720" w:footer="720" w:gutter="0"/>
          <w:cols w:space="720"/>
          <w:titlePg/>
          <w:docGrid w:linePitch="360"/>
        </w:sectPr>
      </w:pPr>
    </w:p>
    <w:p w14:paraId="33B580F6" w14:textId="0CD6AD5F" w:rsidR="00965806" w:rsidRDefault="00965806" w:rsidP="00E51F98">
      <w:pPr>
        <w:pStyle w:val="Heading1"/>
      </w:pPr>
      <w:r>
        <w:lastRenderedPageBreak/>
        <w:t>Table 2</w:t>
      </w:r>
      <w:r w:rsidRPr="006D0E69">
        <w:t xml:space="preserve"> </w:t>
      </w:r>
    </w:p>
    <w:p w14:paraId="4CB14974" w14:textId="2F0D157C" w:rsidR="005A2807" w:rsidRDefault="00965806" w:rsidP="005A2807">
      <w:pPr>
        <w:spacing w:line="480" w:lineRule="auto"/>
        <w:rPr>
          <w:i/>
        </w:rPr>
      </w:pPr>
      <w:r>
        <w:rPr>
          <w:i/>
        </w:rPr>
        <w:t>Measurement Invariance Across Gender in Study 2.</w:t>
      </w:r>
    </w:p>
    <w:tbl>
      <w:tblPr>
        <w:tblStyle w:val="TableGrid"/>
        <w:tblpPr w:leftFromText="180" w:rightFromText="180" w:vertAnchor="text" w:horzAnchor="margin" w:tblpY="-6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1"/>
        <w:gridCol w:w="947"/>
        <w:gridCol w:w="610"/>
        <w:gridCol w:w="947"/>
        <w:gridCol w:w="1101"/>
        <w:gridCol w:w="935"/>
        <w:gridCol w:w="2418"/>
        <w:gridCol w:w="888"/>
        <w:gridCol w:w="1108"/>
        <w:gridCol w:w="1108"/>
        <w:gridCol w:w="1094"/>
        <w:gridCol w:w="589"/>
        <w:gridCol w:w="754"/>
      </w:tblGrid>
      <w:tr w:rsidR="005A2807" w:rsidRPr="00823C9E" w14:paraId="48F84762" w14:textId="77777777" w:rsidTr="00AF2CCB">
        <w:tc>
          <w:tcPr>
            <w:tcW w:w="523" w:type="pct"/>
            <w:tcBorders>
              <w:top w:val="single" w:sz="4" w:space="0" w:color="auto"/>
              <w:bottom w:val="single" w:sz="4" w:space="0" w:color="auto"/>
            </w:tcBorders>
          </w:tcPr>
          <w:p w14:paraId="485BB73D" w14:textId="77777777" w:rsidR="005A2807" w:rsidRPr="00823C9E" w:rsidRDefault="005A2807" w:rsidP="00AF2CCB">
            <w:pPr>
              <w:spacing w:line="480" w:lineRule="auto"/>
            </w:pPr>
            <w:r w:rsidRPr="00823C9E">
              <w:t>Model</w:t>
            </w:r>
          </w:p>
        </w:tc>
        <w:tc>
          <w:tcPr>
            <w:tcW w:w="339" w:type="pct"/>
            <w:tcBorders>
              <w:top w:val="single" w:sz="4" w:space="0" w:color="auto"/>
              <w:bottom w:val="single" w:sz="4" w:space="0" w:color="auto"/>
            </w:tcBorders>
          </w:tcPr>
          <w:p w14:paraId="01917FAC" w14:textId="77777777" w:rsidR="005A2807" w:rsidRPr="00823C9E" w:rsidRDefault="005A2807" w:rsidP="00AF2CCB">
            <w:pPr>
              <w:spacing w:line="480" w:lineRule="auto"/>
            </w:pPr>
            <w:r w:rsidRPr="00823C9E">
              <w:rPr>
                <w:bCs/>
                <w:iCs/>
                <w:color w:val="000000" w:themeColor="text1"/>
                <w:shd w:val="clear" w:color="auto" w:fill="FFFFFF"/>
              </w:rPr>
              <w:t>SBχ</w:t>
            </w:r>
            <w:r w:rsidRPr="00823C9E">
              <w:rPr>
                <w:bCs/>
                <w:color w:val="000000" w:themeColor="text1"/>
                <w:shd w:val="clear" w:color="auto" w:fill="FFFFFF"/>
              </w:rPr>
              <w:t>²</w:t>
            </w:r>
          </w:p>
        </w:tc>
        <w:tc>
          <w:tcPr>
            <w:tcW w:w="218" w:type="pct"/>
            <w:tcBorders>
              <w:top w:val="single" w:sz="4" w:space="0" w:color="auto"/>
              <w:bottom w:val="single" w:sz="4" w:space="0" w:color="auto"/>
            </w:tcBorders>
          </w:tcPr>
          <w:p w14:paraId="45DB9B29" w14:textId="77777777" w:rsidR="005A2807" w:rsidRPr="00823C9E" w:rsidRDefault="005A2807" w:rsidP="00AF2CCB">
            <w:pPr>
              <w:spacing w:line="480" w:lineRule="auto"/>
              <w:rPr>
                <w:i/>
              </w:rPr>
            </w:pPr>
            <w:r w:rsidRPr="00823C9E">
              <w:rPr>
                <w:i/>
              </w:rPr>
              <w:t>df</w:t>
            </w:r>
          </w:p>
        </w:tc>
        <w:tc>
          <w:tcPr>
            <w:tcW w:w="339" w:type="pct"/>
            <w:tcBorders>
              <w:top w:val="single" w:sz="4" w:space="0" w:color="auto"/>
              <w:bottom w:val="single" w:sz="4" w:space="0" w:color="auto"/>
            </w:tcBorders>
          </w:tcPr>
          <w:p w14:paraId="14DC5E26" w14:textId="77777777" w:rsidR="005A2807" w:rsidRPr="00823C9E" w:rsidRDefault="005A2807" w:rsidP="00AF2CCB">
            <w:pPr>
              <w:spacing w:line="480" w:lineRule="auto"/>
            </w:pPr>
            <w:r w:rsidRPr="00823C9E">
              <w:t>Robust CFI</w:t>
            </w:r>
          </w:p>
        </w:tc>
        <w:tc>
          <w:tcPr>
            <w:tcW w:w="394" w:type="pct"/>
            <w:tcBorders>
              <w:top w:val="single" w:sz="4" w:space="0" w:color="auto"/>
              <w:bottom w:val="single" w:sz="4" w:space="0" w:color="auto"/>
            </w:tcBorders>
          </w:tcPr>
          <w:p w14:paraId="6514861C" w14:textId="77777777" w:rsidR="005A2807" w:rsidRPr="00823C9E" w:rsidRDefault="005A2807" w:rsidP="00AF2CCB">
            <w:pPr>
              <w:spacing w:line="480" w:lineRule="auto"/>
            </w:pPr>
            <w:r w:rsidRPr="00823C9E">
              <w:t>Robust RMSEA</w:t>
            </w:r>
          </w:p>
        </w:tc>
        <w:tc>
          <w:tcPr>
            <w:tcW w:w="335" w:type="pct"/>
            <w:tcBorders>
              <w:top w:val="single" w:sz="4" w:space="0" w:color="auto"/>
              <w:bottom w:val="single" w:sz="4" w:space="0" w:color="auto"/>
            </w:tcBorders>
          </w:tcPr>
          <w:p w14:paraId="5F69C3C0" w14:textId="77777777" w:rsidR="005A2807" w:rsidRPr="00823C9E" w:rsidRDefault="005A2807" w:rsidP="00AF2CCB">
            <w:pPr>
              <w:spacing w:line="480" w:lineRule="auto"/>
            </w:pPr>
            <w:r w:rsidRPr="00823C9E">
              <w:t>SRMR</w:t>
            </w:r>
          </w:p>
        </w:tc>
        <w:tc>
          <w:tcPr>
            <w:tcW w:w="866" w:type="pct"/>
            <w:tcBorders>
              <w:top w:val="single" w:sz="4" w:space="0" w:color="auto"/>
              <w:bottom w:val="single" w:sz="4" w:space="0" w:color="auto"/>
            </w:tcBorders>
          </w:tcPr>
          <w:p w14:paraId="778785F2" w14:textId="77777777" w:rsidR="005A2807" w:rsidRPr="00823C9E" w:rsidRDefault="005A2807" w:rsidP="00AF2CCB">
            <w:pPr>
              <w:spacing w:line="480" w:lineRule="auto"/>
            </w:pPr>
            <w:r w:rsidRPr="00823C9E">
              <w:t>Model Comparison</w:t>
            </w:r>
          </w:p>
        </w:tc>
        <w:tc>
          <w:tcPr>
            <w:tcW w:w="318" w:type="pct"/>
            <w:tcBorders>
              <w:top w:val="single" w:sz="4" w:space="0" w:color="auto"/>
              <w:bottom w:val="single" w:sz="4" w:space="0" w:color="auto"/>
            </w:tcBorders>
          </w:tcPr>
          <w:p w14:paraId="252A9604" w14:textId="77777777" w:rsidR="005A2807" w:rsidRPr="00823C9E" w:rsidRDefault="005A2807" w:rsidP="00AF2CCB">
            <w:pPr>
              <w:spacing w:line="480" w:lineRule="auto"/>
            </w:pPr>
            <w:r w:rsidRPr="00823C9E">
              <w:rPr>
                <w:rFonts w:eastAsia="Arial Unicode MS"/>
                <w:color w:val="000000" w:themeColor="text1"/>
                <w:shd w:val="clear" w:color="auto" w:fill="FFFFFF"/>
              </w:rPr>
              <w:t>ΔSB</w:t>
            </w:r>
            <w:r w:rsidRPr="0033173B">
              <w:rPr>
                <w:bCs/>
                <w:iCs/>
                <w:color w:val="000000" w:themeColor="text1"/>
                <w:shd w:val="clear" w:color="auto" w:fill="FFFFFF"/>
              </w:rPr>
              <w:t>χ</w:t>
            </w:r>
            <w:r w:rsidRPr="00823C9E">
              <w:rPr>
                <w:bCs/>
                <w:color w:val="000000" w:themeColor="text1"/>
                <w:shd w:val="clear" w:color="auto" w:fill="FFFFFF"/>
              </w:rPr>
              <w:t>²</w:t>
            </w:r>
          </w:p>
        </w:tc>
        <w:tc>
          <w:tcPr>
            <w:tcW w:w="397" w:type="pct"/>
            <w:tcBorders>
              <w:top w:val="single" w:sz="4" w:space="0" w:color="auto"/>
              <w:bottom w:val="single" w:sz="4" w:space="0" w:color="auto"/>
            </w:tcBorders>
          </w:tcPr>
          <w:p w14:paraId="6DC9F017" w14:textId="77777777" w:rsidR="005A2807" w:rsidRPr="00823C9E" w:rsidRDefault="005A2807" w:rsidP="00AF2CCB">
            <w:pPr>
              <w:spacing w:line="480" w:lineRule="auto"/>
            </w:pPr>
            <w:proofErr w:type="spellStart"/>
            <w:r w:rsidRPr="00823C9E">
              <w:rPr>
                <w:rFonts w:eastAsia="Arial Unicode MS"/>
                <w:color w:val="000000" w:themeColor="text1"/>
                <w:shd w:val="clear" w:color="auto" w:fill="FFFFFF"/>
              </w:rPr>
              <w:t>ΔRobust</w:t>
            </w:r>
            <w:proofErr w:type="spellEnd"/>
            <w:r w:rsidRPr="00823C9E">
              <w:rPr>
                <w:rFonts w:eastAsia="Arial Unicode MS"/>
                <w:color w:val="000000" w:themeColor="text1"/>
                <w:shd w:val="clear" w:color="auto" w:fill="FFFFFF"/>
              </w:rPr>
              <w:t xml:space="preserve"> CFI</w:t>
            </w:r>
          </w:p>
        </w:tc>
        <w:tc>
          <w:tcPr>
            <w:tcW w:w="397" w:type="pct"/>
            <w:tcBorders>
              <w:top w:val="single" w:sz="4" w:space="0" w:color="auto"/>
              <w:bottom w:val="single" w:sz="4" w:space="0" w:color="auto"/>
            </w:tcBorders>
          </w:tcPr>
          <w:p w14:paraId="770C9DFC" w14:textId="77777777" w:rsidR="005A2807" w:rsidRPr="00823C9E" w:rsidRDefault="005A2807" w:rsidP="00AF2CCB">
            <w:pPr>
              <w:spacing w:line="480" w:lineRule="auto"/>
            </w:pPr>
            <w:proofErr w:type="spellStart"/>
            <w:r w:rsidRPr="00823C9E">
              <w:rPr>
                <w:rFonts w:eastAsia="Arial Unicode MS"/>
                <w:color w:val="000000" w:themeColor="text1"/>
                <w:shd w:val="clear" w:color="auto" w:fill="FFFFFF"/>
              </w:rPr>
              <w:t>ΔRobust</w:t>
            </w:r>
            <w:proofErr w:type="spellEnd"/>
            <w:r w:rsidRPr="00823C9E">
              <w:rPr>
                <w:rFonts w:eastAsia="Arial Unicode MS"/>
                <w:color w:val="000000" w:themeColor="text1"/>
                <w:shd w:val="clear" w:color="auto" w:fill="FFFFFF"/>
              </w:rPr>
              <w:t xml:space="preserve"> RMSEA</w:t>
            </w:r>
          </w:p>
        </w:tc>
        <w:tc>
          <w:tcPr>
            <w:tcW w:w="392" w:type="pct"/>
            <w:tcBorders>
              <w:top w:val="single" w:sz="4" w:space="0" w:color="auto"/>
              <w:bottom w:val="single" w:sz="4" w:space="0" w:color="auto"/>
            </w:tcBorders>
          </w:tcPr>
          <w:p w14:paraId="3A15C1A9" w14:textId="77777777" w:rsidR="005A2807" w:rsidRPr="00823C9E" w:rsidRDefault="005A2807" w:rsidP="00AF2CCB">
            <w:pPr>
              <w:spacing w:line="480" w:lineRule="auto"/>
              <w:rPr>
                <w:rFonts w:eastAsia="Arial Unicode MS"/>
                <w:color w:val="000000" w:themeColor="text1"/>
                <w:shd w:val="clear" w:color="auto" w:fill="FFFFFF"/>
              </w:rPr>
            </w:pPr>
            <w:r w:rsidRPr="00823C9E">
              <w:rPr>
                <w:rFonts w:eastAsia="Arial Unicode MS"/>
                <w:color w:val="000000" w:themeColor="text1"/>
                <w:shd w:val="clear" w:color="auto" w:fill="FFFFFF"/>
              </w:rPr>
              <w:t>ΔSRMR</w:t>
            </w:r>
          </w:p>
        </w:tc>
        <w:tc>
          <w:tcPr>
            <w:tcW w:w="211" w:type="pct"/>
            <w:tcBorders>
              <w:top w:val="single" w:sz="4" w:space="0" w:color="auto"/>
              <w:bottom w:val="single" w:sz="4" w:space="0" w:color="auto"/>
            </w:tcBorders>
          </w:tcPr>
          <w:p w14:paraId="6FB346A2" w14:textId="77777777" w:rsidR="005A2807" w:rsidRPr="00823C9E" w:rsidRDefault="005A2807" w:rsidP="00AF2CCB">
            <w:pPr>
              <w:spacing w:line="480" w:lineRule="auto"/>
              <w:rPr>
                <w:i/>
              </w:rPr>
            </w:pPr>
            <w:proofErr w:type="spellStart"/>
            <w:r w:rsidRPr="00823C9E">
              <w:rPr>
                <w:rFonts w:eastAsia="Arial Unicode MS"/>
                <w:color w:val="000000" w:themeColor="text1"/>
                <w:shd w:val="clear" w:color="auto" w:fill="FFFFFF"/>
              </w:rPr>
              <w:t>Δ</w:t>
            </w:r>
            <w:r w:rsidRPr="00823C9E">
              <w:rPr>
                <w:rFonts w:eastAsia="Arial Unicode MS"/>
                <w:i/>
                <w:color w:val="000000" w:themeColor="text1"/>
                <w:shd w:val="clear" w:color="auto" w:fill="FFFFFF"/>
              </w:rPr>
              <w:t>df</w:t>
            </w:r>
            <w:proofErr w:type="spellEnd"/>
          </w:p>
        </w:tc>
        <w:tc>
          <w:tcPr>
            <w:tcW w:w="270" w:type="pct"/>
            <w:tcBorders>
              <w:top w:val="single" w:sz="4" w:space="0" w:color="auto"/>
              <w:bottom w:val="single" w:sz="4" w:space="0" w:color="auto"/>
            </w:tcBorders>
          </w:tcPr>
          <w:p w14:paraId="4BA9B7AD" w14:textId="77777777" w:rsidR="005A2807" w:rsidRPr="00823C9E" w:rsidRDefault="005A2807" w:rsidP="00AF2CCB">
            <w:pPr>
              <w:spacing w:line="480" w:lineRule="auto"/>
            </w:pPr>
            <w:r w:rsidRPr="00823C9E">
              <w:rPr>
                <w:i/>
              </w:rPr>
              <w:t>p</w:t>
            </w:r>
          </w:p>
        </w:tc>
      </w:tr>
      <w:tr w:rsidR="005A2807" w:rsidRPr="00823C9E" w14:paraId="4E69DA8F" w14:textId="77777777" w:rsidTr="00AF2CCB">
        <w:tc>
          <w:tcPr>
            <w:tcW w:w="523" w:type="pct"/>
            <w:tcBorders>
              <w:top w:val="single" w:sz="4" w:space="0" w:color="auto"/>
            </w:tcBorders>
          </w:tcPr>
          <w:p w14:paraId="77D744C7" w14:textId="77777777" w:rsidR="005A2807" w:rsidRPr="00823C9E" w:rsidRDefault="005A2807" w:rsidP="00AF2CCB">
            <w:pPr>
              <w:spacing w:line="480" w:lineRule="auto"/>
            </w:pPr>
            <w:r w:rsidRPr="00823C9E">
              <w:t>Configural</w:t>
            </w:r>
          </w:p>
        </w:tc>
        <w:tc>
          <w:tcPr>
            <w:tcW w:w="339" w:type="pct"/>
            <w:tcBorders>
              <w:top w:val="single" w:sz="4" w:space="0" w:color="auto"/>
            </w:tcBorders>
          </w:tcPr>
          <w:p w14:paraId="18767FC1" w14:textId="77777777" w:rsidR="005A2807" w:rsidRPr="00823C9E" w:rsidRDefault="005A2807" w:rsidP="00AF2CCB">
            <w:pPr>
              <w:spacing w:line="480" w:lineRule="auto"/>
            </w:pPr>
            <w:r>
              <w:t>289.37</w:t>
            </w:r>
          </w:p>
        </w:tc>
        <w:tc>
          <w:tcPr>
            <w:tcW w:w="218" w:type="pct"/>
            <w:tcBorders>
              <w:top w:val="single" w:sz="4" w:space="0" w:color="auto"/>
            </w:tcBorders>
          </w:tcPr>
          <w:p w14:paraId="150FD387" w14:textId="77777777" w:rsidR="005A2807" w:rsidRPr="00823C9E" w:rsidRDefault="005A2807" w:rsidP="00AF2CCB">
            <w:pPr>
              <w:spacing w:line="480" w:lineRule="auto"/>
            </w:pPr>
            <w:r>
              <w:t>130</w:t>
            </w:r>
          </w:p>
        </w:tc>
        <w:tc>
          <w:tcPr>
            <w:tcW w:w="339" w:type="pct"/>
            <w:tcBorders>
              <w:top w:val="single" w:sz="4" w:space="0" w:color="auto"/>
            </w:tcBorders>
          </w:tcPr>
          <w:p w14:paraId="1B328F4D" w14:textId="77777777" w:rsidR="005A2807" w:rsidRPr="00823C9E" w:rsidRDefault="005A2807" w:rsidP="00AF2CCB">
            <w:pPr>
              <w:spacing w:line="480" w:lineRule="auto"/>
            </w:pPr>
            <w:r>
              <w:t>.939</w:t>
            </w:r>
          </w:p>
        </w:tc>
        <w:tc>
          <w:tcPr>
            <w:tcW w:w="394" w:type="pct"/>
            <w:tcBorders>
              <w:top w:val="single" w:sz="4" w:space="0" w:color="auto"/>
            </w:tcBorders>
          </w:tcPr>
          <w:p w14:paraId="7DB04BB8" w14:textId="77777777" w:rsidR="005A2807" w:rsidRPr="00823C9E" w:rsidRDefault="005A2807" w:rsidP="00AF2CCB">
            <w:pPr>
              <w:spacing w:line="480" w:lineRule="auto"/>
            </w:pPr>
            <w:r>
              <w:t>.076</w:t>
            </w:r>
          </w:p>
        </w:tc>
        <w:tc>
          <w:tcPr>
            <w:tcW w:w="335" w:type="pct"/>
            <w:tcBorders>
              <w:top w:val="single" w:sz="4" w:space="0" w:color="auto"/>
            </w:tcBorders>
          </w:tcPr>
          <w:p w14:paraId="6F55CE5F" w14:textId="77777777" w:rsidR="005A2807" w:rsidRPr="00823C9E" w:rsidRDefault="005A2807" w:rsidP="00AF2CCB">
            <w:pPr>
              <w:spacing w:line="480" w:lineRule="auto"/>
            </w:pPr>
            <w:r>
              <w:t>.046</w:t>
            </w:r>
          </w:p>
        </w:tc>
        <w:tc>
          <w:tcPr>
            <w:tcW w:w="866" w:type="pct"/>
            <w:tcBorders>
              <w:top w:val="single" w:sz="4" w:space="0" w:color="auto"/>
            </w:tcBorders>
          </w:tcPr>
          <w:p w14:paraId="49DB0E85" w14:textId="77777777" w:rsidR="005A2807" w:rsidRPr="00823C9E" w:rsidRDefault="005A2807" w:rsidP="00AF2CCB">
            <w:pPr>
              <w:spacing w:line="480" w:lineRule="auto"/>
            </w:pPr>
          </w:p>
        </w:tc>
        <w:tc>
          <w:tcPr>
            <w:tcW w:w="318" w:type="pct"/>
            <w:tcBorders>
              <w:top w:val="single" w:sz="4" w:space="0" w:color="auto"/>
            </w:tcBorders>
          </w:tcPr>
          <w:p w14:paraId="73C8CF77" w14:textId="77777777" w:rsidR="005A2807" w:rsidRPr="00823C9E" w:rsidRDefault="005A2807" w:rsidP="00AF2CCB">
            <w:pPr>
              <w:spacing w:line="480" w:lineRule="auto"/>
            </w:pPr>
          </w:p>
        </w:tc>
        <w:tc>
          <w:tcPr>
            <w:tcW w:w="397" w:type="pct"/>
            <w:tcBorders>
              <w:top w:val="single" w:sz="4" w:space="0" w:color="auto"/>
            </w:tcBorders>
          </w:tcPr>
          <w:p w14:paraId="79CC0F8C" w14:textId="77777777" w:rsidR="005A2807" w:rsidRPr="00823C9E" w:rsidRDefault="005A2807" w:rsidP="00AF2CCB">
            <w:pPr>
              <w:spacing w:line="480" w:lineRule="auto"/>
            </w:pPr>
          </w:p>
        </w:tc>
        <w:tc>
          <w:tcPr>
            <w:tcW w:w="397" w:type="pct"/>
            <w:tcBorders>
              <w:top w:val="single" w:sz="4" w:space="0" w:color="auto"/>
            </w:tcBorders>
          </w:tcPr>
          <w:p w14:paraId="247D6FDD" w14:textId="77777777" w:rsidR="005A2807" w:rsidRPr="00823C9E" w:rsidRDefault="005A2807" w:rsidP="00AF2CCB">
            <w:pPr>
              <w:spacing w:line="480" w:lineRule="auto"/>
            </w:pPr>
          </w:p>
        </w:tc>
        <w:tc>
          <w:tcPr>
            <w:tcW w:w="392" w:type="pct"/>
            <w:tcBorders>
              <w:top w:val="single" w:sz="4" w:space="0" w:color="auto"/>
            </w:tcBorders>
          </w:tcPr>
          <w:p w14:paraId="7B392A74" w14:textId="77777777" w:rsidR="005A2807" w:rsidRPr="00823C9E" w:rsidRDefault="005A2807" w:rsidP="00AF2CCB">
            <w:pPr>
              <w:spacing w:line="480" w:lineRule="auto"/>
            </w:pPr>
          </w:p>
        </w:tc>
        <w:tc>
          <w:tcPr>
            <w:tcW w:w="211" w:type="pct"/>
            <w:tcBorders>
              <w:top w:val="single" w:sz="4" w:space="0" w:color="auto"/>
            </w:tcBorders>
          </w:tcPr>
          <w:p w14:paraId="5B1E94AE" w14:textId="77777777" w:rsidR="005A2807" w:rsidRPr="00823C9E" w:rsidRDefault="005A2807" w:rsidP="00AF2CCB">
            <w:pPr>
              <w:spacing w:line="480" w:lineRule="auto"/>
            </w:pPr>
          </w:p>
        </w:tc>
        <w:tc>
          <w:tcPr>
            <w:tcW w:w="270" w:type="pct"/>
            <w:tcBorders>
              <w:top w:val="single" w:sz="4" w:space="0" w:color="auto"/>
            </w:tcBorders>
          </w:tcPr>
          <w:p w14:paraId="3F3AD0D2" w14:textId="77777777" w:rsidR="005A2807" w:rsidRPr="00823C9E" w:rsidRDefault="005A2807" w:rsidP="00AF2CCB">
            <w:pPr>
              <w:spacing w:line="480" w:lineRule="auto"/>
            </w:pPr>
          </w:p>
        </w:tc>
      </w:tr>
      <w:tr w:rsidR="005A2807" w:rsidRPr="00823C9E" w14:paraId="7DF6BA54" w14:textId="77777777" w:rsidTr="00AF2CCB">
        <w:tc>
          <w:tcPr>
            <w:tcW w:w="523" w:type="pct"/>
          </w:tcPr>
          <w:p w14:paraId="4DF28AB9" w14:textId="77777777" w:rsidR="005A2807" w:rsidRPr="00823C9E" w:rsidRDefault="005A2807" w:rsidP="00AF2CCB">
            <w:pPr>
              <w:spacing w:line="480" w:lineRule="auto"/>
            </w:pPr>
            <w:r w:rsidRPr="00823C9E">
              <w:t>Metric</w:t>
            </w:r>
          </w:p>
        </w:tc>
        <w:tc>
          <w:tcPr>
            <w:tcW w:w="339" w:type="pct"/>
          </w:tcPr>
          <w:p w14:paraId="6CC0AED3" w14:textId="77777777" w:rsidR="005A2807" w:rsidRPr="00823C9E" w:rsidRDefault="005A2807" w:rsidP="00AF2CCB">
            <w:pPr>
              <w:spacing w:line="480" w:lineRule="auto"/>
            </w:pPr>
            <w:r>
              <w:t>307.72</w:t>
            </w:r>
          </w:p>
        </w:tc>
        <w:tc>
          <w:tcPr>
            <w:tcW w:w="218" w:type="pct"/>
          </w:tcPr>
          <w:p w14:paraId="36FFC9C4" w14:textId="77777777" w:rsidR="005A2807" w:rsidRPr="00823C9E" w:rsidRDefault="005A2807" w:rsidP="00AF2CCB">
            <w:pPr>
              <w:spacing w:line="480" w:lineRule="auto"/>
            </w:pPr>
            <w:r>
              <w:t>142</w:t>
            </w:r>
          </w:p>
        </w:tc>
        <w:tc>
          <w:tcPr>
            <w:tcW w:w="339" w:type="pct"/>
          </w:tcPr>
          <w:p w14:paraId="0DEC3A73" w14:textId="77777777" w:rsidR="005A2807" w:rsidRPr="00823C9E" w:rsidRDefault="005A2807" w:rsidP="00AF2CCB">
            <w:pPr>
              <w:spacing w:line="480" w:lineRule="auto"/>
            </w:pPr>
            <w:r>
              <w:t>.937</w:t>
            </w:r>
          </w:p>
        </w:tc>
        <w:tc>
          <w:tcPr>
            <w:tcW w:w="394" w:type="pct"/>
          </w:tcPr>
          <w:p w14:paraId="3A8B03E0" w14:textId="77777777" w:rsidR="005A2807" w:rsidRPr="00823C9E" w:rsidRDefault="005A2807" w:rsidP="00AF2CCB">
            <w:pPr>
              <w:spacing w:line="480" w:lineRule="auto"/>
            </w:pPr>
            <w:r>
              <w:t>.074</w:t>
            </w:r>
          </w:p>
        </w:tc>
        <w:tc>
          <w:tcPr>
            <w:tcW w:w="335" w:type="pct"/>
          </w:tcPr>
          <w:p w14:paraId="022087C3" w14:textId="77777777" w:rsidR="005A2807" w:rsidRPr="00823C9E" w:rsidRDefault="005A2807" w:rsidP="00AF2CCB">
            <w:pPr>
              <w:spacing w:line="480" w:lineRule="auto"/>
            </w:pPr>
            <w:r>
              <w:t>.059</w:t>
            </w:r>
          </w:p>
        </w:tc>
        <w:tc>
          <w:tcPr>
            <w:tcW w:w="866" w:type="pct"/>
          </w:tcPr>
          <w:p w14:paraId="35050015" w14:textId="77777777" w:rsidR="005A2807" w:rsidRPr="00823C9E" w:rsidRDefault="005A2807" w:rsidP="00AF2CCB">
            <w:pPr>
              <w:spacing w:line="480" w:lineRule="auto"/>
            </w:pPr>
            <w:r w:rsidRPr="00823C9E">
              <w:t>Configural vs metric</w:t>
            </w:r>
          </w:p>
        </w:tc>
        <w:tc>
          <w:tcPr>
            <w:tcW w:w="318" w:type="pct"/>
          </w:tcPr>
          <w:p w14:paraId="1BE100F9" w14:textId="77777777" w:rsidR="005A2807" w:rsidRPr="00823C9E" w:rsidRDefault="005A2807" w:rsidP="00AF2CCB">
            <w:pPr>
              <w:spacing w:line="480" w:lineRule="auto"/>
            </w:pPr>
            <w:r>
              <w:t>18.35</w:t>
            </w:r>
          </w:p>
        </w:tc>
        <w:tc>
          <w:tcPr>
            <w:tcW w:w="397" w:type="pct"/>
          </w:tcPr>
          <w:p w14:paraId="21EF04AF" w14:textId="77777777" w:rsidR="005A2807" w:rsidRPr="00823C9E" w:rsidRDefault="005A2807" w:rsidP="00AF2CCB">
            <w:pPr>
              <w:spacing w:line="480" w:lineRule="auto"/>
            </w:pPr>
            <w:r>
              <w:t>.002</w:t>
            </w:r>
          </w:p>
        </w:tc>
        <w:tc>
          <w:tcPr>
            <w:tcW w:w="397" w:type="pct"/>
          </w:tcPr>
          <w:p w14:paraId="69937833" w14:textId="77777777" w:rsidR="005A2807" w:rsidRPr="00823C9E" w:rsidRDefault="005A2807" w:rsidP="00AF2CCB">
            <w:pPr>
              <w:spacing w:line="480" w:lineRule="auto"/>
            </w:pPr>
            <w:r>
              <w:t>.002</w:t>
            </w:r>
          </w:p>
        </w:tc>
        <w:tc>
          <w:tcPr>
            <w:tcW w:w="392" w:type="pct"/>
          </w:tcPr>
          <w:p w14:paraId="5977396E" w14:textId="77777777" w:rsidR="005A2807" w:rsidRPr="00823C9E" w:rsidRDefault="005A2807" w:rsidP="00AF2CCB">
            <w:pPr>
              <w:spacing w:line="480" w:lineRule="auto"/>
            </w:pPr>
            <w:r>
              <w:t>.013</w:t>
            </w:r>
          </w:p>
        </w:tc>
        <w:tc>
          <w:tcPr>
            <w:tcW w:w="211" w:type="pct"/>
          </w:tcPr>
          <w:p w14:paraId="4DE3294C" w14:textId="77777777" w:rsidR="005A2807" w:rsidRPr="00823C9E" w:rsidRDefault="005A2807" w:rsidP="00AF2CCB">
            <w:pPr>
              <w:spacing w:line="480" w:lineRule="auto"/>
            </w:pPr>
            <w:r>
              <w:t>12</w:t>
            </w:r>
          </w:p>
        </w:tc>
        <w:tc>
          <w:tcPr>
            <w:tcW w:w="270" w:type="pct"/>
          </w:tcPr>
          <w:p w14:paraId="1EB41783" w14:textId="77777777" w:rsidR="005A2807" w:rsidRPr="00823C9E" w:rsidRDefault="005A2807" w:rsidP="00AF2CCB">
            <w:pPr>
              <w:spacing w:line="480" w:lineRule="auto"/>
            </w:pPr>
            <w:r>
              <w:t>.221</w:t>
            </w:r>
          </w:p>
        </w:tc>
      </w:tr>
      <w:tr w:rsidR="005A2807" w:rsidRPr="00823C9E" w14:paraId="4DFAAFB6" w14:textId="77777777" w:rsidTr="00AF2CCB">
        <w:tc>
          <w:tcPr>
            <w:tcW w:w="523" w:type="pct"/>
            <w:tcBorders>
              <w:bottom w:val="single" w:sz="4" w:space="0" w:color="000000"/>
            </w:tcBorders>
          </w:tcPr>
          <w:p w14:paraId="7D571C20" w14:textId="77777777" w:rsidR="005A2807" w:rsidRPr="00823C9E" w:rsidRDefault="005A2807" w:rsidP="00AF2CCB">
            <w:pPr>
              <w:spacing w:line="480" w:lineRule="auto"/>
            </w:pPr>
            <w:r w:rsidRPr="00823C9E">
              <w:t>Scalar</w:t>
            </w:r>
          </w:p>
        </w:tc>
        <w:tc>
          <w:tcPr>
            <w:tcW w:w="339" w:type="pct"/>
            <w:tcBorders>
              <w:bottom w:val="single" w:sz="4" w:space="0" w:color="000000"/>
            </w:tcBorders>
          </w:tcPr>
          <w:p w14:paraId="11DF0252" w14:textId="77777777" w:rsidR="005A2807" w:rsidRPr="00823C9E" w:rsidRDefault="005A2807" w:rsidP="00AF2CCB">
            <w:pPr>
              <w:spacing w:line="480" w:lineRule="auto"/>
            </w:pPr>
            <w:r>
              <w:t>329.86</w:t>
            </w:r>
          </w:p>
        </w:tc>
        <w:tc>
          <w:tcPr>
            <w:tcW w:w="218" w:type="pct"/>
            <w:tcBorders>
              <w:bottom w:val="single" w:sz="4" w:space="0" w:color="000000"/>
            </w:tcBorders>
          </w:tcPr>
          <w:p w14:paraId="3368BFA8" w14:textId="77777777" w:rsidR="005A2807" w:rsidRPr="00823C9E" w:rsidRDefault="005A2807" w:rsidP="00AF2CCB">
            <w:pPr>
              <w:spacing w:line="480" w:lineRule="auto"/>
            </w:pPr>
            <w:r>
              <w:t>154</w:t>
            </w:r>
          </w:p>
        </w:tc>
        <w:tc>
          <w:tcPr>
            <w:tcW w:w="339" w:type="pct"/>
            <w:tcBorders>
              <w:bottom w:val="single" w:sz="4" w:space="0" w:color="000000"/>
            </w:tcBorders>
          </w:tcPr>
          <w:p w14:paraId="548D6EE4" w14:textId="77777777" w:rsidR="005A2807" w:rsidRPr="00823C9E" w:rsidRDefault="005A2807" w:rsidP="00AF2CCB">
            <w:pPr>
              <w:spacing w:line="480" w:lineRule="auto"/>
            </w:pPr>
            <w:r>
              <w:t>.933</w:t>
            </w:r>
          </w:p>
        </w:tc>
        <w:tc>
          <w:tcPr>
            <w:tcW w:w="394" w:type="pct"/>
            <w:tcBorders>
              <w:bottom w:val="single" w:sz="4" w:space="0" w:color="000000"/>
            </w:tcBorders>
          </w:tcPr>
          <w:p w14:paraId="50E3F905" w14:textId="77777777" w:rsidR="005A2807" w:rsidRPr="00823C9E" w:rsidRDefault="005A2807" w:rsidP="00AF2CCB">
            <w:pPr>
              <w:spacing w:line="480" w:lineRule="auto"/>
            </w:pPr>
            <w:r>
              <w:t>.073</w:t>
            </w:r>
          </w:p>
        </w:tc>
        <w:tc>
          <w:tcPr>
            <w:tcW w:w="335" w:type="pct"/>
            <w:tcBorders>
              <w:bottom w:val="single" w:sz="4" w:space="0" w:color="000000"/>
            </w:tcBorders>
          </w:tcPr>
          <w:p w14:paraId="54D506A3" w14:textId="77777777" w:rsidR="005A2807" w:rsidRPr="00823C9E" w:rsidRDefault="005A2807" w:rsidP="00AF2CCB">
            <w:pPr>
              <w:spacing w:line="480" w:lineRule="auto"/>
            </w:pPr>
            <w:r>
              <w:t>.061</w:t>
            </w:r>
          </w:p>
        </w:tc>
        <w:tc>
          <w:tcPr>
            <w:tcW w:w="866" w:type="pct"/>
            <w:tcBorders>
              <w:bottom w:val="single" w:sz="4" w:space="0" w:color="000000"/>
            </w:tcBorders>
          </w:tcPr>
          <w:p w14:paraId="0B6C828B" w14:textId="77777777" w:rsidR="005A2807" w:rsidRPr="00823C9E" w:rsidRDefault="005A2807" w:rsidP="00AF2CCB">
            <w:pPr>
              <w:spacing w:line="480" w:lineRule="auto"/>
            </w:pPr>
            <w:r w:rsidRPr="00823C9E">
              <w:t>Metric vs scalar</w:t>
            </w:r>
          </w:p>
        </w:tc>
        <w:tc>
          <w:tcPr>
            <w:tcW w:w="318" w:type="pct"/>
            <w:tcBorders>
              <w:bottom w:val="single" w:sz="4" w:space="0" w:color="000000"/>
            </w:tcBorders>
          </w:tcPr>
          <w:p w14:paraId="5CD8D47A" w14:textId="77777777" w:rsidR="005A2807" w:rsidRPr="00823C9E" w:rsidRDefault="005A2807" w:rsidP="00AF2CCB">
            <w:pPr>
              <w:spacing w:line="480" w:lineRule="auto"/>
            </w:pPr>
            <w:r>
              <w:t>22.14</w:t>
            </w:r>
          </w:p>
        </w:tc>
        <w:tc>
          <w:tcPr>
            <w:tcW w:w="397" w:type="pct"/>
            <w:tcBorders>
              <w:bottom w:val="single" w:sz="4" w:space="0" w:color="000000"/>
            </w:tcBorders>
          </w:tcPr>
          <w:p w14:paraId="055C3F30" w14:textId="77777777" w:rsidR="005A2807" w:rsidRPr="00823C9E" w:rsidRDefault="005A2807" w:rsidP="00AF2CCB">
            <w:pPr>
              <w:spacing w:line="480" w:lineRule="auto"/>
            </w:pPr>
            <w:r>
              <w:t>.004</w:t>
            </w:r>
          </w:p>
        </w:tc>
        <w:tc>
          <w:tcPr>
            <w:tcW w:w="397" w:type="pct"/>
            <w:tcBorders>
              <w:bottom w:val="single" w:sz="4" w:space="0" w:color="000000"/>
            </w:tcBorders>
          </w:tcPr>
          <w:p w14:paraId="3EF0D95F" w14:textId="77777777" w:rsidR="005A2807" w:rsidRPr="00823C9E" w:rsidRDefault="005A2807" w:rsidP="00AF2CCB">
            <w:pPr>
              <w:spacing w:line="480" w:lineRule="auto"/>
            </w:pPr>
            <w:r>
              <w:t>.001</w:t>
            </w:r>
          </w:p>
        </w:tc>
        <w:tc>
          <w:tcPr>
            <w:tcW w:w="392" w:type="pct"/>
            <w:tcBorders>
              <w:bottom w:val="single" w:sz="4" w:space="0" w:color="000000"/>
            </w:tcBorders>
          </w:tcPr>
          <w:p w14:paraId="38CFEF8C" w14:textId="77777777" w:rsidR="005A2807" w:rsidRPr="00823C9E" w:rsidRDefault="005A2807" w:rsidP="00AF2CCB">
            <w:pPr>
              <w:spacing w:line="480" w:lineRule="auto"/>
            </w:pPr>
            <w:r>
              <w:t>.002</w:t>
            </w:r>
          </w:p>
        </w:tc>
        <w:tc>
          <w:tcPr>
            <w:tcW w:w="211" w:type="pct"/>
            <w:tcBorders>
              <w:bottom w:val="single" w:sz="4" w:space="0" w:color="000000"/>
            </w:tcBorders>
          </w:tcPr>
          <w:p w14:paraId="1C25A621" w14:textId="77777777" w:rsidR="005A2807" w:rsidRPr="00823C9E" w:rsidRDefault="005A2807" w:rsidP="00AF2CCB">
            <w:pPr>
              <w:spacing w:line="480" w:lineRule="auto"/>
            </w:pPr>
            <w:r>
              <w:t>12</w:t>
            </w:r>
          </w:p>
        </w:tc>
        <w:tc>
          <w:tcPr>
            <w:tcW w:w="270" w:type="pct"/>
            <w:tcBorders>
              <w:bottom w:val="single" w:sz="4" w:space="0" w:color="000000"/>
            </w:tcBorders>
          </w:tcPr>
          <w:p w14:paraId="6B62F26A" w14:textId="77777777" w:rsidR="005A2807" w:rsidRPr="00823C9E" w:rsidRDefault="005A2807" w:rsidP="00AF2CCB">
            <w:pPr>
              <w:spacing w:line="480" w:lineRule="auto"/>
            </w:pPr>
            <w:r>
              <w:t>.070</w:t>
            </w:r>
          </w:p>
        </w:tc>
      </w:tr>
    </w:tbl>
    <w:p w14:paraId="2533C5D7" w14:textId="77777777" w:rsidR="005A2807" w:rsidRDefault="005A2807" w:rsidP="005A2807">
      <w:pPr>
        <w:rPr>
          <w:rStyle w:val="apple-converted-space"/>
          <w:color w:val="000000" w:themeColor="text1"/>
          <w:shd w:val="clear" w:color="auto" w:fill="FFFFFF"/>
        </w:rPr>
      </w:pPr>
    </w:p>
    <w:p w14:paraId="03132476" w14:textId="324B5E4A" w:rsidR="00965806" w:rsidRPr="00B722A2" w:rsidRDefault="00965806" w:rsidP="00965806">
      <w:pPr>
        <w:spacing w:line="480" w:lineRule="auto"/>
        <w:sectPr w:rsidR="00965806" w:rsidRPr="00B722A2" w:rsidSect="00965806">
          <w:pgSz w:w="16840" w:h="11900" w:orient="landscape"/>
          <w:pgMar w:top="1440" w:right="1440" w:bottom="1440" w:left="1440" w:header="720" w:footer="720" w:gutter="0"/>
          <w:cols w:space="720"/>
          <w:docGrid w:linePitch="360"/>
        </w:sectPr>
      </w:pPr>
      <w:r w:rsidRPr="00823C9E">
        <w:rPr>
          <w:rFonts w:ascii="Times" w:hAnsi="Times"/>
          <w:i/>
          <w:color w:val="000000"/>
        </w:rPr>
        <w:t>Note.</w:t>
      </w:r>
      <w:r w:rsidRPr="00823C9E">
        <w:rPr>
          <w:rFonts w:ascii="Times" w:hAnsi="Times"/>
          <w:color w:val="000000"/>
        </w:rPr>
        <w:t xml:space="preserve"> SB = </w:t>
      </w:r>
      <w:proofErr w:type="spellStart"/>
      <w:r w:rsidRPr="00823C9E">
        <w:rPr>
          <w:rFonts w:ascii="Times" w:hAnsi="Times"/>
          <w:color w:val="000000"/>
        </w:rPr>
        <w:t>Satorra-Bentler</w:t>
      </w:r>
      <w:proofErr w:type="spellEnd"/>
      <w:r w:rsidRPr="00823C9E">
        <w:rPr>
          <w:rFonts w:ascii="Times" w:hAnsi="Times"/>
          <w:color w:val="000000"/>
        </w:rPr>
        <w:t xml:space="preserve">; CFI = Comparative fit index; RMSEA = </w:t>
      </w:r>
      <w:proofErr w:type="spellStart"/>
      <w:r w:rsidRPr="00823C9E">
        <w:rPr>
          <w:rFonts w:ascii="Times" w:hAnsi="Times"/>
          <w:color w:val="000000"/>
        </w:rPr>
        <w:t>Steiger</w:t>
      </w:r>
      <w:proofErr w:type="spellEnd"/>
      <w:r w:rsidRPr="00823C9E">
        <w:rPr>
          <w:rFonts w:ascii="Times" w:hAnsi="Times"/>
          <w:color w:val="000000"/>
        </w:rPr>
        <w:t xml:space="preserve">-Lind root mean square error of approximation; SRMR = </w:t>
      </w:r>
      <w:r w:rsidR="00964DBC">
        <w:rPr>
          <w:rFonts w:ascii="Times" w:hAnsi="Times"/>
          <w:color w:val="000000"/>
        </w:rPr>
        <w:t>S</w:t>
      </w:r>
      <w:r w:rsidRPr="00823C9E">
        <w:rPr>
          <w:rFonts w:ascii="Times" w:hAnsi="Times"/>
          <w:color w:val="000000"/>
        </w:rPr>
        <w:t>tandardised root mean square residua</w:t>
      </w:r>
      <w:r>
        <w:rPr>
          <w:rFonts w:ascii="Times" w:hAnsi="Times"/>
          <w:color w:val="000000"/>
        </w:rPr>
        <w:t>l.</w:t>
      </w:r>
    </w:p>
    <w:p w14:paraId="54CEF722" w14:textId="77777777" w:rsidR="00965806" w:rsidRDefault="00965806" w:rsidP="00965806">
      <w:pPr>
        <w:tabs>
          <w:tab w:val="left" w:pos="3135"/>
        </w:tabs>
      </w:pPr>
    </w:p>
    <w:p w14:paraId="462C44CD" w14:textId="07624AE1" w:rsidR="00965806" w:rsidRDefault="00965806" w:rsidP="00E51F98">
      <w:pPr>
        <w:pStyle w:val="Heading1"/>
      </w:pPr>
      <w:r>
        <w:t>T</w:t>
      </w:r>
      <w:r w:rsidR="000A3ED7">
        <w:t>able 3</w:t>
      </w:r>
    </w:p>
    <w:p w14:paraId="60DF5FDF" w14:textId="5026B5BF" w:rsidR="000A3ED7" w:rsidRDefault="000A3ED7" w:rsidP="000A3ED7">
      <w:pPr>
        <w:tabs>
          <w:tab w:val="left" w:pos="2460"/>
        </w:tabs>
        <w:spacing w:line="480" w:lineRule="auto"/>
        <w:rPr>
          <w:i/>
          <w:iCs/>
        </w:rPr>
      </w:pPr>
      <w:r>
        <w:rPr>
          <w:i/>
          <w:iCs/>
        </w:rPr>
        <w:t>Correlations between Body Acceptance by Others-2 Scores and Scores on All Other Variables Included in Study 2, with Women in the Top Diagonal and Men in the Bottom Diagonal.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850"/>
        <w:gridCol w:w="851"/>
        <w:gridCol w:w="850"/>
        <w:gridCol w:w="851"/>
        <w:gridCol w:w="850"/>
        <w:gridCol w:w="851"/>
        <w:gridCol w:w="850"/>
        <w:gridCol w:w="851"/>
        <w:gridCol w:w="850"/>
        <w:gridCol w:w="851"/>
        <w:gridCol w:w="850"/>
        <w:gridCol w:w="914"/>
      </w:tblGrid>
      <w:tr w:rsidR="000A3ED7" w14:paraId="7C774236" w14:textId="77777777" w:rsidTr="009270D9">
        <w:tc>
          <w:tcPr>
            <w:tcW w:w="3681" w:type="dxa"/>
            <w:tcBorders>
              <w:top w:val="single" w:sz="4" w:space="0" w:color="auto"/>
              <w:bottom w:val="single" w:sz="4" w:space="0" w:color="auto"/>
            </w:tcBorders>
          </w:tcPr>
          <w:p w14:paraId="1BDEFCAA" w14:textId="77777777" w:rsidR="000A3ED7" w:rsidRPr="000A3ED7" w:rsidRDefault="000A3ED7" w:rsidP="000A3ED7">
            <w:pPr>
              <w:tabs>
                <w:tab w:val="left" w:pos="2460"/>
              </w:tabs>
              <w:spacing w:line="480" w:lineRule="auto"/>
              <w:rPr>
                <w:sz w:val="20"/>
                <w:szCs w:val="20"/>
              </w:rPr>
            </w:pPr>
          </w:p>
        </w:tc>
        <w:tc>
          <w:tcPr>
            <w:tcW w:w="850" w:type="dxa"/>
            <w:tcBorders>
              <w:top w:val="single" w:sz="4" w:space="0" w:color="auto"/>
              <w:bottom w:val="single" w:sz="4" w:space="0" w:color="auto"/>
            </w:tcBorders>
          </w:tcPr>
          <w:p w14:paraId="548FBB68" w14:textId="5CEF1920" w:rsidR="000A3ED7" w:rsidRPr="000A3ED7" w:rsidRDefault="000D4481" w:rsidP="000A3ED7">
            <w:pPr>
              <w:tabs>
                <w:tab w:val="left" w:pos="2460"/>
              </w:tabs>
              <w:spacing w:line="480" w:lineRule="auto"/>
              <w:rPr>
                <w:sz w:val="20"/>
                <w:szCs w:val="20"/>
              </w:rPr>
            </w:pPr>
            <w:r>
              <w:rPr>
                <w:sz w:val="20"/>
                <w:szCs w:val="20"/>
              </w:rPr>
              <w:t>(1)</w:t>
            </w:r>
          </w:p>
        </w:tc>
        <w:tc>
          <w:tcPr>
            <w:tcW w:w="851" w:type="dxa"/>
            <w:tcBorders>
              <w:top w:val="single" w:sz="4" w:space="0" w:color="auto"/>
              <w:bottom w:val="single" w:sz="4" w:space="0" w:color="auto"/>
            </w:tcBorders>
          </w:tcPr>
          <w:p w14:paraId="291560B8" w14:textId="70499E67" w:rsidR="000A3ED7" w:rsidRPr="000A3ED7" w:rsidRDefault="000D4481" w:rsidP="000A3ED7">
            <w:pPr>
              <w:tabs>
                <w:tab w:val="left" w:pos="2460"/>
              </w:tabs>
              <w:spacing w:line="480" w:lineRule="auto"/>
              <w:rPr>
                <w:sz w:val="20"/>
                <w:szCs w:val="20"/>
              </w:rPr>
            </w:pPr>
            <w:r>
              <w:rPr>
                <w:sz w:val="20"/>
                <w:szCs w:val="20"/>
              </w:rPr>
              <w:t>(2)</w:t>
            </w:r>
          </w:p>
        </w:tc>
        <w:tc>
          <w:tcPr>
            <w:tcW w:w="850" w:type="dxa"/>
            <w:tcBorders>
              <w:top w:val="single" w:sz="4" w:space="0" w:color="auto"/>
              <w:bottom w:val="single" w:sz="4" w:space="0" w:color="auto"/>
            </w:tcBorders>
          </w:tcPr>
          <w:p w14:paraId="342C47D0" w14:textId="43E98FE0" w:rsidR="000A3ED7" w:rsidRPr="000A3ED7" w:rsidRDefault="000D4481" w:rsidP="000A3ED7">
            <w:pPr>
              <w:tabs>
                <w:tab w:val="left" w:pos="2460"/>
              </w:tabs>
              <w:spacing w:line="480" w:lineRule="auto"/>
              <w:rPr>
                <w:sz w:val="20"/>
                <w:szCs w:val="20"/>
              </w:rPr>
            </w:pPr>
            <w:r>
              <w:rPr>
                <w:sz w:val="20"/>
                <w:szCs w:val="20"/>
              </w:rPr>
              <w:t>(3)</w:t>
            </w:r>
          </w:p>
        </w:tc>
        <w:tc>
          <w:tcPr>
            <w:tcW w:w="851" w:type="dxa"/>
            <w:tcBorders>
              <w:top w:val="single" w:sz="4" w:space="0" w:color="auto"/>
              <w:bottom w:val="single" w:sz="4" w:space="0" w:color="auto"/>
            </w:tcBorders>
          </w:tcPr>
          <w:p w14:paraId="21CBCFA8" w14:textId="39CA0C26" w:rsidR="000A3ED7" w:rsidRPr="000A3ED7" w:rsidRDefault="000D4481" w:rsidP="000A3ED7">
            <w:pPr>
              <w:tabs>
                <w:tab w:val="left" w:pos="2460"/>
              </w:tabs>
              <w:spacing w:line="480" w:lineRule="auto"/>
              <w:rPr>
                <w:sz w:val="20"/>
                <w:szCs w:val="20"/>
              </w:rPr>
            </w:pPr>
            <w:r>
              <w:rPr>
                <w:sz w:val="20"/>
                <w:szCs w:val="20"/>
              </w:rPr>
              <w:t>(4)</w:t>
            </w:r>
          </w:p>
        </w:tc>
        <w:tc>
          <w:tcPr>
            <w:tcW w:w="850" w:type="dxa"/>
            <w:tcBorders>
              <w:top w:val="single" w:sz="4" w:space="0" w:color="auto"/>
              <w:bottom w:val="single" w:sz="4" w:space="0" w:color="auto"/>
            </w:tcBorders>
          </w:tcPr>
          <w:p w14:paraId="22EA1263" w14:textId="1E5280D6" w:rsidR="000A3ED7" w:rsidRPr="000A3ED7" w:rsidRDefault="000D4481" w:rsidP="000A3ED7">
            <w:pPr>
              <w:tabs>
                <w:tab w:val="left" w:pos="2460"/>
              </w:tabs>
              <w:spacing w:line="480" w:lineRule="auto"/>
              <w:rPr>
                <w:sz w:val="20"/>
                <w:szCs w:val="20"/>
              </w:rPr>
            </w:pPr>
            <w:r>
              <w:rPr>
                <w:sz w:val="20"/>
                <w:szCs w:val="20"/>
              </w:rPr>
              <w:t>(5)</w:t>
            </w:r>
          </w:p>
        </w:tc>
        <w:tc>
          <w:tcPr>
            <w:tcW w:w="851" w:type="dxa"/>
            <w:tcBorders>
              <w:top w:val="single" w:sz="4" w:space="0" w:color="auto"/>
              <w:bottom w:val="single" w:sz="4" w:space="0" w:color="auto"/>
            </w:tcBorders>
          </w:tcPr>
          <w:p w14:paraId="08D015D8" w14:textId="38B08CEA" w:rsidR="000A3ED7" w:rsidRPr="000A3ED7" w:rsidRDefault="000D4481" w:rsidP="000A3ED7">
            <w:pPr>
              <w:tabs>
                <w:tab w:val="left" w:pos="2460"/>
              </w:tabs>
              <w:spacing w:line="480" w:lineRule="auto"/>
              <w:rPr>
                <w:sz w:val="20"/>
                <w:szCs w:val="20"/>
              </w:rPr>
            </w:pPr>
            <w:r>
              <w:rPr>
                <w:sz w:val="20"/>
                <w:szCs w:val="20"/>
              </w:rPr>
              <w:t>(6)</w:t>
            </w:r>
          </w:p>
        </w:tc>
        <w:tc>
          <w:tcPr>
            <w:tcW w:w="850" w:type="dxa"/>
            <w:tcBorders>
              <w:top w:val="single" w:sz="4" w:space="0" w:color="auto"/>
              <w:bottom w:val="single" w:sz="4" w:space="0" w:color="auto"/>
            </w:tcBorders>
          </w:tcPr>
          <w:p w14:paraId="31E2A396" w14:textId="23D5C085" w:rsidR="000A3ED7" w:rsidRPr="000A3ED7" w:rsidRDefault="000D4481" w:rsidP="000A3ED7">
            <w:pPr>
              <w:tabs>
                <w:tab w:val="left" w:pos="2460"/>
              </w:tabs>
              <w:spacing w:line="480" w:lineRule="auto"/>
              <w:rPr>
                <w:sz w:val="20"/>
                <w:szCs w:val="20"/>
              </w:rPr>
            </w:pPr>
            <w:r>
              <w:rPr>
                <w:sz w:val="20"/>
                <w:szCs w:val="20"/>
              </w:rPr>
              <w:t>(7)</w:t>
            </w:r>
          </w:p>
        </w:tc>
        <w:tc>
          <w:tcPr>
            <w:tcW w:w="851" w:type="dxa"/>
            <w:tcBorders>
              <w:top w:val="single" w:sz="4" w:space="0" w:color="auto"/>
              <w:bottom w:val="single" w:sz="4" w:space="0" w:color="auto"/>
            </w:tcBorders>
          </w:tcPr>
          <w:p w14:paraId="5EAA7A19" w14:textId="2117368D" w:rsidR="000A3ED7" w:rsidRPr="000A3ED7" w:rsidRDefault="000D4481" w:rsidP="000A3ED7">
            <w:pPr>
              <w:tabs>
                <w:tab w:val="left" w:pos="2460"/>
              </w:tabs>
              <w:spacing w:line="480" w:lineRule="auto"/>
              <w:rPr>
                <w:sz w:val="20"/>
                <w:szCs w:val="20"/>
              </w:rPr>
            </w:pPr>
            <w:r>
              <w:rPr>
                <w:sz w:val="20"/>
                <w:szCs w:val="20"/>
              </w:rPr>
              <w:t>(8)</w:t>
            </w:r>
          </w:p>
        </w:tc>
        <w:tc>
          <w:tcPr>
            <w:tcW w:w="850" w:type="dxa"/>
            <w:tcBorders>
              <w:top w:val="single" w:sz="4" w:space="0" w:color="auto"/>
              <w:bottom w:val="single" w:sz="4" w:space="0" w:color="auto"/>
            </w:tcBorders>
          </w:tcPr>
          <w:p w14:paraId="4D1AEB4C" w14:textId="32AC24EE" w:rsidR="000A3ED7" w:rsidRPr="000A3ED7" w:rsidRDefault="000D4481" w:rsidP="000A3ED7">
            <w:pPr>
              <w:tabs>
                <w:tab w:val="left" w:pos="2460"/>
              </w:tabs>
              <w:spacing w:line="480" w:lineRule="auto"/>
              <w:rPr>
                <w:sz w:val="20"/>
                <w:szCs w:val="20"/>
              </w:rPr>
            </w:pPr>
            <w:r>
              <w:rPr>
                <w:sz w:val="20"/>
                <w:szCs w:val="20"/>
              </w:rPr>
              <w:t>(9)</w:t>
            </w:r>
          </w:p>
        </w:tc>
        <w:tc>
          <w:tcPr>
            <w:tcW w:w="851" w:type="dxa"/>
            <w:tcBorders>
              <w:top w:val="single" w:sz="4" w:space="0" w:color="auto"/>
              <w:bottom w:val="single" w:sz="4" w:space="0" w:color="auto"/>
            </w:tcBorders>
          </w:tcPr>
          <w:p w14:paraId="1CC190C3" w14:textId="3CC4F800" w:rsidR="000A3ED7" w:rsidRPr="000A3ED7" w:rsidRDefault="000D4481" w:rsidP="000A3ED7">
            <w:pPr>
              <w:tabs>
                <w:tab w:val="left" w:pos="2460"/>
              </w:tabs>
              <w:spacing w:line="480" w:lineRule="auto"/>
              <w:rPr>
                <w:sz w:val="20"/>
                <w:szCs w:val="20"/>
              </w:rPr>
            </w:pPr>
            <w:r>
              <w:rPr>
                <w:sz w:val="20"/>
                <w:szCs w:val="20"/>
              </w:rPr>
              <w:t>(10)</w:t>
            </w:r>
          </w:p>
        </w:tc>
        <w:tc>
          <w:tcPr>
            <w:tcW w:w="850" w:type="dxa"/>
            <w:tcBorders>
              <w:top w:val="single" w:sz="4" w:space="0" w:color="auto"/>
              <w:bottom w:val="single" w:sz="4" w:space="0" w:color="auto"/>
            </w:tcBorders>
          </w:tcPr>
          <w:p w14:paraId="48DB4DA0" w14:textId="4164CA42" w:rsidR="000A3ED7" w:rsidRPr="000A3ED7" w:rsidRDefault="000D4481" w:rsidP="000A3ED7">
            <w:pPr>
              <w:tabs>
                <w:tab w:val="left" w:pos="2460"/>
              </w:tabs>
              <w:spacing w:line="480" w:lineRule="auto"/>
              <w:rPr>
                <w:sz w:val="20"/>
                <w:szCs w:val="20"/>
              </w:rPr>
            </w:pPr>
            <w:r>
              <w:rPr>
                <w:sz w:val="20"/>
                <w:szCs w:val="20"/>
              </w:rPr>
              <w:t>(11)</w:t>
            </w:r>
          </w:p>
        </w:tc>
        <w:tc>
          <w:tcPr>
            <w:tcW w:w="914" w:type="dxa"/>
            <w:tcBorders>
              <w:top w:val="single" w:sz="4" w:space="0" w:color="auto"/>
              <w:bottom w:val="single" w:sz="4" w:space="0" w:color="auto"/>
            </w:tcBorders>
          </w:tcPr>
          <w:p w14:paraId="203DC33A" w14:textId="63BD2DDD" w:rsidR="000A3ED7" w:rsidRPr="000A3ED7" w:rsidRDefault="000D4481" w:rsidP="000A3ED7">
            <w:pPr>
              <w:tabs>
                <w:tab w:val="left" w:pos="2460"/>
              </w:tabs>
              <w:spacing w:line="480" w:lineRule="auto"/>
              <w:rPr>
                <w:sz w:val="20"/>
                <w:szCs w:val="20"/>
              </w:rPr>
            </w:pPr>
            <w:r>
              <w:rPr>
                <w:sz w:val="20"/>
                <w:szCs w:val="20"/>
              </w:rPr>
              <w:t>(12)</w:t>
            </w:r>
          </w:p>
        </w:tc>
      </w:tr>
      <w:tr w:rsidR="000A3ED7" w14:paraId="69D74F09" w14:textId="77777777" w:rsidTr="009270D9">
        <w:tc>
          <w:tcPr>
            <w:tcW w:w="3681" w:type="dxa"/>
            <w:tcBorders>
              <w:top w:val="single" w:sz="4" w:space="0" w:color="auto"/>
            </w:tcBorders>
          </w:tcPr>
          <w:p w14:paraId="06341006" w14:textId="024529D4" w:rsidR="000A3ED7" w:rsidRPr="000A3ED7" w:rsidRDefault="000A3ED7" w:rsidP="000A3ED7">
            <w:pPr>
              <w:tabs>
                <w:tab w:val="left" w:pos="2460"/>
              </w:tabs>
              <w:spacing w:line="480" w:lineRule="auto"/>
              <w:rPr>
                <w:sz w:val="20"/>
                <w:szCs w:val="20"/>
              </w:rPr>
            </w:pPr>
            <w:r>
              <w:rPr>
                <w:sz w:val="20"/>
                <w:szCs w:val="20"/>
              </w:rPr>
              <w:t>(1) Body acceptance by others</w:t>
            </w:r>
          </w:p>
        </w:tc>
        <w:tc>
          <w:tcPr>
            <w:tcW w:w="850" w:type="dxa"/>
            <w:tcBorders>
              <w:top w:val="single" w:sz="4" w:space="0" w:color="auto"/>
            </w:tcBorders>
          </w:tcPr>
          <w:p w14:paraId="16577A24" w14:textId="32624F42" w:rsidR="000A3ED7" w:rsidRPr="000A3ED7" w:rsidRDefault="000A3ED7" w:rsidP="000A3ED7">
            <w:pPr>
              <w:tabs>
                <w:tab w:val="left" w:pos="2460"/>
              </w:tabs>
              <w:spacing w:line="480" w:lineRule="auto"/>
              <w:rPr>
                <w:sz w:val="20"/>
                <w:szCs w:val="20"/>
              </w:rPr>
            </w:pPr>
          </w:p>
        </w:tc>
        <w:tc>
          <w:tcPr>
            <w:tcW w:w="851" w:type="dxa"/>
            <w:tcBorders>
              <w:top w:val="single" w:sz="4" w:space="0" w:color="auto"/>
            </w:tcBorders>
          </w:tcPr>
          <w:p w14:paraId="34F58741" w14:textId="51F953C5" w:rsidR="000A3ED7" w:rsidRPr="000A3ED7" w:rsidRDefault="000D4481" w:rsidP="000A3ED7">
            <w:pPr>
              <w:tabs>
                <w:tab w:val="left" w:pos="2460"/>
              </w:tabs>
              <w:spacing w:line="480" w:lineRule="auto"/>
              <w:rPr>
                <w:sz w:val="20"/>
                <w:szCs w:val="20"/>
              </w:rPr>
            </w:pPr>
            <w:r>
              <w:rPr>
                <w:sz w:val="20"/>
                <w:szCs w:val="20"/>
              </w:rPr>
              <w:t>.40**</w:t>
            </w:r>
          </w:p>
        </w:tc>
        <w:tc>
          <w:tcPr>
            <w:tcW w:w="850" w:type="dxa"/>
            <w:tcBorders>
              <w:top w:val="single" w:sz="4" w:space="0" w:color="auto"/>
            </w:tcBorders>
          </w:tcPr>
          <w:p w14:paraId="4A5289BA" w14:textId="05F24B8B" w:rsidR="000A3ED7" w:rsidRPr="000A3ED7" w:rsidRDefault="000D4481" w:rsidP="000A3ED7">
            <w:pPr>
              <w:tabs>
                <w:tab w:val="left" w:pos="2460"/>
              </w:tabs>
              <w:spacing w:line="480" w:lineRule="auto"/>
              <w:rPr>
                <w:sz w:val="20"/>
                <w:szCs w:val="20"/>
              </w:rPr>
            </w:pPr>
            <w:r>
              <w:rPr>
                <w:sz w:val="20"/>
                <w:szCs w:val="20"/>
              </w:rPr>
              <w:t>.38**</w:t>
            </w:r>
          </w:p>
        </w:tc>
        <w:tc>
          <w:tcPr>
            <w:tcW w:w="851" w:type="dxa"/>
            <w:tcBorders>
              <w:top w:val="single" w:sz="4" w:space="0" w:color="auto"/>
            </w:tcBorders>
          </w:tcPr>
          <w:p w14:paraId="5B7A787D" w14:textId="4E40EED5" w:rsidR="000A3ED7" w:rsidRPr="000A3ED7" w:rsidRDefault="000D4481" w:rsidP="000A3ED7">
            <w:pPr>
              <w:tabs>
                <w:tab w:val="left" w:pos="2460"/>
              </w:tabs>
              <w:spacing w:line="480" w:lineRule="auto"/>
              <w:rPr>
                <w:sz w:val="20"/>
                <w:szCs w:val="20"/>
              </w:rPr>
            </w:pPr>
            <w:r>
              <w:rPr>
                <w:sz w:val="20"/>
                <w:szCs w:val="20"/>
              </w:rPr>
              <w:t>-.36**</w:t>
            </w:r>
          </w:p>
        </w:tc>
        <w:tc>
          <w:tcPr>
            <w:tcW w:w="850" w:type="dxa"/>
            <w:tcBorders>
              <w:top w:val="single" w:sz="4" w:space="0" w:color="auto"/>
            </w:tcBorders>
          </w:tcPr>
          <w:p w14:paraId="046D3E09" w14:textId="60A08B9E" w:rsidR="000A3ED7" w:rsidRPr="000A3ED7" w:rsidRDefault="000D4481" w:rsidP="000A3ED7">
            <w:pPr>
              <w:tabs>
                <w:tab w:val="left" w:pos="2460"/>
              </w:tabs>
              <w:spacing w:line="480" w:lineRule="auto"/>
              <w:rPr>
                <w:sz w:val="20"/>
                <w:szCs w:val="20"/>
              </w:rPr>
            </w:pPr>
            <w:r>
              <w:rPr>
                <w:sz w:val="20"/>
                <w:szCs w:val="20"/>
              </w:rPr>
              <w:t>-.21*</w:t>
            </w:r>
          </w:p>
        </w:tc>
        <w:tc>
          <w:tcPr>
            <w:tcW w:w="851" w:type="dxa"/>
            <w:tcBorders>
              <w:top w:val="single" w:sz="4" w:space="0" w:color="auto"/>
            </w:tcBorders>
          </w:tcPr>
          <w:p w14:paraId="6DF1A4F3" w14:textId="6170FCFE" w:rsidR="000A3ED7" w:rsidRPr="000A3ED7" w:rsidRDefault="000D4481" w:rsidP="000A3ED7">
            <w:pPr>
              <w:tabs>
                <w:tab w:val="left" w:pos="2460"/>
              </w:tabs>
              <w:spacing w:line="480" w:lineRule="auto"/>
              <w:rPr>
                <w:sz w:val="20"/>
                <w:szCs w:val="20"/>
              </w:rPr>
            </w:pPr>
            <w:r>
              <w:rPr>
                <w:sz w:val="20"/>
                <w:szCs w:val="20"/>
              </w:rPr>
              <w:t>-.24**</w:t>
            </w:r>
          </w:p>
        </w:tc>
        <w:tc>
          <w:tcPr>
            <w:tcW w:w="850" w:type="dxa"/>
            <w:tcBorders>
              <w:top w:val="single" w:sz="4" w:space="0" w:color="auto"/>
            </w:tcBorders>
          </w:tcPr>
          <w:p w14:paraId="6A51FBA1" w14:textId="70689C3B" w:rsidR="000A3ED7" w:rsidRPr="000A3ED7" w:rsidRDefault="000D4481" w:rsidP="000A3ED7">
            <w:pPr>
              <w:tabs>
                <w:tab w:val="left" w:pos="2460"/>
              </w:tabs>
              <w:spacing w:line="480" w:lineRule="auto"/>
              <w:rPr>
                <w:sz w:val="20"/>
                <w:szCs w:val="20"/>
              </w:rPr>
            </w:pPr>
            <w:r>
              <w:rPr>
                <w:sz w:val="20"/>
                <w:szCs w:val="20"/>
              </w:rPr>
              <w:t>-.41**</w:t>
            </w:r>
          </w:p>
        </w:tc>
        <w:tc>
          <w:tcPr>
            <w:tcW w:w="851" w:type="dxa"/>
            <w:tcBorders>
              <w:top w:val="single" w:sz="4" w:space="0" w:color="auto"/>
            </w:tcBorders>
          </w:tcPr>
          <w:p w14:paraId="662F4B58" w14:textId="265D056B" w:rsidR="000A3ED7" w:rsidRPr="000A3ED7" w:rsidRDefault="000D4481" w:rsidP="000A3ED7">
            <w:pPr>
              <w:tabs>
                <w:tab w:val="left" w:pos="2460"/>
              </w:tabs>
              <w:spacing w:line="480" w:lineRule="auto"/>
              <w:rPr>
                <w:sz w:val="20"/>
                <w:szCs w:val="20"/>
              </w:rPr>
            </w:pPr>
            <w:r>
              <w:rPr>
                <w:sz w:val="20"/>
                <w:szCs w:val="20"/>
              </w:rPr>
              <w:t>.38**</w:t>
            </w:r>
          </w:p>
        </w:tc>
        <w:tc>
          <w:tcPr>
            <w:tcW w:w="850" w:type="dxa"/>
            <w:tcBorders>
              <w:top w:val="single" w:sz="4" w:space="0" w:color="auto"/>
            </w:tcBorders>
          </w:tcPr>
          <w:p w14:paraId="3F6A5279" w14:textId="192DDD96" w:rsidR="000A3ED7" w:rsidRPr="000A3ED7" w:rsidRDefault="000D4481" w:rsidP="000A3ED7">
            <w:pPr>
              <w:tabs>
                <w:tab w:val="left" w:pos="2460"/>
              </w:tabs>
              <w:spacing w:line="480" w:lineRule="auto"/>
              <w:rPr>
                <w:sz w:val="20"/>
                <w:szCs w:val="20"/>
              </w:rPr>
            </w:pPr>
            <w:r>
              <w:rPr>
                <w:sz w:val="20"/>
                <w:szCs w:val="20"/>
              </w:rPr>
              <w:t>.26**</w:t>
            </w:r>
          </w:p>
        </w:tc>
        <w:tc>
          <w:tcPr>
            <w:tcW w:w="851" w:type="dxa"/>
            <w:tcBorders>
              <w:top w:val="single" w:sz="4" w:space="0" w:color="auto"/>
            </w:tcBorders>
          </w:tcPr>
          <w:p w14:paraId="6CEACE30" w14:textId="587985EB" w:rsidR="000A3ED7" w:rsidRPr="000A3ED7" w:rsidRDefault="000D4481" w:rsidP="000A3ED7">
            <w:pPr>
              <w:tabs>
                <w:tab w:val="left" w:pos="2460"/>
              </w:tabs>
              <w:spacing w:line="480" w:lineRule="auto"/>
              <w:rPr>
                <w:sz w:val="20"/>
                <w:szCs w:val="20"/>
              </w:rPr>
            </w:pPr>
            <w:r>
              <w:rPr>
                <w:sz w:val="20"/>
                <w:szCs w:val="20"/>
              </w:rPr>
              <w:t>.46**</w:t>
            </w:r>
          </w:p>
        </w:tc>
        <w:tc>
          <w:tcPr>
            <w:tcW w:w="850" w:type="dxa"/>
            <w:tcBorders>
              <w:top w:val="single" w:sz="4" w:space="0" w:color="auto"/>
            </w:tcBorders>
          </w:tcPr>
          <w:p w14:paraId="06F4E64D" w14:textId="51824860" w:rsidR="000A3ED7" w:rsidRPr="000A3ED7" w:rsidRDefault="000D4481" w:rsidP="000A3ED7">
            <w:pPr>
              <w:tabs>
                <w:tab w:val="left" w:pos="2460"/>
              </w:tabs>
              <w:spacing w:line="480" w:lineRule="auto"/>
              <w:rPr>
                <w:sz w:val="20"/>
                <w:szCs w:val="20"/>
              </w:rPr>
            </w:pPr>
            <w:r>
              <w:rPr>
                <w:sz w:val="20"/>
                <w:szCs w:val="20"/>
              </w:rPr>
              <w:t>.11</w:t>
            </w:r>
          </w:p>
        </w:tc>
        <w:tc>
          <w:tcPr>
            <w:tcW w:w="914" w:type="dxa"/>
            <w:tcBorders>
              <w:top w:val="single" w:sz="4" w:space="0" w:color="auto"/>
            </w:tcBorders>
          </w:tcPr>
          <w:p w14:paraId="7C33C9F2" w14:textId="5623EAA6" w:rsidR="000A3ED7" w:rsidRPr="000A3ED7" w:rsidRDefault="000D4481" w:rsidP="000A3ED7">
            <w:pPr>
              <w:tabs>
                <w:tab w:val="left" w:pos="2460"/>
              </w:tabs>
              <w:spacing w:line="480" w:lineRule="auto"/>
              <w:rPr>
                <w:sz w:val="20"/>
                <w:szCs w:val="20"/>
              </w:rPr>
            </w:pPr>
            <w:r>
              <w:rPr>
                <w:sz w:val="20"/>
                <w:szCs w:val="20"/>
              </w:rPr>
              <w:t>-.32**</w:t>
            </w:r>
          </w:p>
        </w:tc>
      </w:tr>
      <w:tr w:rsidR="000A3ED7" w14:paraId="0EF4B797" w14:textId="77777777" w:rsidTr="009270D9">
        <w:tc>
          <w:tcPr>
            <w:tcW w:w="3681" w:type="dxa"/>
          </w:tcPr>
          <w:p w14:paraId="3D60B801" w14:textId="4393443C" w:rsidR="000A3ED7" w:rsidRDefault="000A3ED7" w:rsidP="000A3ED7">
            <w:pPr>
              <w:tabs>
                <w:tab w:val="left" w:pos="2460"/>
              </w:tabs>
              <w:spacing w:line="480" w:lineRule="auto"/>
              <w:rPr>
                <w:sz w:val="20"/>
                <w:szCs w:val="20"/>
              </w:rPr>
            </w:pPr>
            <w:r>
              <w:rPr>
                <w:sz w:val="20"/>
                <w:szCs w:val="20"/>
              </w:rPr>
              <w:t>(2) Body appreciation</w:t>
            </w:r>
          </w:p>
        </w:tc>
        <w:tc>
          <w:tcPr>
            <w:tcW w:w="850" w:type="dxa"/>
          </w:tcPr>
          <w:p w14:paraId="427FE551" w14:textId="72203D17" w:rsidR="000A3ED7" w:rsidRPr="000A3ED7" w:rsidRDefault="00B731C4" w:rsidP="000A3ED7">
            <w:pPr>
              <w:tabs>
                <w:tab w:val="left" w:pos="2460"/>
              </w:tabs>
              <w:spacing w:line="480" w:lineRule="auto"/>
              <w:rPr>
                <w:sz w:val="20"/>
                <w:szCs w:val="20"/>
              </w:rPr>
            </w:pPr>
            <w:r>
              <w:rPr>
                <w:sz w:val="20"/>
                <w:szCs w:val="20"/>
              </w:rPr>
              <w:t>.48**</w:t>
            </w:r>
          </w:p>
        </w:tc>
        <w:tc>
          <w:tcPr>
            <w:tcW w:w="851" w:type="dxa"/>
          </w:tcPr>
          <w:p w14:paraId="3F8D1DEE" w14:textId="77777777" w:rsidR="000A3ED7" w:rsidRPr="000A3ED7" w:rsidRDefault="000A3ED7" w:rsidP="000A3ED7">
            <w:pPr>
              <w:tabs>
                <w:tab w:val="left" w:pos="2460"/>
              </w:tabs>
              <w:spacing w:line="480" w:lineRule="auto"/>
              <w:rPr>
                <w:sz w:val="20"/>
                <w:szCs w:val="20"/>
              </w:rPr>
            </w:pPr>
          </w:p>
        </w:tc>
        <w:tc>
          <w:tcPr>
            <w:tcW w:w="850" w:type="dxa"/>
          </w:tcPr>
          <w:p w14:paraId="23C21492" w14:textId="61000A35" w:rsidR="000A3ED7" w:rsidRPr="000A3ED7" w:rsidRDefault="000D4481" w:rsidP="000A3ED7">
            <w:pPr>
              <w:tabs>
                <w:tab w:val="left" w:pos="2460"/>
              </w:tabs>
              <w:spacing w:line="480" w:lineRule="auto"/>
              <w:rPr>
                <w:sz w:val="20"/>
                <w:szCs w:val="20"/>
              </w:rPr>
            </w:pPr>
            <w:r>
              <w:rPr>
                <w:sz w:val="20"/>
                <w:szCs w:val="20"/>
              </w:rPr>
              <w:t>.54**</w:t>
            </w:r>
          </w:p>
        </w:tc>
        <w:tc>
          <w:tcPr>
            <w:tcW w:w="851" w:type="dxa"/>
          </w:tcPr>
          <w:p w14:paraId="679BE819" w14:textId="035E4A29" w:rsidR="000A3ED7" w:rsidRPr="000A3ED7" w:rsidRDefault="000D4481" w:rsidP="000A3ED7">
            <w:pPr>
              <w:tabs>
                <w:tab w:val="left" w:pos="2460"/>
              </w:tabs>
              <w:spacing w:line="480" w:lineRule="auto"/>
              <w:rPr>
                <w:sz w:val="20"/>
                <w:szCs w:val="20"/>
              </w:rPr>
            </w:pPr>
            <w:r>
              <w:rPr>
                <w:sz w:val="20"/>
                <w:szCs w:val="20"/>
              </w:rPr>
              <w:t>-.21*</w:t>
            </w:r>
          </w:p>
        </w:tc>
        <w:tc>
          <w:tcPr>
            <w:tcW w:w="850" w:type="dxa"/>
          </w:tcPr>
          <w:p w14:paraId="6323F6B9" w14:textId="5F2E8EC5" w:rsidR="000A3ED7" w:rsidRPr="000A3ED7" w:rsidRDefault="000D4481" w:rsidP="000A3ED7">
            <w:pPr>
              <w:tabs>
                <w:tab w:val="left" w:pos="2460"/>
              </w:tabs>
              <w:spacing w:line="480" w:lineRule="auto"/>
              <w:rPr>
                <w:sz w:val="20"/>
                <w:szCs w:val="20"/>
              </w:rPr>
            </w:pPr>
            <w:r>
              <w:rPr>
                <w:sz w:val="20"/>
                <w:szCs w:val="20"/>
              </w:rPr>
              <w:t>-.14*</w:t>
            </w:r>
          </w:p>
        </w:tc>
        <w:tc>
          <w:tcPr>
            <w:tcW w:w="851" w:type="dxa"/>
          </w:tcPr>
          <w:p w14:paraId="75BD09C5" w14:textId="3B7DCE31" w:rsidR="000A3ED7" w:rsidRPr="000A3ED7" w:rsidRDefault="000D4481" w:rsidP="000A3ED7">
            <w:pPr>
              <w:tabs>
                <w:tab w:val="left" w:pos="2460"/>
              </w:tabs>
              <w:spacing w:line="480" w:lineRule="auto"/>
              <w:rPr>
                <w:sz w:val="20"/>
                <w:szCs w:val="20"/>
              </w:rPr>
            </w:pPr>
            <w:r>
              <w:rPr>
                <w:sz w:val="20"/>
                <w:szCs w:val="20"/>
              </w:rPr>
              <w:t>-.35**</w:t>
            </w:r>
          </w:p>
        </w:tc>
        <w:tc>
          <w:tcPr>
            <w:tcW w:w="850" w:type="dxa"/>
          </w:tcPr>
          <w:p w14:paraId="702CC05A" w14:textId="589D0D0D" w:rsidR="000A3ED7" w:rsidRPr="000A3ED7" w:rsidRDefault="000D4481" w:rsidP="000A3ED7">
            <w:pPr>
              <w:tabs>
                <w:tab w:val="left" w:pos="2460"/>
              </w:tabs>
              <w:spacing w:line="480" w:lineRule="auto"/>
              <w:rPr>
                <w:sz w:val="20"/>
                <w:szCs w:val="20"/>
              </w:rPr>
            </w:pPr>
            <w:r>
              <w:rPr>
                <w:sz w:val="20"/>
                <w:szCs w:val="20"/>
              </w:rPr>
              <w:t>-.76**</w:t>
            </w:r>
          </w:p>
        </w:tc>
        <w:tc>
          <w:tcPr>
            <w:tcW w:w="851" w:type="dxa"/>
          </w:tcPr>
          <w:p w14:paraId="7FDC2B36" w14:textId="3139CC32" w:rsidR="000A3ED7" w:rsidRPr="000A3ED7" w:rsidRDefault="000D4481" w:rsidP="000A3ED7">
            <w:pPr>
              <w:tabs>
                <w:tab w:val="left" w:pos="2460"/>
              </w:tabs>
              <w:spacing w:line="480" w:lineRule="auto"/>
              <w:rPr>
                <w:sz w:val="20"/>
                <w:szCs w:val="20"/>
              </w:rPr>
            </w:pPr>
            <w:r>
              <w:rPr>
                <w:sz w:val="20"/>
                <w:szCs w:val="20"/>
              </w:rPr>
              <w:t>.65**</w:t>
            </w:r>
          </w:p>
        </w:tc>
        <w:tc>
          <w:tcPr>
            <w:tcW w:w="850" w:type="dxa"/>
          </w:tcPr>
          <w:p w14:paraId="3C72B3D3" w14:textId="01F150B3" w:rsidR="000A3ED7" w:rsidRPr="000A3ED7" w:rsidRDefault="000D4481" w:rsidP="000A3ED7">
            <w:pPr>
              <w:tabs>
                <w:tab w:val="left" w:pos="2460"/>
              </w:tabs>
              <w:spacing w:line="480" w:lineRule="auto"/>
              <w:rPr>
                <w:sz w:val="20"/>
                <w:szCs w:val="20"/>
              </w:rPr>
            </w:pPr>
            <w:r>
              <w:rPr>
                <w:sz w:val="20"/>
                <w:szCs w:val="20"/>
              </w:rPr>
              <w:t>.58**</w:t>
            </w:r>
          </w:p>
        </w:tc>
        <w:tc>
          <w:tcPr>
            <w:tcW w:w="851" w:type="dxa"/>
          </w:tcPr>
          <w:p w14:paraId="17696D36" w14:textId="32D76334" w:rsidR="000A3ED7" w:rsidRPr="000A3ED7" w:rsidRDefault="000D4481" w:rsidP="000A3ED7">
            <w:pPr>
              <w:tabs>
                <w:tab w:val="left" w:pos="2460"/>
              </w:tabs>
              <w:spacing w:line="480" w:lineRule="auto"/>
              <w:rPr>
                <w:sz w:val="20"/>
                <w:szCs w:val="20"/>
              </w:rPr>
            </w:pPr>
            <w:r>
              <w:rPr>
                <w:sz w:val="20"/>
                <w:szCs w:val="20"/>
              </w:rPr>
              <w:t>.31**</w:t>
            </w:r>
          </w:p>
        </w:tc>
        <w:tc>
          <w:tcPr>
            <w:tcW w:w="850" w:type="dxa"/>
          </w:tcPr>
          <w:p w14:paraId="428F7600" w14:textId="140182C0" w:rsidR="000A3ED7" w:rsidRPr="000A3ED7" w:rsidRDefault="000D4481" w:rsidP="000A3ED7">
            <w:pPr>
              <w:tabs>
                <w:tab w:val="left" w:pos="2460"/>
              </w:tabs>
              <w:spacing w:line="480" w:lineRule="auto"/>
              <w:rPr>
                <w:sz w:val="20"/>
                <w:szCs w:val="20"/>
              </w:rPr>
            </w:pPr>
            <w:r>
              <w:rPr>
                <w:sz w:val="20"/>
                <w:szCs w:val="20"/>
              </w:rPr>
              <w:t>.23**</w:t>
            </w:r>
          </w:p>
        </w:tc>
        <w:tc>
          <w:tcPr>
            <w:tcW w:w="914" w:type="dxa"/>
          </w:tcPr>
          <w:p w14:paraId="14AEBF7C" w14:textId="4EC7607E" w:rsidR="000A3ED7" w:rsidRPr="000A3ED7" w:rsidRDefault="000D4481" w:rsidP="000A3ED7">
            <w:pPr>
              <w:tabs>
                <w:tab w:val="left" w:pos="2460"/>
              </w:tabs>
              <w:spacing w:line="480" w:lineRule="auto"/>
              <w:rPr>
                <w:sz w:val="20"/>
                <w:szCs w:val="20"/>
              </w:rPr>
            </w:pPr>
            <w:r>
              <w:rPr>
                <w:sz w:val="20"/>
                <w:szCs w:val="20"/>
              </w:rPr>
              <w:t>.43**</w:t>
            </w:r>
          </w:p>
        </w:tc>
      </w:tr>
      <w:tr w:rsidR="000A3ED7" w14:paraId="6ED75437" w14:textId="77777777" w:rsidTr="009270D9">
        <w:tc>
          <w:tcPr>
            <w:tcW w:w="3681" w:type="dxa"/>
          </w:tcPr>
          <w:p w14:paraId="5C1231B3" w14:textId="63B75BF1" w:rsidR="000A3ED7" w:rsidRDefault="000A3ED7" w:rsidP="000A3ED7">
            <w:pPr>
              <w:tabs>
                <w:tab w:val="left" w:pos="2460"/>
              </w:tabs>
              <w:spacing w:line="480" w:lineRule="auto"/>
              <w:rPr>
                <w:sz w:val="20"/>
                <w:szCs w:val="20"/>
              </w:rPr>
            </w:pPr>
            <w:r>
              <w:rPr>
                <w:sz w:val="20"/>
                <w:szCs w:val="20"/>
              </w:rPr>
              <w:t>(3) Functionality appreciation</w:t>
            </w:r>
          </w:p>
        </w:tc>
        <w:tc>
          <w:tcPr>
            <w:tcW w:w="850" w:type="dxa"/>
          </w:tcPr>
          <w:p w14:paraId="410998E3" w14:textId="32742997" w:rsidR="000A3ED7" w:rsidRPr="000A3ED7" w:rsidRDefault="00B731C4" w:rsidP="000A3ED7">
            <w:pPr>
              <w:tabs>
                <w:tab w:val="left" w:pos="2460"/>
              </w:tabs>
              <w:spacing w:line="480" w:lineRule="auto"/>
              <w:rPr>
                <w:sz w:val="20"/>
                <w:szCs w:val="20"/>
              </w:rPr>
            </w:pPr>
            <w:r>
              <w:rPr>
                <w:sz w:val="20"/>
                <w:szCs w:val="20"/>
              </w:rPr>
              <w:t>.47**</w:t>
            </w:r>
          </w:p>
        </w:tc>
        <w:tc>
          <w:tcPr>
            <w:tcW w:w="851" w:type="dxa"/>
          </w:tcPr>
          <w:p w14:paraId="283B15C8" w14:textId="1D1E127F" w:rsidR="000A3ED7" w:rsidRPr="000A3ED7" w:rsidRDefault="00B731C4" w:rsidP="000A3ED7">
            <w:pPr>
              <w:tabs>
                <w:tab w:val="left" w:pos="2460"/>
              </w:tabs>
              <w:spacing w:line="480" w:lineRule="auto"/>
              <w:rPr>
                <w:sz w:val="20"/>
                <w:szCs w:val="20"/>
              </w:rPr>
            </w:pPr>
            <w:r>
              <w:rPr>
                <w:sz w:val="20"/>
                <w:szCs w:val="20"/>
              </w:rPr>
              <w:t>.39**</w:t>
            </w:r>
          </w:p>
        </w:tc>
        <w:tc>
          <w:tcPr>
            <w:tcW w:w="850" w:type="dxa"/>
          </w:tcPr>
          <w:p w14:paraId="7DBF60E9" w14:textId="77777777" w:rsidR="000A3ED7" w:rsidRPr="000A3ED7" w:rsidRDefault="000A3ED7" w:rsidP="000A3ED7">
            <w:pPr>
              <w:tabs>
                <w:tab w:val="left" w:pos="2460"/>
              </w:tabs>
              <w:spacing w:line="480" w:lineRule="auto"/>
              <w:rPr>
                <w:sz w:val="20"/>
                <w:szCs w:val="20"/>
              </w:rPr>
            </w:pPr>
          </w:p>
        </w:tc>
        <w:tc>
          <w:tcPr>
            <w:tcW w:w="851" w:type="dxa"/>
          </w:tcPr>
          <w:p w14:paraId="31F5C0E2" w14:textId="02D9F2CE" w:rsidR="000A3ED7" w:rsidRPr="000A3ED7" w:rsidRDefault="000D4481" w:rsidP="000A3ED7">
            <w:pPr>
              <w:tabs>
                <w:tab w:val="left" w:pos="2460"/>
              </w:tabs>
              <w:spacing w:line="480" w:lineRule="auto"/>
              <w:rPr>
                <w:sz w:val="20"/>
                <w:szCs w:val="20"/>
              </w:rPr>
            </w:pPr>
            <w:r>
              <w:rPr>
                <w:sz w:val="20"/>
                <w:szCs w:val="20"/>
              </w:rPr>
              <w:t>-.16*</w:t>
            </w:r>
          </w:p>
        </w:tc>
        <w:tc>
          <w:tcPr>
            <w:tcW w:w="850" w:type="dxa"/>
          </w:tcPr>
          <w:p w14:paraId="3BF569DB" w14:textId="5D35A671" w:rsidR="000A3ED7" w:rsidRPr="000A3ED7" w:rsidRDefault="000D4481" w:rsidP="000A3ED7">
            <w:pPr>
              <w:tabs>
                <w:tab w:val="left" w:pos="2460"/>
              </w:tabs>
              <w:spacing w:line="480" w:lineRule="auto"/>
              <w:rPr>
                <w:sz w:val="20"/>
                <w:szCs w:val="20"/>
              </w:rPr>
            </w:pPr>
            <w:r>
              <w:rPr>
                <w:sz w:val="20"/>
                <w:szCs w:val="20"/>
              </w:rPr>
              <w:t>-.18*</w:t>
            </w:r>
          </w:p>
        </w:tc>
        <w:tc>
          <w:tcPr>
            <w:tcW w:w="851" w:type="dxa"/>
          </w:tcPr>
          <w:p w14:paraId="50EAC289" w14:textId="406C17A3" w:rsidR="000A3ED7" w:rsidRPr="000A3ED7" w:rsidRDefault="000D4481" w:rsidP="000A3ED7">
            <w:pPr>
              <w:tabs>
                <w:tab w:val="left" w:pos="2460"/>
              </w:tabs>
              <w:spacing w:line="480" w:lineRule="auto"/>
              <w:rPr>
                <w:sz w:val="20"/>
                <w:szCs w:val="20"/>
              </w:rPr>
            </w:pPr>
            <w:r>
              <w:rPr>
                <w:sz w:val="20"/>
                <w:szCs w:val="20"/>
              </w:rPr>
              <w:t>-.04</w:t>
            </w:r>
          </w:p>
        </w:tc>
        <w:tc>
          <w:tcPr>
            <w:tcW w:w="850" w:type="dxa"/>
          </w:tcPr>
          <w:p w14:paraId="5935E2A7" w14:textId="3802BE27" w:rsidR="000A3ED7" w:rsidRPr="000A3ED7" w:rsidRDefault="000D4481" w:rsidP="000A3ED7">
            <w:pPr>
              <w:tabs>
                <w:tab w:val="left" w:pos="2460"/>
              </w:tabs>
              <w:spacing w:line="480" w:lineRule="auto"/>
              <w:rPr>
                <w:sz w:val="20"/>
                <w:szCs w:val="20"/>
              </w:rPr>
            </w:pPr>
            <w:r>
              <w:rPr>
                <w:sz w:val="20"/>
                <w:szCs w:val="20"/>
              </w:rPr>
              <w:t>-.39**</w:t>
            </w:r>
          </w:p>
        </w:tc>
        <w:tc>
          <w:tcPr>
            <w:tcW w:w="851" w:type="dxa"/>
          </w:tcPr>
          <w:p w14:paraId="0344F531" w14:textId="57303A70" w:rsidR="000A3ED7" w:rsidRPr="000A3ED7" w:rsidRDefault="000D4481" w:rsidP="000A3ED7">
            <w:pPr>
              <w:tabs>
                <w:tab w:val="left" w:pos="2460"/>
              </w:tabs>
              <w:spacing w:line="480" w:lineRule="auto"/>
              <w:rPr>
                <w:sz w:val="20"/>
                <w:szCs w:val="20"/>
              </w:rPr>
            </w:pPr>
            <w:r>
              <w:rPr>
                <w:sz w:val="20"/>
                <w:szCs w:val="20"/>
              </w:rPr>
              <w:t>.51**</w:t>
            </w:r>
          </w:p>
        </w:tc>
        <w:tc>
          <w:tcPr>
            <w:tcW w:w="850" w:type="dxa"/>
          </w:tcPr>
          <w:p w14:paraId="077F0816" w14:textId="7E691681" w:rsidR="000A3ED7" w:rsidRPr="000A3ED7" w:rsidRDefault="000D4481" w:rsidP="000A3ED7">
            <w:pPr>
              <w:tabs>
                <w:tab w:val="left" w:pos="2460"/>
              </w:tabs>
              <w:spacing w:line="480" w:lineRule="auto"/>
              <w:rPr>
                <w:sz w:val="20"/>
                <w:szCs w:val="20"/>
              </w:rPr>
            </w:pPr>
            <w:r>
              <w:rPr>
                <w:sz w:val="20"/>
                <w:szCs w:val="20"/>
              </w:rPr>
              <w:t>.41**</w:t>
            </w:r>
          </w:p>
        </w:tc>
        <w:tc>
          <w:tcPr>
            <w:tcW w:w="851" w:type="dxa"/>
          </w:tcPr>
          <w:p w14:paraId="2F65D8B6" w14:textId="45609B4A" w:rsidR="000A3ED7" w:rsidRPr="000A3ED7" w:rsidRDefault="000D4481" w:rsidP="000A3ED7">
            <w:pPr>
              <w:tabs>
                <w:tab w:val="left" w:pos="2460"/>
              </w:tabs>
              <w:spacing w:line="480" w:lineRule="auto"/>
              <w:rPr>
                <w:sz w:val="20"/>
                <w:szCs w:val="20"/>
              </w:rPr>
            </w:pPr>
            <w:r>
              <w:rPr>
                <w:sz w:val="20"/>
                <w:szCs w:val="20"/>
              </w:rPr>
              <w:t>.44**</w:t>
            </w:r>
          </w:p>
        </w:tc>
        <w:tc>
          <w:tcPr>
            <w:tcW w:w="850" w:type="dxa"/>
          </w:tcPr>
          <w:p w14:paraId="713788BC" w14:textId="64C3F6E2" w:rsidR="000A3ED7" w:rsidRPr="000A3ED7" w:rsidRDefault="000D4481" w:rsidP="000A3ED7">
            <w:pPr>
              <w:tabs>
                <w:tab w:val="left" w:pos="2460"/>
              </w:tabs>
              <w:spacing w:line="480" w:lineRule="auto"/>
              <w:rPr>
                <w:sz w:val="20"/>
                <w:szCs w:val="20"/>
              </w:rPr>
            </w:pPr>
            <w:r>
              <w:rPr>
                <w:sz w:val="20"/>
                <w:szCs w:val="20"/>
              </w:rPr>
              <w:t>.13</w:t>
            </w:r>
          </w:p>
        </w:tc>
        <w:tc>
          <w:tcPr>
            <w:tcW w:w="914" w:type="dxa"/>
          </w:tcPr>
          <w:p w14:paraId="7A8581F4" w14:textId="05619DD7" w:rsidR="000A3ED7" w:rsidRPr="000A3ED7" w:rsidRDefault="000D4481" w:rsidP="000A3ED7">
            <w:pPr>
              <w:tabs>
                <w:tab w:val="left" w:pos="2460"/>
              </w:tabs>
              <w:spacing w:line="480" w:lineRule="auto"/>
              <w:rPr>
                <w:sz w:val="20"/>
                <w:szCs w:val="20"/>
              </w:rPr>
            </w:pPr>
            <w:r>
              <w:rPr>
                <w:sz w:val="20"/>
                <w:szCs w:val="20"/>
              </w:rPr>
              <w:t>-.19*</w:t>
            </w:r>
          </w:p>
        </w:tc>
      </w:tr>
      <w:tr w:rsidR="000A3ED7" w14:paraId="32A6F5EA" w14:textId="77777777" w:rsidTr="009270D9">
        <w:tc>
          <w:tcPr>
            <w:tcW w:w="3681" w:type="dxa"/>
          </w:tcPr>
          <w:p w14:paraId="7AC338C4" w14:textId="1B7D4708" w:rsidR="000A3ED7" w:rsidRDefault="000A3ED7" w:rsidP="000A3ED7">
            <w:pPr>
              <w:tabs>
                <w:tab w:val="left" w:pos="2460"/>
              </w:tabs>
              <w:spacing w:line="480" w:lineRule="auto"/>
              <w:rPr>
                <w:sz w:val="20"/>
                <w:szCs w:val="20"/>
              </w:rPr>
            </w:pPr>
            <w:r>
              <w:rPr>
                <w:sz w:val="20"/>
                <w:szCs w:val="20"/>
              </w:rPr>
              <w:t>(4) Family pressure</w:t>
            </w:r>
          </w:p>
        </w:tc>
        <w:tc>
          <w:tcPr>
            <w:tcW w:w="850" w:type="dxa"/>
          </w:tcPr>
          <w:p w14:paraId="2E65BB01" w14:textId="2A9C0AF8" w:rsidR="000A3ED7" w:rsidRPr="000A3ED7" w:rsidRDefault="00B731C4" w:rsidP="000A3ED7">
            <w:pPr>
              <w:tabs>
                <w:tab w:val="left" w:pos="2460"/>
              </w:tabs>
              <w:spacing w:line="480" w:lineRule="auto"/>
              <w:rPr>
                <w:sz w:val="20"/>
                <w:szCs w:val="20"/>
              </w:rPr>
            </w:pPr>
            <w:r>
              <w:rPr>
                <w:sz w:val="20"/>
                <w:szCs w:val="20"/>
              </w:rPr>
              <w:t>-.32**</w:t>
            </w:r>
          </w:p>
        </w:tc>
        <w:tc>
          <w:tcPr>
            <w:tcW w:w="851" w:type="dxa"/>
          </w:tcPr>
          <w:p w14:paraId="0FC3DC53" w14:textId="34D65B95" w:rsidR="000A3ED7" w:rsidRPr="000A3ED7" w:rsidRDefault="00B731C4" w:rsidP="000A3ED7">
            <w:pPr>
              <w:tabs>
                <w:tab w:val="left" w:pos="2460"/>
              </w:tabs>
              <w:spacing w:line="480" w:lineRule="auto"/>
              <w:rPr>
                <w:sz w:val="20"/>
                <w:szCs w:val="20"/>
              </w:rPr>
            </w:pPr>
            <w:r>
              <w:rPr>
                <w:sz w:val="20"/>
                <w:szCs w:val="20"/>
              </w:rPr>
              <w:t>-.17*</w:t>
            </w:r>
          </w:p>
        </w:tc>
        <w:tc>
          <w:tcPr>
            <w:tcW w:w="850" w:type="dxa"/>
          </w:tcPr>
          <w:p w14:paraId="67E81027" w14:textId="39EF4405" w:rsidR="000A3ED7" w:rsidRPr="000A3ED7" w:rsidRDefault="00B731C4" w:rsidP="000A3ED7">
            <w:pPr>
              <w:tabs>
                <w:tab w:val="left" w:pos="2460"/>
              </w:tabs>
              <w:spacing w:line="480" w:lineRule="auto"/>
              <w:rPr>
                <w:sz w:val="20"/>
                <w:szCs w:val="20"/>
              </w:rPr>
            </w:pPr>
            <w:r>
              <w:rPr>
                <w:sz w:val="20"/>
                <w:szCs w:val="20"/>
              </w:rPr>
              <w:t>-.25**</w:t>
            </w:r>
          </w:p>
        </w:tc>
        <w:tc>
          <w:tcPr>
            <w:tcW w:w="851" w:type="dxa"/>
          </w:tcPr>
          <w:p w14:paraId="4CC08441" w14:textId="77777777" w:rsidR="000A3ED7" w:rsidRPr="000A3ED7" w:rsidRDefault="000A3ED7" w:rsidP="000A3ED7">
            <w:pPr>
              <w:tabs>
                <w:tab w:val="left" w:pos="2460"/>
              </w:tabs>
              <w:spacing w:line="480" w:lineRule="auto"/>
              <w:rPr>
                <w:sz w:val="20"/>
                <w:szCs w:val="20"/>
              </w:rPr>
            </w:pPr>
          </w:p>
        </w:tc>
        <w:tc>
          <w:tcPr>
            <w:tcW w:w="850" w:type="dxa"/>
          </w:tcPr>
          <w:p w14:paraId="109E9486" w14:textId="34F92373" w:rsidR="000A3ED7" w:rsidRPr="000A3ED7" w:rsidRDefault="000D4481" w:rsidP="000A3ED7">
            <w:pPr>
              <w:tabs>
                <w:tab w:val="left" w:pos="2460"/>
              </w:tabs>
              <w:spacing w:line="480" w:lineRule="auto"/>
              <w:rPr>
                <w:sz w:val="20"/>
                <w:szCs w:val="20"/>
              </w:rPr>
            </w:pPr>
            <w:r>
              <w:rPr>
                <w:sz w:val="20"/>
                <w:szCs w:val="20"/>
              </w:rPr>
              <w:t>.49**</w:t>
            </w:r>
          </w:p>
        </w:tc>
        <w:tc>
          <w:tcPr>
            <w:tcW w:w="851" w:type="dxa"/>
          </w:tcPr>
          <w:p w14:paraId="2EB4832A" w14:textId="6A2A4207" w:rsidR="000A3ED7" w:rsidRPr="000A3ED7" w:rsidRDefault="000D4481" w:rsidP="000A3ED7">
            <w:pPr>
              <w:tabs>
                <w:tab w:val="left" w:pos="2460"/>
              </w:tabs>
              <w:spacing w:line="480" w:lineRule="auto"/>
              <w:rPr>
                <w:sz w:val="20"/>
                <w:szCs w:val="20"/>
              </w:rPr>
            </w:pPr>
            <w:r>
              <w:rPr>
                <w:sz w:val="20"/>
                <w:szCs w:val="20"/>
              </w:rPr>
              <w:t>.36**</w:t>
            </w:r>
          </w:p>
        </w:tc>
        <w:tc>
          <w:tcPr>
            <w:tcW w:w="850" w:type="dxa"/>
          </w:tcPr>
          <w:p w14:paraId="5E18BBB8" w14:textId="0785EE19" w:rsidR="000A3ED7" w:rsidRPr="000A3ED7" w:rsidRDefault="000D4481" w:rsidP="000A3ED7">
            <w:pPr>
              <w:tabs>
                <w:tab w:val="left" w:pos="2460"/>
              </w:tabs>
              <w:spacing w:line="480" w:lineRule="auto"/>
              <w:rPr>
                <w:sz w:val="20"/>
                <w:szCs w:val="20"/>
              </w:rPr>
            </w:pPr>
            <w:r>
              <w:rPr>
                <w:sz w:val="20"/>
                <w:szCs w:val="20"/>
              </w:rPr>
              <w:t>.38**</w:t>
            </w:r>
          </w:p>
        </w:tc>
        <w:tc>
          <w:tcPr>
            <w:tcW w:w="851" w:type="dxa"/>
          </w:tcPr>
          <w:p w14:paraId="75E67D66" w14:textId="70695376" w:rsidR="000A3ED7" w:rsidRPr="000A3ED7" w:rsidRDefault="000D4481" w:rsidP="000A3ED7">
            <w:pPr>
              <w:tabs>
                <w:tab w:val="left" w:pos="2460"/>
              </w:tabs>
              <w:spacing w:line="480" w:lineRule="auto"/>
              <w:rPr>
                <w:sz w:val="20"/>
                <w:szCs w:val="20"/>
              </w:rPr>
            </w:pPr>
            <w:r>
              <w:rPr>
                <w:sz w:val="20"/>
                <w:szCs w:val="20"/>
              </w:rPr>
              <w:t>-.10</w:t>
            </w:r>
          </w:p>
        </w:tc>
        <w:tc>
          <w:tcPr>
            <w:tcW w:w="850" w:type="dxa"/>
          </w:tcPr>
          <w:p w14:paraId="2665A00D" w14:textId="22B6455E" w:rsidR="000A3ED7" w:rsidRPr="000A3ED7" w:rsidRDefault="000D4481" w:rsidP="000A3ED7">
            <w:pPr>
              <w:tabs>
                <w:tab w:val="left" w:pos="2460"/>
              </w:tabs>
              <w:spacing w:line="480" w:lineRule="auto"/>
              <w:rPr>
                <w:sz w:val="20"/>
                <w:szCs w:val="20"/>
              </w:rPr>
            </w:pPr>
            <w:r>
              <w:rPr>
                <w:sz w:val="20"/>
                <w:szCs w:val="20"/>
              </w:rPr>
              <w:t>-.04</w:t>
            </w:r>
          </w:p>
        </w:tc>
        <w:tc>
          <w:tcPr>
            <w:tcW w:w="851" w:type="dxa"/>
          </w:tcPr>
          <w:p w14:paraId="23B9DF14" w14:textId="518BD69D" w:rsidR="000A3ED7" w:rsidRPr="000A3ED7" w:rsidRDefault="000D4481" w:rsidP="000A3ED7">
            <w:pPr>
              <w:tabs>
                <w:tab w:val="left" w:pos="2460"/>
              </w:tabs>
              <w:spacing w:line="480" w:lineRule="auto"/>
              <w:rPr>
                <w:sz w:val="20"/>
                <w:szCs w:val="20"/>
              </w:rPr>
            </w:pPr>
            <w:r>
              <w:rPr>
                <w:sz w:val="20"/>
                <w:szCs w:val="20"/>
              </w:rPr>
              <w:t>-.22*</w:t>
            </w:r>
          </w:p>
        </w:tc>
        <w:tc>
          <w:tcPr>
            <w:tcW w:w="850" w:type="dxa"/>
          </w:tcPr>
          <w:p w14:paraId="2CAFB944" w14:textId="7CB52191" w:rsidR="000A3ED7" w:rsidRPr="000A3ED7" w:rsidRDefault="000D4481" w:rsidP="000A3ED7">
            <w:pPr>
              <w:tabs>
                <w:tab w:val="left" w:pos="2460"/>
              </w:tabs>
              <w:spacing w:line="480" w:lineRule="auto"/>
              <w:rPr>
                <w:sz w:val="20"/>
                <w:szCs w:val="20"/>
              </w:rPr>
            </w:pPr>
            <w:r>
              <w:rPr>
                <w:sz w:val="20"/>
                <w:szCs w:val="20"/>
              </w:rPr>
              <w:t>-.23*</w:t>
            </w:r>
          </w:p>
        </w:tc>
        <w:tc>
          <w:tcPr>
            <w:tcW w:w="914" w:type="dxa"/>
          </w:tcPr>
          <w:p w14:paraId="6C63259D" w14:textId="64F0136A" w:rsidR="000A3ED7" w:rsidRPr="000A3ED7" w:rsidRDefault="000D4481" w:rsidP="000A3ED7">
            <w:pPr>
              <w:tabs>
                <w:tab w:val="left" w:pos="2460"/>
              </w:tabs>
              <w:spacing w:line="480" w:lineRule="auto"/>
              <w:rPr>
                <w:sz w:val="20"/>
                <w:szCs w:val="20"/>
              </w:rPr>
            </w:pPr>
            <w:r>
              <w:rPr>
                <w:sz w:val="20"/>
                <w:szCs w:val="20"/>
              </w:rPr>
              <w:t>.31**</w:t>
            </w:r>
          </w:p>
        </w:tc>
      </w:tr>
      <w:tr w:rsidR="000A3ED7" w14:paraId="27AA99AF" w14:textId="77777777" w:rsidTr="009270D9">
        <w:tc>
          <w:tcPr>
            <w:tcW w:w="3681" w:type="dxa"/>
          </w:tcPr>
          <w:p w14:paraId="64306429" w14:textId="1735EC7E" w:rsidR="000A3ED7" w:rsidRDefault="000A3ED7" w:rsidP="000A3ED7">
            <w:pPr>
              <w:tabs>
                <w:tab w:val="left" w:pos="2460"/>
              </w:tabs>
              <w:spacing w:line="480" w:lineRule="auto"/>
              <w:rPr>
                <w:sz w:val="20"/>
                <w:szCs w:val="20"/>
              </w:rPr>
            </w:pPr>
            <w:r>
              <w:rPr>
                <w:sz w:val="20"/>
                <w:szCs w:val="20"/>
              </w:rPr>
              <w:t>(5) Peer pressure</w:t>
            </w:r>
          </w:p>
        </w:tc>
        <w:tc>
          <w:tcPr>
            <w:tcW w:w="850" w:type="dxa"/>
          </w:tcPr>
          <w:p w14:paraId="2F7F70C8" w14:textId="719C4ABD" w:rsidR="000A3ED7" w:rsidRPr="000A3ED7" w:rsidRDefault="00B731C4" w:rsidP="000A3ED7">
            <w:pPr>
              <w:tabs>
                <w:tab w:val="left" w:pos="2460"/>
              </w:tabs>
              <w:spacing w:line="480" w:lineRule="auto"/>
              <w:rPr>
                <w:sz w:val="20"/>
                <w:szCs w:val="20"/>
              </w:rPr>
            </w:pPr>
            <w:r>
              <w:rPr>
                <w:sz w:val="20"/>
                <w:szCs w:val="20"/>
              </w:rPr>
              <w:t>-.30**</w:t>
            </w:r>
          </w:p>
        </w:tc>
        <w:tc>
          <w:tcPr>
            <w:tcW w:w="851" w:type="dxa"/>
          </w:tcPr>
          <w:p w14:paraId="4716741C" w14:textId="2EE2D076" w:rsidR="000A3ED7" w:rsidRPr="000A3ED7" w:rsidRDefault="00B731C4" w:rsidP="000A3ED7">
            <w:pPr>
              <w:tabs>
                <w:tab w:val="left" w:pos="2460"/>
              </w:tabs>
              <w:spacing w:line="480" w:lineRule="auto"/>
              <w:rPr>
                <w:sz w:val="20"/>
                <w:szCs w:val="20"/>
              </w:rPr>
            </w:pPr>
            <w:r>
              <w:rPr>
                <w:sz w:val="20"/>
                <w:szCs w:val="20"/>
              </w:rPr>
              <w:t>-.17*</w:t>
            </w:r>
          </w:p>
        </w:tc>
        <w:tc>
          <w:tcPr>
            <w:tcW w:w="850" w:type="dxa"/>
          </w:tcPr>
          <w:p w14:paraId="43712CA4" w14:textId="195761CA" w:rsidR="000A3ED7" w:rsidRPr="000A3ED7" w:rsidRDefault="00B731C4" w:rsidP="000A3ED7">
            <w:pPr>
              <w:tabs>
                <w:tab w:val="left" w:pos="2460"/>
              </w:tabs>
              <w:spacing w:line="480" w:lineRule="auto"/>
              <w:rPr>
                <w:sz w:val="20"/>
                <w:szCs w:val="20"/>
              </w:rPr>
            </w:pPr>
            <w:r>
              <w:rPr>
                <w:sz w:val="20"/>
                <w:szCs w:val="20"/>
              </w:rPr>
              <w:t>-.21*</w:t>
            </w:r>
          </w:p>
        </w:tc>
        <w:tc>
          <w:tcPr>
            <w:tcW w:w="851" w:type="dxa"/>
          </w:tcPr>
          <w:p w14:paraId="67CA5A94" w14:textId="6F3E7F1B" w:rsidR="000A3ED7" w:rsidRPr="000A3ED7" w:rsidRDefault="00B731C4" w:rsidP="000A3ED7">
            <w:pPr>
              <w:tabs>
                <w:tab w:val="left" w:pos="2460"/>
              </w:tabs>
              <w:spacing w:line="480" w:lineRule="auto"/>
              <w:rPr>
                <w:sz w:val="20"/>
                <w:szCs w:val="20"/>
              </w:rPr>
            </w:pPr>
            <w:r>
              <w:rPr>
                <w:sz w:val="20"/>
                <w:szCs w:val="20"/>
              </w:rPr>
              <w:t>.62**</w:t>
            </w:r>
          </w:p>
        </w:tc>
        <w:tc>
          <w:tcPr>
            <w:tcW w:w="850" w:type="dxa"/>
          </w:tcPr>
          <w:p w14:paraId="5901D926" w14:textId="77777777" w:rsidR="000A3ED7" w:rsidRPr="000A3ED7" w:rsidRDefault="000A3ED7" w:rsidP="000A3ED7">
            <w:pPr>
              <w:tabs>
                <w:tab w:val="left" w:pos="2460"/>
              </w:tabs>
              <w:spacing w:line="480" w:lineRule="auto"/>
              <w:rPr>
                <w:sz w:val="20"/>
                <w:szCs w:val="20"/>
              </w:rPr>
            </w:pPr>
          </w:p>
        </w:tc>
        <w:tc>
          <w:tcPr>
            <w:tcW w:w="851" w:type="dxa"/>
          </w:tcPr>
          <w:p w14:paraId="36F46A89" w14:textId="182DE488" w:rsidR="000A3ED7" w:rsidRPr="000A3ED7" w:rsidRDefault="000D4481" w:rsidP="000A3ED7">
            <w:pPr>
              <w:tabs>
                <w:tab w:val="left" w:pos="2460"/>
              </w:tabs>
              <w:spacing w:line="480" w:lineRule="auto"/>
              <w:rPr>
                <w:sz w:val="20"/>
                <w:szCs w:val="20"/>
              </w:rPr>
            </w:pPr>
            <w:r>
              <w:rPr>
                <w:sz w:val="20"/>
                <w:szCs w:val="20"/>
              </w:rPr>
              <w:t>.35**</w:t>
            </w:r>
          </w:p>
        </w:tc>
        <w:tc>
          <w:tcPr>
            <w:tcW w:w="850" w:type="dxa"/>
          </w:tcPr>
          <w:p w14:paraId="59A7DA8A" w14:textId="1030D798" w:rsidR="000A3ED7" w:rsidRPr="000A3ED7" w:rsidRDefault="000D4481" w:rsidP="000A3ED7">
            <w:pPr>
              <w:tabs>
                <w:tab w:val="left" w:pos="2460"/>
              </w:tabs>
              <w:spacing w:line="480" w:lineRule="auto"/>
              <w:rPr>
                <w:sz w:val="20"/>
                <w:szCs w:val="20"/>
              </w:rPr>
            </w:pPr>
            <w:r>
              <w:rPr>
                <w:sz w:val="20"/>
                <w:szCs w:val="20"/>
              </w:rPr>
              <w:t>.27**</w:t>
            </w:r>
          </w:p>
        </w:tc>
        <w:tc>
          <w:tcPr>
            <w:tcW w:w="851" w:type="dxa"/>
          </w:tcPr>
          <w:p w14:paraId="1777D8FF" w14:textId="07BE5961" w:rsidR="000A3ED7" w:rsidRPr="000A3ED7" w:rsidRDefault="000D4481" w:rsidP="000A3ED7">
            <w:pPr>
              <w:tabs>
                <w:tab w:val="left" w:pos="2460"/>
              </w:tabs>
              <w:spacing w:line="480" w:lineRule="auto"/>
              <w:rPr>
                <w:sz w:val="20"/>
                <w:szCs w:val="20"/>
              </w:rPr>
            </w:pPr>
            <w:r>
              <w:rPr>
                <w:sz w:val="20"/>
                <w:szCs w:val="20"/>
              </w:rPr>
              <w:t>-.14*</w:t>
            </w:r>
          </w:p>
        </w:tc>
        <w:tc>
          <w:tcPr>
            <w:tcW w:w="850" w:type="dxa"/>
          </w:tcPr>
          <w:p w14:paraId="6BCC6196" w14:textId="4C5A44EA" w:rsidR="000A3ED7" w:rsidRPr="000A3ED7" w:rsidRDefault="000D4481" w:rsidP="000A3ED7">
            <w:pPr>
              <w:tabs>
                <w:tab w:val="left" w:pos="2460"/>
              </w:tabs>
              <w:spacing w:line="480" w:lineRule="auto"/>
              <w:rPr>
                <w:sz w:val="20"/>
                <w:szCs w:val="20"/>
              </w:rPr>
            </w:pPr>
            <w:r>
              <w:rPr>
                <w:sz w:val="20"/>
                <w:szCs w:val="20"/>
              </w:rPr>
              <w:t>-.04</w:t>
            </w:r>
          </w:p>
        </w:tc>
        <w:tc>
          <w:tcPr>
            <w:tcW w:w="851" w:type="dxa"/>
          </w:tcPr>
          <w:p w14:paraId="1AC8A51D" w14:textId="7CA8CED3" w:rsidR="000A3ED7" w:rsidRPr="000A3ED7" w:rsidRDefault="000D4481" w:rsidP="000A3ED7">
            <w:pPr>
              <w:tabs>
                <w:tab w:val="left" w:pos="2460"/>
              </w:tabs>
              <w:spacing w:line="480" w:lineRule="auto"/>
              <w:rPr>
                <w:sz w:val="20"/>
                <w:szCs w:val="20"/>
              </w:rPr>
            </w:pPr>
            <w:r>
              <w:rPr>
                <w:sz w:val="20"/>
                <w:szCs w:val="20"/>
              </w:rPr>
              <w:t>-.27**</w:t>
            </w:r>
          </w:p>
        </w:tc>
        <w:tc>
          <w:tcPr>
            <w:tcW w:w="850" w:type="dxa"/>
          </w:tcPr>
          <w:p w14:paraId="1E73197C" w14:textId="7BA91FC9" w:rsidR="000A3ED7" w:rsidRPr="000A3ED7" w:rsidRDefault="000D4481" w:rsidP="000A3ED7">
            <w:pPr>
              <w:tabs>
                <w:tab w:val="left" w:pos="2460"/>
              </w:tabs>
              <w:spacing w:line="480" w:lineRule="auto"/>
              <w:rPr>
                <w:sz w:val="20"/>
                <w:szCs w:val="20"/>
              </w:rPr>
            </w:pPr>
            <w:r>
              <w:rPr>
                <w:sz w:val="20"/>
                <w:szCs w:val="20"/>
              </w:rPr>
              <w:t>-.22**</w:t>
            </w:r>
          </w:p>
        </w:tc>
        <w:tc>
          <w:tcPr>
            <w:tcW w:w="914" w:type="dxa"/>
          </w:tcPr>
          <w:p w14:paraId="40A57C9E" w14:textId="033FD4B4" w:rsidR="000A3ED7" w:rsidRPr="000A3ED7" w:rsidRDefault="000D4481" w:rsidP="000A3ED7">
            <w:pPr>
              <w:tabs>
                <w:tab w:val="left" w:pos="2460"/>
              </w:tabs>
              <w:spacing w:line="480" w:lineRule="auto"/>
              <w:rPr>
                <w:sz w:val="20"/>
                <w:szCs w:val="20"/>
              </w:rPr>
            </w:pPr>
            <w:r>
              <w:rPr>
                <w:sz w:val="20"/>
                <w:szCs w:val="20"/>
              </w:rPr>
              <w:t>.19*</w:t>
            </w:r>
          </w:p>
        </w:tc>
      </w:tr>
      <w:tr w:rsidR="000A3ED7" w14:paraId="7F5B468D" w14:textId="77777777" w:rsidTr="009270D9">
        <w:tc>
          <w:tcPr>
            <w:tcW w:w="3681" w:type="dxa"/>
          </w:tcPr>
          <w:p w14:paraId="62AC88C5" w14:textId="047CE968" w:rsidR="000A3ED7" w:rsidRDefault="000A3ED7" w:rsidP="000A3ED7">
            <w:pPr>
              <w:tabs>
                <w:tab w:val="left" w:pos="2460"/>
              </w:tabs>
              <w:spacing w:line="480" w:lineRule="auto"/>
              <w:rPr>
                <w:sz w:val="20"/>
                <w:szCs w:val="20"/>
              </w:rPr>
            </w:pPr>
            <w:r>
              <w:rPr>
                <w:sz w:val="20"/>
                <w:szCs w:val="20"/>
              </w:rPr>
              <w:t>(6) Media pressure</w:t>
            </w:r>
          </w:p>
        </w:tc>
        <w:tc>
          <w:tcPr>
            <w:tcW w:w="850" w:type="dxa"/>
          </w:tcPr>
          <w:p w14:paraId="1007CE87" w14:textId="79828BFE" w:rsidR="000A3ED7" w:rsidRPr="000A3ED7" w:rsidRDefault="00B731C4" w:rsidP="000A3ED7">
            <w:pPr>
              <w:tabs>
                <w:tab w:val="left" w:pos="2460"/>
              </w:tabs>
              <w:spacing w:line="480" w:lineRule="auto"/>
              <w:rPr>
                <w:sz w:val="20"/>
                <w:szCs w:val="20"/>
              </w:rPr>
            </w:pPr>
            <w:r>
              <w:rPr>
                <w:sz w:val="20"/>
                <w:szCs w:val="20"/>
              </w:rPr>
              <w:t>-.28**</w:t>
            </w:r>
          </w:p>
        </w:tc>
        <w:tc>
          <w:tcPr>
            <w:tcW w:w="851" w:type="dxa"/>
          </w:tcPr>
          <w:p w14:paraId="168AC62C" w14:textId="45E0ADAC" w:rsidR="000A3ED7" w:rsidRPr="000A3ED7" w:rsidRDefault="00B731C4" w:rsidP="000A3ED7">
            <w:pPr>
              <w:tabs>
                <w:tab w:val="left" w:pos="2460"/>
              </w:tabs>
              <w:spacing w:line="480" w:lineRule="auto"/>
              <w:rPr>
                <w:sz w:val="20"/>
                <w:szCs w:val="20"/>
              </w:rPr>
            </w:pPr>
            <w:r>
              <w:rPr>
                <w:sz w:val="20"/>
                <w:szCs w:val="20"/>
              </w:rPr>
              <w:t>-.19*</w:t>
            </w:r>
          </w:p>
        </w:tc>
        <w:tc>
          <w:tcPr>
            <w:tcW w:w="850" w:type="dxa"/>
          </w:tcPr>
          <w:p w14:paraId="64E13124" w14:textId="65D34956" w:rsidR="000A3ED7" w:rsidRPr="000A3ED7" w:rsidRDefault="00B731C4" w:rsidP="000A3ED7">
            <w:pPr>
              <w:tabs>
                <w:tab w:val="left" w:pos="2460"/>
              </w:tabs>
              <w:spacing w:line="480" w:lineRule="auto"/>
              <w:rPr>
                <w:sz w:val="20"/>
                <w:szCs w:val="20"/>
              </w:rPr>
            </w:pPr>
            <w:r>
              <w:rPr>
                <w:sz w:val="20"/>
                <w:szCs w:val="20"/>
              </w:rPr>
              <w:t>-.01</w:t>
            </w:r>
          </w:p>
        </w:tc>
        <w:tc>
          <w:tcPr>
            <w:tcW w:w="851" w:type="dxa"/>
          </w:tcPr>
          <w:p w14:paraId="2E2723E5" w14:textId="07454304" w:rsidR="000A3ED7" w:rsidRPr="000A3ED7" w:rsidRDefault="00B731C4" w:rsidP="000A3ED7">
            <w:pPr>
              <w:tabs>
                <w:tab w:val="left" w:pos="2460"/>
              </w:tabs>
              <w:spacing w:line="480" w:lineRule="auto"/>
              <w:rPr>
                <w:sz w:val="20"/>
                <w:szCs w:val="20"/>
              </w:rPr>
            </w:pPr>
            <w:r>
              <w:rPr>
                <w:sz w:val="20"/>
                <w:szCs w:val="20"/>
              </w:rPr>
              <w:t>.46**</w:t>
            </w:r>
          </w:p>
        </w:tc>
        <w:tc>
          <w:tcPr>
            <w:tcW w:w="850" w:type="dxa"/>
          </w:tcPr>
          <w:p w14:paraId="2E98DEA9" w14:textId="3189250D" w:rsidR="000A3ED7" w:rsidRPr="000A3ED7" w:rsidRDefault="00B731C4" w:rsidP="000A3ED7">
            <w:pPr>
              <w:tabs>
                <w:tab w:val="left" w:pos="2460"/>
              </w:tabs>
              <w:spacing w:line="480" w:lineRule="auto"/>
              <w:rPr>
                <w:sz w:val="20"/>
                <w:szCs w:val="20"/>
              </w:rPr>
            </w:pPr>
            <w:r>
              <w:rPr>
                <w:sz w:val="20"/>
                <w:szCs w:val="20"/>
              </w:rPr>
              <w:t>.52**</w:t>
            </w:r>
          </w:p>
        </w:tc>
        <w:tc>
          <w:tcPr>
            <w:tcW w:w="851" w:type="dxa"/>
          </w:tcPr>
          <w:p w14:paraId="39A2C466" w14:textId="77777777" w:rsidR="000A3ED7" w:rsidRPr="000A3ED7" w:rsidRDefault="000A3ED7" w:rsidP="000A3ED7">
            <w:pPr>
              <w:tabs>
                <w:tab w:val="left" w:pos="2460"/>
              </w:tabs>
              <w:spacing w:line="480" w:lineRule="auto"/>
              <w:rPr>
                <w:sz w:val="20"/>
                <w:szCs w:val="20"/>
              </w:rPr>
            </w:pPr>
          </w:p>
        </w:tc>
        <w:tc>
          <w:tcPr>
            <w:tcW w:w="850" w:type="dxa"/>
          </w:tcPr>
          <w:p w14:paraId="34555014" w14:textId="647A0500" w:rsidR="000A3ED7" w:rsidRPr="000A3ED7" w:rsidRDefault="000D4481" w:rsidP="000A3ED7">
            <w:pPr>
              <w:tabs>
                <w:tab w:val="left" w:pos="2460"/>
              </w:tabs>
              <w:spacing w:line="480" w:lineRule="auto"/>
              <w:rPr>
                <w:sz w:val="20"/>
                <w:szCs w:val="20"/>
              </w:rPr>
            </w:pPr>
            <w:r>
              <w:rPr>
                <w:sz w:val="20"/>
                <w:szCs w:val="20"/>
              </w:rPr>
              <w:t>.47**</w:t>
            </w:r>
          </w:p>
        </w:tc>
        <w:tc>
          <w:tcPr>
            <w:tcW w:w="851" w:type="dxa"/>
          </w:tcPr>
          <w:p w14:paraId="47EDCCA2" w14:textId="0BE3E1CA" w:rsidR="000A3ED7" w:rsidRPr="000A3ED7" w:rsidRDefault="000D4481" w:rsidP="000A3ED7">
            <w:pPr>
              <w:tabs>
                <w:tab w:val="left" w:pos="2460"/>
              </w:tabs>
              <w:spacing w:line="480" w:lineRule="auto"/>
              <w:rPr>
                <w:sz w:val="20"/>
                <w:szCs w:val="20"/>
              </w:rPr>
            </w:pPr>
            <w:r>
              <w:rPr>
                <w:sz w:val="20"/>
                <w:szCs w:val="20"/>
              </w:rPr>
              <w:t>-.23*</w:t>
            </w:r>
          </w:p>
        </w:tc>
        <w:tc>
          <w:tcPr>
            <w:tcW w:w="850" w:type="dxa"/>
          </w:tcPr>
          <w:p w14:paraId="08D033A1" w14:textId="65A5C3DF" w:rsidR="000A3ED7" w:rsidRPr="000A3ED7" w:rsidRDefault="000D4481" w:rsidP="000A3ED7">
            <w:pPr>
              <w:tabs>
                <w:tab w:val="left" w:pos="2460"/>
              </w:tabs>
              <w:spacing w:line="480" w:lineRule="auto"/>
              <w:rPr>
                <w:sz w:val="20"/>
                <w:szCs w:val="20"/>
              </w:rPr>
            </w:pPr>
            <w:r>
              <w:rPr>
                <w:sz w:val="20"/>
                <w:szCs w:val="20"/>
              </w:rPr>
              <w:t>-.33**</w:t>
            </w:r>
          </w:p>
        </w:tc>
        <w:tc>
          <w:tcPr>
            <w:tcW w:w="851" w:type="dxa"/>
          </w:tcPr>
          <w:p w14:paraId="3659539F" w14:textId="58DBD55B" w:rsidR="000A3ED7" w:rsidRPr="000A3ED7" w:rsidRDefault="000D4481" w:rsidP="000A3ED7">
            <w:pPr>
              <w:tabs>
                <w:tab w:val="left" w:pos="2460"/>
              </w:tabs>
              <w:spacing w:line="480" w:lineRule="auto"/>
              <w:rPr>
                <w:sz w:val="20"/>
                <w:szCs w:val="20"/>
              </w:rPr>
            </w:pPr>
            <w:r>
              <w:rPr>
                <w:sz w:val="20"/>
                <w:szCs w:val="20"/>
              </w:rPr>
              <w:t>-.14*</w:t>
            </w:r>
          </w:p>
        </w:tc>
        <w:tc>
          <w:tcPr>
            <w:tcW w:w="850" w:type="dxa"/>
          </w:tcPr>
          <w:p w14:paraId="1BE9D414" w14:textId="7D68512D" w:rsidR="000A3ED7" w:rsidRPr="000A3ED7" w:rsidRDefault="000D4481" w:rsidP="000A3ED7">
            <w:pPr>
              <w:tabs>
                <w:tab w:val="left" w:pos="2460"/>
              </w:tabs>
              <w:spacing w:line="480" w:lineRule="auto"/>
              <w:rPr>
                <w:sz w:val="20"/>
                <w:szCs w:val="20"/>
              </w:rPr>
            </w:pPr>
            <w:r>
              <w:rPr>
                <w:sz w:val="20"/>
                <w:szCs w:val="20"/>
              </w:rPr>
              <w:t>-.33**</w:t>
            </w:r>
          </w:p>
        </w:tc>
        <w:tc>
          <w:tcPr>
            <w:tcW w:w="914" w:type="dxa"/>
          </w:tcPr>
          <w:p w14:paraId="7479CA85" w14:textId="6EE1AD80" w:rsidR="000A3ED7" w:rsidRPr="000A3ED7" w:rsidRDefault="000D4481" w:rsidP="000A3ED7">
            <w:pPr>
              <w:tabs>
                <w:tab w:val="left" w:pos="2460"/>
              </w:tabs>
              <w:spacing w:line="480" w:lineRule="auto"/>
              <w:rPr>
                <w:sz w:val="20"/>
                <w:szCs w:val="20"/>
              </w:rPr>
            </w:pPr>
            <w:r>
              <w:rPr>
                <w:sz w:val="20"/>
                <w:szCs w:val="20"/>
              </w:rPr>
              <w:t>.29**</w:t>
            </w:r>
          </w:p>
        </w:tc>
      </w:tr>
      <w:tr w:rsidR="000A3ED7" w14:paraId="4798311D" w14:textId="77777777" w:rsidTr="009270D9">
        <w:tc>
          <w:tcPr>
            <w:tcW w:w="3681" w:type="dxa"/>
          </w:tcPr>
          <w:p w14:paraId="3DB5E3D3" w14:textId="152F0DAF" w:rsidR="000A3ED7" w:rsidRDefault="000A3ED7" w:rsidP="000A3ED7">
            <w:pPr>
              <w:tabs>
                <w:tab w:val="left" w:pos="2460"/>
              </w:tabs>
              <w:spacing w:line="480" w:lineRule="auto"/>
              <w:rPr>
                <w:sz w:val="20"/>
                <w:szCs w:val="20"/>
              </w:rPr>
            </w:pPr>
            <w:r>
              <w:rPr>
                <w:sz w:val="20"/>
                <w:szCs w:val="20"/>
              </w:rPr>
              <w:t>(7) Weight bias internalization</w:t>
            </w:r>
          </w:p>
        </w:tc>
        <w:tc>
          <w:tcPr>
            <w:tcW w:w="850" w:type="dxa"/>
          </w:tcPr>
          <w:p w14:paraId="05F1DB7D" w14:textId="59C8E4F7" w:rsidR="000A3ED7" w:rsidRPr="000A3ED7" w:rsidRDefault="00B731C4" w:rsidP="000A3ED7">
            <w:pPr>
              <w:tabs>
                <w:tab w:val="left" w:pos="2460"/>
              </w:tabs>
              <w:spacing w:line="480" w:lineRule="auto"/>
              <w:rPr>
                <w:sz w:val="20"/>
                <w:szCs w:val="20"/>
              </w:rPr>
            </w:pPr>
            <w:r>
              <w:rPr>
                <w:sz w:val="20"/>
                <w:szCs w:val="20"/>
              </w:rPr>
              <w:t>-.46**</w:t>
            </w:r>
          </w:p>
        </w:tc>
        <w:tc>
          <w:tcPr>
            <w:tcW w:w="851" w:type="dxa"/>
          </w:tcPr>
          <w:p w14:paraId="2A7E08FA" w14:textId="2C26408B" w:rsidR="000A3ED7" w:rsidRPr="000A3ED7" w:rsidRDefault="00B731C4" w:rsidP="000A3ED7">
            <w:pPr>
              <w:tabs>
                <w:tab w:val="left" w:pos="2460"/>
              </w:tabs>
              <w:spacing w:line="480" w:lineRule="auto"/>
              <w:rPr>
                <w:sz w:val="20"/>
                <w:szCs w:val="20"/>
              </w:rPr>
            </w:pPr>
            <w:r>
              <w:rPr>
                <w:sz w:val="20"/>
                <w:szCs w:val="20"/>
              </w:rPr>
              <w:t>-.54**</w:t>
            </w:r>
          </w:p>
        </w:tc>
        <w:tc>
          <w:tcPr>
            <w:tcW w:w="850" w:type="dxa"/>
          </w:tcPr>
          <w:p w14:paraId="402B2BFF" w14:textId="2632AD92" w:rsidR="000A3ED7" w:rsidRPr="000A3ED7" w:rsidRDefault="00B731C4" w:rsidP="000A3ED7">
            <w:pPr>
              <w:tabs>
                <w:tab w:val="left" w:pos="2460"/>
              </w:tabs>
              <w:spacing w:line="480" w:lineRule="auto"/>
              <w:rPr>
                <w:sz w:val="20"/>
                <w:szCs w:val="20"/>
              </w:rPr>
            </w:pPr>
            <w:r>
              <w:rPr>
                <w:sz w:val="20"/>
                <w:szCs w:val="20"/>
              </w:rPr>
              <w:t>-.26**</w:t>
            </w:r>
          </w:p>
        </w:tc>
        <w:tc>
          <w:tcPr>
            <w:tcW w:w="851" w:type="dxa"/>
          </w:tcPr>
          <w:p w14:paraId="5343B2EC" w14:textId="44DF27CD" w:rsidR="000A3ED7" w:rsidRPr="000A3ED7" w:rsidRDefault="00B731C4" w:rsidP="000A3ED7">
            <w:pPr>
              <w:tabs>
                <w:tab w:val="left" w:pos="2460"/>
              </w:tabs>
              <w:spacing w:line="480" w:lineRule="auto"/>
              <w:rPr>
                <w:sz w:val="20"/>
                <w:szCs w:val="20"/>
              </w:rPr>
            </w:pPr>
            <w:r>
              <w:rPr>
                <w:sz w:val="20"/>
                <w:szCs w:val="20"/>
              </w:rPr>
              <w:t>.45**</w:t>
            </w:r>
          </w:p>
        </w:tc>
        <w:tc>
          <w:tcPr>
            <w:tcW w:w="850" w:type="dxa"/>
          </w:tcPr>
          <w:p w14:paraId="6733E70B" w14:textId="4C1C2FFF" w:rsidR="000A3ED7" w:rsidRPr="000A3ED7" w:rsidRDefault="00B731C4" w:rsidP="000A3ED7">
            <w:pPr>
              <w:tabs>
                <w:tab w:val="left" w:pos="2460"/>
              </w:tabs>
              <w:spacing w:line="480" w:lineRule="auto"/>
              <w:rPr>
                <w:sz w:val="20"/>
                <w:szCs w:val="20"/>
              </w:rPr>
            </w:pPr>
            <w:r>
              <w:rPr>
                <w:sz w:val="20"/>
                <w:szCs w:val="20"/>
              </w:rPr>
              <w:t>.44**</w:t>
            </w:r>
          </w:p>
        </w:tc>
        <w:tc>
          <w:tcPr>
            <w:tcW w:w="851" w:type="dxa"/>
          </w:tcPr>
          <w:p w14:paraId="4D336CA2" w14:textId="1029CA3F" w:rsidR="000A3ED7" w:rsidRPr="000A3ED7" w:rsidRDefault="00B731C4" w:rsidP="000A3ED7">
            <w:pPr>
              <w:tabs>
                <w:tab w:val="left" w:pos="2460"/>
              </w:tabs>
              <w:spacing w:line="480" w:lineRule="auto"/>
              <w:rPr>
                <w:sz w:val="20"/>
                <w:szCs w:val="20"/>
              </w:rPr>
            </w:pPr>
            <w:r>
              <w:rPr>
                <w:sz w:val="20"/>
                <w:szCs w:val="20"/>
              </w:rPr>
              <w:t>.45**</w:t>
            </w:r>
          </w:p>
        </w:tc>
        <w:tc>
          <w:tcPr>
            <w:tcW w:w="850" w:type="dxa"/>
          </w:tcPr>
          <w:p w14:paraId="48DB624F" w14:textId="77777777" w:rsidR="000A3ED7" w:rsidRPr="000A3ED7" w:rsidRDefault="000A3ED7" w:rsidP="000A3ED7">
            <w:pPr>
              <w:tabs>
                <w:tab w:val="left" w:pos="2460"/>
              </w:tabs>
              <w:spacing w:line="480" w:lineRule="auto"/>
              <w:rPr>
                <w:sz w:val="20"/>
                <w:szCs w:val="20"/>
              </w:rPr>
            </w:pPr>
          </w:p>
        </w:tc>
        <w:tc>
          <w:tcPr>
            <w:tcW w:w="851" w:type="dxa"/>
          </w:tcPr>
          <w:p w14:paraId="23575A46" w14:textId="5333DEE3" w:rsidR="000A3ED7" w:rsidRPr="000A3ED7" w:rsidRDefault="000D4481" w:rsidP="000A3ED7">
            <w:pPr>
              <w:tabs>
                <w:tab w:val="left" w:pos="2460"/>
              </w:tabs>
              <w:spacing w:line="480" w:lineRule="auto"/>
              <w:rPr>
                <w:sz w:val="20"/>
                <w:szCs w:val="20"/>
              </w:rPr>
            </w:pPr>
            <w:r>
              <w:rPr>
                <w:sz w:val="20"/>
                <w:szCs w:val="20"/>
              </w:rPr>
              <w:t>-.50**</w:t>
            </w:r>
          </w:p>
        </w:tc>
        <w:tc>
          <w:tcPr>
            <w:tcW w:w="850" w:type="dxa"/>
          </w:tcPr>
          <w:p w14:paraId="692F06A5" w14:textId="298312AD" w:rsidR="000A3ED7" w:rsidRPr="000A3ED7" w:rsidRDefault="000D4481" w:rsidP="000A3ED7">
            <w:pPr>
              <w:tabs>
                <w:tab w:val="left" w:pos="2460"/>
              </w:tabs>
              <w:spacing w:line="480" w:lineRule="auto"/>
              <w:rPr>
                <w:sz w:val="20"/>
                <w:szCs w:val="20"/>
              </w:rPr>
            </w:pPr>
            <w:r>
              <w:rPr>
                <w:sz w:val="20"/>
                <w:szCs w:val="20"/>
              </w:rPr>
              <w:t>-.43**</w:t>
            </w:r>
          </w:p>
        </w:tc>
        <w:tc>
          <w:tcPr>
            <w:tcW w:w="851" w:type="dxa"/>
          </w:tcPr>
          <w:p w14:paraId="4C1ED244" w14:textId="2BEB339B" w:rsidR="000A3ED7" w:rsidRPr="000A3ED7" w:rsidRDefault="000D4481" w:rsidP="000A3ED7">
            <w:pPr>
              <w:tabs>
                <w:tab w:val="left" w:pos="2460"/>
              </w:tabs>
              <w:spacing w:line="480" w:lineRule="auto"/>
              <w:rPr>
                <w:sz w:val="20"/>
                <w:szCs w:val="20"/>
              </w:rPr>
            </w:pPr>
            <w:r>
              <w:rPr>
                <w:sz w:val="20"/>
                <w:szCs w:val="20"/>
              </w:rPr>
              <w:t>-.26**</w:t>
            </w:r>
          </w:p>
        </w:tc>
        <w:tc>
          <w:tcPr>
            <w:tcW w:w="850" w:type="dxa"/>
          </w:tcPr>
          <w:p w14:paraId="55754AE0" w14:textId="6AD5A8C6" w:rsidR="000A3ED7" w:rsidRPr="000A3ED7" w:rsidRDefault="000D4481" w:rsidP="000A3ED7">
            <w:pPr>
              <w:tabs>
                <w:tab w:val="left" w:pos="2460"/>
              </w:tabs>
              <w:spacing w:line="480" w:lineRule="auto"/>
              <w:rPr>
                <w:sz w:val="20"/>
                <w:szCs w:val="20"/>
              </w:rPr>
            </w:pPr>
            <w:r>
              <w:rPr>
                <w:sz w:val="20"/>
                <w:szCs w:val="20"/>
              </w:rPr>
              <w:t>-.27**</w:t>
            </w:r>
          </w:p>
        </w:tc>
        <w:tc>
          <w:tcPr>
            <w:tcW w:w="914" w:type="dxa"/>
          </w:tcPr>
          <w:p w14:paraId="0FC65ADB" w14:textId="4AF6C640" w:rsidR="000A3ED7" w:rsidRPr="000A3ED7" w:rsidRDefault="000D4481" w:rsidP="000A3ED7">
            <w:pPr>
              <w:tabs>
                <w:tab w:val="left" w:pos="2460"/>
              </w:tabs>
              <w:spacing w:line="480" w:lineRule="auto"/>
              <w:rPr>
                <w:sz w:val="20"/>
                <w:szCs w:val="20"/>
              </w:rPr>
            </w:pPr>
            <w:r>
              <w:rPr>
                <w:sz w:val="20"/>
                <w:szCs w:val="20"/>
              </w:rPr>
              <w:t>.56**</w:t>
            </w:r>
          </w:p>
        </w:tc>
      </w:tr>
      <w:tr w:rsidR="000A3ED7" w14:paraId="718A68F8" w14:textId="77777777" w:rsidTr="009270D9">
        <w:tc>
          <w:tcPr>
            <w:tcW w:w="3681" w:type="dxa"/>
          </w:tcPr>
          <w:p w14:paraId="399CD6A8" w14:textId="2B83FA45" w:rsidR="000A3ED7" w:rsidRDefault="000A3ED7" w:rsidP="000A3ED7">
            <w:pPr>
              <w:tabs>
                <w:tab w:val="left" w:pos="2460"/>
              </w:tabs>
              <w:spacing w:line="480" w:lineRule="auto"/>
              <w:rPr>
                <w:sz w:val="20"/>
                <w:szCs w:val="20"/>
              </w:rPr>
            </w:pPr>
            <w:r>
              <w:rPr>
                <w:sz w:val="20"/>
                <w:szCs w:val="20"/>
              </w:rPr>
              <w:t>(8) Self-esteem</w:t>
            </w:r>
          </w:p>
        </w:tc>
        <w:tc>
          <w:tcPr>
            <w:tcW w:w="850" w:type="dxa"/>
          </w:tcPr>
          <w:p w14:paraId="50E3BBBA" w14:textId="2CAC97C9" w:rsidR="000A3ED7" w:rsidRPr="000A3ED7" w:rsidRDefault="00B731C4" w:rsidP="000A3ED7">
            <w:pPr>
              <w:tabs>
                <w:tab w:val="left" w:pos="2460"/>
              </w:tabs>
              <w:spacing w:line="480" w:lineRule="auto"/>
              <w:rPr>
                <w:sz w:val="20"/>
                <w:szCs w:val="20"/>
              </w:rPr>
            </w:pPr>
            <w:r>
              <w:rPr>
                <w:sz w:val="20"/>
                <w:szCs w:val="20"/>
              </w:rPr>
              <w:t>.40**</w:t>
            </w:r>
          </w:p>
        </w:tc>
        <w:tc>
          <w:tcPr>
            <w:tcW w:w="851" w:type="dxa"/>
          </w:tcPr>
          <w:p w14:paraId="4BA5C076" w14:textId="40ABD52A" w:rsidR="000A3ED7" w:rsidRPr="000A3ED7" w:rsidRDefault="00B731C4" w:rsidP="000A3ED7">
            <w:pPr>
              <w:tabs>
                <w:tab w:val="left" w:pos="2460"/>
              </w:tabs>
              <w:spacing w:line="480" w:lineRule="auto"/>
              <w:rPr>
                <w:sz w:val="20"/>
                <w:szCs w:val="20"/>
              </w:rPr>
            </w:pPr>
            <w:r>
              <w:rPr>
                <w:sz w:val="20"/>
                <w:szCs w:val="20"/>
              </w:rPr>
              <w:t>.61**</w:t>
            </w:r>
          </w:p>
        </w:tc>
        <w:tc>
          <w:tcPr>
            <w:tcW w:w="850" w:type="dxa"/>
          </w:tcPr>
          <w:p w14:paraId="30D54C4E" w14:textId="7310A32A" w:rsidR="000A3ED7" w:rsidRPr="000A3ED7" w:rsidRDefault="00B731C4" w:rsidP="000A3ED7">
            <w:pPr>
              <w:tabs>
                <w:tab w:val="left" w:pos="2460"/>
              </w:tabs>
              <w:spacing w:line="480" w:lineRule="auto"/>
              <w:rPr>
                <w:sz w:val="20"/>
                <w:szCs w:val="20"/>
              </w:rPr>
            </w:pPr>
            <w:r>
              <w:rPr>
                <w:sz w:val="20"/>
                <w:szCs w:val="20"/>
              </w:rPr>
              <w:t>.36**</w:t>
            </w:r>
          </w:p>
        </w:tc>
        <w:tc>
          <w:tcPr>
            <w:tcW w:w="851" w:type="dxa"/>
          </w:tcPr>
          <w:p w14:paraId="01DD1339" w14:textId="5EDBD634" w:rsidR="000A3ED7" w:rsidRPr="000A3ED7" w:rsidRDefault="00B731C4" w:rsidP="000A3ED7">
            <w:pPr>
              <w:tabs>
                <w:tab w:val="left" w:pos="2460"/>
              </w:tabs>
              <w:spacing w:line="480" w:lineRule="auto"/>
              <w:rPr>
                <w:sz w:val="20"/>
                <w:szCs w:val="20"/>
              </w:rPr>
            </w:pPr>
            <w:r>
              <w:rPr>
                <w:sz w:val="20"/>
                <w:szCs w:val="20"/>
              </w:rPr>
              <w:t>-.20*</w:t>
            </w:r>
          </w:p>
        </w:tc>
        <w:tc>
          <w:tcPr>
            <w:tcW w:w="850" w:type="dxa"/>
          </w:tcPr>
          <w:p w14:paraId="19371EBE" w14:textId="215AE6D5" w:rsidR="000A3ED7" w:rsidRPr="000A3ED7" w:rsidRDefault="00B731C4" w:rsidP="000A3ED7">
            <w:pPr>
              <w:tabs>
                <w:tab w:val="left" w:pos="2460"/>
              </w:tabs>
              <w:spacing w:line="480" w:lineRule="auto"/>
              <w:rPr>
                <w:sz w:val="20"/>
                <w:szCs w:val="20"/>
              </w:rPr>
            </w:pPr>
            <w:r>
              <w:rPr>
                <w:sz w:val="20"/>
                <w:szCs w:val="20"/>
              </w:rPr>
              <w:t>-.23*</w:t>
            </w:r>
          </w:p>
        </w:tc>
        <w:tc>
          <w:tcPr>
            <w:tcW w:w="851" w:type="dxa"/>
          </w:tcPr>
          <w:p w14:paraId="72A318DE" w14:textId="28228E69" w:rsidR="000A3ED7" w:rsidRPr="000A3ED7" w:rsidRDefault="00B731C4" w:rsidP="000A3ED7">
            <w:pPr>
              <w:tabs>
                <w:tab w:val="left" w:pos="2460"/>
              </w:tabs>
              <w:spacing w:line="480" w:lineRule="auto"/>
              <w:rPr>
                <w:sz w:val="20"/>
                <w:szCs w:val="20"/>
              </w:rPr>
            </w:pPr>
            <w:r>
              <w:rPr>
                <w:sz w:val="20"/>
                <w:szCs w:val="20"/>
              </w:rPr>
              <w:t>-.32**</w:t>
            </w:r>
          </w:p>
        </w:tc>
        <w:tc>
          <w:tcPr>
            <w:tcW w:w="850" w:type="dxa"/>
          </w:tcPr>
          <w:p w14:paraId="75FDF62E" w14:textId="33BA7DC6" w:rsidR="000A3ED7" w:rsidRPr="000A3ED7" w:rsidRDefault="00B731C4" w:rsidP="000A3ED7">
            <w:pPr>
              <w:tabs>
                <w:tab w:val="left" w:pos="2460"/>
              </w:tabs>
              <w:spacing w:line="480" w:lineRule="auto"/>
              <w:rPr>
                <w:sz w:val="20"/>
                <w:szCs w:val="20"/>
              </w:rPr>
            </w:pPr>
            <w:r>
              <w:rPr>
                <w:sz w:val="20"/>
                <w:szCs w:val="20"/>
              </w:rPr>
              <w:t>-.55**</w:t>
            </w:r>
          </w:p>
        </w:tc>
        <w:tc>
          <w:tcPr>
            <w:tcW w:w="851" w:type="dxa"/>
          </w:tcPr>
          <w:p w14:paraId="2ADA3487" w14:textId="77777777" w:rsidR="000A3ED7" w:rsidRPr="000A3ED7" w:rsidRDefault="000A3ED7" w:rsidP="000A3ED7">
            <w:pPr>
              <w:tabs>
                <w:tab w:val="left" w:pos="2460"/>
              </w:tabs>
              <w:spacing w:line="480" w:lineRule="auto"/>
              <w:rPr>
                <w:sz w:val="20"/>
                <w:szCs w:val="20"/>
              </w:rPr>
            </w:pPr>
          </w:p>
        </w:tc>
        <w:tc>
          <w:tcPr>
            <w:tcW w:w="850" w:type="dxa"/>
          </w:tcPr>
          <w:p w14:paraId="101DF597" w14:textId="6F4EF01F" w:rsidR="000A3ED7" w:rsidRPr="000A3ED7" w:rsidRDefault="000D4481" w:rsidP="000A3ED7">
            <w:pPr>
              <w:tabs>
                <w:tab w:val="left" w:pos="2460"/>
              </w:tabs>
              <w:spacing w:line="480" w:lineRule="auto"/>
              <w:rPr>
                <w:sz w:val="20"/>
                <w:szCs w:val="20"/>
              </w:rPr>
            </w:pPr>
            <w:r>
              <w:rPr>
                <w:sz w:val="20"/>
                <w:szCs w:val="20"/>
              </w:rPr>
              <w:t>.70**</w:t>
            </w:r>
          </w:p>
        </w:tc>
        <w:tc>
          <w:tcPr>
            <w:tcW w:w="851" w:type="dxa"/>
          </w:tcPr>
          <w:p w14:paraId="68634D76" w14:textId="4878ADF2" w:rsidR="000A3ED7" w:rsidRPr="000A3ED7" w:rsidRDefault="000D4481" w:rsidP="000A3ED7">
            <w:pPr>
              <w:tabs>
                <w:tab w:val="left" w:pos="2460"/>
              </w:tabs>
              <w:spacing w:line="480" w:lineRule="auto"/>
              <w:rPr>
                <w:sz w:val="20"/>
                <w:szCs w:val="20"/>
              </w:rPr>
            </w:pPr>
            <w:r>
              <w:rPr>
                <w:sz w:val="20"/>
                <w:szCs w:val="20"/>
              </w:rPr>
              <w:t>.56**</w:t>
            </w:r>
          </w:p>
        </w:tc>
        <w:tc>
          <w:tcPr>
            <w:tcW w:w="850" w:type="dxa"/>
          </w:tcPr>
          <w:p w14:paraId="449F9D21" w14:textId="7D80334D" w:rsidR="000A3ED7" w:rsidRPr="000A3ED7" w:rsidRDefault="000D4481" w:rsidP="000A3ED7">
            <w:pPr>
              <w:tabs>
                <w:tab w:val="left" w:pos="2460"/>
              </w:tabs>
              <w:spacing w:line="480" w:lineRule="auto"/>
              <w:rPr>
                <w:sz w:val="20"/>
                <w:szCs w:val="20"/>
              </w:rPr>
            </w:pPr>
            <w:r>
              <w:rPr>
                <w:sz w:val="20"/>
                <w:szCs w:val="20"/>
              </w:rPr>
              <w:t>.18*</w:t>
            </w:r>
          </w:p>
        </w:tc>
        <w:tc>
          <w:tcPr>
            <w:tcW w:w="914" w:type="dxa"/>
          </w:tcPr>
          <w:p w14:paraId="3A5BDF18" w14:textId="6414C2E1" w:rsidR="000A3ED7" w:rsidRPr="000A3ED7" w:rsidRDefault="000D4481" w:rsidP="000A3ED7">
            <w:pPr>
              <w:tabs>
                <w:tab w:val="left" w:pos="2460"/>
              </w:tabs>
              <w:spacing w:line="480" w:lineRule="auto"/>
              <w:rPr>
                <w:sz w:val="20"/>
                <w:szCs w:val="20"/>
              </w:rPr>
            </w:pPr>
            <w:r>
              <w:rPr>
                <w:sz w:val="20"/>
                <w:szCs w:val="20"/>
              </w:rPr>
              <w:t>-.17*</w:t>
            </w:r>
          </w:p>
        </w:tc>
      </w:tr>
      <w:tr w:rsidR="000A3ED7" w14:paraId="374FE184" w14:textId="77777777" w:rsidTr="009270D9">
        <w:tc>
          <w:tcPr>
            <w:tcW w:w="3681" w:type="dxa"/>
          </w:tcPr>
          <w:p w14:paraId="066A675C" w14:textId="7EC4B447" w:rsidR="000A3ED7" w:rsidRDefault="000A3ED7" w:rsidP="000A3ED7">
            <w:pPr>
              <w:tabs>
                <w:tab w:val="left" w:pos="2460"/>
              </w:tabs>
              <w:spacing w:line="480" w:lineRule="auto"/>
              <w:rPr>
                <w:sz w:val="20"/>
                <w:szCs w:val="20"/>
              </w:rPr>
            </w:pPr>
            <w:r>
              <w:rPr>
                <w:sz w:val="20"/>
                <w:szCs w:val="20"/>
              </w:rPr>
              <w:t>(9) Self-compassion</w:t>
            </w:r>
          </w:p>
        </w:tc>
        <w:tc>
          <w:tcPr>
            <w:tcW w:w="850" w:type="dxa"/>
          </w:tcPr>
          <w:p w14:paraId="3B0BF3A9" w14:textId="493619E3" w:rsidR="000A3ED7" w:rsidRPr="000A3ED7" w:rsidRDefault="00B731C4" w:rsidP="000A3ED7">
            <w:pPr>
              <w:tabs>
                <w:tab w:val="left" w:pos="2460"/>
              </w:tabs>
              <w:spacing w:line="480" w:lineRule="auto"/>
              <w:rPr>
                <w:sz w:val="20"/>
                <w:szCs w:val="20"/>
              </w:rPr>
            </w:pPr>
            <w:r>
              <w:rPr>
                <w:sz w:val="20"/>
                <w:szCs w:val="20"/>
              </w:rPr>
              <w:t>.24**</w:t>
            </w:r>
          </w:p>
        </w:tc>
        <w:tc>
          <w:tcPr>
            <w:tcW w:w="851" w:type="dxa"/>
          </w:tcPr>
          <w:p w14:paraId="548F7FEC" w14:textId="550089D9" w:rsidR="000A3ED7" w:rsidRPr="000A3ED7" w:rsidRDefault="00B731C4" w:rsidP="000A3ED7">
            <w:pPr>
              <w:tabs>
                <w:tab w:val="left" w:pos="2460"/>
              </w:tabs>
              <w:spacing w:line="480" w:lineRule="auto"/>
              <w:rPr>
                <w:sz w:val="20"/>
                <w:szCs w:val="20"/>
              </w:rPr>
            </w:pPr>
            <w:r>
              <w:rPr>
                <w:sz w:val="20"/>
                <w:szCs w:val="20"/>
              </w:rPr>
              <w:t>.46**</w:t>
            </w:r>
          </w:p>
        </w:tc>
        <w:tc>
          <w:tcPr>
            <w:tcW w:w="850" w:type="dxa"/>
          </w:tcPr>
          <w:p w14:paraId="202B5F4C" w14:textId="6676ED53" w:rsidR="000A3ED7" w:rsidRPr="000A3ED7" w:rsidRDefault="00B731C4" w:rsidP="000A3ED7">
            <w:pPr>
              <w:tabs>
                <w:tab w:val="left" w:pos="2460"/>
              </w:tabs>
              <w:spacing w:line="480" w:lineRule="auto"/>
              <w:rPr>
                <w:sz w:val="20"/>
                <w:szCs w:val="20"/>
              </w:rPr>
            </w:pPr>
            <w:r>
              <w:rPr>
                <w:sz w:val="20"/>
                <w:szCs w:val="20"/>
              </w:rPr>
              <w:t>.25**</w:t>
            </w:r>
          </w:p>
        </w:tc>
        <w:tc>
          <w:tcPr>
            <w:tcW w:w="851" w:type="dxa"/>
          </w:tcPr>
          <w:p w14:paraId="3AF3A2ED" w14:textId="317E047A" w:rsidR="000A3ED7" w:rsidRPr="000A3ED7" w:rsidRDefault="00B731C4" w:rsidP="000A3ED7">
            <w:pPr>
              <w:tabs>
                <w:tab w:val="left" w:pos="2460"/>
              </w:tabs>
              <w:spacing w:line="480" w:lineRule="auto"/>
              <w:rPr>
                <w:sz w:val="20"/>
                <w:szCs w:val="20"/>
              </w:rPr>
            </w:pPr>
            <w:r>
              <w:rPr>
                <w:sz w:val="20"/>
                <w:szCs w:val="20"/>
              </w:rPr>
              <w:t>-.17*</w:t>
            </w:r>
          </w:p>
        </w:tc>
        <w:tc>
          <w:tcPr>
            <w:tcW w:w="850" w:type="dxa"/>
          </w:tcPr>
          <w:p w14:paraId="2FBE4068" w14:textId="0AEFE8AD" w:rsidR="000A3ED7" w:rsidRPr="000A3ED7" w:rsidRDefault="00B731C4" w:rsidP="000A3ED7">
            <w:pPr>
              <w:tabs>
                <w:tab w:val="left" w:pos="2460"/>
              </w:tabs>
              <w:spacing w:line="480" w:lineRule="auto"/>
              <w:rPr>
                <w:sz w:val="20"/>
                <w:szCs w:val="20"/>
              </w:rPr>
            </w:pPr>
            <w:r>
              <w:rPr>
                <w:sz w:val="20"/>
                <w:szCs w:val="20"/>
              </w:rPr>
              <w:t>-.23*</w:t>
            </w:r>
          </w:p>
        </w:tc>
        <w:tc>
          <w:tcPr>
            <w:tcW w:w="851" w:type="dxa"/>
          </w:tcPr>
          <w:p w14:paraId="30B9953F" w14:textId="51D11D63" w:rsidR="000A3ED7" w:rsidRPr="000A3ED7" w:rsidRDefault="00B731C4" w:rsidP="000A3ED7">
            <w:pPr>
              <w:tabs>
                <w:tab w:val="left" w:pos="2460"/>
              </w:tabs>
              <w:spacing w:line="480" w:lineRule="auto"/>
              <w:rPr>
                <w:sz w:val="20"/>
                <w:szCs w:val="20"/>
              </w:rPr>
            </w:pPr>
            <w:r>
              <w:rPr>
                <w:sz w:val="20"/>
                <w:szCs w:val="20"/>
              </w:rPr>
              <w:t>-.32**</w:t>
            </w:r>
          </w:p>
        </w:tc>
        <w:tc>
          <w:tcPr>
            <w:tcW w:w="850" w:type="dxa"/>
          </w:tcPr>
          <w:p w14:paraId="5A9F65F4" w14:textId="7518E21F" w:rsidR="000A3ED7" w:rsidRPr="000A3ED7" w:rsidRDefault="00B731C4" w:rsidP="000A3ED7">
            <w:pPr>
              <w:tabs>
                <w:tab w:val="left" w:pos="2460"/>
              </w:tabs>
              <w:spacing w:line="480" w:lineRule="auto"/>
              <w:rPr>
                <w:sz w:val="20"/>
                <w:szCs w:val="20"/>
              </w:rPr>
            </w:pPr>
            <w:r>
              <w:rPr>
                <w:sz w:val="20"/>
                <w:szCs w:val="20"/>
              </w:rPr>
              <w:t>-.40**</w:t>
            </w:r>
          </w:p>
        </w:tc>
        <w:tc>
          <w:tcPr>
            <w:tcW w:w="851" w:type="dxa"/>
          </w:tcPr>
          <w:p w14:paraId="30173A34" w14:textId="08DB5259" w:rsidR="000A3ED7" w:rsidRPr="000A3ED7" w:rsidRDefault="00B731C4" w:rsidP="000A3ED7">
            <w:pPr>
              <w:tabs>
                <w:tab w:val="left" w:pos="2460"/>
              </w:tabs>
              <w:spacing w:line="480" w:lineRule="auto"/>
              <w:rPr>
                <w:sz w:val="20"/>
                <w:szCs w:val="20"/>
              </w:rPr>
            </w:pPr>
            <w:r>
              <w:rPr>
                <w:sz w:val="20"/>
                <w:szCs w:val="20"/>
              </w:rPr>
              <w:t>.72**</w:t>
            </w:r>
          </w:p>
        </w:tc>
        <w:tc>
          <w:tcPr>
            <w:tcW w:w="850" w:type="dxa"/>
          </w:tcPr>
          <w:p w14:paraId="06209A56" w14:textId="77777777" w:rsidR="000A3ED7" w:rsidRPr="000A3ED7" w:rsidRDefault="000A3ED7" w:rsidP="000A3ED7">
            <w:pPr>
              <w:tabs>
                <w:tab w:val="left" w:pos="2460"/>
              </w:tabs>
              <w:spacing w:line="480" w:lineRule="auto"/>
              <w:rPr>
                <w:sz w:val="20"/>
                <w:szCs w:val="20"/>
              </w:rPr>
            </w:pPr>
          </w:p>
        </w:tc>
        <w:tc>
          <w:tcPr>
            <w:tcW w:w="851" w:type="dxa"/>
          </w:tcPr>
          <w:p w14:paraId="2BCD869F" w14:textId="353CF549" w:rsidR="000A3ED7" w:rsidRPr="000A3ED7" w:rsidRDefault="000D4481" w:rsidP="000A3ED7">
            <w:pPr>
              <w:tabs>
                <w:tab w:val="left" w:pos="2460"/>
              </w:tabs>
              <w:spacing w:line="480" w:lineRule="auto"/>
              <w:rPr>
                <w:sz w:val="20"/>
                <w:szCs w:val="20"/>
              </w:rPr>
            </w:pPr>
            <w:r>
              <w:rPr>
                <w:sz w:val="20"/>
                <w:szCs w:val="20"/>
              </w:rPr>
              <w:t>.46**</w:t>
            </w:r>
          </w:p>
        </w:tc>
        <w:tc>
          <w:tcPr>
            <w:tcW w:w="850" w:type="dxa"/>
          </w:tcPr>
          <w:p w14:paraId="06B25024" w14:textId="0BFB9842" w:rsidR="000A3ED7" w:rsidRPr="000A3ED7" w:rsidRDefault="00B731C4" w:rsidP="000A3ED7">
            <w:pPr>
              <w:tabs>
                <w:tab w:val="left" w:pos="2460"/>
              </w:tabs>
              <w:spacing w:line="480" w:lineRule="auto"/>
              <w:rPr>
                <w:sz w:val="20"/>
                <w:szCs w:val="20"/>
              </w:rPr>
            </w:pPr>
            <w:r>
              <w:rPr>
                <w:sz w:val="20"/>
                <w:szCs w:val="20"/>
              </w:rPr>
              <w:t>.23**</w:t>
            </w:r>
          </w:p>
        </w:tc>
        <w:tc>
          <w:tcPr>
            <w:tcW w:w="914" w:type="dxa"/>
          </w:tcPr>
          <w:p w14:paraId="01B92868" w14:textId="60AF75CE" w:rsidR="000A3ED7" w:rsidRPr="000A3ED7" w:rsidRDefault="00B731C4" w:rsidP="000A3ED7">
            <w:pPr>
              <w:tabs>
                <w:tab w:val="left" w:pos="2460"/>
              </w:tabs>
              <w:spacing w:line="480" w:lineRule="auto"/>
              <w:rPr>
                <w:sz w:val="20"/>
                <w:szCs w:val="20"/>
              </w:rPr>
            </w:pPr>
            <w:r>
              <w:rPr>
                <w:sz w:val="20"/>
                <w:szCs w:val="20"/>
              </w:rPr>
              <w:t>-.15*</w:t>
            </w:r>
          </w:p>
        </w:tc>
      </w:tr>
      <w:tr w:rsidR="000A3ED7" w14:paraId="30B45F9E" w14:textId="77777777" w:rsidTr="009270D9">
        <w:tc>
          <w:tcPr>
            <w:tcW w:w="3681" w:type="dxa"/>
          </w:tcPr>
          <w:p w14:paraId="6BBB371B" w14:textId="31B92C7C" w:rsidR="000A3ED7" w:rsidRDefault="000A3ED7" w:rsidP="000A3ED7">
            <w:pPr>
              <w:tabs>
                <w:tab w:val="left" w:pos="2460"/>
              </w:tabs>
              <w:spacing w:line="480" w:lineRule="auto"/>
              <w:rPr>
                <w:sz w:val="20"/>
                <w:szCs w:val="20"/>
              </w:rPr>
            </w:pPr>
            <w:r>
              <w:rPr>
                <w:sz w:val="20"/>
                <w:szCs w:val="20"/>
              </w:rPr>
              <w:t xml:space="preserve">(10) </w:t>
            </w:r>
            <w:r w:rsidR="002E30F3">
              <w:rPr>
                <w:sz w:val="20"/>
                <w:szCs w:val="20"/>
              </w:rPr>
              <w:t>Secure non-striving</w:t>
            </w:r>
          </w:p>
        </w:tc>
        <w:tc>
          <w:tcPr>
            <w:tcW w:w="850" w:type="dxa"/>
          </w:tcPr>
          <w:p w14:paraId="083DED17" w14:textId="32E52343" w:rsidR="000A3ED7" w:rsidRPr="000A3ED7" w:rsidRDefault="00B731C4" w:rsidP="000A3ED7">
            <w:pPr>
              <w:tabs>
                <w:tab w:val="left" w:pos="2460"/>
              </w:tabs>
              <w:spacing w:line="480" w:lineRule="auto"/>
              <w:rPr>
                <w:sz w:val="20"/>
                <w:szCs w:val="20"/>
              </w:rPr>
            </w:pPr>
            <w:r>
              <w:rPr>
                <w:sz w:val="20"/>
                <w:szCs w:val="20"/>
              </w:rPr>
              <w:t>.53**</w:t>
            </w:r>
          </w:p>
        </w:tc>
        <w:tc>
          <w:tcPr>
            <w:tcW w:w="851" w:type="dxa"/>
          </w:tcPr>
          <w:p w14:paraId="4ABD3C95" w14:textId="2C04CB00" w:rsidR="000A3ED7" w:rsidRPr="000A3ED7" w:rsidRDefault="00B731C4" w:rsidP="000A3ED7">
            <w:pPr>
              <w:tabs>
                <w:tab w:val="left" w:pos="2460"/>
              </w:tabs>
              <w:spacing w:line="480" w:lineRule="auto"/>
              <w:rPr>
                <w:sz w:val="20"/>
                <w:szCs w:val="20"/>
              </w:rPr>
            </w:pPr>
            <w:r>
              <w:rPr>
                <w:sz w:val="20"/>
                <w:szCs w:val="20"/>
              </w:rPr>
              <w:t>.39**</w:t>
            </w:r>
          </w:p>
        </w:tc>
        <w:tc>
          <w:tcPr>
            <w:tcW w:w="850" w:type="dxa"/>
          </w:tcPr>
          <w:p w14:paraId="58CA06EE" w14:textId="65523E51" w:rsidR="000A3ED7" w:rsidRPr="000A3ED7" w:rsidRDefault="00B731C4" w:rsidP="000A3ED7">
            <w:pPr>
              <w:tabs>
                <w:tab w:val="left" w:pos="2460"/>
              </w:tabs>
              <w:spacing w:line="480" w:lineRule="auto"/>
              <w:rPr>
                <w:sz w:val="20"/>
                <w:szCs w:val="20"/>
              </w:rPr>
            </w:pPr>
            <w:r>
              <w:rPr>
                <w:sz w:val="20"/>
                <w:szCs w:val="20"/>
              </w:rPr>
              <w:t>.48**</w:t>
            </w:r>
          </w:p>
        </w:tc>
        <w:tc>
          <w:tcPr>
            <w:tcW w:w="851" w:type="dxa"/>
          </w:tcPr>
          <w:p w14:paraId="5978BA64" w14:textId="06D570C1" w:rsidR="000A3ED7" w:rsidRPr="000A3ED7" w:rsidRDefault="00B731C4" w:rsidP="000A3ED7">
            <w:pPr>
              <w:tabs>
                <w:tab w:val="left" w:pos="2460"/>
              </w:tabs>
              <w:spacing w:line="480" w:lineRule="auto"/>
              <w:rPr>
                <w:sz w:val="20"/>
                <w:szCs w:val="20"/>
              </w:rPr>
            </w:pPr>
            <w:r>
              <w:rPr>
                <w:sz w:val="20"/>
                <w:szCs w:val="20"/>
              </w:rPr>
              <w:t>.29**</w:t>
            </w:r>
          </w:p>
        </w:tc>
        <w:tc>
          <w:tcPr>
            <w:tcW w:w="850" w:type="dxa"/>
          </w:tcPr>
          <w:p w14:paraId="079377AE" w14:textId="7CC4D3E2" w:rsidR="000A3ED7" w:rsidRPr="000A3ED7" w:rsidRDefault="00B731C4" w:rsidP="000A3ED7">
            <w:pPr>
              <w:tabs>
                <w:tab w:val="left" w:pos="2460"/>
              </w:tabs>
              <w:spacing w:line="480" w:lineRule="auto"/>
              <w:rPr>
                <w:sz w:val="20"/>
                <w:szCs w:val="20"/>
              </w:rPr>
            </w:pPr>
            <w:r>
              <w:rPr>
                <w:sz w:val="20"/>
                <w:szCs w:val="20"/>
              </w:rPr>
              <w:t>-.30**</w:t>
            </w:r>
          </w:p>
        </w:tc>
        <w:tc>
          <w:tcPr>
            <w:tcW w:w="851" w:type="dxa"/>
          </w:tcPr>
          <w:p w14:paraId="3F631086" w14:textId="6A23674D" w:rsidR="000A3ED7" w:rsidRPr="000A3ED7" w:rsidRDefault="00B731C4" w:rsidP="000A3ED7">
            <w:pPr>
              <w:tabs>
                <w:tab w:val="left" w:pos="2460"/>
              </w:tabs>
              <w:spacing w:line="480" w:lineRule="auto"/>
              <w:rPr>
                <w:sz w:val="20"/>
                <w:szCs w:val="20"/>
              </w:rPr>
            </w:pPr>
            <w:r>
              <w:rPr>
                <w:sz w:val="20"/>
                <w:szCs w:val="20"/>
              </w:rPr>
              <w:t>-.33**</w:t>
            </w:r>
          </w:p>
        </w:tc>
        <w:tc>
          <w:tcPr>
            <w:tcW w:w="850" w:type="dxa"/>
          </w:tcPr>
          <w:p w14:paraId="567DB500" w14:textId="5E3BB6D3" w:rsidR="000A3ED7" w:rsidRPr="000A3ED7" w:rsidRDefault="00B731C4" w:rsidP="000A3ED7">
            <w:pPr>
              <w:tabs>
                <w:tab w:val="left" w:pos="2460"/>
              </w:tabs>
              <w:spacing w:line="480" w:lineRule="auto"/>
              <w:rPr>
                <w:sz w:val="20"/>
                <w:szCs w:val="20"/>
              </w:rPr>
            </w:pPr>
            <w:r>
              <w:rPr>
                <w:sz w:val="20"/>
                <w:szCs w:val="20"/>
              </w:rPr>
              <w:t>-.35**</w:t>
            </w:r>
          </w:p>
        </w:tc>
        <w:tc>
          <w:tcPr>
            <w:tcW w:w="851" w:type="dxa"/>
          </w:tcPr>
          <w:p w14:paraId="2F95B66A" w14:textId="1C94E4AB" w:rsidR="000A3ED7" w:rsidRPr="000A3ED7" w:rsidRDefault="00B731C4" w:rsidP="000A3ED7">
            <w:pPr>
              <w:tabs>
                <w:tab w:val="left" w:pos="2460"/>
              </w:tabs>
              <w:spacing w:line="480" w:lineRule="auto"/>
              <w:rPr>
                <w:sz w:val="20"/>
                <w:szCs w:val="20"/>
              </w:rPr>
            </w:pPr>
            <w:r>
              <w:rPr>
                <w:sz w:val="20"/>
                <w:szCs w:val="20"/>
              </w:rPr>
              <w:t>.60**</w:t>
            </w:r>
          </w:p>
        </w:tc>
        <w:tc>
          <w:tcPr>
            <w:tcW w:w="850" w:type="dxa"/>
          </w:tcPr>
          <w:p w14:paraId="1D83CC30" w14:textId="120BB6F1" w:rsidR="000A3ED7" w:rsidRPr="000A3ED7" w:rsidRDefault="00B731C4" w:rsidP="000A3ED7">
            <w:pPr>
              <w:tabs>
                <w:tab w:val="left" w:pos="2460"/>
              </w:tabs>
              <w:spacing w:line="480" w:lineRule="auto"/>
              <w:rPr>
                <w:sz w:val="20"/>
                <w:szCs w:val="20"/>
              </w:rPr>
            </w:pPr>
            <w:r>
              <w:rPr>
                <w:sz w:val="20"/>
                <w:szCs w:val="20"/>
              </w:rPr>
              <w:t>.54**</w:t>
            </w:r>
          </w:p>
        </w:tc>
        <w:tc>
          <w:tcPr>
            <w:tcW w:w="851" w:type="dxa"/>
          </w:tcPr>
          <w:p w14:paraId="643D1272" w14:textId="77777777" w:rsidR="000A3ED7" w:rsidRPr="000A3ED7" w:rsidRDefault="000A3ED7" w:rsidP="000A3ED7">
            <w:pPr>
              <w:tabs>
                <w:tab w:val="left" w:pos="2460"/>
              </w:tabs>
              <w:spacing w:line="480" w:lineRule="auto"/>
              <w:rPr>
                <w:sz w:val="20"/>
                <w:szCs w:val="20"/>
              </w:rPr>
            </w:pPr>
          </w:p>
        </w:tc>
        <w:tc>
          <w:tcPr>
            <w:tcW w:w="850" w:type="dxa"/>
          </w:tcPr>
          <w:p w14:paraId="15F9846C" w14:textId="3A82E6F9" w:rsidR="000A3ED7" w:rsidRPr="000A3ED7" w:rsidRDefault="00B731C4" w:rsidP="000A3ED7">
            <w:pPr>
              <w:tabs>
                <w:tab w:val="left" w:pos="2460"/>
              </w:tabs>
              <w:spacing w:line="480" w:lineRule="auto"/>
              <w:rPr>
                <w:sz w:val="20"/>
                <w:szCs w:val="20"/>
              </w:rPr>
            </w:pPr>
            <w:r>
              <w:rPr>
                <w:sz w:val="20"/>
                <w:szCs w:val="20"/>
              </w:rPr>
              <w:t>.18*</w:t>
            </w:r>
          </w:p>
        </w:tc>
        <w:tc>
          <w:tcPr>
            <w:tcW w:w="914" w:type="dxa"/>
          </w:tcPr>
          <w:p w14:paraId="2059D105" w14:textId="210333D7" w:rsidR="000A3ED7" w:rsidRPr="000A3ED7" w:rsidRDefault="00B731C4" w:rsidP="000A3ED7">
            <w:pPr>
              <w:tabs>
                <w:tab w:val="left" w:pos="2460"/>
              </w:tabs>
              <w:spacing w:line="480" w:lineRule="auto"/>
              <w:rPr>
                <w:sz w:val="20"/>
                <w:szCs w:val="20"/>
              </w:rPr>
            </w:pPr>
            <w:r>
              <w:rPr>
                <w:sz w:val="20"/>
                <w:szCs w:val="20"/>
              </w:rPr>
              <w:t>.01</w:t>
            </w:r>
          </w:p>
        </w:tc>
      </w:tr>
      <w:tr w:rsidR="002E30F3" w14:paraId="727039C6" w14:textId="77777777" w:rsidTr="009270D9">
        <w:tc>
          <w:tcPr>
            <w:tcW w:w="3681" w:type="dxa"/>
          </w:tcPr>
          <w:p w14:paraId="6B84ECA8" w14:textId="3A14DAD1" w:rsidR="002E30F3" w:rsidRDefault="002E30F3" w:rsidP="000A3ED7">
            <w:pPr>
              <w:tabs>
                <w:tab w:val="left" w:pos="2460"/>
              </w:tabs>
              <w:spacing w:line="480" w:lineRule="auto"/>
              <w:rPr>
                <w:sz w:val="20"/>
                <w:szCs w:val="20"/>
              </w:rPr>
            </w:pPr>
            <w:r>
              <w:rPr>
                <w:sz w:val="20"/>
                <w:szCs w:val="20"/>
              </w:rPr>
              <w:t>(11) Impression management</w:t>
            </w:r>
          </w:p>
        </w:tc>
        <w:tc>
          <w:tcPr>
            <w:tcW w:w="850" w:type="dxa"/>
          </w:tcPr>
          <w:p w14:paraId="6577D527" w14:textId="729AA91D" w:rsidR="002E30F3" w:rsidRPr="000A3ED7" w:rsidRDefault="00B731C4" w:rsidP="000A3ED7">
            <w:pPr>
              <w:tabs>
                <w:tab w:val="left" w:pos="2460"/>
              </w:tabs>
              <w:spacing w:line="480" w:lineRule="auto"/>
              <w:rPr>
                <w:sz w:val="20"/>
                <w:szCs w:val="20"/>
              </w:rPr>
            </w:pPr>
            <w:r>
              <w:rPr>
                <w:sz w:val="20"/>
                <w:szCs w:val="20"/>
              </w:rPr>
              <w:t>.12</w:t>
            </w:r>
          </w:p>
        </w:tc>
        <w:tc>
          <w:tcPr>
            <w:tcW w:w="851" w:type="dxa"/>
          </w:tcPr>
          <w:p w14:paraId="41391734" w14:textId="6AA74B43" w:rsidR="002E30F3" w:rsidRPr="000A3ED7" w:rsidRDefault="00B731C4" w:rsidP="000A3ED7">
            <w:pPr>
              <w:tabs>
                <w:tab w:val="left" w:pos="2460"/>
              </w:tabs>
              <w:spacing w:line="480" w:lineRule="auto"/>
              <w:rPr>
                <w:sz w:val="20"/>
                <w:szCs w:val="20"/>
              </w:rPr>
            </w:pPr>
            <w:r>
              <w:rPr>
                <w:sz w:val="20"/>
                <w:szCs w:val="20"/>
              </w:rPr>
              <w:t>.15*</w:t>
            </w:r>
          </w:p>
        </w:tc>
        <w:tc>
          <w:tcPr>
            <w:tcW w:w="850" w:type="dxa"/>
          </w:tcPr>
          <w:p w14:paraId="463BFE28" w14:textId="70656322" w:rsidR="002E30F3" w:rsidRPr="000A3ED7" w:rsidRDefault="00B731C4" w:rsidP="000A3ED7">
            <w:pPr>
              <w:tabs>
                <w:tab w:val="left" w:pos="2460"/>
              </w:tabs>
              <w:spacing w:line="480" w:lineRule="auto"/>
              <w:rPr>
                <w:sz w:val="20"/>
                <w:szCs w:val="20"/>
              </w:rPr>
            </w:pPr>
            <w:r>
              <w:rPr>
                <w:sz w:val="20"/>
                <w:szCs w:val="20"/>
              </w:rPr>
              <w:t>-.04</w:t>
            </w:r>
          </w:p>
        </w:tc>
        <w:tc>
          <w:tcPr>
            <w:tcW w:w="851" w:type="dxa"/>
          </w:tcPr>
          <w:p w14:paraId="06921D53" w14:textId="24539898" w:rsidR="002E30F3" w:rsidRPr="000A3ED7" w:rsidRDefault="00B731C4" w:rsidP="000A3ED7">
            <w:pPr>
              <w:tabs>
                <w:tab w:val="left" w:pos="2460"/>
              </w:tabs>
              <w:spacing w:line="480" w:lineRule="auto"/>
              <w:rPr>
                <w:sz w:val="20"/>
                <w:szCs w:val="20"/>
              </w:rPr>
            </w:pPr>
            <w:r>
              <w:rPr>
                <w:sz w:val="20"/>
                <w:szCs w:val="20"/>
              </w:rPr>
              <w:t>-.14*</w:t>
            </w:r>
          </w:p>
        </w:tc>
        <w:tc>
          <w:tcPr>
            <w:tcW w:w="850" w:type="dxa"/>
          </w:tcPr>
          <w:p w14:paraId="2E7BB5FF" w14:textId="3F3DF5E2" w:rsidR="002E30F3" w:rsidRPr="000A3ED7" w:rsidRDefault="00B731C4" w:rsidP="000A3ED7">
            <w:pPr>
              <w:tabs>
                <w:tab w:val="left" w:pos="2460"/>
              </w:tabs>
              <w:spacing w:line="480" w:lineRule="auto"/>
              <w:rPr>
                <w:sz w:val="20"/>
                <w:szCs w:val="20"/>
              </w:rPr>
            </w:pPr>
            <w:r>
              <w:rPr>
                <w:sz w:val="20"/>
                <w:szCs w:val="20"/>
              </w:rPr>
              <w:t>-.13</w:t>
            </w:r>
          </w:p>
        </w:tc>
        <w:tc>
          <w:tcPr>
            <w:tcW w:w="851" w:type="dxa"/>
          </w:tcPr>
          <w:p w14:paraId="5B01BDFE" w14:textId="23CA6A05" w:rsidR="002E30F3" w:rsidRPr="000A3ED7" w:rsidRDefault="00B731C4" w:rsidP="000A3ED7">
            <w:pPr>
              <w:tabs>
                <w:tab w:val="left" w:pos="2460"/>
              </w:tabs>
              <w:spacing w:line="480" w:lineRule="auto"/>
              <w:rPr>
                <w:sz w:val="20"/>
                <w:szCs w:val="20"/>
              </w:rPr>
            </w:pPr>
            <w:r>
              <w:rPr>
                <w:sz w:val="20"/>
                <w:szCs w:val="20"/>
              </w:rPr>
              <w:t>.35**</w:t>
            </w:r>
          </w:p>
        </w:tc>
        <w:tc>
          <w:tcPr>
            <w:tcW w:w="850" w:type="dxa"/>
          </w:tcPr>
          <w:p w14:paraId="6CE2A89D" w14:textId="512B4F64" w:rsidR="002E30F3" w:rsidRPr="000A3ED7" w:rsidRDefault="00B731C4" w:rsidP="000A3ED7">
            <w:pPr>
              <w:tabs>
                <w:tab w:val="left" w:pos="2460"/>
              </w:tabs>
              <w:spacing w:line="480" w:lineRule="auto"/>
              <w:rPr>
                <w:sz w:val="20"/>
                <w:szCs w:val="20"/>
              </w:rPr>
            </w:pPr>
            <w:r>
              <w:rPr>
                <w:sz w:val="20"/>
                <w:szCs w:val="20"/>
              </w:rPr>
              <w:t>-.20*</w:t>
            </w:r>
          </w:p>
        </w:tc>
        <w:tc>
          <w:tcPr>
            <w:tcW w:w="851" w:type="dxa"/>
          </w:tcPr>
          <w:p w14:paraId="4E6B8C17" w14:textId="7E8809DD" w:rsidR="002E30F3" w:rsidRPr="000A3ED7" w:rsidRDefault="00B731C4" w:rsidP="000A3ED7">
            <w:pPr>
              <w:tabs>
                <w:tab w:val="left" w:pos="2460"/>
              </w:tabs>
              <w:spacing w:line="480" w:lineRule="auto"/>
              <w:rPr>
                <w:sz w:val="20"/>
                <w:szCs w:val="20"/>
              </w:rPr>
            </w:pPr>
            <w:r>
              <w:rPr>
                <w:sz w:val="20"/>
                <w:szCs w:val="20"/>
              </w:rPr>
              <w:t>.23**</w:t>
            </w:r>
          </w:p>
        </w:tc>
        <w:tc>
          <w:tcPr>
            <w:tcW w:w="850" w:type="dxa"/>
          </w:tcPr>
          <w:p w14:paraId="0EEA2E58" w14:textId="2364D6FB" w:rsidR="002E30F3" w:rsidRPr="000A3ED7" w:rsidRDefault="00B731C4" w:rsidP="000A3ED7">
            <w:pPr>
              <w:tabs>
                <w:tab w:val="left" w:pos="2460"/>
              </w:tabs>
              <w:spacing w:line="480" w:lineRule="auto"/>
              <w:rPr>
                <w:sz w:val="20"/>
                <w:szCs w:val="20"/>
              </w:rPr>
            </w:pPr>
            <w:r>
              <w:rPr>
                <w:sz w:val="20"/>
                <w:szCs w:val="20"/>
              </w:rPr>
              <w:t>.29**</w:t>
            </w:r>
          </w:p>
        </w:tc>
        <w:tc>
          <w:tcPr>
            <w:tcW w:w="851" w:type="dxa"/>
          </w:tcPr>
          <w:p w14:paraId="49008D3B" w14:textId="5924E172" w:rsidR="002E30F3" w:rsidRPr="000A3ED7" w:rsidRDefault="00B731C4" w:rsidP="000A3ED7">
            <w:pPr>
              <w:tabs>
                <w:tab w:val="left" w:pos="2460"/>
              </w:tabs>
              <w:spacing w:line="480" w:lineRule="auto"/>
              <w:rPr>
                <w:sz w:val="20"/>
                <w:szCs w:val="20"/>
              </w:rPr>
            </w:pPr>
            <w:r>
              <w:rPr>
                <w:sz w:val="20"/>
                <w:szCs w:val="20"/>
              </w:rPr>
              <w:t>.19*</w:t>
            </w:r>
          </w:p>
        </w:tc>
        <w:tc>
          <w:tcPr>
            <w:tcW w:w="850" w:type="dxa"/>
          </w:tcPr>
          <w:p w14:paraId="3536F12B" w14:textId="77777777" w:rsidR="002E30F3" w:rsidRPr="000A3ED7" w:rsidRDefault="002E30F3" w:rsidP="000A3ED7">
            <w:pPr>
              <w:tabs>
                <w:tab w:val="left" w:pos="2460"/>
              </w:tabs>
              <w:spacing w:line="480" w:lineRule="auto"/>
              <w:rPr>
                <w:sz w:val="20"/>
                <w:szCs w:val="20"/>
              </w:rPr>
            </w:pPr>
          </w:p>
        </w:tc>
        <w:tc>
          <w:tcPr>
            <w:tcW w:w="914" w:type="dxa"/>
          </w:tcPr>
          <w:p w14:paraId="17CEC535" w14:textId="2A4C3520" w:rsidR="002E30F3" w:rsidRPr="000A3ED7" w:rsidRDefault="00B731C4" w:rsidP="000A3ED7">
            <w:pPr>
              <w:tabs>
                <w:tab w:val="left" w:pos="2460"/>
              </w:tabs>
              <w:spacing w:line="480" w:lineRule="auto"/>
              <w:rPr>
                <w:sz w:val="20"/>
                <w:szCs w:val="20"/>
              </w:rPr>
            </w:pPr>
            <w:r>
              <w:rPr>
                <w:sz w:val="20"/>
                <w:szCs w:val="20"/>
              </w:rPr>
              <w:t>-.15*</w:t>
            </w:r>
          </w:p>
        </w:tc>
      </w:tr>
      <w:tr w:rsidR="002E30F3" w14:paraId="711BD06A" w14:textId="77777777" w:rsidTr="009270D9">
        <w:tc>
          <w:tcPr>
            <w:tcW w:w="3681" w:type="dxa"/>
            <w:tcBorders>
              <w:bottom w:val="single" w:sz="4" w:space="0" w:color="auto"/>
            </w:tcBorders>
          </w:tcPr>
          <w:p w14:paraId="0313A1C9" w14:textId="6057E881" w:rsidR="002E30F3" w:rsidRDefault="002E30F3" w:rsidP="000A3ED7">
            <w:pPr>
              <w:tabs>
                <w:tab w:val="left" w:pos="2460"/>
              </w:tabs>
              <w:spacing w:line="480" w:lineRule="auto"/>
              <w:rPr>
                <w:sz w:val="20"/>
                <w:szCs w:val="20"/>
              </w:rPr>
            </w:pPr>
            <w:r>
              <w:rPr>
                <w:sz w:val="20"/>
                <w:szCs w:val="20"/>
              </w:rPr>
              <w:t>(12) Body mass index</w:t>
            </w:r>
          </w:p>
        </w:tc>
        <w:tc>
          <w:tcPr>
            <w:tcW w:w="850" w:type="dxa"/>
            <w:tcBorders>
              <w:bottom w:val="single" w:sz="4" w:space="0" w:color="auto"/>
            </w:tcBorders>
          </w:tcPr>
          <w:p w14:paraId="23325664" w14:textId="735B8190" w:rsidR="002E30F3" w:rsidRPr="000A3ED7" w:rsidRDefault="00B731C4" w:rsidP="000A3ED7">
            <w:pPr>
              <w:tabs>
                <w:tab w:val="left" w:pos="2460"/>
              </w:tabs>
              <w:spacing w:line="480" w:lineRule="auto"/>
              <w:rPr>
                <w:sz w:val="20"/>
                <w:szCs w:val="20"/>
              </w:rPr>
            </w:pPr>
            <w:r>
              <w:rPr>
                <w:sz w:val="20"/>
                <w:szCs w:val="20"/>
              </w:rPr>
              <w:t>-.17*</w:t>
            </w:r>
          </w:p>
        </w:tc>
        <w:tc>
          <w:tcPr>
            <w:tcW w:w="851" w:type="dxa"/>
            <w:tcBorders>
              <w:bottom w:val="single" w:sz="4" w:space="0" w:color="auto"/>
            </w:tcBorders>
          </w:tcPr>
          <w:p w14:paraId="5D2900E9" w14:textId="6BADA4F7" w:rsidR="002E30F3" w:rsidRPr="000A3ED7" w:rsidRDefault="00B731C4" w:rsidP="000A3ED7">
            <w:pPr>
              <w:tabs>
                <w:tab w:val="left" w:pos="2460"/>
              </w:tabs>
              <w:spacing w:line="480" w:lineRule="auto"/>
              <w:rPr>
                <w:sz w:val="20"/>
                <w:szCs w:val="20"/>
              </w:rPr>
            </w:pPr>
            <w:r>
              <w:rPr>
                <w:sz w:val="20"/>
                <w:szCs w:val="20"/>
              </w:rPr>
              <w:t>-.24**</w:t>
            </w:r>
          </w:p>
        </w:tc>
        <w:tc>
          <w:tcPr>
            <w:tcW w:w="850" w:type="dxa"/>
            <w:tcBorders>
              <w:bottom w:val="single" w:sz="4" w:space="0" w:color="auto"/>
            </w:tcBorders>
          </w:tcPr>
          <w:p w14:paraId="0914DF89" w14:textId="29EE59CF" w:rsidR="002E30F3" w:rsidRPr="000A3ED7" w:rsidRDefault="00B731C4" w:rsidP="000A3ED7">
            <w:pPr>
              <w:tabs>
                <w:tab w:val="left" w:pos="2460"/>
              </w:tabs>
              <w:spacing w:line="480" w:lineRule="auto"/>
              <w:rPr>
                <w:sz w:val="20"/>
                <w:szCs w:val="20"/>
              </w:rPr>
            </w:pPr>
            <w:r>
              <w:rPr>
                <w:sz w:val="20"/>
                <w:szCs w:val="20"/>
              </w:rPr>
              <w:t>-.10</w:t>
            </w:r>
          </w:p>
        </w:tc>
        <w:tc>
          <w:tcPr>
            <w:tcW w:w="851" w:type="dxa"/>
            <w:tcBorders>
              <w:bottom w:val="single" w:sz="4" w:space="0" w:color="auto"/>
            </w:tcBorders>
          </w:tcPr>
          <w:p w14:paraId="00D04C09" w14:textId="60D293B0" w:rsidR="002E30F3" w:rsidRPr="000A3ED7" w:rsidRDefault="00B731C4" w:rsidP="000A3ED7">
            <w:pPr>
              <w:tabs>
                <w:tab w:val="left" w:pos="2460"/>
              </w:tabs>
              <w:spacing w:line="480" w:lineRule="auto"/>
              <w:rPr>
                <w:sz w:val="20"/>
                <w:szCs w:val="20"/>
              </w:rPr>
            </w:pPr>
            <w:r>
              <w:rPr>
                <w:sz w:val="20"/>
                <w:szCs w:val="20"/>
              </w:rPr>
              <w:t>.26**</w:t>
            </w:r>
          </w:p>
        </w:tc>
        <w:tc>
          <w:tcPr>
            <w:tcW w:w="850" w:type="dxa"/>
            <w:tcBorders>
              <w:bottom w:val="single" w:sz="4" w:space="0" w:color="auto"/>
            </w:tcBorders>
          </w:tcPr>
          <w:p w14:paraId="5201B0C3" w14:textId="45E4B0A0" w:rsidR="002E30F3" w:rsidRPr="000A3ED7" w:rsidRDefault="00B731C4" w:rsidP="000A3ED7">
            <w:pPr>
              <w:tabs>
                <w:tab w:val="left" w:pos="2460"/>
              </w:tabs>
              <w:spacing w:line="480" w:lineRule="auto"/>
              <w:rPr>
                <w:sz w:val="20"/>
                <w:szCs w:val="20"/>
              </w:rPr>
            </w:pPr>
            <w:r>
              <w:rPr>
                <w:sz w:val="20"/>
                <w:szCs w:val="20"/>
              </w:rPr>
              <w:t>.21**</w:t>
            </w:r>
          </w:p>
        </w:tc>
        <w:tc>
          <w:tcPr>
            <w:tcW w:w="851" w:type="dxa"/>
            <w:tcBorders>
              <w:bottom w:val="single" w:sz="4" w:space="0" w:color="auto"/>
            </w:tcBorders>
          </w:tcPr>
          <w:p w14:paraId="25E70B39" w14:textId="56D0B4D9" w:rsidR="002E30F3" w:rsidRPr="000A3ED7" w:rsidRDefault="00B731C4" w:rsidP="000A3ED7">
            <w:pPr>
              <w:tabs>
                <w:tab w:val="left" w:pos="2460"/>
              </w:tabs>
              <w:spacing w:line="480" w:lineRule="auto"/>
              <w:rPr>
                <w:sz w:val="20"/>
                <w:szCs w:val="20"/>
              </w:rPr>
            </w:pPr>
            <w:r>
              <w:rPr>
                <w:sz w:val="20"/>
                <w:szCs w:val="20"/>
              </w:rPr>
              <w:t>.15*</w:t>
            </w:r>
          </w:p>
        </w:tc>
        <w:tc>
          <w:tcPr>
            <w:tcW w:w="850" w:type="dxa"/>
            <w:tcBorders>
              <w:bottom w:val="single" w:sz="4" w:space="0" w:color="auto"/>
            </w:tcBorders>
          </w:tcPr>
          <w:p w14:paraId="2BA65B9B" w14:textId="1398ED74" w:rsidR="002E30F3" w:rsidRPr="000A3ED7" w:rsidRDefault="00B731C4" w:rsidP="000A3ED7">
            <w:pPr>
              <w:tabs>
                <w:tab w:val="left" w:pos="2460"/>
              </w:tabs>
              <w:spacing w:line="480" w:lineRule="auto"/>
              <w:rPr>
                <w:sz w:val="20"/>
                <w:szCs w:val="20"/>
              </w:rPr>
            </w:pPr>
            <w:r>
              <w:rPr>
                <w:sz w:val="20"/>
                <w:szCs w:val="20"/>
              </w:rPr>
              <w:t>.41**</w:t>
            </w:r>
          </w:p>
        </w:tc>
        <w:tc>
          <w:tcPr>
            <w:tcW w:w="851" w:type="dxa"/>
            <w:tcBorders>
              <w:bottom w:val="single" w:sz="4" w:space="0" w:color="auto"/>
            </w:tcBorders>
          </w:tcPr>
          <w:p w14:paraId="2815113E" w14:textId="15B3D3C2" w:rsidR="002E30F3" w:rsidRPr="000A3ED7" w:rsidRDefault="00B731C4" w:rsidP="000A3ED7">
            <w:pPr>
              <w:tabs>
                <w:tab w:val="left" w:pos="2460"/>
              </w:tabs>
              <w:spacing w:line="480" w:lineRule="auto"/>
              <w:rPr>
                <w:sz w:val="20"/>
                <w:szCs w:val="20"/>
              </w:rPr>
            </w:pPr>
            <w:r>
              <w:rPr>
                <w:sz w:val="20"/>
                <w:szCs w:val="20"/>
              </w:rPr>
              <w:t>-.09</w:t>
            </w:r>
          </w:p>
        </w:tc>
        <w:tc>
          <w:tcPr>
            <w:tcW w:w="850" w:type="dxa"/>
            <w:tcBorders>
              <w:bottom w:val="single" w:sz="4" w:space="0" w:color="auto"/>
            </w:tcBorders>
          </w:tcPr>
          <w:p w14:paraId="4B433963" w14:textId="4BCB525A" w:rsidR="002E30F3" w:rsidRPr="000A3ED7" w:rsidRDefault="00B731C4" w:rsidP="000A3ED7">
            <w:pPr>
              <w:tabs>
                <w:tab w:val="left" w:pos="2460"/>
              </w:tabs>
              <w:spacing w:line="480" w:lineRule="auto"/>
              <w:rPr>
                <w:sz w:val="20"/>
                <w:szCs w:val="20"/>
              </w:rPr>
            </w:pPr>
            <w:r>
              <w:rPr>
                <w:sz w:val="20"/>
                <w:szCs w:val="20"/>
              </w:rPr>
              <w:t>-.06</w:t>
            </w:r>
          </w:p>
        </w:tc>
        <w:tc>
          <w:tcPr>
            <w:tcW w:w="851" w:type="dxa"/>
            <w:tcBorders>
              <w:bottom w:val="single" w:sz="4" w:space="0" w:color="auto"/>
            </w:tcBorders>
          </w:tcPr>
          <w:p w14:paraId="6CFD57D7" w14:textId="742F038F" w:rsidR="002E30F3" w:rsidRPr="000A3ED7" w:rsidRDefault="00B731C4" w:rsidP="000A3ED7">
            <w:pPr>
              <w:tabs>
                <w:tab w:val="left" w:pos="2460"/>
              </w:tabs>
              <w:spacing w:line="480" w:lineRule="auto"/>
              <w:rPr>
                <w:sz w:val="20"/>
                <w:szCs w:val="20"/>
              </w:rPr>
            </w:pPr>
            <w:r>
              <w:rPr>
                <w:sz w:val="20"/>
                <w:szCs w:val="20"/>
              </w:rPr>
              <w:t>-.01</w:t>
            </w:r>
          </w:p>
        </w:tc>
        <w:tc>
          <w:tcPr>
            <w:tcW w:w="850" w:type="dxa"/>
            <w:tcBorders>
              <w:bottom w:val="single" w:sz="4" w:space="0" w:color="auto"/>
            </w:tcBorders>
          </w:tcPr>
          <w:p w14:paraId="4E1FBAE1" w14:textId="4582BA27" w:rsidR="002E30F3" w:rsidRPr="000A3ED7" w:rsidRDefault="00B731C4" w:rsidP="000A3ED7">
            <w:pPr>
              <w:tabs>
                <w:tab w:val="left" w:pos="2460"/>
              </w:tabs>
              <w:spacing w:line="480" w:lineRule="auto"/>
              <w:rPr>
                <w:sz w:val="20"/>
                <w:szCs w:val="20"/>
              </w:rPr>
            </w:pPr>
            <w:r>
              <w:rPr>
                <w:sz w:val="20"/>
                <w:szCs w:val="20"/>
              </w:rPr>
              <w:t>-.19*</w:t>
            </w:r>
          </w:p>
        </w:tc>
        <w:tc>
          <w:tcPr>
            <w:tcW w:w="914" w:type="dxa"/>
            <w:tcBorders>
              <w:bottom w:val="single" w:sz="4" w:space="0" w:color="auto"/>
            </w:tcBorders>
          </w:tcPr>
          <w:p w14:paraId="3251399B" w14:textId="77777777" w:rsidR="002E30F3" w:rsidRPr="000A3ED7" w:rsidRDefault="002E30F3" w:rsidP="000A3ED7">
            <w:pPr>
              <w:tabs>
                <w:tab w:val="left" w:pos="2460"/>
              </w:tabs>
              <w:spacing w:line="480" w:lineRule="auto"/>
              <w:rPr>
                <w:sz w:val="20"/>
                <w:szCs w:val="20"/>
              </w:rPr>
            </w:pPr>
          </w:p>
        </w:tc>
      </w:tr>
    </w:tbl>
    <w:p w14:paraId="15024E7D" w14:textId="77777777" w:rsidR="00D03DAC" w:rsidRDefault="00D03DAC" w:rsidP="00D03DAC">
      <w:pPr>
        <w:tabs>
          <w:tab w:val="left" w:pos="2460"/>
        </w:tabs>
        <w:rPr>
          <w:i/>
          <w:iCs/>
        </w:rPr>
      </w:pPr>
    </w:p>
    <w:p w14:paraId="277CF7C9" w14:textId="7D5E3D40" w:rsidR="00FF2B74" w:rsidRDefault="002E30F3" w:rsidP="00E51F98">
      <w:pPr>
        <w:tabs>
          <w:tab w:val="left" w:pos="2460"/>
        </w:tabs>
      </w:pPr>
      <w:r>
        <w:rPr>
          <w:i/>
          <w:iCs/>
        </w:rPr>
        <w:t>Note.</w:t>
      </w:r>
      <w:r>
        <w:t xml:space="preserve"> </w:t>
      </w:r>
      <w:r w:rsidR="00D03DAC">
        <w:t xml:space="preserve">Women </w:t>
      </w:r>
      <w:r w:rsidR="00D03DAC">
        <w:rPr>
          <w:i/>
          <w:iCs/>
        </w:rPr>
        <w:t>n</w:t>
      </w:r>
      <w:r w:rsidR="00D03DAC">
        <w:t xml:space="preserve"> = 212, men </w:t>
      </w:r>
      <w:r w:rsidR="00D03DAC">
        <w:rPr>
          <w:i/>
          <w:iCs/>
        </w:rPr>
        <w:t>n</w:t>
      </w:r>
      <w:r w:rsidR="00D03DAC">
        <w:t xml:space="preserve"> = 211. *</w:t>
      </w:r>
      <w:r w:rsidR="00D03DAC">
        <w:rPr>
          <w:i/>
          <w:iCs/>
        </w:rPr>
        <w:t>p</w:t>
      </w:r>
      <w:r w:rsidR="00D03DAC">
        <w:t xml:space="preserve"> &lt; .05, **</w:t>
      </w:r>
      <w:r w:rsidR="00D03DAC">
        <w:rPr>
          <w:i/>
          <w:iCs/>
        </w:rPr>
        <w:t>p</w:t>
      </w:r>
      <w:r w:rsidR="00D03DAC">
        <w:t xml:space="preserve"> &lt; .001.</w:t>
      </w:r>
    </w:p>
    <w:p w14:paraId="25B6A401" w14:textId="0ABD9630" w:rsidR="000A3ED7" w:rsidRDefault="00FF2B74" w:rsidP="00E51F98">
      <w:pPr>
        <w:pStyle w:val="Heading1"/>
      </w:pPr>
      <w:r>
        <w:lastRenderedPageBreak/>
        <w:t>Table 4</w:t>
      </w:r>
    </w:p>
    <w:p w14:paraId="10B242FA" w14:textId="1E78D78A" w:rsidR="00FF2B74" w:rsidRPr="00C96367" w:rsidRDefault="00FF2B74" w:rsidP="00FF2B74">
      <w:pPr>
        <w:spacing w:line="480" w:lineRule="auto"/>
        <w:rPr>
          <w:bCs/>
          <w:lang w:eastAsia="en-GB"/>
        </w:rPr>
      </w:pPr>
      <w:r w:rsidRPr="002E59AB">
        <w:rPr>
          <w:i/>
          <w:lang w:eastAsia="en-GB"/>
        </w:rPr>
        <w:t xml:space="preserve">Results of </w:t>
      </w:r>
      <w:r>
        <w:rPr>
          <w:i/>
          <w:lang w:eastAsia="en-GB"/>
        </w:rPr>
        <w:t>M</w:t>
      </w:r>
      <w:r w:rsidRPr="002E59AB">
        <w:rPr>
          <w:i/>
          <w:lang w:eastAsia="en-GB"/>
        </w:rPr>
        <w:t xml:space="preserve">ultiple </w:t>
      </w:r>
      <w:r>
        <w:rPr>
          <w:i/>
          <w:lang w:eastAsia="en-GB"/>
        </w:rPr>
        <w:t>H</w:t>
      </w:r>
      <w:r w:rsidRPr="002E59AB">
        <w:rPr>
          <w:i/>
          <w:lang w:eastAsia="en-GB"/>
        </w:rPr>
        <w:t xml:space="preserve">ierarchical </w:t>
      </w:r>
      <w:r>
        <w:rPr>
          <w:i/>
          <w:lang w:eastAsia="en-GB"/>
        </w:rPr>
        <w:t>R</w:t>
      </w:r>
      <w:r w:rsidRPr="002E59AB">
        <w:rPr>
          <w:i/>
          <w:lang w:eastAsia="en-GB"/>
        </w:rPr>
        <w:t xml:space="preserve">egression </w:t>
      </w:r>
      <w:r>
        <w:rPr>
          <w:i/>
          <w:lang w:eastAsia="en-GB"/>
        </w:rPr>
        <w:t>A</w:t>
      </w:r>
      <w:r w:rsidRPr="002E59AB">
        <w:rPr>
          <w:i/>
          <w:lang w:eastAsia="en-GB"/>
        </w:rPr>
        <w:t xml:space="preserve">nalyses for the </w:t>
      </w:r>
      <w:r>
        <w:rPr>
          <w:i/>
          <w:lang w:eastAsia="en-GB"/>
        </w:rPr>
        <w:t>P</w:t>
      </w:r>
      <w:r w:rsidRPr="002E59AB">
        <w:rPr>
          <w:i/>
          <w:lang w:eastAsia="en-GB"/>
        </w:rPr>
        <w:t xml:space="preserve">rediction of </w:t>
      </w:r>
      <w:r w:rsidR="00AF2CCB">
        <w:rPr>
          <w:i/>
          <w:lang w:eastAsia="en-GB"/>
        </w:rPr>
        <w:t>Body Appreciation.</w:t>
      </w:r>
    </w:p>
    <w:tbl>
      <w:tblPr>
        <w:tblStyle w:val="TableGrid"/>
        <w:tblpPr w:leftFromText="187" w:rightFromText="187" w:vertAnchor="text" w:horzAnchor="page" w:tblpX="1465" w:tblpY="13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1843"/>
        <w:gridCol w:w="1139"/>
        <w:gridCol w:w="1142"/>
        <w:gridCol w:w="1142"/>
        <w:gridCol w:w="1142"/>
        <w:gridCol w:w="1142"/>
        <w:gridCol w:w="1142"/>
        <w:gridCol w:w="1142"/>
        <w:gridCol w:w="1142"/>
        <w:gridCol w:w="1142"/>
        <w:gridCol w:w="1134"/>
      </w:tblGrid>
      <w:tr w:rsidR="00FF2B74" w:rsidRPr="002A3D71" w14:paraId="3A2D2C3F" w14:textId="77777777" w:rsidTr="00FF2B74">
        <w:tc>
          <w:tcPr>
            <w:tcW w:w="254" w:type="pct"/>
            <w:tcBorders>
              <w:top w:val="single" w:sz="4" w:space="0" w:color="000000"/>
            </w:tcBorders>
          </w:tcPr>
          <w:p w14:paraId="21C03575" w14:textId="77777777" w:rsidR="00FF2B74" w:rsidRPr="00AF7212" w:rsidRDefault="00FF2B74" w:rsidP="00FF2B74">
            <w:pPr>
              <w:spacing w:line="480" w:lineRule="auto"/>
              <w:ind w:right="68"/>
              <w:rPr>
                <w:sz w:val="22"/>
                <w:szCs w:val="22"/>
              </w:rPr>
            </w:pPr>
          </w:p>
        </w:tc>
        <w:tc>
          <w:tcPr>
            <w:tcW w:w="660" w:type="pct"/>
            <w:tcBorders>
              <w:top w:val="single" w:sz="4" w:space="0" w:color="000000"/>
            </w:tcBorders>
          </w:tcPr>
          <w:p w14:paraId="65CF8BAA" w14:textId="77777777" w:rsidR="00FF2B74" w:rsidRPr="00AF7212" w:rsidRDefault="00FF2B74" w:rsidP="00FF2B74">
            <w:pPr>
              <w:spacing w:line="480" w:lineRule="auto"/>
              <w:ind w:right="68"/>
              <w:rPr>
                <w:sz w:val="22"/>
                <w:szCs w:val="22"/>
              </w:rPr>
            </w:pPr>
          </w:p>
        </w:tc>
        <w:tc>
          <w:tcPr>
            <w:tcW w:w="2044" w:type="pct"/>
            <w:gridSpan w:val="5"/>
            <w:tcBorders>
              <w:top w:val="single" w:sz="4" w:space="0" w:color="000000"/>
              <w:bottom w:val="single" w:sz="4" w:space="0" w:color="000000"/>
            </w:tcBorders>
          </w:tcPr>
          <w:p w14:paraId="662DE181" w14:textId="3B984E3D" w:rsidR="00FF2B74" w:rsidRPr="00FF2B74" w:rsidRDefault="00FF2B74" w:rsidP="00FF2B74">
            <w:pPr>
              <w:spacing w:line="480" w:lineRule="auto"/>
              <w:ind w:right="68"/>
              <w:jc w:val="center"/>
              <w:rPr>
                <w:sz w:val="22"/>
                <w:szCs w:val="22"/>
              </w:rPr>
            </w:pPr>
            <w:r>
              <w:rPr>
                <w:sz w:val="22"/>
                <w:szCs w:val="22"/>
              </w:rPr>
              <w:t>Women (</w:t>
            </w:r>
            <w:r>
              <w:rPr>
                <w:i/>
                <w:iCs/>
                <w:sz w:val="22"/>
                <w:szCs w:val="22"/>
              </w:rPr>
              <w:t>n</w:t>
            </w:r>
            <w:r>
              <w:rPr>
                <w:sz w:val="22"/>
                <w:szCs w:val="22"/>
              </w:rPr>
              <w:t xml:space="preserve"> = 212)</w:t>
            </w:r>
          </w:p>
        </w:tc>
        <w:tc>
          <w:tcPr>
            <w:tcW w:w="2042" w:type="pct"/>
            <w:gridSpan w:val="5"/>
            <w:tcBorders>
              <w:top w:val="single" w:sz="4" w:space="0" w:color="000000"/>
              <w:bottom w:val="single" w:sz="4" w:space="0" w:color="000000"/>
            </w:tcBorders>
          </w:tcPr>
          <w:p w14:paraId="09310F86" w14:textId="1BA0979B" w:rsidR="00FF2B74" w:rsidRPr="00FF2B74" w:rsidRDefault="00FF2B74" w:rsidP="00FF2B74">
            <w:pPr>
              <w:spacing w:line="480" w:lineRule="auto"/>
              <w:ind w:right="68"/>
              <w:jc w:val="center"/>
              <w:rPr>
                <w:rFonts w:eastAsia="Calibri"/>
                <w:sz w:val="22"/>
                <w:szCs w:val="22"/>
              </w:rPr>
            </w:pPr>
            <w:r>
              <w:rPr>
                <w:rFonts w:eastAsia="Calibri"/>
                <w:sz w:val="22"/>
                <w:szCs w:val="22"/>
              </w:rPr>
              <w:t>Men (</w:t>
            </w:r>
            <w:r>
              <w:rPr>
                <w:rFonts w:eastAsia="Calibri"/>
                <w:i/>
                <w:iCs/>
                <w:sz w:val="22"/>
                <w:szCs w:val="22"/>
              </w:rPr>
              <w:t>n</w:t>
            </w:r>
            <w:r>
              <w:rPr>
                <w:rFonts w:eastAsia="Calibri"/>
                <w:sz w:val="22"/>
                <w:szCs w:val="22"/>
              </w:rPr>
              <w:t xml:space="preserve"> = 211)</w:t>
            </w:r>
          </w:p>
        </w:tc>
      </w:tr>
      <w:tr w:rsidR="00FF2B74" w:rsidRPr="002A3D71" w14:paraId="1BBC8E94" w14:textId="77777777" w:rsidTr="00FF2B74">
        <w:tc>
          <w:tcPr>
            <w:tcW w:w="254" w:type="pct"/>
            <w:tcBorders>
              <w:bottom w:val="single" w:sz="4" w:space="0" w:color="000000"/>
            </w:tcBorders>
          </w:tcPr>
          <w:p w14:paraId="720738F0" w14:textId="77777777" w:rsidR="00FF2B74" w:rsidRPr="00AF7212" w:rsidRDefault="00FF2B74" w:rsidP="00FF2B74">
            <w:pPr>
              <w:spacing w:line="480" w:lineRule="auto"/>
              <w:ind w:right="68"/>
              <w:rPr>
                <w:sz w:val="22"/>
                <w:szCs w:val="22"/>
              </w:rPr>
            </w:pPr>
            <w:r w:rsidRPr="00AF7212">
              <w:rPr>
                <w:sz w:val="22"/>
                <w:szCs w:val="22"/>
              </w:rPr>
              <w:t>Step</w:t>
            </w:r>
          </w:p>
        </w:tc>
        <w:tc>
          <w:tcPr>
            <w:tcW w:w="660" w:type="pct"/>
            <w:tcBorders>
              <w:bottom w:val="single" w:sz="4" w:space="0" w:color="000000"/>
            </w:tcBorders>
          </w:tcPr>
          <w:p w14:paraId="1A20370A" w14:textId="77777777" w:rsidR="00FF2B74" w:rsidRPr="00AF7212" w:rsidRDefault="00FF2B74" w:rsidP="00FF2B74">
            <w:pPr>
              <w:spacing w:line="480" w:lineRule="auto"/>
              <w:ind w:right="68"/>
              <w:rPr>
                <w:sz w:val="22"/>
                <w:szCs w:val="22"/>
              </w:rPr>
            </w:pPr>
            <w:r w:rsidRPr="00AF7212">
              <w:rPr>
                <w:sz w:val="22"/>
                <w:szCs w:val="22"/>
              </w:rPr>
              <w:t>Variable</w:t>
            </w:r>
          </w:p>
        </w:tc>
        <w:tc>
          <w:tcPr>
            <w:tcW w:w="408" w:type="pct"/>
            <w:tcBorders>
              <w:top w:val="single" w:sz="4" w:space="0" w:color="000000"/>
              <w:bottom w:val="single" w:sz="4" w:space="0" w:color="000000"/>
            </w:tcBorders>
          </w:tcPr>
          <w:p w14:paraId="60EC4B2E" w14:textId="77777777" w:rsidR="00FF2B74" w:rsidRPr="00AF7212" w:rsidRDefault="00FF2B74" w:rsidP="00FF2B74">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640D07AA" w14:textId="77777777" w:rsidR="00FF2B74" w:rsidRPr="00AF7212" w:rsidRDefault="00FF2B74" w:rsidP="00FF2B74">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62EBEA6F" w14:textId="77777777" w:rsidR="00FF2B74" w:rsidRPr="00AF7212" w:rsidRDefault="00FF2B74" w:rsidP="00FF2B74">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0F8D90D3" w14:textId="77777777" w:rsidR="00FF2B74" w:rsidRPr="00AF7212" w:rsidRDefault="00FF2B74" w:rsidP="00FF2B74">
            <w:pPr>
              <w:spacing w:line="480" w:lineRule="auto"/>
              <w:ind w:right="68"/>
              <w:rPr>
                <w:sz w:val="22"/>
                <w:szCs w:val="22"/>
              </w:rPr>
            </w:pPr>
            <w:r w:rsidRPr="00AF7212">
              <w:rPr>
                <w:i/>
                <w:sz w:val="22"/>
                <w:szCs w:val="22"/>
              </w:rPr>
              <w:t>t</w:t>
            </w:r>
          </w:p>
        </w:tc>
        <w:tc>
          <w:tcPr>
            <w:tcW w:w="409" w:type="pct"/>
            <w:tcBorders>
              <w:top w:val="single" w:sz="4" w:space="0" w:color="000000"/>
              <w:bottom w:val="single" w:sz="4" w:space="0" w:color="000000"/>
            </w:tcBorders>
          </w:tcPr>
          <w:p w14:paraId="44F9A2BA" w14:textId="77777777" w:rsidR="00FF2B74" w:rsidRPr="00AF7212" w:rsidRDefault="00FF2B74" w:rsidP="00FF2B74">
            <w:pPr>
              <w:spacing w:line="480" w:lineRule="auto"/>
              <w:ind w:right="68"/>
              <w:rPr>
                <w:sz w:val="22"/>
                <w:szCs w:val="22"/>
              </w:rPr>
            </w:pPr>
            <w:r w:rsidRPr="00AF7212">
              <w:rPr>
                <w:i/>
                <w:sz w:val="22"/>
                <w:szCs w:val="22"/>
              </w:rPr>
              <w:t>p</w:t>
            </w:r>
          </w:p>
        </w:tc>
        <w:tc>
          <w:tcPr>
            <w:tcW w:w="409" w:type="pct"/>
            <w:tcBorders>
              <w:top w:val="single" w:sz="4" w:space="0" w:color="000000"/>
              <w:bottom w:val="single" w:sz="4" w:space="0" w:color="000000"/>
            </w:tcBorders>
          </w:tcPr>
          <w:p w14:paraId="37E49CA0" w14:textId="77777777" w:rsidR="00FF2B74" w:rsidRPr="00AF7212" w:rsidRDefault="00FF2B74" w:rsidP="00FF2B74">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585984E8" w14:textId="77777777" w:rsidR="00FF2B74" w:rsidRPr="00AF7212" w:rsidRDefault="00FF2B74" w:rsidP="00FF2B74">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7D4CAFDD" w14:textId="77777777" w:rsidR="00FF2B74" w:rsidRPr="00AF7212" w:rsidRDefault="00FF2B74" w:rsidP="00FF2B74">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0203AD98" w14:textId="77777777" w:rsidR="00FF2B74" w:rsidRPr="00AF7212" w:rsidRDefault="00FF2B74" w:rsidP="00FF2B74">
            <w:pPr>
              <w:spacing w:line="480" w:lineRule="auto"/>
              <w:ind w:right="68"/>
              <w:rPr>
                <w:rFonts w:eastAsia="Calibri"/>
                <w:sz w:val="22"/>
                <w:szCs w:val="22"/>
              </w:rPr>
            </w:pPr>
            <w:r w:rsidRPr="00AF7212">
              <w:rPr>
                <w:i/>
                <w:sz w:val="22"/>
                <w:szCs w:val="22"/>
              </w:rPr>
              <w:t>t</w:t>
            </w:r>
          </w:p>
        </w:tc>
        <w:tc>
          <w:tcPr>
            <w:tcW w:w="406" w:type="pct"/>
            <w:tcBorders>
              <w:top w:val="single" w:sz="4" w:space="0" w:color="000000"/>
              <w:bottom w:val="single" w:sz="4" w:space="0" w:color="000000"/>
            </w:tcBorders>
          </w:tcPr>
          <w:p w14:paraId="622760E1" w14:textId="77777777" w:rsidR="00FF2B74" w:rsidRPr="00AF7212" w:rsidRDefault="00FF2B74" w:rsidP="00FF2B74">
            <w:pPr>
              <w:spacing w:line="480" w:lineRule="auto"/>
              <w:ind w:right="68"/>
              <w:rPr>
                <w:rFonts w:eastAsia="Calibri"/>
                <w:sz w:val="22"/>
                <w:szCs w:val="22"/>
              </w:rPr>
            </w:pPr>
            <w:r w:rsidRPr="00AF7212">
              <w:rPr>
                <w:i/>
                <w:sz w:val="22"/>
                <w:szCs w:val="22"/>
              </w:rPr>
              <w:t>p</w:t>
            </w:r>
          </w:p>
        </w:tc>
      </w:tr>
      <w:tr w:rsidR="00FF2B74" w:rsidRPr="002A3D71" w14:paraId="1A4B3619" w14:textId="77777777" w:rsidTr="00FF2B74">
        <w:trPr>
          <w:trHeight w:val="300"/>
        </w:trPr>
        <w:tc>
          <w:tcPr>
            <w:tcW w:w="254" w:type="pct"/>
            <w:tcBorders>
              <w:top w:val="single" w:sz="4" w:space="0" w:color="000000"/>
            </w:tcBorders>
          </w:tcPr>
          <w:p w14:paraId="2BB69165" w14:textId="77777777" w:rsidR="00FF2B74" w:rsidRPr="00AF7212" w:rsidRDefault="00FF2B74" w:rsidP="00FF2B74">
            <w:pPr>
              <w:spacing w:line="480" w:lineRule="auto"/>
              <w:ind w:right="68"/>
              <w:rPr>
                <w:sz w:val="22"/>
                <w:szCs w:val="22"/>
              </w:rPr>
            </w:pPr>
            <w:r w:rsidRPr="00AF7212">
              <w:rPr>
                <w:sz w:val="22"/>
                <w:szCs w:val="22"/>
              </w:rPr>
              <w:t>1</w:t>
            </w:r>
          </w:p>
        </w:tc>
        <w:tc>
          <w:tcPr>
            <w:tcW w:w="660" w:type="pct"/>
            <w:tcBorders>
              <w:top w:val="single" w:sz="4" w:space="0" w:color="000000"/>
            </w:tcBorders>
          </w:tcPr>
          <w:p w14:paraId="15F48A10" w14:textId="77777777" w:rsidR="00FF2B74" w:rsidRPr="00AF7212" w:rsidRDefault="00FF2B74" w:rsidP="00FF2B74">
            <w:pPr>
              <w:spacing w:line="480" w:lineRule="auto"/>
              <w:ind w:right="68"/>
              <w:rPr>
                <w:sz w:val="22"/>
                <w:szCs w:val="22"/>
              </w:rPr>
            </w:pPr>
          </w:p>
        </w:tc>
        <w:tc>
          <w:tcPr>
            <w:tcW w:w="2044" w:type="pct"/>
            <w:gridSpan w:val="5"/>
            <w:tcBorders>
              <w:top w:val="single" w:sz="4" w:space="0" w:color="000000"/>
            </w:tcBorders>
            <w:shd w:val="clear" w:color="auto" w:fill="FFFFFF"/>
          </w:tcPr>
          <w:p w14:paraId="61614E65" w14:textId="2BE519E2" w:rsidR="00FF2B74" w:rsidRPr="00AF7212" w:rsidRDefault="00FF2B74" w:rsidP="00FF2B74">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sidR="00AF2CCB">
              <w:rPr>
                <w:sz w:val="22"/>
                <w:szCs w:val="22"/>
              </w:rPr>
              <w:t>3</w:t>
            </w:r>
            <w:r>
              <w:rPr>
                <w:sz w:val="22"/>
                <w:szCs w:val="22"/>
              </w:rPr>
              <w:t>, 211</w:t>
            </w:r>
            <w:r w:rsidRPr="00AF7212">
              <w:rPr>
                <w:sz w:val="22"/>
                <w:szCs w:val="22"/>
              </w:rPr>
              <w:t xml:space="preserve">) = </w:t>
            </w:r>
            <w:r w:rsidR="00AF2CCB">
              <w:rPr>
                <w:sz w:val="22"/>
                <w:szCs w:val="22"/>
              </w:rPr>
              <w:t>10.51</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sidR="00AF2CCB">
              <w:rPr>
                <w:sz w:val="22"/>
                <w:szCs w:val="22"/>
              </w:rPr>
              <w:t>12</w:t>
            </w:r>
          </w:p>
        </w:tc>
        <w:tc>
          <w:tcPr>
            <w:tcW w:w="2042" w:type="pct"/>
            <w:gridSpan w:val="5"/>
            <w:tcBorders>
              <w:top w:val="single" w:sz="4" w:space="0" w:color="000000"/>
            </w:tcBorders>
            <w:shd w:val="clear" w:color="auto" w:fill="FFFFFF"/>
          </w:tcPr>
          <w:p w14:paraId="6D095693" w14:textId="0BAE2A23" w:rsidR="00FF2B74" w:rsidRPr="00AF7212" w:rsidRDefault="00FF2B74" w:rsidP="00FF2B74">
            <w:pPr>
              <w:spacing w:line="480" w:lineRule="auto"/>
              <w:ind w:right="68"/>
              <w:rPr>
                <w:rFonts w:eastAsiaTheme="minorHAnsi"/>
                <w:color w:val="010205"/>
                <w:sz w:val="22"/>
                <w:szCs w:val="22"/>
              </w:rPr>
            </w:pPr>
            <w:proofErr w:type="gramStart"/>
            <w:r w:rsidRPr="00AF7212">
              <w:rPr>
                <w:i/>
                <w:sz w:val="22"/>
                <w:szCs w:val="22"/>
              </w:rPr>
              <w:t>F</w:t>
            </w:r>
            <w:r w:rsidR="00070343">
              <w:rPr>
                <w:iCs/>
                <w:sz w:val="22"/>
                <w:szCs w:val="22"/>
              </w:rPr>
              <w:t>(</w:t>
            </w:r>
            <w:proofErr w:type="gramEnd"/>
            <w:r w:rsidR="003C5A07">
              <w:rPr>
                <w:iCs/>
                <w:sz w:val="22"/>
                <w:szCs w:val="22"/>
              </w:rPr>
              <w:t>3, 210</w:t>
            </w:r>
            <w:r w:rsidRPr="00AF7212">
              <w:rPr>
                <w:sz w:val="22"/>
                <w:szCs w:val="22"/>
              </w:rPr>
              <w:t xml:space="preserve">) = </w:t>
            </w:r>
            <w:r w:rsidR="00070343">
              <w:rPr>
                <w:sz w:val="22"/>
                <w:szCs w:val="22"/>
              </w:rPr>
              <w:t>3.</w:t>
            </w:r>
            <w:r w:rsidR="003C5A07">
              <w:rPr>
                <w:sz w:val="22"/>
                <w:szCs w:val="22"/>
              </w:rPr>
              <w:t>38</w:t>
            </w:r>
            <w:r w:rsidRPr="00AF7212">
              <w:rPr>
                <w:sz w:val="22"/>
                <w:szCs w:val="22"/>
              </w:rPr>
              <w:t xml:space="preserve">, </w:t>
            </w:r>
            <w:r w:rsidRPr="00AF7212">
              <w:rPr>
                <w:i/>
                <w:sz w:val="22"/>
                <w:szCs w:val="22"/>
              </w:rPr>
              <w:t>p</w:t>
            </w:r>
            <w:r w:rsidRPr="00AF7212">
              <w:rPr>
                <w:sz w:val="22"/>
                <w:szCs w:val="22"/>
              </w:rPr>
              <w:t xml:space="preserve"> </w:t>
            </w:r>
            <w:r w:rsidR="003C5A07">
              <w:rPr>
                <w:sz w:val="22"/>
                <w:szCs w:val="22"/>
              </w:rPr>
              <w:t>= .019</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sidR="003C5A07">
              <w:rPr>
                <w:sz w:val="22"/>
                <w:szCs w:val="22"/>
              </w:rPr>
              <w:t>03</w:t>
            </w:r>
          </w:p>
        </w:tc>
      </w:tr>
      <w:tr w:rsidR="00FF2B74" w:rsidRPr="002A3D71" w14:paraId="102FF8B3" w14:textId="77777777" w:rsidTr="00FF2B74">
        <w:trPr>
          <w:trHeight w:val="278"/>
        </w:trPr>
        <w:tc>
          <w:tcPr>
            <w:tcW w:w="254" w:type="pct"/>
          </w:tcPr>
          <w:p w14:paraId="6E782EA1" w14:textId="77777777" w:rsidR="00FF2B74" w:rsidRPr="00AF7212" w:rsidRDefault="00FF2B74" w:rsidP="00FF2B74">
            <w:pPr>
              <w:spacing w:line="480" w:lineRule="auto"/>
              <w:ind w:right="68"/>
              <w:rPr>
                <w:sz w:val="22"/>
                <w:szCs w:val="22"/>
              </w:rPr>
            </w:pPr>
          </w:p>
        </w:tc>
        <w:tc>
          <w:tcPr>
            <w:tcW w:w="660" w:type="pct"/>
          </w:tcPr>
          <w:p w14:paraId="13A1DBDD" w14:textId="2FAEA39C" w:rsidR="00FF2B74" w:rsidRPr="00AF7212" w:rsidRDefault="00FF2B74" w:rsidP="00FF2B74">
            <w:pPr>
              <w:spacing w:line="480" w:lineRule="auto"/>
              <w:ind w:right="68"/>
              <w:rPr>
                <w:sz w:val="22"/>
                <w:szCs w:val="22"/>
              </w:rPr>
            </w:pPr>
            <w:r>
              <w:rPr>
                <w:sz w:val="22"/>
                <w:szCs w:val="22"/>
              </w:rPr>
              <w:t>Family pressure</w:t>
            </w:r>
          </w:p>
        </w:tc>
        <w:tc>
          <w:tcPr>
            <w:tcW w:w="408" w:type="pct"/>
            <w:shd w:val="clear" w:color="auto" w:fill="FFFFFF"/>
          </w:tcPr>
          <w:p w14:paraId="437C6D0D" w14:textId="56171019" w:rsidR="00FF2B74" w:rsidRPr="00AF7212" w:rsidRDefault="00AF2CCB" w:rsidP="00FF2B74">
            <w:pPr>
              <w:spacing w:line="480" w:lineRule="auto"/>
              <w:ind w:right="68"/>
              <w:rPr>
                <w:sz w:val="22"/>
                <w:szCs w:val="22"/>
              </w:rPr>
            </w:pPr>
            <w:r>
              <w:rPr>
                <w:sz w:val="22"/>
                <w:szCs w:val="22"/>
              </w:rPr>
              <w:t>-.07</w:t>
            </w:r>
          </w:p>
        </w:tc>
        <w:tc>
          <w:tcPr>
            <w:tcW w:w="409" w:type="pct"/>
            <w:shd w:val="clear" w:color="auto" w:fill="FFFFFF"/>
          </w:tcPr>
          <w:p w14:paraId="1770554E" w14:textId="142AC17D" w:rsidR="00FF2B74" w:rsidRPr="00AF7212" w:rsidRDefault="00AF2CCB" w:rsidP="00FF2B74">
            <w:pPr>
              <w:spacing w:line="480" w:lineRule="auto"/>
              <w:ind w:right="68"/>
              <w:rPr>
                <w:sz w:val="22"/>
                <w:szCs w:val="22"/>
              </w:rPr>
            </w:pPr>
            <w:r>
              <w:rPr>
                <w:sz w:val="22"/>
                <w:szCs w:val="22"/>
              </w:rPr>
              <w:t>.05</w:t>
            </w:r>
          </w:p>
        </w:tc>
        <w:tc>
          <w:tcPr>
            <w:tcW w:w="409" w:type="pct"/>
            <w:shd w:val="clear" w:color="auto" w:fill="FFFFFF"/>
          </w:tcPr>
          <w:p w14:paraId="4B85530C" w14:textId="7671CB8F" w:rsidR="00FF2B74" w:rsidRPr="00AF7212" w:rsidRDefault="00AF2CCB" w:rsidP="00FF2B74">
            <w:pPr>
              <w:spacing w:line="480" w:lineRule="auto"/>
              <w:ind w:right="68"/>
              <w:rPr>
                <w:sz w:val="22"/>
                <w:szCs w:val="22"/>
              </w:rPr>
            </w:pPr>
            <w:r>
              <w:rPr>
                <w:sz w:val="22"/>
                <w:szCs w:val="22"/>
              </w:rPr>
              <w:t>-.11</w:t>
            </w:r>
          </w:p>
        </w:tc>
        <w:tc>
          <w:tcPr>
            <w:tcW w:w="409" w:type="pct"/>
            <w:shd w:val="clear" w:color="auto" w:fill="FFFFFF"/>
          </w:tcPr>
          <w:p w14:paraId="54CFD8A9" w14:textId="00CBFDE4" w:rsidR="00FF2B74" w:rsidRPr="00AF7212" w:rsidRDefault="00AF2CCB" w:rsidP="00FF2B74">
            <w:pPr>
              <w:spacing w:line="480" w:lineRule="auto"/>
              <w:ind w:right="68"/>
              <w:rPr>
                <w:sz w:val="22"/>
                <w:szCs w:val="22"/>
              </w:rPr>
            </w:pPr>
            <w:r>
              <w:rPr>
                <w:sz w:val="22"/>
                <w:szCs w:val="22"/>
              </w:rPr>
              <w:t>-1.40</w:t>
            </w:r>
          </w:p>
        </w:tc>
        <w:tc>
          <w:tcPr>
            <w:tcW w:w="409" w:type="pct"/>
            <w:shd w:val="clear" w:color="auto" w:fill="FFFFFF"/>
          </w:tcPr>
          <w:p w14:paraId="44B7BB6A" w14:textId="3C7F0484" w:rsidR="00FF2B74" w:rsidRPr="00AF7212" w:rsidRDefault="00AF2CCB" w:rsidP="00FF2B74">
            <w:pPr>
              <w:spacing w:line="480" w:lineRule="auto"/>
              <w:ind w:right="68"/>
              <w:rPr>
                <w:sz w:val="22"/>
                <w:szCs w:val="22"/>
              </w:rPr>
            </w:pPr>
            <w:r>
              <w:rPr>
                <w:sz w:val="22"/>
                <w:szCs w:val="22"/>
              </w:rPr>
              <w:t>.164</w:t>
            </w:r>
          </w:p>
        </w:tc>
        <w:tc>
          <w:tcPr>
            <w:tcW w:w="409" w:type="pct"/>
            <w:shd w:val="clear" w:color="auto" w:fill="FFFFFF"/>
          </w:tcPr>
          <w:p w14:paraId="579D9A30" w14:textId="0D7E3C40" w:rsidR="00FF2B74" w:rsidRPr="00AF7212" w:rsidRDefault="003C5A07" w:rsidP="00FF2B74">
            <w:pPr>
              <w:spacing w:line="480" w:lineRule="auto"/>
              <w:ind w:right="68"/>
              <w:rPr>
                <w:sz w:val="22"/>
                <w:szCs w:val="22"/>
              </w:rPr>
            </w:pPr>
            <w:r>
              <w:rPr>
                <w:sz w:val="22"/>
                <w:szCs w:val="22"/>
              </w:rPr>
              <w:t>-.06</w:t>
            </w:r>
          </w:p>
        </w:tc>
        <w:tc>
          <w:tcPr>
            <w:tcW w:w="409" w:type="pct"/>
            <w:shd w:val="clear" w:color="auto" w:fill="FFFFFF"/>
          </w:tcPr>
          <w:p w14:paraId="5431049E" w14:textId="6207745D" w:rsidR="00FF2B74" w:rsidRPr="00AF7212" w:rsidRDefault="003C5A07" w:rsidP="00FF2B74">
            <w:pPr>
              <w:spacing w:line="480" w:lineRule="auto"/>
              <w:ind w:right="68"/>
              <w:rPr>
                <w:sz w:val="22"/>
                <w:szCs w:val="22"/>
              </w:rPr>
            </w:pPr>
            <w:r>
              <w:rPr>
                <w:sz w:val="22"/>
                <w:szCs w:val="22"/>
              </w:rPr>
              <w:t>.07</w:t>
            </w:r>
          </w:p>
        </w:tc>
        <w:tc>
          <w:tcPr>
            <w:tcW w:w="409" w:type="pct"/>
            <w:shd w:val="clear" w:color="auto" w:fill="FFFFFF"/>
          </w:tcPr>
          <w:p w14:paraId="778B11CA" w14:textId="49B6F59F" w:rsidR="00FF2B74" w:rsidRPr="00AF7212" w:rsidRDefault="003C5A07" w:rsidP="00FF2B74">
            <w:pPr>
              <w:spacing w:line="480" w:lineRule="auto"/>
              <w:ind w:right="68"/>
              <w:rPr>
                <w:sz w:val="22"/>
                <w:szCs w:val="22"/>
              </w:rPr>
            </w:pPr>
            <w:r>
              <w:rPr>
                <w:sz w:val="22"/>
                <w:szCs w:val="22"/>
              </w:rPr>
              <w:t>-.08</w:t>
            </w:r>
          </w:p>
        </w:tc>
        <w:tc>
          <w:tcPr>
            <w:tcW w:w="409" w:type="pct"/>
            <w:shd w:val="clear" w:color="auto" w:fill="FFFFFF"/>
          </w:tcPr>
          <w:p w14:paraId="2D365DE8" w14:textId="5933BD7F" w:rsidR="00FF2B74" w:rsidRPr="00AF7212" w:rsidRDefault="00183C0C" w:rsidP="00FF2B74">
            <w:pPr>
              <w:spacing w:line="480" w:lineRule="auto"/>
              <w:ind w:right="68"/>
              <w:rPr>
                <w:sz w:val="22"/>
                <w:szCs w:val="22"/>
              </w:rPr>
            </w:pPr>
            <w:r>
              <w:rPr>
                <w:sz w:val="22"/>
                <w:szCs w:val="22"/>
              </w:rPr>
              <w:t>-</w:t>
            </w:r>
            <w:r w:rsidR="003C5A07">
              <w:rPr>
                <w:sz w:val="22"/>
                <w:szCs w:val="22"/>
              </w:rPr>
              <w:t>0.39</w:t>
            </w:r>
          </w:p>
        </w:tc>
        <w:tc>
          <w:tcPr>
            <w:tcW w:w="406" w:type="pct"/>
            <w:shd w:val="clear" w:color="auto" w:fill="FFFFFF"/>
          </w:tcPr>
          <w:p w14:paraId="19BD59F0" w14:textId="1FF7B13D" w:rsidR="00FF2B74" w:rsidRPr="00AF7212" w:rsidRDefault="003C5A07" w:rsidP="00FF2B74">
            <w:pPr>
              <w:spacing w:line="480" w:lineRule="auto"/>
              <w:ind w:right="68"/>
              <w:rPr>
                <w:sz w:val="22"/>
                <w:szCs w:val="22"/>
              </w:rPr>
            </w:pPr>
            <w:r>
              <w:rPr>
                <w:sz w:val="22"/>
                <w:szCs w:val="22"/>
              </w:rPr>
              <w:t>.394</w:t>
            </w:r>
          </w:p>
        </w:tc>
      </w:tr>
      <w:tr w:rsidR="00FF2B74" w:rsidRPr="002A3D71" w14:paraId="005A6ADB" w14:textId="77777777" w:rsidTr="00FF2B74">
        <w:trPr>
          <w:trHeight w:val="278"/>
        </w:trPr>
        <w:tc>
          <w:tcPr>
            <w:tcW w:w="254" w:type="pct"/>
          </w:tcPr>
          <w:p w14:paraId="02EABA52" w14:textId="77777777" w:rsidR="00FF2B74" w:rsidRPr="00AF7212" w:rsidRDefault="00FF2B74" w:rsidP="00FF2B74">
            <w:pPr>
              <w:spacing w:line="480" w:lineRule="auto"/>
              <w:ind w:right="68"/>
              <w:rPr>
                <w:sz w:val="22"/>
                <w:szCs w:val="22"/>
              </w:rPr>
            </w:pPr>
          </w:p>
        </w:tc>
        <w:tc>
          <w:tcPr>
            <w:tcW w:w="660" w:type="pct"/>
          </w:tcPr>
          <w:p w14:paraId="01FA9C88" w14:textId="7927F146" w:rsidR="00FF2B74" w:rsidRDefault="00FF2B74" w:rsidP="00FF2B74">
            <w:pPr>
              <w:spacing w:line="480" w:lineRule="auto"/>
              <w:ind w:right="68"/>
              <w:rPr>
                <w:sz w:val="22"/>
                <w:szCs w:val="22"/>
              </w:rPr>
            </w:pPr>
            <w:r>
              <w:rPr>
                <w:sz w:val="22"/>
                <w:szCs w:val="22"/>
              </w:rPr>
              <w:t>Peer pressure</w:t>
            </w:r>
          </w:p>
        </w:tc>
        <w:tc>
          <w:tcPr>
            <w:tcW w:w="408" w:type="pct"/>
            <w:shd w:val="clear" w:color="auto" w:fill="FFFFFF"/>
          </w:tcPr>
          <w:p w14:paraId="0653BE7E" w14:textId="0EC75E3F" w:rsidR="00FF2B74" w:rsidRDefault="00AF2CCB" w:rsidP="00FF2B74">
            <w:pPr>
              <w:spacing w:line="480" w:lineRule="auto"/>
              <w:ind w:right="68"/>
              <w:rPr>
                <w:sz w:val="22"/>
                <w:szCs w:val="22"/>
              </w:rPr>
            </w:pPr>
            <w:r>
              <w:rPr>
                <w:sz w:val="22"/>
                <w:szCs w:val="22"/>
              </w:rPr>
              <w:t>.02</w:t>
            </w:r>
          </w:p>
        </w:tc>
        <w:tc>
          <w:tcPr>
            <w:tcW w:w="409" w:type="pct"/>
            <w:shd w:val="clear" w:color="auto" w:fill="FFFFFF"/>
          </w:tcPr>
          <w:p w14:paraId="55BF8AE9" w14:textId="77CFA6C9" w:rsidR="00FF2B74" w:rsidRDefault="00AF2CCB" w:rsidP="00FF2B74">
            <w:pPr>
              <w:spacing w:line="480" w:lineRule="auto"/>
              <w:ind w:right="68"/>
              <w:rPr>
                <w:sz w:val="22"/>
                <w:szCs w:val="22"/>
              </w:rPr>
            </w:pPr>
            <w:r>
              <w:rPr>
                <w:sz w:val="22"/>
                <w:szCs w:val="22"/>
              </w:rPr>
              <w:t>.06</w:t>
            </w:r>
          </w:p>
        </w:tc>
        <w:tc>
          <w:tcPr>
            <w:tcW w:w="409" w:type="pct"/>
            <w:shd w:val="clear" w:color="auto" w:fill="FFFFFF"/>
          </w:tcPr>
          <w:p w14:paraId="3040E620" w14:textId="0F6FE01B" w:rsidR="00FF2B74" w:rsidRDefault="00AF2CCB" w:rsidP="00FF2B74">
            <w:pPr>
              <w:spacing w:line="480" w:lineRule="auto"/>
              <w:ind w:right="68"/>
              <w:rPr>
                <w:sz w:val="22"/>
                <w:szCs w:val="22"/>
              </w:rPr>
            </w:pPr>
            <w:r>
              <w:rPr>
                <w:sz w:val="22"/>
                <w:szCs w:val="22"/>
              </w:rPr>
              <w:t>.02</w:t>
            </w:r>
          </w:p>
        </w:tc>
        <w:tc>
          <w:tcPr>
            <w:tcW w:w="409" w:type="pct"/>
            <w:shd w:val="clear" w:color="auto" w:fill="FFFFFF"/>
          </w:tcPr>
          <w:p w14:paraId="44C91F4F" w14:textId="292C95C6" w:rsidR="00FF2B74" w:rsidRDefault="00AF2CCB" w:rsidP="00FF2B74">
            <w:pPr>
              <w:spacing w:line="480" w:lineRule="auto"/>
              <w:ind w:right="68"/>
              <w:rPr>
                <w:sz w:val="22"/>
                <w:szCs w:val="22"/>
              </w:rPr>
            </w:pPr>
            <w:r>
              <w:rPr>
                <w:sz w:val="22"/>
                <w:szCs w:val="22"/>
              </w:rPr>
              <w:t>0.30</w:t>
            </w:r>
          </w:p>
        </w:tc>
        <w:tc>
          <w:tcPr>
            <w:tcW w:w="409" w:type="pct"/>
            <w:shd w:val="clear" w:color="auto" w:fill="FFFFFF"/>
          </w:tcPr>
          <w:p w14:paraId="72C2F0B0" w14:textId="5CB42538" w:rsidR="00FF2B74" w:rsidRDefault="00AF2CCB" w:rsidP="00FF2B74">
            <w:pPr>
              <w:spacing w:line="480" w:lineRule="auto"/>
              <w:ind w:right="68"/>
              <w:rPr>
                <w:sz w:val="22"/>
                <w:szCs w:val="22"/>
              </w:rPr>
            </w:pPr>
            <w:r>
              <w:rPr>
                <w:sz w:val="22"/>
                <w:szCs w:val="22"/>
              </w:rPr>
              <w:t>.766</w:t>
            </w:r>
          </w:p>
        </w:tc>
        <w:tc>
          <w:tcPr>
            <w:tcW w:w="409" w:type="pct"/>
            <w:shd w:val="clear" w:color="auto" w:fill="FFFFFF"/>
          </w:tcPr>
          <w:p w14:paraId="3B988BB8" w14:textId="4CA38B0A" w:rsidR="00FF2B74" w:rsidRDefault="003C5A07" w:rsidP="00FF2B74">
            <w:pPr>
              <w:spacing w:line="480" w:lineRule="auto"/>
              <w:ind w:right="68"/>
              <w:rPr>
                <w:sz w:val="22"/>
                <w:szCs w:val="22"/>
              </w:rPr>
            </w:pPr>
            <w:r>
              <w:rPr>
                <w:sz w:val="22"/>
                <w:szCs w:val="22"/>
              </w:rPr>
              <w:t>-.05</w:t>
            </w:r>
          </w:p>
        </w:tc>
        <w:tc>
          <w:tcPr>
            <w:tcW w:w="409" w:type="pct"/>
            <w:shd w:val="clear" w:color="auto" w:fill="FFFFFF"/>
          </w:tcPr>
          <w:p w14:paraId="6634EE61" w14:textId="43209E5E" w:rsidR="00FF2B74" w:rsidRDefault="003C5A07" w:rsidP="00FF2B74">
            <w:pPr>
              <w:spacing w:line="480" w:lineRule="auto"/>
              <w:ind w:right="68"/>
              <w:rPr>
                <w:sz w:val="22"/>
                <w:szCs w:val="22"/>
              </w:rPr>
            </w:pPr>
            <w:r>
              <w:rPr>
                <w:sz w:val="22"/>
                <w:szCs w:val="22"/>
              </w:rPr>
              <w:t>.07</w:t>
            </w:r>
          </w:p>
        </w:tc>
        <w:tc>
          <w:tcPr>
            <w:tcW w:w="409" w:type="pct"/>
            <w:shd w:val="clear" w:color="auto" w:fill="FFFFFF"/>
          </w:tcPr>
          <w:p w14:paraId="17A9E598" w14:textId="4CFE7ADB" w:rsidR="00FF2B74" w:rsidRDefault="003C5A07" w:rsidP="00FF2B74">
            <w:pPr>
              <w:spacing w:line="480" w:lineRule="auto"/>
              <w:ind w:right="68"/>
              <w:rPr>
                <w:sz w:val="22"/>
                <w:szCs w:val="22"/>
              </w:rPr>
            </w:pPr>
            <w:r>
              <w:rPr>
                <w:sz w:val="22"/>
                <w:szCs w:val="22"/>
              </w:rPr>
              <w:t>-.07</w:t>
            </w:r>
          </w:p>
        </w:tc>
        <w:tc>
          <w:tcPr>
            <w:tcW w:w="409" w:type="pct"/>
            <w:shd w:val="clear" w:color="auto" w:fill="FFFFFF"/>
          </w:tcPr>
          <w:p w14:paraId="6BD9B056" w14:textId="5DCE6008" w:rsidR="00FF2B74" w:rsidRDefault="003C5A07" w:rsidP="00FF2B74">
            <w:pPr>
              <w:spacing w:line="480" w:lineRule="auto"/>
              <w:ind w:right="68"/>
              <w:rPr>
                <w:sz w:val="22"/>
                <w:szCs w:val="22"/>
              </w:rPr>
            </w:pPr>
            <w:r>
              <w:rPr>
                <w:sz w:val="22"/>
                <w:szCs w:val="22"/>
              </w:rPr>
              <w:t>-0.71</w:t>
            </w:r>
          </w:p>
        </w:tc>
        <w:tc>
          <w:tcPr>
            <w:tcW w:w="406" w:type="pct"/>
            <w:shd w:val="clear" w:color="auto" w:fill="FFFFFF"/>
          </w:tcPr>
          <w:p w14:paraId="194ED552" w14:textId="46D842C4" w:rsidR="00FF2B74" w:rsidRDefault="003C5A07" w:rsidP="00FF2B74">
            <w:pPr>
              <w:spacing w:line="480" w:lineRule="auto"/>
              <w:ind w:right="68"/>
              <w:rPr>
                <w:sz w:val="22"/>
                <w:szCs w:val="22"/>
              </w:rPr>
            </w:pPr>
            <w:r>
              <w:rPr>
                <w:sz w:val="22"/>
                <w:szCs w:val="22"/>
              </w:rPr>
              <w:t>.478</w:t>
            </w:r>
          </w:p>
        </w:tc>
      </w:tr>
      <w:tr w:rsidR="00FF2B74" w:rsidRPr="002A3D71" w14:paraId="3FDD5F23" w14:textId="77777777" w:rsidTr="00FF2B74">
        <w:trPr>
          <w:trHeight w:val="278"/>
        </w:trPr>
        <w:tc>
          <w:tcPr>
            <w:tcW w:w="254" w:type="pct"/>
            <w:tcBorders>
              <w:bottom w:val="single" w:sz="4" w:space="0" w:color="000000"/>
            </w:tcBorders>
          </w:tcPr>
          <w:p w14:paraId="4255AE93" w14:textId="77777777" w:rsidR="00FF2B74" w:rsidRPr="00AF7212" w:rsidRDefault="00FF2B74" w:rsidP="00FF2B74">
            <w:pPr>
              <w:spacing w:line="480" w:lineRule="auto"/>
              <w:ind w:right="68"/>
              <w:rPr>
                <w:sz w:val="22"/>
                <w:szCs w:val="22"/>
              </w:rPr>
            </w:pPr>
          </w:p>
        </w:tc>
        <w:tc>
          <w:tcPr>
            <w:tcW w:w="660" w:type="pct"/>
            <w:tcBorders>
              <w:bottom w:val="single" w:sz="4" w:space="0" w:color="000000"/>
            </w:tcBorders>
          </w:tcPr>
          <w:p w14:paraId="6C17239A" w14:textId="3B151F59" w:rsidR="00FF2B74" w:rsidRDefault="00FF2B74" w:rsidP="00FF2B74">
            <w:pPr>
              <w:spacing w:line="480" w:lineRule="auto"/>
              <w:ind w:right="68"/>
              <w:rPr>
                <w:sz w:val="22"/>
                <w:szCs w:val="22"/>
              </w:rPr>
            </w:pPr>
            <w:r>
              <w:rPr>
                <w:sz w:val="22"/>
                <w:szCs w:val="22"/>
              </w:rPr>
              <w:t>Media pressure</w:t>
            </w:r>
          </w:p>
        </w:tc>
        <w:tc>
          <w:tcPr>
            <w:tcW w:w="408" w:type="pct"/>
            <w:tcBorders>
              <w:bottom w:val="single" w:sz="4" w:space="0" w:color="000000"/>
            </w:tcBorders>
            <w:shd w:val="clear" w:color="auto" w:fill="FFFFFF"/>
          </w:tcPr>
          <w:p w14:paraId="4EBDC1DB" w14:textId="603AAC09" w:rsidR="00FF2B74" w:rsidRDefault="00AF2CCB" w:rsidP="00FF2B74">
            <w:pPr>
              <w:spacing w:line="480" w:lineRule="auto"/>
              <w:ind w:right="68"/>
              <w:rPr>
                <w:sz w:val="22"/>
                <w:szCs w:val="22"/>
              </w:rPr>
            </w:pPr>
            <w:r>
              <w:rPr>
                <w:sz w:val="22"/>
                <w:szCs w:val="22"/>
              </w:rPr>
              <w:t>-.20</w:t>
            </w:r>
          </w:p>
        </w:tc>
        <w:tc>
          <w:tcPr>
            <w:tcW w:w="409" w:type="pct"/>
            <w:tcBorders>
              <w:bottom w:val="single" w:sz="4" w:space="0" w:color="000000"/>
            </w:tcBorders>
            <w:shd w:val="clear" w:color="auto" w:fill="FFFFFF"/>
          </w:tcPr>
          <w:p w14:paraId="60C2D296" w14:textId="0CA3FF0A" w:rsidR="00FF2B74" w:rsidRDefault="00AF2CCB" w:rsidP="00FF2B74">
            <w:pPr>
              <w:spacing w:line="480" w:lineRule="auto"/>
              <w:ind w:right="68"/>
              <w:rPr>
                <w:sz w:val="22"/>
                <w:szCs w:val="22"/>
              </w:rPr>
            </w:pPr>
            <w:r>
              <w:rPr>
                <w:sz w:val="22"/>
                <w:szCs w:val="22"/>
              </w:rPr>
              <w:t>.04</w:t>
            </w:r>
          </w:p>
        </w:tc>
        <w:tc>
          <w:tcPr>
            <w:tcW w:w="409" w:type="pct"/>
            <w:tcBorders>
              <w:bottom w:val="single" w:sz="4" w:space="0" w:color="000000"/>
            </w:tcBorders>
            <w:shd w:val="clear" w:color="auto" w:fill="FFFFFF"/>
          </w:tcPr>
          <w:p w14:paraId="2D15B124" w14:textId="7E169D1E" w:rsidR="00FF2B74" w:rsidRDefault="00AF2CCB" w:rsidP="00FF2B74">
            <w:pPr>
              <w:spacing w:line="480" w:lineRule="auto"/>
              <w:ind w:right="68"/>
              <w:rPr>
                <w:sz w:val="22"/>
                <w:szCs w:val="22"/>
              </w:rPr>
            </w:pPr>
            <w:r>
              <w:rPr>
                <w:sz w:val="22"/>
                <w:szCs w:val="22"/>
              </w:rPr>
              <w:t>-.32</w:t>
            </w:r>
          </w:p>
        </w:tc>
        <w:tc>
          <w:tcPr>
            <w:tcW w:w="409" w:type="pct"/>
            <w:tcBorders>
              <w:bottom w:val="single" w:sz="4" w:space="0" w:color="000000"/>
            </w:tcBorders>
            <w:shd w:val="clear" w:color="auto" w:fill="FFFFFF"/>
          </w:tcPr>
          <w:p w14:paraId="34397417" w14:textId="4AD69C04" w:rsidR="00FF2B74" w:rsidRDefault="00AF2CCB" w:rsidP="00FF2B74">
            <w:pPr>
              <w:spacing w:line="480" w:lineRule="auto"/>
              <w:ind w:right="68"/>
              <w:rPr>
                <w:sz w:val="22"/>
                <w:szCs w:val="22"/>
              </w:rPr>
            </w:pPr>
            <w:r>
              <w:rPr>
                <w:sz w:val="22"/>
                <w:szCs w:val="22"/>
              </w:rPr>
              <w:t>-4.53</w:t>
            </w:r>
          </w:p>
        </w:tc>
        <w:tc>
          <w:tcPr>
            <w:tcW w:w="409" w:type="pct"/>
            <w:tcBorders>
              <w:bottom w:val="single" w:sz="4" w:space="0" w:color="000000"/>
            </w:tcBorders>
            <w:shd w:val="clear" w:color="auto" w:fill="FFFFFF"/>
          </w:tcPr>
          <w:p w14:paraId="1B27712C" w14:textId="55086237" w:rsidR="00FF2B74" w:rsidRDefault="00AF2CCB" w:rsidP="00FF2B74">
            <w:pPr>
              <w:spacing w:line="480" w:lineRule="auto"/>
              <w:ind w:right="68"/>
              <w:rPr>
                <w:sz w:val="22"/>
                <w:szCs w:val="22"/>
              </w:rPr>
            </w:pPr>
            <w:r>
              <w:rPr>
                <w:sz w:val="22"/>
                <w:szCs w:val="22"/>
              </w:rPr>
              <w:t>&lt; .001</w:t>
            </w:r>
          </w:p>
        </w:tc>
        <w:tc>
          <w:tcPr>
            <w:tcW w:w="409" w:type="pct"/>
            <w:tcBorders>
              <w:bottom w:val="single" w:sz="4" w:space="0" w:color="000000"/>
            </w:tcBorders>
            <w:shd w:val="clear" w:color="auto" w:fill="FFFFFF"/>
          </w:tcPr>
          <w:p w14:paraId="532D5E27" w14:textId="1367D147" w:rsidR="00FF2B74" w:rsidRDefault="003C5A07" w:rsidP="00FF2B74">
            <w:pPr>
              <w:spacing w:line="480" w:lineRule="auto"/>
              <w:ind w:right="68"/>
              <w:rPr>
                <w:sz w:val="22"/>
                <w:szCs w:val="22"/>
              </w:rPr>
            </w:pPr>
            <w:r>
              <w:rPr>
                <w:sz w:val="22"/>
                <w:szCs w:val="22"/>
              </w:rPr>
              <w:t>-.07</w:t>
            </w:r>
          </w:p>
        </w:tc>
        <w:tc>
          <w:tcPr>
            <w:tcW w:w="409" w:type="pct"/>
            <w:tcBorders>
              <w:bottom w:val="single" w:sz="4" w:space="0" w:color="000000"/>
            </w:tcBorders>
            <w:shd w:val="clear" w:color="auto" w:fill="FFFFFF"/>
          </w:tcPr>
          <w:p w14:paraId="0E81EEB7" w14:textId="27249226" w:rsidR="00FF2B74" w:rsidRDefault="003C5A07" w:rsidP="00FF2B74">
            <w:pPr>
              <w:spacing w:line="480" w:lineRule="auto"/>
              <w:ind w:right="68"/>
              <w:rPr>
                <w:sz w:val="22"/>
                <w:szCs w:val="22"/>
              </w:rPr>
            </w:pPr>
            <w:r>
              <w:rPr>
                <w:sz w:val="22"/>
                <w:szCs w:val="22"/>
              </w:rPr>
              <w:t>.05</w:t>
            </w:r>
          </w:p>
        </w:tc>
        <w:tc>
          <w:tcPr>
            <w:tcW w:w="409" w:type="pct"/>
            <w:tcBorders>
              <w:bottom w:val="single" w:sz="4" w:space="0" w:color="000000"/>
            </w:tcBorders>
            <w:shd w:val="clear" w:color="auto" w:fill="FFFFFF"/>
          </w:tcPr>
          <w:p w14:paraId="29AF8F37" w14:textId="0F20F8D7" w:rsidR="00FF2B74" w:rsidRDefault="003C5A07" w:rsidP="00FF2B74">
            <w:pPr>
              <w:spacing w:line="480" w:lineRule="auto"/>
              <w:ind w:right="68"/>
              <w:rPr>
                <w:sz w:val="22"/>
                <w:szCs w:val="22"/>
              </w:rPr>
            </w:pPr>
            <w:r>
              <w:rPr>
                <w:sz w:val="22"/>
                <w:szCs w:val="22"/>
              </w:rPr>
              <w:t>-.12</w:t>
            </w:r>
          </w:p>
        </w:tc>
        <w:tc>
          <w:tcPr>
            <w:tcW w:w="409" w:type="pct"/>
            <w:tcBorders>
              <w:bottom w:val="single" w:sz="4" w:space="0" w:color="000000"/>
            </w:tcBorders>
            <w:shd w:val="clear" w:color="auto" w:fill="FFFFFF"/>
          </w:tcPr>
          <w:p w14:paraId="4F15F551" w14:textId="6668DE53" w:rsidR="00FF2B74" w:rsidRDefault="003C5A07" w:rsidP="00FF2B74">
            <w:pPr>
              <w:spacing w:line="480" w:lineRule="auto"/>
              <w:ind w:right="68"/>
              <w:rPr>
                <w:sz w:val="22"/>
                <w:szCs w:val="22"/>
              </w:rPr>
            </w:pPr>
            <w:r>
              <w:rPr>
                <w:sz w:val="22"/>
                <w:szCs w:val="22"/>
              </w:rPr>
              <w:t>-1.47</w:t>
            </w:r>
          </w:p>
        </w:tc>
        <w:tc>
          <w:tcPr>
            <w:tcW w:w="406" w:type="pct"/>
            <w:tcBorders>
              <w:bottom w:val="single" w:sz="4" w:space="0" w:color="000000"/>
            </w:tcBorders>
            <w:shd w:val="clear" w:color="auto" w:fill="FFFFFF"/>
          </w:tcPr>
          <w:p w14:paraId="1870F115" w14:textId="22DF7CC3" w:rsidR="00FF2B74" w:rsidRDefault="003C5A07" w:rsidP="00FF2B74">
            <w:pPr>
              <w:spacing w:line="480" w:lineRule="auto"/>
              <w:ind w:right="68"/>
              <w:rPr>
                <w:sz w:val="22"/>
                <w:szCs w:val="22"/>
              </w:rPr>
            </w:pPr>
            <w:r>
              <w:rPr>
                <w:sz w:val="22"/>
                <w:szCs w:val="22"/>
              </w:rPr>
              <w:t>.144</w:t>
            </w:r>
          </w:p>
        </w:tc>
      </w:tr>
      <w:tr w:rsidR="00FF2B74" w:rsidRPr="002A3D71" w14:paraId="3BF50EF6" w14:textId="77777777" w:rsidTr="00FF2B74">
        <w:trPr>
          <w:trHeight w:val="278"/>
        </w:trPr>
        <w:tc>
          <w:tcPr>
            <w:tcW w:w="254" w:type="pct"/>
          </w:tcPr>
          <w:p w14:paraId="1B649A76" w14:textId="77777777" w:rsidR="00FF2B74" w:rsidRPr="00AF7212" w:rsidRDefault="00FF2B74" w:rsidP="00FF2B74">
            <w:pPr>
              <w:spacing w:line="480" w:lineRule="auto"/>
              <w:ind w:right="68"/>
              <w:rPr>
                <w:sz w:val="22"/>
                <w:szCs w:val="22"/>
              </w:rPr>
            </w:pPr>
            <w:r w:rsidRPr="00AF7212">
              <w:rPr>
                <w:sz w:val="22"/>
                <w:szCs w:val="22"/>
              </w:rPr>
              <w:t>2</w:t>
            </w:r>
          </w:p>
        </w:tc>
        <w:tc>
          <w:tcPr>
            <w:tcW w:w="660" w:type="pct"/>
          </w:tcPr>
          <w:p w14:paraId="7D865384" w14:textId="77777777" w:rsidR="00FF2B74" w:rsidRPr="00AF7212" w:rsidRDefault="00FF2B74" w:rsidP="00FF2B74">
            <w:pPr>
              <w:spacing w:line="480" w:lineRule="auto"/>
              <w:ind w:right="68"/>
              <w:rPr>
                <w:sz w:val="22"/>
                <w:szCs w:val="22"/>
              </w:rPr>
            </w:pPr>
          </w:p>
        </w:tc>
        <w:tc>
          <w:tcPr>
            <w:tcW w:w="2044" w:type="pct"/>
            <w:gridSpan w:val="5"/>
            <w:shd w:val="clear" w:color="auto" w:fill="FFFFFF"/>
          </w:tcPr>
          <w:p w14:paraId="253EE711" w14:textId="1DF56063" w:rsidR="00FF2B74" w:rsidRPr="00AF7212" w:rsidRDefault="00FF2B74" w:rsidP="00FF2B74">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sidR="00AF2CCB">
              <w:rPr>
                <w:sz w:val="22"/>
                <w:szCs w:val="22"/>
              </w:rPr>
              <w:t>4</w:t>
            </w:r>
            <w:r w:rsidRPr="00AF7212">
              <w:rPr>
                <w:sz w:val="22"/>
                <w:szCs w:val="22"/>
              </w:rPr>
              <w:t>, 2</w:t>
            </w:r>
            <w:r>
              <w:rPr>
                <w:sz w:val="22"/>
                <w:szCs w:val="22"/>
              </w:rPr>
              <w:t>11</w:t>
            </w:r>
            <w:r w:rsidRPr="00AF7212">
              <w:rPr>
                <w:sz w:val="22"/>
                <w:szCs w:val="22"/>
              </w:rPr>
              <w:t xml:space="preserve">) = </w:t>
            </w:r>
            <w:r w:rsidR="00AF2CCB">
              <w:rPr>
                <w:sz w:val="22"/>
                <w:szCs w:val="22"/>
              </w:rPr>
              <w:t>15.23</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sidR="00AF2CCB">
              <w:rPr>
                <w:sz w:val="22"/>
                <w:szCs w:val="22"/>
              </w:rPr>
              <w:t>22</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00AF2CCB">
              <w:rPr>
                <w:i/>
                <w:sz w:val="22"/>
                <w:szCs w:val="22"/>
              </w:rPr>
              <w:t>&lt;</w:t>
            </w:r>
            <w:r>
              <w:rPr>
                <w:iCs/>
                <w:sz w:val="22"/>
                <w:szCs w:val="22"/>
              </w:rPr>
              <w:t xml:space="preserve"> .0</w:t>
            </w:r>
            <w:r w:rsidR="00AF2CCB">
              <w:rPr>
                <w:iCs/>
                <w:sz w:val="22"/>
                <w:szCs w:val="22"/>
              </w:rPr>
              <w:t>01</w:t>
            </w:r>
            <w:r w:rsidRPr="00AF7212">
              <w:rPr>
                <w:sz w:val="22"/>
                <w:szCs w:val="22"/>
              </w:rPr>
              <w:t>)</w:t>
            </w:r>
          </w:p>
        </w:tc>
        <w:tc>
          <w:tcPr>
            <w:tcW w:w="2042" w:type="pct"/>
            <w:gridSpan w:val="5"/>
            <w:shd w:val="clear" w:color="auto" w:fill="FFFFFF"/>
          </w:tcPr>
          <w:p w14:paraId="7933313E" w14:textId="60D39770" w:rsidR="00FF2B74" w:rsidRPr="00AF7212" w:rsidRDefault="00FF2B74" w:rsidP="00FF2B74">
            <w:pPr>
              <w:spacing w:line="480" w:lineRule="auto"/>
              <w:ind w:right="68"/>
              <w:rPr>
                <w:color w:val="010205"/>
                <w:sz w:val="22"/>
                <w:szCs w:val="22"/>
                <w:highlight w:val="yellow"/>
              </w:rPr>
            </w:pPr>
            <w:proofErr w:type="gramStart"/>
            <w:r w:rsidRPr="00AF7212">
              <w:rPr>
                <w:i/>
                <w:sz w:val="22"/>
                <w:szCs w:val="22"/>
              </w:rPr>
              <w:t>F</w:t>
            </w:r>
            <w:r w:rsidRPr="00AF7212">
              <w:rPr>
                <w:sz w:val="22"/>
                <w:szCs w:val="22"/>
              </w:rPr>
              <w:t>(</w:t>
            </w:r>
            <w:proofErr w:type="gramEnd"/>
            <w:r w:rsidR="003C5A07">
              <w:rPr>
                <w:sz w:val="22"/>
                <w:szCs w:val="22"/>
              </w:rPr>
              <w:t>4</w:t>
            </w:r>
            <w:r w:rsidRPr="00AF7212">
              <w:rPr>
                <w:sz w:val="22"/>
                <w:szCs w:val="22"/>
              </w:rPr>
              <w:t>, 2</w:t>
            </w:r>
            <w:r w:rsidR="00070343">
              <w:rPr>
                <w:sz w:val="22"/>
                <w:szCs w:val="22"/>
              </w:rPr>
              <w:t>10</w:t>
            </w:r>
            <w:r w:rsidRPr="00AF7212">
              <w:rPr>
                <w:sz w:val="22"/>
                <w:szCs w:val="22"/>
              </w:rPr>
              <w:t xml:space="preserve">) = </w:t>
            </w:r>
            <w:r w:rsidR="003C5A07">
              <w:rPr>
                <w:sz w:val="22"/>
                <w:szCs w:val="22"/>
              </w:rPr>
              <w:t>16.01</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sidR="003C5A07">
              <w:rPr>
                <w:sz w:val="22"/>
                <w:szCs w:val="22"/>
              </w:rPr>
              <w:t>2</w:t>
            </w:r>
            <w:r w:rsidR="00070343">
              <w:rPr>
                <w:sz w:val="22"/>
                <w:szCs w:val="22"/>
              </w:rPr>
              <w:t>2</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sidR="003C5A07">
              <w:rPr>
                <w:i/>
                <w:sz w:val="22"/>
                <w:szCs w:val="22"/>
              </w:rPr>
              <w:t>&lt;</w:t>
            </w:r>
            <w:r w:rsidR="00070343">
              <w:rPr>
                <w:iCs/>
                <w:sz w:val="22"/>
                <w:szCs w:val="22"/>
              </w:rPr>
              <w:t xml:space="preserve"> .</w:t>
            </w:r>
            <w:r w:rsidR="003C5A07">
              <w:rPr>
                <w:iCs/>
                <w:sz w:val="22"/>
                <w:szCs w:val="22"/>
              </w:rPr>
              <w:t>001</w:t>
            </w:r>
            <w:r w:rsidRPr="00AF7212">
              <w:rPr>
                <w:sz w:val="22"/>
                <w:szCs w:val="22"/>
              </w:rPr>
              <w:t>)</w:t>
            </w:r>
          </w:p>
        </w:tc>
      </w:tr>
      <w:tr w:rsidR="00FF2B74" w:rsidRPr="002A3D71" w14:paraId="72666A0C" w14:textId="77777777" w:rsidTr="00FF2B74">
        <w:trPr>
          <w:trHeight w:val="278"/>
        </w:trPr>
        <w:tc>
          <w:tcPr>
            <w:tcW w:w="254" w:type="pct"/>
          </w:tcPr>
          <w:p w14:paraId="749962C6" w14:textId="77777777" w:rsidR="00FF2B74" w:rsidRPr="00AF7212" w:rsidRDefault="00FF2B74" w:rsidP="00FF2B74">
            <w:pPr>
              <w:spacing w:line="480" w:lineRule="auto"/>
              <w:ind w:right="68"/>
              <w:rPr>
                <w:sz w:val="22"/>
                <w:szCs w:val="22"/>
              </w:rPr>
            </w:pPr>
          </w:p>
        </w:tc>
        <w:tc>
          <w:tcPr>
            <w:tcW w:w="660" w:type="pct"/>
          </w:tcPr>
          <w:p w14:paraId="3B6F42D6" w14:textId="674A391B" w:rsidR="00FF2B74" w:rsidRPr="00AF7212" w:rsidRDefault="00FF2B74" w:rsidP="00FF2B74">
            <w:pPr>
              <w:spacing w:line="480" w:lineRule="auto"/>
              <w:ind w:right="68"/>
              <w:rPr>
                <w:sz w:val="22"/>
                <w:szCs w:val="22"/>
              </w:rPr>
            </w:pPr>
            <w:r>
              <w:rPr>
                <w:sz w:val="22"/>
                <w:szCs w:val="22"/>
              </w:rPr>
              <w:t>Family pressure</w:t>
            </w:r>
          </w:p>
        </w:tc>
        <w:tc>
          <w:tcPr>
            <w:tcW w:w="408" w:type="pct"/>
            <w:shd w:val="clear" w:color="auto" w:fill="FFFFFF"/>
          </w:tcPr>
          <w:p w14:paraId="3663DDCA" w14:textId="1C199DB2" w:rsidR="00FF2B74" w:rsidRPr="00AF7212" w:rsidRDefault="003C5A07" w:rsidP="00FF2B74">
            <w:pPr>
              <w:spacing w:line="480" w:lineRule="auto"/>
              <w:ind w:right="68"/>
              <w:rPr>
                <w:sz w:val="22"/>
                <w:szCs w:val="22"/>
              </w:rPr>
            </w:pPr>
            <w:r>
              <w:rPr>
                <w:sz w:val="22"/>
                <w:szCs w:val="22"/>
              </w:rPr>
              <w:t>-.01</w:t>
            </w:r>
          </w:p>
        </w:tc>
        <w:tc>
          <w:tcPr>
            <w:tcW w:w="409" w:type="pct"/>
            <w:shd w:val="clear" w:color="auto" w:fill="FFFFFF"/>
          </w:tcPr>
          <w:p w14:paraId="30406440" w14:textId="351CDE06" w:rsidR="00FF2B74" w:rsidRPr="00AF7212" w:rsidRDefault="003C5A07" w:rsidP="00FF2B74">
            <w:pPr>
              <w:spacing w:line="480" w:lineRule="auto"/>
              <w:ind w:right="68"/>
              <w:rPr>
                <w:sz w:val="22"/>
                <w:szCs w:val="22"/>
              </w:rPr>
            </w:pPr>
            <w:r>
              <w:rPr>
                <w:sz w:val="22"/>
                <w:szCs w:val="22"/>
              </w:rPr>
              <w:t>.05</w:t>
            </w:r>
          </w:p>
        </w:tc>
        <w:tc>
          <w:tcPr>
            <w:tcW w:w="409" w:type="pct"/>
            <w:shd w:val="clear" w:color="auto" w:fill="FFFFFF"/>
          </w:tcPr>
          <w:p w14:paraId="3152CB3C" w14:textId="6ADF19A9" w:rsidR="00FF2B74" w:rsidRPr="00AF7212" w:rsidRDefault="003C5A07" w:rsidP="00FF2B74">
            <w:pPr>
              <w:spacing w:line="480" w:lineRule="auto"/>
              <w:ind w:right="68"/>
              <w:rPr>
                <w:sz w:val="22"/>
                <w:szCs w:val="22"/>
              </w:rPr>
            </w:pPr>
            <w:r>
              <w:rPr>
                <w:sz w:val="22"/>
                <w:szCs w:val="22"/>
              </w:rPr>
              <w:t>-.01</w:t>
            </w:r>
          </w:p>
        </w:tc>
        <w:tc>
          <w:tcPr>
            <w:tcW w:w="409" w:type="pct"/>
            <w:shd w:val="clear" w:color="auto" w:fill="FFFFFF"/>
          </w:tcPr>
          <w:p w14:paraId="504B8A6C" w14:textId="766D0FAE" w:rsidR="00FF2B74" w:rsidRPr="00AF7212" w:rsidRDefault="003C5A07" w:rsidP="00FF2B74">
            <w:pPr>
              <w:spacing w:line="480" w:lineRule="auto"/>
              <w:ind w:right="68"/>
              <w:rPr>
                <w:sz w:val="22"/>
                <w:szCs w:val="22"/>
              </w:rPr>
            </w:pPr>
            <w:r>
              <w:rPr>
                <w:sz w:val="22"/>
                <w:szCs w:val="22"/>
              </w:rPr>
              <w:t>-0.04</w:t>
            </w:r>
          </w:p>
        </w:tc>
        <w:tc>
          <w:tcPr>
            <w:tcW w:w="409" w:type="pct"/>
            <w:shd w:val="clear" w:color="auto" w:fill="FFFFFF"/>
          </w:tcPr>
          <w:p w14:paraId="7D0A31F7" w14:textId="48ABABC2" w:rsidR="00FF2B74" w:rsidRPr="00AF7212" w:rsidRDefault="003C5A07" w:rsidP="00FF2B74">
            <w:pPr>
              <w:spacing w:line="480" w:lineRule="auto"/>
              <w:ind w:right="68"/>
              <w:rPr>
                <w:sz w:val="22"/>
                <w:szCs w:val="22"/>
              </w:rPr>
            </w:pPr>
            <w:r>
              <w:rPr>
                <w:sz w:val="22"/>
                <w:szCs w:val="22"/>
              </w:rPr>
              <w:t>.967</w:t>
            </w:r>
          </w:p>
        </w:tc>
        <w:tc>
          <w:tcPr>
            <w:tcW w:w="409" w:type="pct"/>
            <w:shd w:val="clear" w:color="auto" w:fill="FFFFFF"/>
          </w:tcPr>
          <w:p w14:paraId="0B2BBDAE" w14:textId="11B8A274" w:rsidR="00FF2B74" w:rsidRPr="00AF7212" w:rsidRDefault="00183C0C" w:rsidP="00FF2B74">
            <w:pPr>
              <w:spacing w:line="480" w:lineRule="auto"/>
              <w:ind w:right="68"/>
              <w:rPr>
                <w:color w:val="010205"/>
                <w:sz w:val="22"/>
                <w:szCs w:val="22"/>
              </w:rPr>
            </w:pPr>
            <w:r>
              <w:rPr>
                <w:color w:val="010205"/>
                <w:sz w:val="22"/>
                <w:szCs w:val="22"/>
              </w:rPr>
              <w:t>-</w:t>
            </w:r>
            <w:r w:rsidR="003C5A07">
              <w:rPr>
                <w:color w:val="010205"/>
                <w:sz w:val="22"/>
                <w:szCs w:val="22"/>
              </w:rPr>
              <w:t>.01</w:t>
            </w:r>
          </w:p>
        </w:tc>
        <w:tc>
          <w:tcPr>
            <w:tcW w:w="409" w:type="pct"/>
            <w:shd w:val="clear" w:color="auto" w:fill="FFFFFF"/>
          </w:tcPr>
          <w:p w14:paraId="281873E2" w14:textId="314908CB" w:rsidR="00FF2B74" w:rsidRPr="00AF7212" w:rsidRDefault="003C5A07" w:rsidP="00FF2B74">
            <w:pPr>
              <w:spacing w:line="480" w:lineRule="auto"/>
              <w:ind w:right="68"/>
              <w:rPr>
                <w:color w:val="010205"/>
                <w:sz w:val="22"/>
                <w:szCs w:val="22"/>
              </w:rPr>
            </w:pPr>
            <w:r>
              <w:rPr>
                <w:color w:val="010205"/>
                <w:sz w:val="22"/>
                <w:szCs w:val="22"/>
              </w:rPr>
              <w:t>.06</w:t>
            </w:r>
          </w:p>
        </w:tc>
        <w:tc>
          <w:tcPr>
            <w:tcW w:w="409" w:type="pct"/>
            <w:shd w:val="clear" w:color="auto" w:fill="FFFFFF"/>
          </w:tcPr>
          <w:p w14:paraId="4D227D5E" w14:textId="733D0485" w:rsidR="00FF2B74" w:rsidRPr="00AF7212" w:rsidRDefault="00183C0C" w:rsidP="00FF2B74">
            <w:pPr>
              <w:spacing w:line="480" w:lineRule="auto"/>
              <w:ind w:right="68"/>
              <w:rPr>
                <w:color w:val="010205"/>
                <w:sz w:val="22"/>
                <w:szCs w:val="22"/>
              </w:rPr>
            </w:pPr>
            <w:r>
              <w:rPr>
                <w:color w:val="010205"/>
                <w:sz w:val="22"/>
                <w:szCs w:val="22"/>
              </w:rPr>
              <w:t>-</w:t>
            </w:r>
            <w:r w:rsidR="003C5A07">
              <w:rPr>
                <w:color w:val="010205"/>
                <w:sz w:val="22"/>
                <w:szCs w:val="22"/>
              </w:rPr>
              <w:t>.01</w:t>
            </w:r>
          </w:p>
        </w:tc>
        <w:tc>
          <w:tcPr>
            <w:tcW w:w="409" w:type="pct"/>
            <w:shd w:val="clear" w:color="auto" w:fill="FFFFFF"/>
          </w:tcPr>
          <w:p w14:paraId="3F3057F0" w14:textId="06E34DFE" w:rsidR="00FF2B74" w:rsidRPr="00AF7212" w:rsidRDefault="00183C0C" w:rsidP="00FF2B74">
            <w:pPr>
              <w:spacing w:line="480" w:lineRule="auto"/>
              <w:ind w:right="68"/>
              <w:rPr>
                <w:sz w:val="22"/>
                <w:szCs w:val="22"/>
              </w:rPr>
            </w:pPr>
            <w:r>
              <w:rPr>
                <w:sz w:val="22"/>
                <w:szCs w:val="22"/>
              </w:rPr>
              <w:t>-</w:t>
            </w:r>
            <w:r w:rsidR="003C5A07">
              <w:rPr>
                <w:sz w:val="22"/>
                <w:szCs w:val="22"/>
              </w:rPr>
              <w:t>0.16</w:t>
            </w:r>
          </w:p>
        </w:tc>
        <w:tc>
          <w:tcPr>
            <w:tcW w:w="406" w:type="pct"/>
            <w:shd w:val="clear" w:color="auto" w:fill="FFFFFF"/>
          </w:tcPr>
          <w:p w14:paraId="3CAA7565" w14:textId="7D201FD1" w:rsidR="00FF2B74" w:rsidRPr="00AF7212" w:rsidRDefault="003C5A07" w:rsidP="00FF2B74">
            <w:pPr>
              <w:spacing w:line="480" w:lineRule="auto"/>
              <w:ind w:right="68"/>
              <w:rPr>
                <w:color w:val="010205"/>
                <w:sz w:val="22"/>
                <w:szCs w:val="22"/>
              </w:rPr>
            </w:pPr>
            <w:r>
              <w:rPr>
                <w:color w:val="010205"/>
                <w:sz w:val="22"/>
                <w:szCs w:val="22"/>
              </w:rPr>
              <w:t>.873</w:t>
            </w:r>
          </w:p>
        </w:tc>
      </w:tr>
      <w:tr w:rsidR="00FF2B74" w:rsidRPr="002A3D71" w14:paraId="5E614430" w14:textId="77777777" w:rsidTr="00FF2B74">
        <w:trPr>
          <w:trHeight w:val="278"/>
        </w:trPr>
        <w:tc>
          <w:tcPr>
            <w:tcW w:w="254" w:type="pct"/>
          </w:tcPr>
          <w:p w14:paraId="5DFF3DB4" w14:textId="77777777" w:rsidR="00FF2B74" w:rsidRPr="00AF7212" w:rsidRDefault="00FF2B74" w:rsidP="00FF2B74">
            <w:pPr>
              <w:spacing w:line="480" w:lineRule="auto"/>
              <w:ind w:right="68"/>
              <w:rPr>
                <w:sz w:val="22"/>
                <w:szCs w:val="22"/>
              </w:rPr>
            </w:pPr>
          </w:p>
        </w:tc>
        <w:tc>
          <w:tcPr>
            <w:tcW w:w="660" w:type="pct"/>
          </w:tcPr>
          <w:p w14:paraId="23EEF93C" w14:textId="0F7CD45A" w:rsidR="00FF2B74" w:rsidRPr="00AF7212" w:rsidRDefault="00FF2B74" w:rsidP="00FF2B74">
            <w:pPr>
              <w:spacing w:line="480" w:lineRule="auto"/>
              <w:ind w:right="68"/>
              <w:rPr>
                <w:sz w:val="22"/>
                <w:szCs w:val="22"/>
              </w:rPr>
            </w:pPr>
            <w:r>
              <w:rPr>
                <w:sz w:val="22"/>
                <w:szCs w:val="22"/>
              </w:rPr>
              <w:t>Peer pressure</w:t>
            </w:r>
          </w:p>
        </w:tc>
        <w:tc>
          <w:tcPr>
            <w:tcW w:w="408" w:type="pct"/>
            <w:shd w:val="clear" w:color="auto" w:fill="FFFFFF"/>
          </w:tcPr>
          <w:p w14:paraId="21DC3A48" w14:textId="740B4BD9" w:rsidR="00FF2B74" w:rsidRPr="00AF7212" w:rsidRDefault="003C5A07" w:rsidP="00FF2B74">
            <w:pPr>
              <w:spacing w:line="480" w:lineRule="auto"/>
              <w:ind w:right="68"/>
              <w:rPr>
                <w:sz w:val="22"/>
                <w:szCs w:val="22"/>
              </w:rPr>
            </w:pPr>
            <w:r>
              <w:rPr>
                <w:sz w:val="22"/>
                <w:szCs w:val="22"/>
              </w:rPr>
              <w:t>.02</w:t>
            </w:r>
          </w:p>
        </w:tc>
        <w:tc>
          <w:tcPr>
            <w:tcW w:w="409" w:type="pct"/>
            <w:shd w:val="clear" w:color="auto" w:fill="FFFFFF"/>
          </w:tcPr>
          <w:p w14:paraId="18B49A93" w14:textId="10ABF9CC" w:rsidR="00FF2B74" w:rsidRPr="00AF7212" w:rsidRDefault="003C5A07" w:rsidP="00FF2B74">
            <w:pPr>
              <w:spacing w:line="480" w:lineRule="auto"/>
              <w:ind w:right="68"/>
              <w:rPr>
                <w:sz w:val="22"/>
                <w:szCs w:val="22"/>
              </w:rPr>
            </w:pPr>
            <w:r>
              <w:rPr>
                <w:sz w:val="22"/>
                <w:szCs w:val="22"/>
              </w:rPr>
              <w:t>.06</w:t>
            </w:r>
          </w:p>
        </w:tc>
        <w:tc>
          <w:tcPr>
            <w:tcW w:w="409" w:type="pct"/>
            <w:shd w:val="clear" w:color="auto" w:fill="FFFFFF"/>
          </w:tcPr>
          <w:p w14:paraId="639AB8A4" w14:textId="416F6AB0" w:rsidR="00FF2B74" w:rsidRPr="00AF7212" w:rsidRDefault="003C5A07" w:rsidP="00FF2B74">
            <w:pPr>
              <w:spacing w:line="480" w:lineRule="auto"/>
              <w:ind w:right="68"/>
              <w:rPr>
                <w:sz w:val="22"/>
                <w:szCs w:val="22"/>
              </w:rPr>
            </w:pPr>
            <w:r>
              <w:rPr>
                <w:sz w:val="22"/>
                <w:szCs w:val="22"/>
              </w:rPr>
              <w:t>.03</w:t>
            </w:r>
          </w:p>
        </w:tc>
        <w:tc>
          <w:tcPr>
            <w:tcW w:w="409" w:type="pct"/>
            <w:shd w:val="clear" w:color="auto" w:fill="FFFFFF"/>
          </w:tcPr>
          <w:p w14:paraId="41AA511B" w14:textId="4ED464C9" w:rsidR="00FF2B74" w:rsidRPr="00AF7212" w:rsidRDefault="003C5A07" w:rsidP="00FF2B74">
            <w:pPr>
              <w:spacing w:line="480" w:lineRule="auto"/>
              <w:ind w:right="68"/>
              <w:rPr>
                <w:sz w:val="22"/>
                <w:szCs w:val="22"/>
              </w:rPr>
            </w:pPr>
            <w:r>
              <w:rPr>
                <w:sz w:val="22"/>
                <w:szCs w:val="22"/>
              </w:rPr>
              <w:t>0.41</w:t>
            </w:r>
          </w:p>
        </w:tc>
        <w:tc>
          <w:tcPr>
            <w:tcW w:w="409" w:type="pct"/>
            <w:shd w:val="clear" w:color="auto" w:fill="FFFFFF"/>
          </w:tcPr>
          <w:p w14:paraId="3DF6575E" w14:textId="5FE2DC15" w:rsidR="00FF2B74" w:rsidRPr="00AF7212" w:rsidRDefault="003C5A07" w:rsidP="00FF2B74">
            <w:pPr>
              <w:spacing w:line="480" w:lineRule="auto"/>
              <w:ind w:right="68"/>
              <w:rPr>
                <w:sz w:val="22"/>
                <w:szCs w:val="22"/>
              </w:rPr>
            </w:pPr>
            <w:r>
              <w:rPr>
                <w:sz w:val="22"/>
                <w:szCs w:val="22"/>
              </w:rPr>
              <w:t>.680</w:t>
            </w:r>
          </w:p>
        </w:tc>
        <w:tc>
          <w:tcPr>
            <w:tcW w:w="409" w:type="pct"/>
            <w:shd w:val="clear" w:color="auto" w:fill="FFFFFF"/>
          </w:tcPr>
          <w:p w14:paraId="2E8293D5" w14:textId="79077CF6" w:rsidR="00FF2B74" w:rsidRPr="00AF7212" w:rsidRDefault="003C5A07" w:rsidP="00FF2B74">
            <w:pPr>
              <w:spacing w:line="480" w:lineRule="auto"/>
              <w:ind w:right="68"/>
              <w:rPr>
                <w:color w:val="010205"/>
                <w:sz w:val="22"/>
                <w:szCs w:val="22"/>
              </w:rPr>
            </w:pPr>
            <w:r>
              <w:rPr>
                <w:color w:val="010205"/>
                <w:sz w:val="22"/>
                <w:szCs w:val="22"/>
              </w:rPr>
              <w:t>-.01</w:t>
            </w:r>
          </w:p>
        </w:tc>
        <w:tc>
          <w:tcPr>
            <w:tcW w:w="409" w:type="pct"/>
            <w:shd w:val="clear" w:color="auto" w:fill="FFFFFF"/>
          </w:tcPr>
          <w:p w14:paraId="626E0E52" w14:textId="099CD588" w:rsidR="00FF2B74" w:rsidRPr="00AF7212" w:rsidRDefault="003C5A07" w:rsidP="00FF2B74">
            <w:pPr>
              <w:spacing w:line="480" w:lineRule="auto"/>
              <w:ind w:right="68"/>
              <w:rPr>
                <w:color w:val="010205"/>
                <w:sz w:val="22"/>
                <w:szCs w:val="22"/>
              </w:rPr>
            </w:pPr>
            <w:r>
              <w:rPr>
                <w:color w:val="010205"/>
                <w:sz w:val="22"/>
                <w:szCs w:val="22"/>
              </w:rPr>
              <w:t>.06</w:t>
            </w:r>
          </w:p>
        </w:tc>
        <w:tc>
          <w:tcPr>
            <w:tcW w:w="409" w:type="pct"/>
            <w:shd w:val="clear" w:color="auto" w:fill="FFFFFF"/>
          </w:tcPr>
          <w:p w14:paraId="3328459E" w14:textId="14C6594F" w:rsidR="00FF2B74" w:rsidRPr="00AF7212" w:rsidRDefault="003C5A07" w:rsidP="00FF2B74">
            <w:pPr>
              <w:spacing w:line="480" w:lineRule="auto"/>
              <w:ind w:right="68"/>
              <w:rPr>
                <w:color w:val="010205"/>
                <w:sz w:val="22"/>
                <w:szCs w:val="22"/>
              </w:rPr>
            </w:pPr>
            <w:r>
              <w:rPr>
                <w:color w:val="010205"/>
                <w:sz w:val="22"/>
                <w:szCs w:val="22"/>
              </w:rPr>
              <w:t>-.01</w:t>
            </w:r>
          </w:p>
        </w:tc>
        <w:tc>
          <w:tcPr>
            <w:tcW w:w="409" w:type="pct"/>
            <w:shd w:val="clear" w:color="auto" w:fill="FFFFFF"/>
          </w:tcPr>
          <w:p w14:paraId="2B039278" w14:textId="5C5265EB" w:rsidR="00FF2B74" w:rsidRPr="00AF7212" w:rsidRDefault="003C5A07" w:rsidP="00FF2B74">
            <w:pPr>
              <w:spacing w:line="480" w:lineRule="auto"/>
              <w:ind w:right="68"/>
              <w:rPr>
                <w:sz w:val="22"/>
                <w:szCs w:val="22"/>
              </w:rPr>
            </w:pPr>
            <w:r>
              <w:rPr>
                <w:sz w:val="22"/>
                <w:szCs w:val="22"/>
              </w:rPr>
              <w:t>-0.12</w:t>
            </w:r>
          </w:p>
        </w:tc>
        <w:tc>
          <w:tcPr>
            <w:tcW w:w="406" w:type="pct"/>
            <w:shd w:val="clear" w:color="auto" w:fill="FFFFFF"/>
          </w:tcPr>
          <w:p w14:paraId="4316D7CA" w14:textId="1931C765" w:rsidR="00FF2B74" w:rsidRPr="00AF7212" w:rsidRDefault="003C5A07" w:rsidP="00FF2B74">
            <w:pPr>
              <w:spacing w:line="480" w:lineRule="auto"/>
              <w:ind w:right="68"/>
              <w:rPr>
                <w:color w:val="010205"/>
                <w:sz w:val="22"/>
                <w:szCs w:val="22"/>
              </w:rPr>
            </w:pPr>
            <w:r>
              <w:rPr>
                <w:color w:val="010205"/>
                <w:sz w:val="22"/>
                <w:szCs w:val="22"/>
              </w:rPr>
              <w:t>.905</w:t>
            </w:r>
          </w:p>
        </w:tc>
      </w:tr>
      <w:tr w:rsidR="00FF2B74" w:rsidRPr="002A3D71" w14:paraId="7BA27D02" w14:textId="77777777" w:rsidTr="00FF2B74">
        <w:trPr>
          <w:trHeight w:val="278"/>
        </w:trPr>
        <w:tc>
          <w:tcPr>
            <w:tcW w:w="254" w:type="pct"/>
          </w:tcPr>
          <w:p w14:paraId="5481BD2D" w14:textId="77777777" w:rsidR="00FF2B74" w:rsidRPr="00AF7212" w:rsidRDefault="00FF2B74" w:rsidP="00FF2B74">
            <w:pPr>
              <w:spacing w:line="480" w:lineRule="auto"/>
              <w:ind w:right="68"/>
              <w:rPr>
                <w:sz w:val="22"/>
                <w:szCs w:val="22"/>
              </w:rPr>
            </w:pPr>
          </w:p>
        </w:tc>
        <w:tc>
          <w:tcPr>
            <w:tcW w:w="660" w:type="pct"/>
          </w:tcPr>
          <w:p w14:paraId="10435C17" w14:textId="343E4857" w:rsidR="00FF2B74" w:rsidRPr="00AF7212" w:rsidRDefault="00FF2B74" w:rsidP="00FF2B74">
            <w:pPr>
              <w:spacing w:line="480" w:lineRule="auto"/>
              <w:ind w:right="68"/>
              <w:rPr>
                <w:sz w:val="22"/>
                <w:szCs w:val="22"/>
              </w:rPr>
            </w:pPr>
            <w:r>
              <w:rPr>
                <w:sz w:val="22"/>
                <w:szCs w:val="22"/>
              </w:rPr>
              <w:t>Media pressure</w:t>
            </w:r>
          </w:p>
        </w:tc>
        <w:tc>
          <w:tcPr>
            <w:tcW w:w="408" w:type="pct"/>
            <w:shd w:val="clear" w:color="auto" w:fill="FFFFFF"/>
          </w:tcPr>
          <w:p w14:paraId="033091AF" w14:textId="4970E11D" w:rsidR="00FF2B74" w:rsidRPr="00AF7212" w:rsidRDefault="003C5A07" w:rsidP="00FF2B74">
            <w:pPr>
              <w:spacing w:line="480" w:lineRule="auto"/>
              <w:ind w:right="68"/>
              <w:rPr>
                <w:sz w:val="22"/>
                <w:szCs w:val="22"/>
              </w:rPr>
            </w:pPr>
            <w:r>
              <w:rPr>
                <w:sz w:val="22"/>
                <w:szCs w:val="22"/>
              </w:rPr>
              <w:t>-.17</w:t>
            </w:r>
          </w:p>
        </w:tc>
        <w:tc>
          <w:tcPr>
            <w:tcW w:w="409" w:type="pct"/>
            <w:shd w:val="clear" w:color="auto" w:fill="FFFFFF"/>
          </w:tcPr>
          <w:p w14:paraId="7951AA4E" w14:textId="50413FFF" w:rsidR="00FF2B74" w:rsidRPr="00AF7212" w:rsidRDefault="003C5A07" w:rsidP="00FF2B74">
            <w:pPr>
              <w:spacing w:line="480" w:lineRule="auto"/>
              <w:ind w:right="68"/>
              <w:rPr>
                <w:sz w:val="22"/>
                <w:szCs w:val="22"/>
              </w:rPr>
            </w:pPr>
            <w:r>
              <w:rPr>
                <w:sz w:val="22"/>
                <w:szCs w:val="22"/>
              </w:rPr>
              <w:t>.04</w:t>
            </w:r>
          </w:p>
        </w:tc>
        <w:tc>
          <w:tcPr>
            <w:tcW w:w="409" w:type="pct"/>
            <w:shd w:val="clear" w:color="auto" w:fill="FFFFFF"/>
          </w:tcPr>
          <w:p w14:paraId="4CFF7A55" w14:textId="4D174421" w:rsidR="00FF2B74" w:rsidRPr="00AF7212" w:rsidRDefault="003C5A07" w:rsidP="00FF2B74">
            <w:pPr>
              <w:spacing w:line="480" w:lineRule="auto"/>
              <w:ind w:right="68"/>
              <w:rPr>
                <w:sz w:val="22"/>
                <w:szCs w:val="22"/>
              </w:rPr>
            </w:pPr>
            <w:r>
              <w:rPr>
                <w:sz w:val="22"/>
                <w:szCs w:val="22"/>
              </w:rPr>
              <w:t>-.28</w:t>
            </w:r>
          </w:p>
        </w:tc>
        <w:tc>
          <w:tcPr>
            <w:tcW w:w="409" w:type="pct"/>
            <w:shd w:val="clear" w:color="auto" w:fill="FFFFFF"/>
          </w:tcPr>
          <w:p w14:paraId="0004F35D" w14:textId="70E58C90" w:rsidR="00FF2B74" w:rsidRPr="00AF7212" w:rsidRDefault="003C5A07" w:rsidP="00FF2B74">
            <w:pPr>
              <w:spacing w:line="480" w:lineRule="auto"/>
              <w:ind w:right="68"/>
              <w:rPr>
                <w:sz w:val="22"/>
                <w:szCs w:val="22"/>
              </w:rPr>
            </w:pPr>
            <w:r>
              <w:rPr>
                <w:sz w:val="22"/>
                <w:szCs w:val="22"/>
              </w:rPr>
              <w:t>-4.14</w:t>
            </w:r>
          </w:p>
        </w:tc>
        <w:tc>
          <w:tcPr>
            <w:tcW w:w="409" w:type="pct"/>
            <w:shd w:val="clear" w:color="auto" w:fill="FFFFFF"/>
          </w:tcPr>
          <w:p w14:paraId="58F8DA26" w14:textId="394BEA1B" w:rsidR="00FF2B74" w:rsidRPr="00AF7212" w:rsidRDefault="003C5A07" w:rsidP="00FF2B74">
            <w:pPr>
              <w:spacing w:line="480" w:lineRule="auto"/>
              <w:ind w:right="68"/>
              <w:rPr>
                <w:sz w:val="22"/>
                <w:szCs w:val="22"/>
              </w:rPr>
            </w:pPr>
            <w:r>
              <w:rPr>
                <w:sz w:val="22"/>
                <w:szCs w:val="22"/>
              </w:rPr>
              <w:t>&lt; .001</w:t>
            </w:r>
          </w:p>
        </w:tc>
        <w:tc>
          <w:tcPr>
            <w:tcW w:w="409" w:type="pct"/>
            <w:shd w:val="clear" w:color="auto" w:fill="FFFFFF"/>
          </w:tcPr>
          <w:p w14:paraId="5DD5D9D1" w14:textId="3FCF1281" w:rsidR="00FF2B74" w:rsidRPr="00AF7212" w:rsidRDefault="003C5A07" w:rsidP="00FF2B74">
            <w:pPr>
              <w:spacing w:line="480" w:lineRule="auto"/>
              <w:ind w:right="68"/>
              <w:rPr>
                <w:color w:val="010205"/>
                <w:sz w:val="22"/>
                <w:szCs w:val="22"/>
              </w:rPr>
            </w:pPr>
            <w:r>
              <w:rPr>
                <w:color w:val="010205"/>
                <w:sz w:val="22"/>
                <w:szCs w:val="22"/>
              </w:rPr>
              <w:t>-.04</w:t>
            </w:r>
          </w:p>
        </w:tc>
        <w:tc>
          <w:tcPr>
            <w:tcW w:w="409" w:type="pct"/>
            <w:shd w:val="clear" w:color="auto" w:fill="FFFFFF"/>
          </w:tcPr>
          <w:p w14:paraId="701211D9" w14:textId="59D38404" w:rsidR="00FF2B74" w:rsidRPr="00AF7212" w:rsidRDefault="003C5A07" w:rsidP="00FF2B74">
            <w:pPr>
              <w:spacing w:line="480" w:lineRule="auto"/>
              <w:ind w:right="68"/>
              <w:rPr>
                <w:color w:val="010205"/>
                <w:sz w:val="22"/>
                <w:szCs w:val="22"/>
              </w:rPr>
            </w:pPr>
            <w:r>
              <w:rPr>
                <w:color w:val="010205"/>
                <w:sz w:val="22"/>
                <w:szCs w:val="22"/>
              </w:rPr>
              <w:t>.05</w:t>
            </w:r>
          </w:p>
        </w:tc>
        <w:tc>
          <w:tcPr>
            <w:tcW w:w="409" w:type="pct"/>
            <w:shd w:val="clear" w:color="auto" w:fill="FFFFFF"/>
          </w:tcPr>
          <w:p w14:paraId="00439365" w14:textId="129D9894" w:rsidR="00FF2B74" w:rsidRPr="00AF7212" w:rsidRDefault="003C5A07" w:rsidP="00FF2B74">
            <w:pPr>
              <w:spacing w:line="480" w:lineRule="auto"/>
              <w:ind w:right="68"/>
              <w:rPr>
                <w:color w:val="010205"/>
                <w:sz w:val="22"/>
                <w:szCs w:val="22"/>
              </w:rPr>
            </w:pPr>
            <w:r>
              <w:rPr>
                <w:color w:val="010205"/>
                <w:sz w:val="22"/>
                <w:szCs w:val="22"/>
              </w:rPr>
              <w:t>-.06</w:t>
            </w:r>
          </w:p>
        </w:tc>
        <w:tc>
          <w:tcPr>
            <w:tcW w:w="409" w:type="pct"/>
            <w:shd w:val="clear" w:color="auto" w:fill="FFFFFF"/>
          </w:tcPr>
          <w:p w14:paraId="3B7A29FC" w14:textId="0FDE2402" w:rsidR="00FF2B74" w:rsidRPr="00AF7212" w:rsidRDefault="003C5A07" w:rsidP="00FF2B74">
            <w:pPr>
              <w:spacing w:line="480" w:lineRule="auto"/>
              <w:ind w:right="68"/>
              <w:rPr>
                <w:sz w:val="22"/>
                <w:szCs w:val="22"/>
              </w:rPr>
            </w:pPr>
            <w:r>
              <w:rPr>
                <w:sz w:val="22"/>
                <w:szCs w:val="22"/>
              </w:rPr>
              <w:t>-0.79</w:t>
            </w:r>
          </w:p>
        </w:tc>
        <w:tc>
          <w:tcPr>
            <w:tcW w:w="406" w:type="pct"/>
            <w:shd w:val="clear" w:color="auto" w:fill="FFFFFF"/>
          </w:tcPr>
          <w:p w14:paraId="58A98D67" w14:textId="148BD68F" w:rsidR="00FF2B74" w:rsidRPr="00AF7212" w:rsidRDefault="003C5A07" w:rsidP="00FF2B74">
            <w:pPr>
              <w:spacing w:line="480" w:lineRule="auto"/>
              <w:ind w:right="68"/>
              <w:rPr>
                <w:color w:val="010205"/>
                <w:sz w:val="22"/>
                <w:szCs w:val="22"/>
              </w:rPr>
            </w:pPr>
            <w:r>
              <w:rPr>
                <w:color w:val="010205"/>
                <w:sz w:val="22"/>
                <w:szCs w:val="22"/>
              </w:rPr>
              <w:t>.432</w:t>
            </w:r>
          </w:p>
        </w:tc>
      </w:tr>
      <w:tr w:rsidR="00FF2B74" w:rsidRPr="002A3D71" w14:paraId="563F9EC4" w14:textId="77777777" w:rsidTr="00FF2B74">
        <w:trPr>
          <w:trHeight w:val="278"/>
        </w:trPr>
        <w:tc>
          <w:tcPr>
            <w:tcW w:w="254" w:type="pct"/>
            <w:tcBorders>
              <w:bottom w:val="single" w:sz="4" w:space="0" w:color="000000"/>
            </w:tcBorders>
          </w:tcPr>
          <w:p w14:paraId="2B394933" w14:textId="77777777" w:rsidR="00FF2B74" w:rsidRPr="00AF7212" w:rsidRDefault="00FF2B74" w:rsidP="00FF2B74">
            <w:pPr>
              <w:spacing w:line="480" w:lineRule="auto"/>
              <w:ind w:right="68"/>
              <w:rPr>
                <w:sz w:val="22"/>
                <w:szCs w:val="22"/>
              </w:rPr>
            </w:pPr>
          </w:p>
        </w:tc>
        <w:tc>
          <w:tcPr>
            <w:tcW w:w="660" w:type="pct"/>
            <w:tcBorders>
              <w:bottom w:val="single" w:sz="4" w:space="0" w:color="000000"/>
            </w:tcBorders>
          </w:tcPr>
          <w:p w14:paraId="4FB9F9A0" w14:textId="0705994F" w:rsidR="00FF2B74" w:rsidRDefault="00FF2B74" w:rsidP="00FF2B74">
            <w:pPr>
              <w:spacing w:line="480" w:lineRule="auto"/>
              <w:ind w:right="68"/>
              <w:rPr>
                <w:sz w:val="22"/>
                <w:szCs w:val="22"/>
              </w:rPr>
            </w:pPr>
            <w:r>
              <w:rPr>
                <w:sz w:val="22"/>
                <w:szCs w:val="22"/>
              </w:rPr>
              <w:t>Body acceptance by others</w:t>
            </w:r>
          </w:p>
        </w:tc>
        <w:tc>
          <w:tcPr>
            <w:tcW w:w="408" w:type="pct"/>
            <w:tcBorders>
              <w:bottom w:val="single" w:sz="4" w:space="0" w:color="000000"/>
            </w:tcBorders>
            <w:shd w:val="clear" w:color="auto" w:fill="FFFFFF"/>
          </w:tcPr>
          <w:p w14:paraId="2CAA4FA2" w14:textId="68E2E4E6" w:rsidR="00FF2B74" w:rsidRDefault="003C5A07" w:rsidP="00FF2B74">
            <w:pPr>
              <w:spacing w:line="480" w:lineRule="auto"/>
              <w:ind w:right="68"/>
              <w:rPr>
                <w:sz w:val="22"/>
                <w:szCs w:val="22"/>
              </w:rPr>
            </w:pPr>
            <w:r>
              <w:rPr>
                <w:sz w:val="22"/>
                <w:szCs w:val="22"/>
              </w:rPr>
              <w:t>.33</w:t>
            </w:r>
          </w:p>
        </w:tc>
        <w:tc>
          <w:tcPr>
            <w:tcW w:w="409" w:type="pct"/>
            <w:tcBorders>
              <w:bottom w:val="single" w:sz="4" w:space="0" w:color="000000"/>
            </w:tcBorders>
            <w:shd w:val="clear" w:color="auto" w:fill="FFFFFF"/>
          </w:tcPr>
          <w:p w14:paraId="1CBDD1E5" w14:textId="38B98747" w:rsidR="00FF2B74" w:rsidRDefault="003C5A07" w:rsidP="00FF2B74">
            <w:pPr>
              <w:spacing w:line="480" w:lineRule="auto"/>
              <w:ind w:right="68"/>
              <w:rPr>
                <w:sz w:val="22"/>
                <w:szCs w:val="22"/>
              </w:rPr>
            </w:pPr>
            <w:r>
              <w:rPr>
                <w:sz w:val="22"/>
                <w:szCs w:val="22"/>
              </w:rPr>
              <w:t>.07</w:t>
            </w:r>
          </w:p>
        </w:tc>
        <w:tc>
          <w:tcPr>
            <w:tcW w:w="409" w:type="pct"/>
            <w:tcBorders>
              <w:bottom w:val="single" w:sz="4" w:space="0" w:color="000000"/>
            </w:tcBorders>
            <w:shd w:val="clear" w:color="auto" w:fill="FFFFFF"/>
          </w:tcPr>
          <w:p w14:paraId="392A0214" w14:textId="1A3C7476" w:rsidR="00FF2B74" w:rsidRDefault="003C5A07" w:rsidP="00FF2B74">
            <w:pPr>
              <w:spacing w:line="480" w:lineRule="auto"/>
              <w:ind w:right="68"/>
              <w:rPr>
                <w:sz w:val="22"/>
                <w:szCs w:val="22"/>
              </w:rPr>
            </w:pPr>
            <w:r>
              <w:rPr>
                <w:sz w:val="22"/>
                <w:szCs w:val="22"/>
              </w:rPr>
              <w:t>.34</w:t>
            </w:r>
          </w:p>
        </w:tc>
        <w:tc>
          <w:tcPr>
            <w:tcW w:w="409" w:type="pct"/>
            <w:tcBorders>
              <w:bottom w:val="single" w:sz="4" w:space="0" w:color="000000"/>
            </w:tcBorders>
            <w:shd w:val="clear" w:color="auto" w:fill="FFFFFF"/>
          </w:tcPr>
          <w:p w14:paraId="1B9E8279" w14:textId="1358B68C" w:rsidR="00FF2B74" w:rsidRDefault="003C5A07" w:rsidP="00FF2B74">
            <w:pPr>
              <w:spacing w:line="480" w:lineRule="auto"/>
              <w:ind w:right="68"/>
              <w:rPr>
                <w:sz w:val="22"/>
                <w:szCs w:val="22"/>
              </w:rPr>
            </w:pPr>
            <w:r>
              <w:rPr>
                <w:sz w:val="22"/>
                <w:szCs w:val="22"/>
              </w:rPr>
              <w:t>5.07</w:t>
            </w:r>
          </w:p>
        </w:tc>
        <w:tc>
          <w:tcPr>
            <w:tcW w:w="409" w:type="pct"/>
            <w:tcBorders>
              <w:bottom w:val="single" w:sz="4" w:space="0" w:color="000000"/>
            </w:tcBorders>
            <w:shd w:val="clear" w:color="auto" w:fill="FFFFFF"/>
          </w:tcPr>
          <w:p w14:paraId="2B002131" w14:textId="449C3CE9" w:rsidR="00FF2B74" w:rsidRDefault="003C5A07" w:rsidP="00FF2B74">
            <w:pPr>
              <w:spacing w:line="480" w:lineRule="auto"/>
              <w:ind w:right="68"/>
              <w:rPr>
                <w:sz w:val="22"/>
                <w:szCs w:val="22"/>
              </w:rPr>
            </w:pPr>
            <w:r>
              <w:rPr>
                <w:sz w:val="22"/>
                <w:szCs w:val="22"/>
              </w:rPr>
              <w:t>&lt; .001</w:t>
            </w:r>
          </w:p>
        </w:tc>
        <w:tc>
          <w:tcPr>
            <w:tcW w:w="409" w:type="pct"/>
            <w:tcBorders>
              <w:bottom w:val="single" w:sz="4" w:space="0" w:color="000000"/>
            </w:tcBorders>
            <w:shd w:val="clear" w:color="auto" w:fill="FFFFFF"/>
          </w:tcPr>
          <w:p w14:paraId="3F062859" w14:textId="49374598" w:rsidR="00FF2B74" w:rsidRDefault="003C5A07" w:rsidP="00FF2B74">
            <w:pPr>
              <w:spacing w:line="480" w:lineRule="auto"/>
              <w:ind w:right="68"/>
              <w:rPr>
                <w:color w:val="010205"/>
                <w:sz w:val="22"/>
                <w:szCs w:val="22"/>
              </w:rPr>
            </w:pPr>
            <w:r>
              <w:rPr>
                <w:color w:val="010205"/>
                <w:sz w:val="22"/>
                <w:szCs w:val="22"/>
              </w:rPr>
              <w:t>.46</w:t>
            </w:r>
          </w:p>
        </w:tc>
        <w:tc>
          <w:tcPr>
            <w:tcW w:w="409" w:type="pct"/>
            <w:tcBorders>
              <w:bottom w:val="single" w:sz="4" w:space="0" w:color="000000"/>
            </w:tcBorders>
            <w:shd w:val="clear" w:color="auto" w:fill="FFFFFF"/>
          </w:tcPr>
          <w:p w14:paraId="6A46A61C" w14:textId="1F875A81" w:rsidR="00FF2B74" w:rsidRDefault="003C5A07" w:rsidP="00FF2B74">
            <w:pPr>
              <w:spacing w:line="480" w:lineRule="auto"/>
              <w:ind w:right="68"/>
              <w:rPr>
                <w:color w:val="010205"/>
                <w:sz w:val="22"/>
                <w:szCs w:val="22"/>
              </w:rPr>
            </w:pPr>
            <w:r>
              <w:rPr>
                <w:color w:val="010205"/>
                <w:sz w:val="22"/>
                <w:szCs w:val="22"/>
              </w:rPr>
              <w:t>.06</w:t>
            </w:r>
          </w:p>
        </w:tc>
        <w:tc>
          <w:tcPr>
            <w:tcW w:w="409" w:type="pct"/>
            <w:tcBorders>
              <w:bottom w:val="single" w:sz="4" w:space="0" w:color="000000"/>
            </w:tcBorders>
            <w:shd w:val="clear" w:color="auto" w:fill="FFFFFF"/>
          </w:tcPr>
          <w:p w14:paraId="335F80D3" w14:textId="2D8304B8" w:rsidR="00FF2B74" w:rsidRDefault="003C5A07" w:rsidP="00FF2B74">
            <w:pPr>
              <w:spacing w:line="480" w:lineRule="auto"/>
              <w:ind w:right="68"/>
              <w:rPr>
                <w:color w:val="010205"/>
                <w:sz w:val="22"/>
                <w:szCs w:val="22"/>
              </w:rPr>
            </w:pPr>
            <w:r>
              <w:rPr>
                <w:color w:val="010205"/>
                <w:sz w:val="22"/>
                <w:szCs w:val="22"/>
              </w:rPr>
              <w:t>.47</w:t>
            </w:r>
          </w:p>
        </w:tc>
        <w:tc>
          <w:tcPr>
            <w:tcW w:w="409" w:type="pct"/>
            <w:tcBorders>
              <w:bottom w:val="single" w:sz="4" w:space="0" w:color="000000"/>
            </w:tcBorders>
            <w:shd w:val="clear" w:color="auto" w:fill="FFFFFF"/>
          </w:tcPr>
          <w:p w14:paraId="71DDF3C5" w14:textId="654B4FB9" w:rsidR="00FF2B74" w:rsidRDefault="003C5A07" w:rsidP="00FF2B74">
            <w:pPr>
              <w:spacing w:line="480" w:lineRule="auto"/>
              <w:ind w:right="68"/>
              <w:rPr>
                <w:sz w:val="22"/>
                <w:szCs w:val="22"/>
              </w:rPr>
            </w:pPr>
            <w:r>
              <w:rPr>
                <w:sz w:val="22"/>
                <w:szCs w:val="22"/>
              </w:rPr>
              <w:t>7.17</w:t>
            </w:r>
          </w:p>
        </w:tc>
        <w:tc>
          <w:tcPr>
            <w:tcW w:w="406" w:type="pct"/>
            <w:tcBorders>
              <w:bottom w:val="single" w:sz="4" w:space="0" w:color="000000"/>
            </w:tcBorders>
            <w:shd w:val="clear" w:color="auto" w:fill="FFFFFF"/>
          </w:tcPr>
          <w:p w14:paraId="6ADDB397" w14:textId="602B8EBB" w:rsidR="00FF2B74" w:rsidRDefault="003C5A07" w:rsidP="00FF2B74">
            <w:pPr>
              <w:spacing w:line="480" w:lineRule="auto"/>
              <w:ind w:right="68"/>
              <w:rPr>
                <w:color w:val="010205"/>
                <w:sz w:val="22"/>
                <w:szCs w:val="22"/>
              </w:rPr>
            </w:pPr>
            <w:r>
              <w:rPr>
                <w:color w:val="010205"/>
                <w:sz w:val="22"/>
                <w:szCs w:val="22"/>
              </w:rPr>
              <w:t>&lt; .001</w:t>
            </w:r>
          </w:p>
        </w:tc>
      </w:tr>
    </w:tbl>
    <w:p w14:paraId="39884F2C" w14:textId="77777777" w:rsidR="00FF2B74" w:rsidRPr="00D03DAC" w:rsidRDefault="00FF2B74" w:rsidP="00D03DAC">
      <w:pPr>
        <w:tabs>
          <w:tab w:val="left" w:pos="2460"/>
        </w:tabs>
      </w:pPr>
    </w:p>
    <w:p w14:paraId="46ADBBF5" w14:textId="77777777" w:rsidR="003C5A07" w:rsidRDefault="003C5A07">
      <w:r>
        <w:br w:type="page"/>
      </w:r>
    </w:p>
    <w:p w14:paraId="12109281" w14:textId="4191A040" w:rsidR="003C5A07" w:rsidRDefault="003C5A07" w:rsidP="00E51F98">
      <w:pPr>
        <w:pStyle w:val="Heading1"/>
      </w:pPr>
      <w:r>
        <w:lastRenderedPageBreak/>
        <w:t>Table 5</w:t>
      </w:r>
    </w:p>
    <w:p w14:paraId="20D112F1" w14:textId="5A317876" w:rsidR="003C5A07" w:rsidRPr="00C96367" w:rsidRDefault="003C5A07" w:rsidP="003C5A07">
      <w:pPr>
        <w:spacing w:line="480" w:lineRule="auto"/>
        <w:rPr>
          <w:bCs/>
          <w:lang w:eastAsia="en-GB"/>
        </w:rPr>
      </w:pPr>
      <w:r w:rsidRPr="002E59AB">
        <w:rPr>
          <w:i/>
          <w:lang w:eastAsia="en-GB"/>
        </w:rPr>
        <w:t xml:space="preserve">Results of </w:t>
      </w:r>
      <w:r>
        <w:rPr>
          <w:i/>
          <w:lang w:eastAsia="en-GB"/>
        </w:rPr>
        <w:t>M</w:t>
      </w:r>
      <w:r w:rsidRPr="002E59AB">
        <w:rPr>
          <w:i/>
          <w:lang w:eastAsia="en-GB"/>
        </w:rPr>
        <w:t xml:space="preserve">ultiple </w:t>
      </w:r>
      <w:r>
        <w:rPr>
          <w:i/>
          <w:lang w:eastAsia="en-GB"/>
        </w:rPr>
        <w:t>H</w:t>
      </w:r>
      <w:r w:rsidRPr="002E59AB">
        <w:rPr>
          <w:i/>
          <w:lang w:eastAsia="en-GB"/>
        </w:rPr>
        <w:t xml:space="preserve">ierarchical </w:t>
      </w:r>
      <w:r>
        <w:rPr>
          <w:i/>
          <w:lang w:eastAsia="en-GB"/>
        </w:rPr>
        <w:t>R</w:t>
      </w:r>
      <w:r w:rsidRPr="002E59AB">
        <w:rPr>
          <w:i/>
          <w:lang w:eastAsia="en-GB"/>
        </w:rPr>
        <w:t xml:space="preserve">egression </w:t>
      </w:r>
      <w:r>
        <w:rPr>
          <w:i/>
          <w:lang w:eastAsia="en-GB"/>
        </w:rPr>
        <w:t>A</w:t>
      </w:r>
      <w:r w:rsidRPr="002E59AB">
        <w:rPr>
          <w:i/>
          <w:lang w:eastAsia="en-GB"/>
        </w:rPr>
        <w:t xml:space="preserve">nalyses for the </w:t>
      </w:r>
      <w:r>
        <w:rPr>
          <w:i/>
          <w:lang w:eastAsia="en-GB"/>
        </w:rPr>
        <w:t>P</w:t>
      </w:r>
      <w:r w:rsidRPr="002E59AB">
        <w:rPr>
          <w:i/>
          <w:lang w:eastAsia="en-GB"/>
        </w:rPr>
        <w:t xml:space="preserve">rediction of </w:t>
      </w:r>
      <w:r>
        <w:rPr>
          <w:i/>
          <w:lang w:eastAsia="en-GB"/>
        </w:rPr>
        <w:t>Functionality Appreciation.</w:t>
      </w:r>
    </w:p>
    <w:tbl>
      <w:tblPr>
        <w:tblStyle w:val="TableGrid"/>
        <w:tblpPr w:leftFromText="187" w:rightFromText="187" w:vertAnchor="text" w:horzAnchor="page" w:tblpX="1465" w:tblpY="13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1843"/>
        <w:gridCol w:w="1139"/>
        <w:gridCol w:w="1142"/>
        <w:gridCol w:w="1142"/>
        <w:gridCol w:w="1142"/>
        <w:gridCol w:w="1142"/>
        <w:gridCol w:w="1142"/>
        <w:gridCol w:w="1142"/>
        <w:gridCol w:w="1142"/>
        <w:gridCol w:w="1142"/>
        <w:gridCol w:w="1134"/>
      </w:tblGrid>
      <w:tr w:rsidR="003C5A07" w:rsidRPr="002A3D71" w14:paraId="19B5EACD" w14:textId="77777777" w:rsidTr="00C7743D">
        <w:tc>
          <w:tcPr>
            <w:tcW w:w="254" w:type="pct"/>
            <w:tcBorders>
              <w:top w:val="single" w:sz="4" w:space="0" w:color="000000"/>
            </w:tcBorders>
          </w:tcPr>
          <w:p w14:paraId="0FD0643F" w14:textId="77777777" w:rsidR="003C5A07" w:rsidRPr="00AF7212" w:rsidRDefault="003C5A07" w:rsidP="00C7743D">
            <w:pPr>
              <w:spacing w:line="480" w:lineRule="auto"/>
              <w:ind w:right="68"/>
              <w:rPr>
                <w:sz w:val="22"/>
                <w:szCs w:val="22"/>
              </w:rPr>
            </w:pPr>
          </w:p>
        </w:tc>
        <w:tc>
          <w:tcPr>
            <w:tcW w:w="660" w:type="pct"/>
            <w:tcBorders>
              <w:top w:val="single" w:sz="4" w:space="0" w:color="000000"/>
            </w:tcBorders>
          </w:tcPr>
          <w:p w14:paraId="48A27D4F" w14:textId="77777777" w:rsidR="003C5A07" w:rsidRPr="00AF7212" w:rsidRDefault="003C5A07" w:rsidP="00C7743D">
            <w:pPr>
              <w:spacing w:line="480" w:lineRule="auto"/>
              <w:ind w:right="68"/>
              <w:rPr>
                <w:sz w:val="22"/>
                <w:szCs w:val="22"/>
              </w:rPr>
            </w:pPr>
          </w:p>
        </w:tc>
        <w:tc>
          <w:tcPr>
            <w:tcW w:w="2044" w:type="pct"/>
            <w:gridSpan w:val="5"/>
            <w:tcBorders>
              <w:top w:val="single" w:sz="4" w:space="0" w:color="000000"/>
              <w:bottom w:val="single" w:sz="4" w:space="0" w:color="000000"/>
            </w:tcBorders>
          </w:tcPr>
          <w:p w14:paraId="1CAE10ED" w14:textId="77777777" w:rsidR="003C5A07" w:rsidRPr="00FF2B74" w:rsidRDefault="003C5A07" w:rsidP="00C7743D">
            <w:pPr>
              <w:spacing w:line="480" w:lineRule="auto"/>
              <w:ind w:right="68"/>
              <w:jc w:val="center"/>
              <w:rPr>
                <w:sz w:val="22"/>
                <w:szCs w:val="22"/>
              </w:rPr>
            </w:pPr>
            <w:r>
              <w:rPr>
                <w:sz w:val="22"/>
                <w:szCs w:val="22"/>
              </w:rPr>
              <w:t>Women (</w:t>
            </w:r>
            <w:r>
              <w:rPr>
                <w:i/>
                <w:iCs/>
                <w:sz w:val="22"/>
                <w:szCs w:val="22"/>
              </w:rPr>
              <w:t>n</w:t>
            </w:r>
            <w:r>
              <w:rPr>
                <w:sz w:val="22"/>
                <w:szCs w:val="22"/>
              </w:rPr>
              <w:t xml:space="preserve"> = 212)</w:t>
            </w:r>
          </w:p>
        </w:tc>
        <w:tc>
          <w:tcPr>
            <w:tcW w:w="2042" w:type="pct"/>
            <w:gridSpan w:val="5"/>
            <w:tcBorders>
              <w:top w:val="single" w:sz="4" w:space="0" w:color="000000"/>
              <w:bottom w:val="single" w:sz="4" w:space="0" w:color="000000"/>
            </w:tcBorders>
          </w:tcPr>
          <w:p w14:paraId="5CCC03AD" w14:textId="77777777" w:rsidR="003C5A07" w:rsidRPr="00FF2B74" w:rsidRDefault="003C5A07" w:rsidP="00C7743D">
            <w:pPr>
              <w:spacing w:line="480" w:lineRule="auto"/>
              <w:ind w:right="68"/>
              <w:jc w:val="center"/>
              <w:rPr>
                <w:rFonts w:eastAsia="Calibri"/>
                <w:sz w:val="22"/>
                <w:szCs w:val="22"/>
              </w:rPr>
            </w:pPr>
            <w:r>
              <w:rPr>
                <w:rFonts w:eastAsia="Calibri"/>
                <w:sz w:val="22"/>
                <w:szCs w:val="22"/>
              </w:rPr>
              <w:t>Men (</w:t>
            </w:r>
            <w:r>
              <w:rPr>
                <w:rFonts w:eastAsia="Calibri"/>
                <w:i/>
                <w:iCs/>
                <w:sz w:val="22"/>
                <w:szCs w:val="22"/>
              </w:rPr>
              <w:t>n</w:t>
            </w:r>
            <w:r>
              <w:rPr>
                <w:rFonts w:eastAsia="Calibri"/>
                <w:sz w:val="22"/>
                <w:szCs w:val="22"/>
              </w:rPr>
              <w:t xml:space="preserve"> = 211)</w:t>
            </w:r>
          </w:p>
        </w:tc>
      </w:tr>
      <w:tr w:rsidR="003C5A07" w:rsidRPr="002A3D71" w14:paraId="6C5CED7C" w14:textId="77777777" w:rsidTr="00C7743D">
        <w:tc>
          <w:tcPr>
            <w:tcW w:w="254" w:type="pct"/>
            <w:tcBorders>
              <w:bottom w:val="single" w:sz="4" w:space="0" w:color="000000"/>
            </w:tcBorders>
          </w:tcPr>
          <w:p w14:paraId="72FD83F9" w14:textId="77777777" w:rsidR="003C5A07" w:rsidRPr="00AF7212" w:rsidRDefault="003C5A07" w:rsidP="00C7743D">
            <w:pPr>
              <w:spacing w:line="480" w:lineRule="auto"/>
              <w:ind w:right="68"/>
              <w:rPr>
                <w:sz w:val="22"/>
                <w:szCs w:val="22"/>
              </w:rPr>
            </w:pPr>
            <w:r w:rsidRPr="00AF7212">
              <w:rPr>
                <w:sz w:val="22"/>
                <w:szCs w:val="22"/>
              </w:rPr>
              <w:t>Step</w:t>
            </w:r>
          </w:p>
        </w:tc>
        <w:tc>
          <w:tcPr>
            <w:tcW w:w="660" w:type="pct"/>
            <w:tcBorders>
              <w:bottom w:val="single" w:sz="4" w:space="0" w:color="000000"/>
            </w:tcBorders>
          </w:tcPr>
          <w:p w14:paraId="02BCEEEE" w14:textId="77777777" w:rsidR="003C5A07" w:rsidRPr="00AF7212" w:rsidRDefault="003C5A07" w:rsidP="00C7743D">
            <w:pPr>
              <w:spacing w:line="480" w:lineRule="auto"/>
              <w:ind w:right="68"/>
              <w:rPr>
                <w:sz w:val="22"/>
                <w:szCs w:val="22"/>
              </w:rPr>
            </w:pPr>
            <w:r w:rsidRPr="00AF7212">
              <w:rPr>
                <w:sz w:val="22"/>
                <w:szCs w:val="22"/>
              </w:rPr>
              <w:t>Variable</w:t>
            </w:r>
          </w:p>
        </w:tc>
        <w:tc>
          <w:tcPr>
            <w:tcW w:w="408" w:type="pct"/>
            <w:tcBorders>
              <w:top w:val="single" w:sz="4" w:space="0" w:color="000000"/>
              <w:bottom w:val="single" w:sz="4" w:space="0" w:color="000000"/>
            </w:tcBorders>
          </w:tcPr>
          <w:p w14:paraId="2526E386" w14:textId="77777777" w:rsidR="003C5A07" w:rsidRPr="00AF7212" w:rsidRDefault="003C5A07" w:rsidP="00C7743D">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5FF354F6" w14:textId="77777777" w:rsidR="003C5A07" w:rsidRPr="00AF7212" w:rsidRDefault="003C5A07" w:rsidP="00C7743D">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150F4493" w14:textId="77777777" w:rsidR="003C5A07" w:rsidRPr="00AF7212" w:rsidRDefault="003C5A07" w:rsidP="00C7743D">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05C681C4" w14:textId="77777777" w:rsidR="003C5A07" w:rsidRPr="00AF7212" w:rsidRDefault="003C5A07" w:rsidP="00C7743D">
            <w:pPr>
              <w:spacing w:line="480" w:lineRule="auto"/>
              <w:ind w:right="68"/>
              <w:rPr>
                <w:sz w:val="22"/>
                <w:szCs w:val="22"/>
              </w:rPr>
            </w:pPr>
            <w:r w:rsidRPr="00AF7212">
              <w:rPr>
                <w:i/>
                <w:sz w:val="22"/>
                <w:szCs w:val="22"/>
              </w:rPr>
              <w:t>t</w:t>
            </w:r>
          </w:p>
        </w:tc>
        <w:tc>
          <w:tcPr>
            <w:tcW w:w="409" w:type="pct"/>
            <w:tcBorders>
              <w:top w:val="single" w:sz="4" w:space="0" w:color="000000"/>
              <w:bottom w:val="single" w:sz="4" w:space="0" w:color="000000"/>
            </w:tcBorders>
          </w:tcPr>
          <w:p w14:paraId="2B6CDED2" w14:textId="77777777" w:rsidR="003C5A07" w:rsidRPr="00AF7212" w:rsidRDefault="003C5A07" w:rsidP="00C7743D">
            <w:pPr>
              <w:spacing w:line="480" w:lineRule="auto"/>
              <w:ind w:right="68"/>
              <w:rPr>
                <w:sz w:val="22"/>
                <w:szCs w:val="22"/>
              </w:rPr>
            </w:pPr>
            <w:r w:rsidRPr="00AF7212">
              <w:rPr>
                <w:i/>
                <w:sz w:val="22"/>
                <w:szCs w:val="22"/>
              </w:rPr>
              <w:t>p</w:t>
            </w:r>
          </w:p>
        </w:tc>
        <w:tc>
          <w:tcPr>
            <w:tcW w:w="409" w:type="pct"/>
            <w:tcBorders>
              <w:top w:val="single" w:sz="4" w:space="0" w:color="000000"/>
              <w:bottom w:val="single" w:sz="4" w:space="0" w:color="000000"/>
            </w:tcBorders>
          </w:tcPr>
          <w:p w14:paraId="0AACF4FC" w14:textId="77777777" w:rsidR="003C5A07" w:rsidRPr="00AF7212" w:rsidRDefault="003C5A07" w:rsidP="00C7743D">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283F2118" w14:textId="77777777" w:rsidR="003C5A07" w:rsidRPr="00AF7212" w:rsidRDefault="003C5A07" w:rsidP="00C7743D">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18E55C61" w14:textId="77777777" w:rsidR="003C5A07" w:rsidRPr="00AF7212" w:rsidRDefault="003C5A07" w:rsidP="00C7743D">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3215B3BB" w14:textId="77777777" w:rsidR="003C5A07" w:rsidRPr="00AF7212" w:rsidRDefault="003C5A07" w:rsidP="00C7743D">
            <w:pPr>
              <w:spacing w:line="480" w:lineRule="auto"/>
              <w:ind w:right="68"/>
              <w:rPr>
                <w:rFonts w:eastAsia="Calibri"/>
                <w:sz w:val="22"/>
                <w:szCs w:val="22"/>
              </w:rPr>
            </w:pPr>
            <w:r w:rsidRPr="00AF7212">
              <w:rPr>
                <w:i/>
                <w:sz w:val="22"/>
                <w:szCs w:val="22"/>
              </w:rPr>
              <w:t>t</w:t>
            </w:r>
          </w:p>
        </w:tc>
        <w:tc>
          <w:tcPr>
            <w:tcW w:w="406" w:type="pct"/>
            <w:tcBorders>
              <w:top w:val="single" w:sz="4" w:space="0" w:color="000000"/>
              <w:bottom w:val="single" w:sz="4" w:space="0" w:color="000000"/>
            </w:tcBorders>
          </w:tcPr>
          <w:p w14:paraId="059CD325" w14:textId="77777777" w:rsidR="003C5A07" w:rsidRPr="00AF7212" w:rsidRDefault="003C5A07" w:rsidP="00C7743D">
            <w:pPr>
              <w:spacing w:line="480" w:lineRule="auto"/>
              <w:ind w:right="68"/>
              <w:rPr>
                <w:rFonts w:eastAsia="Calibri"/>
                <w:sz w:val="22"/>
                <w:szCs w:val="22"/>
              </w:rPr>
            </w:pPr>
            <w:r w:rsidRPr="00AF7212">
              <w:rPr>
                <w:i/>
                <w:sz w:val="22"/>
                <w:szCs w:val="22"/>
              </w:rPr>
              <w:t>p</w:t>
            </w:r>
          </w:p>
        </w:tc>
      </w:tr>
      <w:tr w:rsidR="003C5A07" w:rsidRPr="002A3D71" w14:paraId="6C941950" w14:textId="77777777" w:rsidTr="00C7743D">
        <w:trPr>
          <w:trHeight w:val="300"/>
        </w:trPr>
        <w:tc>
          <w:tcPr>
            <w:tcW w:w="254" w:type="pct"/>
            <w:tcBorders>
              <w:top w:val="single" w:sz="4" w:space="0" w:color="000000"/>
            </w:tcBorders>
          </w:tcPr>
          <w:p w14:paraId="440F8CFB" w14:textId="77777777" w:rsidR="003C5A07" w:rsidRPr="00AF7212" w:rsidRDefault="003C5A07" w:rsidP="00C7743D">
            <w:pPr>
              <w:spacing w:line="480" w:lineRule="auto"/>
              <w:ind w:right="68"/>
              <w:rPr>
                <w:sz w:val="22"/>
                <w:szCs w:val="22"/>
              </w:rPr>
            </w:pPr>
            <w:r w:rsidRPr="00AF7212">
              <w:rPr>
                <w:sz w:val="22"/>
                <w:szCs w:val="22"/>
              </w:rPr>
              <w:t>1</w:t>
            </w:r>
          </w:p>
        </w:tc>
        <w:tc>
          <w:tcPr>
            <w:tcW w:w="660" w:type="pct"/>
            <w:tcBorders>
              <w:top w:val="single" w:sz="4" w:space="0" w:color="000000"/>
            </w:tcBorders>
          </w:tcPr>
          <w:p w14:paraId="23A0586B" w14:textId="77777777" w:rsidR="003C5A07" w:rsidRPr="00AF7212" w:rsidRDefault="003C5A07" w:rsidP="00C7743D">
            <w:pPr>
              <w:spacing w:line="480" w:lineRule="auto"/>
              <w:ind w:right="68"/>
              <w:rPr>
                <w:sz w:val="22"/>
                <w:szCs w:val="22"/>
              </w:rPr>
            </w:pPr>
          </w:p>
        </w:tc>
        <w:tc>
          <w:tcPr>
            <w:tcW w:w="2044" w:type="pct"/>
            <w:gridSpan w:val="5"/>
            <w:tcBorders>
              <w:top w:val="single" w:sz="4" w:space="0" w:color="000000"/>
            </w:tcBorders>
            <w:shd w:val="clear" w:color="auto" w:fill="FFFFFF"/>
          </w:tcPr>
          <w:p w14:paraId="596CD58A" w14:textId="223CAAB9" w:rsidR="003C5A07" w:rsidRPr="00AF7212" w:rsidRDefault="003C5A07" w:rsidP="00C7743D">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Pr>
                <w:sz w:val="22"/>
                <w:szCs w:val="22"/>
              </w:rPr>
              <w:t>3, 211</w:t>
            </w:r>
            <w:r w:rsidRPr="00AF7212">
              <w:rPr>
                <w:sz w:val="22"/>
                <w:szCs w:val="22"/>
              </w:rPr>
              <w:t xml:space="preserve">) = </w:t>
            </w:r>
            <w:r>
              <w:rPr>
                <w:sz w:val="22"/>
                <w:szCs w:val="22"/>
              </w:rPr>
              <w:t>3.16</w:t>
            </w:r>
            <w:r w:rsidRPr="00AF7212">
              <w:rPr>
                <w:sz w:val="22"/>
                <w:szCs w:val="22"/>
              </w:rPr>
              <w:t xml:space="preserve">, </w:t>
            </w:r>
            <w:r w:rsidRPr="00AF7212">
              <w:rPr>
                <w:i/>
                <w:sz w:val="22"/>
                <w:szCs w:val="22"/>
              </w:rPr>
              <w:t>p</w:t>
            </w:r>
            <w:r w:rsidRPr="00AF7212">
              <w:rPr>
                <w:sz w:val="22"/>
                <w:szCs w:val="22"/>
              </w:rPr>
              <w:t xml:space="preserve"> </w:t>
            </w:r>
            <w:r>
              <w:rPr>
                <w:sz w:val="22"/>
                <w:szCs w:val="22"/>
              </w:rPr>
              <w:t>= .026</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03</w:t>
            </w:r>
          </w:p>
        </w:tc>
        <w:tc>
          <w:tcPr>
            <w:tcW w:w="2042" w:type="pct"/>
            <w:gridSpan w:val="5"/>
            <w:tcBorders>
              <w:top w:val="single" w:sz="4" w:space="0" w:color="000000"/>
            </w:tcBorders>
            <w:shd w:val="clear" w:color="auto" w:fill="FFFFFF"/>
          </w:tcPr>
          <w:p w14:paraId="3F48F2B6" w14:textId="5FDC0B40" w:rsidR="003C5A07" w:rsidRPr="00AF7212" w:rsidRDefault="003C5A07" w:rsidP="00C7743D">
            <w:pPr>
              <w:spacing w:line="480" w:lineRule="auto"/>
              <w:ind w:right="68"/>
              <w:rPr>
                <w:rFonts w:eastAsiaTheme="minorHAnsi"/>
                <w:color w:val="010205"/>
                <w:sz w:val="22"/>
                <w:szCs w:val="22"/>
              </w:rPr>
            </w:pPr>
            <w:proofErr w:type="gramStart"/>
            <w:r w:rsidRPr="00AF7212">
              <w:rPr>
                <w:i/>
                <w:sz w:val="22"/>
                <w:szCs w:val="22"/>
              </w:rPr>
              <w:t>F</w:t>
            </w:r>
            <w:r>
              <w:rPr>
                <w:iCs/>
                <w:sz w:val="22"/>
                <w:szCs w:val="22"/>
              </w:rPr>
              <w:t>(</w:t>
            </w:r>
            <w:proofErr w:type="gramEnd"/>
            <w:r>
              <w:rPr>
                <w:iCs/>
                <w:sz w:val="22"/>
                <w:szCs w:val="22"/>
              </w:rPr>
              <w:t>3, 210</w:t>
            </w:r>
            <w:r w:rsidRPr="00AF7212">
              <w:rPr>
                <w:sz w:val="22"/>
                <w:szCs w:val="22"/>
              </w:rPr>
              <w:t xml:space="preserve">) = </w:t>
            </w:r>
            <w:r>
              <w:rPr>
                <w:sz w:val="22"/>
                <w:szCs w:val="22"/>
              </w:rPr>
              <w:t>6.74</w:t>
            </w:r>
            <w:r w:rsidRPr="00AF7212">
              <w:rPr>
                <w:sz w:val="22"/>
                <w:szCs w:val="22"/>
              </w:rPr>
              <w:t xml:space="preserve">, </w:t>
            </w:r>
            <w:r w:rsidRPr="00AF7212">
              <w:rPr>
                <w:i/>
                <w:sz w:val="22"/>
                <w:szCs w:val="22"/>
              </w:rPr>
              <w:t>p</w:t>
            </w:r>
            <w:r w:rsidRPr="00AF7212">
              <w:rPr>
                <w:sz w:val="22"/>
                <w:szCs w:val="22"/>
              </w:rPr>
              <w:t xml:space="preserve"> </w:t>
            </w:r>
            <w:r>
              <w:rPr>
                <w:sz w:val="22"/>
                <w:szCs w:val="22"/>
              </w:rPr>
              <w:t>&lt; .001</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08</w:t>
            </w:r>
          </w:p>
        </w:tc>
      </w:tr>
      <w:tr w:rsidR="003C5A07" w:rsidRPr="002A3D71" w14:paraId="52C05D6C" w14:textId="77777777" w:rsidTr="00C7743D">
        <w:trPr>
          <w:trHeight w:val="278"/>
        </w:trPr>
        <w:tc>
          <w:tcPr>
            <w:tcW w:w="254" w:type="pct"/>
          </w:tcPr>
          <w:p w14:paraId="089C132B" w14:textId="77777777" w:rsidR="003C5A07" w:rsidRPr="00AF7212" w:rsidRDefault="003C5A07" w:rsidP="00C7743D">
            <w:pPr>
              <w:spacing w:line="480" w:lineRule="auto"/>
              <w:ind w:right="68"/>
              <w:rPr>
                <w:sz w:val="22"/>
                <w:szCs w:val="22"/>
              </w:rPr>
            </w:pPr>
          </w:p>
        </w:tc>
        <w:tc>
          <w:tcPr>
            <w:tcW w:w="660" w:type="pct"/>
          </w:tcPr>
          <w:p w14:paraId="66980AE5" w14:textId="77777777" w:rsidR="003C5A07" w:rsidRPr="00AF7212" w:rsidRDefault="003C5A07" w:rsidP="00C7743D">
            <w:pPr>
              <w:spacing w:line="480" w:lineRule="auto"/>
              <w:ind w:right="68"/>
              <w:rPr>
                <w:sz w:val="22"/>
                <w:szCs w:val="22"/>
              </w:rPr>
            </w:pPr>
            <w:r>
              <w:rPr>
                <w:sz w:val="22"/>
                <w:szCs w:val="22"/>
              </w:rPr>
              <w:t>Family pressure</w:t>
            </w:r>
          </w:p>
        </w:tc>
        <w:tc>
          <w:tcPr>
            <w:tcW w:w="408" w:type="pct"/>
            <w:shd w:val="clear" w:color="auto" w:fill="FFFFFF"/>
          </w:tcPr>
          <w:p w14:paraId="71E6EED2" w14:textId="6F6F1510" w:rsidR="003C5A07" w:rsidRPr="00AF7212" w:rsidRDefault="003C5A07" w:rsidP="00C7743D">
            <w:pPr>
              <w:spacing w:line="480" w:lineRule="auto"/>
              <w:ind w:right="68"/>
              <w:rPr>
                <w:sz w:val="22"/>
                <w:szCs w:val="22"/>
              </w:rPr>
            </w:pPr>
            <w:r>
              <w:rPr>
                <w:sz w:val="22"/>
                <w:szCs w:val="22"/>
              </w:rPr>
              <w:t>-.08</w:t>
            </w:r>
          </w:p>
        </w:tc>
        <w:tc>
          <w:tcPr>
            <w:tcW w:w="409" w:type="pct"/>
            <w:shd w:val="clear" w:color="auto" w:fill="FFFFFF"/>
          </w:tcPr>
          <w:p w14:paraId="4364E341" w14:textId="232D1455" w:rsidR="003C5A07" w:rsidRPr="00AF7212" w:rsidRDefault="003C5A07" w:rsidP="00C7743D">
            <w:pPr>
              <w:spacing w:line="480" w:lineRule="auto"/>
              <w:ind w:right="68"/>
              <w:rPr>
                <w:sz w:val="22"/>
                <w:szCs w:val="22"/>
              </w:rPr>
            </w:pPr>
            <w:r>
              <w:rPr>
                <w:sz w:val="22"/>
                <w:szCs w:val="22"/>
              </w:rPr>
              <w:t>.06</w:t>
            </w:r>
          </w:p>
        </w:tc>
        <w:tc>
          <w:tcPr>
            <w:tcW w:w="409" w:type="pct"/>
            <w:shd w:val="clear" w:color="auto" w:fill="FFFFFF"/>
          </w:tcPr>
          <w:p w14:paraId="106EFCEC" w14:textId="5D325129" w:rsidR="003C5A07" w:rsidRPr="00AF7212" w:rsidRDefault="003C5A07" w:rsidP="00C7743D">
            <w:pPr>
              <w:spacing w:line="480" w:lineRule="auto"/>
              <w:ind w:right="68"/>
              <w:rPr>
                <w:sz w:val="22"/>
                <w:szCs w:val="22"/>
              </w:rPr>
            </w:pPr>
            <w:r>
              <w:rPr>
                <w:sz w:val="22"/>
                <w:szCs w:val="22"/>
              </w:rPr>
              <w:t>-.11</w:t>
            </w:r>
          </w:p>
        </w:tc>
        <w:tc>
          <w:tcPr>
            <w:tcW w:w="409" w:type="pct"/>
            <w:shd w:val="clear" w:color="auto" w:fill="FFFFFF"/>
          </w:tcPr>
          <w:p w14:paraId="0CE9A814" w14:textId="0FFFED57" w:rsidR="003C5A07" w:rsidRPr="00AF7212" w:rsidRDefault="003C5A07" w:rsidP="00C7743D">
            <w:pPr>
              <w:spacing w:line="480" w:lineRule="auto"/>
              <w:ind w:right="68"/>
              <w:rPr>
                <w:sz w:val="22"/>
                <w:szCs w:val="22"/>
              </w:rPr>
            </w:pPr>
            <w:r>
              <w:rPr>
                <w:sz w:val="22"/>
                <w:szCs w:val="22"/>
              </w:rPr>
              <w:t>-1.38</w:t>
            </w:r>
          </w:p>
        </w:tc>
        <w:tc>
          <w:tcPr>
            <w:tcW w:w="409" w:type="pct"/>
            <w:shd w:val="clear" w:color="auto" w:fill="FFFFFF"/>
          </w:tcPr>
          <w:p w14:paraId="7AE1BF89" w14:textId="2A0B3494" w:rsidR="003C5A07" w:rsidRPr="00AF7212" w:rsidRDefault="003C5A07" w:rsidP="00C7743D">
            <w:pPr>
              <w:spacing w:line="480" w:lineRule="auto"/>
              <w:ind w:right="68"/>
              <w:rPr>
                <w:sz w:val="22"/>
                <w:szCs w:val="22"/>
              </w:rPr>
            </w:pPr>
            <w:r>
              <w:rPr>
                <w:sz w:val="22"/>
                <w:szCs w:val="22"/>
              </w:rPr>
              <w:t>.168</w:t>
            </w:r>
          </w:p>
        </w:tc>
        <w:tc>
          <w:tcPr>
            <w:tcW w:w="409" w:type="pct"/>
            <w:shd w:val="clear" w:color="auto" w:fill="FFFFFF"/>
          </w:tcPr>
          <w:p w14:paraId="417DD46B" w14:textId="31B3F8EA" w:rsidR="003C5A07" w:rsidRPr="00AF7212" w:rsidRDefault="00001AE4" w:rsidP="00C7743D">
            <w:pPr>
              <w:spacing w:line="480" w:lineRule="auto"/>
              <w:ind w:right="68"/>
              <w:rPr>
                <w:sz w:val="22"/>
                <w:szCs w:val="22"/>
              </w:rPr>
            </w:pPr>
            <w:r>
              <w:rPr>
                <w:sz w:val="22"/>
                <w:szCs w:val="22"/>
              </w:rPr>
              <w:t>-.17</w:t>
            </w:r>
          </w:p>
        </w:tc>
        <w:tc>
          <w:tcPr>
            <w:tcW w:w="409" w:type="pct"/>
            <w:shd w:val="clear" w:color="auto" w:fill="FFFFFF"/>
          </w:tcPr>
          <w:p w14:paraId="134AEB35" w14:textId="4C696619" w:rsidR="003C5A07" w:rsidRPr="00AF7212" w:rsidRDefault="00001AE4" w:rsidP="00C7743D">
            <w:pPr>
              <w:spacing w:line="480" w:lineRule="auto"/>
              <w:ind w:right="68"/>
              <w:rPr>
                <w:sz w:val="22"/>
                <w:szCs w:val="22"/>
              </w:rPr>
            </w:pPr>
            <w:r>
              <w:rPr>
                <w:sz w:val="22"/>
                <w:szCs w:val="22"/>
              </w:rPr>
              <w:t>.06</w:t>
            </w:r>
          </w:p>
        </w:tc>
        <w:tc>
          <w:tcPr>
            <w:tcW w:w="409" w:type="pct"/>
            <w:shd w:val="clear" w:color="auto" w:fill="FFFFFF"/>
          </w:tcPr>
          <w:p w14:paraId="3C2E1E08" w14:textId="2CF6F8F3" w:rsidR="003C5A07" w:rsidRPr="00AF7212" w:rsidRDefault="00001AE4" w:rsidP="00C7743D">
            <w:pPr>
              <w:spacing w:line="480" w:lineRule="auto"/>
              <w:ind w:right="68"/>
              <w:rPr>
                <w:sz w:val="22"/>
                <w:szCs w:val="22"/>
              </w:rPr>
            </w:pPr>
            <w:r>
              <w:rPr>
                <w:sz w:val="22"/>
                <w:szCs w:val="22"/>
              </w:rPr>
              <w:t>-.24</w:t>
            </w:r>
          </w:p>
        </w:tc>
        <w:tc>
          <w:tcPr>
            <w:tcW w:w="409" w:type="pct"/>
            <w:shd w:val="clear" w:color="auto" w:fill="FFFFFF"/>
          </w:tcPr>
          <w:p w14:paraId="5042E136" w14:textId="4FAAA53F" w:rsidR="003C5A07" w:rsidRPr="00AF7212" w:rsidRDefault="00001AE4" w:rsidP="00C7743D">
            <w:pPr>
              <w:spacing w:line="480" w:lineRule="auto"/>
              <w:ind w:right="68"/>
              <w:rPr>
                <w:sz w:val="22"/>
                <w:szCs w:val="22"/>
              </w:rPr>
            </w:pPr>
            <w:r>
              <w:rPr>
                <w:sz w:val="22"/>
                <w:szCs w:val="22"/>
              </w:rPr>
              <w:t>-2.74</w:t>
            </w:r>
          </w:p>
        </w:tc>
        <w:tc>
          <w:tcPr>
            <w:tcW w:w="406" w:type="pct"/>
            <w:shd w:val="clear" w:color="auto" w:fill="FFFFFF"/>
          </w:tcPr>
          <w:p w14:paraId="30C6B952" w14:textId="1012D895" w:rsidR="003C5A07" w:rsidRPr="00AF7212" w:rsidRDefault="00001AE4" w:rsidP="00C7743D">
            <w:pPr>
              <w:spacing w:line="480" w:lineRule="auto"/>
              <w:ind w:right="68"/>
              <w:rPr>
                <w:sz w:val="22"/>
                <w:szCs w:val="22"/>
              </w:rPr>
            </w:pPr>
            <w:r>
              <w:rPr>
                <w:sz w:val="22"/>
                <w:szCs w:val="22"/>
              </w:rPr>
              <w:t>.007</w:t>
            </w:r>
          </w:p>
        </w:tc>
      </w:tr>
      <w:tr w:rsidR="003C5A07" w:rsidRPr="002A3D71" w14:paraId="050E39BE" w14:textId="77777777" w:rsidTr="00C7743D">
        <w:trPr>
          <w:trHeight w:val="278"/>
        </w:trPr>
        <w:tc>
          <w:tcPr>
            <w:tcW w:w="254" w:type="pct"/>
          </w:tcPr>
          <w:p w14:paraId="38CCE1E2" w14:textId="77777777" w:rsidR="003C5A07" w:rsidRPr="00AF7212" w:rsidRDefault="003C5A07" w:rsidP="00C7743D">
            <w:pPr>
              <w:spacing w:line="480" w:lineRule="auto"/>
              <w:ind w:right="68"/>
              <w:rPr>
                <w:sz w:val="22"/>
                <w:szCs w:val="22"/>
              </w:rPr>
            </w:pPr>
          </w:p>
        </w:tc>
        <w:tc>
          <w:tcPr>
            <w:tcW w:w="660" w:type="pct"/>
          </w:tcPr>
          <w:p w14:paraId="2702794A" w14:textId="77777777" w:rsidR="003C5A07" w:rsidRDefault="003C5A07" w:rsidP="00C7743D">
            <w:pPr>
              <w:spacing w:line="480" w:lineRule="auto"/>
              <w:ind w:right="68"/>
              <w:rPr>
                <w:sz w:val="22"/>
                <w:szCs w:val="22"/>
              </w:rPr>
            </w:pPr>
            <w:r>
              <w:rPr>
                <w:sz w:val="22"/>
                <w:szCs w:val="22"/>
              </w:rPr>
              <w:t>Peer pressure</w:t>
            </w:r>
          </w:p>
        </w:tc>
        <w:tc>
          <w:tcPr>
            <w:tcW w:w="408" w:type="pct"/>
            <w:shd w:val="clear" w:color="auto" w:fill="FFFFFF"/>
          </w:tcPr>
          <w:p w14:paraId="24F3CBB9" w14:textId="41EF62B8" w:rsidR="003C5A07" w:rsidRDefault="003C5A07" w:rsidP="00C7743D">
            <w:pPr>
              <w:spacing w:line="480" w:lineRule="auto"/>
              <w:ind w:right="68"/>
              <w:rPr>
                <w:sz w:val="22"/>
                <w:szCs w:val="22"/>
              </w:rPr>
            </w:pPr>
            <w:r>
              <w:rPr>
                <w:sz w:val="22"/>
                <w:szCs w:val="22"/>
              </w:rPr>
              <w:t>-.13</w:t>
            </w:r>
          </w:p>
        </w:tc>
        <w:tc>
          <w:tcPr>
            <w:tcW w:w="409" w:type="pct"/>
            <w:shd w:val="clear" w:color="auto" w:fill="FFFFFF"/>
          </w:tcPr>
          <w:p w14:paraId="37DB48C1" w14:textId="432C5019" w:rsidR="003C5A07" w:rsidRDefault="003C5A07" w:rsidP="00C7743D">
            <w:pPr>
              <w:spacing w:line="480" w:lineRule="auto"/>
              <w:ind w:right="68"/>
              <w:rPr>
                <w:sz w:val="22"/>
                <w:szCs w:val="22"/>
              </w:rPr>
            </w:pPr>
            <w:r>
              <w:rPr>
                <w:sz w:val="22"/>
                <w:szCs w:val="22"/>
              </w:rPr>
              <w:t>.07</w:t>
            </w:r>
          </w:p>
        </w:tc>
        <w:tc>
          <w:tcPr>
            <w:tcW w:w="409" w:type="pct"/>
            <w:shd w:val="clear" w:color="auto" w:fill="FFFFFF"/>
          </w:tcPr>
          <w:p w14:paraId="7282F811" w14:textId="4B5E5740" w:rsidR="003C5A07" w:rsidRDefault="003C5A07" w:rsidP="00C7743D">
            <w:pPr>
              <w:spacing w:line="480" w:lineRule="auto"/>
              <w:ind w:right="68"/>
              <w:rPr>
                <w:sz w:val="22"/>
                <w:szCs w:val="22"/>
              </w:rPr>
            </w:pPr>
            <w:r>
              <w:rPr>
                <w:sz w:val="22"/>
                <w:szCs w:val="22"/>
              </w:rPr>
              <w:t>-.15</w:t>
            </w:r>
          </w:p>
        </w:tc>
        <w:tc>
          <w:tcPr>
            <w:tcW w:w="409" w:type="pct"/>
            <w:shd w:val="clear" w:color="auto" w:fill="FFFFFF"/>
          </w:tcPr>
          <w:p w14:paraId="257389DB" w14:textId="149865A6" w:rsidR="003C5A07" w:rsidRDefault="003C5A07" w:rsidP="00C7743D">
            <w:pPr>
              <w:spacing w:line="480" w:lineRule="auto"/>
              <w:ind w:right="68"/>
              <w:rPr>
                <w:sz w:val="22"/>
                <w:szCs w:val="22"/>
              </w:rPr>
            </w:pPr>
            <w:r>
              <w:rPr>
                <w:sz w:val="22"/>
                <w:szCs w:val="22"/>
              </w:rPr>
              <w:t>-1.88</w:t>
            </w:r>
          </w:p>
        </w:tc>
        <w:tc>
          <w:tcPr>
            <w:tcW w:w="409" w:type="pct"/>
            <w:shd w:val="clear" w:color="auto" w:fill="FFFFFF"/>
          </w:tcPr>
          <w:p w14:paraId="5C7C5CC4" w14:textId="2F8DBE5C" w:rsidR="003C5A07" w:rsidRDefault="003C5A07" w:rsidP="00C7743D">
            <w:pPr>
              <w:spacing w:line="480" w:lineRule="auto"/>
              <w:ind w:right="68"/>
              <w:rPr>
                <w:sz w:val="22"/>
                <w:szCs w:val="22"/>
              </w:rPr>
            </w:pPr>
            <w:r>
              <w:rPr>
                <w:sz w:val="22"/>
                <w:szCs w:val="22"/>
              </w:rPr>
              <w:t>.061</w:t>
            </w:r>
          </w:p>
        </w:tc>
        <w:tc>
          <w:tcPr>
            <w:tcW w:w="409" w:type="pct"/>
            <w:shd w:val="clear" w:color="auto" w:fill="FFFFFF"/>
          </w:tcPr>
          <w:p w14:paraId="29FFAC9D" w14:textId="6117EA6E" w:rsidR="003C5A07" w:rsidRDefault="00001AE4" w:rsidP="00C7743D">
            <w:pPr>
              <w:spacing w:line="480" w:lineRule="auto"/>
              <w:ind w:right="68"/>
              <w:rPr>
                <w:sz w:val="22"/>
                <w:szCs w:val="22"/>
              </w:rPr>
            </w:pPr>
            <w:r>
              <w:rPr>
                <w:sz w:val="22"/>
                <w:szCs w:val="22"/>
              </w:rPr>
              <w:t>-.11</w:t>
            </w:r>
          </w:p>
        </w:tc>
        <w:tc>
          <w:tcPr>
            <w:tcW w:w="409" w:type="pct"/>
            <w:shd w:val="clear" w:color="auto" w:fill="FFFFFF"/>
          </w:tcPr>
          <w:p w14:paraId="508DBB9B" w14:textId="078E5697" w:rsidR="003C5A07" w:rsidRDefault="00001AE4" w:rsidP="00C7743D">
            <w:pPr>
              <w:spacing w:line="480" w:lineRule="auto"/>
              <w:ind w:right="68"/>
              <w:rPr>
                <w:sz w:val="22"/>
                <w:szCs w:val="22"/>
              </w:rPr>
            </w:pPr>
            <w:r>
              <w:rPr>
                <w:sz w:val="22"/>
                <w:szCs w:val="22"/>
              </w:rPr>
              <w:t>.07</w:t>
            </w:r>
          </w:p>
        </w:tc>
        <w:tc>
          <w:tcPr>
            <w:tcW w:w="409" w:type="pct"/>
            <w:shd w:val="clear" w:color="auto" w:fill="FFFFFF"/>
          </w:tcPr>
          <w:p w14:paraId="68630877" w14:textId="2ED8D474" w:rsidR="003C5A07" w:rsidRDefault="00001AE4" w:rsidP="00C7743D">
            <w:pPr>
              <w:spacing w:line="480" w:lineRule="auto"/>
              <w:ind w:right="68"/>
              <w:rPr>
                <w:sz w:val="22"/>
                <w:szCs w:val="22"/>
              </w:rPr>
            </w:pPr>
            <w:r>
              <w:rPr>
                <w:sz w:val="22"/>
                <w:szCs w:val="22"/>
              </w:rPr>
              <w:t>-.15</w:t>
            </w:r>
          </w:p>
        </w:tc>
        <w:tc>
          <w:tcPr>
            <w:tcW w:w="409" w:type="pct"/>
            <w:shd w:val="clear" w:color="auto" w:fill="FFFFFF"/>
          </w:tcPr>
          <w:p w14:paraId="3A48B14C" w14:textId="062A9060" w:rsidR="003C5A07" w:rsidRDefault="00001AE4" w:rsidP="00C7743D">
            <w:pPr>
              <w:spacing w:line="480" w:lineRule="auto"/>
              <w:ind w:right="68"/>
              <w:rPr>
                <w:sz w:val="22"/>
                <w:szCs w:val="22"/>
              </w:rPr>
            </w:pPr>
            <w:r>
              <w:rPr>
                <w:sz w:val="22"/>
                <w:szCs w:val="22"/>
              </w:rPr>
              <w:t>-1.69</w:t>
            </w:r>
          </w:p>
        </w:tc>
        <w:tc>
          <w:tcPr>
            <w:tcW w:w="406" w:type="pct"/>
            <w:shd w:val="clear" w:color="auto" w:fill="FFFFFF"/>
          </w:tcPr>
          <w:p w14:paraId="11C671F3" w14:textId="315F8DD2" w:rsidR="003C5A07" w:rsidRDefault="00001AE4" w:rsidP="00C7743D">
            <w:pPr>
              <w:spacing w:line="480" w:lineRule="auto"/>
              <w:ind w:right="68"/>
              <w:rPr>
                <w:sz w:val="22"/>
                <w:szCs w:val="22"/>
              </w:rPr>
            </w:pPr>
            <w:r>
              <w:rPr>
                <w:sz w:val="22"/>
                <w:szCs w:val="22"/>
              </w:rPr>
              <w:t>.092</w:t>
            </w:r>
          </w:p>
        </w:tc>
      </w:tr>
      <w:tr w:rsidR="003C5A07" w:rsidRPr="002A3D71" w14:paraId="57E73EBF" w14:textId="77777777" w:rsidTr="00C7743D">
        <w:trPr>
          <w:trHeight w:val="278"/>
        </w:trPr>
        <w:tc>
          <w:tcPr>
            <w:tcW w:w="254" w:type="pct"/>
            <w:tcBorders>
              <w:bottom w:val="single" w:sz="4" w:space="0" w:color="000000"/>
            </w:tcBorders>
          </w:tcPr>
          <w:p w14:paraId="0DC9E5EC" w14:textId="77777777" w:rsidR="003C5A07" w:rsidRPr="00AF7212" w:rsidRDefault="003C5A07" w:rsidP="00C7743D">
            <w:pPr>
              <w:spacing w:line="480" w:lineRule="auto"/>
              <w:ind w:right="68"/>
              <w:rPr>
                <w:sz w:val="22"/>
                <w:szCs w:val="22"/>
              </w:rPr>
            </w:pPr>
          </w:p>
        </w:tc>
        <w:tc>
          <w:tcPr>
            <w:tcW w:w="660" w:type="pct"/>
            <w:tcBorders>
              <w:bottom w:val="single" w:sz="4" w:space="0" w:color="000000"/>
            </w:tcBorders>
          </w:tcPr>
          <w:p w14:paraId="1586558B" w14:textId="77777777" w:rsidR="003C5A07" w:rsidRDefault="003C5A07" w:rsidP="00C7743D">
            <w:pPr>
              <w:spacing w:line="480" w:lineRule="auto"/>
              <w:ind w:right="68"/>
              <w:rPr>
                <w:sz w:val="22"/>
                <w:szCs w:val="22"/>
              </w:rPr>
            </w:pPr>
            <w:r>
              <w:rPr>
                <w:sz w:val="22"/>
                <w:szCs w:val="22"/>
              </w:rPr>
              <w:t>Media pressure</w:t>
            </w:r>
          </w:p>
        </w:tc>
        <w:tc>
          <w:tcPr>
            <w:tcW w:w="408" w:type="pct"/>
            <w:tcBorders>
              <w:bottom w:val="single" w:sz="4" w:space="0" w:color="000000"/>
            </w:tcBorders>
            <w:shd w:val="clear" w:color="auto" w:fill="FFFFFF"/>
          </w:tcPr>
          <w:p w14:paraId="5D8C81EC" w14:textId="20DFFD60" w:rsidR="003C5A07" w:rsidRDefault="003C5A07" w:rsidP="00C7743D">
            <w:pPr>
              <w:spacing w:line="480" w:lineRule="auto"/>
              <w:ind w:right="68"/>
              <w:rPr>
                <w:sz w:val="22"/>
                <w:szCs w:val="22"/>
              </w:rPr>
            </w:pPr>
            <w:r>
              <w:rPr>
                <w:sz w:val="22"/>
                <w:szCs w:val="22"/>
              </w:rPr>
              <w:t>.03</w:t>
            </w:r>
          </w:p>
        </w:tc>
        <w:tc>
          <w:tcPr>
            <w:tcW w:w="409" w:type="pct"/>
            <w:tcBorders>
              <w:bottom w:val="single" w:sz="4" w:space="0" w:color="000000"/>
            </w:tcBorders>
            <w:shd w:val="clear" w:color="auto" w:fill="FFFFFF"/>
          </w:tcPr>
          <w:p w14:paraId="72611F10" w14:textId="1BC36CF8" w:rsidR="003C5A07" w:rsidRDefault="003C5A07" w:rsidP="00C7743D">
            <w:pPr>
              <w:spacing w:line="480" w:lineRule="auto"/>
              <w:ind w:right="68"/>
              <w:rPr>
                <w:sz w:val="22"/>
                <w:szCs w:val="22"/>
              </w:rPr>
            </w:pPr>
            <w:r>
              <w:rPr>
                <w:sz w:val="22"/>
                <w:szCs w:val="22"/>
              </w:rPr>
              <w:t>.05</w:t>
            </w:r>
          </w:p>
        </w:tc>
        <w:tc>
          <w:tcPr>
            <w:tcW w:w="409" w:type="pct"/>
            <w:tcBorders>
              <w:bottom w:val="single" w:sz="4" w:space="0" w:color="000000"/>
            </w:tcBorders>
            <w:shd w:val="clear" w:color="auto" w:fill="FFFFFF"/>
          </w:tcPr>
          <w:p w14:paraId="12F18AF9" w14:textId="46B80D2B" w:rsidR="003C5A07" w:rsidRDefault="003C5A07" w:rsidP="00C7743D">
            <w:pPr>
              <w:spacing w:line="480" w:lineRule="auto"/>
              <w:ind w:right="68"/>
              <w:rPr>
                <w:sz w:val="22"/>
                <w:szCs w:val="22"/>
              </w:rPr>
            </w:pPr>
            <w:r>
              <w:rPr>
                <w:sz w:val="22"/>
                <w:szCs w:val="22"/>
              </w:rPr>
              <w:t>.06</w:t>
            </w:r>
          </w:p>
        </w:tc>
        <w:tc>
          <w:tcPr>
            <w:tcW w:w="409" w:type="pct"/>
            <w:tcBorders>
              <w:bottom w:val="single" w:sz="4" w:space="0" w:color="000000"/>
            </w:tcBorders>
            <w:shd w:val="clear" w:color="auto" w:fill="FFFFFF"/>
          </w:tcPr>
          <w:p w14:paraId="576D2422" w14:textId="6C86A123" w:rsidR="003C5A07" w:rsidRDefault="003C5A07" w:rsidP="00C7743D">
            <w:pPr>
              <w:spacing w:line="480" w:lineRule="auto"/>
              <w:ind w:right="68"/>
              <w:rPr>
                <w:sz w:val="22"/>
                <w:szCs w:val="22"/>
              </w:rPr>
            </w:pPr>
            <w:r>
              <w:rPr>
                <w:sz w:val="22"/>
                <w:szCs w:val="22"/>
              </w:rPr>
              <w:t>0.73</w:t>
            </w:r>
          </w:p>
        </w:tc>
        <w:tc>
          <w:tcPr>
            <w:tcW w:w="409" w:type="pct"/>
            <w:tcBorders>
              <w:bottom w:val="single" w:sz="4" w:space="0" w:color="000000"/>
            </w:tcBorders>
            <w:shd w:val="clear" w:color="auto" w:fill="FFFFFF"/>
          </w:tcPr>
          <w:p w14:paraId="1110169A" w14:textId="265C3B4D" w:rsidR="003C5A07" w:rsidRDefault="003C5A07" w:rsidP="00C7743D">
            <w:pPr>
              <w:spacing w:line="480" w:lineRule="auto"/>
              <w:ind w:right="68"/>
              <w:rPr>
                <w:sz w:val="22"/>
                <w:szCs w:val="22"/>
              </w:rPr>
            </w:pPr>
            <w:r>
              <w:rPr>
                <w:sz w:val="22"/>
                <w:szCs w:val="22"/>
              </w:rPr>
              <w:t>.464</w:t>
            </w:r>
          </w:p>
        </w:tc>
        <w:tc>
          <w:tcPr>
            <w:tcW w:w="409" w:type="pct"/>
            <w:tcBorders>
              <w:bottom w:val="single" w:sz="4" w:space="0" w:color="000000"/>
            </w:tcBorders>
            <w:shd w:val="clear" w:color="auto" w:fill="FFFFFF"/>
          </w:tcPr>
          <w:p w14:paraId="313FDB27" w14:textId="33DB2493" w:rsidR="003C5A07" w:rsidRDefault="00001AE4" w:rsidP="00C7743D">
            <w:pPr>
              <w:spacing w:line="480" w:lineRule="auto"/>
              <w:ind w:right="68"/>
              <w:rPr>
                <w:sz w:val="22"/>
                <w:szCs w:val="22"/>
              </w:rPr>
            </w:pPr>
            <w:r>
              <w:rPr>
                <w:sz w:val="22"/>
                <w:szCs w:val="22"/>
              </w:rPr>
              <w:t>.10</w:t>
            </w:r>
          </w:p>
        </w:tc>
        <w:tc>
          <w:tcPr>
            <w:tcW w:w="409" w:type="pct"/>
            <w:tcBorders>
              <w:bottom w:val="single" w:sz="4" w:space="0" w:color="000000"/>
            </w:tcBorders>
            <w:shd w:val="clear" w:color="auto" w:fill="FFFFFF"/>
          </w:tcPr>
          <w:p w14:paraId="79C72C66" w14:textId="4FEA38CC" w:rsidR="003C5A07" w:rsidRDefault="00001AE4" w:rsidP="00C7743D">
            <w:pPr>
              <w:spacing w:line="480" w:lineRule="auto"/>
              <w:ind w:right="68"/>
              <w:rPr>
                <w:sz w:val="22"/>
                <w:szCs w:val="22"/>
              </w:rPr>
            </w:pPr>
            <w:r>
              <w:rPr>
                <w:sz w:val="22"/>
                <w:szCs w:val="22"/>
              </w:rPr>
              <w:t>.05</w:t>
            </w:r>
          </w:p>
        </w:tc>
        <w:tc>
          <w:tcPr>
            <w:tcW w:w="409" w:type="pct"/>
            <w:tcBorders>
              <w:bottom w:val="single" w:sz="4" w:space="0" w:color="000000"/>
            </w:tcBorders>
            <w:shd w:val="clear" w:color="auto" w:fill="FFFFFF"/>
          </w:tcPr>
          <w:p w14:paraId="68FF3EF6" w14:textId="0C8F25BF" w:rsidR="003C5A07" w:rsidRDefault="00001AE4" w:rsidP="00C7743D">
            <w:pPr>
              <w:spacing w:line="480" w:lineRule="auto"/>
              <w:ind w:right="68"/>
              <w:rPr>
                <w:sz w:val="22"/>
                <w:szCs w:val="22"/>
              </w:rPr>
            </w:pPr>
            <w:r>
              <w:rPr>
                <w:sz w:val="22"/>
                <w:szCs w:val="22"/>
              </w:rPr>
              <w:t>.17</w:t>
            </w:r>
          </w:p>
        </w:tc>
        <w:tc>
          <w:tcPr>
            <w:tcW w:w="409" w:type="pct"/>
            <w:tcBorders>
              <w:bottom w:val="single" w:sz="4" w:space="0" w:color="000000"/>
            </w:tcBorders>
            <w:shd w:val="clear" w:color="auto" w:fill="FFFFFF"/>
          </w:tcPr>
          <w:p w14:paraId="231F5197" w14:textId="5C4AC3E5" w:rsidR="003C5A07" w:rsidRDefault="00001AE4" w:rsidP="00C7743D">
            <w:pPr>
              <w:spacing w:line="480" w:lineRule="auto"/>
              <w:ind w:right="68"/>
              <w:rPr>
                <w:sz w:val="22"/>
                <w:szCs w:val="22"/>
              </w:rPr>
            </w:pPr>
            <w:r>
              <w:rPr>
                <w:sz w:val="22"/>
                <w:szCs w:val="22"/>
              </w:rPr>
              <w:t>2.19</w:t>
            </w:r>
          </w:p>
        </w:tc>
        <w:tc>
          <w:tcPr>
            <w:tcW w:w="406" w:type="pct"/>
            <w:tcBorders>
              <w:bottom w:val="single" w:sz="4" w:space="0" w:color="000000"/>
            </w:tcBorders>
            <w:shd w:val="clear" w:color="auto" w:fill="FFFFFF"/>
          </w:tcPr>
          <w:p w14:paraId="0389C8C1" w14:textId="273B4FC9" w:rsidR="003C5A07" w:rsidRDefault="00001AE4" w:rsidP="00C7743D">
            <w:pPr>
              <w:spacing w:line="480" w:lineRule="auto"/>
              <w:ind w:right="68"/>
              <w:rPr>
                <w:sz w:val="22"/>
                <w:szCs w:val="22"/>
              </w:rPr>
            </w:pPr>
            <w:r>
              <w:rPr>
                <w:sz w:val="22"/>
                <w:szCs w:val="22"/>
              </w:rPr>
              <w:t>.030</w:t>
            </w:r>
          </w:p>
        </w:tc>
      </w:tr>
      <w:tr w:rsidR="003C5A07" w:rsidRPr="002A3D71" w14:paraId="378B48D7" w14:textId="77777777" w:rsidTr="00C7743D">
        <w:trPr>
          <w:trHeight w:val="278"/>
        </w:trPr>
        <w:tc>
          <w:tcPr>
            <w:tcW w:w="254" w:type="pct"/>
          </w:tcPr>
          <w:p w14:paraId="5D5F0CC9" w14:textId="77777777" w:rsidR="003C5A07" w:rsidRPr="00AF7212" w:rsidRDefault="003C5A07" w:rsidP="00C7743D">
            <w:pPr>
              <w:spacing w:line="480" w:lineRule="auto"/>
              <w:ind w:right="68"/>
              <w:rPr>
                <w:sz w:val="22"/>
                <w:szCs w:val="22"/>
              </w:rPr>
            </w:pPr>
            <w:r w:rsidRPr="00AF7212">
              <w:rPr>
                <w:sz w:val="22"/>
                <w:szCs w:val="22"/>
              </w:rPr>
              <w:t>2</w:t>
            </w:r>
          </w:p>
        </w:tc>
        <w:tc>
          <w:tcPr>
            <w:tcW w:w="660" w:type="pct"/>
          </w:tcPr>
          <w:p w14:paraId="227A6E56" w14:textId="77777777" w:rsidR="003C5A07" w:rsidRPr="00AF7212" w:rsidRDefault="003C5A07" w:rsidP="00C7743D">
            <w:pPr>
              <w:spacing w:line="480" w:lineRule="auto"/>
              <w:ind w:right="68"/>
              <w:rPr>
                <w:sz w:val="22"/>
                <w:szCs w:val="22"/>
              </w:rPr>
            </w:pPr>
          </w:p>
        </w:tc>
        <w:tc>
          <w:tcPr>
            <w:tcW w:w="2044" w:type="pct"/>
            <w:gridSpan w:val="5"/>
            <w:shd w:val="clear" w:color="auto" w:fill="FFFFFF"/>
          </w:tcPr>
          <w:p w14:paraId="4DE7A19F" w14:textId="23173DF6" w:rsidR="003C5A07" w:rsidRPr="00AF7212" w:rsidRDefault="003C5A07" w:rsidP="00C7743D">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Pr>
                <w:sz w:val="22"/>
                <w:szCs w:val="22"/>
              </w:rPr>
              <w:t>4</w:t>
            </w:r>
            <w:r w:rsidRPr="00AF7212">
              <w:rPr>
                <w:sz w:val="22"/>
                <w:szCs w:val="22"/>
              </w:rPr>
              <w:t>, 2</w:t>
            </w:r>
            <w:r>
              <w:rPr>
                <w:sz w:val="22"/>
                <w:szCs w:val="22"/>
              </w:rPr>
              <w:t>11</w:t>
            </w:r>
            <w:r w:rsidRPr="00AF7212">
              <w:rPr>
                <w:sz w:val="22"/>
                <w:szCs w:val="22"/>
              </w:rPr>
              <w:t xml:space="preserve">) = </w:t>
            </w:r>
            <w:r>
              <w:rPr>
                <w:sz w:val="22"/>
                <w:szCs w:val="22"/>
              </w:rPr>
              <w:t>10.33</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15</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Pr>
                <w:i/>
                <w:sz w:val="22"/>
                <w:szCs w:val="22"/>
              </w:rPr>
              <w:t>&lt;</w:t>
            </w:r>
            <w:r>
              <w:rPr>
                <w:iCs/>
                <w:sz w:val="22"/>
                <w:szCs w:val="22"/>
              </w:rPr>
              <w:t xml:space="preserve"> .001</w:t>
            </w:r>
            <w:r w:rsidRPr="00AF7212">
              <w:rPr>
                <w:sz w:val="22"/>
                <w:szCs w:val="22"/>
              </w:rPr>
              <w:t>)</w:t>
            </w:r>
          </w:p>
        </w:tc>
        <w:tc>
          <w:tcPr>
            <w:tcW w:w="2042" w:type="pct"/>
            <w:gridSpan w:val="5"/>
            <w:shd w:val="clear" w:color="auto" w:fill="FFFFFF"/>
          </w:tcPr>
          <w:p w14:paraId="4A303C6F" w14:textId="3A498D4D" w:rsidR="003C5A07" w:rsidRPr="00AF7212" w:rsidRDefault="003C5A07" w:rsidP="00C7743D">
            <w:pPr>
              <w:spacing w:line="480" w:lineRule="auto"/>
              <w:ind w:right="68"/>
              <w:rPr>
                <w:color w:val="010205"/>
                <w:sz w:val="22"/>
                <w:szCs w:val="22"/>
                <w:highlight w:val="yellow"/>
              </w:rPr>
            </w:pPr>
            <w:proofErr w:type="gramStart"/>
            <w:r w:rsidRPr="00AF7212">
              <w:rPr>
                <w:i/>
                <w:sz w:val="22"/>
                <w:szCs w:val="22"/>
              </w:rPr>
              <w:t>F</w:t>
            </w:r>
            <w:r w:rsidRPr="00AF7212">
              <w:rPr>
                <w:sz w:val="22"/>
                <w:szCs w:val="22"/>
              </w:rPr>
              <w:t>(</w:t>
            </w:r>
            <w:proofErr w:type="gramEnd"/>
            <w:r>
              <w:rPr>
                <w:sz w:val="22"/>
                <w:szCs w:val="22"/>
              </w:rPr>
              <w:t>4</w:t>
            </w:r>
            <w:r w:rsidRPr="00AF7212">
              <w:rPr>
                <w:sz w:val="22"/>
                <w:szCs w:val="22"/>
              </w:rPr>
              <w:t>, 2</w:t>
            </w:r>
            <w:r>
              <w:rPr>
                <w:sz w:val="22"/>
                <w:szCs w:val="22"/>
              </w:rPr>
              <w:t>10</w:t>
            </w:r>
            <w:r w:rsidRPr="00AF7212">
              <w:rPr>
                <w:sz w:val="22"/>
                <w:szCs w:val="22"/>
              </w:rPr>
              <w:t xml:space="preserve">) = </w:t>
            </w:r>
            <w:r>
              <w:rPr>
                <w:sz w:val="22"/>
                <w:szCs w:val="22"/>
              </w:rPr>
              <w:t>19.26</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26</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Pr>
                <w:i/>
                <w:sz w:val="22"/>
                <w:szCs w:val="22"/>
              </w:rPr>
              <w:t>&lt;</w:t>
            </w:r>
            <w:r>
              <w:rPr>
                <w:iCs/>
                <w:sz w:val="22"/>
                <w:szCs w:val="22"/>
              </w:rPr>
              <w:t xml:space="preserve"> .001</w:t>
            </w:r>
            <w:r w:rsidRPr="00AF7212">
              <w:rPr>
                <w:sz w:val="22"/>
                <w:szCs w:val="22"/>
              </w:rPr>
              <w:t>)</w:t>
            </w:r>
          </w:p>
        </w:tc>
      </w:tr>
      <w:tr w:rsidR="003C5A07" w:rsidRPr="002A3D71" w14:paraId="0769E6A6" w14:textId="77777777" w:rsidTr="00C7743D">
        <w:trPr>
          <w:trHeight w:val="278"/>
        </w:trPr>
        <w:tc>
          <w:tcPr>
            <w:tcW w:w="254" w:type="pct"/>
          </w:tcPr>
          <w:p w14:paraId="757623C3" w14:textId="77777777" w:rsidR="003C5A07" w:rsidRPr="00AF7212" w:rsidRDefault="003C5A07" w:rsidP="00C7743D">
            <w:pPr>
              <w:spacing w:line="480" w:lineRule="auto"/>
              <w:ind w:right="68"/>
              <w:rPr>
                <w:sz w:val="22"/>
                <w:szCs w:val="22"/>
              </w:rPr>
            </w:pPr>
          </w:p>
        </w:tc>
        <w:tc>
          <w:tcPr>
            <w:tcW w:w="660" w:type="pct"/>
          </w:tcPr>
          <w:p w14:paraId="5046F0DE" w14:textId="77777777" w:rsidR="003C5A07" w:rsidRPr="00AF7212" w:rsidRDefault="003C5A07" w:rsidP="00C7743D">
            <w:pPr>
              <w:spacing w:line="480" w:lineRule="auto"/>
              <w:ind w:right="68"/>
              <w:rPr>
                <w:sz w:val="22"/>
                <w:szCs w:val="22"/>
              </w:rPr>
            </w:pPr>
            <w:r>
              <w:rPr>
                <w:sz w:val="22"/>
                <w:szCs w:val="22"/>
              </w:rPr>
              <w:t>Family pressure</w:t>
            </w:r>
          </w:p>
        </w:tc>
        <w:tc>
          <w:tcPr>
            <w:tcW w:w="408" w:type="pct"/>
            <w:shd w:val="clear" w:color="auto" w:fill="FFFFFF"/>
          </w:tcPr>
          <w:p w14:paraId="4C934665" w14:textId="30F9A221" w:rsidR="003C5A07" w:rsidRPr="00AF7212" w:rsidRDefault="00183C0C" w:rsidP="00C7743D">
            <w:pPr>
              <w:spacing w:line="480" w:lineRule="auto"/>
              <w:ind w:right="68"/>
              <w:rPr>
                <w:sz w:val="22"/>
                <w:szCs w:val="22"/>
              </w:rPr>
            </w:pPr>
            <w:r>
              <w:rPr>
                <w:sz w:val="22"/>
                <w:szCs w:val="22"/>
              </w:rPr>
              <w:t>-</w:t>
            </w:r>
            <w:r w:rsidR="003C5A07">
              <w:rPr>
                <w:sz w:val="22"/>
                <w:szCs w:val="22"/>
              </w:rPr>
              <w:t>.01</w:t>
            </w:r>
          </w:p>
        </w:tc>
        <w:tc>
          <w:tcPr>
            <w:tcW w:w="409" w:type="pct"/>
            <w:shd w:val="clear" w:color="auto" w:fill="FFFFFF"/>
          </w:tcPr>
          <w:p w14:paraId="4900710D" w14:textId="32E10D61" w:rsidR="003C5A07" w:rsidRPr="00AF7212" w:rsidRDefault="003C5A07" w:rsidP="00C7743D">
            <w:pPr>
              <w:spacing w:line="480" w:lineRule="auto"/>
              <w:ind w:right="68"/>
              <w:rPr>
                <w:sz w:val="22"/>
                <w:szCs w:val="22"/>
              </w:rPr>
            </w:pPr>
            <w:r>
              <w:rPr>
                <w:sz w:val="22"/>
                <w:szCs w:val="22"/>
              </w:rPr>
              <w:t>.05</w:t>
            </w:r>
          </w:p>
        </w:tc>
        <w:tc>
          <w:tcPr>
            <w:tcW w:w="409" w:type="pct"/>
            <w:shd w:val="clear" w:color="auto" w:fill="FFFFFF"/>
          </w:tcPr>
          <w:p w14:paraId="30FDC9D4" w14:textId="7ECB1149" w:rsidR="003C5A07" w:rsidRPr="00AF7212" w:rsidRDefault="00183C0C" w:rsidP="00C7743D">
            <w:pPr>
              <w:spacing w:line="480" w:lineRule="auto"/>
              <w:ind w:right="68"/>
              <w:rPr>
                <w:sz w:val="22"/>
                <w:szCs w:val="22"/>
              </w:rPr>
            </w:pPr>
            <w:r>
              <w:rPr>
                <w:sz w:val="22"/>
                <w:szCs w:val="22"/>
              </w:rPr>
              <w:t>-</w:t>
            </w:r>
            <w:r w:rsidR="003C5A07">
              <w:rPr>
                <w:sz w:val="22"/>
                <w:szCs w:val="22"/>
              </w:rPr>
              <w:t>.01</w:t>
            </w:r>
          </w:p>
        </w:tc>
        <w:tc>
          <w:tcPr>
            <w:tcW w:w="409" w:type="pct"/>
            <w:shd w:val="clear" w:color="auto" w:fill="FFFFFF"/>
          </w:tcPr>
          <w:p w14:paraId="13349625" w14:textId="4F630F8F" w:rsidR="003C5A07" w:rsidRPr="00AF7212" w:rsidRDefault="00183C0C" w:rsidP="00C7743D">
            <w:pPr>
              <w:spacing w:line="480" w:lineRule="auto"/>
              <w:ind w:right="68"/>
              <w:rPr>
                <w:sz w:val="22"/>
                <w:szCs w:val="22"/>
              </w:rPr>
            </w:pPr>
            <w:r>
              <w:rPr>
                <w:sz w:val="22"/>
                <w:szCs w:val="22"/>
              </w:rPr>
              <w:t>-</w:t>
            </w:r>
            <w:r w:rsidR="003C5A07">
              <w:rPr>
                <w:sz w:val="22"/>
                <w:szCs w:val="22"/>
              </w:rPr>
              <w:t>0.08</w:t>
            </w:r>
          </w:p>
        </w:tc>
        <w:tc>
          <w:tcPr>
            <w:tcW w:w="409" w:type="pct"/>
            <w:shd w:val="clear" w:color="auto" w:fill="FFFFFF"/>
          </w:tcPr>
          <w:p w14:paraId="6370D1E5" w14:textId="0E2F719B" w:rsidR="003C5A07" w:rsidRPr="00AF7212" w:rsidRDefault="003C5A07" w:rsidP="00C7743D">
            <w:pPr>
              <w:spacing w:line="480" w:lineRule="auto"/>
              <w:ind w:right="68"/>
              <w:rPr>
                <w:sz w:val="22"/>
                <w:szCs w:val="22"/>
              </w:rPr>
            </w:pPr>
            <w:r>
              <w:rPr>
                <w:sz w:val="22"/>
                <w:szCs w:val="22"/>
              </w:rPr>
              <w:t>.934</w:t>
            </w:r>
          </w:p>
        </w:tc>
        <w:tc>
          <w:tcPr>
            <w:tcW w:w="409" w:type="pct"/>
            <w:shd w:val="clear" w:color="auto" w:fill="FFFFFF"/>
          </w:tcPr>
          <w:p w14:paraId="7A3130D4" w14:textId="6347D408" w:rsidR="003C5A07" w:rsidRPr="00AF7212" w:rsidRDefault="00001AE4" w:rsidP="00C7743D">
            <w:pPr>
              <w:spacing w:line="480" w:lineRule="auto"/>
              <w:ind w:right="68"/>
              <w:rPr>
                <w:color w:val="010205"/>
                <w:sz w:val="22"/>
                <w:szCs w:val="22"/>
              </w:rPr>
            </w:pPr>
            <w:r>
              <w:rPr>
                <w:color w:val="010205"/>
                <w:sz w:val="22"/>
                <w:szCs w:val="22"/>
              </w:rPr>
              <w:t>-.11</w:t>
            </w:r>
          </w:p>
        </w:tc>
        <w:tc>
          <w:tcPr>
            <w:tcW w:w="409" w:type="pct"/>
            <w:shd w:val="clear" w:color="auto" w:fill="FFFFFF"/>
          </w:tcPr>
          <w:p w14:paraId="4C2B31C5" w14:textId="54393738" w:rsidR="003C5A07" w:rsidRPr="00AF7212" w:rsidRDefault="00001AE4" w:rsidP="00C7743D">
            <w:pPr>
              <w:spacing w:line="480" w:lineRule="auto"/>
              <w:ind w:right="68"/>
              <w:rPr>
                <w:color w:val="010205"/>
                <w:sz w:val="22"/>
                <w:szCs w:val="22"/>
              </w:rPr>
            </w:pPr>
            <w:r>
              <w:rPr>
                <w:color w:val="010205"/>
                <w:sz w:val="22"/>
                <w:szCs w:val="22"/>
              </w:rPr>
              <w:t>.06</w:t>
            </w:r>
          </w:p>
        </w:tc>
        <w:tc>
          <w:tcPr>
            <w:tcW w:w="409" w:type="pct"/>
            <w:shd w:val="clear" w:color="auto" w:fill="FFFFFF"/>
          </w:tcPr>
          <w:p w14:paraId="30213D0A" w14:textId="16F537E5" w:rsidR="003C5A07" w:rsidRPr="00AF7212" w:rsidRDefault="00001AE4" w:rsidP="00C7743D">
            <w:pPr>
              <w:spacing w:line="480" w:lineRule="auto"/>
              <w:ind w:right="68"/>
              <w:rPr>
                <w:color w:val="010205"/>
                <w:sz w:val="22"/>
                <w:szCs w:val="22"/>
              </w:rPr>
            </w:pPr>
            <w:r>
              <w:rPr>
                <w:color w:val="010205"/>
                <w:sz w:val="22"/>
                <w:szCs w:val="22"/>
              </w:rPr>
              <w:t>-.15</w:t>
            </w:r>
          </w:p>
        </w:tc>
        <w:tc>
          <w:tcPr>
            <w:tcW w:w="409" w:type="pct"/>
            <w:shd w:val="clear" w:color="auto" w:fill="FFFFFF"/>
          </w:tcPr>
          <w:p w14:paraId="062F86BF" w14:textId="48D18AFF" w:rsidR="003C5A07" w:rsidRPr="00AF7212" w:rsidRDefault="00001AE4" w:rsidP="00C7743D">
            <w:pPr>
              <w:spacing w:line="480" w:lineRule="auto"/>
              <w:ind w:right="68"/>
              <w:rPr>
                <w:sz w:val="22"/>
                <w:szCs w:val="22"/>
              </w:rPr>
            </w:pPr>
            <w:r>
              <w:rPr>
                <w:sz w:val="22"/>
                <w:szCs w:val="22"/>
              </w:rPr>
              <w:t>-1.92</w:t>
            </w:r>
          </w:p>
        </w:tc>
        <w:tc>
          <w:tcPr>
            <w:tcW w:w="406" w:type="pct"/>
            <w:shd w:val="clear" w:color="auto" w:fill="FFFFFF"/>
          </w:tcPr>
          <w:p w14:paraId="68510641" w14:textId="494B8D97" w:rsidR="003C5A07" w:rsidRPr="00AF7212" w:rsidRDefault="00001AE4" w:rsidP="00C7743D">
            <w:pPr>
              <w:spacing w:line="480" w:lineRule="auto"/>
              <w:ind w:right="68"/>
              <w:rPr>
                <w:color w:val="010205"/>
                <w:sz w:val="22"/>
                <w:szCs w:val="22"/>
              </w:rPr>
            </w:pPr>
            <w:r>
              <w:rPr>
                <w:color w:val="010205"/>
                <w:sz w:val="22"/>
                <w:szCs w:val="22"/>
              </w:rPr>
              <w:t>.057</w:t>
            </w:r>
          </w:p>
        </w:tc>
      </w:tr>
      <w:tr w:rsidR="003C5A07" w:rsidRPr="002A3D71" w14:paraId="68364540" w14:textId="77777777" w:rsidTr="00C7743D">
        <w:trPr>
          <w:trHeight w:val="278"/>
        </w:trPr>
        <w:tc>
          <w:tcPr>
            <w:tcW w:w="254" w:type="pct"/>
          </w:tcPr>
          <w:p w14:paraId="04C22B86" w14:textId="77777777" w:rsidR="003C5A07" w:rsidRPr="00AF7212" w:rsidRDefault="003C5A07" w:rsidP="00C7743D">
            <w:pPr>
              <w:spacing w:line="480" w:lineRule="auto"/>
              <w:ind w:right="68"/>
              <w:rPr>
                <w:sz w:val="22"/>
                <w:szCs w:val="22"/>
              </w:rPr>
            </w:pPr>
          </w:p>
        </w:tc>
        <w:tc>
          <w:tcPr>
            <w:tcW w:w="660" w:type="pct"/>
          </w:tcPr>
          <w:p w14:paraId="280C7684" w14:textId="77777777" w:rsidR="003C5A07" w:rsidRPr="00AF7212" w:rsidRDefault="003C5A07" w:rsidP="00C7743D">
            <w:pPr>
              <w:spacing w:line="480" w:lineRule="auto"/>
              <w:ind w:right="68"/>
              <w:rPr>
                <w:sz w:val="22"/>
                <w:szCs w:val="22"/>
              </w:rPr>
            </w:pPr>
            <w:r>
              <w:rPr>
                <w:sz w:val="22"/>
                <w:szCs w:val="22"/>
              </w:rPr>
              <w:t>Peer pressure</w:t>
            </w:r>
          </w:p>
        </w:tc>
        <w:tc>
          <w:tcPr>
            <w:tcW w:w="408" w:type="pct"/>
            <w:shd w:val="clear" w:color="auto" w:fill="FFFFFF"/>
          </w:tcPr>
          <w:p w14:paraId="012B80B2" w14:textId="0B629789" w:rsidR="003C5A07" w:rsidRPr="00AF7212" w:rsidRDefault="003C5A07" w:rsidP="00C7743D">
            <w:pPr>
              <w:spacing w:line="480" w:lineRule="auto"/>
              <w:ind w:right="68"/>
              <w:rPr>
                <w:sz w:val="22"/>
                <w:szCs w:val="22"/>
              </w:rPr>
            </w:pPr>
            <w:r>
              <w:rPr>
                <w:sz w:val="22"/>
                <w:szCs w:val="22"/>
              </w:rPr>
              <w:t>-.12</w:t>
            </w:r>
          </w:p>
        </w:tc>
        <w:tc>
          <w:tcPr>
            <w:tcW w:w="409" w:type="pct"/>
            <w:shd w:val="clear" w:color="auto" w:fill="FFFFFF"/>
          </w:tcPr>
          <w:p w14:paraId="7CF4DEDD" w14:textId="007923A5" w:rsidR="003C5A07" w:rsidRPr="00AF7212" w:rsidRDefault="003C5A07" w:rsidP="00C7743D">
            <w:pPr>
              <w:spacing w:line="480" w:lineRule="auto"/>
              <w:ind w:right="68"/>
              <w:rPr>
                <w:sz w:val="22"/>
                <w:szCs w:val="22"/>
              </w:rPr>
            </w:pPr>
            <w:r>
              <w:rPr>
                <w:sz w:val="22"/>
                <w:szCs w:val="22"/>
              </w:rPr>
              <w:t>.06</w:t>
            </w:r>
          </w:p>
        </w:tc>
        <w:tc>
          <w:tcPr>
            <w:tcW w:w="409" w:type="pct"/>
            <w:shd w:val="clear" w:color="auto" w:fill="FFFFFF"/>
          </w:tcPr>
          <w:p w14:paraId="5916B8F3" w14:textId="612F8A3F" w:rsidR="003C5A07" w:rsidRPr="00AF7212" w:rsidRDefault="003C5A07" w:rsidP="00C7743D">
            <w:pPr>
              <w:spacing w:line="480" w:lineRule="auto"/>
              <w:ind w:right="68"/>
              <w:rPr>
                <w:sz w:val="22"/>
                <w:szCs w:val="22"/>
              </w:rPr>
            </w:pPr>
            <w:r>
              <w:rPr>
                <w:sz w:val="22"/>
                <w:szCs w:val="22"/>
              </w:rPr>
              <w:t>-.14</w:t>
            </w:r>
          </w:p>
        </w:tc>
        <w:tc>
          <w:tcPr>
            <w:tcW w:w="409" w:type="pct"/>
            <w:shd w:val="clear" w:color="auto" w:fill="FFFFFF"/>
          </w:tcPr>
          <w:p w14:paraId="57C2209C" w14:textId="4638C579" w:rsidR="003C5A07" w:rsidRPr="00AF7212" w:rsidRDefault="003C5A07" w:rsidP="00C7743D">
            <w:pPr>
              <w:spacing w:line="480" w:lineRule="auto"/>
              <w:ind w:right="68"/>
              <w:rPr>
                <w:sz w:val="22"/>
                <w:szCs w:val="22"/>
              </w:rPr>
            </w:pPr>
            <w:r>
              <w:rPr>
                <w:sz w:val="22"/>
                <w:szCs w:val="22"/>
              </w:rPr>
              <w:t>-1.91</w:t>
            </w:r>
          </w:p>
        </w:tc>
        <w:tc>
          <w:tcPr>
            <w:tcW w:w="409" w:type="pct"/>
            <w:shd w:val="clear" w:color="auto" w:fill="FFFFFF"/>
          </w:tcPr>
          <w:p w14:paraId="4D69F4CF" w14:textId="501881DD" w:rsidR="003C5A07" w:rsidRPr="00AF7212" w:rsidRDefault="003C5A07" w:rsidP="00C7743D">
            <w:pPr>
              <w:spacing w:line="480" w:lineRule="auto"/>
              <w:ind w:right="68"/>
              <w:rPr>
                <w:sz w:val="22"/>
                <w:szCs w:val="22"/>
              </w:rPr>
            </w:pPr>
            <w:r>
              <w:rPr>
                <w:sz w:val="22"/>
                <w:szCs w:val="22"/>
              </w:rPr>
              <w:t>.058</w:t>
            </w:r>
          </w:p>
        </w:tc>
        <w:tc>
          <w:tcPr>
            <w:tcW w:w="409" w:type="pct"/>
            <w:shd w:val="clear" w:color="auto" w:fill="FFFFFF"/>
          </w:tcPr>
          <w:p w14:paraId="74E197DE" w14:textId="27746562" w:rsidR="003C5A07" w:rsidRPr="00AF7212" w:rsidRDefault="00001AE4" w:rsidP="00C7743D">
            <w:pPr>
              <w:spacing w:line="480" w:lineRule="auto"/>
              <w:ind w:right="68"/>
              <w:rPr>
                <w:color w:val="010205"/>
                <w:sz w:val="22"/>
                <w:szCs w:val="22"/>
              </w:rPr>
            </w:pPr>
            <w:r>
              <w:rPr>
                <w:color w:val="010205"/>
                <w:sz w:val="22"/>
                <w:szCs w:val="22"/>
              </w:rPr>
              <w:t>-.07</w:t>
            </w:r>
          </w:p>
        </w:tc>
        <w:tc>
          <w:tcPr>
            <w:tcW w:w="409" w:type="pct"/>
            <w:shd w:val="clear" w:color="auto" w:fill="FFFFFF"/>
          </w:tcPr>
          <w:p w14:paraId="0D8C045B" w14:textId="438AE221" w:rsidR="003C5A07" w:rsidRPr="00AF7212" w:rsidRDefault="00001AE4" w:rsidP="00C7743D">
            <w:pPr>
              <w:spacing w:line="480" w:lineRule="auto"/>
              <w:ind w:right="68"/>
              <w:rPr>
                <w:color w:val="010205"/>
                <w:sz w:val="22"/>
                <w:szCs w:val="22"/>
              </w:rPr>
            </w:pPr>
            <w:r>
              <w:rPr>
                <w:color w:val="010205"/>
                <w:sz w:val="22"/>
                <w:szCs w:val="22"/>
              </w:rPr>
              <w:t>.06</w:t>
            </w:r>
          </w:p>
        </w:tc>
        <w:tc>
          <w:tcPr>
            <w:tcW w:w="409" w:type="pct"/>
            <w:shd w:val="clear" w:color="auto" w:fill="FFFFFF"/>
          </w:tcPr>
          <w:p w14:paraId="4F8FCF54" w14:textId="7A40BB26" w:rsidR="003C5A07" w:rsidRPr="00AF7212" w:rsidRDefault="00001AE4" w:rsidP="00C7743D">
            <w:pPr>
              <w:spacing w:line="480" w:lineRule="auto"/>
              <w:ind w:right="68"/>
              <w:rPr>
                <w:color w:val="010205"/>
                <w:sz w:val="22"/>
                <w:szCs w:val="22"/>
              </w:rPr>
            </w:pPr>
            <w:r>
              <w:rPr>
                <w:color w:val="010205"/>
                <w:sz w:val="22"/>
                <w:szCs w:val="22"/>
              </w:rPr>
              <w:t>-.10</w:t>
            </w:r>
          </w:p>
        </w:tc>
        <w:tc>
          <w:tcPr>
            <w:tcW w:w="409" w:type="pct"/>
            <w:shd w:val="clear" w:color="auto" w:fill="FFFFFF"/>
          </w:tcPr>
          <w:p w14:paraId="5B11B32A" w14:textId="72931A76" w:rsidR="003C5A07" w:rsidRPr="00AF7212" w:rsidRDefault="00001AE4" w:rsidP="00C7743D">
            <w:pPr>
              <w:spacing w:line="480" w:lineRule="auto"/>
              <w:ind w:right="68"/>
              <w:rPr>
                <w:sz w:val="22"/>
                <w:szCs w:val="22"/>
              </w:rPr>
            </w:pPr>
            <w:r>
              <w:rPr>
                <w:sz w:val="22"/>
                <w:szCs w:val="22"/>
              </w:rPr>
              <w:t>-1.21</w:t>
            </w:r>
          </w:p>
        </w:tc>
        <w:tc>
          <w:tcPr>
            <w:tcW w:w="406" w:type="pct"/>
            <w:shd w:val="clear" w:color="auto" w:fill="FFFFFF"/>
          </w:tcPr>
          <w:p w14:paraId="51133071" w14:textId="6DDB8753" w:rsidR="003C5A07" w:rsidRPr="00AF7212" w:rsidRDefault="00001AE4" w:rsidP="00C7743D">
            <w:pPr>
              <w:spacing w:line="480" w:lineRule="auto"/>
              <w:ind w:right="68"/>
              <w:rPr>
                <w:color w:val="010205"/>
                <w:sz w:val="22"/>
                <w:szCs w:val="22"/>
              </w:rPr>
            </w:pPr>
            <w:r>
              <w:rPr>
                <w:color w:val="010205"/>
                <w:sz w:val="22"/>
                <w:szCs w:val="22"/>
              </w:rPr>
              <w:t>.229</w:t>
            </w:r>
          </w:p>
        </w:tc>
      </w:tr>
      <w:tr w:rsidR="003C5A07" w:rsidRPr="002A3D71" w14:paraId="238BC3A2" w14:textId="77777777" w:rsidTr="00C7743D">
        <w:trPr>
          <w:trHeight w:val="278"/>
        </w:trPr>
        <w:tc>
          <w:tcPr>
            <w:tcW w:w="254" w:type="pct"/>
          </w:tcPr>
          <w:p w14:paraId="050B9F2A" w14:textId="77777777" w:rsidR="003C5A07" w:rsidRPr="00AF7212" w:rsidRDefault="003C5A07" w:rsidP="00C7743D">
            <w:pPr>
              <w:spacing w:line="480" w:lineRule="auto"/>
              <w:ind w:right="68"/>
              <w:rPr>
                <w:sz w:val="22"/>
                <w:szCs w:val="22"/>
              </w:rPr>
            </w:pPr>
          </w:p>
        </w:tc>
        <w:tc>
          <w:tcPr>
            <w:tcW w:w="660" w:type="pct"/>
          </w:tcPr>
          <w:p w14:paraId="29E5CBDA" w14:textId="77777777" w:rsidR="003C5A07" w:rsidRPr="00AF7212" w:rsidRDefault="003C5A07" w:rsidP="00C7743D">
            <w:pPr>
              <w:spacing w:line="480" w:lineRule="auto"/>
              <w:ind w:right="68"/>
              <w:rPr>
                <w:sz w:val="22"/>
                <w:szCs w:val="22"/>
              </w:rPr>
            </w:pPr>
            <w:r>
              <w:rPr>
                <w:sz w:val="22"/>
                <w:szCs w:val="22"/>
              </w:rPr>
              <w:t>Media pressure</w:t>
            </w:r>
          </w:p>
        </w:tc>
        <w:tc>
          <w:tcPr>
            <w:tcW w:w="408" w:type="pct"/>
            <w:shd w:val="clear" w:color="auto" w:fill="FFFFFF"/>
          </w:tcPr>
          <w:p w14:paraId="6FCA2982" w14:textId="2D557CC4" w:rsidR="003C5A07" w:rsidRPr="00AF7212" w:rsidRDefault="003C5A07" w:rsidP="00C7743D">
            <w:pPr>
              <w:spacing w:line="480" w:lineRule="auto"/>
              <w:ind w:right="68"/>
              <w:rPr>
                <w:sz w:val="22"/>
                <w:szCs w:val="22"/>
              </w:rPr>
            </w:pPr>
            <w:r>
              <w:rPr>
                <w:sz w:val="22"/>
                <w:szCs w:val="22"/>
              </w:rPr>
              <w:t>.06</w:t>
            </w:r>
          </w:p>
        </w:tc>
        <w:tc>
          <w:tcPr>
            <w:tcW w:w="409" w:type="pct"/>
            <w:shd w:val="clear" w:color="auto" w:fill="FFFFFF"/>
          </w:tcPr>
          <w:p w14:paraId="39A74CB9" w14:textId="0679410A" w:rsidR="003C5A07" w:rsidRPr="00AF7212" w:rsidRDefault="003C5A07" w:rsidP="00C7743D">
            <w:pPr>
              <w:spacing w:line="480" w:lineRule="auto"/>
              <w:ind w:right="68"/>
              <w:rPr>
                <w:sz w:val="22"/>
                <w:szCs w:val="22"/>
              </w:rPr>
            </w:pPr>
            <w:r>
              <w:rPr>
                <w:sz w:val="22"/>
                <w:szCs w:val="22"/>
              </w:rPr>
              <w:t>.04</w:t>
            </w:r>
          </w:p>
        </w:tc>
        <w:tc>
          <w:tcPr>
            <w:tcW w:w="409" w:type="pct"/>
            <w:shd w:val="clear" w:color="auto" w:fill="FFFFFF"/>
          </w:tcPr>
          <w:p w14:paraId="62372FA5" w14:textId="7BD2C1C9" w:rsidR="003C5A07" w:rsidRPr="00AF7212" w:rsidRDefault="003C5A07" w:rsidP="00C7743D">
            <w:pPr>
              <w:spacing w:line="480" w:lineRule="auto"/>
              <w:ind w:right="68"/>
              <w:rPr>
                <w:sz w:val="22"/>
                <w:szCs w:val="22"/>
              </w:rPr>
            </w:pPr>
            <w:r>
              <w:rPr>
                <w:sz w:val="22"/>
                <w:szCs w:val="22"/>
              </w:rPr>
              <w:t>.10</w:t>
            </w:r>
          </w:p>
        </w:tc>
        <w:tc>
          <w:tcPr>
            <w:tcW w:w="409" w:type="pct"/>
            <w:shd w:val="clear" w:color="auto" w:fill="FFFFFF"/>
          </w:tcPr>
          <w:p w14:paraId="7A2BAFFE" w14:textId="094808B7" w:rsidR="003C5A07" w:rsidRPr="00AF7212" w:rsidRDefault="003C5A07" w:rsidP="00C7743D">
            <w:pPr>
              <w:spacing w:line="480" w:lineRule="auto"/>
              <w:ind w:right="68"/>
              <w:rPr>
                <w:sz w:val="22"/>
                <w:szCs w:val="22"/>
              </w:rPr>
            </w:pPr>
            <w:r>
              <w:rPr>
                <w:sz w:val="22"/>
                <w:szCs w:val="22"/>
              </w:rPr>
              <w:t>1.44</w:t>
            </w:r>
          </w:p>
        </w:tc>
        <w:tc>
          <w:tcPr>
            <w:tcW w:w="409" w:type="pct"/>
            <w:shd w:val="clear" w:color="auto" w:fill="FFFFFF"/>
          </w:tcPr>
          <w:p w14:paraId="790BA86B" w14:textId="72D599B3" w:rsidR="003C5A07" w:rsidRPr="00AF7212" w:rsidRDefault="003C5A07" w:rsidP="00C7743D">
            <w:pPr>
              <w:spacing w:line="480" w:lineRule="auto"/>
              <w:ind w:right="68"/>
              <w:rPr>
                <w:sz w:val="22"/>
                <w:szCs w:val="22"/>
              </w:rPr>
            </w:pPr>
            <w:r>
              <w:rPr>
                <w:sz w:val="22"/>
                <w:szCs w:val="22"/>
              </w:rPr>
              <w:t>.151</w:t>
            </w:r>
          </w:p>
        </w:tc>
        <w:tc>
          <w:tcPr>
            <w:tcW w:w="409" w:type="pct"/>
            <w:shd w:val="clear" w:color="auto" w:fill="FFFFFF"/>
          </w:tcPr>
          <w:p w14:paraId="4F490888" w14:textId="0A13505F" w:rsidR="003C5A07" w:rsidRPr="00AF7212" w:rsidRDefault="00001AE4" w:rsidP="00C7743D">
            <w:pPr>
              <w:spacing w:line="480" w:lineRule="auto"/>
              <w:ind w:right="68"/>
              <w:rPr>
                <w:color w:val="010205"/>
                <w:sz w:val="22"/>
                <w:szCs w:val="22"/>
              </w:rPr>
            </w:pPr>
            <w:r>
              <w:rPr>
                <w:color w:val="010205"/>
                <w:sz w:val="22"/>
                <w:szCs w:val="22"/>
              </w:rPr>
              <w:t>.14</w:t>
            </w:r>
          </w:p>
        </w:tc>
        <w:tc>
          <w:tcPr>
            <w:tcW w:w="409" w:type="pct"/>
            <w:shd w:val="clear" w:color="auto" w:fill="FFFFFF"/>
          </w:tcPr>
          <w:p w14:paraId="3FD92665" w14:textId="3DA22D55" w:rsidR="003C5A07" w:rsidRPr="00AF7212" w:rsidRDefault="00001AE4" w:rsidP="00C7743D">
            <w:pPr>
              <w:spacing w:line="480" w:lineRule="auto"/>
              <w:ind w:right="68"/>
              <w:rPr>
                <w:color w:val="010205"/>
                <w:sz w:val="22"/>
                <w:szCs w:val="22"/>
              </w:rPr>
            </w:pPr>
            <w:r>
              <w:rPr>
                <w:color w:val="010205"/>
                <w:sz w:val="22"/>
                <w:szCs w:val="22"/>
              </w:rPr>
              <w:t>.04</w:t>
            </w:r>
          </w:p>
        </w:tc>
        <w:tc>
          <w:tcPr>
            <w:tcW w:w="409" w:type="pct"/>
            <w:shd w:val="clear" w:color="auto" w:fill="FFFFFF"/>
          </w:tcPr>
          <w:p w14:paraId="08A2B421" w14:textId="6C1A1385" w:rsidR="003C5A07" w:rsidRPr="00AF7212" w:rsidRDefault="00001AE4" w:rsidP="00C7743D">
            <w:pPr>
              <w:spacing w:line="480" w:lineRule="auto"/>
              <w:ind w:right="68"/>
              <w:rPr>
                <w:color w:val="010205"/>
                <w:sz w:val="22"/>
                <w:szCs w:val="22"/>
              </w:rPr>
            </w:pPr>
            <w:r>
              <w:rPr>
                <w:color w:val="010205"/>
                <w:sz w:val="22"/>
                <w:szCs w:val="22"/>
              </w:rPr>
              <w:t>.23</w:t>
            </w:r>
          </w:p>
        </w:tc>
        <w:tc>
          <w:tcPr>
            <w:tcW w:w="409" w:type="pct"/>
            <w:shd w:val="clear" w:color="auto" w:fill="FFFFFF"/>
          </w:tcPr>
          <w:p w14:paraId="64E51BBF" w14:textId="6D324D0A" w:rsidR="003C5A07" w:rsidRPr="00AF7212" w:rsidRDefault="00001AE4" w:rsidP="00C7743D">
            <w:pPr>
              <w:spacing w:line="480" w:lineRule="auto"/>
              <w:ind w:right="68"/>
              <w:rPr>
                <w:sz w:val="22"/>
                <w:szCs w:val="22"/>
              </w:rPr>
            </w:pPr>
            <w:r>
              <w:rPr>
                <w:sz w:val="22"/>
                <w:szCs w:val="22"/>
              </w:rPr>
              <w:t>3.26</w:t>
            </w:r>
          </w:p>
        </w:tc>
        <w:tc>
          <w:tcPr>
            <w:tcW w:w="406" w:type="pct"/>
            <w:shd w:val="clear" w:color="auto" w:fill="FFFFFF"/>
          </w:tcPr>
          <w:p w14:paraId="44664C59" w14:textId="1706ECF6" w:rsidR="003C5A07" w:rsidRPr="00AF7212" w:rsidRDefault="00001AE4" w:rsidP="00C7743D">
            <w:pPr>
              <w:spacing w:line="480" w:lineRule="auto"/>
              <w:ind w:right="68"/>
              <w:rPr>
                <w:color w:val="010205"/>
                <w:sz w:val="22"/>
                <w:szCs w:val="22"/>
              </w:rPr>
            </w:pPr>
            <w:r>
              <w:rPr>
                <w:color w:val="010205"/>
                <w:sz w:val="22"/>
                <w:szCs w:val="22"/>
              </w:rPr>
              <w:t>.001</w:t>
            </w:r>
          </w:p>
        </w:tc>
      </w:tr>
      <w:tr w:rsidR="003C5A07" w:rsidRPr="002A3D71" w14:paraId="22AC3F86" w14:textId="77777777" w:rsidTr="00C7743D">
        <w:trPr>
          <w:trHeight w:val="278"/>
        </w:trPr>
        <w:tc>
          <w:tcPr>
            <w:tcW w:w="254" w:type="pct"/>
            <w:tcBorders>
              <w:bottom w:val="single" w:sz="4" w:space="0" w:color="000000"/>
            </w:tcBorders>
          </w:tcPr>
          <w:p w14:paraId="43DCD466" w14:textId="77777777" w:rsidR="003C5A07" w:rsidRPr="00AF7212" w:rsidRDefault="003C5A07" w:rsidP="00C7743D">
            <w:pPr>
              <w:spacing w:line="480" w:lineRule="auto"/>
              <w:ind w:right="68"/>
              <w:rPr>
                <w:sz w:val="22"/>
                <w:szCs w:val="22"/>
              </w:rPr>
            </w:pPr>
          </w:p>
        </w:tc>
        <w:tc>
          <w:tcPr>
            <w:tcW w:w="660" w:type="pct"/>
            <w:tcBorders>
              <w:bottom w:val="single" w:sz="4" w:space="0" w:color="000000"/>
            </w:tcBorders>
          </w:tcPr>
          <w:p w14:paraId="09CD2FE4" w14:textId="77777777" w:rsidR="003C5A07" w:rsidRDefault="003C5A07" w:rsidP="00C7743D">
            <w:pPr>
              <w:spacing w:line="480" w:lineRule="auto"/>
              <w:ind w:right="68"/>
              <w:rPr>
                <w:sz w:val="22"/>
                <w:szCs w:val="22"/>
              </w:rPr>
            </w:pPr>
            <w:r>
              <w:rPr>
                <w:sz w:val="22"/>
                <w:szCs w:val="22"/>
              </w:rPr>
              <w:t>Body acceptance by others</w:t>
            </w:r>
          </w:p>
        </w:tc>
        <w:tc>
          <w:tcPr>
            <w:tcW w:w="408" w:type="pct"/>
            <w:tcBorders>
              <w:bottom w:val="single" w:sz="4" w:space="0" w:color="000000"/>
            </w:tcBorders>
            <w:shd w:val="clear" w:color="auto" w:fill="FFFFFF"/>
          </w:tcPr>
          <w:p w14:paraId="1FB2E159" w14:textId="5E106EDB" w:rsidR="003C5A07" w:rsidRDefault="003C5A07" w:rsidP="00C7743D">
            <w:pPr>
              <w:spacing w:line="480" w:lineRule="auto"/>
              <w:ind w:right="68"/>
              <w:rPr>
                <w:sz w:val="22"/>
                <w:szCs w:val="22"/>
              </w:rPr>
            </w:pPr>
            <w:r>
              <w:rPr>
                <w:sz w:val="22"/>
                <w:szCs w:val="22"/>
              </w:rPr>
              <w:t>.38</w:t>
            </w:r>
          </w:p>
        </w:tc>
        <w:tc>
          <w:tcPr>
            <w:tcW w:w="409" w:type="pct"/>
            <w:tcBorders>
              <w:bottom w:val="single" w:sz="4" w:space="0" w:color="000000"/>
            </w:tcBorders>
            <w:shd w:val="clear" w:color="auto" w:fill="FFFFFF"/>
          </w:tcPr>
          <w:p w14:paraId="2C7BCA8E" w14:textId="34C64199" w:rsidR="003C5A07" w:rsidRDefault="003C5A07" w:rsidP="00C7743D">
            <w:pPr>
              <w:spacing w:line="480" w:lineRule="auto"/>
              <w:ind w:right="68"/>
              <w:rPr>
                <w:sz w:val="22"/>
                <w:szCs w:val="22"/>
              </w:rPr>
            </w:pPr>
            <w:r>
              <w:rPr>
                <w:sz w:val="22"/>
                <w:szCs w:val="22"/>
              </w:rPr>
              <w:t>.07</w:t>
            </w:r>
          </w:p>
        </w:tc>
        <w:tc>
          <w:tcPr>
            <w:tcW w:w="409" w:type="pct"/>
            <w:tcBorders>
              <w:bottom w:val="single" w:sz="4" w:space="0" w:color="000000"/>
            </w:tcBorders>
            <w:shd w:val="clear" w:color="auto" w:fill="FFFFFF"/>
          </w:tcPr>
          <w:p w14:paraId="24167E68" w14:textId="31D9817D" w:rsidR="003C5A07" w:rsidRDefault="003C5A07" w:rsidP="00C7743D">
            <w:pPr>
              <w:spacing w:line="480" w:lineRule="auto"/>
              <w:ind w:right="68"/>
              <w:rPr>
                <w:sz w:val="22"/>
                <w:szCs w:val="22"/>
              </w:rPr>
            </w:pPr>
            <w:r>
              <w:rPr>
                <w:sz w:val="22"/>
                <w:szCs w:val="22"/>
              </w:rPr>
              <w:t>.38</w:t>
            </w:r>
          </w:p>
        </w:tc>
        <w:tc>
          <w:tcPr>
            <w:tcW w:w="409" w:type="pct"/>
            <w:tcBorders>
              <w:bottom w:val="single" w:sz="4" w:space="0" w:color="000000"/>
            </w:tcBorders>
            <w:shd w:val="clear" w:color="auto" w:fill="FFFFFF"/>
          </w:tcPr>
          <w:p w14:paraId="0DFC26F0" w14:textId="03E023B1" w:rsidR="003C5A07" w:rsidRDefault="003C5A07" w:rsidP="00C7743D">
            <w:pPr>
              <w:spacing w:line="480" w:lineRule="auto"/>
              <w:ind w:right="68"/>
              <w:rPr>
                <w:sz w:val="22"/>
                <w:szCs w:val="22"/>
              </w:rPr>
            </w:pPr>
            <w:r>
              <w:rPr>
                <w:sz w:val="22"/>
                <w:szCs w:val="22"/>
              </w:rPr>
              <w:t>5.52</w:t>
            </w:r>
          </w:p>
        </w:tc>
        <w:tc>
          <w:tcPr>
            <w:tcW w:w="409" w:type="pct"/>
            <w:tcBorders>
              <w:bottom w:val="single" w:sz="4" w:space="0" w:color="000000"/>
            </w:tcBorders>
            <w:shd w:val="clear" w:color="auto" w:fill="FFFFFF"/>
          </w:tcPr>
          <w:p w14:paraId="1D6E7FC9" w14:textId="77777777" w:rsidR="003C5A07" w:rsidRDefault="003C5A07" w:rsidP="00C7743D">
            <w:pPr>
              <w:spacing w:line="480" w:lineRule="auto"/>
              <w:ind w:right="68"/>
              <w:rPr>
                <w:sz w:val="22"/>
                <w:szCs w:val="22"/>
              </w:rPr>
            </w:pPr>
            <w:r>
              <w:rPr>
                <w:sz w:val="22"/>
                <w:szCs w:val="22"/>
              </w:rPr>
              <w:t>&lt; .001</w:t>
            </w:r>
          </w:p>
        </w:tc>
        <w:tc>
          <w:tcPr>
            <w:tcW w:w="409" w:type="pct"/>
            <w:tcBorders>
              <w:bottom w:val="single" w:sz="4" w:space="0" w:color="000000"/>
            </w:tcBorders>
            <w:shd w:val="clear" w:color="auto" w:fill="FFFFFF"/>
          </w:tcPr>
          <w:p w14:paraId="3328F725" w14:textId="417FACF6" w:rsidR="003C5A07" w:rsidRDefault="00001AE4" w:rsidP="00C7743D">
            <w:pPr>
              <w:spacing w:line="480" w:lineRule="auto"/>
              <w:ind w:right="68"/>
              <w:rPr>
                <w:color w:val="010205"/>
                <w:sz w:val="22"/>
                <w:szCs w:val="22"/>
              </w:rPr>
            </w:pPr>
            <w:r>
              <w:rPr>
                <w:color w:val="010205"/>
                <w:sz w:val="22"/>
                <w:szCs w:val="22"/>
              </w:rPr>
              <w:t>.43</w:t>
            </w:r>
          </w:p>
        </w:tc>
        <w:tc>
          <w:tcPr>
            <w:tcW w:w="409" w:type="pct"/>
            <w:tcBorders>
              <w:bottom w:val="single" w:sz="4" w:space="0" w:color="000000"/>
            </w:tcBorders>
            <w:shd w:val="clear" w:color="auto" w:fill="FFFFFF"/>
          </w:tcPr>
          <w:p w14:paraId="459E17F7" w14:textId="3E2AA6E1" w:rsidR="003C5A07" w:rsidRDefault="00001AE4" w:rsidP="00C7743D">
            <w:pPr>
              <w:spacing w:line="480" w:lineRule="auto"/>
              <w:ind w:right="68"/>
              <w:rPr>
                <w:color w:val="010205"/>
                <w:sz w:val="22"/>
                <w:szCs w:val="22"/>
              </w:rPr>
            </w:pPr>
            <w:r>
              <w:rPr>
                <w:color w:val="010205"/>
                <w:sz w:val="22"/>
                <w:szCs w:val="22"/>
              </w:rPr>
              <w:t>.06</w:t>
            </w:r>
          </w:p>
        </w:tc>
        <w:tc>
          <w:tcPr>
            <w:tcW w:w="409" w:type="pct"/>
            <w:tcBorders>
              <w:bottom w:val="single" w:sz="4" w:space="0" w:color="000000"/>
            </w:tcBorders>
            <w:shd w:val="clear" w:color="auto" w:fill="FFFFFF"/>
          </w:tcPr>
          <w:p w14:paraId="5D0A2A2F" w14:textId="6B738A85" w:rsidR="003C5A07" w:rsidRDefault="00001AE4" w:rsidP="00C7743D">
            <w:pPr>
              <w:spacing w:line="480" w:lineRule="auto"/>
              <w:ind w:right="68"/>
              <w:rPr>
                <w:color w:val="010205"/>
                <w:sz w:val="22"/>
                <w:szCs w:val="22"/>
              </w:rPr>
            </w:pPr>
            <w:r>
              <w:rPr>
                <w:color w:val="010205"/>
                <w:sz w:val="22"/>
                <w:szCs w:val="22"/>
              </w:rPr>
              <w:t>.46</w:t>
            </w:r>
          </w:p>
        </w:tc>
        <w:tc>
          <w:tcPr>
            <w:tcW w:w="409" w:type="pct"/>
            <w:tcBorders>
              <w:bottom w:val="single" w:sz="4" w:space="0" w:color="000000"/>
            </w:tcBorders>
            <w:shd w:val="clear" w:color="auto" w:fill="FFFFFF"/>
          </w:tcPr>
          <w:p w14:paraId="6A01238A" w14:textId="2ACDB777" w:rsidR="003C5A07" w:rsidRDefault="00001AE4" w:rsidP="00C7743D">
            <w:pPr>
              <w:spacing w:line="480" w:lineRule="auto"/>
              <w:ind w:right="68"/>
              <w:rPr>
                <w:sz w:val="22"/>
                <w:szCs w:val="22"/>
              </w:rPr>
            </w:pPr>
            <w:r>
              <w:rPr>
                <w:sz w:val="22"/>
                <w:szCs w:val="22"/>
              </w:rPr>
              <w:t>7.20</w:t>
            </w:r>
          </w:p>
        </w:tc>
        <w:tc>
          <w:tcPr>
            <w:tcW w:w="406" w:type="pct"/>
            <w:tcBorders>
              <w:bottom w:val="single" w:sz="4" w:space="0" w:color="000000"/>
            </w:tcBorders>
            <w:shd w:val="clear" w:color="auto" w:fill="FFFFFF"/>
          </w:tcPr>
          <w:p w14:paraId="48BD5680" w14:textId="77777777" w:rsidR="003C5A07" w:rsidRDefault="003C5A07" w:rsidP="00C7743D">
            <w:pPr>
              <w:spacing w:line="480" w:lineRule="auto"/>
              <w:ind w:right="68"/>
              <w:rPr>
                <w:color w:val="010205"/>
                <w:sz w:val="22"/>
                <w:szCs w:val="22"/>
              </w:rPr>
            </w:pPr>
            <w:r>
              <w:rPr>
                <w:color w:val="010205"/>
                <w:sz w:val="22"/>
                <w:szCs w:val="22"/>
              </w:rPr>
              <w:t>&lt; .001</w:t>
            </w:r>
          </w:p>
        </w:tc>
      </w:tr>
    </w:tbl>
    <w:p w14:paraId="307E430E" w14:textId="77777777" w:rsidR="00001AE4" w:rsidRDefault="00001AE4" w:rsidP="005A2807"/>
    <w:p w14:paraId="6CE4F4A2" w14:textId="77777777" w:rsidR="00001AE4" w:rsidRDefault="00001AE4">
      <w:r>
        <w:br w:type="page"/>
      </w:r>
    </w:p>
    <w:p w14:paraId="2689D6FA" w14:textId="734F3ADA" w:rsidR="00001AE4" w:rsidRDefault="00001AE4" w:rsidP="00E51F98">
      <w:pPr>
        <w:pStyle w:val="Heading1"/>
      </w:pPr>
      <w:r>
        <w:lastRenderedPageBreak/>
        <w:t>Table 6</w:t>
      </w:r>
    </w:p>
    <w:p w14:paraId="1108EC7F" w14:textId="3DA65981" w:rsidR="00001AE4" w:rsidRPr="00C96367" w:rsidRDefault="00001AE4" w:rsidP="00001AE4">
      <w:pPr>
        <w:spacing w:line="480" w:lineRule="auto"/>
        <w:rPr>
          <w:bCs/>
          <w:lang w:eastAsia="en-GB"/>
        </w:rPr>
      </w:pPr>
      <w:r w:rsidRPr="002E59AB">
        <w:rPr>
          <w:i/>
          <w:lang w:eastAsia="en-GB"/>
        </w:rPr>
        <w:t xml:space="preserve">Results of </w:t>
      </w:r>
      <w:r>
        <w:rPr>
          <w:i/>
          <w:lang w:eastAsia="en-GB"/>
        </w:rPr>
        <w:t>M</w:t>
      </w:r>
      <w:r w:rsidRPr="002E59AB">
        <w:rPr>
          <w:i/>
          <w:lang w:eastAsia="en-GB"/>
        </w:rPr>
        <w:t xml:space="preserve">ultiple </w:t>
      </w:r>
      <w:r>
        <w:rPr>
          <w:i/>
          <w:lang w:eastAsia="en-GB"/>
        </w:rPr>
        <w:t>H</w:t>
      </w:r>
      <w:r w:rsidRPr="002E59AB">
        <w:rPr>
          <w:i/>
          <w:lang w:eastAsia="en-GB"/>
        </w:rPr>
        <w:t xml:space="preserve">ierarchical </w:t>
      </w:r>
      <w:r>
        <w:rPr>
          <w:i/>
          <w:lang w:eastAsia="en-GB"/>
        </w:rPr>
        <w:t>R</w:t>
      </w:r>
      <w:r w:rsidRPr="002E59AB">
        <w:rPr>
          <w:i/>
          <w:lang w:eastAsia="en-GB"/>
        </w:rPr>
        <w:t xml:space="preserve">egression </w:t>
      </w:r>
      <w:r>
        <w:rPr>
          <w:i/>
          <w:lang w:eastAsia="en-GB"/>
        </w:rPr>
        <w:t>A</w:t>
      </w:r>
      <w:r w:rsidRPr="002E59AB">
        <w:rPr>
          <w:i/>
          <w:lang w:eastAsia="en-GB"/>
        </w:rPr>
        <w:t xml:space="preserve">nalyses for the </w:t>
      </w:r>
      <w:r>
        <w:rPr>
          <w:i/>
          <w:lang w:eastAsia="en-GB"/>
        </w:rPr>
        <w:t>P</w:t>
      </w:r>
      <w:r w:rsidRPr="002E59AB">
        <w:rPr>
          <w:i/>
          <w:lang w:eastAsia="en-GB"/>
        </w:rPr>
        <w:t xml:space="preserve">rediction of </w:t>
      </w:r>
      <w:r>
        <w:rPr>
          <w:i/>
          <w:lang w:eastAsia="en-GB"/>
        </w:rPr>
        <w:t>Self-Esteem</w:t>
      </w:r>
      <w:r w:rsidR="00964DBC">
        <w:rPr>
          <w:i/>
          <w:lang w:eastAsia="en-GB"/>
        </w:rPr>
        <w:t>.</w:t>
      </w:r>
    </w:p>
    <w:tbl>
      <w:tblPr>
        <w:tblStyle w:val="TableGrid"/>
        <w:tblpPr w:leftFromText="187" w:rightFromText="187" w:vertAnchor="text" w:horzAnchor="page" w:tblpX="1465" w:tblpY="13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1843"/>
        <w:gridCol w:w="1139"/>
        <w:gridCol w:w="1142"/>
        <w:gridCol w:w="1142"/>
        <w:gridCol w:w="1142"/>
        <w:gridCol w:w="1142"/>
        <w:gridCol w:w="1142"/>
        <w:gridCol w:w="1142"/>
        <w:gridCol w:w="1142"/>
        <w:gridCol w:w="1142"/>
        <w:gridCol w:w="1134"/>
      </w:tblGrid>
      <w:tr w:rsidR="00001AE4" w:rsidRPr="002A3D71" w14:paraId="33397620" w14:textId="77777777" w:rsidTr="00C7743D">
        <w:tc>
          <w:tcPr>
            <w:tcW w:w="254" w:type="pct"/>
            <w:tcBorders>
              <w:top w:val="single" w:sz="4" w:space="0" w:color="000000"/>
            </w:tcBorders>
          </w:tcPr>
          <w:p w14:paraId="1E65760B" w14:textId="77777777" w:rsidR="00001AE4" w:rsidRPr="00AF7212" w:rsidRDefault="00001AE4" w:rsidP="00C7743D">
            <w:pPr>
              <w:spacing w:line="480" w:lineRule="auto"/>
              <w:ind w:right="68"/>
              <w:rPr>
                <w:sz w:val="22"/>
                <w:szCs w:val="22"/>
              </w:rPr>
            </w:pPr>
          </w:p>
        </w:tc>
        <w:tc>
          <w:tcPr>
            <w:tcW w:w="660" w:type="pct"/>
            <w:tcBorders>
              <w:top w:val="single" w:sz="4" w:space="0" w:color="000000"/>
            </w:tcBorders>
          </w:tcPr>
          <w:p w14:paraId="356E366C" w14:textId="77777777" w:rsidR="00001AE4" w:rsidRPr="00AF7212" w:rsidRDefault="00001AE4" w:rsidP="00C7743D">
            <w:pPr>
              <w:spacing w:line="480" w:lineRule="auto"/>
              <w:ind w:right="68"/>
              <w:rPr>
                <w:sz w:val="22"/>
                <w:szCs w:val="22"/>
              </w:rPr>
            </w:pPr>
          </w:p>
        </w:tc>
        <w:tc>
          <w:tcPr>
            <w:tcW w:w="2044" w:type="pct"/>
            <w:gridSpan w:val="5"/>
            <w:tcBorders>
              <w:top w:val="single" w:sz="4" w:space="0" w:color="000000"/>
              <w:bottom w:val="single" w:sz="4" w:space="0" w:color="000000"/>
            </w:tcBorders>
          </w:tcPr>
          <w:p w14:paraId="602AB070" w14:textId="77777777" w:rsidR="00001AE4" w:rsidRPr="00FF2B74" w:rsidRDefault="00001AE4" w:rsidP="00C7743D">
            <w:pPr>
              <w:spacing w:line="480" w:lineRule="auto"/>
              <w:ind w:right="68"/>
              <w:jc w:val="center"/>
              <w:rPr>
                <w:sz w:val="22"/>
                <w:szCs w:val="22"/>
              </w:rPr>
            </w:pPr>
            <w:r>
              <w:rPr>
                <w:sz w:val="22"/>
                <w:szCs w:val="22"/>
              </w:rPr>
              <w:t>Women (</w:t>
            </w:r>
            <w:r>
              <w:rPr>
                <w:i/>
                <w:iCs/>
                <w:sz w:val="22"/>
                <w:szCs w:val="22"/>
              </w:rPr>
              <w:t>n</w:t>
            </w:r>
            <w:r>
              <w:rPr>
                <w:sz w:val="22"/>
                <w:szCs w:val="22"/>
              </w:rPr>
              <w:t xml:space="preserve"> = 212)</w:t>
            </w:r>
          </w:p>
        </w:tc>
        <w:tc>
          <w:tcPr>
            <w:tcW w:w="2042" w:type="pct"/>
            <w:gridSpan w:val="5"/>
            <w:tcBorders>
              <w:top w:val="single" w:sz="4" w:space="0" w:color="000000"/>
              <w:bottom w:val="single" w:sz="4" w:space="0" w:color="000000"/>
            </w:tcBorders>
          </w:tcPr>
          <w:p w14:paraId="60BFA568" w14:textId="77777777" w:rsidR="00001AE4" w:rsidRPr="00FF2B74" w:rsidRDefault="00001AE4" w:rsidP="00C7743D">
            <w:pPr>
              <w:spacing w:line="480" w:lineRule="auto"/>
              <w:ind w:right="68"/>
              <w:jc w:val="center"/>
              <w:rPr>
                <w:rFonts w:eastAsia="Calibri"/>
                <w:sz w:val="22"/>
                <w:szCs w:val="22"/>
              </w:rPr>
            </w:pPr>
            <w:r>
              <w:rPr>
                <w:rFonts w:eastAsia="Calibri"/>
                <w:sz w:val="22"/>
                <w:szCs w:val="22"/>
              </w:rPr>
              <w:t>Men (</w:t>
            </w:r>
            <w:r>
              <w:rPr>
                <w:rFonts w:eastAsia="Calibri"/>
                <w:i/>
                <w:iCs/>
                <w:sz w:val="22"/>
                <w:szCs w:val="22"/>
              </w:rPr>
              <w:t>n</w:t>
            </w:r>
            <w:r>
              <w:rPr>
                <w:rFonts w:eastAsia="Calibri"/>
                <w:sz w:val="22"/>
                <w:szCs w:val="22"/>
              </w:rPr>
              <w:t xml:space="preserve"> = 211)</w:t>
            </w:r>
          </w:p>
        </w:tc>
      </w:tr>
      <w:tr w:rsidR="00001AE4" w:rsidRPr="002A3D71" w14:paraId="66098079" w14:textId="77777777" w:rsidTr="00C7743D">
        <w:tc>
          <w:tcPr>
            <w:tcW w:w="254" w:type="pct"/>
            <w:tcBorders>
              <w:bottom w:val="single" w:sz="4" w:space="0" w:color="000000"/>
            </w:tcBorders>
          </w:tcPr>
          <w:p w14:paraId="3E758051" w14:textId="77777777" w:rsidR="00001AE4" w:rsidRPr="00AF7212" w:rsidRDefault="00001AE4" w:rsidP="00C7743D">
            <w:pPr>
              <w:spacing w:line="480" w:lineRule="auto"/>
              <w:ind w:right="68"/>
              <w:rPr>
                <w:sz w:val="22"/>
                <w:szCs w:val="22"/>
              </w:rPr>
            </w:pPr>
            <w:r w:rsidRPr="00AF7212">
              <w:rPr>
                <w:sz w:val="22"/>
                <w:szCs w:val="22"/>
              </w:rPr>
              <w:t>Step</w:t>
            </w:r>
          </w:p>
        </w:tc>
        <w:tc>
          <w:tcPr>
            <w:tcW w:w="660" w:type="pct"/>
            <w:tcBorders>
              <w:bottom w:val="single" w:sz="4" w:space="0" w:color="000000"/>
            </w:tcBorders>
          </w:tcPr>
          <w:p w14:paraId="3CC88356" w14:textId="77777777" w:rsidR="00001AE4" w:rsidRPr="00AF7212" w:rsidRDefault="00001AE4" w:rsidP="00C7743D">
            <w:pPr>
              <w:spacing w:line="480" w:lineRule="auto"/>
              <w:ind w:right="68"/>
              <w:rPr>
                <w:sz w:val="22"/>
                <w:szCs w:val="22"/>
              </w:rPr>
            </w:pPr>
            <w:r w:rsidRPr="00AF7212">
              <w:rPr>
                <w:sz w:val="22"/>
                <w:szCs w:val="22"/>
              </w:rPr>
              <w:t>Variable</w:t>
            </w:r>
          </w:p>
        </w:tc>
        <w:tc>
          <w:tcPr>
            <w:tcW w:w="408" w:type="pct"/>
            <w:tcBorders>
              <w:top w:val="single" w:sz="4" w:space="0" w:color="000000"/>
              <w:bottom w:val="single" w:sz="4" w:space="0" w:color="000000"/>
            </w:tcBorders>
          </w:tcPr>
          <w:p w14:paraId="736340E6" w14:textId="77777777" w:rsidR="00001AE4" w:rsidRPr="00AF7212" w:rsidRDefault="00001AE4" w:rsidP="00C7743D">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41BD9C69" w14:textId="77777777" w:rsidR="00001AE4" w:rsidRPr="00AF7212" w:rsidRDefault="00001AE4" w:rsidP="00C7743D">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22262E81" w14:textId="77777777" w:rsidR="00001AE4" w:rsidRPr="00AF7212" w:rsidRDefault="00001AE4" w:rsidP="00C7743D">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2DD2D3D8" w14:textId="77777777" w:rsidR="00001AE4" w:rsidRPr="00AF7212" w:rsidRDefault="00001AE4" w:rsidP="00C7743D">
            <w:pPr>
              <w:spacing w:line="480" w:lineRule="auto"/>
              <w:ind w:right="68"/>
              <w:rPr>
                <w:sz w:val="22"/>
                <w:szCs w:val="22"/>
              </w:rPr>
            </w:pPr>
            <w:r w:rsidRPr="00AF7212">
              <w:rPr>
                <w:i/>
                <w:sz w:val="22"/>
                <w:szCs w:val="22"/>
              </w:rPr>
              <w:t>t</w:t>
            </w:r>
          </w:p>
        </w:tc>
        <w:tc>
          <w:tcPr>
            <w:tcW w:w="409" w:type="pct"/>
            <w:tcBorders>
              <w:top w:val="single" w:sz="4" w:space="0" w:color="000000"/>
              <w:bottom w:val="single" w:sz="4" w:space="0" w:color="000000"/>
            </w:tcBorders>
          </w:tcPr>
          <w:p w14:paraId="0C15DC2A" w14:textId="77777777" w:rsidR="00001AE4" w:rsidRPr="00AF7212" w:rsidRDefault="00001AE4" w:rsidP="00C7743D">
            <w:pPr>
              <w:spacing w:line="480" w:lineRule="auto"/>
              <w:ind w:right="68"/>
              <w:rPr>
                <w:sz w:val="22"/>
                <w:szCs w:val="22"/>
              </w:rPr>
            </w:pPr>
            <w:r w:rsidRPr="00AF7212">
              <w:rPr>
                <w:i/>
                <w:sz w:val="22"/>
                <w:szCs w:val="22"/>
              </w:rPr>
              <w:t>p</w:t>
            </w:r>
          </w:p>
        </w:tc>
        <w:tc>
          <w:tcPr>
            <w:tcW w:w="409" w:type="pct"/>
            <w:tcBorders>
              <w:top w:val="single" w:sz="4" w:space="0" w:color="000000"/>
              <w:bottom w:val="single" w:sz="4" w:space="0" w:color="000000"/>
            </w:tcBorders>
          </w:tcPr>
          <w:p w14:paraId="3DABF0CE" w14:textId="77777777" w:rsidR="00001AE4" w:rsidRPr="00AF7212" w:rsidRDefault="00001AE4" w:rsidP="00C7743D">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0841D57F" w14:textId="77777777" w:rsidR="00001AE4" w:rsidRPr="00AF7212" w:rsidRDefault="00001AE4" w:rsidP="00C7743D">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60A827A0" w14:textId="77777777" w:rsidR="00001AE4" w:rsidRPr="00AF7212" w:rsidRDefault="00001AE4" w:rsidP="00C7743D">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2E0511B3" w14:textId="77777777" w:rsidR="00001AE4" w:rsidRPr="00AF7212" w:rsidRDefault="00001AE4" w:rsidP="00C7743D">
            <w:pPr>
              <w:spacing w:line="480" w:lineRule="auto"/>
              <w:ind w:right="68"/>
              <w:rPr>
                <w:rFonts w:eastAsia="Calibri"/>
                <w:sz w:val="22"/>
                <w:szCs w:val="22"/>
              </w:rPr>
            </w:pPr>
            <w:r w:rsidRPr="00AF7212">
              <w:rPr>
                <w:i/>
                <w:sz w:val="22"/>
                <w:szCs w:val="22"/>
              </w:rPr>
              <w:t>t</w:t>
            </w:r>
          </w:p>
        </w:tc>
        <w:tc>
          <w:tcPr>
            <w:tcW w:w="406" w:type="pct"/>
            <w:tcBorders>
              <w:top w:val="single" w:sz="4" w:space="0" w:color="000000"/>
              <w:bottom w:val="single" w:sz="4" w:space="0" w:color="000000"/>
            </w:tcBorders>
          </w:tcPr>
          <w:p w14:paraId="1384BB13" w14:textId="77777777" w:rsidR="00001AE4" w:rsidRPr="00AF7212" w:rsidRDefault="00001AE4" w:rsidP="00C7743D">
            <w:pPr>
              <w:spacing w:line="480" w:lineRule="auto"/>
              <w:ind w:right="68"/>
              <w:rPr>
                <w:rFonts w:eastAsia="Calibri"/>
                <w:sz w:val="22"/>
                <w:szCs w:val="22"/>
              </w:rPr>
            </w:pPr>
            <w:r w:rsidRPr="00AF7212">
              <w:rPr>
                <w:i/>
                <w:sz w:val="22"/>
                <w:szCs w:val="22"/>
              </w:rPr>
              <w:t>p</w:t>
            </w:r>
          </w:p>
        </w:tc>
      </w:tr>
      <w:tr w:rsidR="00001AE4" w:rsidRPr="002A3D71" w14:paraId="02D62F73" w14:textId="77777777" w:rsidTr="00C7743D">
        <w:trPr>
          <w:trHeight w:val="300"/>
        </w:trPr>
        <w:tc>
          <w:tcPr>
            <w:tcW w:w="254" w:type="pct"/>
            <w:tcBorders>
              <w:top w:val="single" w:sz="4" w:space="0" w:color="000000"/>
            </w:tcBorders>
          </w:tcPr>
          <w:p w14:paraId="1592811E" w14:textId="77777777" w:rsidR="00001AE4" w:rsidRPr="00AF7212" w:rsidRDefault="00001AE4" w:rsidP="00C7743D">
            <w:pPr>
              <w:spacing w:line="480" w:lineRule="auto"/>
              <w:ind w:right="68"/>
              <w:rPr>
                <w:sz w:val="22"/>
                <w:szCs w:val="22"/>
              </w:rPr>
            </w:pPr>
            <w:r w:rsidRPr="00AF7212">
              <w:rPr>
                <w:sz w:val="22"/>
                <w:szCs w:val="22"/>
              </w:rPr>
              <w:t>1</w:t>
            </w:r>
          </w:p>
        </w:tc>
        <w:tc>
          <w:tcPr>
            <w:tcW w:w="660" w:type="pct"/>
            <w:tcBorders>
              <w:top w:val="single" w:sz="4" w:space="0" w:color="000000"/>
            </w:tcBorders>
          </w:tcPr>
          <w:p w14:paraId="3070299A" w14:textId="77777777" w:rsidR="00001AE4" w:rsidRPr="00AF7212" w:rsidRDefault="00001AE4" w:rsidP="00C7743D">
            <w:pPr>
              <w:spacing w:line="480" w:lineRule="auto"/>
              <w:ind w:right="68"/>
              <w:rPr>
                <w:sz w:val="22"/>
                <w:szCs w:val="22"/>
              </w:rPr>
            </w:pPr>
          </w:p>
        </w:tc>
        <w:tc>
          <w:tcPr>
            <w:tcW w:w="2044" w:type="pct"/>
            <w:gridSpan w:val="5"/>
            <w:tcBorders>
              <w:top w:val="single" w:sz="4" w:space="0" w:color="000000"/>
            </w:tcBorders>
            <w:shd w:val="clear" w:color="auto" w:fill="FFFFFF"/>
          </w:tcPr>
          <w:p w14:paraId="59F8BA48" w14:textId="7B2389CA" w:rsidR="00001AE4" w:rsidRPr="00AF7212" w:rsidRDefault="00001AE4" w:rsidP="00C7743D">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Pr>
                <w:sz w:val="22"/>
                <w:szCs w:val="22"/>
              </w:rPr>
              <w:t>3, 211</w:t>
            </w:r>
            <w:r w:rsidRPr="00AF7212">
              <w:rPr>
                <w:sz w:val="22"/>
                <w:szCs w:val="22"/>
              </w:rPr>
              <w:t xml:space="preserve">) = </w:t>
            </w:r>
            <w:r>
              <w:rPr>
                <w:sz w:val="22"/>
                <w:szCs w:val="22"/>
              </w:rPr>
              <w:t>4.04</w:t>
            </w:r>
            <w:r w:rsidRPr="00AF7212">
              <w:rPr>
                <w:sz w:val="22"/>
                <w:szCs w:val="22"/>
              </w:rPr>
              <w:t xml:space="preserve">, </w:t>
            </w:r>
            <w:r w:rsidRPr="00AF7212">
              <w:rPr>
                <w:i/>
                <w:sz w:val="22"/>
                <w:szCs w:val="22"/>
              </w:rPr>
              <w:t>p</w:t>
            </w:r>
            <w:r w:rsidRPr="00AF7212">
              <w:rPr>
                <w:sz w:val="22"/>
                <w:szCs w:val="22"/>
              </w:rPr>
              <w:t xml:space="preserve"> </w:t>
            </w:r>
            <w:r>
              <w:rPr>
                <w:sz w:val="22"/>
                <w:szCs w:val="22"/>
              </w:rPr>
              <w:t>= .008</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04</w:t>
            </w:r>
          </w:p>
        </w:tc>
        <w:tc>
          <w:tcPr>
            <w:tcW w:w="2042" w:type="pct"/>
            <w:gridSpan w:val="5"/>
            <w:tcBorders>
              <w:top w:val="single" w:sz="4" w:space="0" w:color="000000"/>
            </w:tcBorders>
            <w:shd w:val="clear" w:color="auto" w:fill="FFFFFF"/>
          </w:tcPr>
          <w:p w14:paraId="360F44FB" w14:textId="09E395B7" w:rsidR="00001AE4" w:rsidRPr="00AF7212" w:rsidRDefault="00001AE4" w:rsidP="00C7743D">
            <w:pPr>
              <w:spacing w:line="480" w:lineRule="auto"/>
              <w:ind w:right="68"/>
              <w:rPr>
                <w:rFonts w:eastAsiaTheme="minorHAnsi"/>
                <w:color w:val="010205"/>
                <w:sz w:val="22"/>
                <w:szCs w:val="22"/>
              </w:rPr>
            </w:pPr>
            <w:proofErr w:type="gramStart"/>
            <w:r w:rsidRPr="00AF7212">
              <w:rPr>
                <w:i/>
                <w:sz w:val="22"/>
                <w:szCs w:val="22"/>
              </w:rPr>
              <w:t>F</w:t>
            </w:r>
            <w:r>
              <w:rPr>
                <w:iCs/>
                <w:sz w:val="22"/>
                <w:szCs w:val="22"/>
              </w:rPr>
              <w:t>(</w:t>
            </w:r>
            <w:proofErr w:type="gramEnd"/>
            <w:r>
              <w:rPr>
                <w:iCs/>
                <w:sz w:val="22"/>
                <w:szCs w:val="22"/>
              </w:rPr>
              <w:t>3, 210</w:t>
            </w:r>
            <w:r w:rsidRPr="00AF7212">
              <w:rPr>
                <w:sz w:val="22"/>
                <w:szCs w:val="22"/>
              </w:rPr>
              <w:t xml:space="preserve">) = </w:t>
            </w:r>
            <w:r>
              <w:rPr>
                <w:sz w:val="22"/>
                <w:szCs w:val="22"/>
              </w:rPr>
              <w:t>8.25</w:t>
            </w:r>
            <w:r w:rsidRPr="00AF7212">
              <w:rPr>
                <w:sz w:val="22"/>
                <w:szCs w:val="22"/>
              </w:rPr>
              <w:t xml:space="preserve">, </w:t>
            </w:r>
            <w:r w:rsidRPr="00AF7212">
              <w:rPr>
                <w:i/>
                <w:sz w:val="22"/>
                <w:szCs w:val="22"/>
              </w:rPr>
              <w:t>p</w:t>
            </w:r>
            <w:r w:rsidRPr="00AF7212">
              <w:rPr>
                <w:sz w:val="22"/>
                <w:szCs w:val="22"/>
              </w:rPr>
              <w:t xml:space="preserve"> </w:t>
            </w:r>
            <w:r>
              <w:rPr>
                <w:sz w:val="22"/>
                <w:szCs w:val="22"/>
              </w:rPr>
              <w:t>&lt; .001</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09</w:t>
            </w:r>
          </w:p>
        </w:tc>
      </w:tr>
      <w:tr w:rsidR="00001AE4" w:rsidRPr="002A3D71" w14:paraId="4929F2D5" w14:textId="77777777" w:rsidTr="00C7743D">
        <w:trPr>
          <w:trHeight w:val="278"/>
        </w:trPr>
        <w:tc>
          <w:tcPr>
            <w:tcW w:w="254" w:type="pct"/>
          </w:tcPr>
          <w:p w14:paraId="6DE6EF38" w14:textId="77777777" w:rsidR="00001AE4" w:rsidRPr="00AF7212" w:rsidRDefault="00001AE4" w:rsidP="00C7743D">
            <w:pPr>
              <w:spacing w:line="480" w:lineRule="auto"/>
              <w:ind w:right="68"/>
              <w:rPr>
                <w:sz w:val="22"/>
                <w:szCs w:val="22"/>
              </w:rPr>
            </w:pPr>
          </w:p>
        </w:tc>
        <w:tc>
          <w:tcPr>
            <w:tcW w:w="660" w:type="pct"/>
          </w:tcPr>
          <w:p w14:paraId="4F742A23" w14:textId="77777777" w:rsidR="00001AE4" w:rsidRPr="00AF7212" w:rsidRDefault="00001AE4" w:rsidP="00C7743D">
            <w:pPr>
              <w:spacing w:line="480" w:lineRule="auto"/>
              <w:ind w:right="68"/>
              <w:rPr>
                <w:sz w:val="22"/>
                <w:szCs w:val="22"/>
              </w:rPr>
            </w:pPr>
            <w:r>
              <w:rPr>
                <w:sz w:val="22"/>
                <w:szCs w:val="22"/>
              </w:rPr>
              <w:t>Family pressure</w:t>
            </w:r>
          </w:p>
        </w:tc>
        <w:tc>
          <w:tcPr>
            <w:tcW w:w="408" w:type="pct"/>
            <w:shd w:val="clear" w:color="auto" w:fill="FFFFFF"/>
          </w:tcPr>
          <w:p w14:paraId="368155C2" w14:textId="475CD313" w:rsidR="00001AE4" w:rsidRPr="00AF7212" w:rsidRDefault="00001AE4" w:rsidP="00C7743D">
            <w:pPr>
              <w:spacing w:line="480" w:lineRule="auto"/>
              <w:ind w:right="68"/>
              <w:rPr>
                <w:sz w:val="22"/>
                <w:szCs w:val="22"/>
              </w:rPr>
            </w:pPr>
            <w:r>
              <w:rPr>
                <w:sz w:val="22"/>
                <w:szCs w:val="22"/>
              </w:rPr>
              <w:t>.01</w:t>
            </w:r>
          </w:p>
        </w:tc>
        <w:tc>
          <w:tcPr>
            <w:tcW w:w="409" w:type="pct"/>
            <w:shd w:val="clear" w:color="auto" w:fill="FFFFFF"/>
          </w:tcPr>
          <w:p w14:paraId="1AC3D38A" w14:textId="5B28BBC2" w:rsidR="00001AE4" w:rsidRPr="00AF7212" w:rsidRDefault="00001AE4" w:rsidP="00C7743D">
            <w:pPr>
              <w:spacing w:line="480" w:lineRule="auto"/>
              <w:ind w:right="68"/>
              <w:rPr>
                <w:sz w:val="22"/>
                <w:szCs w:val="22"/>
              </w:rPr>
            </w:pPr>
            <w:r>
              <w:rPr>
                <w:sz w:val="22"/>
                <w:szCs w:val="22"/>
              </w:rPr>
              <w:t>.04</w:t>
            </w:r>
          </w:p>
        </w:tc>
        <w:tc>
          <w:tcPr>
            <w:tcW w:w="409" w:type="pct"/>
            <w:shd w:val="clear" w:color="auto" w:fill="FFFFFF"/>
          </w:tcPr>
          <w:p w14:paraId="6597035D" w14:textId="621F3BFF" w:rsidR="00001AE4" w:rsidRPr="00AF7212" w:rsidRDefault="00001AE4" w:rsidP="00C7743D">
            <w:pPr>
              <w:spacing w:line="480" w:lineRule="auto"/>
              <w:ind w:right="68"/>
              <w:rPr>
                <w:sz w:val="22"/>
                <w:szCs w:val="22"/>
              </w:rPr>
            </w:pPr>
            <w:r>
              <w:rPr>
                <w:sz w:val="22"/>
                <w:szCs w:val="22"/>
              </w:rPr>
              <w:t>.01</w:t>
            </w:r>
          </w:p>
        </w:tc>
        <w:tc>
          <w:tcPr>
            <w:tcW w:w="409" w:type="pct"/>
            <w:shd w:val="clear" w:color="auto" w:fill="FFFFFF"/>
          </w:tcPr>
          <w:p w14:paraId="6D68E365" w14:textId="412F0E99" w:rsidR="00001AE4" w:rsidRPr="00AF7212" w:rsidRDefault="00001AE4" w:rsidP="00C7743D">
            <w:pPr>
              <w:spacing w:line="480" w:lineRule="auto"/>
              <w:ind w:right="68"/>
              <w:rPr>
                <w:sz w:val="22"/>
                <w:szCs w:val="22"/>
              </w:rPr>
            </w:pPr>
            <w:r>
              <w:rPr>
                <w:sz w:val="22"/>
                <w:szCs w:val="22"/>
              </w:rPr>
              <w:t>0.12</w:t>
            </w:r>
          </w:p>
        </w:tc>
        <w:tc>
          <w:tcPr>
            <w:tcW w:w="409" w:type="pct"/>
            <w:shd w:val="clear" w:color="auto" w:fill="FFFFFF"/>
          </w:tcPr>
          <w:p w14:paraId="6BE88702" w14:textId="542B4E4B" w:rsidR="00001AE4" w:rsidRPr="00AF7212" w:rsidRDefault="00001AE4" w:rsidP="00C7743D">
            <w:pPr>
              <w:spacing w:line="480" w:lineRule="auto"/>
              <w:ind w:right="68"/>
              <w:rPr>
                <w:sz w:val="22"/>
                <w:szCs w:val="22"/>
              </w:rPr>
            </w:pPr>
            <w:r>
              <w:rPr>
                <w:sz w:val="22"/>
                <w:szCs w:val="22"/>
              </w:rPr>
              <w:t>.903</w:t>
            </w:r>
          </w:p>
        </w:tc>
        <w:tc>
          <w:tcPr>
            <w:tcW w:w="409" w:type="pct"/>
            <w:shd w:val="clear" w:color="auto" w:fill="FFFFFF"/>
          </w:tcPr>
          <w:p w14:paraId="52905887" w14:textId="0DF36CF9" w:rsidR="00001AE4" w:rsidRPr="00AF7212" w:rsidRDefault="00001AE4" w:rsidP="00C7743D">
            <w:pPr>
              <w:spacing w:line="480" w:lineRule="auto"/>
              <w:ind w:right="68"/>
              <w:rPr>
                <w:sz w:val="22"/>
                <w:szCs w:val="22"/>
              </w:rPr>
            </w:pPr>
            <w:r>
              <w:rPr>
                <w:sz w:val="22"/>
                <w:szCs w:val="22"/>
              </w:rPr>
              <w:t>-.02</w:t>
            </w:r>
          </w:p>
        </w:tc>
        <w:tc>
          <w:tcPr>
            <w:tcW w:w="409" w:type="pct"/>
            <w:shd w:val="clear" w:color="auto" w:fill="FFFFFF"/>
          </w:tcPr>
          <w:p w14:paraId="06A1162D" w14:textId="22FC1A25" w:rsidR="00001AE4" w:rsidRPr="00AF7212" w:rsidRDefault="00001AE4" w:rsidP="00C7743D">
            <w:pPr>
              <w:spacing w:line="480" w:lineRule="auto"/>
              <w:ind w:right="68"/>
              <w:rPr>
                <w:sz w:val="22"/>
                <w:szCs w:val="22"/>
              </w:rPr>
            </w:pPr>
            <w:r>
              <w:rPr>
                <w:sz w:val="22"/>
                <w:szCs w:val="22"/>
              </w:rPr>
              <w:t>.05</w:t>
            </w:r>
          </w:p>
        </w:tc>
        <w:tc>
          <w:tcPr>
            <w:tcW w:w="409" w:type="pct"/>
            <w:shd w:val="clear" w:color="auto" w:fill="FFFFFF"/>
          </w:tcPr>
          <w:p w14:paraId="6CDC7BBC" w14:textId="46B94B2B" w:rsidR="00001AE4" w:rsidRPr="00AF7212" w:rsidRDefault="00001AE4" w:rsidP="00C7743D">
            <w:pPr>
              <w:spacing w:line="480" w:lineRule="auto"/>
              <w:ind w:right="68"/>
              <w:rPr>
                <w:sz w:val="22"/>
                <w:szCs w:val="22"/>
              </w:rPr>
            </w:pPr>
            <w:r>
              <w:rPr>
                <w:sz w:val="22"/>
                <w:szCs w:val="22"/>
              </w:rPr>
              <w:t>-.04</w:t>
            </w:r>
          </w:p>
        </w:tc>
        <w:tc>
          <w:tcPr>
            <w:tcW w:w="409" w:type="pct"/>
            <w:shd w:val="clear" w:color="auto" w:fill="FFFFFF"/>
          </w:tcPr>
          <w:p w14:paraId="6183CEC2" w14:textId="050DBAB2" w:rsidR="00001AE4" w:rsidRPr="00AF7212" w:rsidRDefault="00001AE4" w:rsidP="00C7743D">
            <w:pPr>
              <w:spacing w:line="480" w:lineRule="auto"/>
              <w:ind w:right="68"/>
              <w:rPr>
                <w:sz w:val="22"/>
                <w:szCs w:val="22"/>
              </w:rPr>
            </w:pPr>
            <w:r>
              <w:rPr>
                <w:sz w:val="22"/>
                <w:szCs w:val="22"/>
              </w:rPr>
              <w:t>-0.45</w:t>
            </w:r>
          </w:p>
        </w:tc>
        <w:tc>
          <w:tcPr>
            <w:tcW w:w="406" w:type="pct"/>
            <w:shd w:val="clear" w:color="auto" w:fill="FFFFFF"/>
          </w:tcPr>
          <w:p w14:paraId="189FE53C" w14:textId="29132140" w:rsidR="00001AE4" w:rsidRPr="00AF7212" w:rsidRDefault="00001AE4" w:rsidP="00C7743D">
            <w:pPr>
              <w:spacing w:line="480" w:lineRule="auto"/>
              <w:ind w:right="68"/>
              <w:rPr>
                <w:sz w:val="22"/>
                <w:szCs w:val="22"/>
              </w:rPr>
            </w:pPr>
            <w:r>
              <w:rPr>
                <w:sz w:val="22"/>
                <w:szCs w:val="22"/>
              </w:rPr>
              <w:t>.447</w:t>
            </w:r>
          </w:p>
        </w:tc>
      </w:tr>
      <w:tr w:rsidR="00001AE4" w:rsidRPr="002A3D71" w14:paraId="51712749" w14:textId="77777777" w:rsidTr="00C7743D">
        <w:trPr>
          <w:trHeight w:val="278"/>
        </w:trPr>
        <w:tc>
          <w:tcPr>
            <w:tcW w:w="254" w:type="pct"/>
          </w:tcPr>
          <w:p w14:paraId="6955AC85" w14:textId="77777777" w:rsidR="00001AE4" w:rsidRPr="00AF7212" w:rsidRDefault="00001AE4" w:rsidP="00C7743D">
            <w:pPr>
              <w:spacing w:line="480" w:lineRule="auto"/>
              <w:ind w:right="68"/>
              <w:rPr>
                <w:sz w:val="22"/>
                <w:szCs w:val="22"/>
              </w:rPr>
            </w:pPr>
          </w:p>
        </w:tc>
        <w:tc>
          <w:tcPr>
            <w:tcW w:w="660" w:type="pct"/>
          </w:tcPr>
          <w:p w14:paraId="16C84DAD" w14:textId="77777777" w:rsidR="00001AE4" w:rsidRDefault="00001AE4" w:rsidP="00C7743D">
            <w:pPr>
              <w:spacing w:line="480" w:lineRule="auto"/>
              <w:ind w:right="68"/>
              <w:rPr>
                <w:sz w:val="22"/>
                <w:szCs w:val="22"/>
              </w:rPr>
            </w:pPr>
            <w:r>
              <w:rPr>
                <w:sz w:val="22"/>
                <w:szCs w:val="22"/>
              </w:rPr>
              <w:t>Peer pressure</w:t>
            </w:r>
          </w:p>
        </w:tc>
        <w:tc>
          <w:tcPr>
            <w:tcW w:w="408" w:type="pct"/>
            <w:shd w:val="clear" w:color="auto" w:fill="FFFFFF"/>
          </w:tcPr>
          <w:p w14:paraId="1D5893C8" w14:textId="0EF8CB37" w:rsidR="00001AE4" w:rsidRDefault="00001AE4" w:rsidP="00C7743D">
            <w:pPr>
              <w:spacing w:line="480" w:lineRule="auto"/>
              <w:ind w:right="68"/>
              <w:rPr>
                <w:sz w:val="22"/>
                <w:szCs w:val="22"/>
              </w:rPr>
            </w:pPr>
            <w:r>
              <w:rPr>
                <w:sz w:val="22"/>
                <w:szCs w:val="22"/>
              </w:rPr>
              <w:t>-.04</w:t>
            </w:r>
          </w:p>
        </w:tc>
        <w:tc>
          <w:tcPr>
            <w:tcW w:w="409" w:type="pct"/>
            <w:shd w:val="clear" w:color="auto" w:fill="FFFFFF"/>
          </w:tcPr>
          <w:p w14:paraId="6A2A2064" w14:textId="7B5CA5B3" w:rsidR="00001AE4" w:rsidRDefault="00001AE4" w:rsidP="00C7743D">
            <w:pPr>
              <w:spacing w:line="480" w:lineRule="auto"/>
              <w:ind w:right="68"/>
              <w:rPr>
                <w:sz w:val="22"/>
                <w:szCs w:val="22"/>
              </w:rPr>
            </w:pPr>
            <w:r>
              <w:rPr>
                <w:sz w:val="22"/>
                <w:szCs w:val="22"/>
              </w:rPr>
              <w:t>.05</w:t>
            </w:r>
          </w:p>
        </w:tc>
        <w:tc>
          <w:tcPr>
            <w:tcW w:w="409" w:type="pct"/>
            <w:shd w:val="clear" w:color="auto" w:fill="FFFFFF"/>
          </w:tcPr>
          <w:p w14:paraId="6D299A21" w14:textId="7D6B3B62" w:rsidR="00001AE4" w:rsidRDefault="00001AE4" w:rsidP="00C7743D">
            <w:pPr>
              <w:spacing w:line="480" w:lineRule="auto"/>
              <w:ind w:right="68"/>
              <w:rPr>
                <w:sz w:val="22"/>
                <w:szCs w:val="22"/>
              </w:rPr>
            </w:pPr>
            <w:r>
              <w:rPr>
                <w:sz w:val="22"/>
                <w:szCs w:val="22"/>
              </w:rPr>
              <w:t>-.07</w:t>
            </w:r>
          </w:p>
        </w:tc>
        <w:tc>
          <w:tcPr>
            <w:tcW w:w="409" w:type="pct"/>
            <w:shd w:val="clear" w:color="auto" w:fill="FFFFFF"/>
          </w:tcPr>
          <w:p w14:paraId="700AE337" w14:textId="6DD5977D" w:rsidR="00001AE4" w:rsidRDefault="00001AE4" w:rsidP="00C7743D">
            <w:pPr>
              <w:spacing w:line="480" w:lineRule="auto"/>
              <w:ind w:right="68"/>
              <w:rPr>
                <w:sz w:val="22"/>
                <w:szCs w:val="22"/>
              </w:rPr>
            </w:pPr>
            <w:r>
              <w:rPr>
                <w:sz w:val="22"/>
                <w:szCs w:val="22"/>
              </w:rPr>
              <w:t>-0.85</w:t>
            </w:r>
          </w:p>
        </w:tc>
        <w:tc>
          <w:tcPr>
            <w:tcW w:w="409" w:type="pct"/>
            <w:shd w:val="clear" w:color="auto" w:fill="FFFFFF"/>
          </w:tcPr>
          <w:p w14:paraId="6CBB9F4D" w14:textId="2C71BF17" w:rsidR="00001AE4" w:rsidRDefault="00001AE4" w:rsidP="00C7743D">
            <w:pPr>
              <w:spacing w:line="480" w:lineRule="auto"/>
              <w:ind w:right="68"/>
              <w:rPr>
                <w:sz w:val="22"/>
                <w:szCs w:val="22"/>
              </w:rPr>
            </w:pPr>
            <w:r>
              <w:rPr>
                <w:sz w:val="22"/>
                <w:szCs w:val="22"/>
              </w:rPr>
              <w:t>.394</w:t>
            </w:r>
          </w:p>
        </w:tc>
        <w:tc>
          <w:tcPr>
            <w:tcW w:w="409" w:type="pct"/>
            <w:shd w:val="clear" w:color="auto" w:fill="FFFFFF"/>
          </w:tcPr>
          <w:p w14:paraId="74DB4395" w14:textId="7F7443AE" w:rsidR="00001AE4" w:rsidRDefault="00001AE4" w:rsidP="00C7743D">
            <w:pPr>
              <w:spacing w:line="480" w:lineRule="auto"/>
              <w:ind w:right="68"/>
              <w:rPr>
                <w:sz w:val="22"/>
                <w:szCs w:val="22"/>
              </w:rPr>
            </w:pPr>
            <w:r>
              <w:rPr>
                <w:sz w:val="22"/>
                <w:szCs w:val="22"/>
              </w:rPr>
              <w:t>-.04</w:t>
            </w:r>
          </w:p>
        </w:tc>
        <w:tc>
          <w:tcPr>
            <w:tcW w:w="409" w:type="pct"/>
            <w:shd w:val="clear" w:color="auto" w:fill="FFFFFF"/>
          </w:tcPr>
          <w:p w14:paraId="1ABC99A7" w14:textId="761A610B" w:rsidR="00001AE4" w:rsidRDefault="00001AE4" w:rsidP="00C7743D">
            <w:pPr>
              <w:spacing w:line="480" w:lineRule="auto"/>
              <w:ind w:right="68"/>
              <w:rPr>
                <w:sz w:val="22"/>
                <w:szCs w:val="22"/>
              </w:rPr>
            </w:pPr>
            <w:r>
              <w:rPr>
                <w:sz w:val="22"/>
                <w:szCs w:val="22"/>
              </w:rPr>
              <w:t>.06</w:t>
            </w:r>
          </w:p>
        </w:tc>
        <w:tc>
          <w:tcPr>
            <w:tcW w:w="409" w:type="pct"/>
            <w:shd w:val="clear" w:color="auto" w:fill="FFFFFF"/>
          </w:tcPr>
          <w:p w14:paraId="505F4C25" w14:textId="35E57167" w:rsidR="00001AE4" w:rsidRDefault="00001AE4" w:rsidP="00C7743D">
            <w:pPr>
              <w:spacing w:line="480" w:lineRule="auto"/>
              <w:ind w:right="68"/>
              <w:rPr>
                <w:sz w:val="22"/>
                <w:szCs w:val="22"/>
              </w:rPr>
            </w:pPr>
            <w:r>
              <w:rPr>
                <w:sz w:val="22"/>
                <w:szCs w:val="22"/>
              </w:rPr>
              <w:t>-.07</w:t>
            </w:r>
          </w:p>
        </w:tc>
        <w:tc>
          <w:tcPr>
            <w:tcW w:w="409" w:type="pct"/>
            <w:shd w:val="clear" w:color="auto" w:fill="FFFFFF"/>
          </w:tcPr>
          <w:p w14:paraId="72F91549" w14:textId="5B21FCE0" w:rsidR="00001AE4" w:rsidRDefault="00001AE4" w:rsidP="00C7743D">
            <w:pPr>
              <w:spacing w:line="480" w:lineRule="auto"/>
              <w:ind w:right="68"/>
              <w:rPr>
                <w:sz w:val="22"/>
                <w:szCs w:val="22"/>
              </w:rPr>
            </w:pPr>
            <w:r>
              <w:rPr>
                <w:sz w:val="22"/>
                <w:szCs w:val="22"/>
              </w:rPr>
              <w:t>-0.76</w:t>
            </w:r>
          </w:p>
        </w:tc>
        <w:tc>
          <w:tcPr>
            <w:tcW w:w="406" w:type="pct"/>
            <w:shd w:val="clear" w:color="auto" w:fill="FFFFFF"/>
          </w:tcPr>
          <w:p w14:paraId="58B2764C" w14:textId="2B8313BC" w:rsidR="00001AE4" w:rsidRDefault="00001AE4" w:rsidP="00C7743D">
            <w:pPr>
              <w:spacing w:line="480" w:lineRule="auto"/>
              <w:ind w:right="68"/>
              <w:rPr>
                <w:sz w:val="22"/>
                <w:szCs w:val="22"/>
              </w:rPr>
            </w:pPr>
            <w:r>
              <w:rPr>
                <w:sz w:val="22"/>
                <w:szCs w:val="22"/>
              </w:rPr>
              <w:t>.447</w:t>
            </w:r>
          </w:p>
        </w:tc>
      </w:tr>
      <w:tr w:rsidR="00001AE4" w:rsidRPr="002A3D71" w14:paraId="130E787A" w14:textId="77777777" w:rsidTr="00C7743D">
        <w:trPr>
          <w:trHeight w:val="278"/>
        </w:trPr>
        <w:tc>
          <w:tcPr>
            <w:tcW w:w="254" w:type="pct"/>
            <w:tcBorders>
              <w:bottom w:val="single" w:sz="4" w:space="0" w:color="000000"/>
            </w:tcBorders>
          </w:tcPr>
          <w:p w14:paraId="7CFD0803" w14:textId="77777777" w:rsidR="00001AE4" w:rsidRPr="00AF7212" w:rsidRDefault="00001AE4" w:rsidP="00C7743D">
            <w:pPr>
              <w:spacing w:line="480" w:lineRule="auto"/>
              <w:ind w:right="68"/>
              <w:rPr>
                <w:sz w:val="22"/>
                <w:szCs w:val="22"/>
              </w:rPr>
            </w:pPr>
          </w:p>
        </w:tc>
        <w:tc>
          <w:tcPr>
            <w:tcW w:w="660" w:type="pct"/>
            <w:tcBorders>
              <w:bottom w:val="single" w:sz="4" w:space="0" w:color="000000"/>
            </w:tcBorders>
          </w:tcPr>
          <w:p w14:paraId="12295BE5" w14:textId="77777777" w:rsidR="00001AE4" w:rsidRDefault="00001AE4" w:rsidP="00C7743D">
            <w:pPr>
              <w:spacing w:line="480" w:lineRule="auto"/>
              <w:ind w:right="68"/>
              <w:rPr>
                <w:sz w:val="22"/>
                <w:szCs w:val="22"/>
              </w:rPr>
            </w:pPr>
            <w:r>
              <w:rPr>
                <w:sz w:val="22"/>
                <w:szCs w:val="22"/>
              </w:rPr>
              <w:t>Media pressure</w:t>
            </w:r>
          </w:p>
        </w:tc>
        <w:tc>
          <w:tcPr>
            <w:tcW w:w="408" w:type="pct"/>
            <w:tcBorders>
              <w:bottom w:val="single" w:sz="4" w:space="0" w:color="000000"/>
            </w:tcBorders>
            <w:shd w:val="clear" w:color="auto" w:fill="FFFFFF"/>
          </w:tcPr>
          <w:p w14:paraId="57B71CF5" w14:textId="3D70B555" w:rsidR="00001AE4" w:rsidRDefault="00001AE4" w:rsidP="00C7743D">
            <w:pPr>
              <w:spacing w:line="480" w:lineRule="auto"/>
              <w:ind w:right="68"/>
              <w:rPr>
                <w:sz w:val="22"/>
                <w:szCs w:val="22"/>
              </w:rPr>
            </w:pPr>
            <w:r>
              <w:rPr>
                <w:sz w:val="22"/>
                <w:szCs w:val="22"/>
              </w:rPr>
              <w:t>-.10</w:t>
            </w:r>
          </w:p>
        </w:tc>
        <w:tc>
          <w:tcPr>
            <w:tcW w:w="409" w:type="pct"/>
            <w:tcBorders>
              <w:bottom w:val="single" w:sz="4" w:space="0" w:color="000000"/>
            </w:tcBorders>
            <w:shd w:val="clear" w:color="auto" w:fill="FFFFFF"/>
          </w:tcPr>
          <w:p w14:paraId="26DEC8C2" w14:textId="0156C597" w:rsidR="00001AE4" w:rsidRDefault="00001AE4" w:rsidP="00C7743D">
            <w:pPr>
              <w:spacing w:line="480" w:lineRule="auto"/>
              <w:ind w:right="68"/>
              <w:rPr>
                <w:sz w:val="22"/>
                <w:szCs w:val="22"/>
              </w:rPr>
            </w:pPr>
            <w:r>
              <w:rPr>
                <w:sz w:val="22"/>
                <w:szCs w:val="22"/>
              </w:rPr>
              <w:t>.04</w:t>
            </w:r>
          </w:p>
        </w:tc>
        <w:tc>
          <w:tcPr>
            <w:tcW w:w="409" w:type="pct"/>
            <w:tcBorders>
              <w:bottom w:val="single" w:sz="4" w:space="0" w:color="000000"/>
            </w:tcBorders>
            <w:shd w:val="clear" w:color="auto" w:fill="FFFFFF"/>
          </w:tcPr>
          <w:p w14:paraId="4BC88794" w14:textId="174C66C9" w:rsidR="00001AE4" w:rsidRDefault="00001AE4" w:rsidP="00C7743D">
            <w:pPr>
              <w:spacing w:line="480" w:lineRule="auto"/>
              <w:ind w:right="68"/>
              <w:rPr>
                <w:sz w:val="22"/>
                <w:szCs w:val="22"/>
              </w:rPr>
            </w:pPr>
            <w:r>
              <w:rPr>
                <w:sz w:val="22"/>
                <w:szCs w:val="22"/>
              </w:rPr>
              <w:t>-.21</w:t>
            </w:r>
          </w:p>
        </w:tc>
        <w:tc>
          <w:tcPr>
            <w:tcW w:w="409" w:type="pct"/>
            <w:tcBorders>
              <w:bottom w:val="single" w:sz="4" w:space="0" w:color="000000"/>
            </w:tcBorders>
            <w:shd w:val="clear" w:color="auto" w:fill="FFFFFF"/>
          </w:tcPr>
          <w:p w14:paraId="67060F15" w14:textId="0326B0C0" w:rsidR="00001AE4" w:rsidRDefault="00001AE4" w:rsidP="00C7743D">
            <w:pPr>
              <w:spacing w:line="480" w:lineRule="auto"/>
              <w:ind w:right="68"/>
              <w:rPr>
                <w:sz w:val="22"/>
                <w:szCs w:val="22"/>
              </w:rPr>
            </w:pPr>
            <w:r>
              <w:rPr>
                <w:sz w:val="22"/>
                <w:szCs w:val="22"/>
              </w:rPr>
              <w:t>-2.79</w:t>
            </w:r>
          </w:p>
        </w:tc>
        <w:tc>
          <w:tcPr>
            <w:tcW w:w="409" w:type="pct"/>
            <w:tcBorders>
              <w:bottom w:val="single" w:sz="4" w:space="0" w:color="000000"/>
            </w:tcBorders>
            <w:shd w:val="clear" w:color="auto" w:fill="FFFFFF"/>
          </w:tcPr>
          <w:p w14:paraId="6E7D7C0E" w14:textId="34B0CFFF" w:rsidR="00001AE4" w:rsidRDefault="00001AE4" w:rsidP="00C7743D">
            <w:pPr>
              <w:spacing w:line="480" w:lineRule="auto"/>
              <w:ind w:right="68"/>
              <w:rPr>
                <w:sz w:val="22"/>
                <w:szCs w:val="22"/>
              </w:rPr>
            </w:pPr>
            <w:r>
              <w:rPr>
                <w:sz w:val="22"/>
                <w:szCs w:val="22"/>
              </w:rPr>
              <w:t>.006</w:t>
            </w:r>
          </w:p>
        </w:tc>
        <w:tc>
          <w:tcPr>
            <w:tcW w:w="409" w:type="pct"/>
            <w:tcBorders>
              <w:bottom w:val="single" w:sz="4" w:space="0" w:color="000000"/>
            </w:tcBorders>
            <w:shd w:val="clear" w:color="auto" w:fill="FFFFFF"/>
          </w:tcPr>
          <w:p w14:paraId="5F0D26B6" w14:textId="7FF8F070" w:rsidR="00001AE4" w:rsidRDefault="00001AE4" w:rsidP="00C7743D">
            <w:pPr>
              <w:spacing w:line="480" w:lineRule="auto"/>
              <w:ind w:right="68"/>
              <w:rPr>
                <w:sz w:val="22"/>
                <w:szCs w:val="22"/>
              </w:rPr>
            </w:pPr>
            <w:r>
              <w:rPr>
                <w:sz w:val="22"/>
                <w:szCs w:val="22"/>
              </w:rPr>
              <w:t>-.14</w:t>
            </w:r>
          </w:p>
        </w:tc>
        <w:tc>
          <w:tcPr>
            <w:tcW w:w="409" w:type="pct"/>
            <w:tcBorders>
              <w:bottom w:val="single" w:sz="4" w:space="0" w:color="000000"/>
            </w:tcBorders>
            <w:shd w:val="clear" w:color="auto" w:fill="FFFFFF"/>
          </w:tcPr>
          <w:p w14:paraId="1692F740" w14:textId="4CD55517" w:rsidR="00001AE4" w:rsidRDefault="00001AE4" w:rsidP="00C7743D">
            <w:pPr>
              <w:spacing w:line="480" w:lineRule="auto"/>
              <w:ind w:right="68"/>
              <w:rPr>
                <w:sz w:val="22"/>
                <w:szCs w:val="22"/>
              </w:rPr>
            </w:pPr>
            <w:r>
              <w:rPr>
                <w:sz w:val="22"/>
                <w:szCs w:val="22"/>
              </w:rPr>
              <w:t>.04</w:t>
            </w:r>
          </w:p>
        </w:tc>
        <w:tc>
          <w:tcPr>
            <w:tcW w:w="409" w:type="pct"/>
            <w:tcBorders>
              <w:bottom w:val="single" w:sz="4" w:space="0" w:color="000000"/>
            </w:tcBorders>
            <w:shd w:val="clear" w:color="auto" w:fill="FFFFFF"/>
          </w:tcPr>
          <w:p w14:paraId="1F2411A4" w14:textId="34FA5F79" w:rsidR="00001AE4" w:rsidRDefault="00001AE4" w:rsidP="00C7743D">
            <w:pPr>
              <w:spacing w:line="480" w:lineRule="auto"/>
              <w:ind w:right="68"/>
              <w:rPr>
                <w:sz w:val="22"/>
                <w:szCs w:val="22"/>
              </w:rPr>
            </w:pPr>
            <w:r>
              <w:rPr>
                <w:sz w:val="22"/>
                <w:szCs w:val="22"/>
              </w:rPr>
              <w:t>-.26</w:t>
            </w:r>
          </w:p>
        </w:tc>
        <w:tc>
          <w:tcPr>
            <w:tcW w:w="409" w:type="pct"/>
            <w:tcBorders>
              <w:bottom w:val="single" w:sz="4" w:space="0" w:color="000000"/>
            </w:tcBorders>
            <w:shd w:val="clear" w:color="auto" w:fill="FFFFFF"/>
          </w:tcPr>
          <w:p w14:paraId="45C58DAE" w14:textId="0C139C5C" w:rsidR="00001AE4" w:rsidRDefault="00001AE4" w:rsidP="00C7743D">
            <w:pPr>
              <w:spacing w:line="480" w:lineRule="auto"/>
              <w:ind w:right="68"/>
              <w:rPr>
                <w:sz w:val="22"/>
                <w:szCs w:val="22"/>
              </w:rPr>
            </w:pPr>
            <w:r>
              <w:rPr>
                <w:sz w:val="22"/>
                <w:szCs w:val="22"/>
              </w:rPr>
              <w:t>-3.36</w:t>
            </w:r>
          </w:p>
        </w:tc>
        <w:tc>
          <w:tcPr>
            <w:tcW w:w="406" w:type="pct"/>
            <w:tcBorders>
              <w:bottom w:val="single" w:sz="4" w:space="0" w:color="000000"/>
            </w:tcBorders>
            <w:shd w:val="clear" w:color="auto" w:fill="FFFFFF"/>
          </w:tcPr>
          <w:p w14:paraId="46D92287" w14:textId="1368EEF4" w:rsidR="00001AE4" w:rsidRDefault="00001AE4" w:rsidP="00C7743D">
            <w:pPr>
              <w:spacing w:line="480" w:lineRule="auto"/>
              <w:ind w:right="68"/>
              <w:rPr>
                <w:sz w:val="22"/>
                <w:szCs w:val="22"/>
              </w:rPr>
            </w:pPr>
            <w:r>
              <w:rPr>
                <w:sz w:val="22"/>
                <w:szCs w:val="22"/>
              </w:rPr>
              <w:t>.001</w:t>
            </w:r>
          </w:p>
        </w:tc>
      </w:tr>
      <w:tr w:rsidR="00001AE4" w:rsidRPr="002A3D71" w14:paraId="0DE40842" w14:textId="77777777" w:rsidTr="00C7743D">
        <w:trPr>
          <w:trHeight w:val="278"/>
        </w:trPr>
        <w:tc>
          <w:tcPr>
            <w:tcW w:w="254" w:type="pct"/>
          </w:tcPr>
          <w:p w14:paraId="2D309539" w14:textId="77777777" w:rsidR="00001AE4" w:rsidRPr="00AF7212" w:rsidRDefault="00001AE4" w:rsidP="00C7743D">
            <w:pPr>
              <w:spacing w:line="480" w:lineRule="auto"/>
              <w:ind w:right="68"/>
              <w:rPr>
                <w:sz w:val="22"/>
                <w:szCs w:val="22"/>
              </w:rPr>
            </w:pPr>
            <w:r w:rsidRPr="00AF7212">
              <w:rPr>
                <w:sz w:val="22"/>
                <w:szCs w:val="22"/>
              </w:rPr>
              <w:t>2</w:t>
            </w:r>
          </w:p>
        </w:tc>
        <w:tc>
          <w:tcPr>
            <w:tcW w:w="660" w:type="pct"/>
          </w:tcPr>
          <w:p w14:paraId="3BD96853" w14:textId="77777777" w:rsidR="00001AE4" w:rsidRPr="00AF7212" w:rsidRDefault="00001AE4" w:rsidP="00C7743D">
            <w:pPr>
              <w:spacing w:line="480" w:lineRule="auto"/>
              <w:ind w:right="68"/>
              <w:rPr>
                <w:sz w:val="22"/>
                <w:szCs w:val="22"/>
              </w:rPr>
            </w:pPr>
          </w:p>
        </w:tc>
        <w:tc>
          <w:tcPr>
            <w:tcW w:w="2044" w:type="pct"/>
            <w:gridSpan w:val="5"/>
            <w:shd w:val="clear" w:color="auto" w:fill="FFFFFF"/>
          </w:tcPr>
          <w:p w14:paraId="1E840FF8" w14:textId="0EB7956F" w:rsidR="00001AE4" w:rsidRPr="00AF7212" w:rsidRDefault="00001AE4" w:rsidP="00C7743D">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Pr>
                <w:sz w:val="22"/>
                <w:szCs w:val="22"/>
              </w:rPr>
              <w:t>4</w:t>
            </w:r>
            <w:r w:rsidRPr="00AF7212">
              <w:rPr>
                <w:sz w:val="22"/>
                <w:szCs w:val="22"/>
              </w:rPr>
              <w:t>, 2</w:t>
            </w:r>
            <w:r>
              <w:rPr>
                <w:sz w:val="22"/>
                <w:szCs w:val="22"/>
              </w:rPr>
              <w:t>11</w:t>
            </w:r>
            <w:r w:rsidRPr="00AF7212">
              <w:rPr>
                <w:sz w:val="22"/>
                <w:szCs w:val="22"/>
              </w:rPr>
              <w:t xml:space="preserve">) = </w:t>
            </w:r>
            <w:r>
              <w:rPr>
                <w:sz w:val="22"/>
                <w:szCs w:val="22"/>
              </w:rPr>
              <w:t>11.18</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16</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Pr>
                <w:i/>
                <w:sz w:val="22"/>
                <w:szCs w:val="22"/>
              </w:rPr>
              <w:t>&lt;</w:t>
            </w:r>
            <w:r>
              <w:rPr>
                <w:iCs/>
                <w:sz w:val="22"/>
                <w:szCs w:val="22"/>
              </w:rPr>
              <w:t xml:space="preserve"> .001</w:t>
            </w:r>
            <w:r w:rsidRPr="00AF7212">
              <w:rPr>
                <w:sz w:val="22"/>
                <w:szCs w:val="22"/>
              </w:rPr>
              <w:t>)</w:t>
            </w:r>
          </w:p>
        </w:tc>
        <w:tc>
          <w:tcPr>
            <w:tcW w:w="2042" w:type="pct"/>
            <w:gridSpan w:val="5"/>
            <w:shd w:val="clear" w:color="auto" w:fill="FFFFFF"/>
          </w:tcPr>
          <w:p w14:paraId="4B657270" w14:textId="457C3C35" w:rsidR="00001AE4" w:rsidRPr="00AF7212" w:rsidRDefault="00001AE4" w:rsidP="00C7743D">
            <w:pPr>
              <w:spacing w:line="480" w:lineRule="auto"/>
              <w:ind w:right="68"/>
              <w:rPr>
                <w:color w:val="010205"/>
                <w:sz w:val="22"/>
                <w:szCs w:val="22"/>
                <w:highlight w:val="yellow"/>
              </w:rPr>
            </w:pPr>
            <w:proofErr w:type="gramStart"/>
            <w:r w:rsidRPr="00AF7212">
              <w:rPr>
                <w:i/>
                <w:sz w:val="22"/>
                <w:szCs w:val="22"/>
              </w:rPr>
              <w:t>F</w:t>
            </w:r>
            <w:r w:rsidRPr="00AF7212">
              <w:rPr>
                <w:sz w:val="22"/>
                <w:szCs w:val="22"/>
              </w:rPr>
              <w:t>(</w:t>
            </w:r>
            <w:proofErr w:type="gramEnd"/>
            <w:r>
              <w:rPr>
                <w:sz w:val="22"/>
                <w:szCs w:val="22"/>
              </w:rPr>
              <w:t>4</w:t>
            </w:r>
            <w:r w:rsidRPr="00AF7212">
              <w:rPr>
                <w:sz w:val="22"/>
                <w:szCs w:val="22"/>
              </w:rPr>
              <w:t>, 2</w:t>
            </w:r>
            <w:r>
              <w:rPr>
                <w:sz w:val="22"/>
                <w:szCs w:val="22"/>
              </w:rPr>
              <w:t>10</w:t>
            </w:r>
            <w:r w:rsidRPr="00AF7212">
              <w:rPr>
                <w:sz w:val="22"/>
                <w:szCs w:val="22"/>
              </w:rPr>
              <w:t xml:space="preserve">) = </w:t>
            </w:r>
            <w:r>
              <w:rPr>
                <w:sz w:val="22"/>
                <w:szCs w:val="22"/>
              </w:rPr>
              <w:t>13.26</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19</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Pr>
                <w:i/>
                <w:sz w:val="22"/>
                <w:szCs w:val="22"/>
              </w:rPr>
              <w:t>&lt;</w:t>
            </w:r>
            <w:r>
              <w:rPr>
                <w:iCs/>
                <w:sz w:val="22"/>
                <w:szCs w:val="22"/>
              </w:rPr>
              <w:t xml:space="preserve"> .001</w:t>
            </w:r>
            <w:r w:rsidRPr="00AF7212">
              <w:rPr>
                <w:sz w:val="22"/>
                <w:szCs w:val="22"/>
              </w:rPr>
              <w:t>)</w:t>
            </w:r>
          </w:p>
        </w:tc>
      </w:tr>
      <w:tr w:rsidR="00001AE4" w:rsidRPr="002A3D71" w14:paraId="02BF5D35" w14:textId="77777777" w:rsidTr="00C7743D">
        <w:trPr>
          <w:trHeight w:val="278"/>
        </w:trPr>
        <w:tc>
          <w:tcPr>
            <w:tcW w:w="254" w:type="pct"/>
          </w:tcPr>
          <w:p w14:paraId="001D9017" w14:textId="77777777" w:rsidR="00001AE4" w:rsidRPr="00AF7212" w:rsidRDefault="00001AE4" w:rsidP="00C7743D">
            <w:pPr>
              <w:spacing w:line="480" w:lineRule="auto"/>
              <w:ind w:right="68"/>
              <w:rPr>
                <w:sz w:val="22"/>
                <w:szCs w:val="22"/>
              </w:rPr>
            </w:pPr>
          </w:p>
        </w:tc>
        <w:tc>
          <w:tcPr>
            <w:tcW w:w="660" w:type="pct"/>
          </w:tcPr>
          <w:p w14:paraId="092D7A1B" w14:textId="77777777" w:rsidR="00001AE4" w:rsidRPr="00AF7212" w:rsidRDefault="00001AE4" w:rsidP="00C7743D">
            <w:pPr>
              <w:spacing w:line="480" w:lineRule="auto"/>
              <w:ind w:right="68"/>
              <w:rPr>
                <w:sz w:val="22"/>
                <w:szCs w:val="22"/>
              </w:rPr>
            </w:pPr>
            <w:r>
              <w:rPr>
                <w:sz w:val="22"/>
                <w:szCs w:val="22"/>
              </w:rPr>
              <w:t>Family pressure</w:t>
            </w:r>
          </w:p>
        </w:tc>
        <w:tc>
          <w:tcPr>
            <w:tcW w:w="408" w:type="pct"/>
            <w:shd w:val="clear" w:color="auto" w:fill="FFFFFF"/>
          </w:tcPr>
          <w:p w14:paraId="30B216AF" w14:textId="44864021" w:rsidR="00001AE4" w:rsidRPr="00AF7212" w:rsidRDefault="00001AE4" w:rsidP="00C7743D">
            <w:pPr>
              <w:spacing w:line="480" w:lineRule="auto"/>
              <w:ind w:right="68"/>
              <w:rPr>
                <w:sz w:val="22"/>
                <w:szCs w:val="22"/>
              </w:rPr>
            </w:pPr>
            <w:r>
              <w:rPr>
                <w:sz w:val="22"/>
                <w:szCs w:val="22"/>
              </w:rPr>
              <w:t>.07</w:t>
            </w:r>
          </w:p>
        </w:tc>
        <w:tc>
          <w:tcPr>
            <w:tcW w:w="409" w:type="pct"/>
            <w:shd w:val="clear" w:color="auto" w:fill="FFFFFF"/>
          </w:tcPr>
          <w:p w14:paraId="3B1CF442" w14:textId="65DAD22B" w:rsidR="00001AE4" w:rsidRPr="00AF7212" w:rsidRDefault="00001AE4" w:rsidP="00C7743D">
            <w:pPr>
              <w:spacing w:line="480" w:lineRule="auto"/>
              <w:ind w:right="68"/>
              <w:rPr>
                <w:sz w:val="22"/>
                <w:szCs w:val="22"/>
              </w:rPr>
            </w:pPr>
            <w:r>
              <w:rPr>
                <w:sz w:val="22"/>
                <w:szCs w:val="22"/>
              </w:rPr>
              <w:t>.04</w:t>
            </w:r>
          </w:p>
        </w:tc>
        <w:tc>
          <w:tcPr>
            <w:tcW w:w="409" w:type="pct"/>
            <w:shd w:val="clear" w:color="auto" w:fill="FFFFFF"/>
          </w:tcPr>
          <w:p w14:paraId="60D35783" w14:textId="1236F5BA" w:rsidR="00001AE4" w:rsidRPr="00AF7212" w:rsidRDefault="00001AE4" w:rsidP="00C7743D">
            <w:pPr>
              <w:spacing w:line="480" w:lineRule="auto"/>
              <w:ind w:right="68"/>
              <w:rPr>
                <w:sz w:val="22"/>
                <w:szCs w:val="22"/>
              </w:rPr>
            </w:pPr>
            <w:r>
              <w:rPr>
                <w:sz w:val="22"/>
                <w:szCs w:val="22"/>
              </w:rPr>
              <w:t>.13</w:t>
            </w:r>
          </w:p>
        </w:tc>
        <w:tc>
          <w:tcPr>
            <w:tcW w:w="409" w:type="pct"/>
            <w:shd w:val="clear" w:color="auto" w:fill="FFFFFF"/>
          </w:tcPr>
          <w:p w14:paraId="26D12258" w14:textId="688FC4E7" w:rsidR="00001AE4" w:rsidRPr="00AF7212" w:rsidRDefault="00001AE4" w:rsidP="00C7743D">
            <w:pPr>
              <w:spacing w:line="480" w:lineRule="auto"/>
              <w:ind w:right="68"/>
              <w:rPr>
                <w:sz w:val="22"/>
                <w:szCs w:val="22"/>
              </w:rPr>
            </w:pPr>
            <w:r>
              <w:rPr>
                <w:sz w:val="22"/>
                <w:szCs w:val="22"/>
              </w:rPr>
              <w:t>1.64</w:t>
            </w:r>
          </w:p>
        </w:tc>
        <w:tc>
          <w:tcPr>
            <w:tcW w:w="409" w:type="pct"/>
            <w:shd w:val="clear" w:color="auto" w:fill="FFFFFF"/>
          </w:tcPr>
          <w:p w14:paraId="401F5712" w14:textId="0BD25F22" w:rsidR="00001AE4" w:rsidRPr="00AF7212" w:rsidRDefault="00001AE4" w:rsidP="00C7743D">
            <w:pPr>
              <w:spacing w:line="480" w:lineRule="auto"/>
              <w:ind w:right="68"/>
              <w:rPr>
                <w:sz w:val="22"/>
                <w:szCs w:val="22"/>
              </w:rPr>
            </w:pPr>
            <w:r>
              <w:rPr>
                <w:sz w:val="22"/>
                <w:szCs w:val="22"/>
              </w:rPr>
              <w:t>.103</w:t>
            </w:r>
          </w:p>
        </w:tc>
        <w:tc>
          <w:tcPr>
            <w:tcW w:w="409" w:type="pct"/>
            <w:shd w:val="clear" w:color="auto" w:fill="FFFFFF"/>
          </w:tcPr>
          <w:p w14:paraId="0D5C23DC" w14:textId="2658CC79" w:rsidR="00001AE4" w:rsidRPr="00AF7212" w:rsidRDefault="00183C0C" w:rsidP="00C7743D">
            <w:pPr>
              <w:spacing w:line="480" w:lineRule="auto"/>
              <w:ind w:right="68"/>
              <w:rPr>
                <w:color w:val="010205"/>
                <w:sz w:val="22"/>
                <w:szCs w:val="22"/>
              </w:rPr>
            </w:pPr>
            <w:r>
              <w:rPr>
                <w:color w:val="010205"/>
                <w:sz w:val="22"/>
                <w:szCs w:val="22"/>
              </w:rPr>
              <w:t>-</w:t>
            </w:r>
            <w:r w:rsidR="00001AE4">
              <w:rPr>
                <w:color w:val="010205"/>
                <w:sz w:val="22"/>
                <w:szCs w:val="22"/>
              </w:rPr>
              <w:t>.02</w:t>
            </w:r>
          </w:p>
        </w:tc>
        <w:tc>
          <w:tcPr>
            <w:tcW w:w="409" w:type="pct"/>
            <w:shd w:val="clear" w:color="auto" w:fill="FFFFFF"/>
          </w:tcPr>
          <w:p w14:paraId="22D86BFE" w14:textId="46497051" w:rsidR="00001AE4" w:rsidRPr="00AF7212" w:rsidRDefault="00001AE4" w:rsidP="00C7743D">
            <w:pPr>
              <w:spacing w:line="480" w:lineRule="auto"/>
              <w:ind w:right="68"/>
              <w:rPr>
                <w:color w:val="010205"/>
                <w:sz w:val="22"/>
                <w:szCs w:val="22"/>
              </w:rPr>
            </w:pPr>
            <w:r>
              <w:rPr>
                <w:color w:val="010205"/>
                <w:sz w:val="22"/>
                <w:szCs w:val="22"/>
              </w:rPr>
              <w:t>.05</w:t>
            </w:r>
          </w:p>
        </w:tc>
        <w:tc>
          <w:tcPr>
            <w:tcW w:w="409" w:type="pct"/>
            <w:shd w:val="clear" w:color="auto" w:fill="FFFFFF"/>
          </w:tcPr>
          <w:p w14:paraId="63B3A42C" w14:textId="37A90A89" w:rsidR="00001AE4" w:rsidRPr="00AF7212" w:rsidRDefault="00183C0C" w:rsidP="00C7743D">
            <w:pPr>
              <w:spacing w:line="480" w:lineRule="auto"/>
              <w:ind w:right="68"/>
              <w:rPr>
                <w:color w:val="010205"/>
                <w:sz w:val="22"/>
                <w:szCs w:val="22"/>
              </w:rPr>
            </w:pPr>
            <w:r>
              <w:rPr>
                <w:color w:val="010205"/>
                <w:sz w:val="22"/>
                <w:szCs w:val="22"/>
              </w:rPr>
              <w:t>-</w:t>
            </w:r>
            <w:r w:rsidR="00001AE4">
              <w:rPr>
                <w:color w:val="010205"/>
                <w:sz w:val="22"/>
                <w:szCs w:val="22"/>
              </w:rPr>
              <w:t>.03</w:t>
            </w:r>
          </w:p>
        </w:tc>
        <w:tc>
          <w:tcPr>
            <w:tcW w:w="409" w:type="pct"/>
            <w:shd w:val="clear" w:color="auto" w:fill="FFFFFF"/>
          </w:tcPr>
          <w:p w14:paraId="7DAE0EF6" w14:textId="6B05F5AB" w:rsidR="00001AE4" w:rsidRPr="00AF7212" w:rsidRDefault="00183C0C" w:rsidP="00C7743D">
            <w:pPr>
              <w:spacing w:line="480" w:lineRule="auto"/>
              <w:ind w:right="68"/>
              <w:rPr>
                <w:sz w:val="22"/>
                <w:szCs w:val="22"/>
              </w:rPr>
            </w:pPr>
            <w:r>
              <w:rPr>
                <w:sz w:val="22"/>
                <w:szCs w:val="22"/>
              </w:rPr>
              <w:t>-</w:t>
            </w:r>
            <w:r w:rsidR="00001AE4">
              <w:rPr>
                <w:sz w:val="22"/>
                <w:szCs w:val="22"/>
              </w:rPr>
              <w:t>0.31</w:t>
            </w:r>
          </w:p>
        </w:tc>
        <w:tc>
          <w:tcPr>
            <w:tcW w:w="406" w:type="pct"/>
            <w:shd w:val="clear" w:color="auto" w:fill="FFFFFF"/>
          </w:tcPr>
          <w:p w14:paraId="1980F18D" w14:textId="5464B1F8" w:rsidR="00001AE4" w:rsidRPr="00AF7212" w:rsidRDefault="00001AE4" w:rsidP="00C7743D">
            <w:pPr>
              <w:spacing w:line="480" w:lineRule="auto"/>
              <w:ind w:right="68"/>
              <w:rPr>
                <w:color w:val="010205"/>
                <w:sz w:val="22"/>
                <w:szCs w:val="22"/>
              </w:rPr>
            </w:pPr>
            <w:r>
              <w:rPr>
                <w:color w:val="010205"/>
                <w:sz w:val="22"/>
                <w:szCs w:val="22"/>
              </w:rPr>
              <w:t>.759</w:t>
            </w:r>
          </w:p>
        </w:tc>
      </w:tr>
      <w:tr w:rsidR="00001AE4" w:rsidRPr="002A3D71" w14:paraId="7B3F0364" w14:textId="77777777" w:rsidTr="00C7743D">
        <w:trPr>
          <w:trHeight w:val="278"/>
        </w:trPr>
        <w:tc>
          <w:tcPr>
            <w:tcW w:w="254" w:type="pct"/>
          </w:tcPr>
          <w:p w14:paraId="02676976" w14:textId="77777777" w:rsidR="00001AE4" w:rsidRPr="00AF7212" w:rsidRDefault="00001AE4" w:rsidP="00C7743D">
            <w:pPr>
              <w:spacing w:line="480" w:lineRule="auto"/>
              <w:ind w:right="68"/>
              <w:rPr>
                <w:sz w:val="22"/>
                <w:szCs w:val="22"/>
              </w:rPr>
            </w:pPr>
          </w:p>
        </w:tc>
        <w:tc>
          <w:tcPr>
            <w:tcW w:w="660" w:type="pct"/>
          </w:tcPr>
          <w:p w14:paraId="544597FA" w14:textId="77777777" w:rsidR="00001AE4" w:rsidRPr="00AF7212" w:rsidRDefault="00001AE4" w:rsidP="00C7743D">
            <w:pPr>
              <w:spacing w:line="480" w:lineRule="auto"/>
              <w:ind w:right="68"/>
              <w:rPr>
                <w:sz w:val="22"/>
                <w:szCs w:val="22"/>
              </w:rPr>
            </w:pPr>
            <w:r>
              <w:rPr>
                <w:sz w:val="22"/>
                <w:szCs w:val="22"/>
              </w:rPr>
              <w:t>Peer pressure</w:t>
            </w:r>
          </w:p>
        </w:tc>
        <w:tc>
          <w:tcPr>
            <w:tcW w:w="408" w:type="pct"/>
            <w:shd w:val="clear" w:color="auto" w:fill="FFFFFF"/>
          </w:tcPr>
          <w:p w14:paraId="0CE446EF" w14:textId="37C4DD1A" w:rsidR="00001AE4" w:rsidRPr="00AF7212" w:rsidRDefault="00001AE4" w:rsidP="00C7743D">
            <w:pPr>
              <w:spacing w:line="480" w:lineRule="auto"/>
              <w:ind w:right="68"/>
              <w:rPr>
                <w:sz w:val="22"/>
                <w:szCs w:val="22"/>
              </w:rPr>
            </w:pPr>
            <w:r>
              <w:rPr>
                <w:sz w:val="22"/>
                <w:szCs w:val="22"/>
              </w:rPr>
              <w:t>-.04</w:t>
            </w:r>
          </w:p>
        </w:tc>
        <w:tc>
          <w:tcPr>
            <w:tcW w:w="409" w:type="pct"/>
            <w:shd w:val="clear" w:color="auto" w:fill="FFFFFF"/>
          </w:tcPr>
          <w:p w14:paraId="2C81E6FD" w14:textId="60D3E4FD" w:rsidR="00001AE4" w:rsidRPr="00AF7212" w:rsidRDefault="00001AE4" w:rsidP="00C7743D">
            <w:pPr>
              <w:spacing w:line="480" w:lineRule="auto"/>
              <w:ind w:right="68"/>
              <w:rPr>
                <w:sz w:val="22"/>
                <w:szCs w:val="22"/>
              </w:rPr>
            </w:pPr>
            <w:r>
              <w:rPr>
                <w:sz w:val="22"/>
                <w:szCs w:val="22"/>
              </w:rPr>
              <w:t>.05</w:t>
            </w:r>
          </w:p>
        </w:tc>
        <w:tc>
          <w:tcPr>
            <w:tcW w:w="409" w:type="pct"/>
            <w:shd w:val="clear" w:color="auto" w:fill="FFFFFF"/>
          </w:tcPr>
          <w:p w14:paraId="0E87392D" w14:textId="4393ED54" w:rsidR="00001AE4" w:rsidRPr="00AF7212" w:rsidRDefault="00001AE4" w:rsidP="00C7743D">
            <w:pPr>
              <w:spacing w:line="480" w:lineRule="auto"/>
              <w:ind w:right="68"/>
              <w:rPr>
                <w:sz w:val="22"/>
                <w:szCs w:val="22"/>
              </w:rPr>
            </w:pPr>
            <w:r>
              <w:rPr>
                <w:sz w:val="22"/>
                <w:szCs w:val="22"/>
              </w:rPr>
              <w:t>-.06</w:t>
            </w:r>
          </w:p>
        </w:tc>
        <w:tc>
          <w:tcPr>
            <w:tcW w:w="409" w:type="pct"/>
            <w:shd w:val="clear" w:color="auto" w:fill="FFFFFF"/>
          </w:tcPr>
          <w:p w14:paraId="74A92ED6" w14:textId="605BACCE" w:rsidR="00001AE4" w:rsidRPr="00AF7212" w:rsidRDefault="00001AE4" w:rsidP="00C7743D">
            <w:pPr>
              <w:spacing w:line="480" w:lineRule="auto"/>
              <w:ind w:right="68"/>
              <w:rPr>
                <w:sz w:val="22"/>
                <w:szCs w:val="22"/>
              </w:rPr>
            </w:pPr>
            <w:r>
              <w:rPr>
                <w:sz w:val="22"/>
                <w:szCs w:val="22"/>
              </w:rPr>
              <w:t>-0.81</w:t>
            </w:r>
          </w:p>
        </w:tc>
        <w:tc>
          <w:tcPr>
            <w:tcW w:w="409" w:type="pct"/>
            <w:shd w:val="clear" w:color="auto" w:fill="FFFFFF"/>
          </w:tcPr>
          <w:p w14:paraId="1976D07D" w14:textId="5D7F54DF" w:rsidR="00001AE4" w:rsidRPr="00AF7212" w:rsidRDefault="00001AE4" w:rsidP="00C7743D">
            <w:pPr>
              <w:spacing w:line="480" w:lineRule="auto"/>
              <w:ind w:right="68"/>
              <w:rPr>
                <w:sz w:val="22"/>
                <w:szCs w:val="22"/>
              </w:rPr>
            </w:pPr>
            <w:r>
              <w:rPr>
                <w:sz w:val="22"/>
                <w:szCs w:val="22"/>
              </w:rPr>
              <w:t>.421</w:t>
            </w:r>
          </w:p>
        </w:tc>
        <w:tc>
          <w:tcPr>
            <w:tcW w:w="409" w:type="pct"/>
            <w:shd w:val="clear" w:color="auto" w:fill="FFFFFF"/>
          </w:tcPr>
          <w:p w14:paraId="7E2911EA" w14:textId="7DBC9B6A" w:rsidR="00001AE4" w:rsidRPr="00AF7212" w:rsidRDefault="00001AE4" w:rsidP="00C7743D">
            <w:pPr>
              <w:spacing w:line="480" w:lineRule="auto"/>
              <w:ind w:right="68"/>
              <w:rPr>
                <w:color w:val="010205"/>
                <w:sz w:val="22"/>
                <w:szCs w:val="22"/>
              </w:rPr>
            </w:pPr>
            <w:r>
              <w:rPr>
                <w:color w:val="010205"/>
                <w:sz w:val="22"/>
                <w:szCs w:val="22"/>
              </w:rPr>
              <w:t>-.02</w:t>
            </w:r>
          </w:p>
        </w:tc>
        <w:tc>
          <w:tcPr>
            <w:tcW w:w="409" w:type="pct"/>
            <w:shd w:val="clear" w:color="auto" w:fill="FFFFFF"/>
          </w:tcPr>
          <w:p w14:paraId="08A13B4B" w14:textId="101DB726" w:rsidR="00001AE4" w:rsidRPr="00AF7212" w:rsidRDefault="00001AE4" w:rsidP="00C7743D">
            <w:pPr>
              <w:spacing w:line="480" w:lineRule="auto"/>
              <w:ind w:right="68"/>
              <w:rPr>
                <w:color w:val="010205"/>
                <w:sz w:val="22"/>
                <w:szCs w:val="22"/>
              </w:rPr>
            </w:pPr>
            <w:r>
              <w:rPr>
                <w:color w:val="010205"/>
                <w:sz w:val="22"/>
                <w:szCs w:val="22"/>
              </w:rPr>
              <w:t>.05</w:t>
            </w:r>
          </w:p>
        </w:tc>
        <w:tc>
          <w:tcPr>
            <w:tcW w:w="409" w:type="pct"/>
            <w:shd w:val="clear" w:color="auto" w:fill="FFFFFF"/>
          </w:tcPr>
          <w:p w14:paraId="2C6C5456" w14:textId="393B4492" w:rsidR="00001AE4" w:rsidRPr="00AF7212" w:rsidRDefault="00001AE4" w:rsidP="00C7743D">
            <w:pPr>
              <w:spacing w:line="480" w:lineRule="auto"/>
              <w:ind w:right="68"/>
              <w:rPr>
                <w:color w:val="010205"/>
                <w:sz w:val="22"/>
                <w:szCs w:val="22"/>
              </w:rPr>
            </w:pPr>
            <w:r>
              <w:rPr>
                <w:color w:val="010205"/>
                <w:sz w:val="22"/>
                <w:szCs w:val="22"/>
              </w:rPr>
              <w:t>-.03</w:t>
            </w:r>
          </w:p>
        </w:tc>
        <w:tc>
          <w:tcPr>
            <w:tcW w:w="409" w:type="pct"/>
            <w:shd w:val="clear" w:color="auto" w:fill="FFFFFF"/>
          </w:tcPr>
          <w:p w14:paraId="52EC2189" w14:textId="3AA440A3" w:rsidR="00001AE4" w:rsidRPr="00AF7212" w:rsidRDefault="00001AE4" w:rsidP="00C7743D">
            <w:pPr>
              <w:spacing w:line="480" w:lineRule="auto"/>
              <w:ind w:right="68"/>
              <w:rPr>
                <w:sz w:val="22"/>
                <w:szCs w:val="22"/>
              </w:rPr>
            </w:pPr>
            <w:r>
              <w:rPr>
                <w:sz w:val="22"/>
                <w:szCs w:val="22"/>
              </w:rPr>
              <w:t>-0.33</w:t>
            </w:r>
          </w:p>
        </w:tc>
        <w:tc>
          <w:tcPr>
            <w:tcW w:w="406" w:type="pct"/>
            <w:shd w:val="clear" w:color="auto" w:fill="FFFFFF"/>
          </w:tcPr>
          <w:p w14:paraId="47CF6ABF" w14:textId="24C0C176" w:rsidR="00001AE4" w:rsidRPr="00AF7212" w:rsidRDefault="00001AE4" w:rsidP="00C7743D">
            <w:pPr>
              <w:spacing w:line="480" w:lineRule="auto"/>
              <w:ind w:right="68"/>
              <w:rPr>
                <w:color w:val="010205"/>
                <w:sz w:val="22"/>
                <w:szCs w:val="22"/>
              </w:rPr>
            </w:pPr>
            <w:r>
              <w:rPr>
                <w:color w:val="010205"/>
                <w:sz w:val="22"/>
                <w:szCs w:val="22"/>
              </w:rPr>
              <w:t>.741</w:t>
            </w:r>
          </w:p>
        </w:tc>
      </w:tr>
      <w:tr w:rsidR="00001AE4" w:rsidRPr="002A3D71" w14:paraId="41D601D6" w14:textId="77777777" w:rsidTr="00C7743D">
        <w:trPr>
          <w:trHeight w:val="278"/>
        </w:trPr>
        <w:tc>
          <w:tcPr>
            <w:tcW w:w="254" w:type="pct"/>
          </w:tcPr>
          <w:p w14:paraId="3B7203A5" w14:textId="77777777" w:rsidR="00001AE4" w:rsidRPr="00AF7212" w:rsidRDefault="00001AE4" w:rsidP="00C7743D">
            <w:pPr>
              <w:spacing w:line="480" w:lineRule="auto"/>
              <w:ind w:right="68"/>
              <w:rPr>
                <w:sz w:val="22"/>
                <w:szCs w:val="22"/>
              </w:rPr>
            </w:pPr>
          </w:p>
        </w:tc>
        <w:tc>
          <w:tcPr>
            <w:tcW w:w="660" w:type="pct"/>
          </w:tcPr>
          <w:p w14:paraId="2002B593" w14:textId="77777777" w:rsidR="00001AE4" w:rsidRPr="00AF7212" w:rsidRDefault="00001AE4" w:rsidP="00C7743D">
            <w:pPr>
              <w:spacing w:line="480" w:lineRule="auto"/>
              <w:ind w:right="68"/>
              <w:rPr>
                <w:sz w:val="22"/>
                <w:szCs w:val="22"/>
              </w:rPr>
            </w:pPr>
            <w:r>
              <w:rPr>
                <w:sz w:val="22"/>
                <w:szCs w:val="22"/>
              </w:rPr>
              <w:t>Media pressure</w:t>
            </w:r>
          </w:p>
        </w:tc>
        <w:tc>
          <w:tcPr>
            <w:tcW w:w="408" w:type="pct"/>
            <w:shd w:val="clear" w:color="auto" w:fill="FFFFFF"/>
          </w:tcPr>
          <w:p w14:paraId="22FC79B5" w14:textId="1E67C782" w:rsidR="00001AE4" w:rsidRPr="00AF7212" w:rsidRDefault="00001AE4" w:rsidP="00C7743D">
            <w:pPr>
              <w:spacing w:line="480" w:lineRule="auto"/>
              <w:ind w:right="68"/>
              <w:rPr>
                <w:sz w:val="22"/>
                <w:szCs w:val="22"/>
              </w:rPr>
            </w:pPr>
            <w:r>
              <w:rPr>
                <w:sz w:val="22"/>
                <w:szCs w:val="22"/>
              </w:rPr>
              <w:t>-.08</w:t>
            </w:r>
          </w:p>
        </w:tc>
        <w:tc>
          <w:tcPr>
            <w:tcW w:w="409" w:type="pct"/>
            <w:shd w:val="clear" w:color="auto" w:fill="FFFFFF"/>
          </w:tcPr>
          <w:p w14:paraId="4AD5DC29" w14:textId="71774443" w:rsidR="00001AE4" w:rsidRPr="00AF7212" w:rsidRDefault="00001AE4" w:rsidP="00C7743D">
            <w:pPr>
              <w:spacing w:line="480" w:lineRule="auto"/>
              <w:ind w:right="68"/>
              <w:rPr>
                <w:sz w:val="22"/>
                <w:szCs w:val="22"/>
              </w:rPr>
            </w:pPr>
            <w:r>
              <w:rPr>
                <w:sz w:val="22"/>
                <w:szCs w:val="22"/>
              </w:rPr>
              <w:t>.03</w:t>
            </w:r>
          </w:p>
        </w:tc>
        <w:tc>
          <w:tcPr>
            <w:tcW w:w="409" w:type="pct"/>
            <w:shd w:val="clear" w:color="auto" w:fill="FFFFFF"/>
          </w:tcPr>
          <w:p w14:paraId="096BEEB5" w14:textId="4C3E3ACD" w:rsidR="00001AE4" w:rsidRPr="00AF7212" w:rsidRDefault="00001AE4" w:rsidP="00C7743D">
            <w:pPr>
              <w:spacing w:line="480" w:lineRule="auto"/>
              <w:ind w:right="68"/>
              <w:rPr>
                <w:sz w:val="22"/>
                <w:szCs w:val="22"/>
              </w:rPr>
            </w:pPr>
            <w:r>
              <w:rPr>
                <w:sz w:val="22"/>
                <w:szCs w:val="22"/>
              </w:rPr>
              <w:t>-.16</w:t>
            </w:r>
          </w:p>
        </w:tc>
        <w:tc>
          <w:tcPr>
            <w:tcW w:w="409" w:type="pct"/>
            <w:shd w:val="clear" w:color="auto" w:fill="FFFFFF"/>
          </w:tcPr>
          <w:p w14:paraId="0CB1591E" w14:textId="1DC2879E" w:rsidR="00001AE4" w:rsidRPr="00AF7212" w:rsidRDefault="00001AE4" w:rsidP="00C7743D">
            <w:pPr>
              <w:spacing w:line="480" w:lineRule="auto"/>
              <w:ind w:right="68"/>
              <w:rPr>
                <w:sz w:val="22"/>
                <w:szCs w:val="22"/>
              </w:rPr>
            </w:pPr>
            <w:r>
              <w:rPr>
                <w:sz w:val="22"/>
                <w:szCs w:val="22"/>
              </w:rPr>
              <w:t>-2.97</w:t>
            </w:r>
          </w:p>
        </w:tc>
        <w:tc>
          <w:tcPr>
            <w:tcW w:w="409" w:type="pct"/>
            <w:shd w:val="clear" w:color="auto" w:fill="FFFFFF"/>
          </w:tcPr>
          <w:p w14:paraId="0AB492B1" w14:textId="48864938" w:rsidR="00001AE4" w:rsidRPr="00AF7212" w:rsidRDefault="00001AE4" w:rsidP="00C7743D">
            <w:pPr>
              <w:spacing w:line="480" w:lineRule="auto"/>
              <w:ind w:right="68"/>
              <w:rPr>
                <w:sz w:val="22"/>
                <w:szCs w:val="22"/>
              </w:rPr>
            </w:pPr>
            <w:r>
              <w:rPr>
                <w:sz w:val="22"/>
                <w:szCs w:val="22"/>
              </w:rPr>
              <w:t>.023</w:t>
            </w:r>
          </w:p>
        </w:tc>
        <w:tc>
          <w:tcPr>
            <w:tcW w:w="409" w:type="pct"/>
            <w:shd w:val="clear" w:color="auto" w:fill="FFFFFF"/>
          </w:tcPr>
          <w:p w14:paraId="4C6C4C05" w14:textId="69C4F3D2" w:rsidR="00001AE4" w:rsidRPr="00AF7212" w:rsidRDefault="00001AE4" w:rsidP="00C7743D">
            <w:pPr>
              <w:spacing w:line="480" w:lineRule="auto"/>
              <w:ind w:right="68"/>
              <w:rPr>
                <w:color w:val="010205"/>
                <w:sz w:val="22"/>
                <w:szCs w:val="22"/>
              </w:rPr>
            </w:pPr>
            <w:r>
              <w:rPr>
                <w:color w:val="010205"/>
                <w:sz w:val="22"/>
                <w:szCs w:val="22"/>
              </w:rPr>
              <w:t>-.11</w:t>
            </w:r>
          </w:p>
        </w:tc>
        <w:tc>
          <w:tcPr>
            <w:tcW w:w="409" w:type="pct"/>
            <w:shd w:val="clear" w:color="auto" w:fill="FFFFFF"/>
          </w:tcPr>
          <w:p w14:paraId="71AD2CBC" w14:textId="256F4F1C" w:rsidR="00001AE4" w:rsidRPr="00AF7212" w:rsidRDefault="00001AE4" w:rsidP="00C7743D">
            <w:pPr>
              <w:spacing w:line="480" w:lineRule="auto"/>
              <w:ind w:right="68"/>
              <w:rPr>
                <w:color w:val="010205"/>
                <w:sz w:val="22"/>
                <w:szCs w:val="22"/>
              </w:rPr>
            </w:pPr>
            <w:r>
              <w:rPr>
                <w:color w:val="010205"/>
                <w:sz w:val="22"/>
                <w:szCs w:val="22"/>
              </w:rPr>
              <w:t>.04</w:t>
            </w:r>
          </w:p>
        </w:tc>
        <w:tc>
          <w:tcPr>
            <w:tcW w:w="409" w:type="pct"/>
            <w:shd w:val="clear" w:color="auto" w:fill="FFFFFF"/>
          </w:tcPr>
          <w:p w14:paraId="1B9A2F18" w14:textId="487D7C6A" w:rsidR="00001AE4" w:rsidRPr="00AF7212" w:rsidRDefault="00001AE4" w:rsidP="00C7743D">
            <w:pPr>
              <w:spacing w:line="480" w:lineRule="auto"/>
              <w:ind w:right="68"/>
              <w:rPr>
                <w:color w:val="010205"/>
                <w:sz w:val="22"/>
                <w:szCs w:val="22"/>
              </w:rPr>
            </w:pPr>
            <w:r>
              <w:rPr>
                <w:color w:val="010205"/>
                <w:sz w:val="22"/>
                <w:szCs w:val="22"/>
              </w:rPr>
              <w:t>-.22</w:t>
            </w:r>
          </w:p>
        </w:tc>
        <w:tc>
          <w:tcPr>
            <w:tcW w:w="409" w:type="pct"/>
            <w:shd w:val="clear" w:color="auto" w:fill="FFFFFF"/>
          </w:tcPr>
          <w:p w14:paraId="050D7CDF" w14:textId="78814B0C" w:rsidR="00001AE4" w:rsidRPr="00AF7212" w:rsidRDefault="00001AE4" w:rsidP="00C7743D">
            <w:pPr>
              <w:spacing w:line="480" w:lineRule="auto"/>
              <w:ind w:right="68"/>
              <w:rPr>
                <w:sz w:val="22"/>
                <w:szCs w:val="22"/>
              </w:rPr>
            </w:pPr>
            <w:r>
              <w:rPr>
                <w:sz w:val="22"/>
                <w:szCs w:val="22"/>
              </w:rPr>
              <w:t>-2.94</w:t>
            </w:r>
          </w:p>
        </w:tc>
        <w:tc>
          <w:tcPr>
            <w:tcW w:w="406" w:type="pct"/>
            <w:shd w:val="clear" w:color="auto" w:fill="FFFFFF"/>
          </w:tcPr>
          <w:p w14:paraId="717C1F9F" w14:textId="1A6A275B" w:rsidR="00001AE4" w:rsidRPr="00AF7212" w:rsidRDefault="00001AE4" w:rsidP="00C7743D">
            <w:pPr>
              <w:spacing w:line="480" w:lineRule="auto"/>
              <w:ind w:right="68"/>
              <w:rPr>
                <w:color w:val="010205"/>
                <w:sz w:val="22"/>
                <w:szCs w:val="22"/>
              </w:rPr>
            </w:pPr>
            <w:r>
              <w:rPr>
                <w:color w:val="010205"/>
                <w:sz w:val="22"/>
                <w:szCs w:val="22"/>
              </w:rPr>
              <w:t>.004</w:t>
            </w:r>
          </w:p>
        </w:tc>
      </w:tr>
      <w:tr w:rsidR="00001AE4" w:rsidRPr="002A3D71" w14:paraId="678878B8" w14:textId="77777777" w:rsidTr="00C7743D">
        <w:trPr>
          <w:trHeight w:val="278"/>
        </w:trPr>
        <w:tc>
          <w:tcPr>
            <w:tcW w:w="254" w:type="pct"/>
            <w:tcBorders>
              <w:bottom w:val="single" w:sz="4" w:space="0" w:color="000000"/>
            </w:tcBorders>
          </w:tcPr>
          <w:p w14:paraId="4A1137F2" w14:textId="77777777" w:rsidR="00001AE4" w:rsidRPr="00AF7212" w:rsidRDefault="00001AE4" w:rsidP="00C7743D">
            <w:pPr>
              <w:spacing w:line="480" w:lineRule="auto"/>
              <w:ind w:right="68"/>
              <w:rPr>
                <w:sz w:val="22"/>
                <w:szCs w:val="22"/>
              </w:rPr>
            </w:pPr>
          </w:p>
        </w:tc>
        <w:tc>
          <w:tcPr>
            <w:tcW w:w="660" w:type="pct"/>
            <w:tcBorders>
              <w:bottom w:val="single" w:sz="4" w:space="0" w:color="000000"/>
            </w:tcBorders>
          </w:tcPr>
          <w:p w14:paraId="119C2A84" w14:textId="77777777" w:rsidR="00001AE4" w:rsidRDefault="00001AE4" w:rsidP="00C7743D">
            <w:pPr>
              <w:spacing w:line="480" w:lineRule="auto"/>
              <w:ind w:right="68"/>
              <w:rPr>
                <w:sz w:val="22"/>
                <w:szCs w:val="22"/>
              </w:rPr>
            </w:pPr>
            <w:r>
              <w:rPr>
                <w:sz w:val="22"/>
                <w:szCs w:val="22"/>
              </w:rPr>
              <w:t>Body acceptance by others</w:t>
            </w:r>
          </w:p>
        </w:tc>
        <w:tc>
          <w:tcPr>
            <w:tcW w:w="408" w:type="pct"/>
            <w:tcBorders>
              <w:bottom w:val="single" w:sz="4" w:space="0" w:color="000000"/>
            </w:tcBorders>
            <w:shd w:val="clear" w:color="auto" w:fill="FFFFFF"/>
          </w:tcPr>
          <w:p w14:paraId="2F17B723" w14:textId="62EC7D0C" w:rsidR="00001AE4" w:rsidRDefault="00001AE4" w:rsidP="00C7743D">
            <w:pPr>
              <w:spacing w:line="480" w:lineRule="auto"/>
              <w:ind w:right="68"/>
              <w:rPr>
                <w:sz w:val="22"/>
                <w:szCs w:val="22"/>
              </w:rPr>
            </w:pPr>
            <w:r>
              <w:rPr>
                <w:sz w:val="22"/>
                <w:szCs w:val="22"/>
              </w:rPr>
              <w:t>.29</w:t>
            </w:r>
          </w:p>
        </w:tc>
        <w:tc>
          <w:tcPr>
            <w:tcW w:w="409" w:type="pct"/>
            <w:tcBorders>
              <w:bottom w:val="single" w:sz="4" w:space="0" w:color="000000"/>
            </w:tcBorders>
            <w:shd w:val="clear" w:color="auto" w:fill="FFFFFF"/>
          </w:tcPr>
          <w:p w14:paraId="3BD9817F" w14:textId="524B70A5" w:rsidR="00001AE4" w:rsidRDefault="00001AE4" w:rsidP="00C7743D">
            <w:pPr>
              <w:spacing w:line="480" w:lineRule="auto"/>
              <w:ind w:right="68"/>
              <w:rPr>
                <w:sz w:val="22"/>
                <w:szCs w:val="22"/>
              </w:rPr>
            </w:pPr>
            <w:r>
              <w:rPr>
                <w:sz w:val="22"/>
                <w:szCs w:val="22"/>
              </w:rPr>
              <w:t>.05</w:t>
            </w:r>
          </w:p>
        </w:tc>
        <w:tc>
          <w:tcPr>
            <w:tcW w:w="409" w:type="pct"/>
            <w:tcBorders>
              <w:bottom w:val="single" w:sz="4" w:space="0" w:color="000000"/>
            </w:tcBorders>
            <w:shd w:val="clear" w:color="auto" w:fill="FFFFFF"/>
          </w:tcPr>
          <w:p w14:paraId="2249BF6D" w14:textId="5C1B440E" w:rsidR="00001AE4" w:rsidRDefault="00001AE4" w:rsidP="00C7743D">
            <w:pPr>
              <w:spacing w:line="480" w:lineRule="auto"/>
              <w:ind w:right="68"/>
              <w:rPr>
                <w:sz w:val="22"/>
                <w:szCs w:val="22"/>
              </w:rPr>
            </w:pPr>
            <w:r>
              <w:rPr>
                <w:sz w:val="22"/>
                <w:szCs w:val="22"/>
              </w:rPr>
              <w:t>.38</w:t>
            </w:r>
          </w:p>
        </w:tc>
        <w:tc>
          <w:tcPr>
            <w:tcW w:w="409" w:type="pct"/>
            <w:tcBorders>
              <w:bottom w:val="single" w:sz="4" w:space="0" w:color="000000"/>
            </w:tcBorders>
            <w:shd w:val="clear" w:color="auto" w:fill="FFFFFF"/>
          </w:tcPr>
          <w:p w14:paraId="02418DB8" w14:textId="3BB309F0" w:rsidR="00001AE4" w:rsidRDefault="00001AE4" w:rsidP="00C7743D">
            <w:pPr>
              <w:spacing w:line="480" w:lineRule="auto"/>
              <w:ind w:right="68"/>
              <w:rPr>
                <w:sz w:val="22"/>
                <w:szCs w:val="22"/>
              </w:rPr>
            </w:pPr>
            <w:r>
              <w:rPr>
                <w:sz w:val="22"/>
                <w:szCs w:val="22"/>
              </w:rPr>
              <w:t>5.55</w:t>
            </w:r>
          </w:p>
        </w:tc>
        <w:tc>
          <w:tcPr>
            <w:tcW w:w="409" w:type="pct"/>
            <w:tcBorders>
              <w:bottom w:val="single" w:sz="4" w:space="0" w:color="000000"/>
            </w:tcBorders>
            <w:shd w:val="clear" w:color="auto" w:fill="FFFFFF"/>
          </w:tcPr>
          <w:p w14:paraId="27E68C82" w14:textId="77777777" w:rsidR="00001AE4" w:rsidRDefault="00001AE4" w:rsidP="00C7743D">
            <w:pPr>
              <w:spacing w:line="480" w:lineRule="auto"/>
              <w:ind w:right="68"/>
              <w:rPr>
                <w:sz w:val="22"/>
                <w:szCs w:val="22"/>
              </w:rPr>
            </w:pPr>
            <w:r>
              <w:rPr>
                <w:sz w:val="22"/>
                <w:szCs w:val="22"/>
              </w:rPr>
              <w:t>&lt; .001</w:t>
            </w:r>
          </w:p>
        </w:tc>
        <w:tc>
          <w:tcPr>
            <w:tcW w:w="409" w:type="pct"/>
            <w:tcBorders>
              <w:bottom w:val="single" w:sz="4" w:space="0" w:color="000000"/>
            </w:tcBorders>
            <w:shd w:val="clear" w:color="auto" w:fill="FFFFFF"/>
          </w:tcPr>
          <w:p w14:paraId="52A927B3" w14:textId="47C9A953" w:rsidR="00001AE4" w:rsidRDefault="00001AE4" w:rsidP="00C7743D">
            <w:pPr>
              <w:spacing w:line="480" w:lineRule="auto"/>
              <w:ind w:right="68"/>
              <w:rPr>
                <w:color w:val="010205"/>
                <w:sz w:val="22"/>
                <w:szCs w:val="22"/>
              </w:rPr>
            </w:pPr>
            <w:r>
              <w:rPr>
                <w:color w:val="010205"/>
                <w:sz w:val="22"/>
                <w:szCs w:val="22"/>
              </w:rPr>
              <w:t>.28</w:t>
            </w:r>
          </w:p>
        </w:tc>
        <w:tc>
          <w:tcPr>
            <w:tcW w:w="409" w:type="pct"/>
            <w:tcBorders>
              <w:bottom w:val="single" w:sz="4" w:space="0" w:color="000000"/>
            </w:tcBorders>
            <w:shd w:val="clear" w:color="auto" w:fill="FFFFFF"/>
          </w:tcPr>
          <w:p w14:paraId="3E64F204" w14:textId="5EB4C71D" w:rsidR="00001AE4" w:rsidRDefault="00001AE4" w:rsidP="00C7743D">
            <w:pPr>
              <w:spacing w:line="480" w:lineRule="auto"/>
              <w:ind w:right="68"/>
              <w:rPr>
                <w:color w:val="010205"/>
                <w:sz w:val="22"/>
                <w:szCs w:val="22"/>
              </w:rPr>
            </w:pPr>
            <w:r>
              <w:rPr>
                <w:color w:val="010205"/>
                <w:sz w:val="22"/>
                <w:szCs w:val="22"/>
              </w:rPr>
              <w:t>.06</w:t>
            </w:r>
          </w:p>
        </w:tc>
        <w:tc>
          <w:tcPr>
            <w:tcW w:w="409" w:type="pct"/>
            <w:tcBorders>
              <w:bottom w:val="single" w:sz="4" w:space="0" w:color="000000"/>
            </w:tcBorders>
            <w:shd w:val="clear" w:color="auto" w:fill="FFFFFF"/>
          </w:tcPr>
          <w:p w14:paraId="41A56430" w14:textId="7EEFDA3B" w:rsidR="00001AE4" w:rsidRDefault="00001AE4" w:rsidP="00C7743D">
            <w:pPr>
              <w:spacing w:line="480" w:lineRule="auto"/>
              <w:ind w:right="68"/>
              <w:rPr>
                <w:color w:val="010205"/>
                <w:sz w:val="22"/>
                <w:szCs w:val="22"/>
              </w:rPr>
            </w:pPr>
            <w:r>
              <w:rPr>
                <w:color w:val="010205"/>
                <w:sz w:val="22"/>
                <w:szCs w:val="22"/>
              </w:rPr>
              <w:t>.34</w:t>
            </w:r>
          </w:p>
        </w:tc>
        <w:tc>
          <w:tcPr>
            <w:tcW w:w="409" w:type="pct"/>
            <w:tcBorders>
              <w:bottom w:val="single" w:sz="4" w:space="0" w:color="000000"/>
            </w:tcBorders>
            <w:shd w:val="clear" w:color="auto" w:fill="FFFFFF"/>
          </w:tcPr>
          <w:p w14:paraId="01014C06" w14:textId="0381FE48" w:rsidR="00001AE4" w:rsidRDefault="00001AE4" w:rsidP="00C7743D">
            <w:pPr>
              <w:spacing w:line="480" w:lineRule="auto"/>
              <w:ind w:right="68"/>
              <w:rPr>
                <w:sz w:val="22"/>
                <w:szCs w:val="22"/>
              </w:rPr>
            </w:pPr>
            <w:r>
              <w:rPr>
                <w:sz w:val="22"/>
                <w:szCs w:val="22"/>
              </w:rPr>
              <w:t>5.04</w:t>
            </w:r>
          </w:p>
        </w:tc>
        <w:tc>
          <w:tcPr>
            <w:tcW w:w="406" w:type="pct"/>
            <w:tcBorders>
              <w:bottom w:val="single" w:sz="4" w:space="0" w:color="000000"/>
            </w:tcBorders>
            <w:shd w:val="clear" w:color="auto" w:fill="FFFFFF"/>
          </w:tcPr>
          <w:p w14:paraId="29CE39B4" w14:textId="77777777" w:rsidR="00001AE4" w:rsidRDefault="00001AE4" w:rsidP="00C7743D">
            <w:pPr>
              <w:spacing w:line="480" w:lineRule="auto"/>
              <w:ind w:right="68"/>
              <w:rPr>
                <w:color w:val="010205"/>
                <w:sz w:val="22"/>
                <w:szCs w:val="22"/>
              </w:rPr>
            </w:pPr>
            <w:r>
              <w:rPr>
                <w:color w:val="010205"/>
                <w:sz w:val="22"/>
                <w:szCs w:val="22"/>
              </w:rPr>
              <w:t>&lt; .001</w:t>
            </w:r>
          </w:p>
        </w:tc>
      </w:tr>
    </w:tbl>
    <w:p w14:paraId="5A255633" w14:textId="77777777" w:rsidR="00EA1C3F" w:rsidRDefault="00EA1C3F" w:rsidP="005A2807"/>
    <w:p w14:paraId="7E6B2FAE" w14:textId="77777777" w:rsidR="00EA1C3F" w:rsidRDefault="00EA1C3F">
      <w:r>
        <w:br w:type="page"/>
      </w:r>
    </w:p>
    <w:p w14:paraId="77D6421F" w14:textId="77777777" w:rsidR="00BC36BA" w:rsidRDefault="00BC36BA" w:rsidP="00E51F98">
      <w:pPr>
        <w:pStyle w:val="Heading1"/>
      </w:pPr>
      <w:r>
        <w:lastRenderedPageBreak/>
        <w:t>Table 7</w:t>
      </w:r>
    </w:p>
    <w:p w14:paraId="71B3950C" w14:textId="77777777" w:rsidR="00BC36BA" w:rsidRDefault="00BC36BA" w:rsidP="00BC36BA">
      <w:pPr>
        <w:spacing w:line="480" w:lineRule="auto"/>
        <w:rPr>
          <w:i/>
        </w:rPr>
      </w:pPr>
      <w:r>
        <w:rPr>
          <w:i/>
        </w:rPr>
        <w:t>Measurement Invariance Across Gender in Study 3.</w:t>
      </w:r>
    </w:p>
    <w:tbl>
      <w:tblPr>
        <w:tblStyle w:val="TableGrid"/>
        <w:tblpPr w:leftFromText="180" w:rightFromText="180" w:vertAnchor="text" w:horzAnchor="margin" w:tblpY="-6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1"/>
        <w:gridCol w:w="947"/>
        <w:gridCol w:w="610"/>
        <w:gridCol w:w="947"/>
        <w:gridCol w:w="1101"/>
        <w:gridCol w:w="935"/>
        <w:gridCol w:w="2418"/>
        <w:gridCol w:w="888"/>
        <w:gridCol w:w="1108"/>
        <w:gridCol w:w="1108"/>
        <w:gridCol w:w="1094"/>
        <w:gridCol w:w="589"/>
        <w:gridCol w:w="754"/>
      </w:tblGrid>
      <w:tr w:rsidR="00BC36BA" w:rsidRPr="00823C9E" w14:paraId="3FA61D1D" w14:textId="77777777" w:rsidTr="00E163AB">
        <w:tc>
          <w:tcPr>
            <w:tcW w:w="523" w:type="pct"/>
            <w:tcBorders>
              <w:top w:val="single" w:sz="4" w:space="0" w:color="auto"/>
              <w:bottom w:val="single" w:sz="4" w:space="0" w:color="auto"/>
            </w:tcBorders>
          </w:tcPr>
          <w:p w14:paraId="1169DBE2" w14:textId="77777777" w:rsidR="00BC36BA" w:rsidRPr="00823C9E" w:rsidRDefault="00BC36BA" w:rsidP="00E163AB">
            <w:pPr>
              <w:spacing w:line="480" w:lineRule="auto"/>
            </w:pPr>
            <w:r w:rsidRPr="00823C9E">
              <w:t>Model</w:t>
            </w:r>
          </w:p>
        </w:tc>
        <w:tc>
          <w:tcPr>
            <w:tcW w:w="339" w:type="pct"/>
            <w:tcBorders>
              <w:top w:val="single" w:sz="4" w:space="0" w:color="auto"/>
              <w:bottom w:val="single" w:sz="4" w:space="0" w:color="auto"/>
            </w:tcBorders>
          </w:tcPr>
          <w:p w14:paraId="25251D95" w14:textId="77777777" w:rsidR="00BC36BA" w:rsidRPr="00823C9E" w:rsidRDefault="00BC36BA" w:rsidP="00E163AB">
            <w:pPr>
              <w:spacing w:line="480" w:lineRule="auto"/>
            </w:pPr>
            <w:r w:rsidRPr="00823C9E">
              <w:rPr>
                <w:bCs/>
                <w:iCs/>
                <w:color w:val="000000" w:themeColor="text1"/>
                <w:shd w:val="clear" w:color="auto" w:fill="FFFFFF"/>
              </w:rPr>
              <w:t>SBχ</w:t>
            </w:r>
            <w:r w:rsidRPr="00823C9E">
              <w:rPr>
                <w:bCs/>
                <w:color w:val="000000" w:themeColor="text1"/>
                <w:shd w:val="clear" w:color="auto" w:fill="FFFFFF"/>
              </w:rPr>
              <w:t>²</w:t>
            </w:r>
          </w:p>
        </w:tc>
        <w:tc>
          <w:tcPr>
            <w:tcW w:w="218" w:type="pct"/>
            <w:tcBorders>
              <w:top w:val="single" w:sz="4" w:space="0" w:color="auto"/>
              <w:bottom w:val="single" w:sz="4" w:space="0" w:color="auto"/>
            </w:tcBorders>
          </w:tcPr>
          <w:p w14:paraId="1BECA49D" w14:textId="77777777" w:rsidR="00BC36BA" w:rsidRPr="00823C9E" w:rsidRDefault="00BC36BA" w:rsidP="00E163AB">
            <w:pPr>
              <w:spacing w:line="480" w:lineRule="auto"/>
              <w:rPr>
                <w:i/>
              </w:rPr>
            </w:pPr>
            <w:r w:rsidRPr="00823C9E">
              <w:rPr>
                <w:i/>
              </w:rPr>
              <w:t>df</w:t>
            </w:r>
          </w:p>
        </w:tc>
        <w:tc>
          <w:tcPr>
            <w:tcW w:w="339" w:type="pct"/>
            <w:tcBorders>
              <w:top w:val="single" w:sz="4" w:space="0" w:color="auto"/>
              <w:bottom w:val="single" w:sz="4" w:space="0" w:color="auto"/>
            </w:tcBorders>
          </w:tcPr>
          <w:p w14:paraId="6073D973" w14:textId="77777777" w:rsidR="00BC36BA" w:rsidRPr="00823C9E" w:rsidRDefault="00BC36BA" w:rsidP="00E163AB">
            <w:pPr>
              <w:spacing w:line="480" w:lineRule="auto"/>
            </w:pPr>
            <w:r w:rsidRPr="00823C9E">
              <w:t>Robust CFI</w:t>
            </w:r>
          </w:p>
        </w:tc>
        <w:tc>
          <w:tcPr>
            <w:tcW w:w="394" w:type="pct"/>
            <w:tcBorders>
              <w:top w:val="single" w:sz="4" w:space="0" w:color="auto"/>
              <w:bottom w:val="single" w:sz="4" w:space="0" w:color="auto"/>
            </w:tcBorders>
          </w:tcPr>
          <w:p w14:paraId="5769F661" w14:textId="77777777" w:rsidR="00BC36BA" w:rsidRPr="00823C9E" w:rsidRDefault="00BC36BA" w:rsidP="00E163AB">
            <w:pPr>
              <w:spacing w:line="480" w:lineRule="auto"/>
            </w:pPr>
            <w:r w:rsidRPr="00823C9E">
              <w:t>Robust RMSEA</w:t>
            </w:r>
          </w:p>
        </w:tc>
        <w:tc>
          <w:tcPr>
            <w:tcW w:w="335" w:type="pct"/>
            <w:tcBorders>
              <w:top w:val="single" w:sz="4" w:space="0" w:color="auto"/>
              <w:bottom w:val="single" w:sz="4" w:space="0" w:color="auto"/>
            </w:tcBorders>
          </w:tcPr>
          <w:p w14:paraId="171DCCC5" w14:textId="77777777" w:rsidR="00BC36BA" w:rsidRPr="00823C9E" w:rsidRDefault="00BC36BA" w:rsidP="00E163AB">
            <w:pPr>
              <w:spacing w:line="480" w:lineRule="auto"/>
            </w:pPr>
            <w:r w:rsidRPr="00823C9E">
              <w:t>SRMR</w:t>
            </w:r>
          </w:p>
        </w:tc>
        <w:tc>
          <w:tcPr>
            <w:tcW w:w="866" w:type="pct"/>
            <w:tcBorders>
              <w:top w:val="single" w:sz="4" w:space="0" w:color="auto"/>
              <w:bottom w:val="single" w:sz="4" w:space="0" w:color="auto"/>
            </w:tcBorders>
          </w:tcPr>
          <w:p w14:paraId="6D4559C3" w14:textId="77777777" w:rsidR="00BC36BA" w:rsidRPr="00823C9E" w:rsidRDefault="00BC36BA" w:rsidP="00E163AB">
            <w:pPr>
              <w:spacing w:line="480" w:lineRule="auto"/>
            </w:pPr>
            <w:r w:rsidRPr="00823C9E">
              <w:t>Model Comparison</w:t>
            </w:r>
          </w:p>
        </w:tc>
        <w:tc>
          <w:tcPr>
            <w:tcW w:w="318" w:type="pct"/>
            <w:tcBorders>
              <w:top w:val="single" w:sz="4" w:space="0" w:color="auto"/>
              <w:bottom w:val="single" w:sz="4" w:space="0" w:color="auto"/>
            </w:tcBorders>
          </w:tcPr>
          <w:p w14:paraId="18917086" w14:textId="77777777" w:rsidR="00BC36BA" w:rsidRPr="00823C9E" w:rsidRDefault="00BC36BA" w:rsidP="00E163AB">
            <w:pPr>
              <w:spacing w:line="480" w:lineRule="auto"/>
            </w:pPr>
            <w:r w:rsidRPr="00823C9E">
              <w:rPr>
                <w:rFonts w:eastAsia="Arial Unicode MS"/>
                <w:color w:val="000000" w:themeColor="text1"/>
                <w:shd w:val="clear" w:color="auto" w:fill="FFFFFF"/>
              </w:rPr>
              <w:t>ΔSB</w:t>
            </w:r>
            <w:r w:rsidRPr="0033173B">
              <w:rPr>
                <w:bCs/>
                <w:iCs/>
                <w:color w:val="000000" w:themeColor="text1"/>
                <w:shd w:val="clear" w:color="auto" w:fill="FFFFFF"/>
              </w:rPr>
              <w:t>χ</w:t>
            </w:r>
            <w:r w:rsidRPr="00823C9E">
              <w:rPr>
                <w:bCs/>
                <w:color w:val="000000" w:themeColor="text1"/>
                <w:shd w:val="clear" w:color="auto" w:fill="FFFFFF"/>
              </w:rPr>
              <w:t>²</w:t>
            </w:r>
          </w:p>
        </w:tc>
        <w:tc>
          <w:tcPr>
            <w:tcW w:w="397" w:type="pct"/>
            <w:tcBorders>
              <w:top w:val="single" w:sz="4" w:space="0" w:color="auto"/>
              <w:bottom w:val="single" w:sz="4" w:space="0" w:color="auto"/>
            </w:tcBorders>
          </w:tcPr>
          <w:p w14:paraId="1E9680B3" w14:textId="77777777" w:rsidR="00BC36BA" w:rsidRPr="00823C9E" w:rsidRDefault="00BC36BA" w:rsidP="00E163AB">
            <w:pPr>
              <w:spacing w:line="480" w:lineRule="auto"/>
            </w:pPr>
            <w:proofErr w:type="spellStart"/>
            <w:r w:rsidRPr="00823C9E">
              <w:rPr>
                <w:rFonts w:eastAsia="Arial Unicode MS"/>
                <w:color w:val="000000" w:themeColor="text1"/>
                <w:shd w:val="clear" w:color="auto" w:fill="FFFFFF"/>
              </w:rPr>
              <w:t>ΔRobust</w:t>
            </w:r>
            <w:proofErr w:type="spellEnd"/>
            <w:r w:rsidRPr="00823C9E">
              <w:rPr>
                <w:rFonts w:eastAsia="Arial Unicode MS"/>
                <w:color w:val="000000" w:themeColor="text1"/>
                <w:shd w:val="clear" w:color="auto" w:fill="FFFFFF"/>
              </w:rPr>
              <w:t xml:space="preserve"> CFI</w:t>
            </w:r>
          </w:p>
        </w:tc>
        <w:tc>
          <w:tcPr>
            <w:tcW w:w="397" w:type="pct"/>
            <w:tcBorders>
              <w:top w:val="single" w:sz="4" w:space="0" w:color="auto"/>
              <w:bottom w:val="single" w:sz="4" w:space="0" w:color="auto"/>
            </w:tcBorders>
          </w:tcPr>
          <w:p w14:paraId="0ED41977" w14:textId="77777777" w:rsidR="00BC36BA" w:rsidRPr="00823C9E" w:rsidRDefault="00BC36BA" w:rsidP="00E163AB">
            <w:pPr>
              <w:spacing w:line="480" w:lineRule="auto"/>
            </w:pPr>
            <w:proofErr w:type="spellStart"/>
            <w:r w:rsidRPr="00823C9E">
              <w:rPr>
                <w:rFonts w:eastAsia="Arial Unicode MS"/>
                <w:color w:val="000000" w:themeColor="text1"/>
                <w:shd w:val="clear" w:color="auto" w:fill="FFFFFF"/>
              </w:rPr>
              <w:t>ΔRobust</w:t>
            </w:r>
            <w:proofErr w:type="spellEnd"/>
            <w:r w:rsidRPr="00823C9E">
              <w:rPr>
                <w:rFonts w:eastAsia="Arial Unicode MS"/>
                <w:color w:val="000000" w:themeColor="text1"/>
                <w:shd w:val="clear" w:color="auto" w:fill="FFFFFF"/>
              </w:rPr>
              <w:t xml:space="preserve"> RMSEA</w:t>
            </w:r>
          </w:p>
        </w:tc>
        <w:tc>
          <w:tcPr>
            <w:tcW w:w="392" w:type="pct"/>
            <w:tcBorders>
              <w:top w:val="single" w:sz="4" w:space="0" w:color="auto"/>
              <w:bottom w:val="single" w:sz="4" w:space="0" w:color="auto"/>
            </w:tcBorders>
          </w:tcPr>
          <w:p w14:paraId="79E193D0" w14:textId="77777777" w:rsidR="00BC36BA" w:rsidRPr="00823C9E" w:rsidRDefault="00BC36BA" w:rsidP="00E163AB">
            <w:pPr>
              <w:spacing w:line="480" w:lineRule="auto"/>
              <w:rPr>
                <w:rFonts w:eastAsia="Arial Unicode MS"/>
                <w:color w:val="000000" w:themeColor="text1"/>
                <w:shd w:val="clear" w:color="auto" w:fill="FFFFFF"/>
              </w:rPr>
            </w:pPr>
            <w:r w:rsidRPr="00823C9E">
              <w:rPr>
                <w:rFonts w:eastAsia="Arial Unicode MS"/>
                <w:color w:val="000000" w:themeColor="text1"/>
                <w:shd w:val="clear" w:color="auto" w:fill="FFFFFF"/>
              </w:rPr>
              <w:t>ΔSRMR</w:t>
            </w:r>
          </w:p>
        </w:tc>
        <w:tc>
          <w:tcPr>
            <w:tcW w:w="211" w:type="pct"/>
            <w:tcBorders>
              <w:top w:val="single" w:sz="4" w:space="0" w:color="auto"/>
              <w:bottom w:val="single" w:sz="4" w:space="0" w:color="auto"/>
            </w:tcBorders>
          </w:tcPr>
          <w:p w14:paraId="5DF08B7F" w14:textId="77777777" w:rsidR="00BC36BA" w:rsidRPr="00823C9E" w:rsidRDefault="00BC36BA" w:rsidP="00E163AB">
            <w:pPr>
              <w:spacing w:line="480" w:lineRule="auto"/>
              <w:rPr>
                <w:i/>
              </w:rPr>
            </w:pPr>
            <w:proofErr w:type="spellStart"/>
            <w:r w:rsidRPr="00823C9E">
              <w:rPr>
                <w:rFonts w:eastAsia="Arial Unicode MS"/>
                <w:color w:val="000000" w:themeColor="text1"/>
                <w:shd w:val="clear" w:color="auto" w:fill="FFFFFF"/>
              </w:rPr>
              <w:t>Δ</w:t>
            </w:r>
            <w:r w:rsidRPr="00823C9E">
              <w:rPr>
                <w:rFonts w:eastAsia="Arial Unicode MS"/>
                <w:i/>
                <w:color w:val="000000" w:themeColor="text1"/>
                <w:shd w:val="clear" w:color="auto" w:fill="FFFFFF"/>
              </w:rPr>
              <w:t>df</w:t>
            </w:r>
            <w:proofErr w:type="spellEnd"/>
          </w:p>
        </w:tc>
        <w:tc>
          <w:tcPr>
            <w:tcW w:w="270" w:type="pct"/>
            <w:tcBorders>
              <w:top w:val="single" w:sz="4" w:space="0" w:color="auto"/>
              <w:bottom w:val="single" w:sz="4" w:space="0" w:color="auto"/>
            </w:tcBorders>
          </w:tcPr>
          <w:p w14:paraId="70246791" w14:textId="77777777" w:rsidR="00BC36BA" w:rsidRPr="00823C9E" w:rsidRDefault="00BC36BA" w:rsidP="00E163AB">
            <w:pPr>
              <w:spacing w:line="480" w:lineRule="auto"/>
            </w:pPr>
            <w:r w:rsidRPr="00823C9E">
              <w:rPr>
                <w:i/>
              </w:rPr>
              <w:t>p</w:t>
            </w:r>
          </w:p>
        </w:tc>
      </w:tr>
      <w:tr w:rsidR="00BC36BA" w:rsidRPr="00823C9E" w14:paraId="4B6CF08E" w14:textId="77777777" w:rsidTr="00E163AB">
        <w:tc>
          <w:tcPr>
            <w:tcW w:w="523" w:type="pct"/>
            <w:tcBorders>
              <w:top w:val="single" w:sz="4" w:space="0" w:color="auto"/>
            </w:tcBorders>
          </w:tcPr>
          <w:p w14:paraId="62B7A9B0" w14:textId="77777777" w:rsidR="00BC36BA" w:rsidRPr="00823C9E" w:rsidRDefault="00BC36BA" w:rsidP="00E163AB">
            <w:pPr>
              <w:spacing w:line="480" w:lineRule="auto"/>
            </w:pPr>
            <w:r w:rsidRPr="00823C9E">
              <w:t>Configural</w:t>
            </w:r>
          </w:p>
        </w:tc>
        <w:tc>
          <w:tcPr>
            <w:tcW w:w="339" w:type="pct"/>
            <w:tcBorders>
              <w:top w:val="single" w:sz="4" w:space="0" w:color="auto"/>
            </w:tcBorders>
          </w:tcPr>
          <w:p w14:paraId="3AF5C212" w14:textId="77777777" w:rsidR="00BC36BA" w:rsidRPr="00823C9E" w:rsidRDefault="00BC36BA" w:rsidP="00E163AB">
            <w:pPr>
              <w:spacing w:line="480" w:lineRule="auto"/>
            </w:pPr>
            <w:r>
              <w:t>219.95</w:t>
            </w:r>
          </w:p>
        </w:tc>
        <w:tc>
          <w:tcPr>
            <w:tcW w:w="218" w:type="pct"/>
            <w:tcBorders>
              <w:top w:val="single" w:sz="4" w:space="0" w:color="auto"/>
            </w:tcBorders>
          </w:tcPr>
          <w:p w14:paraId="0122ED0E" w14:textId="77777777" w:rsidR="00BC36BA" w:rsidRPr="00823C9E" w:rsidRDefault="00BC36BA" w:rsidP="00E163AB">
            <w:pPr>
              <w:spacing w:line="480" w:lineRule="auto"/>
            </w:pPr>
            <w:r>
              <w:t>130</w:t>
            </w:r>
          </w:p>
        </w:tc>
        <w:tc>
          <w:tcPr>
            <w:tcW w:w="339" w:type="pct"/>
            <w:tcBorders>
              <w:top w:val="single" w:sz="4" w:space="0" w:color="auto"/>
            </w:tcBorders>
          </w:tcPr>
          <w:p w14:paraId="33ECF4A0" w14:textId="77777777" w:rsidR="00BC36BA" w:rsidRPr="00823C9E" w:rsidRDefault="00BC36BA" w:rsidP="00E163AB">
            <w:pPr>
              <w:spacing w:line="480" w:lineRule="auto"/>
            </w:pPr>
            <w:r>
              <w:t>.974</w:t>
            </w:r>
          </w:p>
        </w:tc>
        <w:tc>
          <w:tcPr>
            <w:tcW w:w="394" w:type="pct"/>
            <w:tcBorders>
              <w:top w:val="single" w:sz="4" w:space="0" w:color="auto"/>
            </w:tcBorders>
          </w:tcPr>
          <w:p w14:paraId="24715CFE" w14:textId="77777777" w:rsidR="00BC36BA" w:rsidRPr="00823C9E" w:rsidRDefault="00BC36BA" w:rsidP="00E163AB">
            <w:pPr>
              <w:spacing w:line="480" w:lineRule="auto"/>
            </w:pPr>
            <w:r>
              <w:t>.052</w:t>
            </w:r>
          </w:p>
        </w:tc>
        <w:tc>
          <w:tcPr>
            <w:tcW w:w="335" w:type="pct"/>
            <w:tcBorders>
              <w:top w:val="single" w:sz="4" w:space="0" w:color="auto"/>
            </w:tcBorders>
          </w:tcPr>
          <w:p w14:paraId="2C094A76" w14:textId="77777777" w:rsidR="00BC36BA" w:rsidRPr="00823C9E" w:rsidRDefault="00BC36BA" w:rsidP="00E163AB">
            <w:pPr>
              <w:spacing w:line="480" w:lineRule="auto"/>
            </w:pPr>
            <w:r>
              <w:t>.033</w:t>
            </w:r>
          </w:p>
        </w:tc>
        <w:tc>
          <w:tcPr>
            <w:tcW w:w="866" w:type="pct"/>
            <w:tcBorders>
              <w:top w:val="single" w:sz="4" w:space="0" w:color="auto"/>
            </w:tcBorders>
          </w:tcPr>
          <w:p w14:paraId="7B7A6C50" w14:textId="77777777" w:rsidR="00BC36BA" w:rsidRPr="00823C9E" w:rsidRDefault="00BC36BA" w:rsidP="00E163AB">
            <w:pPr>
              <w:spacing w:line="480" w:lineRule="auto"/>
            </w:pPr>
          </w:p>
        </w:tc>
        <w:tc>
          <w:tcPr>
            <w:tcW w:w="318" w:type="pct"/>
            <w:tcBorders>
              <w:top w:val="single" w:sz="4" w:space="0" w:color="auto"/>
            </w:tcBorders>
          </w:tcPr>
          <w:p w14:paraId="229A40A6" w14:textId="77777777" w:rsidR="00BC36BA" w:rsidRPr="00823C9E" w:rsidRDefault="00BC36BA" w:rsidP="00E163AB">
            <w:pPr>
              <w:spacing w:line="480" w:lineRule="auto"/>
            </w:pPr>
          </w:p>
        </w:tc>
        <w:tc>
          <w:tcPr>
            <w:tcW w:w="397" w:type="pct"/>
            <w:tcBorders>
              <w:top w:val="single" w:sz="4" w:space="0" w:color="auto"/>
            </w:tcBorders>
          </w:tcPr>
          <w:p w14:paraId="12AEDAAD" w14:textId="77777777" w:rsidR="00BC36BA" w:rsidRPr="00823C9E" w:rsidRDefault="00BC36BA" w:rsidP="00E163AB">
            <w:pPr>
              <w:spacing w:line="480" w:lineRule="auto"/>
            </w:pPr>
          </w:p>
        </w:tc>
        <w:tc>
          <w:tcPr>
            <w:tcW w:w="397" w:type="pct"/>
            <w:tcBorders>
              <w:top w:val="single" w:sz="4" w:space="0" w:color="auto"/>
            </w:tcBorders>
          </w:tcPr>
          <w:p w14:paraId="5907E56E" w14:textId="77777777" w:rsidR="00BC36BA" w:rsidRPr="00823C9E" w:rsidRDefault="00BC36BA" w:rsidP="00E163AB">
            <w:pPr>
              <w:spacing w:line="480" w:lineRule="auto"/>
            </w:pPr>
          </w:p>
        </w:tc>
        <w:tc>
          <w:tcPr>
            <w:tcW w:w="392" w:type="pct"/>
            <w:tcBorders>
              <w:top w:val="single" w:sz="4" w:space="0" w:color="auto"/>
            </w:tcBorders>
          </w:tcPr>
          <w:p w14:paraId="1EF98AD9" w14:textId="77777777" w:rsidR="00BC36BA" w:rsidRPr="00823C9E" w:rsidRDefault="00BC36BA" w:rsidP="00E163AB">
            <w:pPr>
              <w:spacing w:line="480" w:lineRule="auto"/>
            </w:pPr>
          </w:p>
        </w:tc>
        <w:tc>
          <w:tcPr>
            <w:tcW w:w="211" w:type="pct"/>
            <w:tcBorders>
              <w:top w:val="single" w:sz="4" w:space="0" w:color="auto"/>
            </w:tcBorders>
          </w:tcPr>
          <w:p w14:paraId="66507129" w14:textId="77777777" w:rsidR="00BC36BA" w:rsidRPr="00823C9E" w:rsidRDefault="00BC36BA" w:rsidP="00E163AB">
            <w:pPr>
              <w:spacing w:line="480" w:lineRule="auto"/>
            </w:pPr>
          </w:p>
        </w:tc>
        <w:tc>
          <w:tcPr>
            <w:tcW w:w="270" w:type="pct"/>
            <w:tcBorders>
              <w:top w:val="single" w:sz="4" w:space="0" w:color="auto"/>
            </w:tcBorders>
          </w:tcPr>
          <w:p w14:paraId="371212ED" w14:textId="77777777" w:rsidR="00BC36BA" w:rsidRPr="00823C9E" w:rsidRDefault="00BC36BA" w:rsidP="00E163AB">
            <w:pPr>
              <w:spacing w:line="480" w:lineRule="auto"/>
            </w:pPr>
          </w:p>
        </w:tc>
      </w:tr>
      <w:tr w:rsidR="00BC36BA" w:rsidRPr="00823C9E" w14:paraId="7754C775" w14:textId="77777777" w:rsidTr="00E163AB">
        <w:tc>
          <w:tcPr>
            <w:tcW w:w="523" w:type="pct"/>
          </w:tcPr>
          <w:p w14:paraId="2D5544FD" w14:textId="77777777" w:rsidR="00BC36BA" w:rsidRPr="00823C9E" w:rsidRDefault="00BC36BA" w:rsidP="00E163AB">
            <w:pPr>
              <w:spacing w:line="480" w:lineRule="auto"/>
            </w:pPr>
            <w:r w:rsidRPr="00823C9E">
              <w:t>Metric</w:t>
            </w:r>
          </w:p>
        </w:tc>
        <w:tc>
          <w:tcPr>
            <w:tcW w:w="339" w:type="pct"/>
          </w:tcPr>
          <w:p w14:paraId="3B4469BD" w14:textId="77777777" w:rsidR="00BC36BA" w:rsidRPr="00823C9E" w:rsidRDefault="00BC36BA" w:rsidP="00E163AB">
            <w:pPr>
              <w:spacing w:line="480" w:lineRule="auto"/>
            </w:pPr>
            <w:r>
              <w:t>237.54</w:t>
            </w:r>
          </w:p>
        </w:tc>
        <w:tc>
          <w:tcPr>
            <w:tcW w:w="218" w:type="pct"/>
          </w:tcPr>
          <w:p w14:paraId="4A994A9B" w14:textId="77777777" w:rsidR="00BC36BA" w:rsidRPr="00823C9E" w:rsidRDefault="00BC36BA" w:rsidP="00E163AB">
            <w:pPr>
              <w:spacing w:line="480" w:lineRule="auto"/>
            </w:pPr>
            <w:r>
              <w:t>142</w:t>
            </w:r>
          </w:p>
        </w:tc>
        <w:tc>
          <w:tcPr>
            <w:tcW w:w="339" w:type="pct"/>
          </w:tcPr>
          <w:p w14:paraId="75CFF911" w14:textId="77777777" w:rsidR="00BC36BA" w:rsidRPr="00823C9E" w:rsidRDefault="00BC36BA" w:rsidP="00E163AB">
            <w:pPr>
              <w:spacing w:line="480" w:lineRule="auto"/>
            </w:pPr>
            <w:r>
              <w:t>.973</w:t>
            </w:r>
          </w:p>
        </w:tc>
        <w:tc>
          <w:tcPr>
            <w:tcW w:w="394" w:type="pct"/>
          </w:tcPr>
          <w:p w14:paraId="4692FC6F" w14:textId="77777777" w:rsidR="00BC36BA" w:rsidRPr="00823C9E" w:rsidRDefault="00BC36BA" w:rsidP="00E163AB">
            <w:pPr>
              <w:spacing w:line="480" w:lineRule="auto"/>
            </w:pPr>
            <w:r>
              <w:t>.052</w:t>
            </w:r>
          </w:p>
        </w:tc>
        <w:tc>
          <w:tcPr>
            <w:tcW w:w="335" w:type="pct"/>
          </w:tcPr>
          <w:p w14:paraId="0FEB0086" w14:textId="77777777" w:rsidR="00BC36BA" w:rsidRPr="00823C9E" w:rsidRDefault="00BC36BA" w:rsidP="00E163AB">
            <w:pPr>
              <w:spacing w:line="480" w:lineRule="auto"/>
            </w:pPr>
            <w:r>
              <w:t>.047</w:t>
            </w:r>
          </w:p>
        </w:tc>
        <w:tc>
          <w:tcPr>
            <w:tcW w:w="866" w:type="pct"/>
          </w:tcPr>
          <w:p w14:paraId="457FD21F" w14:textId="46361816" w:rsidR="00BC36BA" w:rsidRPr="00823C9E" w:rsidRDefault="00BC36BA" w:rsidP="00E163AB">
            <w:pPr>
              <w:spacing w:line="480" w:lineRule="auto"/>
            </w:pPr>
            <w:r w:rsidRPr="00823C9E">
              <w:t xml:space="preserve">Configural </w:t>
            </w:r>
            <w:r w:rsidRPr="0033173B">
              <w:rPr>
                <w:i/>
              </w:rPr>
              <w:t>vs</w:t>
            </w:r>
            <w:r w:rsidR="0033173B">
              <w:t>.</w:t>
            </w:r>
            <w:r w:rsidRPr="00823C9E">
              <w:t xml:space="preserve"> metric</w:t>
            </w:r>
          </w:p>
        </w:tc>
        <w:tc>
          <w:tcPr>
            <w:tcW w:w="318" w:type="pct"/>
          </w:tcPr>
          <w:p w14:paraId="53ACC700" w14:textId="77777777" w:rsidR="00BC36BA" w:rsidRPr="00823C9E" w:rsidRDefault="00BC36BA" w:rsidP="00E163AB">
            <w:pPr>
              <w:spacing w:line="480" w:lineRule="auto"/>
            </w:pPr>
            <w:r>
              <w:t>17.59</w:t>
            </w:r>
          </w:p>
        </w:tc>
        <w:tc>
          <w:tcPr>
            <w:tcW w:w="397" w:type="pct"/>
          </w:tcPr>
          <w:p w14:paraId="265B3FBD" w14:textId="77777777" w:rsidR="00BC36BA" w:rsidRPr="00823C9E" w:rsidRDefault="00BC36BA" w:rsidP="00E163AB">
            <w:pPr>
              <w:spacing w:line="480" w:lineRule="auto"/>
            </w:pPr>
            <w:r>
              <w:t>.001</w:t>
            </w:r>
          </w:p>
        </w:tc>
        <w:tc>
          <w:tcPr>
            <w:tcW w:w="397" w:type="pct"/>
          </w:tcPr>
          <w:p w14:paraId="15A90F5A" w14:textId="79D765ED" w:rsidR="00BC36BA" w:rsidRPr="00823C9E" w:rsidRDefault="00BC36BA" w:rsidP="00E163AB">
            <w:pPr>
              <w:spacing w:line="480" w:lineRule="auto"/>
            </w:pPr>
            <w:r>
              <w:t>&lt; .001</w:t>
            </w:r>
          </w:p>
        </w:tc>
        <w:tc>
          <w:tcPr>
            <w:tcW w:w="392" w:type="pct"/>
          </w:tcPr>
          <w:p w14:paraId="11BEB36F" w14:textId="77777777" w:rsidR="00BC36BA" w:rsidRPr="00823C9E" w:rsidRDefault="00BC36BA" w:rsidP="00E163AB">
            <w:pPr>
              <w:spacing w:line="480" w:lineRule="auto"/>
            </w:pPr>
            <w:r>
              <w:t>.014</w:t>
            </w:r>
          </w:p>
        </w:tc>
        <w:tc>
          <w:tcPr>
            <w:tcW w:w="211" w:type="pct"/>
          </w:tcPr>
          <w:p w14:paraId="5BF66497" w14:textId="77777777" w:rsidR="00BC36BA" w:rsidRPr="00823C9E" w:rsidRDefault="00BC36BA" w:rsidP="00E163AB">
            <w:pPr>
              <w:spacing w:line="480" w:lineRule="auto"/>
            </w:pPr>
            <w:r>
              <w:t>12</w:t>
            </w:r>
          </w:p>
        </w:tc>
        <w:tc>
          <w:tcPr>
            <w:tcW w:w="270" w:type="pct"/>
          </w:tcPr>
          <w:p w14:paraId="167DE8B3" w14:textId="77777777" w:rsidR="00BC36BA" w:rsidRPr="00823C9E" w:rsidRDefault="00BC36BA" w:rsidP="00E163AB">
            <w:pPr>
              <w:spacing w:line="480" w:lineRule="auto"/>
            </w:pPr>
            <w:r>
              <w:t>.215</w:t>
            </w:r>
          </w:p>
        </w:tc>
      </w:tr>
      <w:tr w:rsidR="00BC36BA" w:rsidRPr="00823C9E" w14:paraId="4596687D" w14:textId="77777777" w:rsidTr="00E163AB">
        <w:tc>
          <w:tcPr>
            <w:tcW w:w="523" w:type="pct"/>
            <w:tcBorders>
              <w:bottom w:val="single" w:sz="4" w:space="0" w:color="000000"/>
            </w:tcBorders>
          </w:tcPr>
          <w:p w14:paraId="0A74C8B2" w14:textId="77777777" w:rsidR="00BC36BA" w:rsidRPr="00823C9E" w:rsidRDefault="00BC36BA" w:rsidP="00E163AB">
            <w:pPr>
              <w:spacing w:line="480" w:lineRule="auto"/>
            </w:pPr>
            <w:r w:rsidRPr="00823C9E">
              <w:t>Scalar</w:t>
            </w:r>
          </w:p>
        </w:tc>
        <w:tc>
          <w:tcPr>
            <w:tcW w:w="339" w:type="pct"/>
            <w:tcBorders>
              <w:bottom w:val="single" w:sz="4" w:space="0" w:color="000000"/>
            </w:tcBorders>
          </w:tcPr>
          <w:p w14:paraId="3D440B70" w14:textId="77777777" w:rsidR="00BC36BA" w:rsidRPr="00823C9E" w:rsidRDefault="00BC36BA" w:rsidP="00E163AB">
            <w:pPr>
              <w:spacing w:line="480" w:lineRule="auto"/>
            </w:pPr>
            <w:r>
              <w:t>264.51</w:t>
            </w:r>
          </w:p>
        </w:tc>
        <w:tc>
          <w:tcPr>
            <w:tcW w:w="218" w:type="pct"/>
            <w:tcBorders>
              <w:bottom w:val="single" w:sz="4" w:space="0" w:color="000000"/>
            </w:tcBorders>
          </w:tcPr>
          <w:p w14:paraId="7677990E" w14:textId="77777777" w:rsidR="00BC36BA" w:rsidRPr="00823C9E" w:rsidRDefault="00BC36BA" w:rsidP="00E163AB">
            <w:pPr>
              <w:spacing w:line="480" w:lineRule="auto"/>
            </w:pPr>
            <w:r>
              <w:t>154</w:t>
            </w:r>
          </w:p>
        </w:tc>
        <w:tc>
          <w:tcPr>
            <w:tcW w:w="339" w:type="pct"/>
            <w:tcBorders>
              <w:bottom w:val="single" w:sz="4" w:space="0" w:color="000000"/>
            </w:tcBorders>
          </w:tcPr>
          <w:p w14:paraId="6537B854" w14:textId="77777777" w:rsidR="00BC36BA" w:rsidRPr="00823C9E" w:rsidRDefault="00BC36BA" w:rsidP="00E163AB">
            <w:pPr>
              <w:spacing w:line="480" w:lineRule="auto"/>
            </w:pPr>
            <w:r>
              <w:t>.969</w:t>
            </w:r>
          </w:p>
        </w:tc>
        <w:tc>
          <w:tcPr>
            <w:tcW w:w="394" w:type="pct"/>
            <w:tcBorders>
              <w:bottom w:val="single" w:sz="4" w:space="0" w:color="000000"/>
            </w:tcBorders>
          </w:tcPr>
          <w:p w14:paraId="25A74D4D" w14:textId="77777777" w:rsidR="00BC36BA" w:rsidRPr="00823C9E" w:rsidRDefault="00BC36BA" w:rsidP="00E163AB">
            <w:pPr>
              <w:spacing w:line="480" w:lineRule="auto"/>
            </w:pPr>
            <w:r>
              <w:t>.053</w:t>
            </w:r>
          </w:p>
        </w:tc>
        <w:tc>
          <w:tcPr>
            <w:tcW w:w="335" w:type="pct"/>
            <w:tcBorders>
              <w:bottom w:val="single" w:sz="4" w:space="0" w:color="000000"/>
            </w:tcBorders>
          </w:tcPr>
          <w:p w14:paraId="1E4D5433" w14:textId="77777777" w:rsidR="00BC36BA" w:rsidRPr="00823C9E" w:rsidRDefault="00BC36BA" w:rsidP="00E163AB">
            <w:pPr>
              <w:spacing w:line="480" w:lineRule="auto"/>
            </w:pPr>
            <w:r>
              <w:t>.050</w:t>
            </w:r>
          </w:p>
        </w:tc>
        <w:tc>
          <w:tcPr>
            <w:tcW w:w="866" w:type="pct"/>
            <w:tcBorders>
              <w:bottom w:val="single" w:sz="4" w:space="0" w:color="000000"/>
            </w:tcBorders>
          </w:tcPr>
          <w:p w14:paraId="17A3D81C" w14:textId="29E7F5C7" w:rsidR="00BC36BA" w:rsidRPr="00823C9E" w:rsidRDefault="00BC36BA" w:rsidP="00E163AB">
            <w:pPr>
              <w:spacing w:line="480" w:lineRule="auto"/>
            </w:pPr>
            <w:r w:rsidRPr="00823C9E">
              <w:t xml:space="preserve">Metric </w:t>
            </w:r>
            <w:r w:rsidRPr="0033173B">
              <w:rPr>
                <w:i/>
              </w:rPr>
              <w:t>vs</w:t>
            </w:r>
            <w:r w:rsidR="0033173B">
              <w:rPr>
                <w:i/>
              </w:rPr>
              <w:t>.</w:t>
            </w:r>
            <w:r w:rsidRPr="00823C9E">
              <w:t xml:space="preserve"> scalar</w:t>
            </w:r>
          </w:p>
        </w:tc>
        <w:tc>
          <w:tcPr>
            <w:tcW w:w="318" w:type="pct"/>
            <w:tcBorders>
              <w:bottom w:val="single" w:sz="4" w:space="0" w:color="000000"/>
            </w:tcBorders>
          </w:tcPr>
          <w:p w14:paraId="03A66AC4" w14:textId="77777777" w:rsidR="00BC36BA" w:rsidRPr="00823C9E" w:rsidRDefault="00BC36BA" w:rsidP="00E163AB">
            <w:pPr>
              <w:spacing w:line="480" w:lineRule="auto"/>
            </w:pPr>
            <w:r>
              <w:t>26.97</w:t>
            </w:r>
          </w:p>
        </w:tc>
        <w:tc>
          <w:tcPr>
            <w:tcW w:w="397" w:type="pct"/>
            <w:tcBorders>
              <w:bottom w:val="single" w:sz="4" w:space="0" w:color="000000"/>
            </w:tcBorders>
          </w:tcPr>
          <w:p w14:paraId="225A8459" w14:textId="77777777" w:rsidR="00BC36BA" w:rsidRPr="00823C9E" w:rsidRDefault="00BC36BA" w:rsidP="00E163AB">
            <w:pPr>
              <w:spacing w:line="480" w:lineRule="auto"/>
            </w:pPr>
            <w:r>
              <w:t>.004</w:t>
            </w:r>
          </w:p>
        </w:tc>
        <w:tc>
          <w:tcPr>
            <w:tcW w:w="397" w:type="pct"/>
            <w:tcBorders>
              <w:bottom w:val="single" w:sz="4" w:space="0" w:color="000000"/>
            </w:tcBorders>
          </w:tcPr>
          <w:p w14:paraId="05940514" w14:textId="77777777" w:rsidR="00BC36BA" w:rsidRPr="00823C9E" w:rsidRDefault="00BC36BA" w:rsidP="00E163AB">
            <w:pPr>
              <w:spacing w:line="480" w:lineRule="auto"/>
            </w:pPr>
            <w:r>
              <w:t>.001</w:t>
            </w:r>
          </w:p>
        </w:tc>
        <w:tc>
          <w:tcPr>
            <w:tcW w:w="392" w:type="pct"/>
            <w:tcBorders>
              <w:bottom w:val="single" w:sz="4" w:space="0" w:color="000000"/>
            </w:tcBorders>
          </w:tcPr>
          <w:p w14:paraId="1A939354" w14:textId="77777777" w:rsidR="00BC36BA" w:rsidRPr="00823C9E" w:rsidRDefault="00BC36BA" w:rsidP="00E163AB">
            <w:pPr>
              <w:spacing w:line="480" w:lineRule="auto"/>
            </w:pPr>
            <w:r>
              <w:t>.003</w:t>
            </w:r>
          </w:p>
        </w:tc>
        <w:tc>
          <w:tcPr>
            <w:tcW w:w="211" w:type="pct"/>
            <w:tcBorders>
              <w:bottom w:val="single" w:sz="4" w:space="0" w:color="000000"/>
            </w:tcBorders>
          </w:tcPr>
          <w:p w14:paraId="2A87C6CC" w14:textId="77777777" w:rsidR="00BC36BA" w:rsidRPr="00823C9E" w:rsidRDefault="00BC36BA" w:rsidP="00E163AB">
            <w:pPr>
              <w:spacing w:line="480" w:lineRule="auto"/>
            </w:pPr>
            <w:r>
              <w:t>12</w:t>
            </w:r>
          </w:p>
        </w:tc>
        <w:tc>
          <w:tcPr>
            <w:tcW w:w="270" w:type="pct"/>
            <w:tcBorders>
              <w:bottom w:val="single" w:sz="4" w:space="0" w:color="000000"/>
            </w:tcBorders>
          </w:tcPr>
          <w:p w14:paraId="35E24C50" w14:textId="77777777" w:rsidR="00BC36BA" w:rsidRPr="00823C9E" w:rsidRDefault="00BC36BA" w:rsidP="00E163AB">
            <w:pPr>
              <w:spacing w:line="480" w:lineRule="auto"/>
            </w:pPr>
            <w:r>
              <w:t>.001</w:t>
            </w:r>
          </w:p>
        </w:tc>
      </w:tr>
    </w:tbl>
    <w:p w14:paraId="36334B91" w14:textId="77777777" w:rsidR="00BC36BA" w:rsidRDefault="00BC36BA" w:rsidP="00BC36BA">
      <w:pPr>
        <w:rPr>
          <w:rStyle w:val="apple-converted-space"/>
          <w:color w:val="000000" w:themeColor="text1"/>
          <w:shd w:val="clear" w:color="auto" w:fill="FFFFFF"/>
        </w:rPr>
      </w:pPr>
    </w:p>
    <w:p w14:paraId="68E6D071" w14:textId="106D0CFC" w:rsidR="00BC36BA" w:rsidRPr="00B722A2" w:rsidRDefault="00BC36BA" w:rsidP="00BC36BA">
      <w:pPr>
        <w:spacing w:line="480" w:lineRule="auto"/>
        <w:sectPr w:rsidR="00BC36BA" w:rsidRPr="00B722A2" w:rsidSect="00965806">
          <w:pgSz w:w="16840" w:h="11900" w:orient="landscape"/>
          <w:pgMar w:top="1440" w:right="1440" w:bottom="1440" w:left="1440" w:header="720" w:footer="720" w:gutter="0"/>
          <w:cols w:space="720"/>
          <w:docGrid w:linePitch="360"/>
        </w:sectPr>
      </w:pPr>
      <w:r w:rsidRPr="00823C9E">
        <w:rPr>
          <w:rFonts w:ascii="Times" w:hAnsi="Times"/>
          <w:i/>
          <w:color w:val="000000"/>
        </w:rPr>
        <w:t>Note.</w:t>
      </w:r>
      <w:r w:rsidRPr="00823C9E">
        <w:rPr>
          <w:rFonts w:ascii="Times" w:hAnsi="Times"/>
          <w:color w:val="000000"/>
        </w:rPr>
        <w:t xml:space="preserve"> SB = </w:t>
      </w:r>
      <w:proofErr w:type="spellStart"/>
      <w:r w:rsidRPr="00823C9E">
        <w:rPr>
          <w:rFonts w:ascii="Times" w:hAnsi="Times"/>
          <w:color w:val="000000"/>
        </w:rPr>
        <w:t>Satorra-Bentler</w:t>
      </w:r>
      <w:proofErr w:type="spellEnd"/>
      <w:r w:rsidRPr="00823C9E">
        <w:rPr>
          <w:rFonts w:ascii="Times" w:hAnsi="Times"/>
          <w:color w:val="000000"/>
        </w:rPr>
        <w:t xml:space="preserve">; CFI = Comparative fit index; RMSEA = </w:t>
      </w:r>
      <w:proofErr w:type="spellStart"/>
      <w:r w:rsidRPr="00823C9E">
        <w:rPr>
          <w:rFonts w:ascii="Times" w:hAnsi="Times"/>
          <w:color w:val="000000"/>
        </w:rPr>
        <w:t>Steiger</w:t>
      </w:r>
      <w:proofErr w:type="spellEnd"/>
      <w:r w:rsidRPr="00823C9E">
        <w:rPr>
          <w:rFonts w:ascii="Times" w:hAnsi="Times"/>
          <w:color w:val="000000"/>
        </w:rPr>
        <w:t xml:space="preserve">-Lind root mean square error of approximation; SRMR = </w:t>
      </w:r>
      <w:r w:rsidR="00964DBC">
        <w:rPr>
          <w:rFonts w:ascii="Times" w:hAnsi="Times"/>
          <w:color w:val="000000"/>
        </w:rPr>
        <w:t>S</w:t>
      </w:r>
      <w:r w:rsidRPr="00823C9E">
        <w:rPr>
          <w:rFonts w:ascii="Times" w:hAnsi="Times"/>
          <w:color w:val="000000"/>
        </w:rPr>
        <w:t>tandardised root mean square residua</w:t>
      </w:r>
      <w:r>
        <w:rPr>
          <w:rFonts w:ascii="Times" w:hAnsi="Times"/>
          <w:color w:val="000000"/>
        </w:rPr>
        <w:t>l.</w:t>
      </w:r>
    </w:p>
    <w:p w14:paraId="05E97AD0" w14:textId="77777777" w:rsidR="00BC36BA" w:rsidRDefault="00BC36BA" w:rsidP="00E51F98">
      <w:pPr>
        <w:pStyle w:val="Heading1"/>
      </w:pPr>
      <w:r>
        <w:lastRenderedPageBreak/>
        <w:t>Table 8</w:t>
      </w:r>
    </w:p>
    <w:p w14:paraId="69193B73" w14:textId="77777777" w:rsidR="00BC36BA" w:rsidRDefault="00BC36BA" w:rsidP="00BC36BA">
      <w:pPr>
        <w:spacing w:line="480" w:lineRule="auto"/>
        <w:rPr>
          <w:i/>
        </w:rPr>
      </w:pPr>
      <w:r>
        <w:rPr>
          <w:i/>
        </w:rPr>
        <w:t>Measurement Invariance Across National Group in Study 3.</w:t>
      </w:r>
    </w:p>
    <w:tbl>
      <w:tblPr>
        <w:tblStyle w:val="TableGrid"/>
        <w:tblpPr w:leftFromText="180" w:rightFromText="180" w:vertAnchor="text" w:horzAnchor="margin" w:tblpY="-67"/>
        <w:tblW w:w="50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947"/>
        <w:gridCol w:w="609"/>
        <w:gridCol w:w="946"/>
        <w:gridCol w:w="1100"/>
        <w:gridCol w:w="935"/>
        <w:gridCol w:w="2417"/>
        <w:gridCol w:w="887"/>
        <w:gridCol w:w="1106"/>
        <w:gridCol w:w="1106"/>
        <w:gridCol w:w="1092"/>
        <w:gridCol w:w="587"/>
        <w:gridCol w:w="845"/>
      </w:tblGrid>
      <w:tr w:rsidR="00BC36BA" w:rsidRPr="00823C9E" w14:paraId="6020BAA8" w14:textId="77777777" w:rsidTr="00BC36BA">
        <w:tc>
          <w:tcPr>
            <w:tcW w:w="519" w:type="pct"/>
            <w:tcBorders>
              <w:top w:val="single" w:sz="4" w:space="0" w:color="auto"/>
              <w:bottom w:val="single" w:sz="4" w:space="0" w:color="auto"/>
            </w:tcBorders>
          </w:tcPr>
          <w:p w14:paraId="080AAC55" w14:textId="77777777" w:rsidR="00BC36BA" w:rsidRPr="00823C9E" w:rsidRDefault="00BC36BA" w:rsidP="00E163AB">
            <w:pPr>
              <w:spacing w:line="480" w:lineRule="auto"/>
            </w:pPr>
            <w:r w:rsidRPr="00823C9E">
              <w:t>Model</w:t>
            </w:r>
          </w:p>
        </w:tc>
        <w:tc>
          <w:tcPr>
            <w:tcW w:w="337" w:type="pct"/>
            <w:tcBorders>
              <w:top w:val="single" w:sz="4" w:space="0" w:color="auto"/>
              <w:bottom w:val="single" w:sz="4" w:space="0" w:color="auto"/>
            </w:tcBorders>
          </w:tcPr>
          <w:p w14:paraId="1C81EE88" w14:textId="77777777" w:rsidR="00BC36BA" w:rsidRPr="00823C9E" w:rsidRDefault="00BC36BA" w:rsidP="00E163AB">
            <w:pPr>
              <w:spacing w:line="480" w:lineRule="auto"/>
            </w:pPr>
            <w:r w:rsidRPr="00823C9E">
              <w:rPr>
                <w:bCs/>
                <w:iCs/>
                <w:color w:val="000000" w:themeColor="text1"/>
                <w:shd w:val="clear" w:color="auto" w:fill="FFFFFF"/>
              </w:rPr>
              <w:t>SBχ</w:t>
            </w:r>
            <w:r w:rsidRPr="00823C9E">
              <w:rPr>
                <w:bCs/>
                <w:color w:val="000000" w:themeColor="text1"/>
                <w:shd w:val="clear" w:color="auto" w:fill="FFFFFF"/>
              </w:rPr>
              <w:t>²</w:t>
            </w:r>
          </w:p>
        </w:tc>
        <w:tc>
          <w:tcPr>
            <w:tcW w:w="217" w:type="pct"/>
            <w:tcBorders>
              <w:top w:val="single" w:sz="4" w:space="0" w:color="auto"/>
              <w:bottom w:val="single" w:sz="4" w:space="0" w:color="auto"/>
            </w:tcBorders>
          </w:tcPr>
          <w:p w14:paraId="3FA88CFB" w14:textId="77777777" w:rsidR="00BC36BA" w:rsidRPr="00823C9E" w:rsidRDefault="00BC36BA" w:rsidP="00E163AB">
            <w:pPr>
              <w:spacing w:line="480" w:lineRule="auto"/>
              <w:rPr>
                <w:i/>
              </w:rPr>
            </w:pPr>
            <w:r w:rsidRPr="00823C9E">
              <w:rPr>
                <w:i/>
              </w:rPr>
              <w:t>df</w:t>
            </w:r>
          </w:p>
        </w:tc>
        <w:tc>
          <w:tcPr>
            <w:tcW w:w="337" w:type="pct"/>
            <w:tcBorders>
              <w:top w:val="single" w:sz="4" w:space="0" w:color="auto"/>
              <w:bottom w:val="single" w:sz="4" w:space="0" w:color="auto"/>
            </w:tcBorders>
          </w:tcPr>
          <w:p w14:paraId="40354E27" w14:textId="77777777" w:rsidR="00BC36BA" w:rsidRPr="00823C9E" w:rsidRDefault="00BC36BA" w:rsidP="00E163AB">
            <w:pPr>
              <w:spacing w:line="480" w:lineRule="auto"/>
            </w:pPr>
            <w:r w:rsidRPr="00823C9E">
              <w:t>Robust CFI</w:t>
            </w:r>
          </w:p>
        </w:tc>
        <w:tc>
          <w:tcPr>
            <w:tcW w:w="392" w:type="pct"/>
            <w:tcBorders>
              <w:top w:val="single" w:sz="4" w:space="0" w:color="auto"/>
              <w:bottom w:val="single" w:sz="4" w:space="0" w:color="auto"/>
            </w:tcBorders>
          </w:tcPr>
          <w:p w14:paraId="58040742" w14:textId="77777777" w:rsidR="00BC36BA" w:rsidRPr="00823C9E" w:rsidRDefault="00BC36BA" w:rsidP="00E163AB">
            <w:pPr>
              <w:spacing w:line="480" w:lineRule="auto"/>
            </w:pPr>
            <w:r w:rsidRPr="00823C9E">
              <w:t>Robust RMSEA</w:t>
            </w:r>
          </w:p>
        </w:tc>
        <w:tc>
          <w:tcPr>
            <w:tcW w:w="333" w:type="pct"/>
            <w:tcBorders>
              <w:top w:val="single" w:sz="4" w:space="0" w:color="auto"/>
              <w:bottom w:val="single" w:sz="4" w:space="0" w:color="auto"/>
            </w:tcBorders>
          </w:tcPr>
          <w:p w14:paraId="2D9747B1" w14:textId="77777777" w:rsidR="00BC36BA" w:rsidRPr="00823C9E" w:rsidRDefault="00BC36BA" w:rsidP="00E163AB">
            <w:pPr>
              <w:spacing w:line="480" w:lineRule="auto"/>
            </w:pPr>
            <w:r w:rsidRPr="00823C9E">
              <w:t>SRMR</w:t>
            </w:r>
          </w:p>
        </w:tc>
        <w:tc>
          <w:tcPr>
            <w:tcW w:w="861" w:type="pct"/>
            <w:tcBorders>
              <w:top w:val="single" w:sz="4" w:space="0" w:color="auto"/>
              <w:bottom w:val="single" w:sz="4" w:space="0" w:color="auto"/>
            </w:tcBorders>
          </w:tcPr>
          <w:p w14:paraId="1FA62D8A" w14:textId="77777777" w:rsidR="00BC36BA" w:rsidRPr="00823C9E" w:rsidRDefault="00BC36BA" w:rsidP="00E163AB">
            <w:pPr>
              <w:spacing w:line="480" w:lineRule="auto"/>
            </w:pPr>
            <w:r w:rsidRPr="00823C9E">
              <w:t>Model Comparison</w:t>
            </w:r>
          </w:p>
        </w:tc>
        <w:tc>
          <w:tcPr>
            <w:tcW w:w="316" w:type="pct"/>
            <w:tcBorders>
              <w:top w:val="single" w:sz="4" w:space="0" w:color="auto"/>
              <w:bottom w:val="single" w:sz="4" w:space="0" w:color="auto"/>
            </w:tcBorders>
          </w:tcPr>
          <w:p w14:paraId="452DD19D" w14:textId="77777777" w:rsidR="00BC36BA" w:rsidRPr="00823C9E" w:rsidRDefault="00BC36BA" w:rsidP="00E163AB">
            <w:pPr>
              <w:spacing w:line="480" w:lineRule="auto"/>
            </w:pPr>
            <w:r w:rsidRPr="00823C9E">
              <w:rPr>
                <w:rFonts w:eastAsia="Arial Unicode MS"/>
                <w:color w:val="000000" w:themeColor="text1"/>
                <w:shd w:val="clear" w:color="auto" w:fill="FFFFFF"/>
              </w:rPr>
              <w:t>ΔSB</w:t>
            </w:r>
            <w:r w:rsidRPr="0033173B">
              <w:rPr>
                <w:bCs/>
                <w:iCs/>
                <w:color w:val="000000" w:themeColor="text1"/>
                <w:shd w:val="clear" w:color="auto" w:fill="FFFFFF"/>
              </w:rPr>
              <w:t>χ</w:t>
            </w:r>
            <w:r w:rsidRPr="00823C9E">
              <w:rPr>
                <w:bCs/>
                <w:color w:val="000000" w:themeColor="text1"/>
                <w:shd w:val="clear" w:color="auto" w:fill="FFFFFF"/>
              </w:rPr>
              <w:t>²</w:t>
            </w:r>
          </w:p>
        </w:tc>
        <w:tc>
          <w:tcPr>
            <w:tcW w:w="394" w:type="pct"/>
            <w:tcBorders>
              <w:top w:val="single" w:sz="4" w:space="0" w:color="auto"/>
              <w:bottom w:val="single" w:sz="4" w:space="0" w:color="auto"/>
            </w:tcBorders>
          </w:tcPr>
          <w:p w14:paraId="09CF3CA5" w14:textId="77777777" w:rsidR="00BC36BA" w:rsidRPr="00823C9E" w:rsidRDefault="00BC36BA" w:rsidP="00E163AB">
            <w:pPr>
              <w:spacing w:line="480" w:lineRule="auto"/>
            </w:pPr>
            <w:proofErr w:type="spellStart"/>
            <w:r w:rsidRPr="00823C9E">
              <w:rPr>
                <w:rFonts w:eastAsia="Arial Unicode MS"/>
                <w:color w:val="000000" w:themeColor="text1"/>
                <w:shd w:val="clear" w:color="auto" w:fill="FFFFFF"/>
              </w:rPr>
              <w:t>ΔRobust</w:t>
            </w:r>
            <w:proofErr w:type="spellEnd"/>
            <w:r w:rsidRPr="00823C9E">
              <w:rPr>
                <w:rFonts w:eastAsia="Arial Unicode MS"/>
                <w:color w:val="000000" w:themeColor="text1"/>
                <w:shd w:val="clear" w:color="auto" w:fill="FFFFFF"/>
              </w:rPr>
              <w:t xml:space="preserve"> CFI</w:t>
            </w:r>
          </w:p>
        </w:tc>
        <w:tc>
          <w:tcPr>
            <w:tcW w:w="394" w:type="pct"/>
            <w:tcBorders>
              <w:top w:val="single" w:sz="4" w:space="0" w:color="auto"/>
              <w:bottom w:val="single" w:sz="4" w:space="0" w:color="auto"/>
            </w:tcBorders>
          </w:tcPr>
          <w:p w14:paraId="6E5639CA" w14:textId="77777777" w:rsidR="00BC36BA" w:rsidRPr="00823C9E" w:rsidRDefault="00BC36BA" w:rsidP="00E163AB">
            <w:pPr>
              <w:spacing w:line="480" w:lineRule="auto"/>
            </w:pPr>
            <w:proofErr w:type="spellStart"/>
            <w:r w:rsidRPr="00823C9E">
              <w:rPr>
                <w:rFonts w:eastAsia="Arial Unicode MS"/>
                <w:color w:val="000000" w:themeColor="text1"/>
                <w:shd w:val="clear" w:color="auto" w:fill="FFFFFF"/>
              </w:rPr>
              <w:t>ΔRobust</w:t>
            </w:r>
            <w:proofErr w:type="spellEnd"/>
            <w:r w:rsidRPr="00823C9E">
              <w:rPr>
                <w:rFonts w:eastAsia="Arial Unicode MS"/>
                <w:color w:val="000000" w:themeColor="text1"/>
                <w:shd w:val="clear" w:color="auto" w:fill="FFFFFF"/>
              </w:rPr>
              <w:t xml:space="preserve"> RMSEA</w:t>
            </w:r>
          </w:p>
        </w:tc>
        <w:tc>
          <w:tcPr>
            <w:tcW w:w="389" w:type="pct"/>
            <w:tcBorders>
              <w:top w:val="single" w:sz="4" w:space="0" w:color="auto"/>
              <w:bottom w:val="single" w:sz="4" w:space="0" w:color="auto"/>
            </w:tcBorders>
          </w:tcPr>
          <w:p w14:paraId="7CF3EEE5" w14:textId="77777777" w:rsidR="00BC36BA" w:rsidRPr="00823C9E" w:rsidRDefault="00BC36BA" w:rsidP="00E163AB">
            <w:pPr>
              <w:spacing w:line="480" w:lineRule="auto"/>
              <w:rPr>
                <w:rFonts w:eastAsia="Arial Unicode MS"/>
                <w:color w:val="000000" w:themeColor="text1"/>
                <w:shd w:val="clear" w:color="auto" w:fill="FFFFFF"/>
              </w:rPr>
            </w:pPr>
            <w:r w:rsidRPr="00823C9E">
              <w:rPr>
                <w:rFonts w:eastAsia="Arial Unicode MS"/>
                <w:color w:val="000000" w:themeColor="text1"/>
                <w:shd w:val="clear" w:color="auto" w:fill="FFFFFF"/>
              </w:rPr>
              <w:t>ΔSRMR</w:t>
            </w:r>
          </w:p>
        </w:tc>
        <w:tc>
          <w:tcPr>
            <w:tcW w:w="209" w:type="pct"/>
            <w:tcBorders>
              <w:top w:val="single" w:sz="4" w:space="0" w:color="auto"/>
              <w:bottom w:val="single" w:sz="4" w:space="0" w:color="auto"/>
            </w:tcBorders>
          </w:tcPr>
          <w:p w14:paraId="3520B26A" w14:textId="77777777" w:rsidR="00BC36BA" w:rsidRPr="00823C9E" w:rsidRDefault="00BC36BA" w:rsidP="00E163AB">
            <w:pPr>
              <w:spacing w:line="480" w:lineRule="auto"/>
              <w:rPr>
                <w:i/>
              </w:rPr>
            </w:pPr>
            <w:proofErr w:type="spellStart"/>
            <w:r w:rsidRPr="00823C9E">
              <w:rPr>
                <w:rFonts w:eastAsia="Arial Unicode MS"/>
                <w:color w:val="000000" w:themeColor="text1"/>
                <w:shd w:val="clear" w:color="auto" w:fill="FFFFFF"/>
              </w:rPr>
              <w:t>Δ</w:t>
            </w:r>
            <w:r w:rsidRPr="00823C9E">
              <w:rPr>
                <w:rFonts w:eastAsia="Arial Unicode MS"/>
                <w:i/>
                <w:color w:val="000000" w:themeColor="text1"/>
                <w:shd w:val="clear" w:color="auto" w:fill="FFFFFF"/>
              </w:rPr>
              <w:t>df</w:t>
            </w:r>
            <w:proofErr w:type="spellEnd"/>
          </w:p>
        </w:tc>
        <w:tc>
          <w:tcPr>
            <w:tcW w:w="301" w:type="pct"/>
            <w:tcBorders>
              <w:top w:val="single" w:sz="4" w:space="0" w:color="auto"/>
              <w:bottom w:val="single" w:sz="4" w:space="0" w:color="auto"/>
            </w:tcBorders>
          </w:tcPr>
          <w:p w14:paraId="426963A6" w14:textId="77777777" w:rsidR="00BC36BA" w:rsidRPr="00823C9E" w:rsidRDefault="00BC36BA" w:rsidP="00E163AB">
            <w:pPr>
              <w:spacing w:line="480" w:lineRule="auto"/>
            </w:pPr>
            <w:r w:rsidRPr="00823C9E">
              <w:rPr>
                <w:i/>
              </w:rPr>
              <w:t>p</w:t>
            </w:r>
          </w:p>
        </w:tc>
      </w:tr>
      <w:tr w:rsidR="00BC36BA" w:rsidRPr="00823C9E" w14:paraId="32F9BEB0" w14:textId="77777777" w:rsidTr="00BC36BA">
        <w:tc>
          <w:tcPr>
            <w:tcW w:w="519" w:type="pct"/>
            <w:tcBorders>
              <w:top w:val="single" w:sz="4" w:space="0" w:color="auto"/>
            </w:tcBorders>
          </w:tcPr>
          <w:p w14:paraId="62A5B9B0" w14:textId="77777777" w:rsidR="00BC36BA" w:rsidRPr="00823C9E" w:rsidRDefault="00BC36BA" w:rsidP="00E163AB">
            <w:pPr>
              <w:spacing w:line="480" w:lineRule="auto"/>
            </w:pPr>
            <w:r w:rsidRPr="00823C9E">
              <w:t>Configural</w:t>
            </w:r>
          </w:p>
        </w:tc>
        <w:tc>
          <w:tcPr>
            <w:tcW w:w="337" w:type="pct"/>
            <w:tcBorders>
              <w:top w:val="single" w:sz="4" w:space="0" w:color="auto"/>
            </w:tcBorders>
          </w:tcPr>
          <w:p w14:paraId="0AD17C0B" w14:textId="77777777" w:rsidR="00BC36BA" w:rsidRPr="00823C9E" w:rsidRDefault="00BC36BA" w:rsidP="00E163AB">
            <w:pPr>
              <w:spacing w:line="480" w:lineRule="auto"/>
            </w:pPr>
            <w:r>
              <w:t>327.87</w:t>
            </w:r>
          </w:p>
        </w:tc>
        <w:tc>
          <w:tcPr>
            <w:tcW w:w="217" w:type="pct"/>
            <w:tcBorders>
              <w:top w:val="single" w:sz="4" w:space="0" w:color="auto"/>
            </w:tcBorders>
          </w:tcPr>
          <w:p w14:paraId="21906314" w14:textId="77777777" w:rsidR="00BC36BA" w:rsidRPr="00823C9E" w:rsidRDefault="00BC36BA" w:rsidP="00E163AB">
            <w:pPr>
              <w:spacing w:line="480" w:lineRule="auto"/>
            </w:pPr>
            <w:r>
              <w:t>130</w:t>
            </w:r>
          </w:p>
        </w:tc>
        <w:tc>
          <w:tcPr>
            <w:tcW w:w="337" w:type="pct"/>
            <w:tcBorders>
              <w:top w:val="single" w:sz="4" w:space="0" w:color="auto"/>
            </w:tcBorders>
          </w:tcPr>
          <w:p w14:paraId="3B35A8C5" w14:textId="77777777" w:rsidR="00BC36BA" w:rsidRPr="00823C9E" w:rsidRDefault="00BC36BA" w:rsidP="00E163AB">
            <w:pPr>
              <w:spacing w:line="480" w:lineRule="auto"/>
            </w:pPr>
            <w:r>
              <w:t>.960</w:t>
            </w:r>
          </w:p>
        </w:tc>
        <w:tc>
          <w:tcPr>
            <w:tcW w:w="392" w:type="pct"/>
            <w:tcBorders>
              <w:top w:val="single" w:sz="4" w:space="0" w:color="auto"/>
            </w:tcBorders>
          </w:tcPr>
          <w:p w14:paraId="14985161" w14:textId="77777777" w:rsidR="00BC36BA" w:rsidRPr="00823C9E" w:rsidRDefault="00BC36BA" w:rsidP="00E163AB">
            <w:pPr>
              <w:spacing w:line="480" w:lineRule="auto"/>
            </w:pPr>
            <w:r>
              <w:t>.064</w:t>
            </w:r>
          </w:p>
        </w:tc>
        <w:tc>
          <w:tcPr>
            <w:tcW w:w="333" w:type="pct"/>
            <w:tcBorders>
              <w:top w:val="single" w:sz="4" w:space="0" w:color="auto"/>
            </w:tcBorders>
          </w:tcPr>
          <w:p w14:paraId="3276B87A" w14:textId="77777777" w:rsidR="00BC36BA" w:rsidRPr="00823C9E" w:rsidRDefault="00BC36BA" w:rsidP="00E163AB">
            <w:pPr>
              <w:spacing w:line="480" w:lineRule="auto"/>
            </w:pPr>
            <w:r>
              <w:t>.033</w:t>
            </w:r>
          </w:p>
        </w:tc>
        <w:tc>
          <w:tcPr>
            <w:tcW w:w="861" w:type="pct"/>
            <w:tcBorders>
              <w:top w:val="single" w:sz="4" w:space="0" w:color="auto"/>
            </w:tcBorders>
          </w:tcPr>
          <w:p w14:paraId="0F8FE9AE" w14:textId="77777777" w:rsidR="00BC36BA" w:rsidRPr="00823C9E" w:rsidRDefault="00BC36BA" w:rsidP="00E163AB">
            <w:pPr>
              <w:spacing w:line="480" w:lineRule="auto"/>
            </w:pPr>
          </w:p>
        </w:tc>
        <w:tc>
          <w:tcPr>
            <w:tcW w:w="316" w:type="pct"/>
            <w:tcBorders>
              <w:top w:val="single" w:sz="4" w:space="0" w:color="auto"/>
            </w:tcBorders>
          </w:tcPr>
          <w:p w14:paraId="1F046505" w14:textId="77777777" w:rsidR="00BC36BA" w:rsidRPr="00823C9E" w:rsidRDefault="00BC36BA" w:rsidP="00E163AB">
            <w:pPr>
              <w:spacing w:line="480" w:lineRule="auto"/>
            </w:pPr>
          </w:p>
        </w:tc>
        <w:tc>
          <w:tcPr>
            <w:tcW w:w="394" w:type="pct"/>
            <w:tcBorders>
              <w:top w:val="single" w:sz="4" w:space="0" w:color="auto"/>
            </w:tcBorders>
          </w:tcPr>
          <w:p w14:paraId="06A43C20" w14:textId="77777777" w:rsidR="00BC36BA" w:rsidRPr="00823C9E" w:rsidRDefault="00BC36BA" w:rsidP="00E163AB">
            <w:pPr>
              <w:spacing w:line="480" w:lineRule="auto"/>
            </w:pPr>
          </w:p>
        </w:tc>
        <w:tc>
          <w:tcPr>
            <w:tcW w:w="394" w:type="pct"/>
            <w:tcBorders>
              <w:top w:val="single" w:sz="4" w:space="0" w:color="auto"/>
            </w:tcBorders>
          </w:tcPr>
          <w:p w14:paraId="65A339CA" w14:textId="77777777" w:rsidR="00BC36BA" w:rsidRPr="00823C9E" w:rsidRDefault="00BC36BA" w:rsidP="00E163AB">
            <w:pPr>
              <w:spacing w:line="480" w:lineRule="auto"/>
            </w:pPr>
          </w:p>
        </w:tc>
        <w:tc>
          <w:tcPr>
            <w:tcW w:w="389" w:type="pct"/>
            <w:tcBorders>
              <w:top w:val="single" w:sz="4" w:space="0" w:color="auto"/>
            </w:tcBorders>
          </w:tcPr>
          <w:p w14:paraId="41ECF3FE" w14:textId="77777777" w:rsidR="00BC36BA" w:rsidRPr="00823C9E" w:rsidRDefault="00BC36BA" w:rsidP="00E163AB">
            <w:pPr>
              <w:spacing w:line="480" w:lineRule="auto"/>
            </w:pPr>
          </w:p>
        </w:tc>
        <w:tc>
          <w:tcPr>
            <w:tcW w:w="209" w:type="pct"/>
            <w:tcBorders>
              <w:top w:val="single" w:sz="4" w:space="0" w:color="auto"/>
            </w:tcBorders>
          </w:tcPr>
          <w:p w14:paraId="3A59298C" w14:textId="77777777" w:rsidR="00BC36BA" w:rsidRPr="00823C9E" w:rsidRDefault="00BC36BA" w:rsidP="00E163AB">
            <w:pPr>
              <w:spacing w:line="480" w:lineRule="auto"/>
            </w:pPr>
          </w:p>
        </w:tc>
        <w:tc>
          <w:tcPr>
            <w:tcW w:w="301" w:type="pct"/>
            <w:tcBorders>
              <w:top w:val="single" w:sz="4" w:space="0" w:color="auto"/>
            </w:tcBorders>
          </w:tcPr>
          <w:p w14:paraId="099BA446" w14:textId="77777777" w:rsidR="00BC36BA" w:rsidRPr="00823C9E" w:rsidRDefault="00BC36BA" w:rsidP="00E163AB">
            <w:pPr>
              <w:spacing w:line="480" w:lineRule="auto"/>
            </w:pPr>
          </w:p>
        </w:tc>
      </w:tr>
      <w:tr w:rsidR="00BC36BA" w:rsidRPr="00823C9E" w14:paraId="276BDCF3" w14:textId="77777777" w:rsidTr="00BC36BA">
        <w:tc>
          <w:tcPr>
            <w:tcW w:w="519" w:type="pct"/>
          </w:tcPr>
          <w:p w14:paraId="321534B0" w14:textId="77777777" w:rsidR="00BC36BA" w:rsidRPr="00823C9E" w:rsidRDefault="00BC36BA" w:rsidP="00E163AB">
            <w:pPr>
              <w:spacing w:line="480" w:lineRule="auto"/>
            </w:pPr>
            <w:r w:rsidRPr="00823C9E">
              <w:t>Metric</w:t>
            </w:r>
          </w:p>
        </w:tc>
        <w:tc>
          <w:tcPr>
            <w:tcW w:w="337" w:type="pct"/>
          </w:tcPr>
          <w:p w14:paraId="72931A1A" w14:textId="77777777" w:rsidR="00BC36BA" w:rsidRPr="00823C9E" w:rsidRDefault="00BC36BA" w:rsidP="00E163AB">
            <w:pPr>
              <w:spacing w:line="480" w:lineRule="auto"/>
            </w:pPr>
            <w:r>
              <w:t>398.18</w:t>
            </w:r>
          </w:p>
        </w:tc>
        <w:tc>
          <w:tcPr>
            <w:tcW w:w="217" w:type="pct"/>
          </w:tcPr>
          <w:p w14:paraId="105D534E" w14:textId="77777777" w:rsidR="00BC36BA" w:rsidRPr="00823C9E" w:rsidRDefault="00BC36BA" w:rsidP="00E163AB">
            <w:pPr>
              <w:spacing w:line="480" w:lineRule="auto"/>
            </w:pPr>
            <w:r>
              <w:t>142</w:t>
            </w:r>
          </w:p>
        </w:tc>
        <w:tc>
          <w:tcPr>
            <w:tcW w:w="337" w:type="pct"/>
          </w:tcPr>
          <w:p w14:paraId="6751948D" w14:textId="77777777" w:rsidR="00BC36BA" w:rsidRPr="00823C9E" w:rsidRDefault="00BC36BA" w:rsidP="00E163AB">
            <w:pPr>
              <w:spacing w:line="480" w:lineRule="auto"/>
            </w:pPr>
            <w:r>
              <w:t>.958</w:t>
            </w:r>
          </w:p>
        </w:tc>
        <w:tc>
          <w:tcPr>
            <w:tcW w:w="392" w:type="pct"/>
          </w:tcPr>
          <w:p w14:paraId="3FBCCE6C" w14:textId="77777777" w:rsidR="00BC36BA" w:rsidRPr="00823C9E" w:rsidRDefault="00BC36BA" w:rsidP="00E163AB">
            <w:pPr>
              <w:spacing w:line="480" w:lineRule="auto"/>
            </w:pPr>
            <w:r>
              <w:t>.062</w:t>
            </w:r>
          </w:p>
        </w:tc>
        <w:tc>
          <w:tcPr>
            <w:tcW w:w="333" w:type="pct"/>
          </w:tcPr>
          <w:p w14:paraId="4947DFF9" w14:textId="77777777" w:rsidR="00BC36BA" w:rsidRPr="00823C9E" w:rsidRDefault="00BC36BA" w:rsidP="00E163AB">
            <w:pPr>
              <w:spacing w:line="480" w:lineRule="auto"/>
            </w:pPr>
            <w:r>
              <w:t>.044</w:t>
            </w:r>
          </w:p>
        </w:tc>
        <w:tc>
          <w:tcPr>
            <w:tcW w:w="861" w:type="pct"/>
          </w:tcPr>
          <w:p w14:paraId="65682C05" w14:textId="49B274A8" w:rsidR="00BC36BA" w:rsidRPr="00823C9E" w:rsidRDefault="00BC36BA" w:rsidP="00E163AB">
            <w:pPr>
              <w:spacing w:line="480" w:lineRule="auto"/>
            </w:pPr>
            <w:r w:rsidRPr="00823C9E">
              <w:t xml:space="preserve">Configural </w:t>
            </w:r>
            <w:r w:rsidRPr="0033173B">
              <w:rPr>
                <w:i/>
              </w:rPr>
              <w:t>vs</w:t>
            </w:r>
            <w:r w:rsidR="0033173B">
              <w:t>.</w:t>
            </w:r>
            <w:r w:rsidRPr="00823C9E">
              <w:t xml:space="preserve"> metric</w:t>
            </w:r>
          </w:p>
        </w:tc>
        <w:tc>
          <w:tcPr>
            <w:tcW w:w="316" w:type="pct"/>
          </w:tcPr>
          <w:p w14:paraId="686DB07A" w14:textId="77777777" w:rsidR="00BC36BA" w:rsidRPr="00823C9E" w:rsidRDefault="00BC36BA" w:rsidP="00E163AB">
            <w:pPr>
              <w:spacing w:line="480" w:lineRule="auto"/>
            </w:pPr>
            <w:r>
              <w:t>70.31</w:t>
            </w:r>
          </w:p>
        </w:tc>
        <w:tc>
          <w:tcPr>
            <w:tcW w:w="394" w:type="pct"/>
          </w:tcPr>
          <w:p w14:paraId="53183167" w14:textId="77777777" w:rsidR="00BC36BA" w:rsidRPr="00823C9E" w:rsidRDefault="00BC36BA" w:rsidP="00E163AB">
            <w:pPr>
              <w:spacing w:line="480" w:lineRule="auto"/>
            </w:pPr>
            <w:r>
              <w:t>.002</w:t>
            </w:r>
          </w:p>
        </w:tc>
        <w:tc>
          <w:tcPr>
            <w:tcW w:w="394" w:type="pct"/>
          </w:tcPr>
          <w:p w14:paraId="622C2AA3" w14:textId="77777777" w:rsidR="00BC36BA" w:rsidRPr="00823C9E" w:rsidRDefault="00BC36BA" w:rsidP="00E163AB">
            <w:pPr>
              <w:spacing w:line="480" w:lineRule="auto"/>
            </w:pPr>
            <w:r>
              <w:t>.002</w:t>
            </w:r>
          </w:p>
        </w:tc>
        <w:tc>
          <w:tcPr>
            <w:tcW w:w="389" w:type="pct"/>
          </w:tcPr>
          <w:p w14:paraId="536C9079" w14:textId="77777777" w:rsidR="00BC36BA" w:rsidRPr="00823C9E" w:rsidRDefault="00BC36BA" w:rsidP="00E163AB">
            <w:pPr>
              <w:spacing w:line="480" w:lineRule="auto"/>
            </w:pPr>
            <w:r>
              <w:t>.011</w:t>
            </w:r>
          </w:p>
        </w:tc>
        <w:tc>
          <w:tcPr>
            <w:tcW w:w="209" w:type="pct"/>
          </w:tcPr>
          <w:p w14:paraId="06EF42F5" w14:textId="77777777" w:rsidR="00BC36BA" w:rsidRPr="00823C9E" w:rsidRDefault="00BC36BA" w:rsidP="00E163AB">
            <w:pPr>
              <w:spacing w:line="480" w:lineRule="auto"/>
            </w:pPr>
            <w:r>
              <w:t>12</w:t>
            </w:r>
          </w:p>
        </w:tc>
        <w:tc>
          <w:tcPr>
            <w:tcW w:w="301" w:type="pct"/>
          </w:tcPr>
          <w:p w14:paraId="23E8720B" w14:textId="77777777" w:rsidR="00BC36BA" w:rsidRPr="00823C9E" w:rsidRDefault="00BC36BA" w:rsidP="00E163AB">
            <w:pPr>
              <w:spacing w:line="480" w:lineRule="auto"/>
            </w:pPr>
            <w:r>
              <w:t>.073</w:t>
            </w:r>
          </w:p>
        </w:tc>
      </w:tr>
      <w:tr w:rsidR="00BC36BA" w:rsidRPr="00823C9E" w14:paraId="3A770F7A" w14:textId="77777777" w:rsidTr="00BC36BA">
        <w:tc>
          <w:tcPr>
            <w:tcW w:w="519" w:type="pct"/>
            <w:tcBorders>
              <w:bottom w:val="single" w:sz="4" w:space="0" w:color="000000"/>
            </w:tcBorders>
          </w:tcPr>
          <w:p w14:paraId="70081EA8" w14:textId="77777777" w:rsidR="00BC36BA" w:rsidRPr="00823C9E" w:rsidRDefault="00BC36BA" w:rsidP="00E163AB">
            <w:pPr>
              <w:spacing w:line="480" w:lineRule="auto"/>
            </w:pPr>
            <w:r w:rsidRPr="00823C9E">
              <w:t>Scalar</w:t>
            </w:r>
          </w:p>
        </w:tc>
        <w:tc>
          <w:tcPr>
            <w:tcW w:w="337" w:type="pct"/>
            <w:tcBorders>
              <w:bottom w:val="single" w:sz="4" w:space="0" w:color="000000"/>
            </w:tcBorders>
          </w:tcPr>
          <w:p w14:paraId="028CFEB5" w14:textId="77777777" w:rsidR="00BC36BA" w:rsidRPr="00823C9E" w:rsidRDefault="00BC36BA" w:rsidP="00E163AB">
            <w:pPr>
              <w:spacing w:line="480" w:lineRule="auto"/>
            </w:pPr>
            <w:r>
              <w:t>441.66</w:t>
            </w:r>
          </w:p>
        </w:tc>
        <w:tc>
          <w:tcPr>
            <w:tcW w:w="217" w:type="pct"/>
            <w:tcBorders>
              <w:bottom w:val="single" w:sz="4" w:space="0" w:color="000000"/>
            </w:tcBorders>
          </w:tcPr>
          <w:p w14:paraId="761419FA" w14:textId="77777777" w:rsidR="00BC36BA" w:rsidRPr="00823C9E" w:rsidRDefault="00BC36BA" w:rsidP="00E163AB">
            <w:pPr>
              <w:spacing w:line="480" w:lineRule="auto"/>
            </w:pPr>
            <w:r>
              <w:t>154</w:t>
            </w:r>
          </w:p>
        </w:tc>
        <w:tc>
          <w:tcPr>
            <w:tcW w:w="337" w:type="pct"/>
            <w:tcBorders>
              <w:bottom w:val="single" w:sz="4" w:space="0" w:color="000000"/>
            </w:tcBorders>
          </w:tcPr>
          <w:p w14:paraId="7C357CD0" w14:textId="77777777" w:rsidR="00BC36BA" w:rsidRPr="00823C9E" w:rsidRDefault="00BC36BA" w:rsidP="00E163AB">
            <w:pPr>
              <w:spacing w:line="480" w:lineRule="auto"/>
            </w:pPr>
            <w:r>
              <w:t>.953</w:t>
            </w:r>
          </w:p>
        </w:tc>
        <w:tc>
          <w:tcPr>
            <w:tcW w:w="392" w:type="pct"/>
            <w:tcBorders>
              <w:bottom w:val="single" w:sz="4" w:space="0" w:color="000000"/>
            </w:tcBorders>
          </w:tcPr>
          <w:p w14:paraId="2B02252F" w14:textId="77777777" w:rsidR="00BC36BA" w:rsidRPr="00823C9E" w:rsidRDefault="00BC36BA" w:rsidP="00E163AB">
            <w:pPr>
              <w:spacing w:line="480" w:lineRule="auto"/>
            </w:pPr>
            <w:r>
              <w:t>.064</w:t>
            </w:r>
          </w:p>
        </w:tc>
        <w:tc>
          <w:tcPr>
            <w:tcW w:w="333" w:type="pct"/>
            <w:tcBorders>
              <w:bottom w:val="single" w:sz="4" w:space="0" w:color="000000"/>
            </w:tcBorders>
          </w:tcPr>
          <w:p w14:paraId="0C594C07" w14:textId="77777777" w:rsidR="00BC36BA" w:rsidRPr="00823C9E" w:rsidRDefault="00BC36BA" w:rsidP="00E163AB">
            <w:pPr>
              <w:spacing w:line="480" w:lineRule="auto"/>
            </w:pPr>
            <w:r>
              <w:t>.047</w:t>
            </w:r>
          </w:p>
        </w:tc>
        <w:tc>
          <w:tcPr>
            <w:tcW w:w="861" w:type="pct"/>
            <w:tcBorders>
              <w:bottom w:val="single" w:sz="4" w:space="0" w:color="000000"/>
            </w:tcBorders>
          </w:tcPr>
          <w:p w14:paraId="58C654C0" w14:textId="5E322EB1" w:rsidR="00BC36BA" w:rsidRPr="00823C9E" w:rsidRDefault="00BC36BA" w:rsidP="00E163AB">
            <w:pPr>
              <w:spacing w:line="480" w:lineRule="auto"/>
            </w:pPr>
            <w:r w:rsidRPr="00823C9E">
              <w:t xml:space="preserve">Metric </w:t>
            </w:r>
            <w:r w:rsidRPr="0033173B">
              <w:rPr>
                <w:i/>
              </w:rPr>
              <w:t>vs</w:t>
            </w:r>
            <w:r w:rsidR="0033173B">
              <w:t>.</w:t>
            </w:r>
            <w:r w:rsidRPr="00823C9E">
              <w:t xml:space="preserve"> scalar</w:t>
            </w:r>
          </w:p>
        </w:tc>
        <w:tc>
          <w:tcPr>
            <w:tcW w:w="316" w:type="pct"/>
            <w:tcBorders>
              <w:bottom w:val="single" w:sz="4" w:space="0" w:color="000000"/>
            </w:tcBorders>
          </w:tcPr>
          <w:p w14:paraId="4BAE2A08" w14:textId="77777777" w:rsidR="00BC36BA" w:rsidRPr="00823C9E" w:rsidRDefault="00BC36BA" w:rsidP="00E163AB">
            <w:pPr>
              <w:spacing w:line="480" w:lineRule="auto"/>
            </w:pPr>
            <w:r>
              <w:t>43.48</w:t>
            </w:r>
          </w:p>
        </w:tc>
        <w:tc>
          <w:tcPr>
            <w:tcW w:w="394" w:type="pct"/>
            <w:tcBorders>
              <w:bottom w:val="single" w:sz="4" w:space="0" w:color="000000"/>
            </w:tcBorders>
          </w:tcPr>
          <w:p w14:paraId="738F5E67" w14:textId="77777777" w:rsidR="00BC36BA" w:rsidRPr="00823C9E" w:rsidRDefault="00BC36BA" w:rsidP="00E163AB">
            <w:pPr>
              <w:spacing w:line="480" w:lineRule="auto"/>
            </w:pPr>
            <w:r>
              <w:t>.005</w:t>
            </w:r>
          </w:p>
        </w:tc>
        <w:tc>
          <w:tcPr>
            <w:tcW w:w="394" w:type="pct"/>
            <w:tcBorders>
              <w:bottom w:val="single" w:sz="4" w:space="0" w:color="000000"/>
            </w:tcBorders>
          </w:tcPr>
          <w:p w14:paraId="5E258C07" w14:textId="77777777" w:rsidR="00BC36BA" w:rsidRPr="00823C9E" w:rsidRDefault="00BC36BA" w:rsidP="00E163AB">
            <w:pPr>
              <w:spacing w:line="480" w:lineRule="auto"/>
            </w:pPr>
            <w:r>
              <w:t>.002</w:t>
            </w:r>
          </w:p>
        </w:tc>
        <w:tc>
          <w:tcPr>
            <w:tcW w:w="389" w:type="pct"/>
            <w:tcBorders>
              <w:bottom w:val="single" w:sz="4" w:space="0" w:color="000000"/>
            </w:tcBorders>
          </w:tcPr>
          <w:p w14:paraId="6179D70F" w14:textId="77777777" w:rsidR="00BC36BA" w:rsidRPr="00823C9E" w:rsidRDefault="00BC36BA" w:rsidP="00E163AB">
            <w:pPr>
              <w:spacing w:line="480" w:lineRule="auto"/>
            </w:pPr>
            <w:r>
              <w:t>.003</w:t>
            </w:r>
          </w:p>
        </w:tc>
        <w:tc>
          <w:tcPr>
            <w:tcW w:w="209" w:type="pct"/>
            <w:tcBorders>
              <w:bottom w:val="single" w:sz="4" w:space="0" w:color="000000"/>
            </w:tcBorders>
          </w:tcPr>
          <w:p w14:paraId="1A3C5795" w14:textId="77777777" w:rsidR="00BC36BA" w:rsidRPr="00823C9E" w:rsidRDefault="00BC36BA" w:rsidP="00E163AB">
            <w:pPr>
              <w:spacing w:line="480" w:lineRule="auto"/>
            </w:pPr>
            <w:r>
              <w:t>12</w:t>
            </w:r>
          </w:p>
        </w:tc>
        <w:tc>
          <w:tcPr>
            <w:tcW w:w="301" w:type="pct"/>
            <w:tcBorders>
              <w:bottom w:val="single" w:sz="4" w:space="0" w:color="000000"/>
            </w:tcBorders>
          </w:tcPr>
          <w:p w14:paraId="17F8AFA5" w14:textId="50B0E9F5" w:rsidR="00BC36BA" w:rsidRPr="00823C9E" w:rsidRDefault="00BC36BA" w:rsidP="00E163AB">
            <w:pPr>
              <w:spacing w:line="480" w:lineRule="auto"/>
            </w:pPr>
            <w:r>
              <w:t>&lt; .001</w:t>
            </w:r>
          </w:p>
        </w:tc>
      </w:tr>
    </w:tbl>
    <w:p w14:paraId="0499A08D" w14:textId="77777777" w:rsidR="00BC36BA" w:rsidRDefault="00BC36BA" w:rsidP="00BC36BA">
      <w:pPr>
        <w:rPr>
          <w:rStyle w:val="apple-converted-space"/>
          <w:color w:val="000000" w:themeColor="text1"/>
          <w:shd w:val="clear" w:color="auto" w:fill="FFFFFF"/>
        </w:rPr>
      </w:pPr>
    </w:p>
    <w:p w14:paraId="14B103E9" w14:textId="4297D9B1" w:rsidR="00BC36BA" w:rsidRPr="00B722A2" w:rsidRDefault="00BC36BA" w:rsidP="00BC36BA">
      <w:pPr>
        <w:spacing w:line="480" w:lineRule="auto"/>
        <w:sectPr w:rsidR="00BC36BA" w:rsidRPr="00B722A2" w:rsidSect="00965806">
          <w:pgSz w:w="16840" w:h="11900" w:orient="landscape"/>
          <w:pgMar w:top="1440" w:right="1440" w:bottom="1440" w:left="1440" w:header="720" w:footer="720" w:gutter="0"/>
          <w:cols w:space="720"/>
          <w:docGrid w:linePitch="360"/>
        </w:sectPr>
      </w:pPr>
      <w:r w:rsidRPr="00823C9E">
        <w:rPr>
          <w:rFonts w:ascii="Times" w:hAnsi="Times"/>
          <w:i/>
          <w:color w:val="000000"/>
        </w:rPr>
        <w:t>Note.</w:t>
      </w:r>
      <w:r w:rsidRPr="00823C9E">
        <w:rPr>
          <w:rFonts w:ascii="Times" w:hAnsi="Times"/>
          <w:color w:val="000000"/>
        </w:rPr>
        <w:t xml:space="preserve"> SB = </w:t>
      </w:r>
      <w:proofErr w:type="spellStart"/>
      <w:r w:rsidRPr="00823C9E">
        <w:rPr>
          <w:rFonts w:ascii="Times" w:hAnsi="Times"/>
          <w:color w:val="000000"/>
        </w:rPr>
        <w:t>Satorra-Bentler</w:t>
      </w:r>
      <w:proofErr w:type="spellEnd"/>
      <w:r w:rsidRPr="00823C9E">
        <w:rPr>
          <w:rFonts w:ascii="Times" w:hAnsi="Times"/>
          <w:color w:val="000000"/>
        </w:rPr>
        <w:t xml:space="preserve">; CFI = Comparative fit index; RMSEA = </w:t>
      </w:r>
      <w:proofErr w:type="spellStart"/>
      <w:r w:rsidRPr="00823C9E">
        <w:rPr>
          <w:rFonts w:ascii="Times" w:hAnsi="Times"/>
          <w:color w:val="000000"/>
        </w:rPr>
        <w:t>Steiger</w:t>
      </w:r>
      <w:proofErr w:type="spellEnd"/>
      <w:r w:rsidRPr="00823C9E">
        <w:rPr>
          <w:rFonts w:ascii="Times" w:hAnsi="Times"/>
          <w:color w:val="000000"/>
        </w:rPr>
        <w:t xml:space="preserve">-Lind root mean square error of approximation; SRMR = </w:t>
      </w:r>
      <w:r w:rsidR="00964DBC">
        <w:rPr>
          <w:rFonts w:ascii="Times" w:hAnsi="Times"/>
          <w:color w:val="000000"/>
        </w:rPr>
        <w:t>S</w:t>
      </w:r>
      <w:r w:rsidRPr="00823C9E">
        <w:rPr>
          <w:rFonts w:ascii="Times" w:hAnsi="Times"/>
          <w:color w:val="000000"/>
        </w:rPr>
        <w:t>tandardised root mean square residua</w:t>
      </w:r>
      <w:r>
        <w:rPr>
          <w:rFonts w:ascii="Times" w:hAnsi="Times"/>
          <w:color w:val="000000"/>
        </w:rPr>
        <w:t>l.</w:t>
      </w:r>
    </w:p>
    <w:p w14:paraId="64108089" w14:textId="23AF8FE8" w:rsidR="00A21004" w:rsidRDefault="00A21004" w:rsidP="005A2807"/>
    <w:p w14:paraId="2A07F061" w14:textId="77777777" w:rsidR="00A21004" w:rsidRDefault="00A21004" w:rsidP="00965806">
      <w:pPr>
        <w:tabs>
          <w:tab w:val="left" w:pos="2460"/>
        </w:tabs>
      </w:pPr>
    </w:p>
    <w:p w14:paraId="572BA124" w14:textId="29CE911D" w:rsidR="005A2807" w:rsidRPr="00E51F98" w:rsidRDefault="005A2807" w:rsidP="00E51F98">
      <w:pPr>
        <w:tabs>
          <w:tab w:val="left" w:pos="2460"/>
        </w:tabs>
      </w:pPr>
      <w:r w:rsidRPr="00963F8A">
        <w:rPr>
          <w:noProof/>
        </w:rPr>
        <w:drawing>
          <wp:inline distT="0" distB="0" distL="0" distR="0" wp14:anchorId="502C3D8F" wp14:editId="1D39694E">
            <wp:extent cx="7645400" cy="3835307"/>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112"/>
                    <a:stretch>
                      <a:fillRect/>
                    </a:stretch>
                  </pic:blipFill>
                  <pic:spPr>
                    <a:xfrm>
                      <a:off x="0" y="0"/>
                      <a:ext cx="7785111" cy="3905393"/>
                    </a:xfrm>
                    <a:prstGeom prst="rect">
                      <a:avLst/>
                    </a:prstGeom>
                  </pic:spPr>
                </pic:pic>
              </a:graphicData>
            </a:graphic>
          </wp:inline>
        </w:drawing>
      </w:r>
    </w:p>
    <w:p w14:paraId="06A66589" w14:textId="3E899999" w:rsidR="00E51F98" w:rsidRDefault="00A21004" w:rsidP="00E51F98">
      <w:pPr>
        <w:pStyle w:val="Heading1"/>
        <w:jc w:val="left"/>
      </w:pPr>
      <w:r w:rsidRPr="00FE1FD3">
        <w:t>Figure 1</w:t>
      </w:r>
      <w:r>
        <w:t xml:space="preserve"> </w:t>
      </w:r>
    </w:p>
    <w:p w14:paraId="00FDA497" w14:textId="216558A5" w:rsidR="00E51F98" w:rsidRDefault="00A21004" w:rsidP="005A2807">
      <w:pPr>
        <w:spacing w:line="480" w:lineRule="auto"/>
      </w:pPr>
      <w:r w:rsidRPr="00B31D98">
        <w:t xml:space="preserve">Path diagram and estimates for the </w:t>
      </w:r>
      <w:r>
        <w:t>1</w:t>
      </w:r>
      <w:r w:rsidRPr="00AB1528">
        <w:t xml:space="preserve">-dimensional model of Body </w:t>
      </w:r>
      <w:r>
        <w:t>Acceptance by Others</w:t>
      </w:r>
      <w:r w:rsidRPr="00AB1528">
        <w:t>-2</w:t>
      </w:r>
      <w:r>
        <w:t xml:space="preserve"> (BAOS-2) scores</w:t>
      </w:r>
      <w:r w:rsidR="00EA1C3F">
        <w:t xml:space="preserve"> in Study 2</w:t>
      </w:r>
      <w:r>
        <w:t>. The large oval</w:t>
      </w:r>
      <w:r w:rsidRPr="005055F7">
        <w:t xml:space="preserve"> is the latent construct, with the rectangles</w:t>
      </w:r>
      <w:r>
        <w:t xml:space="preserve"> representing measured variables</w:t>
      </w:r>
      <w:r w:rsidRPr="005055F7">
        <w:t xml:space="preserve">, and the small circles with numbers </w:t>
      </w:r>
      <w:r>
        <w:t>representing the</w:t>
      </w:r>
      <w:r w:rsidRPr="005055F7">
        <w:t xml:space="preserve"> residual</w:t>
      </w:r>
      <w:r>
        <w:t xml:space="preserve"> variables</w:t>
      </w:r>
      <w:r w:rsidRPr="005055F7">
        <w:t xml:space="preserve"> </w:t>
      </w:r>
      <w:r>
        <w:t>(variances)</w:t>
      </w:r>
      <w:r w:rsidRPr="005055F7">
        <w:t xml:space="preserve">. </w:t>
      </w:r>
      <w:r>
        <w:t>The path</w:t>
      </w:r>
      <w:r w:rsidRPr="005055F7">
        <w:t xml:space="preserve"> factor loadings are standardised</w:t>
      </w:r>
      <w:r>
        <w:t xml:space="preserve"> with s</w:t>
      </w:r>
      <w:r w:rsidRPr="005055F7">
        <w:t>ignificance levels were determined by critical ratios (all</w:t>
      </w:r>
      <w:r w:rsidRPr="00FE75E4">
        <w:rPr>
          <w:i/>
        </w:rPr>
        <w:t xml:space="preserve"> </w:t>
      </w:r>
      <w:r w:rsidRPr="005055F7">
        <w:rPr>
          <w:i/>
          <w:iCs/>
        </w:rPr>
        <w:t>p</w:t>
      </w:r>
      <w:r>
        <w:t xml:space="preserve"> &lt; .001)</w:t>
      </w:r>
      <w:r w:rsidRPr="00AB1528">
        <w:t>.</w:t>
      </w:r>
    </w:p>
    <w:p w14:paraId="7BFE1A5A" w14:textId="77777777" w:rsidR="007F5F85" w:rsidRDefault="00965806" w:rsidP="007F5F85">
      <w:pPr>
        <w:spacing w:line="480" w:lineRule="auto"/>
      </w:pPr>
      <w:r>
        <w:lastRenderedPageBreak/>
        <w:tab/>
      </w:r>
      <w:r w:rsidR="000E0185" w:rsidRPr="007619E2">
        <w:rPr>
          <w:bCs/>
          <w:i/>
          <w:noProof/>
        </w:rPr>
        <w:drawing>
          <wp:inline distT="0" distB="0" distL="0" distR="0" wp14:anchorId="2395FB5A" wp14:editId="54395005">
            <wp:extent cx="6934200" cy="3900736"/>
            <wp:effectExtent l="0" t="0" r="0" b="5080"/>
            <wp:docPr id="2" name="Picture 2"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2"/>
                    <pic:cNvPicPr/>
                  </pic:nvPicPr>
                  <pic:blipFill>
                    <a:blip r:embed="rId113"/>
                    <a:stretch>
                      <a:fillRect/>
                    </a:stretch>
                  </pic:blipFill>
                  <pic:spPr>
                    <a:xfrm>
                      <a:off x="0" y="0"/>
                      <a:ext cx="7018804" cy="3948329"/>
                    </a:xfrm>
                    <a:prstGeom prst="rect">
                      <a:avLst/>
                    </a:prstGeom>
                  </pic:spPr>
                </pic:pic>
              </a:graphicData>
            </a:graphic>
          </wp:inline>
        </w:drawing>
      </w:r>
    </w:p>
    <w:p w14:paraId="2ED5F3F3" w14:textId="5365232A" w:rsidR="00E51F98" w:rsidRPr="007F5F85" w:rsidRDefault="00EA1C3F" w:rsidP="007F5F85">
      <w:pPr>
        <w:pStyle w:val="Heading1"/>
        <w:jc w:val="left"/>
      </w:pPr>
      <w:r w:rsidRPr="007F5F85">
        <w:rPr>
          <w:rStyle w:val="Heading1Char"/>
          <w:b/>
          <w:bCs/>
        </w:rPr>
        <w:t>Figure 2</w:t>
      </w:r>
    </w:p>
    <w:p w14:paraId="09439888" w14:textId="37937400" w:rsidR="00EA1C3F" w:rsidRDefault="00EA1C3F" w:rsidP="00EA1C3F">
      <w:pPr>
        <w:spacing w:line="480" w:lineRule="auto"/>
      </w:pPr>
      <w:r w:rsidRPr="00B31D98">
        <w:t xml:space="preserve">Path diagram and estimates for the </w:t>
      </w:r>
      <w:r>
        <w:t>1</w:t>
      </w:r>
      <w:r w:rsidRPr="00AB1528">
        <w:t xml:space="preserve">-dimensional model of Body </w:t>
      </w:r>
      <w:r>
        <w:t>Acceptance by Others</w:t>
      </w:r>
      <w:r w:rsidRPr="00AB1528">
        <w:t>-2</w:t>
      </w:r>
      <w:r>
        <w:t xml:space="preserve"> (BAOS-2) scores in Study 3. The large oval</w:t>
      </w:r>
      <w:r w:rsidRPr="005055F7">
        <w:t xml:space="preserve"> is the latent construct, with the rectangles</w:t>
      </w:r>
      <w:r>
        <w:t xml:space="preserve"> representing measured variables</w:t>
      </w:r>
      <w:r w:rsidRPr="005055F7">
        <w:t xml:space="preserve">, and the small circles with numbers </w:t>
      </w:r>
      <w:r>
        <w:t>representing the</w:t>
      </w:r>
      <w:r w:rsidRPr="005055F7">
        <w:t xml:space="preserve"> residual</w:t>
      </w:r>
      <w:r>
        <w:t xml:space="preserve"> variables</w:t>
      </w:r>
      <w:r w:rsidRPr="005055F7">
        <w:t xml:space="preserve"> </w:t>
      </w:r>
      <w:r>
        <w:t>(variances)</w:t>
      </w:r>
      <w:r w:rsidRPr="005055F7">
        <w:t xml:space="preserve">. </w:t>
      </w:r>
      <w:r>
        <w:t>The path</w:t>
      </w:r>
      <w:r w:rsidRPr="005055F7">
        <w:t xml:space="preserve"> factor loadings are standardised</w:t>
      </w:r>
      <w:r>
        <w:t xml:space="preserve"> with s</w:t>
      </w:r>
      <w:r w:rsidRPr="005055F7">
        <w:t>ignificance levels were determined by critical ratios (all</w:t>
      </w:r>
      <w:r w:rsidRPr="00FE75E4">
        <w:rPr>
          <w:i/>
        </w:rPr>
        <w:t xml:space="preserve"> </w:t>
      </w:r>
      <w:r w:rsidRPr="005055F7">
        <w:rPr>
          <w:i/>
          <w:iCs/>
        </w:rPr>
        <w:t>p</w:t>
      </w:r>
      <w:r>
        <w:t xml:space="preserve"> &lt; .001)</w:t>
      </w:r>
      <w:r w:rsidRPr="00AB1528">
        <w:t>.</w:t>
      </w:r>
    </w:p>
    <w:p w14:paraId="3215A80F" w14:textId="7A5B3F37" w:rsidR="00EA1C3F" w:rsidRPr="005A2807" w:rsidRDefault="00EA1C3F" w:rsidP="005A2807">
      <w:pPr>
        <w:spacing w:line="480" w:lineRule="auto"/>
        <w:rPr>
          <w:bCs/>
          <w:i/>
        </w:rPr>
        <w:sectPr w:rsidR="00EA1C3F" w:rsidRPr="005A2807" w:rsidSect="00965806">
          <w:pgSz w:w="16840" w:h="11900" w:orient="landscape"/>
          <w:pgMar w:top="1440" w:right="1440" w:bottom="1440" w:left="1440" w:header="720" w:footer="720" w:gutter="0"/>
          <w:cols w:space="720"/>
          <w:titlePg/>
          <w:docGrid w:linePitch="360"/>
        </w:sectPr>
      </w:pPr>
    </w:p>
    <w:p w14:paraId="3D4377B2" w14:textId="77777777" w:rsidR="00F61E47" w:rsidRDefault="00BB1B82" w:rsidP="00F61E47">
      <w:pPr>
        <w:pStyle w:val="Heading1"/>
        <w:rPr>
          <w:rStyle w:val="apple-converted-space"/>
          <w:b w:val="0"/>
          <w:color w:val="000000" w:themeColor="text1"/>
          <w:shd w:val="clear" w:color="auto" w:fill="FFFFFF"/>
        </w:rPr>
      </w:pPr>
      <w:r>
        <w:rPr>
          <w:rStyle w:val="apple-converted-space"/>
          <w:color w:val="000000" w:themeColor="text1"/>
          <w:shd w:val="clear" w:color="auto" w:fill="FFFFFF"/>
        </w:rPr>
        <w:lastRenderedPageBreak/>
        <w:t>Appendix 1</w:t>
      </w:r>
    </w:p>
    <w:p w14:paraId="56497290" w14:textId="541B7AD1" w:rsidR="00BB1B82" w:rsidRPr="003D2476" w:rsidRDefault="00247863" w:rsidP="005A2807">
      <w:pPr>
        <w:spacing w:line="480" w:lineRule="auto"/>
        <w:jc w:val="center"/>
        <w:rPr>
          <w:rStyle w:val="apple-converted-space"/>
          <w:color w:val="0563C1" w:themeColor="hyperlink"/>
          <w:u w:val="single"/>
          <w:shd w:val="clear" w:color="auto" w:fill="FFFFFF"/>
        </w:rPr>
      </w:pPr>
      <w:r>
        <w:rPr>
          <w:rStyle w:val="apple-converted-space"/>
          <w:b/>
          <w:color w:val="000000" w:themeColor="text1"/>
          <w:shd w:val="clear" w:color="auto" w:fill="FFFFFF"/>
        </w:rPr>
        <w:t xml:space="preserve">Final Version of </w:t>
      </w:r>
      <w:r w:rsidRPr="00247863">
        <w:rPr>
          <w:rStyle w:val="apple-converted-space"/>
          <w:b/>
          <w:color w:val="000000" w:themeColor="text1"/>
          <w:shd w:val="clear" w:color="auto" w:fill="FFFFFF"/>
        </w:rPr>
        <w:t xml:space="preserve">the </w:t>
      </w:r>
      <w:r w:rsidR="00BB1B82" w:rsidRPr="00247863">
        <w:rPr>
          <w:rStyle w:val="apple-converted-space"/>
          <w:b/>
          <w:color w:val="000000" w:themeColor="text1"/>
          <w:shd w:val="clear" w:color="auto" w:fill="FFFFFF"/>
        </w:rPr>
        <w:t>Body Acceptance by Others Scale-2 (BAOS-2)</w:t>
      </w:r>
    </w:p>
    <w:p w14:paraId="5BDED5A6" w14:textId="14EA5A87" w:rsidR="00247863" w:rsidRDefault="00247863" w:rsidP="00965806">
      <w:pPr>
        <w:tabs>
          <w:tab w:val="left" w:pos="284"/>
        </w:tabs>
        <w:spacing w:line="480" w:lineRule="auto"/>
        <w:rPr>
          <w:rStyle w:val="apple-converted-space"/>
          <w:color w:val="000000" w:themeColor="text1"/>
          <w:shd w:val="clear" w:color="auto" w:fill="FFFFFF"/>
        </w:rPr>
      </w:pPr>
      <w:r>
        <w:rPr>
          <w:rStyle w:val="apple-converted-space"/>
          <w:color w:val="000000" w:themeColor="text1"/>
          <w:shd w:val="clear" w:color="auto" w:fill="FFFFFF"/>
        </w:rPr>
        <w:t>Permission to use the BAOS-2 is not required. However, please seek permission if you intend to modify or adapt any items prior to use.</w:t>
      </w:r>
      <w:r w:rsidR="00B37309">
        <w:rPr>
          <w:rStyle w:val="apple-converted-space"/>
          <w:color w:val="000000" w:themeColor="text1"/>
          <w:shd w:val="clear" w:color="auto" w:fill="FFFFFF"/>
        </w:rPr>
        <w:t xml:space="preserve"> If you translate the BAOS-2 into another language, please use the acronym “BAOS-2” and add the language (e.g., “BAOS-2-German”) to help keep track of translations. </w:t>
      </w:r>
      <w:r>
        <w:rPr>
          <w:rStyle w:val="apple-converted-space"/>
          <w:color w:val="000000" w:themeColor="text1"/>
          <w:shd w:val="clear" w:color="auto" w:fill="FFFFFF"/>
        </w:rPr>
        <w:t>For each item, the following response scale should be used: 1 = Never, 2 = Seldom, 3 = Sometimes, 4 = Often, 5 = Always.</w:t>
      </w:r>
    </w:p>
    <w:p w14:paraId="66902F4B" w14:textId="50BF176D" w:rsidR="00BB1B82" w:rsidRPr="00247863" w:rsidRDefault="00247863" w:rsidP="003D2476">
      <w:pPr>
        <w:tabs>
          <w:tab w:val="left" w:pos="284"/>
        </w:tabs>
        <w:spacing w:line="480" w:lineRule="auto"/>
        <w:rPr>
          <w:b/>
          <w:color w:val="000000" w:themeColor="text1"/>
          <w:shd w:val="clear" w:color="auto" w:fill="FFFFFF"/>
        </w:rPr>
      </w:pPr>
      <w:r>
        <w:rPr>
          <w:rStyle w:val="apple-converted-space"/>
          <w:color w:val="000000" w:themeColor="text1"/>
          <w:shd w:val="clear" w:color="auto" w:fill="FFFFFF"/>
        </w:rPr>
        <w:tab/>
      </w:r>
      <w:r>
        <w:rPr>
          <w:rStyle w:val="apple-converted-space"/>
          <w:color w:val="000000" w:themeColor="text1"/>
          <w:shd w:val="clear" w:color="auto" w:fill="FFFFFF"/>
        </w:rPr>
        <w:tab/>
      </w:r>
      <w:r>
        <w:rPr>
          <w:rStyle w:val="apple-converted-space"/>
          <w:b/>
          <w:color w:val="000000" w:themeColor="text1"/>
          <w:shd w:val="clear" w:color="auto" w:fill="FFFFFF"/>
        </w:rPr>
        <w:t xml:space="preserve">Directions for participants: </w:t>
      </w:r>
      <w:r w:rsidR="00BB1B82" w:rsidRPr="00BB1B82">
        <w:rPr>
          <w:color w:val="000000" w:themeColor="text1"/>
        </w:rPr>
        <w:t xml:space="preserve">The questionnaire below is about the way in which “important others” in your life relate to your body and its physical characteristics or features, including shape, size, height, skin tone, build (e.g., muscle, fat), and so on. </w:t>
      </w:r>
    </w:p>
    <w:p w14:paraId="1189DB03" w14:textId="77777777" w:rsidR="00BB1B82" w:rsidRPr="00BB1B82" w:rsidRDefault="00BB1B82" w:rsidP="00BB1B82">
      <w:pPr>
        <w:spacing w:line="480" w:lineRule="auto"/>
        <w:ind w:firstLine="567"/>
      </w:pPr>
      <w:r w:rsidRPr="00BB1B82">
        <w:rPr>
          <w:color w:val="000000" w:themeColor="text1"/>
        </w:rPr>
        <w:t xml:space="preserve">By “important others” we mean </w:t>
      </w:r>
      <w:r w:rsidRPr="00BB1B82">
        <w:rPr>
          <w:color w:val="000000" w:themeColor="text1"/>
          <w:u w:val="single"/>
        </w:rPr>
        <w:t>important people, groups, or communities in your life.</w:t>
      </w:r>
      <w:r w:rsidRPr="00BB1B82">
        <w:rPr>
          <w:color w:val="000000" w:themeColor="text1"/>
        </w:rPr>
        <w:t xml:space="preserve"> This could include members of your family, close friends, intimate partner(s)/spouse, teachers, coaches, peers and co-workers, groups you belong to, and online </w:t>
      </w:r>
      <w:r w:rsidRPr="00BB1B82">
        <w:t xml:space="preserve">communities, so long as </w:t>
      </w:r>
      <w:r w:rsidRPr="00BB1B82">
        <w:rPr>
          <w:u w:val="single"/>
        </w:rPr>
        <w:t>you consider them to be important and meaningful in your life</w:t>
      </w:r>
      <w:r w:rsidRPr="00BB1B82">
        <w:t xml:space="preserve">.  </w:t>
      </w:r>
    </w:p>
    <w:p w14:paraId="542B8554" w14:textId="557880E2" w:rsidR="00BB1B82" w:rsidRDefault="00247863" w:rsidP="00BB1B82">
      <w:pPr>
        <w:spacing w:line="480" w:lineRule="auto"/>
        <w:ind w:firstLine="567"/>
        <w:rPr>
          <w:color w:val="000000" w:themeColor="text1"/>
        </w:rPr>
      </w:pPr>
      <w:r>
        <w:rPr>
          <w:color w:val="000000" w:themeColor="text1"/>
        </w:rPr>
        <w:t>P</w:t>
      </w:r>
      <w:r w:rsidR="00BB1B82" w:rsidRPr="00BB1B82">
        <w:rPr>
          <w:color w:val="000000" w:themeColor="text1"/>
        </w:rPr>
        <w:t xml:space="preserve">lease rate your agreement with each of the following statements while thinking about the important other(s) </w:t>
      </w:r>
      <w:r w:rsidR="00DF3AAE">
        <w:rPr>
          <w:color w:val="000000" w:themeColor="text1"/>
        </w:rPr>
        <w:t>in your life.</w:t>
      </w:r>
      <w:r w:rsidR="00BB1B82" w:rsidRPr="00BB1B82">
        <w:rPr>
          <w:color w:val="000000" w:themeColor="text1"/>
        </w:rPr>
        <w:t xml:space="preserve"> </w:t>
      </w:r>
    </w:p>
    <w:p w14:paraId="58BDFD1A" w14:textId="130E909A" w:rsidR="00247863" w:rsidRDefault="00DF3AAE" w:rsidP="00DF3AAE">
      <w:pPr>
        <w:spacing w:line="480" w:lineRule="auto"/>
        <w:ind w:left="567"/>
        <w:rPr>
          <w:color w:val="000000" w:themeColor="text1"/>
        </w:rPr>
      </w:pPr>
      <w:r w:rsidRPr="00BB1B82">
        <w:rPr>
          <w:color w:val="000000" w:themeColor="text1"/>
        </w:rPr>
        <w:t>1. I feel acceptance from important others regarding my body.</w:t>
      </w:r>
    </w:p>
    <w:p w14:paraId="30CE10E7" w14:textId="507B1835" w:rsidR="00DF3AAE" w:rsidRPr="00BB1B82" w:rsidRDefault="00DF3AAE" w:rsidP="00DF3AAE">
      <w:pPr>
        <w:spacing w:line="480" w:lineRule="auto"/>
        <w:ind w:left="567"/>
        <w:rPr>
          <w:color w:val="000000" w:themeColor="text1"/>
        </w:rPr>
      </w:pPr>
      <w:r w:rsidRPr="00BB1B82">
        <w:rPr>
          <w:color w:val="000000" w:themeColor="text1"/>
        </w:rPr>
        <w:t>2. I believe that important others value my body as it is, without trying to change it.</w:t>
      </w:r>
    </w:p>
    <w:p w14:paraId="24A6CDF2" w14:textId="1FB1DEAD" w:rsidR="00BB1B82" w:rsidRDefault="00DF3AAE" w:rsidP="00DF3AAE">
      <w:pPr>
        <w:spacing w:line="480" w:lineRule="auto"/>
        <w:ind w:left="567"/>
        <w:rPr>
          <w:color w:val="000000" w:themeColor="text1"/>
        </w:rPr>
      </w:pPr>
      <w:r w:rsidRPr="00BB1B82">
        <w:rPr>
          <w:color w:val="000000" w:themeColor="text1"/>
        </w:rPr>
        <w:t>3. I believe that important others trust me to do what is best for myself regarding my body.</w:t>
      </w:r>
    </w:p>
    <w:p w14:paraId="05B86400" w14:textId="5A3382CB" w:rsidR="00DF3AAE" w:rsidRDefault="00DF3AAE" w:rsidP="00DF3AAE">
      <w:pPr>
        <w:spacing w:line="480" w:lineRule="auto"/>
        <w:ind w:left="567"/>
        <w:rPr>
          <w:color w:val="000000" w:themeColor="text1"/>
        </w:rPr>
      </w:pPr>
      <w:r w:rsidRPr="00BB1B82">
        <w:rPr>
          <w:color w:val="000000" w:themeColor="text1"/>
        </w:rPr>
        <w:t>4. I believe that important others are accepting of my body without comparing me to other people.</w:t>
      </w:r>
    </w:p>
    <w:p w14:paraId="052D93AB" w14:textId="2B2F45CD" w:rsidR="00DF3AAE" w:rsidRDefault="00DF3AAE" w:rsidP="00DF3AAE">
      <w:pPr>
        <w:spacing w:line="480" w:lineRule="auto"/>
        <w:ind w:left="567"/>
        <w:rPr>
          <w:color w:val="000000" w:themeColor="text1"/>
        </w:rPr>
      </w:pPr>
      <w:r w:rsidRPr="00BB1B82">
        <w:rPr>
          <w:color w:val="000000" w:themeColor="text1"/>
        </w:rPr>
        <w:t>5. I don’t have to change my body to feel accepted by important others.</w:t>
      </w:r>
    </w:p>
    <w:p w14:paraId="4F95874A" w14:textId="79CD270E" w:rsidR="00DF3AAE" w:rsidRDefault="00DF3AAE" w:rsidP="00DF3AAE">
      <w:pPr>
        <w:spacing w:line="480" w:lineRule="auto"/>
        <w:ind w:left="567"/>
        <w:rPr>
          <w:color w:val="000000" w:themeColor="text1"/>
        </w:rPr>
      </w:pPr>
      <w:r w:rsidRPr="00BB1B82">
        <w:rPr>
          <w:color w:val="000000" w:themeColor="text1"/>
        </w:rPr>
        <w:t>6. I believe that important others embrace and cherish my body.</w:t>
      </w:r>
    </w:p>
    <w:p w14:paraId="4E60414A" w14:textId="0993E8A1" w:rsidR="00DF3AAE" w:rsidRDefault="00DF3AAE" w:rsidP="00DF3AAE">
      <w:pPr>
        <w:spacing w:line="480" w:lineRule="auto"/>
        <w:ind w:left="567"/>
        <w:rPr>
          <w:color w:val="000000" w:themeColor="text1"/>
        </w:rPr>
      </w:pPr>
      <w:r w:rsidRPr="00BB1B82">
        <w:rPr>
          <w:color w:val="000000" w:themeColor="text1"/>
        </w:rPr>
        <w:lastRenderedPageBreak/>
        <w:t>7. Important others help me feel calm and contented toward my body, rather than worried about it.</w:t>
      </w:r>
    </w:p>
    <w:p w14:paraId="0A501047" w14:textId="58A07744" w:rsidR="00DF3AAE" w:rsidRDefault="00DF3AAE" w:rsidP="00DF3AAE">
      <w:pPr>
        <w:spacing w:line="480" w:lineRule="auto"/>
        <w:ind w:left="567"/>
        <w:rPr>
          <w:color w:val="000000" w:themeColor="text1"/>
        </w:rPr>
      </w:pPr>
      <w:r w:rsidRPr="00BB1B82">
        <w:rPr>
          <w:color w:val="000000" w:themeColor="text1"/>
        </w:rPr>
        <w:t>8. I believe that important others respect my body.</w:t>
      </w:r>
    </w:p>
    <w:p w14:paraId="1F0C5B46" w14:textId="321C358F" w:rsidR="00DF3AAE" w:rsidRDefault="00DF3AAE" w:rsidP="00DF3AAE">
      <w:pPr>
        <w:spacing w:line="480" w:lineRule="auto"/>
        <w:ind w:left="567"/>
        <w:rPr>
          <w:color w:val="000000" w:themeColor="text1"/>
        </w:rPr>
      </w:pPr>
      <w:r w:rsidRPr="00BB1B82">
        <w:rPr>
          <w:color w:val="000000" w:themeColor="text1"/>
        </w:rPr>
        <w:t>9. I get the feeling that important others like my body as it is, even if they don’t say anything.</w:t>
      </w:r>
    </w:p>
    <w:p w14:paraId="7F3F6F9C" w14:textId="17547F99" w:rsidR="00DF3AAE" w:rsidRDefault="00DF3AAE" w:rsidP="00DF3AAE">
      <w:pPr>
        <w:spacing w:line="480" w:lineRule="auto"/>
        <w:ind w:left="567"/>
        <w:rPr>
          <w:color w:val="000000" w:themeColor="text1"/>
        </w:rPr>
      </w:pPr>
      <w:r w:rsidRPr="00BB1B82">
        <w:rPr>
          <w:color w:val="000000" w:themeColor="text1"/>
        </w:rPr>
        <w:t>10. I believe that important others appreciate my unique body.</w:t>
      </w:r>
    </w:p>
    <w:p w14:paraId="1FAFD299" w14:textId="35C02EBE" w:rsidR="00DF3AAE" w:rsidRDefault="00DF3AAE" w:rsidP="00DF3AAE">
      <w:pPr>
        <w:spacing w:line="480" w:lineRule="auto"/>
        <w:ind w:left="567"/>
        <w:rPr>
          <w:color w:val="000000" w:themeColor="text1"/>
        </w:rPr>
      </w:pPr>
      <w:r w:rsidRPr="00BB1B82">
        <w:rPr>
          <w:color w:val="000000" w:themeColor="text1"/>
        </w:rPr>
        <w:t>11. Important others help me feel comfortable regarding my body.</w:t>
      </w:r>
    </w:p>
    <w:p w14:paraId="28CDFBAD" w14:textId="513DB254" w:rsidR="00DF3AAE" w:rsidRDefault="00DF3AAE" w:rsidP="00DF3AAE">
      <w:pPr>
        <w:spacing w:line="480" w:lineRule="auto"/>
        <w:ind w:left="567"/>
        <w:rPr>
          <w:color w:val="000000" w:themeColor="text1"/>
        </w:rPr>
      </w:pPr>
      <w:r w:rsidRPr="00BB1B82">
        <w:rPr>
          <w:color w:val="000000" w:themeColor="text1"/>
        </w:rPr>
        <w:t>12. I can count on important others to accept my body.</w:t>
      </w:r>
    </w:p>
    <w:p w14:paraId="403013F8" w14:textId="77777777" w:rsidR="00DF3AAE" w:rsidRDefault="00DF3AAE" w:rsidP="00DF3AAE">
      <w:pPr>
        <w:spacing w:line="480" w:lineRule="auto"/>
        <w:ind w:left="567"/>
        <w:rPr>
          <w:color w:val="000000" w:themeColor="text1"/>
        </w:rPr>
      </w:pPr>
      <w:r w:rsidRPr="00BB1B82">
        <w:rPr>
          <w:color w:val="000000" w:themeColor="text1"/>
        </w:rPr>
        <w:t>13. Important others refrain from criticising or critiquing my body.</w:t>
      </w:r>
    </w:p>
    <w:p w14:paraId="126E43F8" w14:textId="21C93CD9" w:rsidR="00DF3AAE" w:rsidRPr="00DF3AAE" w:rsidRDefault="00DF3AAE" w:rsidP="00DF3AAE">
      <w:pPr>
        <w:spacing w:line="480" w:lineRule="auto"/>
        <w:ind w:left="567"/>
        <w:rPr>
          <w:color w:val="000000" w:themeColor="text1"/>
        </w:rPr>
      </w:pPr>
      <w:r>
        <w:rPr>
          <w:b/>
          <w:color w:val="000000" w:themeColor="text1"/>
        </w:rPr>
        <w:t>Scoring procedure:</w:t>
      </w:r>
      <w:r>
        <w:rPr>
          <w:color w:val="000000" w:themeColor="text1"/>
        </w:rPr>
        <w:t xml:space="preserve"> Compute the mean of responses to Items 1-13. </w:t>
      </w:r>
    </w:p>
    <w:p w14:paraId="39C104AB" w14:textId="3CDCF022" w:rsidR="00DF3AAE" w:rsidRDefault="00DF3AAE" w:rsidP="00DF3AAE">
      <w:pPr>
        <w:spacing w:line="480" w:lineRule="auto"/>
        <w:rPr>
          <w:b/>
          <w:color w:val="000000" w:themeColor="text1"/>
        </w:rPr>
      </w:pPr>
    </w:p>
    <w:p w14:paraId="5621D158" w14:textId="77777777" w:rsidR="0041465A" w:rsidRPr="00EC4BE2" w:rsidRDefault="0041465A" w:rsidP="0041465A">
      <w:pPr>
        <w:spacing w:line="480" w:lineRule="auto"/>
        <w:rPr>
          <w:b/>
        </w:rPr>
      </w:pPr>
    </w:p>
    <w:sectPr w:rsidR="0041465A" w:rsidRPr="00EC4BE2" w:rsidSect="0041465A">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3A7C8" w14:textId="77777777" w:rsidR="00A736C5" w:rsidRDefault="00A736C5" w:rsidP="0041465A">
      <w:r>
        <w:separator/>
      </w:r>
    </w:p>
  </w:endnote>
  <w:endnote w:type="continuationSeparator" w:id="0">
    <w:p w14:paraId="05DD4702" w14:textId="77777777" w:rsidR="00A736C5" w:rsidRDefault="00A736C5" w:rsidP="0041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TimesNewRomanPS">
    <w:altName w:val="Times New Roman"/>
    <w:panose1 w:val="00000000000000000000"/>
    <w:charset w:val="00"/>
    <w:family w:val="roman"/>
    <w:notTrueType/>
    <w:pitch w:val="default"/>
  </w:font>
  <w:font w:name="Hiragino Kaku Gothic StdN W8">
    <w:altName w:val="Hiragino Kaku Gothic StdN W8"/>
    <w:charset w:val="80"/>
    <w:family w:val="swiss"/>
    <w:pitch w:val="variable"/>
    <w:sig w:usb0="800002CF" w:usb1="6AC7FCFC" w:usb2="00000012" w:usb3="00000000" w:csb0="0002000D" w:csb1="00000000"/>
  </w:font>
  <w:font w:name="Times">
    <w:altName w:val="Times"/>
    <w:panose1 w:val="02020603050405020304"/>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98141" w14:textId="77777777" w:rsidR="00A736C5" w:rsidRDefault="00A736C5" w:rsidP="0041465A">
      <w:r>
        <w:separator/>
      </w:r>
    </w:p>
  </w:footnote>
  <w:footnote w:type="continuationSeparator" w:id="0">
    <w:p w14:paraId="6EB91CC8" w14:textId="77777777" w:rsidR="00A736C5" w:rsidRDefault="00A736C5" w:rsidP="00414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74304446"/>
      <w:docPartObj>
        <w:docPartGallery w:val="Page Numbers (Top of Page)"/>
        <w:docPartUnique/>
      </w:docPartObj>
    </w:sdtPr>
    <w:sdtEndPr>
      <w:rPr>
        <w:rStyle w:val="PageNumber"/>
      </w:rPr>
    </w:sdtEndPr>
    <w:sdtContent>
      <w:p w14:paraId="7CD9B5B2" w14:textId="77777777" w:rsidR="009F7473" w:rsidRDefault="009F7473" w:rsidP="00AE371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1C66E6" w14:textId="77777777" w:rsidR="009F7473" w:rsidRDefault="009F7473" w:rsidP="0041465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52982505"/>
      <w:docPartObj>
        <w:docPartGallery w:val="Page Numbers (Top of Page)"/>
        <w:docPartUnique/>
      </w:docPartObj>
    </w:sdtPr>
    <w:sdtEndPr>
      <w:rPr>
        <w:rStyle w:val="PageNumber"/>
        <w:rFonts w:ascii="Times New Roman" w:hAnsi="Times New Roman" w:cs="Times New Roman"/>
      </w:rPr>
    </w:sdtEndPr>
    <w:sdtContent>
      <w:p w14:paraId="6756FE16" w14:textId="77777777" w:rsidR="009F7473" w:rsidRPr="0041465A" w:rsidRDefault="009F7473" w:rsidP="00AE371B">
        <w:pPr>
          <w:pStyle w:val="Header"/>
          <w:framePr w:wrap="none" w:vAnchor="text" w:hAnchor="margin" w:xAlign="right" w:y="1"/>
          <w:rPr>
            <w:rStyle w:val="PageNumber"/>
            <w:rFonts w:ascii="Times New Roman" w:hAnsi="Times New Roman" w:cs="Times New Roman"/>
          </w:rPr>
        </w:pPr>
        <w:r w:rsidRPr="0041465A">
          <w:rPr>
            <w:rStyle w:val="PageNumber"/>
            <w:rFonts w:ascii="Times New Roman" w:hAnsi="Times New Roman" w:cs="Times New Roman"/>
          </w:rPr>
          <w:fldChar w:fldCharType="begin"/>
        </w:r>
        <w:r w:rsidRPr="0041465A">
          <w:rPr>
            <w:rStyle w:val="PageNumber"/>
            <w:rFonts w:ascii="Times New Roman" w:hAnsi="Times New Roman" w:cs="Times New Roman"/>
          </w:rPr>
          <w:instrText xml:space="preserve"> PAGE </w:instrText>
        </w:r>
        <w:r w:rsidRPr="0041465A">
          <w:rPr>
            <w:rStyle w:val="PageNumber"/>
            <w:rFonts w:ascii="Times New Roman" w:hAnsi="Times New Roman" w:cs="Times New Roman"/>
          </w:rPr>
          <w:fldChar w:fldCharType="separate"/>
        </w:r>
        <w:r w:rsidRPr="0041465A">
          <w:rPr>
            <w:rStyle w:val="PageNumber"/>
            <w:rFonts w:ascii="Times New Roman" w:hAnsi="Times New Roman" w:cs="Times New Roman"/>
            <w:noProof/>
          </w:rPr>
          <w:t>2</w:t>
        </w:r>
        <w:r w:rsidRPr="0041465A">
          <w:rPr>
            <w:rStyle w:val="PageNumber"/>
            <w:rFonts w:ascii="Times New Roman" w:hAnsi="Times New Roman" w:cs="Times New Roman"/>
          </w:rPr>
          <w:fldChar w:fldCharType="end"/>
        </w:r>
      </w:p>
    </w:sdtContent>
  </w:sdt>
  <w:p w14:paraId="0F5E81DD" w14:textId="30B7A78B" w:rsidR="009F7473" w:rsidRPr="0041465A" w:rsidRDefault="009F7473" w:rsidP="0041465A">
    <w:pPr>
      <w:pStyle w:val="Header"/>
      <w:ind w:right="360"/>
      <w:rPr>
        <w:rFonts w:ascii="Times New Roman" w:hAnsi="Times New Roman" w:cs="Times New Roman"/>
      </w:rPr>
    </w:pPr>
    <w:r w:rsidRPr="0041465A">
      <w:rPr>
        <w:rFonts w:ascii="Times New Roman" w:hAnsi="Times New Roman" w:cs="Times New Roman"/>
      </w:rPr>
      <w:t xml:space="preserve">Body </w:t>
    </w:r>
    <w:r>
      <w:rPr>
        <w:rFonts w:ascii="Times New Roman" w:hAnsi="Times New Roman" w:cs="Times New Roman"/>
      </w:rPr>
      <w:t>A</w:t>
    </w:r>
    <w:r w:rsidRPr="0041465A">
      <w:rPr>
        <w:rFonts w:ascii="Times New Roman" w:hAnsi="Times New Roman" w:cs="Times New Roman"/>
      </w:rPr>
      <w:t xml:space="preserve">cceptance by </w:t>
    </w:r>
    <w:r>
      <w:rPr>
        <w:rFonts w:ascii="Times New Roman" w:hAnsi="Times New Roman" w:cs="Times New Roman"/>
      </w:rPr>
      <w:t>O</w:t>
    </w:r>
    <w:r w:rsidRPr="0041465A">
      <w:rPr>
        <w:rFonts w:ascii="Times New Roman" w:hAnsi="Times New Roman" w:cs="Times New Roman"/>
      </w:rPr>
      <w:t>thers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9C6F45"/>
    <w:multiLevelType w:val="multilevel"/>
    <w:tmpl w:val="0A1E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147753"/>
    <w:multiLevelType w:val="multilevel"/>
    <w:tmpl w:val="1D64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2C7A8A"/>
    <w:multiLevelType w:val="multilevel"/>
    <w:tmpl w:val="9324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E63AE9"/>
    <w:multiLevelType w:val="hybridMultilevel"/>
    <w:tmpl w:val="8DB84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EC12C3"/>
    <w:multiLevelType w:val="multilevel"/>
    <w:tmpl w:val="CED8D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FE5224"/>
    <w:multiLevelType w:val="multilevel"/>
    <w:tmpl w:val="0F78E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ylka, Tracy">
    <w15:presenceInfo w15:providerId="AD" w15:userId="S::tylka.2@osu.edu::e049e729-0120-4caf-9c57-21ca2bc4e4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C82"/>
    <w:rsid w:val="00001AE4"/>
    <w:rsid w:val="00001FE3"/>
    <w:rsid w:val="00004B3D"/>
    <w:rsid w:val="000071D0"/>
    <w:rsid w:val="00023E4B"/>
    <w:rsid w:val="0003304A"/>
    <w:rsid w:val="00033D2B"/>
    <w:rsid w:val="000406CF"/>
    <w:rsid w:val="00042B21"/>
    <w:rsid w:val="00047149"/>
    <w:rsid w:val="0004767E"/>
    <w:rsid w:val="00055EC1"/>
    <w:rsid w:val="00066A4A"/>
    <w:rsid w:val="00070343"/>
    <w:rsid w:val="0007175F"/>
    <w:rsid w:val="000A3ED7"/>
    <w:rsid w:val="000B7121"/>
    <w:rsid w:val="000C008A"/>
    <w:rsid w:val="000C3068"/>
    <w:rsid w:val="000D4481"/>
    <w:rsid w:val="000E0185"/>
    <w:rsid w:val="000E1429"/>
    <w:rsid w:val="000F5355"/>
    <w:rsid w:val="000F5D47"/>
    <w:rsid w:val="0010343B"/>
    <w:rsid w:val="00111511"/>
    <w:rsid w:val="00111C67"/>
    <w:rsid w:val="00120B87"/>
    <w:rsid w:val="0013213E"/>
    <w:rsid w:val="00135482"/>
    <w:rsid w:val="00140199"/>
    <w:rsid w:val="00144D89"/>
    <w:rsid w:val="00145E1D"/>
    <w:rsid w:val="00146106"/>
    <w:rsid w:val="00154176"/>
    <w:rsid w:val="00160EC2"/>
    <w:rsid w:val="00165C50"/>
    <w:rsid w:val="00167A16"/>
    <w:rsid w:val="00170DA3"/>
    <w:rsid w:val="00180FED"/>
    <w:rsid w:val="0018393A"/>
    <w:rsid w:val="00183C0C"/>
    <w:rsid w:val="00191D07"/>
    <w:rsid w:val="001933FA"/>
    <w:rsid w:val="001D5FE7"/>
    <w:rsid w:val="001E0512"/>
    <w:rsid w:val="002103DD"/>
    <w:rsid w:val="00224BF1"/>
    <w:rsid w:val="00225740"/>
    <w:rsid w:val="00235C07"/>
    <w:rsid w:val="00247863"/>
    <w:rsid w:val="00252B18"/>
    <w:rsid w:val="00263C6F"/>
    <w:rsid w:val="0026450A"/>
    <w:rsid w:val="002645B3"/>
    <w:rsid w:val="00275205"/>
    <w:rsid w:val="002775FC"/>
    <w:rsid w:val="00282244"/>
    <w:rsid w:val="00295534"/>
    <w:rsid w:val="002A3CFE"/>
    <w:rsid w:val="002B2229"/>
    <w:rsid w:val="002B6F51"/>
    <w:rsid w:val="002C61C8"/>
    <w:rsid w:val="002D0303"/>
    <w:rsid w:val="002D4F45"/>
    <w:rsid w:val="002D7A96"/>
    <w:rsid w:val="002E30F3"/>
    <w:rsid w:val="002E5152"/>
    <w:rsid w:val="002F7156"/>
    <w:rsid w:val="00315E40"/>
    <w:rsid w:val="00330660"/>
    <w:rsid w:val="0033173B"/>
    <w:rsid w:val="003318F7"/>
    <w:rsid w:val="0033467F"/>
    <w:rsid w:val="00344305"/>
    <w:rsid w:val="003446F9"/>
    <w:rsid w:val="00347243"/>
    <w:rsid w:val="00357A34"/>
    <w:rsid w:val="00362CE5"/>
    <w:rsid w:val="003A6F1D"/>
    <w:rsid w:val="003C5A07"/>
    <w:rsid w:val="003D0D9B"/>
    <w:rsid w:val="003D2476"/>
    <w:rsid w:val="003E03FC"/>
    <w:rsid w:val="003E1BC2"/>
    <w:rsid w:val="003E2BCB"/>
    <w:rsid w:val="0040625B"/>
    <w:rsid w:val="0041465A"/>
    <w:rsid w:val="004261F0"/>
    <w:rsid w:val="004263D5"/>
    <w:rsid w:val="00443845"/>
    <w:rsid w:val="00450624"/>
    <w:rsid w:val="00453796"/>
    <w:rsid w:val="004656FC"/>
    <w:rsid w:val="004660E1"/>
    <w:rsid w:val="00473654"/>
    <w:rsid w:val="0048729E"/>
    <w:rsid w:val="004968BE"/>
    <w:rsid w:val="004A2478"/>
    <w:rsid w:val="004B1D81"/>
    <w:rsid w:val="004C349B"/>
    <w:rsid w:val="004D203D"/>
    <w:rsid w:val="004D7EDE"/>
    <w:rsid w:val="004F2CEC"/>
    <w:rsid w:val="004F3056"/>
    <w:rsid w:val="004F30C4"/>
    <w:rsid w:val="004F611D"/>
    <w:rsid w:val="00501156"/>
    <w:rsid w:val="005106B3"/>
    <w:rsid w:val="00516EE7"/>
    <w:rsid w:val="00520C40"/>
    <w:rsid w:val="00522C79"/>
    <w:rsid w:val="00525F69"/>
    <w:rsid w:val="00527C9E"/>
    <w:rsid w:val="00535BE0"/>
    <w:rsid w:val="005421DD"/>
    <w:rsid w:val="00561DED"/>
    <w:rsid w:val="0056285F"/>
    <w:rsid w:val="00567B1E"/>
    <w:rsid w:val="005737A7"/>
    <w:rsid w:val="00576A63"/>
    <w:rsid w:val="005805CF"/>
    <w:rsid w:val="00582733"/>
    <w:rsid w:val="00582DB7"/>
    <w:rsid w:val="00587569"/>
    <w:rsid w:val="00594EE8"/>
    <w:rsid w:val="005A2807"/>
    <w:rsid w:val="005B14E1"/>
    <w:rsid w:val="005C2EFA"/>
    <w:rsid w:val="005F6FBE"/>
    <w:rsid w:val="00603C67"/>
    <w:rsid w:val="00604095"/>
    <w:rsid w:val="00605F78"/>
    <w:rsid w:val="00606ABF"/>
    <w:rsid w:val="00620918"/>
    <w:rsid w:val="00621D9F"/>
    <w:rsid w:val="00650577"/>
    <w:rsid w:val="006614CD"/>
    <w:rsid w:val="00661CDC"/>
    <w:rsid w:val="006639B0"/>
    <w:rsid w:val="00683FA1"/>
    <w:rsid w:val="006A24D0"/>
    <w:rsid w:val="006B2273"/>
    <w:rsid w:val="006B335C"/>
    <w:rsid w:val="006C1EFC"/>
    <w:rsid w:val="006D5553"/>
    <w:rsid w:val="006F08E4"/>
    <w:rsid w:val="006F52BF"/>
    <w:rsid w:val="006F6313"/>
    <w:rsid w:val="0070527E"/>
    <w:rsid w:val="00711F73"/>
    <w:rsid w:val="007172E9"/>
    <w:rsid w:val="007173F0"/>
    <w:rsid w:val="00721834"/>
    <w:rsid w:val="00723C37"/>
    <w:rsid w:val="007436FB"/>
    <w:rsid w:val="00757648"/>
    <w:rsid w:val="00770B02"/>
    <w:rsid w:val="00772F50"/>
    <w:rsid w:val="0079321F"/>
    <w:rsid w:val="007B1F00"/>
    <w:rsid w:val="007C1D1C"/>
    <w:rsid w:val="007D5598"/>
    <w:rsid w:val="007E135A"/>
    <w:rsid w:val="007F5F85"/>
    <w:rsid w:val="00801E15"/>
    <w:rsid w:val="00803A0D"/>
    <w:rsid w:val="008056D0"/>
    <w:rsid w:val="008065BF"/>
    <w:rsid w:val="0081340A"/>
    <w:rsid w:val="00824124"/>
    <w:rsid w:val="00830773"/>
    <w:rsid w:val="00832E23"/>
    <w:rsid w:val="0084074C"/>
    <w:rsid w:val="0084475B"/>
    <w:rsid w:val="0085127A"/>
    <w:rsid w:val="0085505A"/>
    <w:rsid w:val="00865027"/>
    <w:rsid w:val="008677ED"/>
    <w:rsid w:val="00871575"/>
    <w:rsid w:val="00883C5E"/>
    <w:rsid w:val="00886AC4"/>
    <w:rsid w:val="008874C4"/>
    <w:rsid w:val="00893FCF"/>
    <w:rsid w:val="008A2F0A"/>
    <w:rsid w:val="008A35FB"/>
    <w:rsid w:val="008C5C04"/>
    <w:rsid w:val="008C61CC"/>
    <w:rsid w:val="008D36A8"/>
    <w:rsid w:val="008D3EDD"/>
    <w:rsid w:val="008E3AE7"/>
    <w:rsid w:val="008E7290"/>
    <w:rsid w:val="008F47B9"/>
    <w:rsid w:val="0090643D"/>
    <w:rsid w:val="00913872"/>
    <w:rsid w:val="00916EFA"/>
    <w:rsid w:val="00925A62"/>
    <w:rsid w:val="0092647A"/>
    <w:rsid w:val="009270D9"/>
    <w:rsid w:val="00927602"/>
    <w:rsid w:val="009417D5"/>
    <w:rsid w:val="009627C6"/>
    <w:rsid w:val="00964DBC"/>
    <w:rsid w:val="00965806"/>
    <w:rsid w:val="00966646"/>
    <w:rsid w:val="00980ADC"/>
    <w:rsid w:val="00987C16"/>
    <w:rsid w:val="009957D7"/>
    <w:rsid w:val="009961E7"/>
    <w:rsid w:val="00996BFE"/>
    <w:rsid w:val="009A14F4"/>
    <w:rsid w:val="009C5EF3"/>
    <w:rsid w:val="009C6FDF"/>
    <w:rsid w:val="009D428B"/>
    <w:rsid w:val="009E2099"/>
    <w:rsid w:val="009E4C5A"/>
    <w:rsid w:val="009F1624"/>
    <w:rsid w:val="009F182D"/>
    <w:rsid w:val="009F7473"/>
    <w:rsid w:val="00A05BDD"/>
    <w:rsid w:val="00A15130"/>
    <w:rsid w:val="00A17945"/>
    <w:rsid w:val="00A21004"/>
    <w:rsid w:val="00A216E2"/>
    <w:rsid w:val="00A3673E"/>
    <w:rsid w:val="00A57CD3"/>
    <w:rsid w:val="00A6633F"/>
    <w:rsid w:val="00A736C5"/>
    <w:rsid w:val="00A745E2"/>
    <w:rsid w:val="00A74E8D"/>
    <w:rsid w:val="00A76DCF"/>
    <w:rsid w:val="00A8168F"/>
    <w:rsid w:val="00A833CF"/>
    <w:rsid w:val="00A85ACC"/>
    <w:rsid w:val="00A9198F"/>
    <w:rsid w:val="00A91F9E"/>
    <w:rsid w:val="00A9299D"/>
    <w:rsid w:val="00A93167"/>
    <w:rsid w:val="00AA0941"/>
    <w:rsid w:val="00AA4E0B"/>
    <w:rsid w:val="00AA5BF3"/>
    <w:rsid w:val="00AD2517"/>
    <w:rsid w:val="00AD6002"/>
    <w:rsid w:val="00AD6F81"/>
    <w:rsid w:val="00AE371B"/>
    <w:rsid w:val="00AE6E72"/>
    <w:rsid w:val="00AE7869"/>
    <w:rsid w:val="00AF1FC2"/>
    <w:rsid w:val="00AF2CCB"/>
    <w:rsid w:val="00AF66A3"/>
    <w:rsid w:val="00B00298"/>
    <w:rsid w:val="00B00397"/>
    <w:rsid w:val="00B10060"/>
    <w:rsid w:val="00B15972"/>
    <w:rsid w:val="00B37309"/>
    <w:rsid w:val="00B42273"/>
    <w:rsid w:val="00B70787"/>
    <w:rsid w:val="00B731C4"/>
    <w:rsid w:val="00B80483"/>
    <w:rsid w:val="00B83C04"/>
    <w:rsid w:val="00B87A7F"/>
    <w:rsid w:val="00BB1B82"/>
    <w:rsid w:val="00BB39C7"/>
    <w:rsid w:val="00BC36BA"/>
    <w:rsid w:val="00BC7202"/>
    <w:rsid w:val="00BD1B1B"/>
    <w:rsid w:val="00BD35B3"/>
    <w:rsid w:val="00BD7B32"/>
    <w:rsid w:val="00BE28A6"/>
    <w:rsid w:val="00C041F4"/>
    <w:rsid w:val="00C05257"/>
    <w:rsid w:val="00C10BF1"/>
    <w:rsid w:val="00C3292A"/>
    <w:rsid w:val="00C4376C"/>
    <w:rsid w:val="00C448D8"/>
    <w:rsid w:val="00C55C64"/>
    <w:rsid w:val="00C5739D"/>
    <w:rsid w:val="00C6029B"/>
    <w:rsid w:val="00C74259"/>
    <w:rsid w:val="00C75D9B"/>
    <w:rsid w:val="00C7743D"/>
    <w:rsid w:val="00C93DA1"/>
    <w:rsid w:val="00C94C82"/>
    <w:rsid w:val="00CA1A11"/>
    <w:rsid w:val="00CA3C1E"/>
    <w:rsid w:val="00CB1EF1"/>
    <w:rsid w:val="00CB1F36"/>
    <w:rsid w:val="00CB4DA2"/>
    <w:rsid w:val="00CC0B22"/>
    <w:rsid w:val="00CD4238"/>
    <w:rsid w:val="00CF4A03"/>
    <w:rsid w:val="00CF55A2"/>
    <w:rsid w:val="00CF68C5"/>
    <w:rsid w:val="00D03DAC"/>
    <w:rsid w:val="00D0776C"/>
    <w:rsid w:val="00D27A8C"/>
    <w:rsid w:val="00D335D1"/>
    <w:rsid w:val="00D33ED8"/>
    <w:rsid w:val="00D34610"/>
    <w:rsid w:val="00D57D88"/>
    <w:rsid w:val="00D64D1D"/>
    <w:rsid w:val="00D65B84"/>
    <w:rsid w:val="00D718E3"/>
    <w:rsid w:val="00D82790"/>
    <w:rsid w:val="00D97D3A"/>
    <w:rsid w:val="00DA0786"/>
    <w:rsid w:val="00DA37FF"/>
    <w:rsid w:val="00DA4361"/>
    <w:rsid w:val="00DB16B1"/>
    <w:rsid w:val="00DB2955"/>
    <w:rsid w:val="00DB30E8"/>
    <w:rsid w:val="00DB69CB"/>
    <w:rsid w:val="00DC0C07"/>
    <w:rsid w:val="00DC6C4E"/>
    <w:rsid w:val="00DC752D"/>
    <w:rsid w:val="00DD1275"/>
    <w:rsid w:val="00DD79B3"/>
    <w:rsid w:val="00DE4746"/>
    <w:rsid w:val="00DF0018"/>
    <w:rsid w:val="00DF0348"/>
    <w:rsid w:val="00DF2912"/>
    <w:rsid w:val="00DF3AAE"/>
    <w:rsid w:val="00DF6677"/>
    <w:rsid w:val="00E163AB"/>
    <w:rsid w:val="00E2651C"/>
    <w:rsid w:val="00E2732D"/>
    <w:rsid w:val="00E31CF5"/>
    <w:rsid w:val="00E367B1"/>
    <w:rsid w:val="00E44A1B"/>
    <w:rsid w:val="00E45F7D"/>
    <w:rsid w:val="00E47F53"/>
    <w:rsid w:val="00E51F98"/>
    <w:rsid w:val="00E5678C"/>
    <w:rsid w:val="00E73C46"/>
    <w:rsid w:val="00E74E77"/>
    <w:rsid w:val="00E810FC"/>
    <w:rsid w:val="00E83A01"/>
    <w:rsid w:val="00E850FE"/>
    <w:rsid w:val="00EA1C3F"/>
    <w:rsid w:val="00EA34F8"/>
    <w:rsid w:val="00EA76C5"/>
    <w:rsid w:val="00EB1178"/>
    <w:rsid w:val="00EC154A"/>
    <w:rsid w:val="00EC3BD9"/>
    <w:rsid w:val="00EC4BE2"/>
    <w:rsid w:val="00ED1B9E"/>
    <w:rsid w:val="00ED39ED"/>
    <w:rsid w:val="00ED40E7"/>
    <w:rsid w:val="00EE3613"/>
    <w:rsid w:val="00EE4D75"/>
    <w:rsid w:val="00EE7CFF"/>
    <w:rsid w:val="00EF07C5"/>
    <w:rsid w:val="00EF18D9"/>
    <w:rsid w:val="00EF496E"/>
    <w:rsid w:val="00EF62DB"/>
    <w:rsid w:val="00F0673A"/>
    <w:rsid w:val="00F06DB5"/>
    <w:rsid w:val="00F16B8E"/>
    <w:rsid w:val="00F1795E"/>
    <w:rsid w:val="00F217F9"/>
    <w:rsid w:val="00F315A7"/>
    <w:rsid w:val="00F36E0E"/>
    <w:rsid w:val="00F413A9"/>
    <w:rsid w:val="00F4144E"/>
    <w:rsid w:val="00F41A29"/>
    <w:rsid w:val="00F4530F"/>
    <w:rsid w:val="00F5111A"/>
    <w:rsid w:val="00F514E5"/>
    <w:rsid w:val="00F54216"/>
    <w:rsid w:val="00F6108D"/>
    <w:rsid w:val="00F61E47"/>
    <w:rsid w:val="00F80338"/>
    <w:rsid w:val="00F843E6"/>
    <w:rsid w:val="00F862DF"/>
    <w:rsid w:val="00F907B1"/>
    <w:rsid w:val="00F91217"/>
    <w:rsid w:val="00F95381"/>
    <w:rsid w:val="00F96A37"/>
    <w:rsid w:val="00FA08C9"/>
    <w:rsid w:val="00FA6132"/>
    <w:rsid w:val="00FB1C81"/>
    <w:rsid w:val="00FC1707"/>
    <w:rsid w:val="00FC57EF"/>
    <w:rsid w:val="00FC6B1E"/>
    <w:rsid w:val="00FE16C6"/>
    <w:rsid w:val="00FF2B74"/>
    <w:rsid w:val="00FF62A7"/>
    <w:rsid w:val="00FF7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DC9149"/>
  <w14:defaultImageDpi w14:val="32767"/>
  <w15:chartTrackingRefBased/>
  <w15:docId w15:val="{1E837988-67AD-8C4D-AB93-61C95AB1F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E6E72"/>
    <w:rPr>
      <w:rFonts w:ascii="Times New Roman" w:eastAsia="Times New Roman" w:hAnsi="Times New Roman" w:cs="Times New Roman"/>
    </w:rPr>
  </w:style>
  <w:style w:type="paragraph" w:styleId="Heading1">
    <w:name w:val="heading 1"/>
    <w:basedOn w:val="Normal"/>
    <w:link w:val="Heading1Char"/>
    <w:uiPriority w:val="9"/>
    <w:qFormat/>
    <w:rsid w:val="00F217F9"/>
    <w:pPr>
      <w:spacing w:before="100" w:beforeAutospacing="1" w:after="100" w:afterAutospacing="1" w:line="360" w:lineRule="auto"/>
      <w:jc w:val="center"/>
      <w:outlineLvl w:val="0"/>
    </w:pPr>
    <w:rPr>
      <w:b/>
      <w:bCs/>
      <w:kern w:val="36"/>
      <w:szCs w:val="48"/>
    </w:rPr>
  </w:style>
  <w:style w:type="paragraph" w:styleId="Heading2">
    <w:name w:val="heading 2"/>
    <w:basedOn w:val="Normal"/>
    <w:link w:val="Heading2Char"/>
    <w:uiPriority w:val="9"/>
    <w:qFormat/>
    <w:rsid w:val="00F217F9"/>
    <w:pPr>
      <w:spacing w:before="100" w:beforeAutospacing="1" w:after="100" w:afterAutospacing="1" w:line="360" w:lineRule="auto"/>
      <w:outlineLvl w:val="1"/>
    </w:pPr>
    <w:rPr>
      <w:b/>
      <w:bCs/>
      <w:sz w:val="22"/>
      <w:szCs w:val="36"/>
    </w:rPr>
  </w:style>
  <w:style w:type="paragraph" w:styleId="Heading3">
    <w:name w:val="heading 3"/>
    <w:basedOn w:val="Normal"/>
    <w:next w:val="Normal"/>
    <w:link w:val="Heading3Char"/>
    <w:uiPriority w:val="9"/>
    <w:unhideWhenUsed/>
    <w:qFormat/>
    <w:rsid w:val="00E51F98"/>
    <w:pPr>
      <w:keepNext/>
      <w:keepLines/>
      <w:spacing w:before="40" w:line="360" w:lineRule="auto"/>
      <w:outlineLvl w:val="2"/>
    </w:pPr>
    <w:rPr>
      <w:rFonts w:eastAsiaTheme="majorEastAsia" w:cstheme="majorBidi"/>
      <w:b/>
    </w:rPr>
  </w:style>
  <w:style w:type="paragraph" w:styleId="Heading4">
    <w:name w:val="heading 4"/>
    <w:basedOn w:val="Normal"/>
    <w:next w:val="Normal"/>
    <w:link w:val="Heading4Char"/>
    <w:uiPriority w:val="9"/>
    <w:unhideWhenUsed/>
    <w:qFormat/>
    <w:rsid w:val="00F217F9"/>
    <w:pPr>
      <w:keepNext/>
      <w:keepLines/>
      <w:spacing w:before="40" w:line="360" w:lineRule="auto"/>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4C82"/>
    <w:rPr>
      <w:color w:val="0563C1" w:themeColor="hyperlink"/>
      <w:u w:val="single"/>
    </w:rPr>
  </w:style>
  <w:style w:type="paragraph" w:styleId="Header">
    <w:name w:val="header"/>
    <w:basedOn w:val="Normal"/>
    <w:link w:val="HeaderChar"/>
    <w:uiPriority w:val="99"/>
    <w:unhideWhenUsed/>
    <w:rsid w:val="0041465A"/>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41465A"/>
  </w:style>
  <w:style w:type="character" w:styleId="PageNumber">
    <w:name w:val="page number"/>
    <w:basedOn w:val="DefaultParagraphFont"/>
    <w:uiPriority w:val="99"/>
    <w:semiHidden/>
    <w:unhideWhenUsed/>
    <w:rsid w:val="0041465A"/>
  </w:style>
  <w:style w:type="paragraph" w:styleId="Footer">
    <w:name w:val="footer"/>
    <w:basedOn w:val="Normal"/>
    <w:link w:val="FooterChar"/>
    <w:uiPriority w:val="99"/>
    <w:unhideWhenUsed/>
    <w:rsid w:val="0041465A"/>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41465A"/>
  </w:style>
  <w:style w:type="paragraph" w:styleId="ListParagraph">
    <w:name w:val="List Paragraph"/>
    <w:basedOn w:val="Normal"/>
    <w:uiPriority w:val="34"/>
    <w:qFormat/>
    <w:rsid w:val="0041465A"/>
    <w:pPr>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8056D0"/>
  </w:style>
  <w:style w:type="character" w:styleId="Emphasis">
    <w:name w:val="Emphasis"/>
    <w:basedOn w:val="DefaultParagraphFont"/>
    <w:uiPriority w:val="20"/>
    <w:qFormat/>
    <w:rsid w:val="008056D0"/>
    <w:rPr>
      <w:i/>
      <w:iCs/>
    </w:rPr>
  </w:style>
  <w:style w:type="character" w:styleId="Strong">
    <w:name w:val="Strong"/>
    <w:basedOn w:val="DefaultParagraphFont"/>
    <w:uiPriority w:val="22"/>
    <w:qFormat/>
    <w:rsid w:val="007173F0"/>
    <w:rPr>
      <w:b/>
      <w:bCs/>
    </w:rPr>
  </w:style>
  <w:style w:type="character" w:styleId="UnresolvedMention">
    <w:name w:val="Unresolved Mention"/>
    <w:basedOn w:val="DefaultParagraphFont"/>
    <w:uiPriority w:val="99"/>
    <w:rsid w:val="007173F0"/>
    <w:rPr>
      <w:color w:val="605E5C"/>
      <w:shd w:val="clear" w:color="auto" w:fill="E1DFDD"/>
    </w:rPr>
  </w:style>
  <w:style w:type="character" w:customStyle="1" w:styleId="Heading1Char">
    <w:name w:val="Heading 1 Char"/>
    <w:basedOn w:val="DefaultParagraphFont"/>
    <w:link w:val="Heading1"/>
    <w:uiPriority w:val="9"/>
    <w:rsid w:val="00F217F9"/>
    <w:rPr>
      <w:rFonts w:ascii="Times New Roman" w:eastAsia="Times New Roman" w:hAnsi="Times New Roman" w:cs="Times New Roman"/>
      <w:b/>
      <w:bCs/>
      <w:kern w:val="36"/>
      <w:szCs w:val="48"/>
    </w:rPr>
  </w:style>
  <w:style w:type="character" w:customStyle="1" w:styleId="Heading2Char">
    <w:name w:val="Heading 2 Char"/>
    <w:basedOn w:val="DefaultParagraphFont"/>
    <w:link w:val="Heading2"/>
    <w:uiPriority w:val="9"/>
    <w:rsid w:val="00F217F9"/>
    <w:rPr>
      <w:rFonts w:ascii="Times New Roman" w:eastAsia="Times New Roman" w:hAnsi="Times New Roman" w:cs="Times New Roman"/>
      <w:b/>
      <w:bCs/>
      <w:sz w:val="22"/>
      <w:szCs w:val="36"/>
    </w:rPr>
  </w:style>
  <w:style w:type="character" w:customStyle="1" w:styleId="title-text">
    <w:name w:val="title-text"/>
    <w:basedOn w:val="DefaultParagraphFont"/>
    <w:rsid w:val="002B2229"/>
  </w:style>
  <w:style w:type="character" w:customStyle="1" w:styleId="sr-only">
    <w:name w:val="sr-only"/>
    <w:basedOn w:val="DefaultParagraphFont"/>
    <w:rsid w:val="002B2229"/>
  </w:style>
  <w:style w:type="character" w:customStyle="1" w:styleId="text">
    <w:name w:val="text"/>
    <w:basedOn w:val="DefaultParagraphFont"/>
    <w:rsid w:val="002B2229"/>
  </w:style>
  <w:style w:type="character" w:customStyle="1" w:styleId="button-text">
    <w:name w:val="button-text"/>
    <w:basedOn w:val="DefaultParagraphFont"/>
    <w:rsid w:val="002B2229"/>
  </w:style>
  <w:style w:type="character" w:customStyle="1" w:styleId="Heading4Char">
    <w:name w:val="Heading 4 Char"/>
    <w:basedOn w:val="DefaultParagraphFont"/>
    <w:link w:val="Heading4"/>
    <w:uiPriority w:val="9"/>
    <w:rsid w:val="00F217F9"/>
    <w:rPr>
      <w:rFonts w:ascii="Times New Roman" w:eastAsiaTheme="majorEastAsia" w:hAnsi="Times New Roman" w:cstheme="majorBidi"/>
      <w:b/>
      <w:i/>
      <w:iCs/>
    </w:rPr>
  </w:style>
  <w:style w:type="character" w:customStyle="1" w:styleId="contribdegrees">
    <w:name w:val="contribdegrees"/>
    <w:basedOn w:val="DefaultParagraphFont"/>
    <w:rsid w:val="00987C16"/>
  </w:style>
  <w:style w:type="character" w:customStyle="1" w:styleId="publicationcontentepubdate">
    <w:name w:val="publicationcontentepubdate"/>
    <w:basedOn w:val="DefaultParagraphFont"/>
    <w:rsid w:val="00987C16"/>
  </w:style>
  <w:style w:type="character" w:customStyle="1" w:styleId="articletype">
    <w:name w:val="articletype"/>
    <w:basedOn w:val="DefaultParagraphFont"/>
    <w:rsid w:val="00987C16"/>
  </w:style>
  <w:style w:type="character" w:customStyle="1" w:styleId="crossmark">
    <w:name w:val="crossmark"/>
    <w:basedOn w:val="DefaultParagraphFont"/>
    <w:rsid w:val="00987C16"/>
  </w:style>
  <w:style w:type="character" w:customStyle="1" w:styleId="altmetric-embed">
    <w:name w:val="altmetric-embed"/>
    <w:basedOn w:val="DefaultParagraphFont"/>
    <w:rsid w:val="00987C16"/>
  </w:style>
  <w:style w:type="character" w:customStyle="1" w:styleId="author-ref">
    <w:name w:val="author-ref"/>
    <w:basedOn w:val="DefaultParagraphFont"/>
    <w:rsid w:val="00987C16"/>
  </w:style>
  <w:style w:type="paragraph" w:styleId="NormalWeb">
    <w:name w:val="Normal (Web)"/>
    <w:basedOn w:val="Normal"/>
    <w:uiPriority w:val="99"/>
    <w:unhideWhenUsed/>
    <w:rsid w:val="00F413A9"/>
    <w:pPr>
      <w:spacing w:before="100" w:beforeAutospacing="1" w:after="100" w:afterAutospacing="1"/>
    </w:pPr>
  </w:style>
  <w:style w:type="character" w:customStyle="1" w:styleId="hlfld-contribauthor">
    <w:name w:val="hlfld-contribauthor"/>
    <w:basedOn w:val="DefaultParagraphFont"/>
    <w:rsid w:val="00F413A9"/>
  </w:style>
  <w:style w:type="character" w:customStyle="1" w:styleId="nlmgiven-names">
    <w:name w:val="nlm_given-names"/>
    <w:basedOn w:val="DefaultParagraphFont"/>
    <w:rsid w:val="00F413A9"/>
  </w:style>
  <w:style w:type="character" w:customStyle="1" w:styleId="nlmyear">
    <w:name w:val="nlm_year"/>
    <w:basedOn w:val="DefaultParagraphFont"/>
    <w:rsid w:val="00F413A9"/>
  </w:style>
  <w:style w:type="character" w:customStyle="1" w:styleId="nlmarticle-title">
    <w:name w:val="nlm_article-title"/>
    <w:basedOn w:val="DefaultParagraphFont"/>
    <w:rsid w:val="00F413A9"/>
  </w:style>
  <w:style w:type="character" w:customStyle="1" w:styleId="nlmfpage">
    <w:name w:val="nlm_fpage"/>
    <w:basedOn w:val="DefaultParagraphFont"/>
    <w:rsid w:val="00F413A9"/>
  </w:style>
  <w:style w:type="character" w:customStyle="1" w:styleId="nlmlpage">
    <w:name w:val="nlm_lpage"/>
    <w:basedOn w:val="DefaultParagraphFont"/>
    <w:rsid w:val="00F413A9"/>
  </w:style>
  <w:style w:type="character" w:styleId="CommentReference">
    <w:name w:val="annotation reference"/>
    <w:basedOn w:val="DefaultParagraphFont"/>
    <w:uiPriority w:val="99"/>
    <w:semiHidden/>
    <w:unhideWhenUsed/>
    <w:rsid w:val="0033467F"/>
    <w:rPr>
      <w:sz w:val="16"/>
      <w:szCs w:val="16"/>
    </w:rPr>
  </w:style>
  <w:style w:type="paragraph" w:styleId="BalloonText">
    <w:name w:val="Balloon Text"/>
    <w:basedOn w:val="Normal"/>
    <w:link w:val="BalloonTextChar"/>
    <w:uiPriority w:val="99"/>
    <w:semiHidden/>
    <w:unhideWhenUsed/>
    <w:rsid w:val="0033467F"/>
    <w:rPr>
      <w:sz w:val="18"/>
      <w:szCs w:val="18"/>
    </w:rPr>
  </w:style>
  <w:style w:type="character" w:customStyle="1" w:styleId="BalloonTextChar">
    <w:name w:val="Balloon Text Char"/>
    <w:basedOn w:val="DefaultParagraphFont"/>
    <w:link w:val="BalloonText"/>
    <w:uiPriority w:val="99"/>
    <w:semiHidden/>
    <w:rsid w:val="0033467F"/>
    <w:rPr>
      <w:rFonts w:ascii="Times New Roman" w:eastAsia="Times New Roman" w:hAnsi="Times New Roman" w:cs="Times New Roman"/>
      <w:sz w:val="18"/>
      <w:szCs w:val="18"/>
    </w:rPr>
  </w:style>
  <w:style w:type="character" w:styleId="FollowedHyperlink">
    <w:name w:val="FollowedHyperlink"/>
    <w:basedOn w:val="DefaultParagraphFont"/>
    <w:uiPriority w:val="99"/>
    <w:semiHidden/>
    <w:unhideWhenUsed/>
    <w:rsid w:val="00824124"/>
    <w:rPr>
      <w:color w:val="954F72" w:themeColor="followedHyperlink"/>
      <w:u w:val="single"/>
    </w:rPr>
  </w:style>
  <w:style w:type="character" w:customStyle="1" w:styleId="Heading3Char">
    <w:name w:val="Heading 3 Char"/>
    <w:basedOn w:val="DefaultParagraphFont"/>
    <w:link w:val="Heading3"/>
    <w:uiPriority w:val="9"/>
    <w:rsid w:val="00E51F98"/>
    <w:rPr>
      <w:rFonts w:ascii="Times New Roman" w:eastAsiaTheme="majorEastAsia" w:hAnsi="Times New Roman" w:cstheme="majorBidi"/>
      <w:b/>
    </w:rPr>
  </w:style>
  <w:style w:type="paragraph" w:styleId="CommentText">
    <w:name w:val="annotation text"/>
    <w:basedOn w:val="Normal"/>
    <w:link w:val="CommentTextChar"/>
    <w:uiPriority w:val="99"/>
    <w:unhideWhenUsed/>
    <w:rsid w:val="003318F7"/>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3318F7"/>
    <w:rPr>
      <w:sz w:val="20"/>
      <w:szCs w:val="20"/>
    </w:rPr>
  </w:style>
  <w:style w:type="character" w:customStyle="1" w:styleId="nlmpub-id">
    <w:name w:val="nlm_pub-id"/>
    <w:basedOn w:val="DefaultParagraphFont"/>
    <w:rsid w:val="00EE3613"/>
  </w:style>
  <w:style w:type="paragraph" w:customStyle="1" w:styleId="downloadcitations">
    <w:name w:val="downloadcitations"/>
    <w:basedOn w:val="Normal"/>
    <w:rsid w:val="00CB4DA2"/>
    <w:pPr>
      <w:spacing w:before="100" w:beforeAutospacing="1" w:after="100" w:afterAutospacing="1"/>
    </w:pPr>
  </w:style>
  <w:style w:type="paragraph" w:customStyle="1" w:styleId="dx-doi">
    <w:name w:val="dx-doi"/>
    <w:basedOn w:val="Normal"/>
    <w:rsid w:val="00CB4DA2"/>
    <w:pPr>
      <w:spacing w:before="100" w:beforeAutospacing="1" w:after="100" w:afterAutospacing="1"/>
    </w:pPr>
  </w:style>
  <w:style w:type="character" w:customStyle="1" w:styleId="epub-state">
    <w:name w:val="epub-state"/>
    <w:basedOn w:val="DefaultParagraphFont"/>
    <w:rsid w:val="00CB4DA2"/>
  </w:style>
  <w:style w:type="character" w:customStyle="1" w:styleId="epub-date">
    <w:name w:val="epub-date"/>
    <w:basedOn w:val="DefaultParagraphFont"/>
    <w:rsid w:val="00CB4DA2"/>
  </w:style>
  <w:style w:type="character" w:customStyle="1" w:styleId="expandable-author">
    <w:name w:val="expandable-author"/>
    <w:basedOn w:val="DefaultParagraphFont"/>
    <w:rsid w:val="00883C5E"/>
  </w:style>
  <w:style w:type="character" w:customStyle="1" w:styleId="more-than">
    <w:name w:val="more-than"/>
    <w:basedOn w:val="DefaultParagraphFont"/>
    <w:rsid w:val="00883C5E"/>
  </w:style>
  <w:style w:type="paragraph" w:styleId="BodyTextIndent">
    <w:name w:val="Body Text Indent"/>
    <w:basedOn w:val="Normal"/>
    <w:link w:val="BodyTextIndentChar"/>
    <w:uiPriority w:val="99"/>
    <w:unhideWhenUsed/>
    <w:rsid w:val="00EC4BE2"/>
    <w:pPr>
      <w:spacing w:after="120" w:line="276" w:lineRule="auto"/>
      <w:ind w:left="283"/>
    </w:pPr>
    <w:rPr>
      <w:rFonts w:asciiTheme="minorHAnsi" w:eastAsiaTheme="minorHAnsi" w:hAnsiTheme="minorHAnsi" w:cstheme="minorBidi"/>
      <w:sz w:val="22"/>
      <w:szCs w:val="22"/>
    </w:rPr>
  </w:style>
  <w:style w:type="character" w:customStyle="1" w:styleId="BodyTextIndentChar">
    <w:name w:val="Body Text Indent Char"/>
    <w:basedOn w:val="DefaultParagraphFont"/>
    <w:link w:val="BodyTextIndent"/>
    <w:uiPriority w:val="99"/>
    <w:rsid w:val="00EC4BE2"/>
    <w:rPr>
      <w:sz w:val="22"/>
      <w:szCs w:val="22"/>
    </w:rPr>
  </w:style>
  <w:style w:type="paragraph" w:customStyle="1" w:styleId="EndNoteBibliography">
    <w:name w:val="EndNote Bibliography"/>
    <w:basedOn w:val="Normal"/>
    <w:link w:val="EndNoteBibliographyChar"/>
    <w:rsid w:val="00A9198F"/>
    <w:rPr>
      <w:rFonts w:ascii="Calibri" w:hAnsi="Calibri" w:cs="Calibri"/>
      <w:noProof/>
      <w:lang w:val="en-US"/>
    </w:rPr>
  </w:style>
  <w:style w:type="character" w:customStyle="1" w:styleId="EndNoteBibliographyChar">
    <w:name w:val="EndNote Bibliography Char"/>
    <w:basedOn w:val="DefaultParagraphFont"/>
    <w:link w:val="EndNoteBibliography"/>
    <w:rsid w:val="00A9198F"/>
    <w:rPr>
      <w:rFonts w:ascii="Calibri" w:eastAsia="Times New Roman" w:hAnsi="Calibri" w:cs="Calibri"/>
      <w:noProof/>
      <w:lang w:val="en-US"/>
    </w:rPr>
  </w:style>
  <w:style w:type="character" w:customStyle="1" w:styleId="titleauthoretc">
    <w:name w:val="titleauthoretc"/>
    <w:basedOn w:val="DefaultParagraphFont"/>
    <w:rsid w:val="00E2732D"/>
  </w:style>
  <w:style w:type="table" w:styleId="TableGrid">
    <w:name w:val="Table Grid"/>
    <w:basedOn w:val="TableNormal"/>
    <w:uiPriority w:val="39"/>
    <w:rsid w:val="00BB1B82"/>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llipsis">
    <w:name w:val="ellipsis"/>
    <w:basedOn w:val="DefaultParagraphFont"/>
    <w:rsid w:val="00B80483"/>
  </w:style>
  <w:style w:type="character" w:customStyle="1" w:styleId="vol">
    <w:name w:val="vol"/>
    <w:basedOn w:val="DefaultParagraphFont"/>
    <w:rsid w:val="00DA37FF"/>
  </w:style>
  <w:style w:type="paragraph" w:customStyle="1" w:styleId="msonormal0">
    <w:name w:val="msonormal"/>
    <w:basedOn w:val="Normal"/>
    <w:rsid w:val="00AD6F81"/>
    <w:pPr>
      <w:spacing w:before="100" w:beforeAutospacing="1" w:after="100" w:afterAutospacing="1"/>
    </w:pPr>
  </w:style>
  <w:style w:type="character" w:customStyle="1" w:styleId="jatssubject">
    <w:name w:val="jats_subject"/>
    <w:basedOn w:val="DefaultParagraphFont"/>
    <w:rsid w:val="00AD6F81"/>
  </w:style>
  <w:style w:type="paragraph" w:customStyle="1" w:styleId="jatssec">
    <w:name w:val="jats_sec"/>
    <w:basedOn w:val="Normal"/>
    <w:rsid w:val="00AD6F81"/>
    <w:pPr>
      <w:spacing w:before="100" w:beforeAutospacing="1" w:after="100" w:afterAutospacing="1"/>
    </w:pPr>
  </w:style>
  <w:style w:type="paragraph" w:customStyle="1" w:styleId="jatstitle">
    <w:name w:val="jats_title"/>
    <w:basedOn w:val="Normal"/>
    <w:rsid w:val="00AD6F81"/>
    <w:pPr>
      <w:spacing w:before="100" w:beforeAutospacing="1" w:after="100" w:afterAutospacing="1"/>
    </w:pPr>
  </w:style>
  <w:style w:type="paragraph" w:customStyle="1" w:styleId="jatsp">
    <w:name w:val="jats_p"/>
    <w:basedOn w:val="Normal"/>
    <w:rsid w:val="00AD6F81"/>
    <w:pPr>
      <w:spacing w:before="100" w:beforeAutospacing="1" w:after="100" w:afterAutospacing="1"/>
    </w:pPr>
  </w:style>
  <w:style w:type="character" w:customStyle="1" w:styleId="jatslabel">
    <w:name w:val="jats_label"/>
    <w:basedOn w:val="DefaultParagraphFont"/>
    <w:rsid w:val="00AD6F81"/>
  </w:style>
  <w:style w:type="character" w:styleId="HTMLCite">
    <w:name w:val="HTML Cite"/>
    <w:basedOn w:val="DefaultParagraphFont"/>
    <w:uiPriority w:val="99"/>
    <w:semiHidden/>
    <w:unhideWhenUsed/>
    <w:rsid w:val="009961E7"/>
    <w:rPr>
      <w:i/>
      <w:iCs/>
    </w:rPr>
  </w:style>
  <w:style w:type="paragraph" w:styleId="CommentSubject">
    <w:name w:val="annotation subject"/>
    <w:basedOn w:val="CommentText"/>
    <w:next w:val="CommentText"/>
    <w:link w:val="CommentSubjectChar"/>
    <w:uiPriority w:val="99"/>
    <w:semiHidden/>
    <w:unhideWhenUsed/>
    <w:rsid w:val="00A05BDD"/>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A05BDD"/>
    <w:rPr>
      <w:rFonts w:ascii="Times New Roman" w:eastAsia="Times New Roman" w:hAnsi="Times New Roman" w:cs="Times New Roman"/>
      <w:b/>
      <w:bCs/>
      <w:sz w:val="20"/>
      <w:szCs w:val="20"/>
    </w:rPr>
  </w:style>
  <w:style w:type="character" w:customStyle="1" w:styleId="mixed-citation">
    <w:name w:val="mixed-citation"/>
    <w:basedOn w:val="DefaultParagraphFont"/>
    <w:rsid w:val="00D27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32557">
      <w:bodyDiv w:val="1"/>
      <w:marLeft w:val="0"/>
      <w:marRight w:val="0"/>
      <w:marTop w:val="0"/>
      <w:marBottom w:val="0"/>
      <w:divBdr>
        <w:top w:val="none" w:sz="0" w:space="0" w:color="auto"/>
        <w:left w:val="none" w:sz="0" w:space="0" w:color="auto"/>
        <w:bottom w:val="none" w:sz="0" w:space="0" w:color="auto"/>
        <w:right w:val="none" w:sz="0" w:space="0" w:color="auto"/>
      </w:divBdr>
    </w:div>
    <w:div w:id="79567612">
      <w:bodyDiv w:val="1"/>
      <w:marLeft w:val="0"/>
      <w:marRight w:val="0"/>
      <w:marTop w:val="0"/>
      <w:marBottom w:val="0"/>
      <w:divBdr>
        <w:top w:val="none" w:sz="0" w:space="0" w:color="auto"/>
        <w:left w:val="none" w:sz="0" w:space="0" w:color="auto"/>
        <w:bottom w:val="none" w:sz="0" w:space="0" w:color="auto"/>
        <w:right w:val="none" w:sz="0" w:space="0" w:color="auto"/>
      </w:divBdr>
    </w:div>
    <w:div w:id="83308733">
      <w:bodyDiv w:val="1"/>
      <w:marLeft w:val="0"/>
      <w:marRight w:val="0"/>
      <w:marTop w:val="0"/>
      <w:marBottom w:val="0"/>
      <w:divBdr>
        <w:top w:val="none" w:sz="0" w:space="0" w:color="auto"/>
        <w:left w:val="none" w:sz="0" w:space="0" w:color="auto"/>
        <w:bottom w:val="none" w:sz="0" w:space="0" w:color="auto"/>
        <w:right w:val="none" w:sz="0" w:space="0" w:color="auto"/>
      </w:divBdr>
      <w:divsChild>
        <w:div w:id="336615070">
          <w:marLeft w:val="0"/>
          <w:marRight w:val="0"/>
          <w:marTop w:val="0"/>
          <w:marBottom w:val="0"/>
          <w:divBdr>
            <w:top w:val="none" w:sz="0" w:space="0" w:color="auto"/>
            <w:left w:val="none" w:sz="0" w:space="0" w:color="auto"/>
            <w:bottom w:val="none" w:sz="0" w:space="0" w:color="auto"/>
            <w:right w:val="none" w:sz="0" w:space="0" w:color="auto"/>
          </w:divBdr>
          <w:divsChild>
            <w:div w:id="360252377">
              <w:marLeft w:val="0"/>
              <w:marRight w:val="0"/>
              <w:marTop w:val="0"/>
              <w:marBottom w:val="0"/>
              <w:divBdr>
                <w:top w:val="none" w:sz="0" w:space="0" w:color="auto"/>
                <w:left w:val="none" w:sz="0" w:space="0" w:color="auto"/>
                <w:bottom w:val="none" w:sz="0" w:space="0" w:color="auto"/>
                <w:right w:val="none" w:sz="0" w:space="0" w:color="auto"/>
              </w:divBdr>
              <w:divsChild>
                <w:div w:id="1934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5655">
      <w:bodyDiv w:val="1"/>
      <w:marLeft w:val="0"/>
      <w:marRight w:val="0"/>
      <w:marTop w:val="0"/>
      <w:marBottom w:val="0"/>
      <w:divBdr>
        <w:top w:val="none" w:sz="0" w:space="0" w:color="auto"/>
        <w:left w:val="none" w:sz="0" w:space="0" w:color="auto"/>
        <w:bottom w:val="none" w:sz="0" w:space="0" w:color="auto"/>
        <w:right w:val="none" w:sz="0" w:space="0" w:color="auto"/>
      </w:divBdr>
    </w:div>
    <w:div w:id="123816751">
      <w:bodyDiv w:val="1"/>
      <w:marLeft w:val="0"/>
      <w:marRight w:val="0"/>
      <w:marTop w:val="0"/>
      <w:marBottom w:val="0"/>
      <w:divBdr>
        <w:top w:val="none" w:sz="0" w:space="0" w:color="auto"/>
        <w:left w:val="none" w:sz="0" w:space="0" w:color="auto"/>
        <w:bottom w:val="none" w:sz="0" w:space="0" w:color="auto"/>
        <w:right w:val="none" w:sz="0" w:space="0" w:color="auto"/>
      </w:divBdr>
      <w:divsChild>
        <w:div w:id="880367176">
          <w:marLeft w:val="0"/>
          <w:marRight w:val="0"/>
          <w:marTop w:val="0"/>
          <w:marBottom w:val="0"/>
          <w:divBdr>
            <w:top w:val="none" w:sz="0" w:space="0" w:color="auto"/>
            <w:left w:val="none" w:sz="0" w:space="0" w:color="auto"/>
            <w:bottom w:val="none" w:sz="0" w:space="0" w:color="auto"/>
            <w:right w:val="none" w:sz="0" w:space="0" w:color="auto"/>
          </w:divBdr>
        </w:div>
        <w:div w:id="687295580">
          <w:marLeft w:val="0"/>
          <w:marRight w:val="0"/>
          <w:marTop w:val="0"/>
          <w:marBottom w:val="0"/>
          <w:divBdr>
            <w:top w:val="none" w:sz="0" w:space="0" w:color="auto"/>
            <w:left w:val="none" w:sz="0" w:space="0" w:color="auto"/>
            <w:bottom w:val="none" w:sz="0" w:space="0" w:color="auto"/>
            <w:right w:val="none" w:sz="0" w:space="0" w:color="auto"/>
          </w:divBdr>
        </w:div>
      </w:divsChild>
    </w:div>
    <w:div w:id="133069091">
      <w:bodyDiv w:val="1"/>
      <w:marLeft w:val="0"/>
      <w:marRight w:val="0"/>
      <w:marTop w:val="0"/>
      <w:marBottom w:val="0"/>
      <w:divBdr>
        <w:top w:val="none" w:sz="0" w:space="0" w:color="auto"/>
        <w:left w:val="none" w:sz="0" w:space="0" w:color="auto"/>
        <w:bottom w:val="none" w:sz="0" w:space="0" w:color="auto"/>
        <w:right w:val="none" w:sz="0" w:space="0" w:color="auto"/>
      </w:divBdr>
    </w:div>
    <w:div w:id="144014794">
      <w:bodyDiv w:val="1"/>
      <w:marLeft w:val="0"/>
      <w:marRight w:val="0"/>
      <w:marTop w:val="0"/>
      <w:marBottom w:val="0"/>
      <w:divBdr>
        <w:top w:val="none" w:sz="0" w:space="0" w:color="auto"/>
        <w:left w:val="none" w:sz="0" w:space="0" w:color="auto"/>
        <w:bottom w:val="none" w:sz="0" w:space="0" w:color="auto"/>
        <w:right w:val="none" w:sz="0" w:space="0" w:color="auto"/>
      </w:divBdr>
      <w:divsChild>
        <w:div w:id="1335182877">
          <w:marLeft w:val="0"/>
          <w:marRight w:val="0"/>
          <w:marTop w:val="0"/>
          <w:marBottom w:val="120"/>
          <w:divBdr>
            <w:top w:val="none" w:sz="0" w:space="0" w:color="auto"/>
            <w:left w:val="none" w:sz="0" w:space="0" w:color="auto"/>
            <w:bottom w:val="single" w:sz="12" w:space="9" w:color="EBEBEB"/>
            <w:right w:val="none" w:sz="0" w:space="0" w:color="auto"/>
          </w:divBdr>
          <w:divsChild>
            <w:div w:id="278876691">
              <w:marLeft w:val="0"/>
              <w:marRight w:val="0"/>
              <w:marTop w:val="100"/>
              <w:marBottom w:val="100"/>
              <w:divBdr>
                <w:top w:val="none" w:sz="0" w:space="0" w:color="auto"/>
                <w:left w:val="none" w:sz="0" w:space="0" w:color="auto"/>
                <w:bottom w:val="none" w:sz="0" w:space="0" w:color="auto"/>
                <w:right w:val="none" w:sz="0" w:space="0" w:color="auto"/>
              </w:divBdr>
              <w:divsChild>
                <w:div w:id="14198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68237">
          <w:marLeft w:val="0"/>
          <w:marRight w:val="0"/>
          <w:marTop w:val="0"/>
          <w:marBottom w:val="120"/>
          <w:divBdr>
            <w:top w:val="none" w:sz="0" w:space="0" w:color="auto"/>
            <w:left w:val="none" w:sz="0" w:space="0" w:color="auto"/>
            <w:bottom w:val="none" w:sz="0" w:space="0" w:color="auto"/>
            <w:right w:val="none" w:sz="0" w:space="0" w:color="auto"/>
          </w:divBdr>
          <w:divsChild>
            <w:div w:id="337271443">
              <w:marLeft w:val="0"/>
              <w:marRight w:val="0"/>
              <w:marTop w:val="0"/>
              <w:marBottom w:val="0"/>
              <w:divBdr>
                <w:top w:val="none" w:sz="0" w:space="0" w:color="auto"/>
                <w:left w:val="none" w:sz="0" w:space="0" w:color="auto"/>
                <w:bottom w:val="none" w:sz="0" w:space="0" w:color="auto"/>
                <w:right w:val="none" w:sz="0" w:space="0" w:color="auto"/>
              </w:divBdr>
              <w:divsChild>
                <w:div w:id="2145391921">
                  <w:marLeft w:val="0"/>
                  <w:marRight w:val="0"/>
                  <w:marTop w:val="0"/>
                  <w:marBottom w:val="0"/>
                  <w:divBdr>
                    <w:top w:val="none" w:sz="0" w:space="0" w:color="auto"/>
                    <w:left w:val="none" w:sz="0" w:space="0" w:color="auto"/>
                    <w:bottom w:val="none" w:sz="0" w:space="0" w:color="auto"/>
                    <w:right w:val="none" w:sz="0" w:space="0" w:color="auto"/>
                  </w:divBdr>
                  <w:divsChild>
                    <w:div w:id="176862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866390">
          <w:marLeft w:val="0"/>
          <w:marRight w:val="0"/>
          <w:marTop w:val="0"/>
          <w:marBottom w:val="0"/>
          <w:divBdr>
            <w:top w:val="none" w:sz="0" w:space="0" w:color="auto"/>
            <w:left w:val="none" w:sz="0" w:space="0" w:color="auto"/>
            <w:bottom w:val="none" w:sz="0" w:space="0" w:color="auto"/>
            <w:right w:val="none" w:sz="0" w:space="0" w:color="auto"/>
          </w:divBdr>
        </w:div>
      </w:divsChild>
    </w:div>
    <w:div w:id="161285469">
      <w:bodyDiv w:val="1"/>
      <w:marLeft w:val="0"/>
      <w:marRight w:val="0"/>
      <w:marTop w:val="0"/>
      <w:marBottom w:val="0"/>
      <w:divBdr>
        <w:top w:val="none" w:sz="0" w:space="0" w:color="auto"/>
        <w:left w:val="none" w:sz="0" w:space="0" w:color="auto"/>
        <w:bottom w:val="none" w:sz="0" w:space="0" w:color="auto"/>
        <w:right w:val="none" w:sz="0" w:space="0" w:color="auto"/>
      </w:divBdr>
    </w:div>
    <w:div w:id="168175795">
      <w:bodyDiv w:val="1"/>
      <w:marLeft w:val="0"/>
      <w:marRight w:val="0"/>
      <w:marTop w:val="0"/>
      <w:marBottom w:val="0"/>
      <w:divBdr>
        <w:top w:val="none" w:sz="0" w:space="0" w:color="auto"/>
        <w:left w:val="none" w:sz="0" w:space="0" w:color="auto"/>
        <w:bottom w:val="none" w:sz="0" w:space="0" w:color="auto"/>
        <w:right w:val="none" w:sz="0" w:space="0" w:color="auto"/>
      </w:divBdr>
      <w:divsChild>
        <w:div w:id="1417941802">
          <w:marLeft w:val="0"/>
          <w:marRight w:val="0"/>
          <w:marTop w:val="0"/>
          <w:marBottom w:val="0"/>
          <w:divBdr>
            <w:top w:val="none" w:sz="0" w:space="0" w:color="auto"/>
            <w:left w:val="none" w:sz="0" w:space="0" w:color="auto"/>
            <w:bottom w:val="none" w:sz="0" w:space="0" w:color="auto"/>
            <w:right w:val="none" w:sz="0" w:space="0" w:color="auto"/>
          </w:divBdr>
          <w:divsChild>
            <w:div w:id="236331296">
              <w:marLeft w:val="0"/>
              <w:marRight w:val="0"/>
              <w:marTop w:val="0"/>
              <w:marBottom w:val="0"/>
              <w:divBdr>
                <w:top w:val="none" w:sz="0" w:space="0" w:color="auto"/>
                <w:left w:val="none" w:sz="0" w:space="0" w:color="auto"/>
                <w:bottom w:val="none" w:sz="0" w:space="0" w:color="auto"/>
                <w:right w:val="none" w:sz="0" w:space="0" w:color="auto"/>
              </w:divBdr>
              <w:divsChild>
                <w:div w:id="126662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72681">
          <w:marLeft w:val="0"/>
          <w:marRight w:val="0"/>
          <w:marTop w:val="0"/>
          <w:marBottom w:val="0"/>
          <w:divBdr>
            <w:top w:val="none" w:sz="0" w:space="0" w:color="auto"/>
            <w:left w:val="none" w:sz="0" w:space="0" w:color="auto"/>
            <w:bottom w:val="none" w:sz="0" w:space="0" w:color="auto"/>
            <w:right w:val="none" w:sz="0" w:space="0" w:color="auto"/>
          </w:divBdr>
          <w:divsChild>
            <w:div w:id="791098604">
              <w:marLeft w:val="0"/>
              <w:marRight w:val="0"/>
              <w:marTop w:val="0"/>
              <w:marBottom w:val="0"/>
              <w:divBdr>
                <w:top w:val="none" w:sz="0" w:space="0" w:color="auto"/>
                <w:left w:val="none" w:sz="0" w:space="0" w:color="auto"/>
                <w:bottom w:val="none" w:sz="0" w:space="0" w:color="auto"/>
                <w:right w:val="none" w:sz="0" w:space="0" w:color="auto"/>
              </w:divBdr>
            </w:div>
            <w:div w:id="1371566498">
              <w:marLeft w:val="0"/>
              <w:marRight w:val="0"/>
              <w:marTop w:val="0"/>
              <w:marBottom w:val="0"/>
              <w:divBdr>
                <w:top w:val="none" w:sz="0" w:space="0" w:color="auto"/>
                <w:left w:val="none" w:sz="0" w:space="0" w:color="auto"/>
                <w:bottom w:val="none" w:sz="0" w:space="0" w:color="auto"/>
                <w:right w:val="none" w:sz="0" w:space="0" w:color="auto"/>
              </w:divBdr>
              <w:divsChild>
                <w:div w:id="1521581275">
                  <w:marLeft w:val="0"/>
                  <w:marRight w:val="0"/>
                  <w:marTop w:val="0"/>
                  <w:marBottom w:val="0"/>
                  <w:divBdr>
                    <w:top w:val="none" w:sz="0" w:space="0" w:color="auto"/>
                    <w:left w:val="none" w:sz="0" w:space="0" w:color="auto"/>
                    <w:bottom w:val="none" w:sz="0" w:space="0" w:color="auto"/>
                    <w:right w:val="none" w:sz="0" w:space="0" w:color="auto"/>
                  </w:divBdr>
                </w:div>
                <w:div w:id="1703166315">
                  <w:marLeft w:val="0"/>
                  <w:marRight w:val="0"/>
                  <w:marTop w:val="0"/>
                  <w:marBottom w:val="0"/>
                  <w:divBdr>
                    <w:top w:val="none" w:sz="0" w:space="0" w:color="auto"/>
                    <w:left w:val="none" w:sz="0" w:space="0" w:color="auto"/>
                    <w:bottom w:val="none" w:sz="0" w:space="0" w:color="auto"/>
                    <w:right w:val="none" w:sz="0" w:space="0" w:color="auto"/>
                  </w:divBdr>
                  <w:divsChild>
                    <w:div w:id="11995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9522">
              <w:marLeft w:val="0"/>
              <w:marRight w:val="0"/>
              <w:marTop w:val="120"/>
              <w:marBottom w:val="0"/>
              <w:divBdr>
                <w:top w:val="none" w:sz="0" w:space="0" w:color="auto"/>
                <w:left w:val="none" w:sz="0" w:space="0" w:color="auto"/>
                <w:bottom w:val="none" w:sz="0" w:space="0" w:color="auto"/>
                <w:right w:val="none" w:sz="0" w:space="0" w:color="auto"/>
              </w:divBdr>
              <w:divsChild>
                <w:div w:id="5932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03321">
      <w:bodyDiv w:val="1"/>
      <w:marLeft w:val="0"/>
      <w:marRight w:val="0"/>
      <w:marTop w:val="0"/>
      <w:marBottom w:val="0"/>
      <w:divBdr>
        <w:top w:val="none" w:sz="0" w:space="0" w:color="auto"/>
        <w:left w:val="none" w:sz="0" w:space="0" w:color="auto"/>
        <w:bottom w:val="none" w:sz="0" w:space="0" w:color="auto"/>
        <w:right w:val="none" w:sz="0" w:space="0" w:color="auto"/>
      </w:divBdr>
    </w:div>
    <w:div w:id="195391495">
      <w:bodyDiv w:val="1"/>
      <w:marLeft w:val="0"/>
      <w:marRight w:val="0"/>
      <w:marTop w:val="0"/>
      <w:marBottom w:val="0"/>
      <w:divBdr>
        <w:top w:val="none" w:sz="0" w:space="0" w:color="auto"/>
        <w:left w:val="none" w:sz="0" w:space="0" w:color="auto"/>
        <w:bottom w:val="none" w:sz="0" w:space="0" w:color="auto"/>
        <w:right w:val="none" w:sz="0" w:space="0" w:color="auto"/>
      </w:divBdr>
    </w:div>
    <w:div w:id="198591602">
      <w:bodyDiv w:val="1"/>
      <w:marLeft w:val="0"/>
      <w:marRight w:val="0"/>
      <w:marTop w:val="0"/>
      <w:marBottom w:val="0"/>
      <w:divBdr>
        <w:top w:val="none" w:sz="0" w:space="0" w:color="auto"/>
        <w:left w:val="none" w:sz="0" w:space="0" w:color="auto"/>
        <w:bottom w:val="none" w:sz="0" w:space="0" w:color="auto"/>
        <w:right w:val="none" w:sz="0" w:space="0" w:color="auto"/>
      </w:divBdr>
      <w:divsChild>
        <w:div w:id="755632995">
          <w:marLeft w:val="0"/>
          <w:marRight w:val="0"/>
          <w:marTop w:val="0"/>
          <w:marBottom w:val="0"/>
          <w:divBdr>
            <w:top w:val="none" w:sz="0" w:space="0" w:color="auto"/>
            <w:left w:val="none" w:sz="0" w:space="0" w:color="auto"/>
            <w:bottom w:val="none" w:sz="0" w:space="0" w:color="auto"/>
            <w:right w:val="none" w:sz="0" w:space="0" w:color="auto"/>
          </w:divBdr>
        </w:div>
        <w:div w:id="1668367065">
          <w:marLeft w:val="0"/>
          <w:marRight w:val="0"/>
          <w:marTop w:val="0"/>
          <w:marBottom w:val="0"/>
          <w:divBdr>
            <w:top w:val="none" w:sz="0" w:space="0" w:color="auto"/>
            <w:left w:val="none" w:sz="0" w:space="0" w:color="auto"/>
            <w:bottom w:val="none" w:sz="0" w:space="0" w:color="auto"/>
            <w:right w:val="none" w:sz="0" w:space="0" w:color="auto"/>
          </w:divBdr>
        </w:div>
      </w:divsChild>
    </w:div>
    <w:div w:id="221329749">
      <w:bodyDiv w:val="1"/>
      <w:marLeft w:val="0"/>
      <w:marRight w:val="0"/>
      <w:marTop w:val="0"/>
      <w:marBottom w:val="0"/>
      <w:divBdr>
        <w:top w:val="none" w:sz="0" w:space="0" w:color="auto"/>
        <w:left w:val="none" w:sz="0" w:space="0" w:color="auto"/>
        <w:bottom w:val="none" w:sz="0" w:space="0" w:color="auto"/>
        <w:right w:val="none" w:sz="0" w:space="0" w:color="auto"/>
      </w:divBdr>
    </w:div>
    <w:div w:id="256795317">
      <w:bodyDiv w:val="1"/>
      <w:marLeft w:val="0"/>
      <w:marRight w:val="0"/>
      <w:marTop w:val="0"/>
      <w:marBottom w:val="0"/>
      <w:divBdr>
        <w:top w:val="none" w:sz="0" w:space="0" w:color="auto"/>
        <w:left w:val="none" w:sz="0" w:space="0" w:color="auto"/>
        <w:bottom w:val="none" w:sz="0" w:space="0" w:color="auto"/>
        <w:right w:val="none" w:sz="0" w:space="0" w:color="auto"/>
      </w:divBdr>
    </w:div>
    <w:div w:id="260529850">
      <w:bodyDiv w:val="1"/>
      <w:marLeft w:val="0"/>
      <w:marRight w:val="0"/>
      <w:marTop w:val="0"/>
      <w:marBottom w:val="0"/>
      <w:divBdr>
        <w:top w:val="none" w:sz="0" w:space="0" w:color="auto"/>
        <w:left w:val="none" w:sz="0" w:space="0" w:color="auto"/>
        <w:bottom w:val="none" w:sz="0" w:space="0" w:color="auto"/>
        <w:right w:val="none" w:sz="0" w:space="0" w:color="auto"/>
      </w:divBdr>
      <w:divsChild>
        <w:div w:id="2130927082">
          <w:marLeft w:val="0"/>
          <w:marRight w:val="0"/>
          <w:marTop w:val="0"/>
          <w:marBottom w:val="0"/>
          <w:divBdr>
            <w:top w:val="none" w:sz="0" w:space="0" w:color="auto"/>
            <w:left w:val="none" w:sz="0" w:space="0" w:color="auto"/>
            <w:bottom w:val="none" w:sz="0" w:space="0" w:color="auto"/>
            <w:right w:val="none" w:sz="0" w:space="0" w:color="auto"/>
          </w:divBdr>
          <w:divsChild>
            <w:div w:id="223686059">
              <w:marLeft w:val="0"/>
              <w:marRight w:val="0"/>
              <w:marTop w:val="0"/>
              <w:marBottom w:val="0"/>
              <w:divBdr>
                <w:top w:val="none" w:sz="0" w:space="0" w:color="auto"/>
                <w:left w:val="none" w:sz="0" w:space="0" w:color="auto"/>
                <w:bottom w:val="none" w:sz="0" w:space="0" w:color="auto"/>
                <w:right w:val="none" w:sz="0" w:space="0" w:color="auto"/>
              </w:divBdr>
              <w:divsChild>
                <w:div w:id="4786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6675">
      <w:bodyDiv w:val="1"/>
      <w:marLeft w:val="0"/>
      <w:marRight w:val="0"/>
      <w:marTop w:val="0"/>
      <w:marBottom w:val="0"/>
      <w:divBdr>
        <w:top w:val="none" w:sz="0" w:space="0" w:color="auto"/>
        <w:left w:val="none" w:sz="0" w:space="0" w:color="auto"/>
        <w:bottom w:val="none" w:sz="0" w:space="0" w:color="auto"/>
        <w:right w:val="none" w:sz="0" w:space="0" w:color="auto"/>
      </w:divBdr>
      <w:divsChild>
        <w:div w:id="1510833826">
          <w:marLeft w:val="0"/>
          <w:marRight w:val="0"/>
          <w:marTop w:val="0"/>
          <w:marBottom w:val="120"/>
          <w:divBdr>
            <w:top w:val="none" w:sz="0" w:space="0" w:color="auto"/>
            <w:left w:val="none" w:sz="0" w:space="0" w:color="auto"/>
            <w:bottom w:val="single" w:sz="12" w:space="9" w:color="EBEBEB"/>
            <w:right w:val="none" w:sz="0" w:space="0" w:color="auto"/>
          </w:divBdr>
          <w:divsChild>
            <w:div w:id="144394601">
              <w:marLeft w:val="0"/>
              <w:marRight w:val="0"/>
              <w:marTop w:val="100"/>
              <w:marBottom w:val="100"/>
              <w:divBdr>
                <w:top w:val="none" w:sz="0" w:space="0" w:color="auto"/>
                <w:left w:val="none" w:sz="0" w:space="0" w:color="auto"/>
                <w:bottom w:val="none" w:sz="0" w:space="0" w:color="auto"/>
                <w:right w:val="none" w:sz="0" w:space="0" w:color="auto"/>
              </w:divBdr>
              <w:divsChild>
                <w:div w:id="74738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752127">
          <w:marLeft w:val="0"/>
          <w:marRight w:val="0"/>
          <w:marTop w:val="0"/>
          <w:marBottom w:val="0"/>
          <w:divBdr>
            <w:top w:val="none" w:sz="0" w:space="0" w:color="auto"/>
            <w:left w:val="none" w:sz="0" w:space="0" w:color="auto"/>
            <w:bottom w:val="none" w:sz="0" w:space="0" w:color="auto"/>
            <w:right w:val="none" w:sz="0" w:space="0" w:color="auto"/>
          </w:divBdr>
        </w:div>
        <w:div w:id="522133501">
          <w:marLeft w:val="0"/>
          <w:marRight w:val="0"/>
          <w:marTop w:val="0"/>
          <w:marBottom w:val="120"/>
          <w:divBdr>
            <w:top w:val="none" w:sz="0" w:space="0" w:color="auto"/>
            <w:left w:val="none" w:sz="0" w:space="0" w:color="auto"/>
            <w:bottom w:val="none" w:sz="0" w:space="0" w:color="auto"/>
            <w:right w:val="none" w:sz="0" w:space="0" w:color="auto"/>
          </w:divBdr>
          <w:divsChild>
            <w:div w:id="1225214622">
              <w:marLeft w:val="0"/>
              <w:marRight w:val="0"/>
              <w:marTop w:val="0"/>
              <w:marBottom w:val="0"/>
              <w:divBdr>
                <w:top w:val="none" w:sz="0" w:space="0" w:color="auto"/>
                <w:left w:val="none" w:sz="0" w:space="0" w:color="auto"/>
                <w:bottom w:val="none" w:sz="0" w:space="0" w:color="auto"/>
                <w:right w:val="none" w:sz="0" w:space="0" w:color="auto"/>
              </w:divBdr>
              <w:divsChild>
                <w:div w:id="1995528964">
                  <w:marLeft w:val="0"/>
                  <w:marRight w:val="0"/>
                  <w:marTop w:val="0"/>
                  <w:marBottom w:val="0"/>
                  <w:divBdr>
                    <w:top w:val="none" w:sz="0" w:space="0" w:color="auto"/>
                    <w:left w:val="none" w:sz="0" w:space="0" w:color="auto"/>
                    <w:bottom w:val="none" w:sz="0" w:space="0" w:color="auto"/>
                    <w:right w:val="none" w:sz="0" w:space="0" w:color="auto"/>
                  </w:divBdr>
                  <w:divsChild>
                    <w:div w:id="171589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205370">
          <w:marLeft w:val="0"/>
          <w:marRight w:val="0"/>
          <w:marTop w:val="0"/>
          <w:marBottom w:val="0"/>
          <w:divBdr>
            <w:top w:val="none" w:sz="0" w:space="0" w:color="auto"/>
            <w:left w:val="none" w:sz="0" w:space="0" w:color="auto"/>
            <w:bottom w:val="none" w:sz="0" w:space="0" w:color="auto"/>
            <w:right w:val="none" w:sz="0" w:space="0" w:color="auto"/>
          </w:divBdr>
        </w:div>
      </w:divsChild>
    </w:div>
    <w:div w:id="293680874">
      <w:bodyDiv w:val="1"/>
      <w:marLeft w:val="0"/>
      <w:marRight w:val="0"/>
      <w:marTop w:val="0"/>
      <w:marBottom w:val="0"/>
      <w:divBdr>
        <w:top w:val="none" w:sz="0" w:space="0" w:color="auto"/>
        <w:left w:val="none" w:sz="0" w:space="0" w:color="auto"/>
        <w:bottom w:val="none" w:sz="0" w:space="0" w:color="auto"/>
        <w:right w:val="none" w:sz="0" w:space="0" w:color="auto"/>
      </w:divBdr>
    </w:div>
    <w:div w:id="301933268">
      <w:bodyDiv w:val="1"/>
      <w:marLeft w:val="0"/>
      <w:marRight w:val="0"/>
      <w:marTop w:val="0"/>
      <w:marBottom w:val="0"/>
      <w:divBdr>
        <w:top w:val="none" w:sz="0" w:space="0" w:color="auto"/>
        <w:left w:val="none" w:sz="0" w:space="0" w:color="auto"/>
        <w:bottom w:val="none" w:sz="0" w:space="0" w:color="auto"/>
        <w:right w:val="none" w:sz="0" w:space="0" w:color="auto"/>
      </w:divBdr>
    </w:div>
    <w:div w:id="311720912">
      <w:bodyDiv w:val="1"/>
      <w:marLeft w:val="0"/>
      <w:marRight w:val="0"/>
      <w:marTop w:val="0"/>
      <w:marBottom w:val="0"/>
      <w:divBdr>
        <w:top w:val="none" w:sz="0" w:space="0" w:color="auto"/>
        <w:left w:val="none" w:sz="0" w:space="0" w:color="auto"/>
        <w:bottom w:val="none" w:sz="0" w:space="0" w:color="auto"/>
        <w:right w:val="none" w:sz="0" w:space="0" w:color="auto"/>
      </w:divBdr>
      <w:divsChild>
        <w:div w:id="1906910853">
          <w:marLeft w:val="0"/>
          <w:marRight w:val="0"/>
          <w:marTop w:val="0"/>
          <w:marBottom w:val="120"/>
          <w:divBdr>
            <w:top w:val="none" w:sz="0" w:space="0" w:color="auto"/>
            <w:left w:val="none" w:sz="0" w:space="0" w:color="auto"/>
            <w:bottom w:val="single" w:sz="12" w:space="9" w:color="EBEBEB"/>
            <w:right w:val="none" w:sz="0" w:space="0" w:color="auto"/>
          </w:divBdr>
          <w:divsChild>
            <w:div w:id="653606989">
              <w:marLeft w:val="0"/>
              <w:marRight w:val="0"/>
              <w:marTop w:val="100"/>
              <w:marBottom w:val="100"/>
              <w:divBdr>
                <w:top w:val="none" w:sz="0" w:space="0" w:color="auto"/>
                <w:left w:val="none" w:sz="0" w:space="0" w:color="auto"/>
                <w:bottom w:val="none" w:sz="0" w:space="0" w:color="auto"/>
                <w:right w:val="none" w:sz="0" w:space="0" w:color="auto"/>
              </w:divBdr>
              <w:divsChild>
                <w:div w:id="55030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19490">
          <w:marLeft w:val="0"/>
          <w:marRight w:val="0"/>
          <w:marTop w:val="0"/>
          <w:marBottom w:val="0"/>
          <w:divBdr>
            <w:top w:val="none" w:sz="0" w:space="0" w:color="auto"/>
            <w:left w:val="none" w:sz="0" w:space="0" w:color="auto"/>
            <w:bottom w:val="none" w:sz="0" w:space="0" w:color="auto"/>
            <w:right w:val="none" w:sz="0" w:space="0" w:color="auto"/>
          </w:divBdr>
        </w:div>
        <w:div w:id="82990406">
          <w:marLeft w:val="0"/>
          <w:marRight w:val="0"/>
          <w:marTop w:val="0"/>
          <w:marBottom w:val="120"/>
          <w:divBdr>
            <w:top w:val="none" w:sz="0" w:space="0" w:color="auto"/>
            <w:left w:val="none" w:sz="0" w:space="0" w:color="auto"/>
            <w:bottom w:val="none" w:sz="0" w:space="0" w:color="auto"/>
            <w:right w:val="none" w:sz="0" w:space="0" w:color="auto"/>
          </w:divBdr>
          <w:divsChild>
            <w:div w:id="840199065">
              <w:marLeft w:val="0"/>
              <w:marRight w:val="0"/>
              <w:marTop w:val="0"/>
              <w:marBottom w:val="0"/>
              <w:divBdr>
                <w:top w:val="none" w:sz="0" w:space="0" w:color="auto"/>
                <w:left w:val="none" w:sz="0" w:space="0" w:color="auto"/>
                <w:bottom w:val="none" w:sz="0" w:space="0" w:color="auto"/>
                <w:right w:val="none" w:sz="0" w:space="0" w:color="auto"/>
              </w:divBdr>
              <w:divsChild>
                <w:div w:id="895509799">
                  <w:marLeft w:val="0"/>
                  <w:marRight w:val="0"/>
                  <w:marTop w:val="0"/>
                  <w:marBottom w:val="0"/>
                  <w:divBdr>
                    <w:top w:val="none" w:sz="0" w:space="0" w:color="auto"/>
                    <w:left w:val="none" w:sz="0" w:space="0" w:color="auto"/>
                    <w:bottom w:val="none" w:sz="0" w:space="0" w:color="auto"/>
                    <w:right w:val="none" w:sz="0" w:space="0" w:color="auto"/>
                  </w:divBdr>
                  <w:divsChild>
                    <w:div w:id="10889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425341">
          <w:marLeft w:val="0"/>
          <w:marRight w:val="0"/>
          <w:marTop w:val="0"/>
          <w:marBottom w:val="0"/>
          <w:divBdr>
            <w:top w:val="none" w:sz="0" w:space="0" w:color="auto"/>
            <w:left w:val="none" w:sz="0" w:space="0" w:color="auto"/>
            <w:bottom w:val="none" w:sz="0" w:space="0" w:color="auto"/>
            <w:right w:val="none" w:sz="0" w:space="0" w:color="auto"/>
          </w:divBdr>
        </w:div>
      </w:divsChild>
    </w:div>
    <w:div w:id="314184521">
      <w:bodyDiv w:val="1"/>
      <w:marLeft w:val="0"/>
      <w:marRight w:val="0"/>
      <w:marTop w:val="0"/>
      <w:marBottom w:val="0"/>
      <w:divBdr>
        <w:top w:val="none" w:sz="0" w:space="0" w:color="auto"/>
        <w:left w:val="none" w:sz="0" w:space="0" w:color="auto"/>
        <w:bottom w:val="none" w:sz="0" w:space="0" w:color="auto"/>
        <w:right w:val="none" w:sz="0" w:space="0" w:color="auto"/>
      </w:divBdr>
      <w:divsChild>
        <w:div w:id="1020854402">
          <w:marLeft w:val="0"/>
          <w:marRight w:val="0"/>
          <w:marTop w:val="0"/>
          <w:marBottom w:val="120"/>
          <w:divBdr>
            <w:top w:val="none" w:sz="0" w:space="0" w:color="auto"/>
            <w:left w:val="none" w:sz="0" w:space="0" w:color="auto"/>
            <w:bottom w:val="single" w:sz="12" w:space="9" w:color="EBEBEB"/>
            <w:right w:val="none" w:sz="0" w:space="0" w:color="auto"/>
          </w:divBdr>
          <w:divsChild>
            <w:div w:id="175076368">
              <w:marLeft w:val="0"/>
              <w:marRight w:val="0"/>
              <w:marTop w:val="100"/>
              <w:marBottom w:val="100"/>
              <w:divBdr>
                <w:top w:val="none" w:sz="0" w:space="0" w:color="auto"/>
                <w:left w:val="none" w:sz="0" w:space="0" w:color="auto"/>
                <w:bottom w:val="none" w:sz="0" w:space="0" w:color="auto"/>
                <w:right w:val="none" w:sz="0" w:space="0" w:color="auto"/>
              </w:divBdr>
              <w:divsChild>
                <w:div w:id="17070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261570">
          <w:marLeft w:val="0"/>
          <w:marRight w:val="0"/>
          <w:marTop w:val="0"/>
          <w:marBottom w:val="0"/>
          <w:divBdr>
            <w:top w:val="none" w:sz="0" w:space="0" w:color="auto"/>
            <w:left w:val="none" w:sz="0" w:space="0" w:color="auto"/>
            <w:bottom w:val="none" w:sz="0" w:space="0" w:color="auto"/>
            <w:right w:val="none" w:sz="0" w:space="0" w:color="auto"/>
          </w:divBdr>
        </w:div>
        <w:div w:id="1031610754">
          <w:marLeft w:val="0"/>
          <w:marRight w:val="0"/>
          <w:marTop w:val="0"/>
          <w:marBottom w:val="120"/>
          <w:divBdr>
            <w:top w:val="none" w:sz="0" w:space="0" w:color="auto"/>
            <w:left w:val="none" w:sz="0" w:space="0" w:color="auto"/>
            <w:bottom w:val="none" w:sz="0" w:space="0" w:color="auto"/>
            <w:right w:val="none" w:sz="0" w:space="0" w:color="auto"/>
          </w:divBdr>
          <w:divsChild>
            <w:div w:id="791436433">
              <w:marLeft w:val="0"/>
              <w:marRight w:val="0"/>
              <w:marTop w:val="0"/>
              <w:marBottom w:val="0"/>
              <w:divBdr>
                <w:top w:val="none" w:sz="0" w:space="0" w:color="auto"/>
                <w:left w:val="none" w:sz="0" w:space="0" w:color="auto"/>
                <w:bottom w:val="none" w:sz="0" w:space="0" w:color="auto"/>
                <w:right w:val="none" w:sz="0" w:space="0" w:color="auto"/>
              </w:divBdr>
              <w:divsChild>
                <w:div w:id="1257515869">
                  <w:marLeft w:val="0"/>
                  <w:marRight w:val="0"/>
                  <w:marTop w:val="0"/>
                  <w:marBottom w:val="0"/>
                  <w:divBdr>
                    <w:top w:val="none" w:sz="0" w:space="0" w:color="auto"/>
                    <w:left w:val="none" w:sz="0" w:space="0" w:color="auto"/>
                    <w:bottom w:val="none" w:sz="0" w:space="0" w:color="auto"/>
                    <w:right w:val="none" w:sz="0" w:space="0" w:color="auto"/>
                  </w:divBdr>
                  <w:divsChild>
                    <w:div w:id="91921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64575">
          <w:marLeft w:val="0"/>
          <w:marRight w:val="0"/>
          <w:marTop w:val="0"/>
          <w:marBottom w:val="0"/>
          <w:divBdr>
            <w:top w:val="none" w:sz="0" w:space="0" w:color="auto"/>
            <w:left w:val="none" w:sz="0" w:space="0" w:color="auto"/>
            <w:bottom w:val="none" w:sz="0" w:space="0" w:color="auto"/>
            <w:right w:val="none" w:sz="0" w:space="0" w:color="auto"/>
          </w:divBdr>
        </w:div>
      </w:divsChild>
    </w:div>
    <w:div w:id="324666805">
      <w:bodyDiv w:val="1"/>
      <w:marLeft w:val="0"/>
      <w:marRight w:val="0"/>
      <w:marTop w:val="0"/>
      <w:marBottom w:val="0"/>
      <w:divBdr>
        <w:top w:val="none" w:sz="0" w:space="0" w:color="auto"/>
        <w:left w:val="none" w:sz="0" w:space="0" w:color="auto"/>
        <w:bottom w:val="none" w:sz="0" w:space="0" w:color="auto"/>
        <w:right w:val="none" w:sz="0" w:space="0" w:color="auto"/>
      </w:divBdr>
    </w:div>
    <w:div w:id="335763686">
      <w:bodyDiv w:val="1"/>
      <w:marLeft w:val="0"/>
      <w:marRight w:val="0"/>
      <w:marTop w:val="0"/>
      <w:marBottom w:val="0"/>
      <w:divBdr>
        <w:top w:val="none" w:sz="0" w:space="0" w:color="auto"/>
        <w:left w:val="none" w:sz="0" w:space="0" w:color="auto"/>
        <w:bottom w:val="none" w:sz="0" w:space="0" w:color="auto"/>
        <w:right w:val="none" w:sz="0" w:space="0" w:color="auto"/>
      </w:divBdr>
    </w:div>
    <w:div w:id="337124500">
      <w:bodyDiv w:val="1"/>
      <w:marLeft w:val="0"/>
      <w:marRight w:val="0"/>
      <w:marTop w:val="0"/>
      <w:marBottom w:val="0"/>
      <w:divBdr>
        <w:top w:val="none" w:sz="0" w:space="0" w:color="auto"/>
        <w:left w:val="none" w:sz="0" w:space="0" w:color="auto"/>
        <w:bottom w:val="none" w:sz="0" w:space="0" w:color="auto"/>
        <w:right w:val="none" w:sz="0" w:space="0" w:color="auto"/>
      </w:divBdr>
    </w:div>
    <w:div w:id="343557555">
      <w:bodyDiv w:val="1"/>
      <w:marLeft w:val="0"/>
      <w:marRight w:val="0"/>
      <w:marTop w:val="0"/>
      <w:marBottom w:val="0"/>
      <w:divBdr>
        <w:top w:val="none" w:sz="0" w:space="0" w:color="auto"/>
        <w:left w:val="none" w:sz="0" w:space="0" w:color="auto"/>
        <w:bottom w:val="none" w:sz="0" w:space="0" w:color="auto"/>
        <w:right w:val="none" w:sz="0" w:space="0" w:color="auto"/>
      </w:divBdr>
    </w:div>
    <w:div w:id="347753276">
      <w:bodyDiv w:val="1"/>
      <w:marLeft w:val="0"/>
      <w:marRight w:val="0"/>
      <w:marTop w:val="0"/>
      <w:marBottom w:val="0"/>
      <w:divBdr>
        <w:top w:val="none" w:sz="0" w:space="0" w:color="auto"/>
        <w:left w:val="none" w:sz="0" w:space="0" w:color="auto"/>
        <w:bottom w:val="none" w:sz="0" w:space="0" w:color="auto"/>
        <w:right w:val="none" w:sz="0" w:space="0" w:color="auto"/>
      </w:divBdr>
    </w:div>
    <w:div w:id="360787708">
      <w:bodyDiv w:val="1"/>
      <w:marLeft w:val="0"/>
      <w:marRight w:val="0"/>
      <w:marTop w:val="0"/>
      <w:marBottom w:val="0"/>
      <w:divBdr>
        <w:top w:val="none" w:sz="0" w:space="0" w:color="auto"/>
        <w:left w:val="none" w:sz="0" w:space="0" w:color="auto"/>
        <w:bottom w:val="none" w:sz="0" w:space="0" w:color="auto"/>
        <w:right w:val="none" w:sz="0" w:space="0" w:color="auto"/>
      </w:divBdr>
    </w:div>
    <w:div w:id="391462630">
      <w:bodyDiv w:val="1"/>
      <w:marLeft w:val="0"/>
      <w:marRight w:val="0"/>
      <w:marTop w:val="0"/>
      <w:marBottom w:val="0"/>
      <w:divBdr>
        <w:top w:val="none" w:sz="0" w:space="0" w:color="auto"/>
        <w:left w:val="none" w:sz="0" w:space="0" w:color="auto"/>
        <w:bottom w:val="none" w:sz="0" w:space="0" w:color="auto"/>
        <w:right w:val="none" w:sz="0" w:space="0" w:color="auto"/>
      </w:divBdr>
      <w:divsChild>
        <w:div w:id="1507281024">
          <w:marLeft w:val="0"/>
          <w:marRight w:val="0"/>
          <w:marTop w:val="0"/>
          <w:marBottom w:val="120"/>
          <w:divBdr>
            <w:top w:val="none" w:sz="0" w:space="0" w:color="auto"/>
            <w:left w:val="none" w:sz="0" w:space="0" w:color="auto"/>
            <w:bottom w:val="single" w:sz="12" w:space="9" w:color="EBEBEB"/>
            <w:right w:val="none" w:sz="0" w:space="0" w:color="auto"/>
          </w:divBdr>
          <w:divsChild>
            <w:div w:id="1236476165">
              <w:marLeft w:val="0"/>
              <w:marRight w:val="0"/>
              <w:marTop w:val="100"/>
              <w:marBottom w:val="100"/>
              <w:divBdr>
                <w:top w:val="none" w:sz="0" w:space="0" w:color="auto"/>
                <w:left w:val="none" w:sz="0" w:space="0" w:color="auto"/>
                <w:bottom w:val="none" w:sz="0" w:space="0" w:color="auto"/>
                <w:right w:val="none" w:sz="0" w:space="0" w:color="auto"/>
              </w:divBdr>
              <w:divsChild>
                <w:div w:id="183667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929103">
          <w:marLeft w:val="0"/>
          <w:marRight w:val="0"/>
          <w:marTop w:val="0"/>
          <w:marBottom w:val="0"/>
          <w:divBdr>
            <w:top w:val="none" w:sz="0" w:space="0" w:color="auto"/>
            <w:left w:val="none" w:sz="0" w:space="0" w:color="auto"/>
            <w:bottom w:val="none" w:sz="0" w:space="0" w:color="auto"/>
            <w:right w:val="none" w:sz="0" w:space="0" w:color="auto"/>
          </w:divBdr>
        </w:div>
        <w:div w:id="1124613962">
          <w:marLeft w:val="0"/>
          <w:marRight w:val="0"/>
          <w:marTop w:val="0"/>
          <w:marBottom w:val="120"/>
          <w:divBdr>
            <w:top w:val="none" w:sz="0" w:space="0" w:color="auto"/>
            <w:left w:val="none" w:sz="0" w:space="0" w:color="auto"/>
            <w:bottom w:val="none" w:sz="0" w:space="0" w:color="auto"/>
            <w:right w:val="none" w:sz="0" w:space="0" w:color="auto"/>
          </w:divBdr>
          <w:divsChild>
            <w:div w:id="794719182">
              <w:marLeft w:val="0"/>
              <w:marRight w:val="0"/>
              <w:marTop w:val="0"/>
              <w:marBottom w:val="0"/>
              <w:divBdr>
                <w:top w:val="none" w:sz="0" w:space="0" w:color="auto"/>
                <w:left w:val="none" w:sz="0" w:space="0" w:color="auto"/>
                <w:bottom w:val="none" w:sz="0" w:space="0" w:color="auto"/>
                <w:right w:val="none" w:sz="0" w:space="0" w:color="auto"/>
              </w:divBdr>
              <w:divsChild>
                <w:div w:id="951016189">
                  <w:marLeft w:val="0"/>
                  <w:marRight w:val="0"/>
                  <w:marTop w:val="0"/>
                  <w:marBottom w:val="0"/>
                  <w:divBdr>
                    <w:top w:val="none" w:sz="0" w:space="0" w:color="auto"/>
                    <w:left w:val="none" w:sz="0" w:space="0" w:color="auto"/>
                    <w:bottom w:val="none" w:sz="0" w:space="0" w:color="auto"/>
                    <w:right w:val="none" w:sz="0" w:space="0" w:color="auto"/>
                  </w:divBdr>
                  <w:divsChild>
                    <w:div w:id="160735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217955">
          <w:marLeft w:val="0"/>
          <w:marRight w:val="0"/>
          <w:marTop w:val="0"/>
          <w:marBottom w:val="0"/>
          <w:divBdr>
            <w:top w:val="none" w:sz="0" w:space="0" w:color="auto"/>
            <w:left w:val="none" w:sz="0" w:space="0" w:color="auto"/>
            <w:bottom w:val="none" w:sz="0" w:space="0" w:color="auto"/>
            <w:right w:val="none" w:sz="0" w:space="0" w:color="auto"/>
          </w:divBdr>
        </w:div>
      </w:divsChild>
    </w:div>
    <w:div w:id="396828058">
      <w:bodyDiv w:val="1"/>
      <w:marLeft w:val="0"/>
      <w:marRight w:val="0"/>
      <w:marTop w:val="0"/>
      <w:marBottom w:val="0"/>
      <w:divBdr>
        <w:top w:val="none" w:sz="0" w:space="0" w:color="auto"/>
        <w:left w:val="none" w:sz="0" w:space="0" w:color="auto"/>
        <w:bottom w:val="none" w:sz="0" w:space="0" w:color="auto"/>
        <w:right w:val="none" w:sz="0" w:space="0" w:color="auto"/>
      </w:divBdr>
    </w:div>
    <w:div w:id="432556809">
      <w:bodyDiv w:val="1"/>
      <w:marLeft w:val="0"/>
      <w:marRight w:val="0"/>
      <w:marTop w:val="0"/>
      <w:marBottom w:val="0"/>
      <w:divBdr>
        <w:top w:val="none" w:sz="0" w:space="0" w:color="auto"/>
        <w:left w:val="none" w:sz="0" w:space="0" w:color="auto"/>
        <w:bottom w:val="none" w:sz="0" w:space="0" w:color="auto"/>
        <w:right w:val="none" w:sz="0" w:space="0" w:color="auto"/>
      </w:divBdr>
    </w:div>
    <w:div w:id="440995671">
      <w:bodyDiv w:val="1"/>
      <w:marLeft w:val="0"/>
      <w:marRight w:val="0"/>
      <w:marTop w:val="0"/>
      <w:marBottom w:val="0"/>
      <w:divBdr>
        <w:top w:val="none" w:sz="0" w:space="0" w:color="auto"/>
        <w:left w:val="none" w:sz="0" w:space="0" w:color="auto"/>
        <w:bottom w:val="none" w:sz="0" w:space="0" w:color="auto"/>
        <w:right w:val="none" w:sz="0" w:space="0" w:color="auto"/>
      </w:divBdr>
      <w:divsChild>
        <w:div w:id="1706832605">
          <w:marLeft w:val="0"/>
          <w:marRight w:val="0"/>
          <w:marTop w:val="0"/>
          <w:marBottom w:val="0"/>
          <w:divBdr>
            <w:top w:val="none" w:sz="0" w:space="0" w:color="auto"/>
            <w:left w:val="none" w:sz="0" w:space="0" w:color="auto"/>
            <w:bottom w:val="none" w:sz="0" w:space="0" w:color="auto"/>
            <w:right w:val="none" w:sz="0" w:space="0" w:color="auto"/>
          </w:divBdr>
        </w:div>
        <w:div w:id="1667199758">
          <w:marLeft w:val="0"/>
          <w:marRight w:val="0"/>
          <w:marTop w:val="0"/>
          <w:marBottom w:val="0"/>
          <w:divBdr>
            <w:top w:val="none" w:sz="0" w:space="0" w:color="auto"/>
            <w:left w:val="none" w:sz="0" w:space="0" w:color="auto"/>
            <w:bottom w:val="none" w:sz="0" w:space="0" w:color="auto"/>
            <w:right w:val="none" w:sz="0" w:space="0" w:color="auto"/>
          </w:divBdr>
        </w:div>
      </w:divsChild>
    </w:div>
    <w:div w:id="445001090">
      <w:bodyDiv w:val="1"/>
      <w:marLeft w:val="0"/>
      <w:marRight w:val="0"/>
      <w:marTop w:val="0"/>
      <w:marBottom w:val="0"/>
      <w:divBdr>
        <w:top w:val="none" w:sz="0" w:space="0" w:color="auto"/>
        <w:left w:val="none" w:sz="0" w:space="0" w:color="auto"/>
        <w:bottom w:val="none" w:sz="0" w:space="0" w:color="auto"/>
        <w:right w:val="none" w:sz="0" w:space="0" w:color="auto"/>
      </w:divBdr>
    </w:div>
    <w:div w:id="449863171">
      <w:bodyDiv w:val="1"/>
      <w:marLeft w:val="0"/>
      <w:marRight w:val="0"/>
      <w:marTop w:val="0"/>
      <w:marBottom w:val="0"/>
      <w:divBdr>
        <w:top w:val="none" w:sz="0" w:space="0" w:color="auto"/>
        <w:left w:val="none" w:sz="0" w:space="0" w:color="auto"/>
        <w:bottom w:val="none" w:sz="0" w:space="0" w:color="auto"/>
        <w:right w:val="none" w:sz="0" w:space="0" w:color="auto"/>
      </w:divBdr>
      <w:divsChild>
        <w:div w:id="765732934">
          <w:marLeft w:val="0"/>
          <w:marRight w:val="0"/>
          <w:marTop w:val="0"/>
          <w:marBottom w:val="0"/>
          <w:divBdr>
            <w:top w:val="none" w:sz="0" w:space="0" w:color="auto"/>
            <w:left w:val="none" w:sz="0" w:space="0" w:color="auto"/>
            <w:bottom w:val="none" w:sz="0" w:space="0" w:color="auto"/>
            <w:right w:val="none" w:sz="0" w:space="0" w:color="auto"/>
          </w:divBdr>
          <w:divsChild>
            <w:div w:id="1413775183">
              <w:marLeft w:val="0"/>
              <w:marRight w:val="0"/>
              <w:marTop w:val="0"/>
              <w:marBottom w:val="0"/>
              <w:divBdr>
                <w:top w:val="none" w:sz="0" w:space="0" w:color="auto"/>
                <w:left w:val="none" w:sz="0" w:space="0" w:color="auto"/>
                <w:bottom w:val="none" w:sz="0" w:space="0" w:color="auto"/>
                <w:right w:val="none" w:sz="0" w:space="0" w:color="auto"/>
              </w:divBdr>
              <w:divsChild>
                <w:div w:id="102151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043518">
      <w:bodyDiv w:val="1"/>
      <w:marLeft w:val="0"/>
      <w:marRight w:val="0"/>
      <w:marTop w:val="0"/>
      <w:marBottom w:val="0"/>
      <w:divBdr>
        <w:top w:val="none" w:sz="0" w:space="0" w:color="auto"/>
        <w:left w:val="none" w:sz="0" w:space="0" w:color="auto"/>
        <w:bottom w:val="none" w:sz="0" w:space="0" w:color="auto"/>
        <w:right w:val="none" w:sz="0" w:space="0" w:color="auto"/>
      </w:divBdr>
    </w:div>
    <w:div w:id="496770103">
      <w:bodyDiv w:val="1"/>
      <w:marLeft w:val="0"/>
      <w:marRight w:val="0"/>
      <w:marTop w:val="0"/>
      <w:marBottom w:val="0"/>
      <w:divBdr>
        <w:top w:val="none" w:sz="0" w:space="0" w:color="auto"/>
        <w:left w:val="none" w:sz="0" w:space="0" w:color="auto"/>
        <w:bottom w:val="none" w:sz="0" w:space="0" w:color="auto"/>
        <w:right w:val="none" w:sz="0" w:space="0" w:color="auto"/>
      </w:divBdr>
      <w:divsChild>
        <w:div w:id="824858577">
          <w:marLeft w:val="0"/>
          <w:marRight w:val="0"/>
          <w:marTop w:val="0"/>
          <w:marBottom w:val="270"/>
          <w:divBdr>
            <w:top w:val="none" w:sz="0" w:space="0" w:color="auto"/>
            <w:left w:val="none" w:sz="0" w:space="0" w:color="auto"/>
            <w:bottom w:val="none" w:sz="0" w:space="0" w:color="auto"/>
            <w:right w:val="none" w:sz="0" w:space="0" w:color="auto"/>
          </w:divBdr>
          <w:divsChild>
            <w:div w:id="263467600">
              <w:marLeft w:val="0"/>
              <w:marRight w:val="0"/>
              <w:marTop w:val="0"/>
              <w:marBottom w:val="0"/>
              <w:divBdr>
                <w:top w:val="none" w:sz="0" w:space="0" w:color="auto"/>
                <w:left w:val="none" w:sz="0" w:space="0" w:color="auto"/>
                <w:bottom w:val="none" w:sz="0" w:space="0" w:color="auto"/>
                <w:right w:val="none" w:sz="0" w:space="0" w:color="auto"/>
              </w:divBdr>
              <w:divsChild>
                <w:div w:id="1800949522">
                  <w:marLeft w:val="0"/>
                  <w:marRight w:val="0"/>
                  <w:marTop w:val="225"/>
                  <w:marBottom w:val="225"/>
                  <w:divBdr>
                    <w:top w:val="none" w:sz="0" w:space="0" w:color="auto"/>
                    <w:left w:val="none" w:sz="0" w:space="0" w:color="auto"/>
                    <w:bottom w:val="none" w:sz="0" w:space="0" w:color="auto"/>
                    <w:right w:val="none" w:sz="0" w:space="0" w:color="auto"/>
                  </w:divBdr>
                  <w:divsChild>
                    <w:div w:id="1893299106">
                      <w:marLeft w:val="0"/>
                      <w:marRight w:val="0"/>
                      <w:marTop w:val="0"/>
                      <w:marBottom w:val="0"/>
                      <w:divBdr>
                        <w:top w:val="none" w:sz="0" w:space="0" w:color="auto"/>
                        <w:left w:val="none" w:sz="0" w:space="0" w:color="auto"/>
                        <w:bottom w:val="none" w:sz="0" w:space="0" w:color="auto"/>
                        <w:right w:val="none" w:sz="0" w:space="0" w:color="auto"/>
                      </w:divBdr>
                    </w:div>
                    <w:div w:id="64494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017314">
      <w:bodyDiv w:val="1"/>
      <w:marLeft w:val="0"/>
      <w:marRight w:val="0"/>
      <w:marTop w:val="0"/>
      <w:marBottom w:val="0"/>
      <w:divBdr>
        <w:top w:val="none" w:sz="0" w:space="0" w:color="auto"/>
        <w:left w:val="none" w:sz="0" w:space="0" w:color="auto"/>
        <w:bottom w:val="none" w:sz="0" w:space="0" w:color="auto"/>
        <w:right w:val="none" w:sz="0" w:space="0" w:color="auto"/>
      </w:divBdr>
    </w:div>
    <w:div w:id="545993121">
      <w:bodyDiv w:val="1"/>
      <w:marLeft w:val="0"/>
      <w:marRight w:val="0"/>
      <w:marTop w:val="0"/>
      <w:marBottom w:val="0"/>
      <w:divBdr>
        <w:top w:val="none" w:sz="0" w:space="0" w:color="auto"/>
        <w:left w:val="none" w:sz="0" w:space="0" w:color="auto"/>
        <w:bottom w:val="none" w:sz="0" w:space="0" w:color="auto"/>
        <w:right w:val="none" w:sz="0" w:space="0" w:color="auto"/>
      </w:divBdr>
    </w:div>
    <w:div w:id="552085921">
      <w:bodyDiv w:val="1"/>
      <w:marLeft w:val="0"/>
      <w:marRight w:val="0"/>
      <w:marTop w:val="0"/>
      <w:marBottom w:val="0"/>
      <w:divBdr>
        <w:top w:val="none" w:sz="0" w:space="0" w:color="auto"/>
        <w:left w:val="none" w:sz="0" w:space="0" w:color="auto"/>
        <w:bottom w:val="none" w:sz="0" w:space="0" w:color="auto"/>
        <w:right w:val="none" w:sz="0" w:space="0" w:color="auto"/>
      </w:divBdr>
      <w:divsChild>
        <w:div w:id="1177765215">
          <w:marLeft w:val="0"/>
          <w:marRight w:val="0"/>
          <w:marTop w:val="0"/>
          <w:marBottom w:val="120"/>
          <w:divBdr>
            <w:top w:val="none" w:sz="0" w:space="0" w:color="auto"/>
            <w:left w:val="none" w:sz="0" w:space="0" w:color="auto"/>
            <w:bottom w:val="single" w:sz="12" w:space="9" w:color="EBEBEB"/>
            <w:right w:val="none" w:sz="0" w:space="0" w:color="auto"/>
          </w:divBdr>
          <w:divsChild>
            <w:div w:id="324751254">
              <w:marLeft w:val="0"/>
              <w:marRight w:val="0"/>
              <w:marTop w:val="100"/>
              <w:marBottom w:val="100"/>
              <w:divBdr>
                <w:top w:val="none" w:sz="0" w:space="0" w:color="auto"/>
                <w:left w:val="none" w:sz="0" w:space="0" w:color="auto"/>
                <w:bottom w:val="none" w:sz="0" w:space="0" w:color="auto"/>
                <w:right w:val="none" w:sz="0" w:space="0" w:color="auto"/>
              </w:divBdr>
              <w:divsChild>
                <w:div w:id="9675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935534">
          <w:marLeft w:val="0"/>
          <w:marRight w:val="0"/>
          <w:marTop w:val="0"/>
          <w:marBottom w:val="120"/>
          <w:divBdr>
            <w:top w:val="none" w:sz="0" w:space="0" w:color="auto"/>
            <w:left w:val="none" w:sz="0" w:space="0" w:color="auto"/>
            <w:bottom w:val="none" w:sz="0" w:space="0" w:color="auto"/>
            <w:right w:val="none" w:sz="0" w:space="0" w:color="auto"/>
          </w:divBdr>
          <w:divsChild>
            <w:div w:id="1214579228">
              <w:marLeft w:val="0"/>
              <w:marRight w:val="0"/>
              <w:marTop w:val="0"/>
              <w:marBottom w:val="0"/>
              <w:divBdr>
                <w:top w:val="none" w:sz="0" w:space="0" w:color="auto"/>
                <w:left w:val="none" w:sz="0" w:space="0" w:color="auto"/>
                <w:bottom w:val="none" w:sz="0" w:space="0" w:color="auto"/>
                <w:right w:val="none" w:sz="0" w:space="0" w:color="auto"/>
              </w:divBdr>
              <w:divsChild>
                <w:div w:id="119497990">
                  <w:marLeft w:val="0"/>
                  <w:marRight w:val="0"/>
                  <w:marTop w:val="0"/>
                  <w:marBottom w:val="0"/>
                  <w:divBdr>
                    <w:top w:val="none" w:sz="0" w:space="0" w:color="auto"/>
                    <w:left w:val="none" w:sz="0" w:space="0" w:color="auto"/>
                    <w:bottom w:val="none" w:sz="0" w:space="0" w:color="auto"/>
                    <w:right w:val="none" w:sz="0" w:space="0" w:color="auto"/>
                  </w:divBdr>
                  <w:divsChild>
                    <w:div w:id="152228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536523">
          <w:marLeft w:val="0"/>
          <w:marRight w:val="0"/>
          <w:marTop w:val="0"/>
          <w:marBottom w:val="0"/>
          <w:divBdr>
            <w:top w:val="none" w:sz="0" w:space="0" w:color="auto"/>
            <w:left w:val="none" w:sz="0" w:space="0" w:color="auto"/>
            <w:bottom w:val="none" w:sz="0" w:space="0" w:color="auto"/>
            <w:right w:val="none" w:sz="0" w:space="0" w:color="auto"/>
          </w:divBdr>
        </w:div>
      </w:divsChild>
    </w:div>
    <w:div w:id="626853716">
      <w:bodyDiv w:val="1"/>
      <w:marLeft w:val="0"/>
      <w:marRight w:val="0"/>
      <w:marTop w:val="0"/>
      <w:marBottom w:val="0"/>
      <w:divBdr>
        <w:top w:val="none" w:sz="0" w:space="0" w:color="auto"/>
        <w:left w:val="none" w:sz="0" w:space="0" w:color="auto"/>
        <w:bottom w:val="none" w:sz="0" w:space="0" w:color="auto"/>
        <w:right w:val="none" w:sz="0" w:space="0" w:color="auto"/>
      </w:divBdr>
    </w:div>
    <w:div w:id="643195924">
      <w:bodyDiv w:val="1"/>
      <w:marLeft w:val="0"/>
      <w:marRight w:val="0"/>
      <w:marTop w:val="0"/>
      <w:marBottom w:val="0"/>
      <w:divBdr>
        <w:top w:val="none" w:sz="0" w:space="0" w:color="auto"/>
        <w:left w:val="none" w:sz="0" w:space="0" w:color="auto"/>
        <w:bottom w:val="none" w:sz="0" w:space="0" w:color="auto"/>
        <w:right w:val="none" w:sz="0" w:space="0" w:color="auto"/>
      </w:divBdr>
      <w:divsChild>
        <w:div w:id="31081740">
          <w:marLeft w:val="0"/>
          <w:marRight w:val="0"/>
          <w:marTop w:val="0"/>
          <w:marBottom w:val="0"/>
          <w:divBdr>
            <w:top w:val="none" w:sz="0" w:space="0" w:color="auto"/>
            <w:left w:val="none" w:sz="0" w:space="0" w:color="auto"/>
            <w:bottom w:val="none" w:sz="0" w:space="0" w:color="auto"/>
            <w:right w:val="none" w:sz="0" w:space="0" w:color="auto"/>
          </w:divBdr>
          <w:divsChild>
            <w:div w:id="2086028126">
              <w:marLeft w:val="0"/>
              <w:marRight w:val="0"/>
              <w:marTop w:val="0"/>
              <w:marBottom w:val="0"/>
              <w:divBdr>
                <w:top w:val="none" w:sz="0" w:space="0" w:color="auto"/>
                <w:left w:val="none" w:sz="0" w:space="0" w:color="auto"/>
                <w:bottom w:val="none" w:sz="0" w:space="0" w:color="auto"/>
                <w:right w:val="none" w:sz="0" w:space="0" w:color="auto"/>
              </w:divBdr>
              <w:divsChild>
                <w:div w:id="65418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687344">
          <w:marLeft w:val="0"/>
          <w:marRight w:val="0"/>
          <w:marTop w:val="0"/>
          <w:marBottom w:val="0"/>
          <w:divBdr>
            <w:top w:val="none" w:sz="0" w:space="0" w:color="auto"/>
            <w:left w:val="none" w:sz="0" w:space="0" w:color="auto"/>
            <w:bottom w:val="none" w:sz="0" w:space="0" w:color="auto"/>
            <w:right w:val="none" w:sz="0" w:space="0" w:color="auto"/>
          </w:divBdr>
          <w:divsChild>
            <w:div w:id="1721055380">
              <w:marLeft w:val="0"/>
              <w:marRight w:val="0"/>
              <w:marTop w:val="0"/>
              <w:marBottom w:val="0"/>
              <w:divBdr>
                <w:top w:val="none" w:sz="0" w:space="0" w:color="auto"/>
                <w:left w:val="none" w:sz="0" w:space="0" w:color="auto"/>
                <w:bottom w:val="none" w:sz="0" w:space="0" w:color="auto"/>
                <w:right w:val="none" w:sz="0" w:space="0" w:color="auto"/>
              </w:divBdr>
              <w:divsChild>
                <w:div w:id="1913617793">
                  <w:marLeft w:val="0"/>
                  <w:marRight w:val="0"/>
                  <w:marTop w:val="0"/>
                  <w:marBottom w:val="0"/>
                  <w:divBdr>
                    <w:top w:val="none" w:sz="0" w:space="0" w:color="auto"/>
                    <w:left w:val="none" w:sz="0" w:space="0" w:color="auto"/>
                    <w:bottom w:val="none" w:sz="0" w:space="0" w:color="auto"/>
                    <w:right w:val="none" w:sz="0" w:space="0" w:color="auto"/>
                  </w:divBdr>
                </w:div>
              </w:divsChild>
            </w:div>
            <w:div w:id="1735469959">
              <w:marLeft w:val="0"/>
              <w:marRight w:val="0"/>
              <w:marTop w:val="0"/>
              <w:marBottom w:val="0"/>
              <w:divBdr>
                <w:top w:val="none" w:sz="0" w:space="0" w:color="auto"/>
                <w:left w:val="none" w:sz="0" w:space="0" w:color="auto"/>
                <w:bottom w:val="none" w:sz="0" w:space="0" w:color="auto"/>
                <w:right w:val="none" w:sz="0" w:space="0" w:color="auto"/>
              </w:divBdr>
              <w:divsChild>
                <w:div w:id="66840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206080">
      <w:bodyDiv w:val="1"/>
      <w:marLeft w:val="0"/>
      <w:marRight w:val="0"/>
      <w:marTop w:val="0"/>
      <w:marBottom w:val="0"/>
      <w:divBdr>
        <w:top w:val="none" w:sz="0" w:space="0" w:color="auto"/>
        <w:left w:val="none" w:sz="0" w:space="0" w:color="auto"/>
        <w:bottom w:val="none" w:sz="0" w:space="0" w:color="auto"/>
        <w:right w:val="none" w:sz="0" w:space="0" w:color="auto"/>
      </w:divBdr>
    </w:div>
    <w:div w:id="681976622">
      <w:bodyDiv w:val="1"/>
      <w:marLeft w:val="0"/>
      <w:marRight w:val="0"/>
      <w:marTop w:val="0"/>
      <w:marBottom w:val="0"/>
      <w:divBdr>
        <w:top w:val="none" w:sz="0" w:space="0" w:color="auto"/>
        <w:left w:val="none" w:sz="0" w:space="0" w:color="auto"/>
        <w:bottom w:val="none" w:sz="0" w:space="0" w:color="auto"/>
        <w:right w:val="none" w:sz="0" w:space="0" w:color="auto"/>
      </w:divBdr>
    </w:div>
    <w:div w:id="695229407">
      <w:bodyDiv w:val="1"/>
      <w:marLeft w:val="0"/>
      <w:marRight w:val="0"/>
      <w:marTop w:val="0"/>
      <w:marBottom w:val="0"/>
      <w:divBdr>
        <w:top w:val="none" w:sz="0" w:space="0" w:color="auto"/>
        <w:left w:val="none" w:sz="0" w:space="0" w:color="auto"/>
        <w:bottom w:val="none" w:sz="0" w:space="0" w:color="auto"/>
        <w:right w:val="none" w:sz="0" w:space="0" w:color="auto"/>
      </w:divBdr>
      <w:divsChild>
        <w:div w:id="67266998">
          <w:marLeft w:val="0"/>
          <w:marRight w:val="0"/>
          <w:marTop w:val="0"/>
          <w:marBottom w:val="0"/>
          <w:divBdr>
            <w:top w:val="none" w:sz="0" w:space="0" w:color="auto"/>
            <w:left w:val="none" w:sz="0" w:space="0" w:color="auto"/>
            <w:bottom w:val="none" w:sz="0" w:space="0" w:color="auto"/>
            <w:right w:val="none" w:sz="0" w:space="0" w:color="auto"/>
          </w:divBdr>
        </w:div>
        <w:div w:id="436562038">
          <w:marLeft w:val="0"/>
          <w:marRight w:val="0"/>
          <w:marTop w:val="0"/>
          <w:marBottom w:val="0"/>
          <w:divBdr>
            <w:top w:val="none" w:sz="0" w:space="0" w:color="auto"/>
            <w:left w:val="none" w:sz="0" w:space="0" w:color="auto"/>
            <w:bottom w:val="none" w:sz="0" w:space="0" w:color="auto"/>
            <w:right w:val="none" w:sz="0" w:space="0" w:color="auto"/>
          </w:divBdr>
        </w:div>
      </w:divsChild>
    </w:div>
    <w:div w:id="713120449">
      <w:bodyDiv w:val="1"/>
      <w:marLeft w:val="0"/>
      <w:marRight w:val="0"/>
      <w:marTop w:val="0"/>
      <w:marBottom w:val="0"/>
      <w:divBdr>
        <w:top w:val="none" w:sz="0" w:space="0" w:color="auto"/>
        <w:left w:val="none" w:sz="0" w:space="0" w:color="auto"/>
        <w:bottom w:val="none" w:sz="0" w:space="0" w:color="auto"/>
        <w:right w:val="none" w:sz="0" w:space="0" w:color="auto"/>
      </w:divBdr>
    </w:div>
    <w:div w:id="717124709">
      <w:bodyDiv w:val="1"/>
      <w:marLeft w:val="0"/>
      <w:marRight w:val="0"/>
      <w:marTop w:val="0"/>
      <w:marBottom w:val="0"/>
      <w:divBdr>
        <w:top w:val="none" w:sz="0" w:space="0" w:color="auto"/>
        <w:left w:val="none" w:sz="0" w:space="0" w:color="auto"/>
        <w:bottom w:val="none" w:sz="0" w:space="0" w:color="auto"/>
        <w:right w:val="none" w:sz="0" w:space="0" w:color="auto"/>
      </w:divBdr>
      <w:divsChild>
        <w:div w:id="1032458138">
          <w:marLeft w:val="0"/>
          <w:marRight w:val="0"/>
          <w:marTop w:val="0"/>
          <w:marBottom w:val="0"/>
          <w:divBdr>
            <w:top w:val="none" w:sz="0" w:space="0" w:color="auto"/>
            <w:left w:val="none" w:sz="0" w:space="0" w:color="auto"/>
            <w:bottom w:val="none" w:sz="0" w:space="0" w:color="auto"/>
            <w:right w:val="none" w:sz="0" w:space="0" w:color="auto"/>
          </w:divBdr>
        </w:div>
        <w:div w:id="464129066">
          <w:marLeft w:val="0"/>
          <w:marRight w:val="0"/>
          <w:marTop w:val="0"/>
          <w:marBottom w:val="0"/>
          <w:divBdr>
            <w:top w:val="none" w:sz="0" w:space="0" w:color="auto"/>
            <w:left w:val="none" w:sz="0" w:space="0" w:color="auto"/>
            <w:bottom w:val="none" w:sz="0" w:space="0" w:color="auto"/>
            <w:right w:val="none" w:sz="0" w:space="0" w:color="auto"/>
          </w:divBdr>
        </w:div>
      </w:divsChild>
    </w:div>
    <w:div w:id="788667463">
      <w:bodyDiv w:val="1"/>
      <w:marLeft w:val="0"/>
      <w:marRight w:val="0"/>
      <w:marTop w:val="0"/>
      <w:marBottom w:val="0"/>
      <w:divBdr>
        <w:top w:val="none" w:sz="0" w:space="0" w:color="auto"/>
        <w:left w:val="none" w:sz="0" w:space="0" w:color="auto"/>
        <w:bottom w:val="none" w:sz="0" w:space="0" w:color="auto"/>
        <w:right w:val="none" w:sz="0" w:space="0" w:color="auto"/>
      </w:divBdr>
    </w:div>
    <w:div w:id="795027134">
      <w:bodyDiv w:val="1"/>
      <w:marLeft w:val="0"/>
      <w:marRight w:val="0"/>
      <w:marTop w:val="0"/>
      <w:marBottom w:val="0"/>
      <w:divBdr>
        <w:top w:val="none" w:sz="0" w:space="0" w:color="auto"/>
        <w:left w:val="none" w:sz="0" w:space="0" w:color="auto"/>
        <w:bottom w:val="none" w:sz="0" w:space="0" w:color="auto"/>
        <w:right w:val="none" w:sz="0" w:space="0" w:color="auto"/>
      </w:divBdr>
    </w:div>
    <w:div w:id="798687776">
      <w:bodyDiv w:val="1"/>
      <w:marLeft w:val="0"/>
      <w:marRight w:val="0"/>
      <w:marTop w:val="0"/>
      <w:marBottom w:val="0"/>
      <w:divBdr>
        <w:top w:val="none" w:sz="0" w:space="0" w:color="auto"/>
        <w:left w:val="none" w:sz="0" w:space="0" w:color="auto"/>
        <w:bottom w:val="none" w:sz="0" w:space="0" w:color="auto"/>
        <w:right w:val="none" w:sz="0" w:space="0" w:color="auto"/>
      </w:divBdr>
      <w:divsChild>
        <w:div w:id="2124886387">
          <w:marLeft w:val="0"/>
          <w:marRight w:val="0"/>
          <w:marTop w:val="0"/>
          <w:marBottom w:val="0"/>
          <w:divBdr>
            <w:top w:val="none" w:sz="0" w:space="0" w:color="auto"/>
            <w:left w:val="none" w:sz="0" w:space="0" w:color="auto"/>
            <w:bottom w:val="none" w:sz="0" w:space="0" w:color="auto"/>
            <w:right w:val="none" w:sz="0" w:space="0" w:color="auto"/>
          </w:divBdr>
        </w:div>
      </w:divsChild>
    </w:div>
    <w:div w:id="822044780">
      <w:bodyDiv w:val="1"/>
      <w:marLeft w:val="0"/>
      <w:marRight w:val="0"/>
      <w:marTop w:val="0"/>
      <w:marBottom w:val="0"/>
      <w:divBdr>
        <w:top w:val="none" w:sz="0" w:space="0" w:color="auto"/>
        <w:left w:val="none" w:sz="0" w:space="0" w:color="auto"/>
        <w:bottom w:val="none" w:sz="0" w:space="0" w:color="auto"/>
        <w:right w:val="none" w:sz="0" w:space="0" w:color="auto"/>
      </w:divBdr>
    </w:div>
    <w:div w:id="829293906">
      <w:bodyDiv w:val="1"/>
      <w:marLeft w:val="0"/>
      <w:marRight w:val="0"/>
      <w:marTop w:val="0"/>
      <w:marBottom w:val="0"/>
      <w:divBdr>
        <w:top w:val="none" w:sz="0" w:space="0" w:color="auto"/>
        <w:left w:val="none" w:sz="0" w:space="0" w:color="auto"/>
        <w:bottom w:val="none" w:sz="0" w:space="0" w:color="auto"/>
        <w:right w:val="none" w:sz="0" w:space="0" w:color="auto"/>
      </w:divBdr>
    </w:div>
    <w:div w:id="859392585">
      <w:bodyDiv w:val="1"/>
      <w:marLeft w:val="0"/>
      <w:marRight w:val="0"/>
      <w:marTop w:val="0"/>
      <w:marBottom w:val="0"/>
      <w:divBdr>
        <w:top w:val="none" w:sz="0" w:space="0" w:color="auto"/>
        <w:left w:val="none" w:sz="0" w:space="0" w:color="auto"/>
        <w:bottom w:val="none" w:sz="0" w:space="0" w:color="auto"/>
        <w:right w:val="none" w:sz="0" w:space="0" w:color="auto"/>
      </w:divBdr>
    </w:div>
    <w:div w:id="875196227">
      <w:bodyDiv w:val="1"/>
      <w:marLeft w:val="0"/>
      <w:marRight w:val="0"/>
      <w:marTop w:val="0"/>
      <w:marBottom w:val="0"/>
      <w:divBdr>
        <w:top w:val="none" w:sz="0" w:space="0" w:color="auto"/>
        <w:left w:val="none" w:sz="0" w:space="0" w:color="auto"/>
        <w:bottom w:val="none" w:sz="0" w:space="0" w:color="auto"/>
        <w:right w:val="none" w:sz="0" w:space="0" w:color="auto"/>
      </w:divBdr>
      <w:divsChild>
        <w:div w:id="379017675">
          <w:marLeft w:val="0"/>
          <w:marRight w:val="0"/>
          <w:marTop w:val="0"/>
          <w:marBottom w:val="0"/>
          <w:divBdr>
            <w:top w:val="none" w:sz="0" w:space="0" w:color="auto"/>
            <w:left w:val="none" w:sz="0" w:space="0" w:color="auto"/>
            <w:bottom w:val="none" w:sz="0" w:space="0" w:color="auto"/>
            <w:right w:val="none" w:sz="0" w:space="0" w:color="auto"/>
          </w:divBdr>
          <w:divsChild>
            <w:div w:id="2038503209">
              <w:marLeft w:val="0"/>
              <w:marRight w:val="0"/>
              <w:marTop w:val="0"/>
              <w:marBottom w:val="0"/>
              <w:divBdr>
                <w:top w:val="none" w:sz="0" w:space="0" w:color="auto"/>
                <w:left w:val="none" w:sz="0" w:space="0" w:color="auto"/>
                <w:bottom w:val="none" w:sz="0" w:space="0" w:color="auto"/>
                <w:right w:val="none" w:sz="0" w:space="0" w:color="auto"/>
              </w:divBdr>
            </w:div>
          </w:divsChild>
        </w:div>
        <w:div w:id="1999841506">
          <w:marLeft w:val="0"/>
          <w:marRight w:val="0"/>
          <w:marTop w:val="0"/>
          <w:marBottom w:val="150"/>
          <w:divBdr>
            <w:top w:val="none" w:sz="0" w:space="0" w:color="auto"/>
            <w:left w:val="none" w:sz="0" w:space="0" w:color="auto"/>
            <w:bottom w:val="none" w:sz="0" w:space="0" w:color="auto"/>
            <w:right w:val="none" w:sz="0" w:space="0" w:color="auto"/>
          </w:divBdr>
          <w:divsChild>
            <w:div w:id="990914219">
              <w:marLeft w:val="0"/>
              <w:marRight w:val="0"/>
              <w:marTop w:val="0"/>
              <w:marBottom w:val="0"/>
              <w:divBdr>
                <w:top w:val="none" w:sz="0" w:space="0" w:color="auto"/>
                <w:left w:val="none" w:sz="0" w:space="0" w:color="auto"/>
                <w:bottom w:val="none" w:sz="0" w:space="0" w:color="auto"/>
                <w:right w:val="none" w:sz="0" w:space="0" w:color="auto"/>
              </w:divBdr>
              <w:divsChild>
                <w:div w:id="515538878">
                  <w:marLeft w:val="0"/>
                  <w:marRight w:val="0"/>
                  <w:marTop w:val="0"/>
                  <w:marBottom w:val="0"/>
                  <w:divBdr>
                    <w:top w:val="none" w:sz="0" w:space="0" w:color="auto"/>
                    <w:left w:val="none" w:sz="0" w:space="0" w:color="auto"/>
                    <w:bottom w:val="none" w:sz="0" w:space="0" w:color="auto"/>
                    <w:right w:val="none" w:sz="0" w:space="0" w:color="auto"/>
                  </w:divBdr>
                  <w:divsChild>
                    <w:div w:id="196669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847662">
          <w:marLeft w:val="0"/>
          <w:marRight w:val="0"/>
          <w:marTop w:val="30"/>
          <w:marBottom w:val="105"/>
          <w:divBdr>
            <w:top w:val="none" w:sz="0" w:space="0" w:color="auto"/>
            <w:left w:val="none" w:sz="0" w:space="0" w:color="auto"/>
            <w:bottom w:val="none" w:sz="0" w:space="0" w:color="auto"/>
            <w:right w:val="none" w:sz="0" w:space="0" w:color="auto"/>
          </w:divBdr>
          <w:divsChild>
            <w:div w:id="677852563">
              <w:marLeft w:val="0"/>
              <w:marRight w:val="0"/>
              <w:marTop w:val="0"/>
              <w:marBottom w:val="0"/>
              <w:divBdr>
                <w:top w:val="none" w:sz="0" w:space="0" w:color="auto"/>
                <w:left w:val="none" w:sz="0" w:space="0" w:color="auto"/>
                <w:bottom w:val="none" w:sz="0" w:space="0" w:color="auto"/>
                <w:right w:val="none" w:sz="0" w:space="0" w:color="auto"/>
              </w:divBdr>
              <w:divsChild>
                <w:div w:id="1194884983">
                  <w:marLeft w:val="0"/>
                  <w:marRight w:val="0"/>
                  <w:marTop w:val="0"/>
                  <w:marBottom w:val="0"/>
                  <w:divBdr>
                    <w:top w:val="none" w:sz="0" w:space="0" w:color="auto"/>
                    <w:left w:val="none" w:sz="0" w:space="0" w:color="auto"/>
                    <w:bottom w:val="none" w:sz="0" w:space="0" w:color="auto"/>
                    <w:right w:val="none" w:sz="0" w:space="0" w:color="auto"/>
                  </w:divBdr>
                  <w:divsChild>
                    <w:div w:id="2123761283">
                      <w:marLeft w:val="0"/>
                      <w:marRight w:val="0"/>
                      <w:marTop w:val="0"/>
                      <w:marBottom w:val="0"/>
                      <w:divBdr>
                        <w:top w:val="none" w:sz="0" w:space="0" w:color="auto"/>
                        <w:left w:val="none" w:sz="0" w:space="0" w:color="auto"/>
                        <w:bottom w:val="none" w:sz="0" w:space="0" w:color="auto"/>
                        <w:right w:val="none" w:sz="0" w:space="0" w:color="auto"/>
                      </w:divBdr>
                      <w:divsChild>
                        <w:div w:id="21403447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0418630">
              <w:marLeft w:val="0"/>
              <w:marRight w:val="0"/>
              <w:marTop w:val="0"/>
              <w:marBottom w:val="0"/>
              <w:divBdr>
                <w:top w:val="none" w:sz="0" w:space="0" w:color="auto"/>
                <w:left w:val="none" w:sz="0" w:space="0" w:color="auto"/>
                <w:bottom w:val="none" w:sz="0" w:space="0" w:color="auto"/>
                <w:right w:val="none" w:sz="0" w:space="0" w:color="auto"/>
              </w:divBdr>
              <w:divsChild>
                <w:div w:id="1303778329">
                  <w:marLeft w:val="0"/>
                  <w:marRight w:val="0"/>
                  <w:marTop w:val="0"/>
                  <w:marBottom w:val="0"/>
                  <w:divBdr>
                    <w:top w:val="none" w:sz="0" w:space="0" w:color="auto"/>
                    <w:left w:val="none" w:sz="0" w:space="0" w:color="auto"/>
                    <w:bottom w:val="none" w:sz="0" w:space="0" w:color="auto"/>
                    <w:right w:val="none" w:sz="0" w:space="0" w:color="auto"/>
                  </w:divBdr>
                  <w:divsChild>
                    <w:div w:id="660548056">
                      <w:marLeft w:val="0"/>
                      <w:marRight w:val="0"/>
                      <w:marTop w:val="0"/>
                      <w:marBottom w:val="0"/>
                      <w:divBdr>
                        <w:top w:val="none" w:sz="0" w:space="0" w:color="auto"/>
                        <w:left w:val="none" w:sz="0" w:space="0" w:color="auto"/>
                        <w:bottom w:val="none" w:sz="0" w:space="0" w:color="auto"/>
                        <w:right w:val="none" w:sz="0" w:space="0" w:color="auto"/>
                      </w:divBdr>
                      <w:divsChild>
                        <w:div w:id="78988050">
                          <w:marLeft w:val="0"/>
                          <w:marRight w:val="0"/>
                          <w:marTop w:val="0"/>
                          <w:marBottom w:val="0"/>
                          <w:divBdr>
                            <w:top w:val="none" w:sz="0" w:space="0" w:color="auto"/>
                            <w:left w:val="none" w:sz="0" w:space="0" w:color="auto"/>
                            <w:bottom w:val="none" w:sz="0" w:space="0" w:color="auto"/>
                            <w:right w:val="none" w:sz="0" w:space="0" w:color="auto"/>
                          </w:divBdr>
                          <w:divsChild>
                            <w:div w:id="1034044057">
                              <w:marLeft w:val="0"/>
                              <w:marRight w:val="0"/>
                              <w:marTop w:val="0"/>
                              <w:marBottom w:val="0"/>
                              <w:divBdr>
                                <w:top w:val="none" w:sz="0" w:space="0" w:color="auto"/>
                                <w:left w:val="none" w:sz="0" w:space="0" w:color="auto"/>
                                <w:bottom w:val="none" w:sz="0" w:space="0" w:color="auto"/>
                                <w:right w:val="none" w:sz="0" w:space="0" w:color="auto"/>
                              </w:divBdr>
                              <w:divsChild>
                                <w:div w:id="1446729569">
                                  <w:marLeft w:val="0"/>
                                  <w:marRight w:val="0"/>
                                  <w:marTop w:val="0"/>
                                  <w:marBottom w:val="0"/>
                                  <w:divBdr>
                                    <w:top w:val="none" w:sz="0" w:space="0" w:color="auto"/>
                                    <w:left w:val="none" w:sz="0" w:space="0" w:color="auto"/>
                                    <w:bottom w:val="none" w:sz="0" w:space="0" w:color="auto"/>
                                    <w:right w:val="none" w:sz="0" w:space="0" w:color="auto"/>
                                  </w:divBdr>
                                  <w:divsChild>
                                    <w:div w:id="930966801">
                                      <w:marLeft w:val="0"/>
                                      <w:marRight w:val="0"/>
                                      <w:marTop w:val="0"/>
                                      <w:marBottom w:val="0"/>
                                      <w:divBdr>
                                        <w:top w:val="none" w:sz="0" w:space="0" w:color="auto"/>
                                        <w:left w:val="none" w:sz="0" w:space="0" w:color="auto"/>
                                        <w:bottom w:val="none" w:sz="0" w:space="0" w:color="auto"/>
                                        <w:right w:val="none" w:sz="0" w:space="0" w:color="auto"/>
                                      </w:divBdr>
                                      <w:divsChild>
                                        <w:div w:id="1052970187">
                                          <w:marLeft w:val="0"/>
                                          <w:marRight w:val="0"/>
                                          <w:marTop w:val="0"/>
                                          <w:marBottom w:val="0"/>
                                          <w:divBdr>
                                            <w:top w:val="none" w:sz="0" w:space="0" w:color="auto"/>
                                            <w:left w:val="none" w:sz="0" w:space="0" w:color="auto"/>
                                            <w:bottom w:val="none" w:sz="0" w:space="0" w:color="auto"/>
                                            <w:right w:val="none" w:sz="0" w:space="0" w:color="auto"/>
                                          </w:divBdr>
                                          <w:divsChild>
                                            <w:div w:id="1471484811">
                                              <w:marLeft w:val="0"/>
                                              <w:marRight w:val="0"/>
                                              <w:marTop w:val="0"/>
                                              <w:marBottom w:val="0"/>
                                              <w:divBdr>
                                                <w:top w:val="none" w:sz="0" w:space="0" w:color="auto"/>
                                                <w:left w:val="none" w:sz="0" w:space="0" w:color="auto"/>
                                                <w:bottom w:val="none" w:sz="0" w:space="0" w:color="auto"/>
                                                <w:right w:val="none" w:sz="0" w:space="0" w:color="auto"/>
                                              </w:divBdr>
                                              <w:divsChild>
                                                <w:div w:id="153306463">
                                                  <w:marLeft w:val="0"/>
                                                  <w:marRight w:val="0"/>
                                                  <w:marTop w:val="0"/>
                                                  <w:marBottom w:val="0"/>
                                                  <w:divBdr>
                                                    <w:top w:val="none" w:sz="0" w:space="0" w:color="auto"/>
                                                    <w:left w:val="none" w:sz="0" w:space="0" w:color="auto"/>
                                                    <w:bottom w:val="none" w:sz="0" w:space="0" w:color="auto"/>
                                                    <w:right w:val="none" w:sz="0" w:space="0" w:color="auto"/>
                                                  </w:divBdr>
                                                  <w:divsChild>
                                                    <w:div w:id="709957153">
                                                      <w:marLeft w:val="0"/>
                                                      <w:marRight w:val="0"/>
                                                      <w:marTop w:val="0"/>
                                                      <w:marBottom w:val="0"/>
                                                      <w:divBdr>
                                                        <w:top w:val="none" w:sz="0" w:space="0" w:color="auto"/>
                                                        <w:left w:val="none" w:sz="0" w:space="0" w:color="auto"/>
                                                        <w:bottom w:val="none" w:sz="0" w:space="0" w:color="auto"/>
                                                        <w:right w:val="none" w:sz="0" w:space="0" w:color="auto"/>
                                                      </w:divBdr>
                                                      <w:divsChild>
                                                        <w:div w:id="1592814564">
                                                          <w:marLeft w:val="0"/>
                                                          <w:marRight w:val="0"/>
                                                          <w:marTop w:val="0"/>
                                                          <w:marBottom w:val="0"/>
                                                          <w:divBdr>
                                                            <w:top w:val="none" w:sz="0" w:space="0" w:color="auto"/>
                                                            <w:left w:val="none" w:sz="0" w:space="0" w:color="auto"/>
                                                            <w:bottom w:val="none" w:sz="0" w:space="0" w:color="auto"/>
                                                            <w:right w:val="none" w:sz="0" w:space="0" w:color="auto"/>
                                                          </w:divBdr>
                                                          <w:divsChild>
                                                            <w:div w:id="1536851759">
                                                              <w:marLeft w:val="0"/>
                                                              <w:marRight w:val="0"/>
                                                              <w:marTop w:val="0"/>
                                                              <w:marBottom w:val="0"/>
                                                              <w:divBdr>
                                                                <w:top w:val="none" w:sz="0" w:space="0" w:color="auto"/>
                                                                <w:left w:val="none" w:sz="0" w:space="0" w:color="auto"/>
                                                                <w:bottom w:val="none" w:sz="0" w:space="0" w:color="auto"/>
                                                                <w:right w:val="none" w:sz="0" w:space="0" w:color="auto"/>
                                                              </w:divBdr>
                                                            </w:div>
                                                          </w:divsChild>
                                                        </w:div>
                                                        <w:div w:id="1153373183">
                                                          <w:marLeft w:val="0"/>
                                                          <w:marRight w:val="0"/>
                                                          <w:marTop w:val="0"/>
                                                          <w:marBottom w:val="0"/>
                                                          <w:divBdr>
                                                            <w:top w:val="none" w:sz="0" w:space="0" w:color="auto"/>
                                                            <w:left w:val="none" w:sz="0" w:space="0" w:color="auto"/>
                                                            <w:bottom w:val="none" w:sz="0" w:space="0" w:color="auto"/>
                                                            <w:right w:val="none" w:sz="0" w:space="0" w:color="auto"/>
                                                          </w:divBdr>
                                                          <w:divsChild>
                                                            <w:div w:id="837110137">
                                                              <w:marLeft w:val="0"/>
                                                              <w:marRight w:val="0"/>
                                                              <w:marTop w:val="0"/>
                                                              <w:marBottom w:val="0"/>
                                                              <w:divBdr>
                                                                <w:top w:val="none" w:sz="0" w:space="0" w:color="auto"/>
                                                                <w:left w:val="none" w:sz="0" w:space="0" w:color="auto"/>
                                                                <w:bottom w:val="none" w:sz="0" w:space="0" w:color="auto"/>
                                                                <w:right w:val="none" w:sz="0" w:space="0" w:color="auto"/>
                                                              </w:divBdr>
                                                              <w:divsChild>
                                                                <w:div w:id="1417554588">
                                                                  <w:marLeft w:val="0"/>
                                                                  <w:marRight w:val="0"/>
                                                                  <w:marTop w:val="0"/>
                                                                  <w:marBottom w:val="0"/>
                                                                  <w:divBdr>
                                                                    <w:top w:val="none" w:sz="0" w:space="0" w:color="auto"/>
                                                                    <w:left w:val="none" w:sz="0" w:space="0" w:color="auto"/>
                                                                    <w:bottom w:val="none" w:sz="0" w:space="0" w:color="auto"/>
                                                                    <w:right w:val="none" w:sz="0" w:space="0" w:color="auto"/>
                                                                  </w:divBdr>
                                                                  <w:divsChild>
                                                                    <w:div w:id="1104497007">
                                                                      <w:marLeft w:val="0"/>
                                                                      <w:marRight w:val="0"/>
                                                                      <w:marTop w:val="0"/>
                                                                      <w:marBottom w:val="0"/>
                                                                      <w:divBdr>
                                                                        <w:top w:val="none" w:sz="0" w:space="0" w:color="auto"/>
                                                                        <w:left w:val="none" w:sz="0" w:space="0" w:color="auto"/>
                                                                        <w:bottom w:val="none" w:sz="0" w:space="0" w:color="auto"/>
                                                                        <w:right w:val="none" w:sz="0" w:space="0" w:color="auto"/>
                                                                      </w:divBdr>
                                                                      <w:divsChild>
                                                                        <w:div w:id="1055423995">
                                                                          <w:marLeft w:val="0"/>
                                                                          <w:marRight w:val="0"/>
                                                                          <w:marTop w:val="75"/>
                                                                          <w:marBottom w:val="75"/>
                                                                          <w:divBdr>
                                                                            <w:top w:val="none" w:sz="0" w:space="0" w:color="auto"/>
                                                                            <w:left w:val="none" w:sz="0" w:space="0" w:color="auto"/>
                                                                            <w:bottom w:val="none" w:sz="0" w:space="0" w:color="auto"/>
                                                                            <w:right w:val="none" w:sz="0" w:space="0" w:color="auto"/>
                                                                          </w:divBdr>
                                                                          <w:divsChild>
                                                                            <w:div w:id="277031564">
                                                                              <w:marLeft w:val="0"/>
                                                                              <w:marRight w:val="0"/>
                                                                              <w:marTop w:val="0"/>
                                                                              <w:marBottom w:val="0"/>
                                                                              <w:divBdr>
                                                                                <w:top w:val="none" w:sz="0" w:space="0" w:color="auto"/>
                                                                                <w:left w:val="none" w:sz="0" w:space="0" w:color="auto"/>
                                                                                <w:bottom w:val="none" w:sz="0" w:space="0" w:color="auto"/>
                                                                                <w:right w:val="none" w:sz="0" w:space="0" w:color="auto"/>
                                                                              </w:divBdr>
                                                                              <w:divsChild>
                                                                                <w:div w:id="463471777">
                                                                                  <w:marLeft w:val="0"/>
                                                                                  <w:marRight w:val="0"/>
                                                                                  <w:marTop w:val="0"/>
                                                                                  <w:marBottom w:val="0"/>
                                                                                  <w:divBdr>
                                                                                    <w:top w:val="none" w:sz="0" w:space="0" w:color="auto"/>
                                                                                    <w:left w:val="none" w:sz="0" w:space="0" w:color="auto"/>
                                                                                    <w:bottom w:val="none" w:sz="0" w:space="0" w:color="auto"/>
                                                                                    <w:right w:val="none" w:sz="0" w:space="0" w:color="auto"/>
                                                                                  </w:divBdr>
                                                                                  <w:divsChild>
                                                                                    <w:div w:id="99287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4768527">
                                          <w:marLeft w:val="0"/>
                                          <w:marRight w:val="0"/>
                                          <w:marTop w:val="0"/>
                                          <w:marBottom w:val="0"/>
                                          <w:divBdr>
                                            <w:top w:val="none" w:sz="0" w:space="0" w:color="auto"/>
                                            <w:left w:val="none" w:sz="0" w:space="0" w:color="auto"/>
                                            <w:bottom w:val="none" w:sz="0" w:space="0" w:color="auto"/>
                                            <w:right w:val="none" w:sz="0" w:space="0" w:color="auto"/>
                                          </w:divBdr>
                                          <w:divsChild>
                                            <w:div w:id="211380575">
                                              <w:marLeft w:val="0"/>
                                              <w:marRight w:val="0"/>
                                              <w:marTop w:val="0"/>
                                              <w:marBottom w:val="0"/>
                                              <w:divBdr>
                                                <w:top w:val="none" w:sz="0" w:space="0" w:color="auto"/>
                                                <w:left w:val="none" w:sz="0" w:space="0" w:color="auto"/>
                                                <w:bottom w:val="none" w:sz="0" w:space="0" w:color="auto"/>
                                                <w:right w:val="none" w:sz="0" w:space="0" w:color="auto"/>
                                              </w:divBdr>
                                              <w:divsChild>
                                                <w:div w:id="1071462341">
                                                  <w:marLeft w:val="0"/>
                                                  <w:marRight w:val="0"/>
                                                  <w:marTop w:val="0"/>
                                                  <w:marBottom w:val="0"/>
                                                  <w:divBdr>
                                                    <w:top w:val="none" w:sz="0" w:space="0" w:color="auto"/>
                                                    <w:left w:val="none" w:sz="0" w:space="0" w:color="auto"/>
                                                    <w:bottom w:val="none" w:sz="0" w:space="0" w:color="auto"/>
                                                    <w:right w:val="none" w:sz="0" w:space="0" w:color="auto"/>
                                                  </w:divBdr>
                                                  <w:divsChild>
                                                    <w:div w:id="774329939">
                                                      <w:marLeft w:val="0"/>
                                                      <w:marRight w:val="0"/>
                                                      <w:marTop w:val="150"/>
                                                      <w:marBottom w:val="0"/>
                                                      <w:divBdr>
                                                        <w:top w:val="none" w:sz="0" w:space="0" w:color="auto"/>
                                                        <w:left w:val="none" w:sz="0" w:space="0" w:color="auto"/>
                                                        <w:bottom w:val="none" w:sz="0" w:space="0" w:color="auto"/>
                                                        <w:right w:val="none" w:sz="0" w:space="0" w:color="auto"/>
                                                      </w:divBdr>
                                                      <w:divsChild>
                                                        <w:div w:id="1357148577">
                                                          <w:marLeft w:val="0"/>
                                                          <w:marRight w:val="0"/>
                                                          <w:marTop w:val="0"/>
                                                          <w:marBottom w:val="0"/>
                                                          <w:divBdr>
                                                            <w:top w:val="none" w:sz="0" w:space="0" w:color="auto"/>
                                                            <w:left w:val="none" w:sz="0" w:space="0" w:color="auto"/>
                                                            <w:bottom w:val="none" w:sz="0" w:space="0" w:color="auto"/>
                                                            <w:right w:val="none" w:sz="0" w:space="0" w:color="auto"/>
                                                          </w:divBdr>
                                                        </w:div>
                                                        <w:div w:id="166863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1550471">
      <w:bodyDiv w:val="1"/>
      <w:marLeft w:val="0"/>
      <w:marRight w:val="0"/>
      <w:marTop w:val="0"/>
      <w:marBottom w:val="0"/>
      <w:divBdr>
        <w:top w:val="none" w:sz="0" w:space="0" w:color="auto"/>
        <w:left w:val="none" w:sz="0" w:space="0" w:color="auto"/>
        <w:bottom w:val="none" w:sz="0" w:space="0" w:color="auto"/>
        <w:right w:val="none" w:sz="0" w:space="0" w:color="auto"/>
      </w:divBdr>
    </w:div>
    <w:div w:id="896278233">
      <w:bodyDiv w:val="1"/>
      <w:marLeft w:val="0"/>
      <w:marRight w:val="0"/>
      <w:marTop w:val="0"/>
      <w:marBottom w:val="0"/>
      <w:divBdr>
        <w:top w:val="none" w:sz="0" w:space="0" w:color="auto"/>
        <w:left w:val="none" w:sz="0" w:space="0" w:color="auto"/>
        <w:bottom w:val="none" w:sz="0" w:space="0" w:color="auto"/>
        <w:right w:val="none" w:sz="0" w:space="0" w:color="auto"/>
      </w:divBdr>
    </w:div>
    <w:div w:id="897670382">
      <w:bodyDiv w:val="1"/>
      <w:marLeft w:val="0"/>
      <w:marRight w:val="0"/>
      <w:marTop w:val="0"/>
      <w:marBottom w:val="0"/>
      <w:divBdr>
        <w:top w:val="none" w:sz="0" w:space="0" w:color="auto"/>
        <w:left w:val="none" w:sz="0" w:space="0" w:color="auto"/>
        <w:bottom w:val="none" w:sz="0" w:space="0" w:color="auto"/>
        <w:right w:val="none" w:sz="0" w:space="0" w:color="auto"/>
      </w:divBdr>
      <w:divsChild>
        <w:div w:id="789083199">
          <w:marLeft w:val="0"/>
          <w:marRight w:val="0"/>
          <w:marTop w:val="0"/>
          <w:marBottom w:val="0"/>
          <w:divBdr>
            <w:top w:val="none" w:sz="0" w:space="0" w:color="auto"/>
            <w:left w:val="none" w:sz="0" w:space="0" w:color="auto"/>
            <w:bottom w:val="none" w:sz="0" w:space="0" w:color="auto"/>
            <w:right w:val="none" w:sz="0" w:space="0" w:color="auto"/>
          </w:divBdr>
          <w:divsChild>
            <w:div w:id="1405487116">
              <w:marLeft w:val="0"/>
              <w:marRight w:val="0"/>
              <w:marTop w:val="0"/>
              <w:marBottom w:val="0"/>
              <w:divBdr>
                <w:top w:val="none" w:sz="0" w:space="0" w:color="auto"/>
                <w:left w:val="none" w:sz="0" w:space="0" w:color="auto"/>
                <w:bottom w:val="none" w:sz="0" w:space="0" w:color="auto"/>
                <w:right w:val="none" w:sz="0" w:space="0" w:color="auto"/>
              </w:divBdr>
              <w:divsChild>
                <w:div w:id="97232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35929">
      <w:bodyDiv w:val="1"/>
      <w:marLeft w:val="0"/>
      <w:marRight w:val="0"/>
      <w:marTop w:val="0"/>
      <w:marBottom w:val="0"/>
      <w:divBdr>
        <w:top w:val="none" w:sz="0" w:space="0" w:color="auto"/>
        <w:left w:val="none" w:sz="0" w:space="0" w:color="auto"/>
        <w:bottom w:val="none" w:sz="0" w:space="0" w:color="auto"/>
        <w:right w:val="none" w:sz="0" w:space="0" w:color="auto"/>
      </w:divBdr>
      <w:divsChild>
        <w:div w:id="837622679">
          <w:marLeft w:val="0"/>
          <w:marRight w:val="0"/>
          <w:marTop w:val="0"/>
          <w:marBottom w:val="120"/>
          <w:divBdr>
            <w:top w:val="none" w:sz="0" w:space="0" w:color="auto"/>
            <w:left w:val="none" w:sz="0" w:space="0" w:color="auto"/>
            <w:bottom w:val="single" w:sz="12" w:space="9" w:color="EBEBEB"/>
            <w:right w:val="none" w:sz="0" w:space="0" w:color="auto"/>
          </w:divBdr>
          <w:divsChild>
            <w:div w:id="1131754724">
              <w:marLeft w:val="0"/>
              <w:marRight w:val="0"/>
              <w:marTop w:val="100"/>
              <w:marBottom w:val="100"/>
              <w:divBdr>
                <w:top w:val="none" w:sz="0" w:space="0" w:color="auto"/>
                <w:left w:val="none" w:sz="0" w:space="0" w:color="auto"/>
                <w:bottom w:val="none" w:sz="0" w:space="0" w:color="auto"/>
                <w:right w:val="none" w:sz="0" w:space="0" w:color="auto"/>
              </w:divBdr>
              <w:divsChild>
                <w:div w:id="123111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2649">
          <w:marLeft w:val="0"/>
          <w:marRight w:val="0"/>
          <w:marTop w:val="0"/>
          <w:marBottom w:val="120"/>
          <w:divBdr>
            <w:top w:val="none" w:sz="0" w:space="0" w:color="auto"/>
            <w:left w:val="none" w:sz="0" w:space="0" w:color="auto"/>
            <w:bottom w:val="none" w:sz="0" w:space="0" w:color="auto"/>
            <w:right w:val="none" w:sz="0" w:space="0" w:color="auto"/>
          </w:divBdr>
          <w:divsChild>
            <w:div w:id="586039520">
              <w:marLeft w:val="0"/>
              <w:marRight w:val="0"/>
              <w:marTop w:val="0"/>
              <w:marBottom w:val="0"/>
              <w:divBdr>
                <w:top w:val="none" w:sz="0" w:space="0" w:color="auto"/>
                <w:left w:val="none" w:sz="0" w:space="0" w:color="auto"/>
                <w:bottom w:val="none" w:sz="0" w:space="0" w:color="auto"/>
                <w:right w:val="none" w:sz="0" w:space="0" w:color="auto"/>
              </w:divBdr>
              <w:divsChild>
                <w:div w:id="1506045867">
                  <w:marLeft w:val="0"/>
                  <w:marRight w:val="0"/>
                  <w:marTop w:val="0"/>
                  <w:marBottom w:val="0"/>
                  <w:divBdr>
                    <w:top w:val="none" w:sz="0" w:space="0" w:color="auto"/>
                    <w:left w:val="none" w:sz="0" w:space="0" w:color="auto"/>
                    <w:bottom w:val="none" w:sz="0" w:space="0" w:color="auto"/>
                    <w:right w:val="none" w:sz="0" w:space="0" w:color="auto"/>
                  </w:divBdr>
                  <w:divsChild>
                    <w:div w:id="204278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847927">
          <w:marLeft w:val="0"/>
          <w:marRight w:val="0"/>
          <w:marTop w:val="0"/>
          <w:marBottom w:val="0"/>
          <w:divBdr>
            <w:top w:val="none" w:sz="0" w:space="0" w:color="auto"/>
            <w:left w:val="none" w:sz="0" w:space="0" w:color="auto"/>
            <w:bottom w:val="none" w:sz="0" w:space="0" w:color="auto"/>
            <w:right w:val="none" w:sz="0" w:space="0" w:color="auto"/>
          </w:divBdr>
        </w:div>
      </w:divsChild>
    </w:div>
    <w:div w:id="917639234">
      <w:bodyDiv w:val="1"/>
      <w:marLeft w:val="0"/>
      <w:marRight w:val="0"/>
      <w:marTop w:val="0"/>
      <w:marBottom w:val="0"/>
      <w:divBdr>
        <w:top w:val="none" w:sz="0" w:space="0" w:color="auto"/>
        <w:left w:val="none" w:sz="0" w:space="0" w:color="auto"/>
        <w:bottom w:val="none" w:sz="0" w:space="0" w:color="auto"/>
        <w:right w:val="none" w:sz="0" w:space="0" w:color="auto"/>
      </w:divBdr>
    </w:div>
    <w:div w:id="929122357">
      <w:bodyDiv w:val="1"/>
      <w:marLeft w:val="0"/>
      <w:marRight w:val="0"/>
      <w:marTop w:val="0"/>
      <w:marBottom w:val="0"/>
      <w:divBdr>
        <w:top w:val="none" w:sz="0" w:space="0" w:color="auto"/>
        <w:left w:val="none" w:sz="0" w:space="0" w:color="auto"/>
        <w:bottom w:val="none" w:sz="0" w:space="0" w:color="auto"/>
        <w:right w:val="none" w:sz="0" w:space="0" w:color="auto"/>
      </w:divBdr>
    </w:div>
    <w:div w:id="944190699">
      <w:bodyDiv w:val="1"/>
      <w:marLeft w:val="0"/>
      <w:marRight w:val="0"/>
      <w:marTop w:val="0"/>
      <w:marBottom w:val="0"/>
      <w:divBdr>
        <w:top w:val="none" w:sz="0" w:space="0" w:color="auto"/>
        <w:left w:val="none" w:sz="0" w:space="0" w:color="auto"/>
        <w:bottom w:val="none" w:sz="0" w:space="0" w:color="auto"/>
        <w:right w:val="none" w:sz="0" w:space="0" w:color="auto"/>
      </w:divBdr>
      <w:divsChild>
        <w:div w:id="1488744543">
          <w:marLeft w:val="0"/>
          <w:marRight w:val="0"/>
          <w:marTop w:val="0"/>
          <w:marBottom w:val="120"/>
          <w:divBdr>
            <w:top w:val="none" w:sz="0" w:space="0" w:color="auto"/>
            <w:left w:val="none" w:sz="0" w:space="0" w:color="auto"/>
            <w:bottom w:val="single" w:sz="12" w:space="9" w:color="EBEBEB"/>
            <w:right w:val="none" w:sz="0" w:space="0" w:color="auto"/>
          </w:divBdr>
          <w:divsChild>
            <w:div w:id="598105590">
              <w:marLeft w:val="0"/>
              <w:marRight w:val="0"/>
              <w:marTop w:val="100"/>
              <w:marBottom w:val="100"/>
              <w:divBdr>
                <w:top w:val="none" w:sz="0" w:space="0" w:color="auto"/>
                <w:left w:val="none" w:sz="0" w:space="0" w:color="auto"/>
                <w:bottom w:val="none" w:sz="0" w:space="0" w:color="auto"/>
                <w:right w:val="none" w:sz="0" w:space="0" w:color="auto"/>
              </w:divBdr>
              <w:divsChild>
                <w:div w:id="143736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90810">
          <w:marLeft w:val="0"/>
          <w:marRight w:val="0"/>
          <w:marTop w:val="0"/>
          <w:marBottom w:val="120"/>
          <w:divBdr>
            <w:top w:val="none" w:sz="0" w:space="0" w:color="auto"/>
            <w:left w:val="none" w:sz="0" w:space="0" w:color="auto"/>
            <w:bottom w:val="none" w:sz="0" w:space="0" w:color="auto"/>
            <w:right w:val="none" w:sz="0" w:space="0" w:color="auto"/>
          </w:divBdr>
          <w:divsChild>
            <w:div w:id="959579359">
              <w:marLeft w:val="0"/>
              <w:marRight w:val="0"/>
              <w:marTop w:val="0"/>
              <w:marBottom w:val="0"/>
              <w:divBdr>
                <w:top w:val="none" w:sz="0" w:space="0" w:color="auto"/>
                <w:left w:val="none" w:sz="0" w:space="0" w:color="auto"/>
                <w:bottom w:val="none" w:sz="0" w:space="0" w:color="auto"/>
                <w:right w:val="none" w:sz="0" w:space="0" w:color="auto"/>
              </w:divBdr>
              <w:divsChild>
                <w:div w:id="799374836">
                  <w:marLeft w:val="0"/>
                  <w:marRight w:val="0"/>
                  <w:marTop w:val="0"/>
                  <w:marBottom w:val="0"/>
                  <w:divBdr>
                    <w:top w:val="none" w:sz="0" w:space="0" w:color="auto"/>
                    <w:left w:val="none" w:sz="0" w:space="0" w:color="auto"/>
                    <w:bottom w:val="none" w:sz="0" w:space="0" w:color="auto"/>
                    <w:right w:val="none" w:sz="0" w:space="0" w:color="auto"/>
                  </w:divBdr>
                  <w:divsChild>
                    <w:div w:id="49122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957420">
          <w:marLeft w:val="0"/>
          <w:marRight w:val="0"/>
          <w:marTop w:val="0"/>
          <w:marBottom w:val="0"/>
          <w:divBdr>
            <w:top w:val="none" w:sz="0" w:space="0" w:color="auto"/>
            <w:left w:val="none" w:sz="0" w:space="0" w:color="auto"/>
            <w:bottom w:val="none" w:sz="0" w:space="0" w:color="auto"/>
            <w:right w:val="none" w:sz="0" w:space="0" w:color="auto"/>
          </w:divBdr>
        </w:div>
      </w:divsChild>
    </w:div>
    <w:div w:id="949630028">
      <w:bodyDiv w:val="1"/>
      <w:marLeft w:val="0"/>
      <w:marRight w:val="0"/>
      <w:marTop w:val="0"/>
      <w:marBottom w:val="0"/>
      <w:divBdr>
        <w:top w:val="none" w:sz="0" w:space="0" w:color="auto"/>
        <w:left w:val="none" w:sz="0" w:space="0" w:color="auto"/>
        <w:bottom w:val="none" w:sz="0" w:space="0" w:color="auto"/>
        <w:right w:val="none" w:sz="0" w:space="0" w:color="auto"/>
      </w:divBdr>
    </w:div>
    <w:div w:id="986665169">
      <w:bodyDiv w:val="1"/>
      <w:marLeft w:val="0"/>
      <w:marRight w:val="0"/>
      <w:marTop w:val="0"/>
      <w:marBottom w:val="0"/>
      <w:divBdr>
        <w:top w:val="none" w:sz="0" w:space="0" w:color="auto"/>
        <w:left w:val="none" w:sz="0" w:space="0" w:color="auto"/>
        <w:bottom w:val="none" w:sz="0" w:space="0" w:color="auto"/>
        <w:right w:val="none" w:sz="0" w:space="0" w:color="auto"/>
      </w:divBdr>
    </w:div>
    <w:div w:id="987981140">
      <w:bodyDiv w:val="1"/>
      <w:marLeft w:val="0"/>
      <w:marRight w:val="0"/>
      <w:marTop w:val="0"/>
      <w:marBottom w:val="0"/>
      <w:divBdr>
        <w:top w:val="none" w:sz="0" w:space="0" w:color="auto"/>
        <w:left w:val="none" w:sz="0" w:space="0" w:color="auto"/>
        <w:bottom w:val="none" w:sz="0" w:space="0" w:color="auto"/>
        <w:right w:val="none" w:sz="0" w:space="0" w:color="auto"/>
      </w:divBdr>
      <w:divsChild>
        <w:div w:id="576207648">
          <w:marLeft w:val="0"/>
          <w:marRight w:val="0"/>
          <w:marTop w:val="225"/>
          <w:marBottom w:val="225"/>
          <w:divBdr>
            <w:top w:val="none" w:sz="0" w:space="0" w:color="auto"/>
            <w:left w:val="none" w:sz="0" w:space="0" w:color="auto"/>
            <w:bottom w:val="none" w:sz="0" w:space="0" w:color="auto"/>
            <w:right w:val="none" w:sz="0" w:space="0" w:color="auto"/>
          </w:divBdr>
          <w:divsChild>
            <w:div w:id="933246320">
              <w:marLeft w:val="0"/>
              <w:marRight w:val="0"/>
              <w:marTop w:val="0"/>
              <w:marBottom w:val="0"/>
              <w:divBdr>
                <w:top w:val="none" w:sz="0" w:space="0" w:color="auto"/>
                <w:left w:val="none" w:sz="0" w:space="0" w:color="auto"/>
                <w:bottom w:val="none" w:sz="0" w:space="0" w:color="auto"/>
                <w:right w:val="none" w:sz="0" w:space="0" w:color="auto"/>
              </w:divBdr>
              <w:divsChild>
                <w:div w:id="1350840451">
                  <w:marLeft w:val="0"/>
                  <w:marRight w:val="0"/>
                  <w:marTop w:val="0"/>
                  <w:marBottom w:val="0"/>
                  <w:divBdr>
                    <w:top w:val="none" w:sz="0" w:space="0" w:color="auto"/>
                    <w:left w:val="none" w:sz="0" w:space="0" w:color="auto"/>
                    <w:bottom w:val="none" w:sz="0" w:space="0" w:color="auto"/>
                    <w:right w:val="none" w:sz="0" w:space="0" w:color="auto"/>
                  </w:divBdr>
                  <w:divsChild>
                    <w:div w:id="596986103">
                      <w:marLeft w:val="0"/>
                      <w:marRight w:val="0"/>
                      <w:marTop w:val="0"/>
                      <w:marBottom w:val="0"/>
                      <w:divBdr>
                        <w:top w:val="none" w:sz="0" w:space="0" w:color="auto"/>
                        <w:left w:val="none" w:sz="0" w:space="0" w:color="auto"/>
                        <w:bottom w:val="none" w:sz="0" w:space="0" w:color="auto"/>
                        <w:right w:val="none" w:sz="0" w:space="0" w:color="auto"/>
                      </w:divBdr>
                    </w:div>
                    <w:div w:id="1551722931">
                      <w:marLeft w:val="0"/>
                      <w:marRight w:val="0"/>
                      <w:marTop w:val="0"/>
                      <w:marBottom w:val="0"/>
                      <w:divBdr>
                        <w:top w:val="none" w:sz="0" w:space="0" w:color="auto"/>
                        <w:left w:val="none" w:sz="0" w:space="0" w:color="auto"/>
                        <w:bottom w:val="none" w:sz="0" w:space="0" w:color="auto"/>
                        <w:right w:val="none" w:sz="0" w:space="0" w:color="auto"/>
                      </w:divBdr>
                    </w:div>
                    <w:div w:id="314578466">
                      <w:marLeft w:val="0"/>
                      <w:marRight w:val="0"/>
                      <w:marTop w:val="0"/>
                      <w:marBottom w:val="0"/>
                      <w:divBdr>
                        <w:top w:val="none" w:sz="0" w:space="0" w:color="auto"/>
                        <w:left w:val="none" w:sz="0" w:space="0" w:color="auto"/>
                        <w:bottom w:val="none" w:sz="0" w:space="0" w:color="auto"/>
                        <w:right w:val="none" w:sz="0" w:space="0" w:color="auto"/>
                      </w:divBdr>
                    </w:div>
                    <w:div w:id="76246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22477">
          <w:marLeft w:val="0"/>
          <w:marRight w:val="0"/>
          <w:marTop w:val="225"/>
          <w:marBottom w:val="225"/>
          <w:divBdr>
            <w:top w:val="none" w:sz="0" w:space="0" w:color="auto"/>
            <w:left w:val="none" w:sz="0" w:space="0" w:color="auto"/>
            <w:bottom w:val="none" w:sz="0" w:space="0" w:color="auto"/>
            <w:right w:val="none" w:sz="0" w:space="0" w:color="auto"/>
          </w:divBdr>
          <w:divsChild>
            <w:div w:id="137523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85698">
      <w:bodyDiv w:val="1"/>
      <w:marLeft w:val="0"/>
      <w:marRight w:val="0"/>
      <w:marTop w:val="0"/>
      <w:marBottom w:val="0"/>
      <w:divBdr>
        <w:top w:val="none" w:sz="0" w:space="0" w:color="auto"/>
        <w:left w:val="none" w:sz="0" w:space="0" w:color="auto"/>
        <w:bottom w:val="none" w:sz="0" w:space="0" w:color="auto"/>
        <w:right w:val="none" w:sz="0" w:space="0" w:color="auto"/>
      </w:divBdr>
    </w:div>
    <w:div w:id="1020593126">
      <w:bodyDiv w:val="1"/>
      <w:marLeft w:val="0"/>
      <w:marRight w:val="0"/>
      <w:marTop w:val="0"/>
      <w:marBottom w:val="0"/>
      <w:divBdr>
        <w:top w:val="none" w:sz="0" w:space="0" w:color="auto"/>
        <w:left w:val="none" w:sz="0" w:space="0" w:color="auto"/>
        <w:bottom w:val="none" w:sz="0" w:space="0" w:color="auto"/>
        <w:right w:val="none" w:sz="0" w:space="0" w:color="auto"/>
      </w:divBdr>
    </w:div>
    <w:div w:id="1051152896">
      <w:bodyDiv w:val="1"/>
      <w:marLeft w:val="0"/>
      <w:marRight w:val="0"/>
      <w:marTop w:val="0"/>
      <w:marBottom w:val="0"/>
      <w:divBdr>
        <w:top w:val="none" w:sz="0" w:space="0" w:color="auto"/>
        <w:left w:val="none" w:sz="0" w:space="0" w:color="auto"/>
        <w:bottom w:val="none" w:sz="0" w:space="0" w:color="auto"/>
        <w:right w:val="none" w:sz="0" w:space="0" w:color="auto"/>
      </w:divBdr>
      <w:divsChild>
        <w:div w:id="156727299">
          <w:marLeft w:val="0"/>
          <w:marRight w:val="0"/>
          <w:marTop w:val="0"/>
          <w:marBottom w:val="0"/>
          <w:divBdr>
            <w:top w:val="none" w:sz="0" w:space="0" w:color="auto"/>
            <w:left w:val="none" w:sz="0" w:space="0" w:color="auto"/>
            <w:bottom w:val="none" w:sz="0" w:space="0" w:color="auto"/>
            <w:right w:val="none" w:sz="0" w:space="0" w:color="auto"/>
          </w:divBdr>
          <w:divsChild>
            <w:div w:id="1226453799">
              <w:marLeft w:val="0"/>
              <w:marRight w:val="0"/>
              <w:marTop w:val="0"/>
              <w:marBottom w:val="0"/>
              <w:divBdr>
                <w:top w:val="none" w:sz="0" w:space="0" w:color="auto"/>
                <w:left w:val="none" w:sz="0" w:space="0" w:color="auto"/>
                <w:bottom w:val="none" w:sz="0" w:space="0" w:color="auto"/>
                <w:right w:val="none" w:sz="0" w:space="0" w:color="auto"/>
              </w:divBdr>
              <w:divsChild>
                <w:div w:id="6278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19206">
      <w:bodyDiv w:val="1"/>
      <w:marLeft w:val="0"/>
      <w:marRight w:val="0"/>
      <w:marTop w:val="0"/>
      <w:marBottom w:val="0"/>
      <w:divBdr>
        <w:top w:val="none" w:sz="0" w:space="0" w:color="auto"/>
        <w:left w:val="none" w:sz="0" w:space="0" w:color="auto"/>
        <w:bottom w:val="none" w:sz="0" w:space="0" w:color="auto"/>
        <w:right w:val="none" w:sz="0" w:space="0" w:color="auto"/>
      </w:divBdr>
    </w:div>
    <w:div w:id="1070888110">
      <w:bodyDiv w:val="1"/>
      <w:marLeft w:val="0"/>
      <w:marRight w:val="0"/>
      <w:marTop w:val="0"/>
      <w:marBottom w:val="0"/>
      <w:divBdr>
        <w:top w:val="none" w:sz="0" w:space="0" w:color="auto"/>
        <w:left w:val="none" w:sz="0" w:space="0" w:color="auto"/>
        <w:bottom w:val="none" w:sz="0" w:space="0" w:color="auto"/>
        <w:right w:val="none" w:sz="0" w:space="0" w:color="auto"/>
      </w:divBdr>
    </w:div>
    <w:div w:id="1081221464">
      <w:bodyDiv w:val="1"/>
      <w:marLeft w:val="0"/>
      <w:marRight w:val="0"/>
      <w:marTop w:val="0"/>
      <w:marBottom w:val="0"/>
      <w:divBdr>
        <w:top w:val="none" w:sz="0" w:space="0" w:color="auto"/>
        <w:left w:val="none" w:sz="0" w:space="0" w:color="auto"/>
        <w:bottom w:val="none" w:sz="0" w:space="0" w:color="auto"/>
        <w:right w:val="none" w:sz="0" w:space="0" w:color="auto"/>
      </w:divBdr>
    </w:div>
    <w:div w:id="1081412277">
      <w:bodyDiv w:val="1"/>
      <w:marLeft w:val="0"/>
      <w:marRight w:val="0"/>
      <w:marTop w:val="0"/>
      <w:marBottom w:val="0"/>
      <w:divBdr>
        <w:top w:val="none" w:sz="0" w:space="0" w:color="auto"/>
        <w:left w:val="none" w:sz="0" w:space="0" w:color="auto"/>
        <w:bottom w:val="none" w:sz="0" w:space="0" w:color="auto"/>
        <w:right w:val="none" w:sz="0" w:space="0" w:color="auto"/>
      </w:divBdr>
    </w:div>
    <w:div w:id="1101678774">
      <w:bodyDiv w:val="1"/>
      <w:marLeft w:val="0"/>
      <w:marRight w:val="0"/>
      <w:marTop w:val="0"/>
      <w:marBottom w:val="0"/>
      <w:divBdr>
        <w:top w:val="none" w:sz="0" w:space="0" w:color="auto"/>
        <w:left w:val="none" w:sz="0" w:space="0" w:color="auto"/>
        <w:bottom w:val="none" w:sz="0" w:space="0" w:color="auto"/>
        <w:right w:val="none" w:sz="0" w:space="0" w:color="auto"/>
      </w:divBdr>
    </w:div>
    <w:div w:id="1113015524">
      <w:bodyDiv w:val="1"/>
      <w:marLeft w:val="0"/>
      <w:marRight w:val="0"/>
      <w:marTop w:val="0"/>
      <w:marBottom w:val="0"/>
      <w:divBdr>
        <w:top w:val="none" w:sz="0" w:space="0" w:color="auto"/>
        <w:left w:val="none" w:sz="0" w:space="0" w:color="auto"/>
        <w:bottom w:val="none" w:sz="0" w:space="0" w:color="auto"/>
        <w:right w:val="none" w:sz="0" w:space="0" w:color="auto"/>
      </w:divBdr>
    </w:div>
    <w:div w:id="1122382118">
      <w:bodyDiv w:val="1"/>
      <w:marLeft w:val="0"/>
      <w:marRight w:val="0"/>
      <w:marTop w:val="0"/>
      <w:marBottom w:val="0"/>
      <w:divBdr>
        <w:top w:val="none" w:sz="0" w:space="0" w:color="auto"/>
        <w:left w:val="none" w:sz="0" w:space="0" w:color="auto"/>
        <w:bottom w:val="none" w:sz="0" w:space="0" w:color="auto"/>
        <w:right w:val="none" w:sz="0" w:space="0" w:color="auto"/>
      </w:divBdr>
    </w:div>
    <w:div w:id="1127626225">
      <w:bodyDiv w:val="1"/>
      <w:marLeft w:val="0"/>
      <w:marRight w:val="0"/>
      <w:marTop w:val="0"/>
      <w:marBottom w:val="0"/>
      <w:divBdr>
        <w:top w:val="none" w:sz="0" w:space="0" w:color="auto"/>
        <w:left w:val="none" w:sz="0" w:space="0" w:color="auto"/>
        <w:bottom w:val="none" w:sz="0" w:space="0" w:color="auto"/>
        <w:right w:val="none" w:sz="0" w:space="0" w:color="auto"/>
      </w:divBdr>
      <w:divsChild>
        <w:div w:id="667484859">
          <w:marLeft w:val="0"/>
          <w:marRight w:val="0"/>
          <w:marTop w:val="0"/>
          <w:marBottom w:val="0"/>
          <w:divBdr>
            <w:top w:val="none" w:sz="0" w:space="0" w:color="auto"/>
            <w:left w:val="none" w:sz="0" w:space="0" w:color="auto"/>
            <w:bottom w:val="none" w:sz="0" w:space="0" w:color="auto"/>
            <w:right w:val="none" w:sz="0" w:space="0" w:color="auto"/>
          </w:divBdr>
        </w:div>
        <w:div w:id="1492941778">
          <w:marLeft w:val="0"/>
          <w:marRight w:val="0"/>
          <w:marTop w:val="0"/>
          <w:marBottom w:val="0"/>
          <w:divBdr>
            <w:top w:val="none" w:sz="0" w:space="0" w:color="auto"/>
            <w:left w:val="none" w:sz="0" w:space="0" w:color="auto"/>
            <w:bottom w:val="none" w:sz="0" w:space="0" w:color="auto"/>
            <w:right w:val="none" w:sz="0" w:space="0" w:color="auto"/>
          </w:divBdr>
        </w:div>
      </w:divsChild>
    </w:div>
    <w:div w:id="1132552414">
      <w:bodyDiv w:val="1"/>
      <w:marLeft w:val="0"/>
      <w:marRight w:val="0"/>
      <w:marTop w:val="0"/>
      <w:marBottom w:val="0"/>
      <w:divBdr>
        <w:top w:val="none" w:sz="0" w:space="0" w:color="auto"/>
        <w:left w:val="none" w:sz="0" w:space="0" w:color="auto"/>
        <w:bottom w:val="none" w:sz="0" w:space="0" w:color="auto"/>
        <w:right w:val="none" w:sz="0" w:space="0" w:color="auto"/>
      </w:divBdr>
    </w:div>
    <w:div w:id="1137524845">
      <w:bodyDiv w:val="1"/>
      <w:marLeft w:val="0"/>
      <w:marRight w:val="0"/>
      <w:marTop w:val="0"/>
      <w:marBottom w:val="0"/>
      <w:divBdr>
        <w:top w:val="none" w:sz="0" w:space="0" w:color="auto"/>
        <w:left w:val="none" w:sz="0" w:space="0" w:color="auto"/>
        <w:bottom w:val="none" w:sz="0" w:space="0" w:color="auto"/>
        <w:right w:val="none" w:sz="0" w:space="0" w:color="auto"/>
      </w:divBdr>
      <w:divsChild>
        <w:div w:id="1249852610">
          <w:marLeft w:val="0"/>
          <w:marRight w:val="0"/>
          <w:marTop w:val="225"/>
          <w:marBottom w:val="225"/>
          <w:divBdr>
            <w:top w:val="none" w:sz="0" w:space="0" w:color="auto"/>
            <w:left w:val="none" w:sz="0" w:space="0" w:color="auto"/>
            <w:bottom w:val="none" w:sz="0" w:space="0" w:color="auto"/>
            <w:right w:val="none" w:sz="0" w:space="0" w:color="auto"/>
          </w:divBdr>
          <w:divsChild>
            <w:div w:id="123549245">
              <w:marLeft w:val="0"/>
              <w:marRight w:val="0"/>
              <w:marTop w:val="0"/>
              <w:marBottom w:val="0"/>
              <w:divBdr>
                <w:top w:val="none" w:sz="0" w:space="0" w:color="auto"/>
                <w:left w:val="none" w:sz="0" w:space="0" w:color="auto"/>
                <w:bottom w:val="none" w:sz="0" w:space="0" w:color="auto"/>
                <w:right w:val="none" w:sz="0" w:space="0" w:color="auto"/>
              </w:divBdr>
              <w:divsChild>
                <w:div w:id="1841039784">
                  <w:marLeft w:val="0"/>
                  <w:marRight w:val="0"/>
                  <w:marTop w:val="0"/>
                  <w:marBottom w:val="0"/>
                  <w:divBdr>
                    <w:top w:val="none" w:sz="0" w:space="0" w:color="auto"/>
                    <w:left w:val="none" w:sz="0" w:space="0" w:color="auto"/>
                    <w:bottom w:val="none" w:sz="0" w:space="0" w:color="auto"/>
                    <w:right w:val="none" w:sz="0" w:space="0" w:color="auto"/>
                  </w:divBdr>
                  <w:divsChild>
                    <w:div w:id="63603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707311">
          <w:marLeft w:val="0"/>
          <w:marRight w:val="0"/>
          <w:marTop w:val="225"/>
          <w:marBottom w:val="225"/>
          <w:divBdr>
            <w:top w:val="none" w:sz="0" w:space="0" w:color="auto"/>
            <w:left w:val="none" w:sz="0" w:space="0" w:color="auto"/>
            <w:bottom w:val="none" w:sz="0" w:space="0" w:color="auto"/>
            <w:right w:val="none" w:sz="0" w:space="0" w:color="auto"/>
          </w:divBdr>
          <w:divsChild>
            <w:div w:id="1785493685">
              <w:marLeft w:val="0"/>
              <w:marRight w:val="0"/>
              <w:marTop w:val="0"/>
              <w:marBottom w:val="0"/>
              <w:divBdr>
                <w:top w:val="none" w:sz="0" w:space="0" w:color="auto"/>
                <w:left w:val="none" w:sz="0" w:space="0" w:color="auto"/>
                <w:bottom w:val="none" w:sz="0" w:space="0" w:color="auto"/>
                <w:right w:val="none" w:sz="0" w:space="0" w:color="auto"/>
              </w:divBdr>
            </w:div>
            <w:div w:id="14137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192747">
      <w:bodyDiv w:val="1"/>
      <w:marLeft w:val="0"/>
      <w:marRight w:val="0"/>
      <w:marTop w:val="0"/>
      <w:marBottom w:val="0"/>
      <w:divBdr>
        <w:top w:val="none" w:sz="0" w:space="0" w:color="auto"/>
        <w:left w:val="none" w:sz="0" w:space="0" w:color="auto"/>
        <w:bottom w:val="none" w:sz="0" w:space="0" w:color="auto"/>
        <w:right w:val="none" w:sz="0" w:space="0" w:color="auto"/>
      </w:divBdr>
    </w:div>
    <w:div w:id="1225723454">
      <w:bodyDiv w:val="1"/>
      <w:marLeft w:val="0"/>
      <w:marRight w:val="0"/>
      <w:marTop w:val="0"/>
      <w:marBottom w:val="0"/>
      <w:divBdr>
        <w:top w:val="none" w:sz="0" w:space="0" w:color="auto"/>
        <w:left w:val="none" w:sz="0" w:space="0" w:color="auto"/>
        <w:bottom w:val="none" w:sz="0" w:space="0" w:color="auto"/>
        <w:right w:val="none" w:sz="0" w:space="0" w:color="auto"/>
      </w:divBdr>
      <w:divsChild>
        <w:div w:id="1326402145">
          <w:marLeft w:val="0"/>
          <w:marRight w:val="0"/>
          <w:marTop w:val="0"/>
          <w:marBottom w:val="240"/>
          <w:divBdr>
            <w:top w:val="none" w:sz="0" w:space="0" w:color="auto"/>
            <w:left w:val="none" w:sz="0" w:space="0" w:color="auto"/>
            <w:bottom w:val="none" w:sz="0" w:space="0" w:color="auto"/>
            <w:right w:val="none" w:sz="0" w:space="0" w:color="auto"/>
          </w:divBdr>
        </w:div>
        <w:div w:id="243148723">
          <w:marLeft w:val="0"/>
          <w:marRight w:val="0"/>
          <w:marTop w:val="240"/>
          <w:marBottom w:val="0"/>
          <w:divBdr>
            <w:top w:val="none" w:sz="0" w:space="0" w:color="auto"/>
            <w:left w:val="none" w:sz="0" w:space="0" w:color="auto"/>
            <w:bottom w:val="none" w:sz="0" w:space="0" w:color="auto"/>
            <w:right w:val="none" w:sz="0" w:space="0" w:color="auto"/>
          </w:divBdr>
        </w:div>
        <w:div w:id="72315480">
          <w:marLeft w:val="0"/>
          <w:marRight w:val="0"/>
          <w:marTop w:val="240"/>
          <w:marBottom w:val="0"/>
          <w:divBdr>
            <w:top w:val="none" w:sz="0" w:space="0" w:color="auto"/>
            <w:left w:val="none" w:sz="0" w:space="0" w:color="auto"/>
            <w:bottom w:val="none" w:sz="0" w:space="0" w:color="auto"/>
            <w:right w:val="none" w:sz="0" w:space="0" w:color="auto"/>
          </w:divBdr>
        </w:div>
      </w:divsChild>
    </w:div>
    <w:div w:id="1226794873">
      <w:bodyDiv w:val="1"/>
      <w:marLeft w:val="0"/>
      <w:marRight w:val="0"/>
      <w:marTop w:val="0"/>
      <w:marBottom w:val="0"/>
      <w:divBdr>
        <w:top w:val="none" w:sz="0" w:space="0" w:color="auto"/>
        <w:left w:val="none" w:sz="0" w:space="0" w:color="auto"/>
        <w:bottom w:val="none" w:sz="0" w:space="0" w:color="auto"/>
        <w:right w:val="none" w:sz="0" w:space="0" w:color="auto"/>
      </w:divBdr>
    </w:div>
    <w:div w:id="1227180407">
      <w:bodyDiv w:val="1"/>
      <w:marLeft w:val="0"/>
      <w:marRight w:val="0"/>
      <w:marTop w:val="0"/>
      <w:marBottom w:val="0"/>
      <w:divBdr>
        <w:top w:val="none" w:sz="0" w:space="0" w:color="auto"/>
        <w:left w:val="none" w:sz="0" w:space="0" w:color="auto"/>
        <w:bottom w:val="none" w:sz="0" w:space="0" w:color="auto"/>
        <w:right w:val="none" w:sz="0" w:space="0" w:color="auto"/>
      </w:divBdr>
    </w:div>
    <w:div w:id="1257205044">
      <w:bodyDiv w:val="1"/>
      <w:marLeft w:val="0"/>
      <w:marRight w:val="0"/>
      <w:marTop w:val="0"/>
      <w:marBottom w:val="0"/>
      <w:divBdr>
        <w:top w:val="none" w:sz="0" w:space="0" w:color="auto"/>
        <w:left w:val="none" w:sz="0" w:space="0" w:color="auto"/>
        <w:bottom w:val="none" w:sz="0" w:space="0" w:color="auto"/>
        <w:right w:val="none" w:sz="0" w:space="0" w:color="auto"/>
      </w:divBdr>
      <w:divsChild>
        <w:div w:id="542518914">
          <w:marLeft w:val="0"/>
          <w:marRight w:val="0"/>
          <w:marTop w:val="0"/>
          <w:marBottom w:val="0"/>
          <w:divBdr>
            <w:top w:val="none" w:sz="0" w:space="0" w:color="auto"/>
            <w:left w:val="none" w:sz="0" w:space="0" w:color="auto"/>
            <w:bottom w:val="none" w:sz="0" w:space="0" w:color="auto"/>
            <w:right w:val="none" w:sz="0" w:space="0" w:color="auto"/>
          </w:divBdr>
          <w:divsChild>
            <w:div w:id="7684381">
              <w:marLeft w:val="0"/>
              <w:marRight w:val="0"/>
              <w:marTop w:val="0"/>
              <w:marBottom w:val="0"/>
              <w:divBdr>
                <w:top w:val="none" w:sz="0" w:space="0" w:color="auto"/>
                <w:left w:val="none" w:sz="0" w:space="0" w:color="auto"/>
                <w:bottom w:val="none" w:sz="0" w:space="0" w:color="auto"/>
                <w:right w:val="none" w:sz="0" w:space="0" w:color="auto"/>
              </w:divBdr>
              <w:divsChild>
                <w:div w:id="16592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453635">
      <w:bodyDiv w:val="1"/>
      <w:marLeft w:val="0"/>
      <w:marRight w:val="0"/>
      <w:marTop w:val="0"/>
      <w:marBottom w:val="0"/>
      <w:divBdr>
        <w:top w:val="none" w:sz="0" w:space="0" w:color="auto"/>
        <w:left w:val="none" w:sz="0" w:space="0" w:color="auto"/>
        <w:bottom w:val="none" w:sz="0" w:space="0" w:color="auto"/>
        <w:right w:val="none" w:sz="0" w:space="0" w:color="auto"/>
      </w:divBdr>
      <w:divsChild>
        <w:div w:id="1971665352">
          <w:marLeft w:val="0"/>
          <w:marRight w:val="0"/>
          <w:marTop w:val="0"/>
          <w:marBottom w:val="0"/>
          <w:divBdr>
            <w:top w:val="none" w:sz="0" w:space="0" w:color="auto"/>
            <w:left w:val="none" w:sz="0" w:space="0" w:color="auto"/>
            <w:bottom w:val="none" w:sz="0" w:space="0" w:color="auto"/>
            <w:right w:val="none" w:sz="0" w:space="0" w:color="auto"/>
          </w:divBdr>
          <w:divsChild>
            <w:div w:id="1732725511">
              <w:marLeft w:val="0"/>
              <w:marRight w:val="0"/>
              <w:marTop w:val="0"/>
              <w:marBottom w:val="0"/>
              <w:divBdr>
                <w:top w:val="none" w:sz="0" w:space="0" w:color="auto"/>
                <w:left w:val="none" w:sz="0" w:space="0" w:color="auto"/>
                <w:bottom w:val="none" w:sz="0" w:space="0" w:color="auto"/>
                <w:right w:val="none" w:sz="0" w:space="0" w:color="auto"/>
              </w:divBdr>
              <w:divsChild>
                <w:div w:id="6717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901081">
      <w:bodyDiv w:val="1"/>
      <w:marLeft w:val="0"/>
      <w:marRight w:val="0"/>
      <w:marTop w:val="0"/>
      <w:marBottom w:val="0"/>
      <w:divBdr>
        <w:top w:val="none" w:sz="0" w:space="0" w:color="auto"/>
        <w:left w:val="none" w:sz="0" w:space="0" w:color="auto"/>
        <w:bottom w:val="none" w:sz="0" w:space="0" w:color="auto"/>
        <w:right w:val="none" w:sz="0" w:space="0" w:color="auto"/>
      </w:divBdr>
    </w:div>
    <w:div w:id="1383678651">
      <w:bodyDiv w:val="1"/>
      <w:marLeft w:val="0"/>
      <w:marRight w:val="0"/>
      <w:marTop w:val="0"/>
      <w:marBottom w:val="0"/>
      <w:divBdr>
        <w:top w:val="none" w:sz="0" w:space="0" w:color="auto"/>
        <w:left w:val="none" w:sz="0" w:space="0" w:color="auto"/>
        <w:bottom w:val="none" w:sz="0" w:space="0" w:color="auto"/>
        <w:right w:val="none" w:sz="0" w:space="0" w:color="auto"/>
      </w:divBdr>
    </w:div>
    <w:div w:id="1391921578">
      <w:bodyDiv w:val="1"/>
      <w:marLeft w:val="0"/>
      <w:marRight w:val="0"/>
      <w:marTop w:val="0"/>
      <w:marBottom w:val="0"/>
      <w:divBdr>
        <w:top w:val="none" w:sz="0" w:space="0" w:color="auto"/>
        <w:left w:val="none" w:sz="0" w:space="0" w:color="auto"/>
        <w:bottom w:val="none" w:sz="0" w:space="0" w:color="auto"/>
        <w:right w:val="none" w:sz="0" w:space="0" w:color="auto"/>
      </w:divBdr>
    </w:div>
    <w:div w:id="1407344041">
      <w:bodyDiv w:val="1"/>
      <w:marLeft w:val="0"/>
      <w:marRight w:val="0"/>
      <w:marTop w:val="0"/>
      <w:marBottom w:val="0"/>
      <w:divBdr>
        <w:top w:val="none" w:sz="0" w:space="0" w:color="auto"/>
        <w:left w:val="none" w:sz="0" w:space="0" w:color="auto"/>
        <w:bottom w:val="none" w:sz="0" w:space="0" w:color="auto"/>
        <w:right w:val="none" w:sz="0" w:space="0" w:color="auto"/>
      </w:divBdr>
    </w:div>
    <w:div w:id="1433404303">
      <w:bodyDiv w:val="1"/>
      <w:marLeft w:val="0"/>
      <w:marRight w:val="0"/>
      <w:marTop w:val="0"/>
      <w:marBottom w:val="0"/>
      <w:divBdr>
        <w:top w:val="none" w:sz="0" w:space="0" w:color="auto"/>
        <w:left w:val="none" w:sz="0" w:space="0" w:color="auto"/>
        <w:bottom w:val="none" w:sz="0" w:space="0" w:color="auto"/>
        <w:right w:val="none" w:sz="0" w:space="0" w:color="auto"/>
      </w:divBdr>
    </w:div>
    <w:div w:id="1434931783">
      <w:bodyDiv w:val="1"/>
      <w:marLeft w:val="0"/>
      <w:marRight w:val="0"/>
      <w:marTop w:val="0"/>
      <w:marBottom w:val="0"/>
      <w:divBdr>
        <w:top w:val="none" w:sz="0" w:space="0" w:color="auto"/>
        <w:left w:val="none" w:sz="0" w:space="0" w:color="auto"/>
        <w:bottom w:val="none" w:sz="0" w:space="0" w:color="auto"/>
        <w:right w:val="none" w:sz="0" w:space="0" w:color="auto"/>
      </w:divBdr>
      <w:divsChild>
        <w:div w:id="1244608628">
          <w:marLeft w:val="0"/>
          <w:marRight w:val="0"/>
          <w:marTop w:val="0"/>
          <w:marBottom w:val="0"/>
          <w:divBdr>
            <w:top w:val="none" w:sz="0" w:space="0" w:color="auto"/>
            <w:left w:val="none" w:sz="0" w:space="0" w:color="auto"/>
            <w:bottom w:val="none" w:sz="0" w:space="0" w:color="auto"/>
            <w:right w:val="none" w:sz="0" w:space="0" w:color="auto"/>
          </w:divBdr>
          <w:divsChild>
            <w:div w:id="149638008">
              <w:marLeft w:val="0"/>
              <w:marRight w:val="0"/>
              <w:marTop w:val="0"/>
              <w:marBottom w:val="0"/>
              <w:divBdr>
                <w:top w:val="none" w:sz="0" w:space="0" w:color="auto"/>
                <w:left w:val="none" w:sz="0" w:space="0" w:color="auto"/>
                <w:bottom w:val="none" w:sz="0" w:space="0" w:color="auto"/>
                <w:right w:val="none" w:sz="0" w:space="0" w:color="auto"/>
              </w:divBdr>
              <w:divsChild>
                <w:div w:id="10738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289213">
      <w:bodyDiv w:val="1"/>
      <w:marLeft w:val="0"/>
      <w:marRight w:val="0"/>
      <w:marTop w:val="0"/>
      <w:marBottom w:val="0"/>
      <w:divBdr>
        <w:top w:val="none" w:sz="0" w:space="0" w:color="auto"/>
        <w:left w:val="none" w:sz="0" w:space="0" w:color="auto"/>
        <w:bottom w:val="none" w:sz="0" w:space="0" w:color="auto"/>
        <w:right w:val="none" w:sz="0" w:space="0" w:color="auto"/>
      </w:divBdr>
      <w:divsChild>
        <w:div w:id="2034963975">
          <w:marLeft w:val="0"/>
          <w:marRight w:val="0"/>
          <w:marTop w:val="0"/>
          <w:marBottom w:val="0"/>
          <w:divBdr>
            <w:top w:val="none" w:sz="0" w:space="0" w:color="auto"/>
            <w:left w:val="none" w:sz="0" w:space="0" w:color="auto"/>
            <w:bottom w:val="none" w:sz="0" w:space="0" w:color="auto"/>
            <w:right w:val="none" w:sz="0" w:space="0" w:color="auto"/>
          </w:divBdr>
        </w:div>
        <w:div w:id="506359791">
          <w:marLeft w:val="0"/>
          <w:marRight w:val="0"/>
          <w:marTop w:val="0"/>
          <w:marBottom w:val="0"/>
          <w:divBdr>
            <w:top w:val="none" w:sz="0" w:space="0" w:color="auto"/>
            <w:left w:val="none" w:sz="0" w:space="0" w:color="auto"/>
            <w:bottom w:val="none" w:sz="0" w:space="0" w:color="auto"/>
            <w:right w:val="none" w:sz="0" w:space="0" w:color="auto"/>
          </w:divBdr>
        </w:div>
      </w:divsChild>
    </w:div>
    <w:div w:id="1443770202">
      <w:bodyDiv w:val="1"/>
      <w:marLeft w:val="0"/>
      <w:marRight w:val="0"/>
      <w:marTop w:val="0"/>
      <w:marBottom w:val="0"/>
      <w:divBdr>
        <w:top w:val="none" w:sz="0" w:space="0" w:color="auto"/>
        <w:left w:val="none" w:sz="0" w:space="0" w:color="auto"/>
        <w:bottom w:val="none" w:sz="0" w:space="0" w:color="auto"/>
        <w:right w:val="none" w:sz="0" w:space="0" w:color="auto"/>
      </w:divBdr>
    </w:div>
    <w:div w:id="1461416920">
      <w:bodyDiv w:val="1"/>
      <w:marLeft w:val="0"/>
      <w:marRight w:val="0"/>
      <w:marTop w:val="0"/>
      <w:marBottom w:val="0"/>
      <w:divBdr>
        <w:top w:val="none" w:sz="0" w:space="0" w:color="auto"/>
        <w:left w:val="none" w:sz="0" w:space="0" w:color="auto"/>
        <w:bottom w:val="none" w:sz="0" w:space="0" w:color="auto"/>
        <w:right w:val="none" w:sz="0" w:space="0" w:color="auto"/>
      </w:divBdr>
      <w:divsChild>
        <w:div w:id="783429411">
          <w:marLeft w:val="0"/>
          <w:marRight w:val="0"/>
          <w:marTop w:val="0"/>
          <w:marBottom w:val="120"/>
          <w:divBdr>
            <w:top w:val="none" w:sz="0" w:space="0" w:color="auto"/>
            <w:left w:val="none" w:sz="0" w:space="0" w:color="auto"/>
            <w:bottom w:val="single" w:sz="12" w:space="9" w:color="EBEBEB"/>
            <w:right w:val="none" w:sz="0" w:space="0" w:color="auto"/>
          </w:divBdr>
          <w:divsChild>
            <w:div w:id="775904427">
              <w:marLeft w:val="0"/>
              <w:marRight w:val="0"/>
              <w:marTop w:val="100"/>
              <w:marBottom w:val="100"/>
              <w:divBdr>
                <w:top w:val="none" w:sz="0" w:space="0" w:color="auto"/>
                <w:left w:val="none" w:sz="0" w:space="0" w:color="auto"/>
                <w:bottom w:val="none" w:sz="0" w:space="0" w:color="auto"/>
                <w:right w:val="none" w:sz="0" w:space="0" w:color="auto"/>
              </w:divBdr>
              <w:divsChild>
                <w:div w:id="74622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041541">
          <w:marLeft w:val="0"/>
          <w:marRight w:val="0"/>
          <w:marTop w:val="0"/>
          <w:marBottom w:val="120"/>
          <w:divBdr>
            <w:top w:val="none" w:sz="0" w:space="0" w:color="auto"/>
            <w:left w:val="none" w:sz="0" w:space="0" w:color="auto"/>
            <w:bottom w:val="none" w:sz="0" w:space="0" w:color="auto"/>
            <w:right w:val="none" w:sz="0" w:space="0" w:color="auto"/>
          </w:divBdr>
          <w:divsChild>
            <w:div w:id="1768231205">
              <w:marLeft w:val="0"/>
              <w:marRight w:val="0"/>
              <w:marTop w:val="0"/>
              <w:marBottom w:val="0"/>
              <w:divBdr>
                <w:top w:val="none" w:sz="0" w:space="0" w:color="auto"/>
                <w:left w:val="none" w:sz="0" w:space="0" w:color="auto"/>
                <w:bottom w:val="none" w:sz="0" w:space="0" w:color="auto"/>
                <w:right w:val="none" w:sz="0" w:space="0" w:color="auto"/>
              </w:divBdr>
              <w:divsChild>
                <w:div w:id="51078848">
                  <w:marLeft w:val="0"/>
                  <w:marRight w:val="0"/>
                  <w:marTop w:val="0"/>
                  <w:marBottom w:val="0"/>
                  <w:divBdr>
                    <w:top w:val="none" w:sz="0" w:space="0" w:color="auto"/>
                    <w:left w:val="none" w:sz="0" w:space="0" w:color="auto"/>
                    <w:bottom w:val="none" w:sz="0" w:space="0" w:color="auto"/>
                    <w:right w:val="none" w:sz="0" w:space="0" w:color="auto"/>
                  </w:divBdr>
                  <w:divsChild>
                    <w:div w:id="166215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482491">
          <w:marLeft w:val="0"/>
          <w:marRight w:val="0"/>
          <w:marTop w:val="0"/>
          <w:marBottom w:val="0"/>
          <w:divBdr>
            <w:top w:val="none" w:sz="0" w:space="0" w:color="auto"/>
            <w:left w:val="none" w:sz="0" w:space="0" w:color="auto"/>
            <w:bottom w:val="none" w:sz="0" w:space="0" w:color="auto"/>
            <w:right w:val="none" w:sz="0" w:space="0" w:color="auto"/>
          </w:divBdr>
        </w:div>
      </w:divsChild>
    </w:div>
    <w:div w:id="1462647328">
      <w:bodyDiv w:val="1"/>
      <w:marLeft w:val="0"/>
      <w:marRight w:val="0"/>
      <w:marTop w:val="0"/>
      <w:marBottom w:val="0"/>
      <w:divBdr>
        <w:top w:val="none" w:sz="0" w:space="0" w:color="auto"/>
        <w:left w:val="none" w:sz="0" w:space="0" w:color="auto"/>
        <w:bottom w:val="none" w:sz="0" w:space="0" w:color="auto"/>
        <w:right w:val="none" w:sz="0" w:space="0" w:color="auto"/>
      </w:divBdr>
    </w:div>
    <w:div w:id="1465654871">
      <w:bodyDiv w:val="1"/>
      <w:marLeft w:val="0"/>
      <w:marRight w:val="0"/>
      <w:marTop w:val="0"/>
      <w:marBottom w:val="0"/>
      <w:divBdr>
        <w:top w:val="none" w:sz="0" w:space="0" w:color="auto"/>
        <w:left w:val="none" w:sz="0" w:space="0" w:color="auto"/>
        <w:bottom w:val="none" w:sz="0" w:space="0" w:color="auto"/>
        <w:right w:val="none" w:sz="0" w:space="0" w:color="auto"/>
      </w:divBdr>
    </w:div>
    <w:div w:id="1479761707">
      <w:bodyDiv w:val="1"/>
      <w:marLeft w:val="0"/>
      <w:marRight w:val="0"/>
      <w:marTop w:val="0"/>
      <w:marBottom w:val="0"/>
      <w:divBdr>
        <w:top w:val="none" w:sz="0" w:space="0" w:color="auto"/>
        <w:left w:val="none" w:sz="0" w:space="0" w:color="auto"/>
        <w:bottom w:val="none" w:sz="0" w:space="0" w:color="auto"/>
        <w:right w:val="none" w:sz="0" w:space="0" w:color="auto"/>
      </w:divBdr>
      <w:divsChild>
        <w:div w:id="942421501">
          <w:marLeft w:val="0"/>
          <w:marRight w:val="0"/>
          <w:marTop w:val="0"/>
          <w:marBottom w:val="0"/>
          <w:divBdr>
            <w:top w:val="none" w:sz="0" w:space="0" w:color="auto"/>
            <w:left w:val="none" w:sz="0" w:space="0" w:color="auto"/>
            <w:bottom w:val="none" w:sz="0" w:space="0" w:color="auto"/>
            <w:right w:val="none" w:sz="0" w:space="0" w:color="auto"/>
          </w:divBdr>
        </w:div>
        <w:div w:id="1431272963">
          <w:marLeft w:val="0"/>
          <w:marRight w:val="0"/>
          <w:marTop w:val="0"/>
          <w:marBottom w:val="0"/>
          <w:divBdr>
            <w:top w:val="none" w:sz="0" w:space="0" w:color="auto"/>
            <w:left w:val="none" w:sz="0" w:space="0" w:color="auto"/>
            <w:bottom w:val="none" w:sz="0" w:space="0" w:color="auto"/>
            <w:right w:val="none" w:sz="0" w:space="0" w:color="auto"/>
          </w:divBdr>
        </w:div>
      </w:divsChild>
    </w:div>
    <w:div w:id="1486509445">
      <w:bodyDiv w:val="1"/>
      <w:marLeft w:val="0"/>
      <w:marRight w:val="0"/>
      <w:marTop w:val="0"/>
      <w:marBottom w:val="0"/>
      <w:divBdr>
        <w:top w:val="none" w:sz="0" w:space="0" w:color="auto"/>
        <w:left w:val="none" w:sz="0" w:space="0" w:color="auto"/>
        <w:bottom w:val="none" w:sz="0" w:space="0" w:color="auto"/>
        <w:right w:val="none" w:sz="0" w:space="0" w:color="auto"/>
      </w:divBdr>
      <w:divsChild>
        <w:div w:id="1373192716">
          <w:marLeft w:val="0"/>
          <w:marRight w:val="0"/>
          <w:marTop w:val="30"/>
          <w:marBottom w:val="105"/>
          <w:divBdr>
            <w:top w:val="none" w:sz="0" w:space="0" w:color="auto"/>
            <w:left w:val="none" w:sz="0" w:space="0" w:color="auto"/>
            <w:bottom w:val="none" w:sz="0" w:space="0" w:color="auto"/>
            <w:right w:val="none" w:sz="0" w:space="0" w:color="auto"/>
          </w:divBdr>
          <w:divsChild>
            <w:div w:id="835732460">
              <w:marLeft w:val="0"/>
              <w:marRight w:val="0"/>
              <w:marTop w:val="0"/>
              <w:marBottom w:val="0"/>
              <w:divBdr>
                <w:top w:val="none" w:sz="0" w:space="0" w:color="auto"/>
                <w:left w:val="none" w:sz="0" w:space="0" w:color="auto"/>
                <w:bottom w:val="none" w:sz="0" w:space="0" w:color="auto"/>
                <w:right w:val="none" w:sz="0" w:space="0" w:color="auto"/>
              </w:divBdr>
              <w:divsChild>
                <w:div w:id="139688413">
                  <w:marLeft w:val="0"/>
                  <w:marRight w:val="0"/>
                  <w:marTop w:val="0"/>
                  <w:marBottom w:val="0"/>
                  <w:divBdr>
                    <w:top w:val="none" w:sz="0" w:space="0" w:color="auto"/>
                    <w:left w:val="none" w:sz="0" w:space="0" w:color="auto"/>
                    <w:bottom w:val="none" w:sz="0" w:space="0" w:color="auto"/>
                    <w:right w:val="none" w:sz="0" w:space="0" w:color="auto"/>
                  </w:divBdr>
                  <w:divsChild>
                    <w:div w:id="2085830367">
                      <w:marLeft w:val="0"/>
                      <w:marRight w:val="0"/>
                      <w:marTop w:val="0"/>
                      <w:marBottom w:val="0"/>
                      <w:divBdr>
                        <w:top w:val="none" w:sz="0" w:space="0" w:color="auto"/>
                        <w:left w:val="none" w:sz="0" w:space="0" w:color="auto"/>
                        <w:bottom w:val="none" w:sz="0" w:space="0" w:color="auto"/>
                        <w:right w:val="none" w:sz="0" w:space="0" w:color="auto"/>
                      </w:divBdr>
                      <w:divsChild>
                        <w:div w:id="195528077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357030">
      <w:bodyDiv w:val="1"/>
      <w:marLeft w:val="0"/>
      <w:marRight w:val="0"/>
      <w:marTop w:val="0"/>
      <w:marBottom w:val="0"/>
      <w:divBdr>
        <w:top w:val="none" w:sz="0" w:space="0" w:color="auto"/>
        <w:left w:val="none" w:sz="0" w:space="0" w:color="auto"/>
        <w:bottom w:val="none" w:sz="0" w:space="0" w:color="auto"/>
        <w:right w:val="none" w:sz="0" w:space="0" w:color="auto"/>
      </w:divBdr>
    </w:div>
    <w:div w:id="1504667037">
      <w:bodyDiv w:val="1"/>
      <w:marLeft w:val="0"/>
      <w:marRight w:val="0"/>
      <w:marTop w:val="0"/>
      <w:marBottom w:val="0"/>
      <w:divBdr>
        <w:top w:val="none" w:sz="0" w:space="0" w:color="auto"/>
        <w:left w:val="none" w:sz="0" w:space="0" w:color="auto"/>
        <w:bottom w:val="none" w:sz="0" w:space="0" w:color="auto"/>
        <w:right w:val="none" w:sz="0" w:space="0" w:color="auto"/>
      </w:divBdr>
      <w:divsChild>
        <w:div w:id="100347286">
          <w:marLeft w:val="0"/>
          <w:marRight w:val="0"/>
          <w:marTop w:val="225"/>
          <w:marBottom w:val="225"/>
          <w:divBdr>
            <w:top w:val="none" w:sz="0" w:space="0" w:color="auto"/>
            <w:left w:val="none" w:sz="0" w:space="0" w:color="auto"/>
            <w:bottom w:val="none" w:sz="0" w:space="0" w:color="auto"/>
            <w:right w:val="none" w:sz="0" w:space="0" w:color="auto"/>
          </w:divBdr>
          <w:divsChild>
            <w:div w:id="2037582175">
              <w:marLeft w:val="0"/>
              <w:marRight w:val="0"/>
              <w:marTop w:val="0"/>
              <w:marBottom w:val="0"/>
              <w:divBdr>
                <w:top w:val="none" w:sz="0" w:space="0" w:color="auto"/>
                <w:left w:val="none" w:sz="0" w:space="0" w:color="auto"/>
                <w:bottom w:val="none" w:sz="0" w:space="0" w:color="auto"/>
                <w:right w:val="none" w:sz="0" w:space="0" w:color="auto"/>
              </w:divBdr>
              <w:divsChild>
                <w:div w:id="94718774">
                  <w:marLeft w:val="0"/>
                  <w:marRight w:val="0"/>
                  <w:marTop w:val="0"/>
                  <w:marBottom w:val="0"/>
                  <w:divBdr>
                    <w:top w:val="none" w:sz="0" w:space="0" w:color="auto"/>
                    <w:left w:val="none" w:sz="0" w:space="0" w:color="auto"/>
                    <w:bottom w:val="none" w:sz="0" w:space="0" w:color="auto"/>
                    <w:right w:val="none" w:sz="0" w:space="0" w:color="auto"/>
                  </w:divBdr>
                  <w:divsChild>
                    <w:div w:id="334844113">
                      <w:marLeft w:val="0"/>
                      <w:marRight w:val="0"/>
                      <w:marTop w:val="0"/>
                      <w:marBottom w:val="0"/>
                      <w:divBdr>
                        <w:top w:val="none" w:sz="0" w:space="0" w:color="auto"/>
                        <w:left w:val="none" w:sz="0" w:space="0" w:color="auto"/>
                        <w:bottom w:val="none" w:sz="0" w:space="0" w:color="auto"/>
                        <w:right w:val="none" w:sz="0" w:space="0" w:color="auto"/>
                      </w:divBdr>
                    </w:div>
                    <w:div w:id="251359900">
                      <w:marLeft w:val="0"/>
                      <w:marRight w:val="0"/>
                      <w:marTop w:val="0"/>
                      <w:marBottom w:val="0"/>
                      <w:divBdr>
                        <w:top w:val="none" w:sz="0" w:space="0" w:color="auto"/>
                        <w:left w:val="none" w:sz="0" w:space="0" w:color="auto"/>
                        <w:bottom w:val="none" w:sz="0" w:space="0" w:color="auto"/>
                        <w:right w:val="none" w:sz="0" w:space="0" w:color="auto"/>
                      </w:divBdr>
                    </w:div>
                    <w:div w:id="1940721119">
                      <w:marLeft w:val="0"/>
                      <w:marRight w:val="0"/>
                      <w:marTop w:val="0"/>
                      <w:marBottom w:val="0"/>
                      <w:divBdr>
                        <w:top w:val="none" w:sz="0" w:space="0" w:color="auto"/>
                        <w:left w:val="none" w:sz="0" w:space="0" w:color="auto"/>
                        <w:bottom w:val="none" w:sz="0" w:space="0" w:color="auto"/>
                        <w:right w:val="none" w:sz="0" w:space="0" w:color="auto"/>
                      </w:divBdr>
                    </w:div>
                    <w:div w:id="91300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931971">
      <w:bodyDiv w:val="1"/>
      <w:marLeft w:val="0"/>
      <w:marRight w:val="0"/>
      <w:marTop w:val="0"/>
      <w:marBottom w:val="0"/>
      <w:divBdr>
        <w:top w:val="none" w:sz="0" w:space="0" w:color="auto"/>
        <w:left w:val="none" w:sz="0" w:space="0" w:color="auto"/>
        <w:bottom w:val="none" w:sz="0" w:space="0" w:color="auto"/>
        <w:right w:val="none" w:sz="0" w:space="0" w:color="auto"/>
      </w:divBdr>
    </w:div>
    <w:div w:id="1537351619">
      <w:bodyDiv w:val="1"/>
      <w:marLeft w:val="0"/>
      <w:marRight w:val="0"/>
      <w:marTop w:val="0"/>
      <w:marBottom w:val="0"/>
      <w:divBdr>
        <w:top w:val="none" w:sz="0" w:space="0" w:color="auto"/>
        <w:left w:val="none" w:sz="0" w:space="0" w:color="auto"/>
        <w:bottom w:val="none" w:sz="0" w:space="0" w:color="auto"/>
        <w:right w:val="none" w:sz="0" w:space="0" w:color="auto"/>
      </w:divBdr>
      <w:divsChild>
        <w:div w:id="1005547937">
          <w:marLeft w:val="0"/>
          <w:marRight w:val="0"/>
          <w:marTop w:val="0"/>
          <w:marBottom w:val="0"/>
          <w:divBdr>
            <w:top w:val="none" w:sz="0" w:space="0" w:color="auto"/>
            <w:left w:val="none" w:sz="0" w:space="0" w:color="auto"/>
            <w:bottom w:val="none" w:sz="0" w:space="0" w:color="auto"/>
            <w:right w:val="none" w:sz="0" w:space="0" w:color="auto"/>
          </w:divBdr>
        </w:div>
        <w:div w:id="1760364560">
          <w:marLeft w:val="0"/>
          <w:marRight w:val="0"/>
          <w:marTop w:val="0"/>
          <w:marBottom w:val="0"/>
          <w:divBdr>
            <w:top w:val="none" w:sz="0" w:space="0" w:color="auto"/>
            <w:left w:val="none" w:sz="0" w:space="0" w:color="auto"/>
            <w:bottom w:val="none" w:sz="0" w:space="0" w:color="auto"/>
            <w:right w:val="none" w:sz="0" w:space="0" w:color="auto"/>
          </w:divBdr>
        </w:div>
      </w:divsChild>
    </w:div>
    <w:div w:id="1541478118">
      <w:bodyDiv w:val="1"/>
      <w:marLeft w:val="0"/>
      <w:marRight w:val="0"/>
      <w:marTop w:val="0"/>
      <w:marBottom w:val="0"/>
      <w:divBdr>
        <w:top w:val="none" w:sz="0" w:space="0" w:color="auto"/>
        <w:left w:val="none" w:sz="0" w:space="0" w:color="auto"/>
        <w:bottom w:val="none" w:sz="0" w:space="0" w:color="auto"/>
        <w:right w:val="none" w:sz="0" w:space="0" w:color="auto"/>
      </w:divBdr>
      <w:divsChild>
        <w:div w:id="1050572320">
          <w:marLeft w:val="0"/>
          <w:marRight w:val="0"/>
          <w:marTop w:val="0"/>
          <w:marBottom w:val="0"/>
          <w:divBdr>
            <w:top w:val="none" w:sz="0" w:space="0" w:color="auto"/>
            <w:left w:val="none" w:sz="0" w:space="0" w:color="auto"/>
            <w:bottom w:val="none" w:sz="0" w:space="0" w:color="auto"/>
            <w:right w:val="none" w:sz="0" w:space="0" w:color="auto"/>
          </w:divBdr>
          <w:divsChild>
            <w:div w:id="799613943">
              <w:marLeft w:val="0"/>
              <w:marRight w:val="0"/>
              <w:marTop w:val="0"/>
              <w:marBottom w:val="0"/>
              <w:divBdr>
                <w:top w:val="none" w:sz="0" w:space="0" w:color="auto"/>
                <w:left w:val="none" w:sz="0" w:space="0" w:color="auto"/>
                <w:bottom w:val="none" w:sz="0" w:space="0" w:color="auto"/>
                <w:right w:val="none" w:sz="0" w:space="0" w:color="auto"/>
              </w:divBdr>
              <w:divsChild>
                <w:div w:id="3474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928451">
      <w:bodyDiv w:val="1"/>
      <w:marLeft w:val="0"/>
      <w:marRight w:val="0"/>
      <w:marTop w:val="0"/>
      <w:marBottom w:val="0"/>
      <w:divBdr>
        <w:top w:val="none" w:sz="0" w:space="0" w:color="auto"/>
        <w:left w:val="none" w:sz="0" w:space="0" w:color="auto"/>
        <w:bottom w:val="none" w:sz="0" w:space="0" w:color="auto"/>
        <w:right w:val="none" w:sz="0" w:space="0" w:color="auto"/>
      </w:divBdr>
    </w:div>
    <w:div w:id="1561667735">
      <w:bodyDiv w:val="1"/>
      <w:marLeft w:val="0"/>
      <w:marRight w:val="0"/>
      <w:marTop w:val="0"/>
      <w:marBottom w:val="0"/>
      <w:divBdr>
        <w:top w:val="none" w:sz="0" w:space="0" w:color="auto"/>
        <w:left w:val="none" w:sz="0" w:space="0" w:color="auto"/>
        <w:bottom w:val="none" w:sz="0" w:space="0" w:color="auto"/>
        <w:right w:val="none" w:sz="0" w:space="0" w:color="auto"/>
      </w:divBdr>
      <w:divsChild>
        <w:div w:id="713891948">
          <w:marLeft w:val="0"/>
          <w:marRight w:val="0"/>
          <w:marTop w:val="0"/>
          <w:marBottom w:val="0"/>
          <w:divBdr>
            <w:top w:val="none" w:sz="0" w:space="0" w:color="auto"/>
            <w:left w:val="none" w:sz="0" w:space="0" w:color="auto"/>
            <w:bottom w:val="none" w:sz="0" w:space="0" w:color="auto"/>
            <w:right w:val="none" w:sz="0" w:space="0" w:color="auto"/>
          </w:divBdr>
          <w:divsChild>
            <w:div w:id="274408510">
              <w:marLeft w:val="0"/>
              <w:marRight w:val="0"/>
              <w:marTop w:val="0"/>
              <w:marBottom w:val="0"/>
              <w:divBdr>
                <w:top w:val="none" w:sz="0" w:space="0" w:color="auto"/>
                <w:left w:val="none" w:sz="0" w:space="0" w:color="auto"/>
                <w:bottom w:val="none" w:sz="0" w:space="0" w:color="auto"/>
                <w:right w:val="none" w:sz="0" w:space="0" w:color="auto"/>
              </w:divBdr>
              <w:divsChild>
                <w:div w:id="752092084">
                  <w:marLeft w:val="0"/>
                  <w:marRight w:val="0"/>
                  <w:marTop w:val="0"/>
                  <w:marBottom w:val="0"/>
                  <w:divBdr>
                    <w:top w:val="none" w:sz="0" w:space="0" w:color="auto"/>
                    <w:left w:val="none" w:sz="0" w:space="0" w:color="auto"/>
                    <w:bottom w:val="none" w:sz="0" w:space="0" w:color="auto"/>
                    <w:right w:val="none" w:sz="0" w:space="0" w:color="auto"/>
                  </w:divBdr>
                </w:div>
              </w:divsChild>
            </w:div>
            <w:div w:id="1669862519">
              <w:marLeft w:val="0"/>
              <w:marRight w:val="0"/>
              <w:marTop w:val="0"/>
              <w:marBottom w:val="0"/>
              <w:divBdr>
                <w:top w:val="none" w:sz="0" w:space="0" w:color="auto"/>
                <w:left w:val="none" w:sz="0" w:space="0" w:color="auto"/>
                <w:bottom w:val="none" w:sz="0" w:space="0" w:color="auto"/>
                <w:right w:val="none" w:sz="0" w:space="0" w:color="auto"/>
              </w:divBdr>
              <w:divsChild>
                <w:div w:id="323777246">
                  <w:marLeft w:val="0"/>
                  <w:marRight w:val="0"/>
                  <w:marTop w:val="0"/>
                  <w:marBottom w:val="0"/>
                  <w:divBdr>
                    <w:top w:val="none" w:sz="0" w:space="0" w:color="auto"/>
                    <w:left w:val="none" w:sz="0" w:space="0" w:color="auto"/>
                    <w:bottom w:val="none" w:sz="0" w:space="0" w:color="auto"/>
                    <w:right w:val="none" w:sz="0" w:space="0" w:color="auto"/>
                  </w:divBdr>
                  <w:divsChild>
                    <w:div w:id="603076409">
                      <w:marLeft w:val="0"/>
                      <w:marRight w:val="0"/>
                      <w:marTop w:val="0"/>
                      <w:marBottom w:val="0"/>
                      <w:divBdr>
                        <w:top w:val="none" w:sz="0" w:space="0" w:color="auto"/>
                        <w:left w:val="none" w:sz="0" w:space="0" w:color="auto"/>
                        <w:bottom w:val="none" w:sz="0" w:space="0" w:color="auto"/>
                        <w:right w:val="none" w:sz="0" w:space="0" w:color="auto"/>
                      </w:divBdr>
                      <w:divsChild>
                        <w:div w:id="96561207">
                          <w:marLeft w:val="0"/>
                          <w:marRight w:val="0"/>
                          <w:marTop w:val="0"/>
                          <w:marBottom w:val="0"/>
                          <w:divBdr>
                            <w:top w:val="none" w:sz="0" w:space="0" w:color="auto"/>
                            <w:left w:val="none" w:sz="0" w:space="0" w:color="auto"/>
                            <w:bottom w:val="none" w:sz="0" w:space="0" w:color="auto"/>
                            <w:right w:val="none" w:sz="0" w:space="0" w:color="auto"/>
                          </w:divBdr>
                          <w:divsChild>
                            <w:div w:id="1063873500">
                              <w:marLeft w:val="0"/>
                              <w:marRight w:val="0"/>
                              <w:marTop w:val="0"/>
                              <w:marBottom w:val="0"/>
                              <w:divBdr>
                                <w:top w:val="none" w:sz="0" w:space="0" w:color="auto"/>
                                <w:left w:val="none" w:sz="0" w:space="0" w:color="auto"/>
                                <w:bottom w:val="none" w:sz="0" w:space="0" w:color="auto"/>
                                <w:right w:val="none" w:sz="0" w:space="0" w:color="auto"/>
                              </w:divBdr>
                              <w:divsChild>
                                <w:div w:id="487094108">
                                  <w:marLeft w:val="0"/>
                                  <w:marRight w:val="0"/>
                                  <w:marTop w:val="0"/>
                                  <w:marBottom w:val="0"/>
                                  <w:divBdr>
                                    <w:top w:val="none" w:sz="0" w:space="0" w:color="auto"/>
                                    <w:left w:val="none" w:sz="0" w:space="0" w:color="auto"/>
                                    <w:bottom w:val="none" w:sz="0" w:space="0" w:color="auto"/>
                                    <w:right w:val="none" w:sz="0" w:space="0" w:color="auto"/>
                                  </w:divBdr>
                                  <w:divsChild>
                                    <w:div w:id="298386780">
                                      <w:marLeft w:val="0"/>
                                      <w:marRight w:val="0"/>
                                      <w:marTop w:val="0"/>
                                      <w:marBottom w:val="0"/>
                                      <w:divBdr>
                                        <w:top w:val="none" w:sz="0" w:space="0" w:color="auto"/>
                                        <w:left w:val="none" w:sz="0" w:space="0" w:color="auto"/>
                                        <w:bottom w:val="none" w:sz="0" w:space="0" w:color="auto"/>
                                        <w:right w:val="none" w:sz="0" w:space="0" w:color="auto"/>
                                      </w:divBdr>
                                      <w:divsChild>
                                        <w:div w:id="1393652067">
                                          <w:marLeft w:val="0"/>
                                          <w:marRight w:val="0"/>
                                          <w:marTop w:val="0"/>
                                          <w:marBottom w:val="0"/>
                                          <w:divBdr>
                                            <w:top w:val="none" w:sz="0" w:space="0" w:color="auto"/>
                                            <w:left w:val="none" w:sz="0" w:space="0" w:color="auto"/>
                                            <w:bottom w:val="none" w:sz="0" w:space="0" w:color="auto"/>
                                            <w:right w:val="none" w:sz="0" w:space="0" w:color="auto"/>
                                          </w:divBdr>
                                          <w:divsChild>
                                            <w:div w:id="86922054">
                                              <w:marLeft w:val="0"/>
                                              <w:marRight w:val="0"/>
                                              <w:marTop w:val="0"/>
                                              <w:marBottom w:val="0"/>
                                              <w:divBdr>
                                                <w:top w:val="none" w:sz="0" w:space="0" w:color="auto"/>
                                                <w:left w:val="none" w:sz="0" w:space="0" w:color="auto"/>
                                                <w:bottom w:val="none" w:sz="0" w:space="0" w:color="auto"/>
                                                <w:right w:val="none" w:sz="0" w:space="0" w:color="auto"/>
                                              </w:divBdr>
                                              <w:divsChild>
                                                <w:div w:id="443765507">
                                                  <w:marLeft w:val="0"/>
                                                  <w:marRight w:val="0"/>
                                                  <w:marTop w:val="0"/>
                                                  <w:marBottom w:val="0"/>
                                                  <w:divBdr>
                                                    <w:top w:val="none" w:sz="0" w:space="0" w:color="auto"/>
                                                    <w:left w:val="none" w:sz="0" w:space="0" w:color="auto"/>
                                                    <w:bottom w:val="none" w:sz="0" w:space="0" w:color="auto"/>
                                                    <w:right w:val="none" w:sz="0" w:space="0" w:color="auto"/>
                                                  </w:divBdr>
                                                </w:div>
                                                <w:div w:id="64841325">
                                                  <w:marLeft w:val="0"/>
                                                  <w:marRight w:val="0"/>
                                                  <w:marTop w:val="0"/>
                                                  <w:marBottom w:val="0"/>
                                                  <w:divBdr>
                                                    <w:top w:val="none" w:sz="0" w:space="0" w:color="auto"/>
                                                    <w:left w:val="none" w:sz="0" w:space="0" w:color="auto"/>
                                                    <w:bottom w:val="none" w:sz="0" w:space="0" w:color="auto"/>
                                                    <w:right w:val="none" w:sz="0" w:space="0" w:color="auto"/>
                                                  </w:divBdr>
                                                  <w:divsChild>
                                                    <w:div w:id="1130125321">
                                                      <w:marLeft w:val="0"/>
                                                      <w:marRight w:val="0"/>
                                                      <w:marTop w:val="0"/>
                                                      <w:marBottom w:val="0"/>
                                                      <w:divBdr>
                                                        <w:top w:val="none" w:sz="0" w:space="0" w:color="auto"/>
                                                        <w:left w:val="none" w:sz="0" w:space="0" w:color="auto"/>
                                                        <w:bottom w:val="none" w:sz="0" w:space="0" w:color="auto"/>
                                                        <w:right w:val="none" w:sz="0" w:space="0" w:color="auto"/>
                                                      </w:divBdr>
                                                      <w:divsChild>
                                                        <w:div w:id="148415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4441848">
      <w:bodyDiv w:val="1"/>
      <w:marLeft w:val="0"/>
      <w:marRight w:val="0"/>
      <w:marTop w:val="0"/>
      <w:marBottom w:val="0"/>
      <w:divBdr>
        <w:top w:val="none" w:sz="0" w:space="0" w:color="auto"/>
        <w:left w:val="none" w:sz="0" w:space="0" w:color="auto"/>
        <w:bottom w:val="none" w:sz="0" w:space="0" w:color="auto"/>
        <w:right w:val="none" w:sz="0" w:space="0" w:color="auto"/>
      </w:divBdr>
      <w:divsChild>
        <w:div w:id="519242571">
          <w:marLeft w:val="0"/>
          <w:marRight w:val="0"/>
          <w:marTop w:val="0"/>
          <w:marBottom w:val="120"/>
          <w:divBdr>
            <w:top w:val="none" w:sz="0" w:space="0" w:color="auto"/>
            <w:left w:val="none" w:sz="0" w:space="0" w:color="auto"/>
            <w:bottom w:val="single" w:sz="12" w:space="9" w:color="EBEBEB"/>
            <w:right w:val="none" w:sz="0" w:space="0" w:color="auto"/>
          </w:divBdr>
          <w:divsChild>
            <w:div w:id="1996376920">
              <w:marLeft w:val="0"/>
              <w:marRight w:val="0"/>
              <w:marTop w:val="100"/>
              <w:marBottom w:val="100"/>
              <w:divBdr>
                <w:top w:val="none" w:sz="0" w:space="0" w:color="auto"/>
                <w:left w:val="none" w:sz="0" w:space="0" w:color="auto"/>
                <w:bottom w:val="none" w:sz="0" w:space="0" w:color="auto"/>
                <w:right w:val="none" w:sz="0" w:space="0" w:color="auto"/>
              </w:divBdr>
              <w:divsChild>
                <w:div w:id="172309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772557">
          <w:marLeft w:val="0"/>
          <w:marRight w:val="0"/>
          <w:marTop w:val="0"/>
          <w:marBottom w:val="120"/>
          <w:divBdr>
            <w:top w:val="none" w:sz="0" w:space="0" w:color="auto"/>
            <w:left w:val="none" w:sz="0" w:space="0" w:color="auto"/>
            <w:bottom w:val="none" w:sz="0" w:space="0" w:color="auto"/>
            <w:right w:val="none" w:sz="0" w:space="0" w:color="auto"/>
          </w:divBdr>
          <w:divsChild>
            <w:div w:id="1789622435">
              <w:marLeft w:val="0"/>
              <w:marRight w:val="0"/>
              <w:marTop w:val="0"/>
              <w:marBottom w:val="0"/>
              <w:divBdr>
                <w:top w:val="none" w:sz="0" w:space="0" w:color="auto"/>
                <w:left w:val="none" w:sz="0" w:space="0" w:color="auto"/>
                <w:bottom w:val="none" w:sz="0" w:space="0" w:color="auto"/>
                <w:right w:val="none" w:sz="0" w:space="0" w:color="auto"/>
              </w:divBdr>
              <w:divsChild>
                <w:div w:id="7290310">
                  <w:marLeft w:val="0"/>
                  <w:marRight w:val="0"/>
                  <w:marTop w:val="0"/>
                  <w:marBottom w:val="0"/>
                  <w:divBdr>
                    <w:top w:val="none" w:sz="0" w:space="0" w:color="auto"/>
                    <w:left w:val="none" w:sz="0" w:space="0" w:color="auto"/>
                    <w:bottom w:val="none" w:sz="0" w:space="0" w:color="auto"/>
                    <w:right w:val="none" w:sz="0" w:space="0" w:color="auto"/>
                  </w:divBdr>
                  <w:divsChild>
                    <w:div w:id="132134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60568">
          <w:marLeft w:val="0"/>
          <w:marRight w:val="0"/>
          <w:marTop w:val="0"/>
          <w:marBottom w:val="0"/>
          <w:divBdr>
            <w:top w:val="none" w:sz="0" w:space="0" w:color="auto"/>
            <w:left w:val="none" w:sz="0" w:space="0" w:color="auto"/>
            <w:bottom w:val="none" w:sz="0" w:space="0" w:color="auto"/>
            <w:right w:val="none" w:sz="0" w:space="0" w:color="auto"/>
          </w:divBdr>
        </w:div>
      </w:divsChild>
    </w:div>
    <w:div w:id="1591083744">
      <w:bodyDiv w:val="1"/>
      <w:marLeft w:val="0"/>
      <w:marRight w:val="0"/>
      <w:marTop w:val="0"/>
      <w:marBottom w:val="0"/>
      <w:divBdr>
        <w:top w:val="none" w:sz="0" w:space="0" w:color="auto"/>
        <w:left w:val="none" w:sz="0" w:space="0" w:color="auto"/>
        <w:bottom w:val="none" w:sz="0" w:space="0" w:color="auto"/>
        <w:right w:val="none" w:sz="0" w:space="0" w:color="auto"/>
      </w:divBdr>
      <w:divsChild>
        <w:div w:id="2057005713">
          <w:marLeft w:val="0"/>
          <w:marRight w:val="0"/>
          <w:marTop w:val="0"/>
          <w:marBottom w:val="120"/>
          <w:divBdr>
            <w:top w:val="none" w:sz="0" w:space="0" w:color="auto"/>
            <w:left w:val="none" w:sz="0" w:space="0" w:color="auto"/>
            <w:bottom w:val="single" w:sz="12" w:space="9" w:color="EBEBEB"/>
            <w:right w:val="none" w:sz="0" w:space="0" w:color="auto"/>
          </w:divBdr>
          <w:divsChild>
            <w:div w:id="376129768">
              <w:marLeft w:val="0"/>
              <w:marRight w:val="0"/>
              <w:marTop w:val="100"/>
              <w:marBottom w:val="100"/>
              <w:divBdr>
                <w:top w:val="none" w:sz="0" w:space="0" w:color="auto"/>
                <w:left w:val="none" w:sz="0" w:space="0" w:color="auto"/>
                <w:bottom w:val="none" w:sz="0" w:space="0" w:color="auto"/>
                <w:right w:val="none" w:sz="0" w:space="0" w:color="auto"/>
              </w:divBdr>
              <w:divsChild>
                <w:div w:id="17093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19388">
          <w:marLeft w:val="0"/>
          <w:marRight w:val="0"/>
          <w:marTop w:val="0"/>
          <w:marBottom w:val="120"/>
          <w:divBdr>
            <w:top w:val="none" w:sz="0" w:space="0" w:color="auto"/>
            <w:left w:val="none" w:sz="0" w:space="0" w:color="auto"/>
            <w:bottom w:val="none" w:sz="0" w:space="0" w:color="auto"/>
            <w:right w:val="none" w:sz="0" w:space="0" w:color="auto"/>
          </w:divBdr>
          <w:divsChild>
            <w:div w:id="1978290708">
              <w:marLeft w:val="0"/>
              <w:marRight w:val="0"/>
              <w:marTop w:val="0"/>
              <w:marBottom w:val="0"/>
              <w:divBdr>
                <w:top w:val="none" w:sz="0" w:space="0" w:color="auto"/>
                <w:left w:val="none" w:sz="0" w:space="0" w:color="auto"/>
                <w:bottom w:val="none" w:sz="0" w:space="0" w:color="auto"/>
                <w:right w:val="none" w:sz="0" w:space="0" w:color="auto"/>
              </w:divBdr>
              <w:divsChild>
                <w:div w:id="1320502984">
                  <w:marLeft w:val="0"/>
                  <w:marRight w:val="0"/>
                  <w:marTop w:val="0"/>
                  <w:marBottom w:val="0"/>
                  <w:divBdr>
                    <w:top w:val="none" w:sz="0" w:space="0" w:color="auto"/>
                    <w:left w:val="none" w:sz="0" w:space="0" w:color="auto"/>
                    <w:bottom w:val="none" w:sz="0" w:space="0" w:color="auto"/>
                    <w:right w:val="none" w:sz="0" w:space="0" w:color="auto"/>
                  </w:divBdr>
                  <w:divsChild>
                    <w:div w:id="179791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909425">
          <w:marLeft w:val="0"/>
          <w:marRight w:val="0"/>
          <w:marTop w:val="0"/>
          <w:marBottom w:val="0"/>
          <w:divBdr>
            <w:top w:val="none" w:sz="0" w:space="0" w:color="auto"/>
            <w:left w:val="none" w:sz="0" w:space="0" w:color="auto"/>
            <w:bottom w:val="none" w:sz="0" w:space="0" w:color="auto"/>
            <w:right w:val="none" w:sz="0" w:space="0" w:color="auto"/>
          </w:divBdr>
        </w:div>
      </w:divsChild>
    </w:div>
    <w:div w:id="1607540470">
      <w:bodyDiv w:val="1"/>
      <w:marLeft w:val="0"/>
      <w:marRight w:val="0"/>
      <w:marTop w:val="0"/>
      <w:marBottom w:val="0"/>
      <w:divBdr>
        <w:top w:val="none" w:sz="0" w:space="0" w:color="auto"/>
        <w:left w:val="none" w:sz="0" w:space="0" w:color="auto"/>
        <w:bottom w:val="none" w:sz="0" w:space="0" w:color="auto"/>
        <w:right w:val="none" w:sz="0" w:space="0" w:color="auto"/>
      </w:divBdr>
    </w:div>
    <w:div w:id="1607620822">
      <w:bodyDiv w:val="1"/>
      <w:marLeft w:val="0"/>
      <w:marRight w:val="0"/>
      <w:marTop w:val="0"/>
      <w:marBottom w:val="0"/>
      <w:divBdr>
        <w:top w:val="none" w:sz="0" w:space="0" w:color="auto"/>
        <w:left w:val="none" w:sz="0" w:space="0" w:color="auto"/>
        <w:bottom w:val="none" w:sz="0" w:space="0" w:color="auto"/>
        <w:right w:val="none" w:sz="0" w:space="0" w:color="auto"/>
      </w:divBdr>
    </w:div>
    <w:div w:id="1619992791">
      <w:bodyDiv w:val="1"/>
      <w:marLeft w:val="0"/>
      <w:marRight w:val="0"/>
      <w:marTop w:val="0"/>
      <w:marBottom w:val="0"/>
      <w:divBdr>
        <w:top w:val="none" w:sz="0" w:space="0" w:color="auto"/>
        <w:left w:val="none" w:sz="0" w:space="0" w:color="auto"/>
        <w:bottom w:val="none" w:sz="0" w:space="0" w:color="auto"/>
        <w:right w:val="none" w:sz="0" w:space="0" w:color="auto"/>
      </w:divBdr>
    </w:div>
    <w:div w:id="1645501583">
      <w:bodyDiv w:val="1"/>
      <w:marLeft w:val="0"/>
      <w:marRight w:val="0"/>
      <w:marTop w:val="0"/>
      <w:marBottom w:val="0"/>
      <w:divBdr>
        <w:top w:val="none" w:sz="0" w:space="0" w:color="auto"/>
        <w:left w:val="none" w:sz="0" w:space="0" w:color="auto"/>
        <w:bottom w:val="none" w:sz="0" w:space="0" w:color="auto"/>
        <w:right w:val="none" w:sz="0" w:space="0" w:color="auto"/>
      </w:divBdr>
      <w:divsChild>
        <w:div w:id="1251695385">
          <w:marLeft w:val="0"/>
          <w:marRight w:val="0"/>
          <w:marTop w:val="0"/>
          <w:marBottom w:val="0"/>
          <w:divBdr>
            <w:top w:val="none" w:sz="0" w:space="0" w:color="auto"/>
            <w:left w:val="none" w:sz="0" w:space="0" w:color="auto"/>
            <w:bottom w:val="none" w:sz="0" w:space="0" w:color="auto"/>
            <w:right w:val="none" w:sz="0" w:space="0" w:color="auto"/>
          </w:divBdr>
          <w:divsChild>
            <w:div w:id="451288078">
              <w:marLeft w:val="0"/>
              <w:marRight w:val="0"/>
              <w:marTop w:val="0"/>
              <w:marBottom w:val="0"/>
              <w:divBdr>
                <w:top w:val="none" w:sz="0" w:space="0" w:color="auto"/>
                <w:left w:val="none" w:sz="0" w:space="0" w:color="auto"/>
                <w:bottom w:val="none" w:sz="0" w:space="0" w:color="auto"/>
                <w:right w:val="none" w:sz="0" w:space="0" w:color="auto"/>
              </w:divBdr>
              <w:divsChild>
                <w:div w:id="35161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058920">
      <w:bodyDiv w:val="1"/>
      <w:marLeft w:val="0"/>
      <w:marRight w:val="0"/>
      <w:marTop w:val="0"/>
      <w:marBottom w:val="0"/>
      <w:divBdr>
        <w:top w:val="none" w:sz="0" w:space="0" w:color="auto"/>
        <w:left w:val="none" w:sz="0" w:space="0" w:color="auto"/>
        <w:bottom w:val="none" w:sz="0" w:space="0" w:color="auto"/>
        <w:right w:val="none" w:sz="0" w:space="0" w:color="auto"/>
      </w:divBdr>
    </w:div>
    <w:div w:id="1662542399">
      <w:bodyDiv w:val="1"/>
      <w:marLeft w:val="0"/>
      <w:marRight w:val="0"/>
      <w:marTop w:val="0"/>
      <w:marBottom w:val="0"/>
      <w:divBdr>
        <w:top w:val="none" w:sz="0" w:space="0" w:color="auto"/>
        <w:left w:val="none" w:sz="0" w:space="0" w:color="auto"/>
        <w:bottom w:val="none" w:sz="0" w:space="0" w:color="auto"/>
        <w:right w:val="none" w:sz="0" w:space="0" w:color="auto"/>
      </w:divBdr>
    </w:div>
    <w:div w:id="1687559600">
      <w:bodyDiv w:val="1"/>
      <w:marLeft w:val="0"/>
      <w:marRight w:val="0"/>
      <w:marTop w:val="0"/>
      <w:marBottom w:val="0"/>
      <w:divBdr>
        <w:top w:val="none" w:sz="0" w:space="0" w:color="auto"/>
        <w:left w:val="none" w:sz="0" w:space="0" w:color="auto"/>
        <w:bottom w:val="none" w:sz="0" w:space="0" w:color="auto"/>
        <w:right w:val="none" w:sz="0" w:space="0" w:color="auto"/>
      </w:divBdr>
    </w:div>
    <w:div w:id="1693607984">
      <w:bodyDiv w:val="1"/>
      <w:marLeft w:val="0"/>
      <w:marRight w:val="0"/>
      <w:marTop w:val="0"/>
      <w:marBottom w:val="0"/>
      <w:divBdr>
        <w:top w:val="none" w:sz="0" w:space="0" w:color="auto"/>
        <w:left w:val="none" w:sz="0" w:space="0" w:color="auto"/>
        <w:bottom w:val="none" w:sz="0" w:space="0" w:color="auto"/>
        <w:right w:val="none" w:sz="0" w:space="0" w:color="auto"/>
      </w:divBdr>
    </w:div>
    <w:div w:id="1698040562">
      <w:bodyDiv w:val="1"/>
      <w:marLeft w:val="0"/>
      <w:marRight w:val="0"/>
      <w:marTop w:val="0"/>
      <w:marBottom w:val="0"/>
      <w:divBdr>
        <w:top w:val="none" w:sz="0" w:space="0" w:color="auto"/>
        <w:left w:val="none" w:sz="0" w:space="0" w:color="auto"/>
        <w:bottom w:val="none" w:sz="0" w:space="0" w:color="auto"/>
        <w:right w:val="none" w:sz="0" w:space="0" w:color="auto"/>
      </w:divBdr>
      <w:divsChild>
        <w:div w:id="1304434452">
          <w:marLeft w:val="0"/>
          <w:marRight w:val="0"/>
          <w:marTop w:val="0"/>
          <w:marBottom w:val="0"/>
          <w:divBdr>
            <w:top w:val="none" w:sz="0" w:space="0" w:color="auto"/>
            <w:left w:val="none" w:sz="0" w:space="0" w:color="auto"/>
            <w:bottom w:val="none" w:sz="0" w:space="0" w:color="auto"/>
            <w:right w:val="none" w:sz="0" w:space="0" w:color="auto"/>
          </w:divBdr>
          <w:divsChild>
            <w:div w:id="250890591">
              <w:marLeft w:val="0"/>
              <w:marRight w:val="0"/>
              <w:marTop w:val="0"/>
              <w:marBottom w:val="0"/>
              <w:divBdr>
                <w:top w:val="none" w:sz="0" w:space="0" w:color="auto"/>
                <w:left w:val="none" w:sz="0" w:space="0" w:color="auto"/>
                <w:bottom w:val="none" w:sz="0" w:space="0" w:color="auto"/>
                <w:right w:val="none" w:sz="0" w:space="0" w:color="auto"/>
              </w:divBdr>
              <w:divsChild>
                <w:div w:id="17389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440164">
      <w:bodyDiv w:val="1"/>
      <w:marLeft w:val="0"/>
      <w:marRight w:val="0"/>
      <w:marTop w:val="0"/>
      <w:marBottom w:val="0"/>
      <w:divBdr>
        <w:top w:val="none" w:sz="0" w:space="0" w:color="auto"/>
        <w:left w:val="none" w:sz="0" w:space="0" w:color="auto"/>
        <w:bottom w:val="none" w:sz="0" w:space="0" w:color="auto"/>
        <w:right w:val="none" w:sz="0" w:space="0" w:color="auto"/>
      </w:divBdr>
      <w:divsChild>
        <w:div w:id="1888253363">
          <w:marLeft w:val="0"/>
          <w:marRight w:val="0"/>
          <w:marTop w:val="0"/>
          <w:marBottom w:val="0"/>
          <w:divBdr>
            <w:top w:val="none" w:sz="0" w:space="0" w:color="auto"/>
            <w:left w:val="none" w:sz="0" w:space="0" w:color="auto"/>
            <w:bottom w:val="none" w:sz="0" w:space="0" w:color="auto"/>
            <w:right w:val="none" w:sz="0" w:space="0" w:color="auto"/>
          </w:divBdr>
          <w:divsChild>
            <w:div w:id="1214076190">
              <w:marLeft w:val="0"/>
              <w:marRight w:val="0"/>
              <w:marTop w:val="0"/>
              <w:marBottom w:val="0"/>
              <w:divBdr>
                <w:top w:val="none" w:sz="0" w:space="0" w:color="auto"/>
                <w:left w:val="none" w:sz="0" w:space="0" w:color="auto"/>
                <w:bottom w:val="none" w:sz="0" w:space="0" w:color="auto"/>
                <w:right w:val="none" w:sz="0" w:space="0" w:color="auto"/>
              </w:divBdr>
            </w:div>
          </w:divsChild>
        </w:div>
        <w:div w:id="174000845">
          <w:marLeft w:val="0"/>
          <w:marRight w:val="0"/>
          <w:marTop w:val="0"/>
          <w:marBottom w:val="150"/>
          <w:divBdr>
            <w:top w:val="none" w:sz="0" w:space="0" w:color="auto"/>
            <w:left w:val="none" w:sz="0" w:space="0" w:color="auto"/>
            <w:bottom w:val="none" w:sz="0" w:space="0" w:color="auto"/>
            <w:right w:val="none" w:sz="0" w:space="0" w:color="auto"/>
          </w:divBdr>
          <w:divsChild>
            <w:div w:id="1719553697">
              <w:marLeft w:val="0"/>
              <w:marRight w:val="0"/>
              <w:marTop w:val="0"/>
              <w:marBottom w:val="0"/>
              <w:divBdr>
                <w:top w:val="none" w:sz="0" w:space="0" w:color="auto"/>
                <w:left w:val="none" w:sz="0" w:space="0" w:color="auto"/>
                <w:bottom w:val="none" w:sz="0" w:space="0" w:color="auto"/>
                <w:right w:val="none" w:sz="0" w:space="0" w:color="auto"/>
              </w:divBdr>
              <w:divsChild>
                <w:div w:id="991757692">
                  <w:marLeft w:val="0"/>
                  <w:marRight w:val="0"/>
                  <w:marTop w:val="0"/>
                  <w:marBottom w:val="0"/>
                  <w:divBdr>
                    <w:top w:val="none" w:sz="0" w:space="0" w:color="auto"/>
                    <w:left w:val="none" w:sz="0" w:space="0" w:color="auto"/>
                    <w:bottom w:val="none" w:sz="0" w:space="0" w:color="auto"/>
                    <w:right w:val="none" w:sz="0" w:space="0" w:color="auto"/>
                  </w:divBdr>
                  <w:divsChild>
                    <w:div w:id="30385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935664">
              <w:marLeft w:val="0"/>
              <w:marRight w:val="0"/>
              <w:marTop w:val="30"/>
              <w:marBottom w:val="105"/>
              <w:divBdr>
                <w:top w:val="none" w:sz="0" w:space="0" w:color="auto"/>
                <w:left w:val="none" w:sz="0" w:space="0" w:color="auto"/>
                <w:bottom w:val="none" w:sz="0" w:space="0" w:color="auto"/>
                <w:right w:val="none" w:sz="0" w:space="0" w:color="auto"/>
              </w:divBdr>
              <w:divsChild>
                <w:div w:id="1440834852">
                  <w:marLeft w:val="0"/>
                  <w:marRight w:val="0"/>
                  <w:marTop w:val="0"/>
                  <w:marBottom w:val="0"/>
                  <w:divBdr>
                    <w:top w:val="none" w:sz="0" w:space="0" w:color="auto"/>
                    <w:left w:val="none" w:sz="0" w:space="0" w:color="auto"/>
                    <w:bottom w:val="none" w:sz="0" w:space="0" w:color="auto"/>
                    <w:right w:val="none" w:sz="0" w:space="0" w:color="auto"/>
                  </w:divBdr>
                  <w:divsChild>
                    <w:div w:id="1368870776">
                      <w:marLeft w:val="0"/>
                      <w:marRight w:val="0"/>
                      <w:marTop w:val="0"/>
                      <w:marBottom w:val="0"/>
                      <w:divBdr>
                        <w:top w:val="none" w:sz="0" w:space="0" w:color="auto"/>
                        <w:left w:val="none" w:sz="0" w:space="0" w:color="auto"/>
                        <w:bottom w:val="none" w:sz="0" w:space="0" w:color="auto"/>
                        <w:right w:val="none" w:sz="0" w:space="0" w:color="auto"/>
                      </w:divBdr>
                      <w:divsChild>
                        <w:div w:id="1979676966">
                          <w:marLeft w:val="0"/>
                          <w:marRight w:val="0"/>
                          <w:marTop w:val="0"/>
                          <w:marBottom w:val="0"/>
                          <w:divBdr>
                            <w:top w:val="none" w:sz="0" w:space="0" w:color="auto"/>
                            <w:left w:val="none" w:sz="0" w:space="0" w:color="auto"/>
                            <w:bottom w:val="none" w:sz="0" w:space="0" w:color="auto"/>
                            <w:right w:val="none" w:sz="0" w:space="0" w:color="auto"/>
                          </w:divBdr>
                          <w:divsChild>
                            <w:div w:id="25652361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298931">
      <w:bodyDiv w:val="1"/>
      <w:marLeft w:val="0"/>
      <w:marRight w:val="0"/>
      <w:marTop w:val="0"/>
      <w:marBottom w:val="0"/>
      <w:divBdr>
        <w:top w:val="none" w:sz="0" w:space="0" w:color="auto"/>
        <w:left w:val="none" w:sz="0" w:space="0" w:color="auto"/>
        <w:bottom w:val="none" w:sz="0" w:space="0" w:color="auto"/>
        <w:right w:val="none" w:sz="0" w:space="0" w:color="auto"/>
      </w:divBdr>
    </w:div>
    <w:div w:id="1723209546">
      <w:bodyDiv w:val="1"/>
      <w:marLeft w:val="0"/>
      <w:marRight w:val="0"/>
      <w:marTop w:val="0"/>
      <w:marBottom w:val="0"/>
      <w:divBdr>
        <w:top w:val="none" w:sz="0" w:space="0" w:color="auto"/>
        <w:left w:val="none" w:sz="0" w:space="0" w:color="auto"/>
        <w:bottom w:val="none" w:sz="0" w:space="0" w:color="auto"/>
        <w:right w:val="none" w:sz="0" w:space="0" w:color="auto"/>
      </w:divBdr>
    </w:div>
    <w:div w:id="1759713834">
      <w:bodyDiv w:val="1"/>
      <w:marLeft w:val="0"/>
      <w:marRight w:val="0"/>
      <w:marTop w:val="0"/>
      <w:marBottom w:val="0"/>
      <w:divBdr>
        <w:top w:val="none" w:sz="0" w:space="0" w:color="auto"/>
        <w:left w:val="none" w:sz="0" w:space="0" w:color="auto"/>
        <w:bottom w:val="none" w:sz="0" w:space="0" w:color="auto"/>
        <w:right w:val="none" w:sz="0" w:space="0" w:color="auto"/>
      </w:divBdr>
      <w:divsChild>
        <w:div w:id="887761491">
          <w:marLeft w:val="0"/>
          <w:marRight w:val="0"/>
          <w:marTop w:val="0"/>
          <w:marBottom w:val="120"/>
          <w:divBdr>
            <w:top w:val="none" w:sz="0" w:space="0" w:color="auto"/>
            <w:left w:val="none" w:sz="0" w:space="0" w:color="auto"/>
            <w:bottom w:val="single" w:sz="12" w:space="9" w:color="EBEBEB"/>
            <w:right w:val="none" w:sz="0" w:space="0" w:color="auto"/>
          </w:divBdr>
          <w:divsChild>
            <w:div w:id="1480732920">
              <w:marLeft w:val="0"/>
              <w:marRight w:val="0"/>
              <w:marTop w:val="100"/>
              <w:marBottom w:val="100"/>
              <w:divBdr>
                <w:top w:val="none" w:sz="0" w:space="0" w:color="auto"/>
                <w:left w:val="none" w:sz="0" w:space="0" w:color="auto"/>
                <w:bottom w:val="none" w:sz="0" w:space="0" w:color="auto"/>
                <w:right w:val="none" w:sz="0" w:space="0" w:color="auto"/>
              </w:divBdr>
              <w:divsChild>
                <w:div w:id="99098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96251">
          <w:marLeft w:val="0"/>
          <w:marRight w:val="0"/>
          <w:marTop w:val="0"/>
          <w:marBottom w:val="120"/>
          <w:divBdr>
            <w:top w:val="none" w:sz="0" w:space="0" w:color="auto"/>
            <w:left w:val="none" w:sz="0" w:space="0" w:color="auto"/>
            <w:bottom w:val="none" w:sz="0" w:space="0" w:color="auto"/>
            <w:right w:val="none" w:sz="0" w:space="0" w:color="auto"/>
          </w:divBdr>
          <w:divsChild>
            <w:div w:id="1485925867">
              <w:marLeft w:val="0"/>
              <w:marRight w:val="0"/>
              <w:marTop w:val="0"/>
              <w:marBottom w:val="0"/>
              <w:divBdr>
                <w:top w:val="none" w:sz="0" w:space="0" w:color="auto"/>
                <w:left w:val="none" w:sz="0" w:space="0" w:color="auto"/>
                <w:bottom w:val="none" w:sz="0" w:space="0" w:color="auto"/>
                <w:right w:val="none" w:sz="0" w:space="0" w:color="auto"/>
              </w:divBdr>
              <w:divsChild>
                <w:div w:id="662247121">
                  <w:marLeft w:val="0"/>
                  <w:marRight w:val="0"/>
                  <w:marTop w:val="0"/>
                  <w:marBottom w:val="0"/>
                  <w:divBdr>
                    <w:top w:val="none" w:sz="0" w:space="0" w:color="auto"/>
                    <w:left w:val="none" w:sz="0" w:space="0" w:color="auto"/>
                    <w:bottom w:val="none" w:sz="0" w:space="0" w:color="auto"/>
                    <w:right w:val="none" w:sz="0" w:space="0" w:color="auto"/>
                  </w:divBdr>
                  <w:divsChild>
                    <w:div w:id="106348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00533">
          <w:marLeft w:val="0"/>
          <w:marRight w:val="0"/>
          <w:marTop w:val="0"/>
          <w:marBottom w:val="0"/>
          <w:divBdr>
            <w:top w:val="none" w:sz="0" w:space="0" w:color="auto"/>
            <w:left w:val="none" w:sz="0" w:space="0" w:color="auto"/>
            <w:bottom w:val="none" w:sz="0" w:space="0" w:color="auto"/>
            <w:right w:val="none" w:sz="0" w:space="0" w:color="auto"/>
          </w:divBdr>
        </w:div>
      </w:divsChild>
    </w:div>
    <w:div w:id="1765758890">
      <w:bodyDiv w:val="1"/>
      <w:marLeft w:val="0"/>
      <w:marRight w:val="0"/>
      <w:marTop w:val="0"/>
      <w:marBottom w:val="0"/>
      <w:divBdr>
        <w:top w:val="none" w:sz="0" w:space="0" w:color="auto"/>
        <w:left w:val="none" w:sz="0" w:space="0" w:color="auto"/>
        <w:bottom w:val="none" w:sz="0" w:space="0" w:color="auto"/>
        <w:right w:val="none" w:sz="0" w:space="0" w:color="auto"/>
      </w:divBdr>
    </w:div>
    <w:div w:id="1772239351">
      <w:bodyDiv w:val="1"/>
      <w:marLeft w:val="0"/>
      <w:marRight w:val="0"/>
      <w:marTop w:val="0"/>
      <w:marBottom w:val="0"/>
      <w:divBdr>
        <w:top w:val="none" w:sz="0" w:space="0" w:color="auto"/>
        <w:left w:val="none" w:sz="0" w:space="0" w:color="auto"/>
        <w:bottom w:val="none" w:sz="0" w:space="0" w:color="auto"/>
        <w:right w:val="none" w:sz="0" w:space="0" w:color="auto"/>
      </w:divBdr>
    </w:div>
    <w:div w:id="1774397751">
      <w:bodyDiv w:val="1"/>
      <w:marLeft w:val="0"/>
      <w:marRight w:val="0"/>
      <w:marTop w:val="0"/>
      <w:marBottom w:val="0"/>
      <w:divBdr>
        <w:top w:val="none" w:sz="0" w:space="0" w:color="auto"/>
        <w:left w:val="none" w:sz="0" w:space="0" w:color="auto"/>
        <w:bottom w:val="none" w:sz="0" w:space="0" w:color="auto"/>
        <w:right w:val="none" w:sz="0" w:space="0" w:color="auto"/>
      </w:divBdr>
      <w:divsChild>
        <w:div w:id="7341636">
          <w:marLeft w:val="0"/>
          <w:marRight w:val="0"/>
          <w:marTop w:val="0"/>
          <w:marBottom w:val="0"/>
          <w:divBdr>
            <w:top w:val="none" w:sz="0" w:space="0" w:color="auto"/>
            <w:left w:val="none" w:sz="0" w:space="0" w:color="auto"/>
            <w:bottom w:val="none" w:sz="0" w:space="0" w:color="auto"/>
            <w:right w:val="none" w:sz="0" w:space="0" w:color="auto"/>
          </w:divBdr>
          <w:divsChild>
            <w:div w:id="1299216313">
              <w:marLeft w:val="0"/>
              <w:marRight w:val="0"/>
              <w:marTop w:val="0"/>
              <w:marBottom w:val="0"/>
              <w:divBdr>
                <w:top w:val="none" w:sz="0" w:space="0" w:color="auto"/>
                <w:left w:val="none" w:sz="0" w:space="0" w:color="auto"/>
                <w:bottom w:val="none" w:sz="0" w:space="0" w:color="auto"/>
                <w:right w:val="none" w:sz="0" w:space="0" w:color="auto"/>
              </w:divBdr>
              <w:divsChild>
                <w:div w:id="384183177">
                  <w:marLeft w:val="0"/>
                  <w:marRight w:val="0"/>
                  <w:marTop w:val="0"/>
                  <w:marBottom w:val="0"/>
                  <w:divBdr>
                    <w:top w:val="none" w:sz="0" w:space="0" w:color="auto"/>
                    <w:left w:val="none" w:sz="0" w:space="0" w:color="auto"/>
                    <w:bottom w:val="none" w:sz="0" w:space="0" w:color="auto"/>
                    <w:right w:val="none" w:sz="0" w:space="0" w:color="auto"/>
                  </w:divBdr>
                </w:div>
              </w:divsChild>
            </w:div>
            <w:div w:id="1026833112">
              <w:marLeft w:val="0"/>
              <w:marRight w:val="0"/>
              <w:marTop w:val="0"/>
              <w:marBottom w:val="0"/>
              <w:divBdr>
                <w:top w:val="none" w:sz="0" w:space="0" w:color="auto"/>
                <w:left w:val="none" w:sz="0" w:space="0" w:color="auto"/>
                <w:bottom w:val="none" w:sz="0" w:space="0" w:color="auto"/>
                <w:right w:val="none" w:sz="0" w:space="0" w:color="auto"/>
              </w:divBdr>
              <w:divsChild>
                <w:div w:id="1538541905">
                  <w:marLeft w:val="0"/>
                  <w:marRight w:val="0"/>
                  <w:marTop w:val="0"/>
                  <w:marBottom w:val="0"/>
                  <w:divBdr>
                    <w:top w:val="none" w:sz="0" w:space="0" w:color="auto"/>
                    <w:left w:val="none" w:sz="0" w:space="0" w:color="auto"/>
                    <w:bottom w:val="none" w:sz="0" w:space="0" w:color="auto"/>
                    <w:right w:val="none" w:sz="0" w:space="0" w:color="auto"/>
                  </w:divBdr>
                  <w:divsChild>
                    <w:div w:id="1898086338">
                      <w:marLeft w:val="0"/>
                      <w:marRight w:val="0"/>
                      <w:marTop w:val="0"/>
                      <w:marBottom w:val="0"/>
                      <w:divBdr>
                        <w:top w:val="none" w:sz="0" w:space="0" w:color="auto"/>
                        <w:left w:val="none" w:sz="0" w:space="0" w:color="auto"/>
                        <w:bottom w:val="none" w:sz="0" w:space="0" w:color="auto"/>
                        <w:right w:val="none" w:sz="0" w:space="0" w:color="auto"/>
                      </w:divBdr>
                      <w:divsChild>
                        <w:div w:id="480772222">
                          <w:marLeft w:val="0"/>
                          <w:marRight w:val="0"/>
                          <w:marTop w:val="0"/>
                          <w:marBottom w:val="0"/>
                          <w:divBdr>
                            <w:top w:val="none" w:sz="0" w:space="0" w:color="auto"/>
                            <w:left w:val="none" w:sz="0" w:space="0" w:color="auto"/>
                            <w:bottom w:val="none" w:sz="0" w:space="0" w:color="auto"/>
                            <w:right w:val="none" w:sz="0" w:space="0" w:color="auto"/>
                          </w:divBdr>
                          <w:divsChild>
                            <w:div w:id="1254584245">
                              <w:marLeft w:val="0"/>
                              <w:marRight w:val="0"/>
                              <w:marTop w:val="0"/>
                              <w:marBottom w:val="0"/>
                              <w:divBdr>
                                <w:top w:val="none" w:sz="0" w:space="0" w:color="auto"/>
                                <w:left w:val="none" w:sz="0" w:space="0" w:color="auto"/>
                                <w:bottom w:val="none" w:sz="0" w:space="0" w:color="auto"/>
                                <w:right w:val="none" w:sz="0" w:space="0" w:color="auto"/>
                              </w:divBdr>
                              <w:divsChild>
                                <w:div w:id="1322197323">
                                  <w:marLeft w:val="0"/>
                                  <w:marRight w:val="0"/>
                                  <w:marTop w:val="0"/>
                                  <w:marBottom w:val="0"/>
                                  <w:divBdr>
                                    <w:top w:val="none" w:sz="0" w:space="0" w:color="auto"/>
                                    <w:left w:val="none" w:sz="0" w:space="0" w:color="auto"/>
                                    <w:bottom w:val="none" w:sz="0" w:space="0" w:color="auto"/>
                                    <w:right w:val="none" w:sz="0" w:space="0" w:color="auto"/>
                                  </w:divBdr>
                                  <w:divsChild>
                                    <w:div w:id="688216766">
                                      <w:marLeft w:val="0"/>
                                      <w:marRight w:val="0"/>
                                      <w:marTop w:val="0"/>
                                      <w:marBottom w:val="0"/>
                                      <w:divBdr>
                                        <w:top w:val="none" w:sz="0" w:space="0" w:color="auto"/>
                                        <w:left w:val="none" w:sz="0" w:space="0" w:color="auto"/>
                                        <w:bottom w:val="none" w:sz="0" w:space="0" w:color="auto"/>
                                        <w:right w:val="none" w:sz="0" w:space="0" w:color="auto"/>
                                      </w:divBdr>
                                      <w:divsChild>
                                        <w:div w:id="843858412">
                                          <w:marLeft w:val="0"/>
                                          <w:marRight w:val="0"/>
                                          <w:marTop w:val="0"/>
                                          <w:marBottom w:val="0"/>
                                          <w:divBdr>
                                            <w:top w:val="none" w:sz="0" w:space="0" w:color="auto"/>
                                            <w:left w:val="none" w:sz="0" w:space="0" w:color="auto"/>
                                            <w:bottom w:val="none" w:sz="0" w:space="0" w:color="auto"/>
                                            <w:right w:val="none" w:sz="0" w:space="0" w:color="auto"/>
                                          </w:divBdr>
                                          <w:divsChild>
                                            <w:div w:id="1344209685">
                                              <w:marLeft w:val="0"/>
                                              <w:marRight w:val="0"/>
                                              <w:marTop w:val="0"/>
                                              <w:marBottom w:val="0"/>
                                              <w:divBdr>
                                                <w:top w:val="none" w:sz="0" w:space="0" w:color="auto"/>
                                                <w:left w:val="none" w:sz="0" w:space="0" w:color="auto"/>
                                                <w:bottom w:val="none" w:sz="0" w:space="0" w:color="auto"/>
                                                <w:right w:val="none" w:sz="0" w:space="0" w:color="auto"/>
                                              </w:divBdr>
                                              <w:divsChild>
                                                <w:div w:id="11155762">
                                                  <w:marLeft w:val="0"/>
                                                  <w:marRight w:val="0"/>
                                                  <w:marTop w:val="0"/>
                                                  <w:marBottom w:val="0"/>
                                                  <w:divBdr>
                                                    <w:top w:val="none" w:sz="0" w:space="0" w:color="auto"/>
                                                    <w:left w:val="none" w:sz="0" w:space="0" w:color="auto"/>
                                                    <w:bottom w:val="none" w:sz="0" w:space="0" w:color="auto"/>
                                                    <w:right w:val="none" w:sz="0" w:space="0" w:color="auto"/>
                                                  </w:divBdr>
                                                </w:div>
                                                <w:div w:id="1973364707">
                                                  <w:marLeft w:val="0"/>
                                                  <w:marRight w:val="0"/>
                                                  <w:marTop w:val="0"/>
                                                  <w:marBottom w:val="0"/>
                                                  <w:divBdr>
                                                    <w:top w:val="none" w:sz="0" w:space="0" w:color="auto"/>
                                                    <w:left w:val="none" w:sz="0" w:space="0" w:color="auto"/>
                                                    <w:bottom w:val="none" w:sz="0" w:space="0" w:color="auto"/>
                                                    <w:right w:val="none" w:sz="0" w:space="0" w:color="auto"/>
                                                  </w:divBdr>
                                                  <w:divsChild>
                                                    <w:div w:id="690104289">
                                                      <w:marLeft w:val="0"/>
                                                      <w:marRight w:val="0"/>
                                                      <w:marTop w:val="0"/>
                                                      <w:marBottom w:val="0"/>
                                                      <w:divBdr>
                                                        <w:top w:val="none" w:sz="0" w:space="0" w:color="auto"/>
                                                        <w:left w:val="none" w:sz="0" w:space="0" w:color="auto"/>
                                                        <w:bottom w:val="none" w:sz="0" w:space="0" w:color="auto"/>
                                                        <w:right w:val="none" w:sz="0" w:space="0" w:color="auto"/>
                                                      </w:divBdr>
                                                      <w:divsChild>
                                                        <w:div w:id="20857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4029341">
      <w:bodyDiv w:val="1"/>
      <w:marLeft w:val="0"/>
      <w:marRight w:val="0"/>
      <w:marTop w:val="0"/>
      <w:marBottom w:val="0"/>
      <w:divBdr>
        <w:top w:val="none" w:sz="0" w:space="0" w:color="auto"/>
        <w:left w:val="none" w:sz="0" w:space="0" w:color="auto"/>
        <w:bottom w:val="none" w:sz="0" w:space="0" w:color="auto"/>
        <w:right w:val="none" w:sz="0" w:space="0" w:color="auto"/>
      </w:divBdr>
    </w:div>
    <w:div w:id="1805615073">
      <w:bodyDiv w:val="1"/>
      <w:marLeft w:val="0"/>
      <w:marRight w:val="0"/>
      <w:marTop w:val="0"/>
      <w:marBottom w:val="0"/>
      <w:divBdr>
        <w:top w:val="none" w:sz="0" w:space="0" w:color="auto"/>
        <w:left w:val="none" w:sz="0" w:space="0" w:color="auto"/>
        <w:bottom w:val="none" w:sz="0" w:space="0" w:color="auto"/>
        <w:right w:val="none" w:sz="0" w:space="0" w:color="auto"/>
      </w:divBdr>
    </w:div>
    <w:div w:id="1809514949">
      <w:bodyDiv w:val="1"/>
      <w:marLeft w:val="0"/>
      <w:marRight w:val="0"/>
      <w:marTop w:val="0"/>
      <w:marBottom w:val="0"/>
      <w:divBdr>
        <w:top w:val="none" w:sz="0" w:space="0" w:color="auto"/>
        <w:left w:val="none" w:sz="0" w:space="0" w:color="auto"/>
        <w:bottom w:val="none" w:sz="0" w:space="0" w:color="auto"/>
        <w:right w:val="none" w:sz="0" w:space="0" w:color="auto"/>
      </w:divBdr>
    </w:div>
    <w:div w:id="1810054120">
      <w:bodyDiv w:val="1"/>
      <w:marLeft w:val="0"/>
      <w:marRight w:val="0"/>
      <w:marTop w:val="0"/>
      <w:marBottom w:val="0"/>
      <w:divBdr>
        <w:top w:val="none" w:sz="0" w:space="0" w:color="auto"/>
        <w:left w:val="none" w:sz="0" w:space="0" w:color="auto"/>
        <w:bottom w:val="none" w:sz="0" w:space="0" w:color="auto"/>
        <w:right w:val="none" w:sz="0" w:space="0" w:color="auto"/>
      </w:divBdr>
    </w:div>
    <w:div w:id="1810896188">
      <w:bodyDiv w:val="1"/>
      <w:marLeft w:val="0"/>
      <w:marRight w:val="0"/>
      <w:marTop w:val="0"/>
      <w:marBottom w:val="0"/>
      <w:divBdr>
        <w:top w:val="none" w:sz="0" w:space="0" w:color="auto"/>
        <w:left w:val="none" w:sz="0" w:space="0" w:color="auto"/>
        <w:bottom w:val="none" w:sz="0" w:space="0" w:color="auto"/>
        <w:right w:val="none" w:sz="0" w:space="0" w:color="auto"/>
      </w:divBdr>
      <w:divsChild>
        <w:div w:id="949239825">
          <w:marLeft w:val="0"/>
          <w:marRight w:val="0"/>
          <w:marTop w:val="0"/>
          <w:marBottom w:val="0"/>
          <w:divBdr>
            <w:top w:val="none" w:sz="0" w:space="0" w:color="auto"/>
            <w:left w:val="none" w:sz="0" w:space="0" w:color="auto"/>
            <w:bottom w:val="none" w:sz="0" w:space="0" w:color="auto"/>
            <w:right w:val="none" w:sz="0" w:space="0" w:color="auto"/>
          </w:divBdr>
          <w:divsChild>
            <w:div w:id="182939220">
              <w:marLeft w:val="0"/>
              <w:marRight w:val="0"/>
              <w:marTop w:val="0"/>
              <w:marBottom w:val="0"/>
              <w:divBdr>
                <w:top w:val="none" w:sz="0" w:space="0" w:color="auto"/>
                <w:left w:val="none" w:sz="0" w:space="0" w:color="auto"/>
                <w:bottom w:val="none" w:sz="0" w:space="0" w:color="auto"/>
                <w:right w:val="none" w:sz="0" w:space="0" w:color="auto"/>
              </w:divBdr>
              <w:divsChild>
                <w:div w:id="14753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505045">
      <w:bodyDiv w:val="1"/>
      <w:marLeft w:val="0"/>
      <w:marRight w:val="0"/>
      <w:marTop w:val="0"/>
      <w:marBottom w:val="0"/>
      <w:divBdr>
        <w:top w:val="none" w:sz="0" w:space="0" w:color="auto"/>
        <w:left w:val="none" w:sz="0" w:space="0" w:color="auto"/>
        <w:bottom w:val="none" w:sz="0" w:space="0" w:color="auto"/>
        <w:right w:val="none" w:sz="0" w:space="0" w:color="auto"/>
      </w:divBdr>
      <w:divsChild>
        <w:div w:id="977682990">
          <w:marLeft w:val="0"/>
          <w:marRight w:val="0"/>
          <w:marTop w:val="0"/>
          <w:marBottom w:val="120"/>
          <w:divBdr>
            <w:top w:val="none" w:sz="0" w:space="0" w:color="auto"/>
            <w:left w:val="none" w:sz="0" w:space="0" w:color="auto"/>
            <w:bottom w:val="single" w:sz="12" w:space="9" w:color="EBEBEB"/>
            <w:right w:val="none" w:sz="0" w:space="0" w:color="auto"/>
          </w:divBdr>
          <w:divsChild>
            <w:div w:id="1631327265">
              <w:marLeft w:val="0"/>
              <w:marRight w:val="0"/>
              <w:marTop w:val="100"/>
              <w:marBottom w:val="100"/>
              <w:divBdr>
                <w:top w:val="none" w:sz="0" w:space="0" w:color="auto"/>
                <w:left w:val="none" w:sz="0" w:space="0" w:color="auto"/>
                <w:bottom w:val="none" w:sz="0" w:space="0" w:color="auto"/>
                <w:right w:val="none" w:sz="0" w:space="0" w:color="auto"/>
              </w:divBdr>
              <w:divsChild>
                <w:div w:id="43417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19107">
          <w:marLeft w:val="0"/>
          <w:marRight w:val="0"/>
          <w:marTop w:val="0"/>
          <w:marBottom w:val="120"/>
          <w:divBdr>
            <w:top w:val="none" w:sz="0" w:space="0" w:color="auto"/>
            <w:left w:val="none" w:sz="0" w:space="0" w:color="auto"/>
            <w:bottom w:val="none" w:sz="0" w:space="0" w:color="auto"/>
            <w:right w:val="none" w:sz="0" w:space="0" w:color="auto"/>
          </w:divBdr>
          <w:divsChild>
            <w:div w:id="1128671398">
              <w:marLeft w:val="0"/>
              <w:marRight w:val="0"/>
              <w:marTop w:val="0"/>
              <w:marBottom w:val="0"/>
              <w:divBdr>
                <w:top w:val="none" w:sz="0" w:space="0" w:color="auto"/>
                <w:left w:val="none" w:sz="0" w:space="0" w:color="auto"/>
                <w:bottom w:val="none" w:sz="0" w:space="0" w:color="auto"/>
                <w:right w:val="none" w:sz="0" w:space="0" w:color="auto"/>
              </w:divBdr>
              <w:divsChild>
                <w:div w:id="1603689076">
                  <w:marLeft w:val="0"/>
                  <w:marRight w:val="0"/>
                  <w:marTop w:val="0"/>
                  <w:marBottom w:val="0"/>
                  <w:divBdr>
                    <w:top w:val="none" w:sz="0" w:space="0" w:color="auto"/>
                    <w:left w:val="none" w:sz="0" w:space="0" w:color="auto"/>
                    <w:bottom w:val="none" w:sz="0" w:space="0" w:color="auto"/>
                    <w:right w:val="none" w:sz="0" w:space="0" w:color="auto"/>
                  </w:divBdr>
                  <w:divsChild>
                    <w:div w:id="17354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4962">
          <w:marLeft w:val="0"/>
          <w:marRight w:val="0"/>
          <w:marTop w:val="0"/>
          <w:marBottom w:val="0"/>
          <w:divBdr>
            <w:top w:val="none" w:sz="0" w:space="0" w:color="auto"/>
            <w:left w:val="none" w:sz="0" w:space="0" w:color="auto"/>
            <w:bottom w:val="none" w:sz="0" w:space="0" w:color="auto"/>
            <w:right w:val="none" w:sz="0" w:space="0" w:color="auto"/>
          </w:divBdr>
        </w:div>
      </w:divsChild>
    </w:div>
    <w:div w:id="1868251742">
      <w:bodyDiv w:val="1"/>
      <w:marLeft w:val="0"/>
      <w:marRight w:val="0"/>
      <w:marTop w:val="0"/>
      <w:marBottom w:val="0"/>
      <w:divBdr>
        <w:top w:val="none" w:sz="0" w:space="0" w:color="auto"/>
        <w:left w:val="none" w:sz="0" w:space="0" w:color="auto"/>
        <w:bottom w:val="none" w:sz="0" w:space="0" w:color="auto"/>
        <w:right w:val="none" w:sz="0" w:space="0" w:color="auto"/>
      </w:divBdr>
    </w:div>
    <w:div w:id="1874003357">
      <w:bodyDiv w:val="1"/>
      <w:marLeft w:val="0"/>
      <w:marRight w:val="0"/>
      <w:marTop w:val="0"/>
      <w:marBottom w:val="0"/>
      <w:divBdr>
        <w:top w:val="none" w:sz="0" w:space="0" w:color="auto"/>
        <w:left w:val="none" w:sz="0" w:space="0" w:color="auto"/>
        <w:bottom w:val="none" w:sz="0" w:space="0" w:color="auto"/>
        <w:right w:val="none" w:sz="0" w:space="0" w:color="auto"/>
      </w:divBdr>
      <w:divsChild>
        <w:div w:id="2001931254">
          <w:marLeft w:val="0"/>
          <w:marRight w:val="0"/>
          <w:marTop w:val="0"/>
          <w:marBottom w:val="0"/>
          <w:divBdr>
            <w:top w:val="none" w:sz="0" w:space="0" w:color="auto"/>
            <w:left w:val="none" w:sz="0" w:space="0" w:color="auto"/>
            <w:bottom w:val="none" w:sz="0" w:space="0" w:color="auto"/>
            <w:right w:val="none" w:sz="0" w:space="0" w:color="auto"/>
          </w:divBdr>
        </w:div>
        <w:div w:id="1734159102">
          <w:marLeft w:val="0"/>
          <w:marRight w:val="0"/>
          <w:marTop w:val="0"/>
          <w:marBottom w:val="0"/>
          <w:divBdr>
            <w:top w:val="none" w:sz="0" w:space="0" w:color="auto"/>
            <w:left w:val="none" w:sz="0" w:space="0" w:color="auto"/>
            <w:bottom w:val="none" w:sz="0" w:space="0" w:color="auto"/>
            <w:right w:val="none" w:sz="0" w:space="0" w:color="auto"/>
          </w:divBdr>
        </w:div>
      </w:divsChild>
    </w:div>
    <w:div w:id="1876771175">
      <w:bodyDiv w:val="1"/>
      <w:marLeft w:val="0"/>
      <w:marRight w:val="0"/>
      <w:marTop w:val="0"/>
      <w:marBottom w:val="0"/>
      <w:divBdr>
        <w:top w:val="none" w:sz="0" w:space="0" w:color="auto"/>
        <w:left w:val="none" w:sz="0" w:space="0" w:color="auto"/>
        <w:bottom w:val="none" w:sz="0" w:space="0" w:color="auto"/>
        <w:right w:val="none" w:sz="0" w:space="0" w:color="auto"/>
      </w:divBdr>
      <w:divsChild>
        <w:div w:id="1577402670">
          <w:marLeft w:val="0"/>
          <w:marRight w:val="0"/>
          <w:marTop w:val="0"/>
          <w:marBottom w:val="0"/>
          <w:divBdr>
            <w:top w:val="none" w:sz="0" w:space="0" w:color="auto"/>
            <w:left w:val="none" w:sz="0" w:space="0" w:color="auto"/>
            <w:bottom w:val="none" w:sz="0" w:space="0" w:color="auto"/>
            <w:right w:val="none" w:sz="0" w:space="0" w:color="auto"/>
          </w:divBdr>
        </w:div>
        <w:div w:id="737897225">
          <w:marLeft w:val="0"/>
          <w:marRight w:val="0"/>
          <w:marTop w:val="0"/>
          <w:marBottom w:val="0"/>
          <w:divBdr>
            <w:top w:val="none" w:sz="0" w:space="0" w:color="auto"/>
            <w:left w:val="none" w:sz="0" w:space="0" w:color="auto"/>
            <w:bottom w:val="none" w:sz="0" w:space="0" w:color="auto"/>
            <w:right w:val="none" w:sz="0" w:space="0" w:color="auto"/>
          </w:divBdr>
        </w:div>
      </w:divsChild>
    </w:div>
    <w:div w:id="1893611942">
      <w:bodyDiv w:val="1"/>
      <w:marLeft w:val="0"/>
      <w:marRight w:val="0"/>
      <w:marTop w:val="0"/>
      <w:marBottom w:val="0"/>
      <w:divBdr>
        <w:top w:val="none" w:sz="0" w:space="0" w:color="auto"/>
        <w:left w:val="none" w:sz="0" w:space="0" w:color="auto"/>
        <w:bottom w:val="none" w:sz="0" w:space="0" w:color="auto"/>
        <w:right w:val="none" w:sz="0" w:space="0" w:color="auto"/>
      </w:divBdr>
      <w:divsChild>
        <w:div w:id="1645155251">
          <w:marLeft w:val="0"/>
          <w:marRight w:val="0"/>
          <w:marTop w:val="0"/>
          <w:marBottom w:val="0"/>
          <w:divBdr>
            <w:top w:val="none" w:sz="0" w:space="0" w:color="auto"/>
            <w:left w:val="none" w:sz="0" w:space="0" w:color="auto"/>
            <w:bottom w:val="none" w:sz="0" w:space="0" w:color="auto"/>
            <w:right w:val="none" w:sz="0" w:space="0" w:color="auto"/>
          </w:divBdr>
          <w:divsChild>
            <w:div w:id="1800413578">
              <w:marLeft w:val="0"/>
              <w:marRight w:val="0"/>
              <w:marTop w:val="0"/>
              <w:marBottom w:val="300"/>
              <w:divBdr>
                <w:top w:val="none" w:sz="0" w:space="0" w:color="auto"/>
                <w:left w:val="none" w:sz="0" w:space="0" w:color="auto"/>
                <w:bottom w:val="none" w:sz="0" w:space="0" w:color="auto"/>
                <w:right w:val="none" w:sz="0" w:space="0" w:color="auto"/>
              </w:divBdr>
              <w:divsChild>
                <w:div w:id="166291319">
                  <w:marLeft w:val="0"/>
                  <w:marRight w:val="0"/>
                  <w:marTop w:val="0"/>
                  <w:marBottom w:val="0"/>
                  <w:divBdr>
                    <w:top w:val="none" w:sz="0" w:space="0" w:color="auto"/>
                    <w:left w:val="none" w:sz="0" w:space="0" w:color="auto"/>
                    <w:bottom w:val="none" w:sz="0" w:space="0" w:color="auto"/>
                    <w:right w:val="none" w:sz="0" w:space="0" w:color="auto"/>
                  </w:divBdr>
                  <w:divsChild>
                    <w:div w:id="1939865754">
                      <w:marLeft w:val="0"/>
                      <w:marRight w:val="0"/>
                      <w:marTop w:val="0"/>
                      <w:marBottom w:val="0"/>
                      <w:divBdr>
                        <w:top w:val="none" w:sz="0" w:space="0" w:color="auto"/>
                        <w:left w:val="none" w:sz="0" w:space="0" w:color="auto"/>
                        <w:bottom w:val="none" w:sz="0" w:space="0" w:color="auto"/>
                        <w:right w:val="none" w:sz="0" w:space="0" w:color="auto"/>
                      </w:divBdr>
                      <w:divsChild>
                        <w:div w:id="57849081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185552552">
              <w:marLeft w:val="75"/>
              <w:marRight w:val="75"/>
              <w:marTop w:val="75"/>
              <w:marBottom w:val="75"/>
              <w:divBdr>
                <w:top w:val="none" w:sz="0" w:space="0" w:color="auto"/>
                <w:left w:val="none" w:sz="0" w:space="0" w:color="auto"/>
                <w:bottom w:val="single" w:sz="6" w:space="8" w:color="808080"/>
                <w:right w:val="none" w:sz="0" w:space="0" w:color="auto"/>
              </w:divBdr>
              <w:divsChild>
                <w:div w:id="480125739">
                  <w:marLeft w:val="0"/>
                  <w:marRight w:val="0"/>
                  <w:marTop w:val="150"/>
                  <w:marBottom w:val="150"/>
                  <w:divBdr>
                    <w:top w:val="single" w:sz="6" w:space="4" w:color="BBBBBB"/>
                    <w:left w:val="single" w:sz="6" w:space="4" w:color="BBBBBB"/>
                    <w:bottom w:val="single" w:sz="6" w:space="4" w:color="BBBBBB"/>
                    <w:right w:val="single" w:sz="6" w:space="4" w:color="BBBBBB"/>
                  </w:divBdr>
                  <w:divsChild>
                    <w:div w:id="1037125878">
                      <w:marLeft w:val="0"/>
                      <w:marRight w:val="0"/>
                      <w:marTop w:val="0"/>
                      <w:marBottom w:val="0"/>
                      <w:divBdr>
                        <w:top w:val="none" w:sz="0" w:space="0" w:color="auto"/>
                        <w:left w:val="none" w:sz="0" w:space="0" w:color="auto"/>
                        <w:bottom w:val="none" w:sz="0" w:space="0" w:color="auto"/>
                        <w:right w:val="none" w:sz="0" w:space="0" w:color="auto"/>
                      </w:divBdr>
                    </w:div>
                  </w:divsChild>
                </w:div>
                <w:div w:id="150369405">
                  <w:marLeft w:val="0"/>
                  <w:marRight w:val="0"/>
                  <w:marTop w:val="150"/>
                  <w:marBottom w:val="150"/>
                  <w:divBdr>
                    <w:top w:val="single" w:sz="6" w:space="4" w:color="BBBBBB"/>
                    <w:left w:val="single" w:sz="6" w:space="4" w:color="BBBBBB"/>
                    <w:bottom w:val="single" w:sz="6" w:space="4" w:color="BBBBBB"/>
                    <w:right w:val="single" w:sz="6" w:space="4" w:color="BBBBBB"/>
                  </w:divBdr>
                  <w:divsChild>
                    <w:div w:id="1234662258">
                      <w:marLeft w:val="0"/>
                      <w:marRight w:val="0"/>
                      <w:marTop w:val="0"/>
                      <w:marBottom w:val="0"/>
                      <w:divBdr>
                        <w:top w:val="none" w:sz="0" w:space="0" w:color="auto"/>
                        <w:left w:val="none" w:sz="0" w:space="0" w:color="auto"/>
                        <w:bottom w:val="none" w:sz="0" w:space="0" w:color="auto"/>
                        <w:right w:val="none" w:sz="0" w:space="0" w:color="auto"/>
                      </w:divBdr>
                    </w:div>
                  </w:divsChild>
                </w:div>
                <w:div w:id="1713114874">
                  <w:marLeft w:val="0"/>
                  <w:marRight w:val="0"/>
                  <w:marTop w:val="150"/>
                  <w:marBottom w:val="150"/>
                  <w:divBdr>
                    <w:top w:val="single" w:sz="6" w:space="4" w:color="BBBBBB"/>
                    <w:left w:val="single" w:sz="6" w:space="4" w:color="BBBBBB"/>
                    <w:bottom w:val="single" w:sz="6" w:space="4" w:color="BBBBBB"/>
                    <w:right w:val="single" w:sz="6" w:space="4" w:color="BBBBBB"/>
                  </w:divBdr>
                  <w:divsChild>
                    <w:div w:id="375006920">
                      <w:marLeft w:val="0"/>
                      <w:marRight w:val="0"/>
                      <w:marTop w:val="0"/>
                      <w:marBottom w:val="0"/>
                      <w:divBdr>
                        <w:top w:val="none" w:sz="0" w:space="0" w:color="auto"/>
                        <w:left w:val="none" w:sz="0" w:space="0" w:color="auto"/>
                        <w:bottom w:val="none" w:sz="0" w:space="0" w:color="auto"/>
                        <w:right w:val="none" w:sz="0" w:space="0" w:color="auto"/>
                      </w:divBdr>
                    </w:div>
                  </w:divsChild>
                </w:div>
                <w:div w:id="1585456009">
                  <w:marLeft w:val="0"/>
                  <w:marRight w:val="0"/>
                  <w:marTop w:val="150"/>
                  <w:marBottom w:val="150"/>
                  <w:divBdr>
                    <w:top w:val="single" w:sz="6" w:space="4" w:color="BBBBBB"/>
                    <w:left w:val="single" w:sz="6" w:space="4" w:color="BBBBBB"/>
                    <w:bottom w:val="single" w:sz="6" w:space="4" w:color="BBBBBB"/>
                    <w:right w:val="single" w:sz="6" w:space="4" w:color="BBBBBB"/>
                  </w:divBdr>
                  <w:divsChild>
                    <w:div w:id="484014047">
                      <w:marLeft w:val="0"/>
                      <w:marRight w:val="0"/>
                      <w:marTop w:val="0"/>
                      <w:marBottom w:val="0"/>
                      <w:divBdr>
                        <w:top w:val="none" w:sz="0" w:space="0" w:color="auto"/>
                        <w:left w:val="none" w:sz="0" w:space="0" w:color="auto"/>
                        <w:bottom w:val="none" w:sz="0" w:space="0" w:color="auto"/>
                        <w:right w:val="none" w:sz="0" w:space="0" w:color="auto"/>
                      </w:divBdr>
                    </w:div>
                  </w:divsChild>
                </w:div>
                <w:div w:id="727920041">
                  <w:marLeft w:val="0"/>
                  <w:marRight w:val="0"/>
                  <w:marTop w:val="150"/>
                  <w:marBottom w:val="150"/>
                  <w:divBdr>
                    <w:top w:val="single" w:sz="6" w:space="4" w:color="BBBBBB"/>
                    <w:left w:val="single" w:sz="6" w:space="4" w:color="BBBBBB"/>
                    <w:bottom w:val="single" w:sz="6" w:space="4" w:color="BBBBBB"/>
                    <w:right w:val="single" w:sz="6" w:space="4" w:color="BBBBBB"/>
                  </w:divBdr>
                  <w:divsChild>
                    <w:div w:id="105574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79670">
              <w:marLeft w:val="0"/>
              <w:marRight w:val="0"/>
              <w:marTop w:val="0"/>
              <w:marBottom w:val="0"/>
              <w:divBdr>
                <w:top w:val="none" w:sz="0" w:space="0" w:color="auto"/>
                <w:left w:val="none" w:sz="0" w:space="0" w:color="auto"/>
                <w:bottom w:val="none" w:sz="0" w:space="0" w:color="auto"/>
                <w:right w:val="none" w:sz="0" w:space="0" w:color="auto"/>
              </w:divBdr>
              <w:divsChild>
                <w:div w:id="116624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3998">
      <w:bodyDiv w:val="1"/>
      <w:marLeft w:val="0"/>
      <w:marRight w:val="0"/>
      <w:marTop w:val="0"/>
      <w:marBottom w:val="0"/>
      <w:divBdr>
        <w:top w:val="none" w:sz="0" w:space="0" w:color="auto"/>
        <w:left w:val="none" w:sz="0" w:space="0" w:color="auto"/>
        <w:bottom w:val="none" w:sz="0" w:space="0" w:color="auto"/>
        <w:right w:val="none" w:sz="0" w:space="0" w:color="auto"/>
      </w:divBdr>
    </w:div>
    <w:div w:id="1910576911">
      <w:bodyDiv w:val="1"/>
      <w:marLeft w:val="0"/>
      <w:marRight w:val="0"/>
      <w:marTop w:val="0"/>
      <w:marBottom w:val="0"/>
      <w:divBdr>
        <w:top w:val="none" w:sz="0" w:space="0" w:color="auto"/>
        <w:left w:val="none" w:sz="0" w:space="0" w:color="auto"/>
        <w:bottom w:val="none" w:sz="0" w:space="0" w:color="auto"/>
        <w:right w:val="none" w:sz="0" w:space="0" w:color="auto"/>
      </w:divBdr>
      <w:divsChild>
        <w:div w:id="1847086758">
          <w:marLeft w:val="0"/>
          <w:marRight w:val="0"/>
          <w:marTop w:val="0"/>
          <w:marBottom w:val="0"/>
          <w:divBdr>
            <w:top w:val="none" w:sz="0" w:space="0" w:color="auto"/>
            <w:left w:val="none" w:sz="0" w:space="0" w:color="auto"/>
            <w:bottom w:val="none" w:sz="0" w:space="0" w:color="auto"/>
            <w:right w:val="none" w:sz="0" w:space="0" w:color="auto"/>
          </w:divBdr>
        </w:div>
        <w:div w:id="1662271262">
          <w:marLeft w:val="0"/>
          <w:marRight w:val="0"/>
          <w:marTop w:val="0"/>
          <w:marBottom w:val="0"/>
          <w:divBdr>
            <w:top w:val="none" w:sz="0" w:space="0" w:color="auto"/>
            <w:left w:val="none" w:sz="0" w:space="0" w:color="auto"/>
            <w:bottom w:val="none" w:sz="0" w:space="0" w:color="auto"/>
            <w:right w:val="none" w:sz="0" w:space="0" w:color="auto"/>
          </w:divBdr>
        </w:div>
      </w:divsChild>
    </w:div>
    <w:div w:id="1924995565">
      <w:bodyDiv w:val="1"/>
      <w:marLeft w:val="0"/>
      <w:marRight w:val="0"/>
      <w:marTop w:val="0"/>
      <w:marBottom w:val="0"/>
      <w:divBdr>
        <w:top w:val="none" w:sz="0" w:space="0" w:color="auto"/>
        <w:left w:val="none" w:sz="0" w:space="0" w:color="auto"/>
        <w:bottom w:val="none" w:sz="0" w:space="0" w:color="auto"/>
        <w:right w:val="none" w:sz="0" w:space="0" w:color="auto"/>
      </w:divBdr>
      <w:divsChild>
        <w:div w:id="1504665186">
          <w:marLeft w:val="0"/>
          <w:marRight w:val="0"/>
          <w:marTop w:val="0"/>
          <w:marBottom w:val="0"/>
          <w:divBdr>
            <w:top w:val="none" w:sz="0" w:space="0" w:color="auto"/>
            <w:left w:val="none" w:sz="0" w:space="0" w:color="auto"/>
            <w:bottom w:val="none" w:sz="0" w:space="0" w:color="auto"/>
            <w:right w:val="none" w:sz="0" w:space="0" w:color="auto"/>
          </w:divBdr>
          <w:divsChild>
            <w:div w:id="83304105">
              <w:marLeft w:val="0"/>
              <w:marRight w:val="0"/>
              <w:marTop w:val="0"/>
              <w:marBottom w:val="0"/>
              <w:divBdr>
                <w:top w:val="none" w:sz="0" w:space="0" w:color="auto"/>
                <w:left w:val="none" w:sz="0" w:space="0" w:color="auto"/>
                <w:bottom w:val="none" w:sz="0" w:space="0" w:color="auto"/>
                <w:right w:val="none" w:sz="0" w:space="0" w:color="auto"/>
              </w:divBdr>
              <w:divsChild>
                <w:div w:id="26176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675085">
      <w:bodyDiv w:val="1"/>
      <w:marLeft w:val="0"/>
      <w:marRight w:val="0"/>
      <w:marTop w:val="0"/>
      <w:marBottom w:val="0"/>
      <w:divBdr>
        <w:top w:val="none" w:sz="0" w:space="0" w:color="auto"/>
        <w:left w:val="none" w:sz="0" w:space="0" w:color="auto"/>
        <w:bottom w:val="none" w:sz="0" w:space="0" w:color="auto"/>
        <w:right w:val="none" w:sz="0" w:space="0" w:color="auto"/>
      </w:divBdr>
    </w:div>
    <w:div w:id="1940018133">
      <w:bodyDiv w:val="1"/>
      <w:marLeft w:val="0"/>
      <w:marRight w:val="0"/>
      <w:marTop w:val="0"/>
      <w:marBottom w:val="0"/>
      <w:divBdr>
        <w:top w:val="none" w:sz="0" w:space="0" w:color="auto"/>
        <w:left w:val="none" w:sz="0" w:space="0" w:color="auto"/>
        <w:bottom w:val="none" w:sz="0" w:space="0" w:color="auto"/>
        <w:right w:val="none" w:sz="0" w:space="0" w:color="auto"/>
      </w:divBdr>
    </w:div>
    <w:div w:id="1970813726">
      <w:bodyDiv w:val="1"/>
      <w:marLeft w:val="0"/>
      <w:marRight w:val="0"/>
      <w:marTop w:val="0"/>
      <w:marBottom w:val="0"/>
      <w:divBdr>
        <w:top w:val="none" w:sz="0" w:space="0" w:color="auto"/>
        <w:left w:val="none" w:sz="0" w:space="0" w:color="auto"/>
        <w:bottom w:val="none" w:sz="0" w:space="0" w:color="auto"/>
        <w:right w:val="none" w:sz="0" w:space="0" w:color="auto"/>
      </w:divBdr>
      <w:divsChild>
        <w:div w:id="1265530913">
          <w:marLeft w:val="0"/>
          <w:marRight w:val="0"/>
          <w:marTop w:val="0"/>
          <w:marBottom w:val="0"/>
          <w:divBdr>
            <w:top w:val="none" w:sz="0" w:space="0" w:color="auto"/>
            <w:left w:val="none" w:sz="0" w:space="0" w:color="auto"/>
            <w:bottom w:val="none" w:sz="0" w:space="0" w:color="auto"/>
            <w:right w:val="none" w:sz="0" w:space="0" w:color="auto"/>
          </w:divBdr>
        </w:div>
        <w:div w:id="1145121041">
          <w:marLeft w:val="0"/>
          <w:marRight w:val="0"/>
          <w:marTop w:val="0"/>
          <w:marBottom w:val="0"/>
          <w:divBdr>
            <w:top w:val="none" w:sz="0" w:space="0" w:color="auto"/>
            <w:left w:val="none" w:sz="0" w:space="0" w:color="auto"/>
            <w:bottom w:val="none" w:sz="0" w:space="0" w:color="auto"/>
            <w:right w:val="none" w:sz="0" w:space="0" w:color="auto"/>
          </w:divBdr>
        </w:div>
      </w:divsChild>
    </w:div>
    <w:div w:id="1983457455">
      <w:bodyDiv w:val="1"/>
      <w:marLeft w:val="0"/>
      <w:marRight w:val="0"/>
      <w:marTop w:val="0"/>
      <w:marBottom w:val="0"/>
      <w:divBdr>
        <w:top w:val="none" w:sz="0" w:space="0" w:color="auto"/>
        <w:left w:val="none" w:sz="0" w:space="0" w:color="auto"/>
        <w:bottom w:val="none" w:sz="0" w:space="0" w:color="auto"/>
        <w:right w:val="none" w:sz="0" w:space="0" w:color="auto"/>
      </w:divBdr>
      <w:divsChild>
        <w:div w:id="624124136">
          <w:marLeft w:val="0"/>
          <w:marRight w:val="0"/>
          <w:marTop w:val="0"/>
          <w:marBottom w:val="0"/>
          <w:divBdr>
            <w:top w:val="none" w:sz="0" w:space="0" w:color="auto"/>
            <w:left w:val="none" w:sz="0" w:space="0" w:color="auto"/>
            <w:bottom w:val="none" w:sz="0" w:space="0" w:color="auto"/>
            <w:right w:val="none" w:sz="0" w:space="0" w:color="auto"/>
          </w:divBdr>
        </w:div>
        <w:div w:id="1089815293">
          <w:marLeft w:val="0"/>
          <w:marRight w:val="0"/>
          <w:marTop w:val="0"/>
          <w:marBottom w:val="0"/>
          <w:divBdr>
            <w:top w:val="none" w:sz="0" w:space="0" w:color="auto"/>
            <w:left w:val="none" w:sz="0" w:space="0" w:color="auto"/>
            <w:bottom w:val="none" w:sz="0" w:space="0" w:color="auto"/>
            <w:right w:val="none" w:sz="0" w:space="0" w:color="auto"/>
          </w:divBdr>
        </w:div>
      </w:divsChild>
    </w:div>
    <w:div w:id="1993363555">
      <w:bodyDiv w:val="1"/>
      <w:marLeft w:val="0"/>
      <w:marRight w:val="0"/>
      <w:marTop w:val="0"/>
      <w:marBottom w:val="0"/>
      <w:divBdr>
        <w:top w:val="none" w:sz="0" w:space="0" w:color="auto"/>
        <w:left w:val="none" w:sz="0" w:space="0" w:color="auto"/>
        <w:bottom w:val="none" w:sz="0" w:space="0" w:color="auto"/>
        <w:right w:val="none" w:sz="0" w:space="0" w:color="auto"/>
      </w:divBdr>
    </w:div>
    <w:div w:id="1996251953">
      <w:bodyDiv w:val="1"/>
      <w:marLeft w:val="0"/>
      <w:marRight w:val="0"/>
      <w:marTop w:val="0"/>
      <w:marBottom w:val="0"/>
      <w:divBdr>
        <w:top w:val="none" w:sz="0" w:space="0" w:color="auto"/>
        <w:left w:val="none" w:sz="0" w:space="0" w:color="auto"/>
        <w:bottom w:val="none" w:sz="0" w:space="0" w:color="auto"/>
        <w:right w:val="none" w:sz="0" w:space="0" w:color="auto"/>
      </w:divBdr>
    </w:div>
    <w:div w:id="2002082761">
      <w:bodyDiv w:val="1"/>
      <w:marLeft w:val="0"/>
      <w:marRight w:val="0"/>
      <w:marTop w:val="0"/>
      <w:marBottom w:val="0"/>
      <w:divBdr>
        <w:top w:val="none" w:sz="0" w:space="0" w:color="auto"/>
        <w:left w:val="none" w:sz="0" w:space="0" w:color="auto"/>
        <w:bottom w:val="none" w:sz="0" w:space="0" w:color="auto"/>
        <w:right w:val="none" w:sz="0" w:space="0" w:color="auto"/>
      </w:divBdr>
    </w:div>
    <w:div w:id="2022588859">
      <w:bodyDiv w:val="1"/>
      <w:marLeft w:val="0"/>
      <w:marRight w:val="0"/>
      <w:marTop w:val="0"/>
      <w:marBottom w:val="0"/>
      <w:divBdr>
        <w:top w:val="none" w:sz="0" w:space="0" w:color="auto"/>
        <w:left w:val="none" w:sz="0" w:space="0" w:color="auto"/>
        <w:bottom w:val="none" w:sz="0" w:space="0" w:color="auto"/>
        <w:right w:val="none" w:sz="0" w:space="0" w:color="auto"/>
      </w:divBdr>
      <w:divsChild>
        <w:div w:id="703948827">
          <w:marLeft w:val="0"/>
          <w:marRight w:val="0"/>
          <w:marTop w:val="225"/>
          <w:marBottom w:val="225"/>
          <w:divBdr>
            <w:top w:val="none" w:sz="0" w:space="0" w:color="auto"/>
            <w:left w:val="none" w:sz="0" w:space="0" w:color="auto"/>
            <w:bottom w:val="none" w:sz="0" w:space="0" w:color="auto"/>
            <w:right w:val="none" w:sz="0" w:space="0" w:color="auto"/>
          </w:divBdr>
          <w:divsChild>
            <w:div w:id="400713583">
              <w:marLeft w:val="0"/>
              <w:marRight w:val="0"/>
              <w:marTop w:val="0"/>
              <w:marBottom w:val="0"/>
              <w:divBdr>
                <w:top w:val="none" w:sz="0" w:space="0" w:color="auto"/>
                <w:left w:val="none" w:sz="0" w:space="0" w:color="auto"/>
                <w:bottom w:val="none" w:sz="0" w:space="0" w:color="auto"/>
                <w:right w:val="none" w:sz="0" w:space="0" w:color="auto"/>
              </w:divBdr>
              <w:divsChild>
                <w:div w:id="261111052">
                  <w:marLeft w:val="0"/>
                  <w:marRight w:val="0"/>
                  <w:marTop w:val="0"/>
                  <w:marBottom w:val="0"/>
                  <w:divBdr>
                    <w:top w:val="none" w:sz="0" w:space="0" w:color="auto"/>
                    <w:left w:val="none" w:sz="0" w:space="0" w:color="auto"/>
                    <w:bottom w:val="none" w:sz="0" w:space="0" w:color="auto"/>
                    <w:right w:val="none" w:sz="0" w:space="0" w:color="auto"/>
                  </w:divBdr>
                  <w:divsChild>
                    <w:div w:id="1917931973">
                      <w:marLeft w:val="0"/>
                      <w:marRight w:val="0"/>
                      <w:marTop w:val="0"/>
                      <w:marBottom w:val="0"/>
                      <w:divBdr>
                        <w:top w:val="none" w:sz="0" w:space="0" w:color="auto"/>
                        <w:left w:val="none" w:sz="0" w:space="0" w:color="auto"/>
                        <w:bottom w:val="none" w:sz="0" w:space="0" w:color="auto"/>
                        <w:right w:val="none" w:sz="0" w:space="0" w:color="auto"/>
                      </w:divBdr>
                    </w:div>
                    <w:div w:id="65029513">
                      <w:marLeft w:val="0"/>
                      <w:marRight w:val="0"/>
                      <w:marTop w:val="0"/>
                      <w:marBottom w:val="0"/>
                      <w:divBdr>
                        <w:top w:val="none" w:sz="0" w:space="0" w:color="auto"/>
                        <w:left w:val="none" w:sz="0" w:space="0" w:color="auto"/>
                        <w:bottom w:val="none" w:sz="0" w:space="0" w:color="auto"/>
                        <w:right w:val="none" w:sz="0" w:space="0" w:color="auto"/>
                      </w:divBdr>
                    </w:div>
                    <w:div w:id="966084680">
                      <w:marLeft w:val="0"/>
                      <w:marRight w:val="0"/>
                      <w:marTop w:val="0"/>
                      <w:marBottom w:val="0"/>
                      <w:divBdr>
                        <w:top w:val="none" w:sz="0" w:space="0" w:color="auto"/>
                        <w:left w:val="none" w:sz="0" w:space="0" w:color="auto"/>
                        <w:bottom w:val="none" w:sz="0" w:space="0" w:color="auto"/>
                        <w:right w:val="none" w:sz="0" w:space="0" w:color="auto"/>
                      </w:divBdr>
                    </w:div>
                    <w:div w:id="154343553">
                      <w:marLeft w:val="0"/>
                      <w:marRight w:val="0"/>
                      <w:marTop w:val="0"/>
                      <w:marBottom w:val="0"/>
                      <w:divBdr>
                        <w:top w:val="none" w:sz="0" w:space="0" w:color="auto"/>
                        <w:left w:val="none" w:sz="0" w:space="0" w:color="auto"/>
                        <w:bottom w:val="none" w:sz="0" w:space="0" w:color="auto"/>
                        <w:right w:val="none" w:sz="0" w:space="0" w:color="auto"/>
                      </w:divBdr>
                    </w:div>
                    <w:div w:id="725959270">
                      <w:marLeft w:val="0"/>
                      <w:marRight w:val="0"/>
                      <w:marTop w:val="0"/>
                      <w:marBottom w:val="0"/>
                      <w:divBdr>
                        <w:top w:val="none" w:sz="0" w:space="0" w:color="auto"/>
                        <w:left w:val="none" w:sz="0" w:space="0" w:color="auto"/>
                        <w:bottom w:val="none" w:sz="0" w:space="0" w:color="auto"/>
                        <w:right w:val="none" w:sz="0" w:space="0" w:color="auto"/>
                      </w:divBdr>
                    </w:div>
                    <w:div w:id="1588882550">
                      <w:marLeft w:val="0"/>
                      <w:marRight w:val="0"/>
                      <w:marTop w:val="0"/>
                      <w:marBottom w:val="0"/>
                      <w:divBdr>
                        <w:top w:val="none" w:sz="0" w:space="0" w:color="auto"/>
                        <w:left w:val="none" w:sz="0" w:space="0" w:color="auto"/>
                        <w:bottom w:val="none" w:sz="0" w:space="0" w:color="auto"/>
                        <w:right w:val="none" w:sz="0" w:space="0" w:color="auto"/>
                      </w:divBdr>
                    </w:div>
                    <w:div w:id="282807046">
                      <w:marLeft w:val="0"/>
                      <w:marRight w:val="0"/>
                      <w:marTop w:val="0"/>
                      <w:marBottom w:val="0"/>
                      <w:divBdr>
                        <w:top w:val="none" w:sz="0" w:space="0" w:color="auto"/>
                        <w:left w:val="none" w:sz="0" w:space="0" w:color="auto"/>
                        <w:bottom w:val="none" w:sz="0" w:space="0" w:color="auto"/>
                        <w:right w:val="none" w:sz="0" w:space="0" w:color="auto"/>
                      </w:divBdr>
                    </w:div>
                    <w:div w:id="10311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165693">
      <w:bodyDiv w:val="1"/>
      <w:marLeft w:val="0"/>
      <w:marRight w:val="0"/>
      <w:marTop w:val="0"/>
      <w:marBottom w:val="0"/>
      <w:divBdr>
        <w:top w:val="none" w:sz="0" w:space="0" w:color="auto"/>
        <w:left w:val="none" w:sz="0" w:space="0" w:color="auto"/>
        <w:bottom w:val="none" w:sz="0" w:space="0" w:color="auto"/>
        <w:right w:val="none" w:sz="0" w:space="0" w:color="auto"/>
      </w:divBdr>
    </w:div>
    <w:div w:id="2028284519">
      <w:bodyDiv w:val="1"/>
      <w:marLeft w:val="0"/>
      <w:marRight w:val="0"/>
      <w:marTop w:val="0"/>
      <w:marBottom w:val="0"/>
      <w:divBdr>
        <w:top w:val="none" w:sz="0" w:space="0" w:color="auto"/>
        <w:left w:val="none" w:sz="0" w:space="0" w:color="auto"/>
        <w:bottom w:val="none" w:sz="0" w:space="0" w:color="auto"/>
        <w:right w:val="none" w:sz="0" w:space="0" w:color="auto"/>
      </w:divBdr>
    </w:div>
    <w:div w:id="2039622477">
      <w:bodyDiv w:val="1"/>
      <w:marLeft w:val="0"/>
      <w:marRight w:val="0"/>
      <w:marTop w:val="0"/>
      <w:marBottom w:val="0"/>
      <w:divBdr>
        <w:top w:val="none" w:sz="0" w:space="0" w:color="auto"/>
        <w:left w:val="none" w:sz="0" w:space="0" w:color="auto"/>
        <w:bottom w:val="none" w:sz="0" w:space="0" w:color="auto"/>
        <w:right w:val="none" w:sz="0" w:space="0" w:color="auto"/>
      </w:divBdr>
    </w:div>
    <w:div w:id="2042507435">
      <w:bodyDiv w:val="1"/>
      <w:marLeft w:val="0"/>
      <w:marRight w:val="0"/>
      <w:marTop w:val="0"/>
      <w:marBottom w:val="0"/>
      <w:divBdr>
        <w:top w:val="none" w:sz="0" w:space="0" w:color="auto"/>
        <w:left w:val="none" w:sz="0" w:space="0" w:color="auto"/>
        <w:bottom w:val="none" w:sz="0" w:space="0" w:color="auto"/>
        <w:right w:val="none" w:sz="0" w:space="0" w:color="auto"/>
      </w:divBdr>
    </w:div>
    <w:div w:id="2044016322">
      <w:bodyDiv w:val="1"/>
      <w:marLeft w:val="0"/>
      <w:marRight w:val="0"/>
      <w:marTop w:val="0"/>
      <w:marBottom w:val="0"/>
      <w:divBdr>
        <w:top w:val="none" w:sz="0" w:space="0" w:color="auto"/>
        <w:left w:val="none" w:sz="0" w:space="0" w:color="auto"/>
        <w:bottom w:val="none" w:sz="0" w:space="0" w:color="auto"/>
        <w:right w:val="none" w:sz="0" w:space="0" w:color="auto"/>
      </w:divBdr>
      <w:divsChild>
        <w:div w:id="1694065772">
          <w:marLeft w:val="0"/>
          <w:marRight w:val="0"/>
          <w:marTop w:val="0"/>
          <w:marBottom w:val="120"/>
          <w:divBdr>
            <w:top w:val="none" w:sz="0" w:space="0" w:color="auto"/>
            <w:left w:val="none" w:sz="0" w:space="0" w:color="auto"/>
            <w:bottom w:val="single" w:sz="12" w:space="9" w:color="EBEBEB"/>
            <w:right w:val="none" w:sz="0" w:space="0" w:color="auto"/>
          </w:divBdr>
          <w:divsChild>
            <w:div w:id="333264075">
              <w:marLeft w:val="0"/>
              <w:marRight w:val="0"/>
              <w:marTop w:val="100"/>
              <w:marBottom w:val="100"/>
              <w:divBdr>
                <w:top w:val="none" w:sz="0" w:space="0" w:color="auto"/>
                <w:left w:val="none" w:sz="0" w:space="0" w:color="auto"/>
                <w:bottom w:val="none" w:sz="0" w:space="0" w:color="auto"/>
                <w:right w:val="none" w:sz="0" w:space="0" w:color="auto"/>
              </w:divBdr>
              <w:divsChild>
                <w:div w:id="19060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83718">
          <w:marLeft w:val="0"/>
          <w:marRight w:val="0"/>
          <w:marTop w:val="0"/>
          <w:marBottom w:val="120"/>
          <w:divBdr>
            <w:top w:val="none" w:sz="0" w:space="0" w:color="auto"/>
            <w:left w:val="none" w:sz="0" w:space="0" w:color="auto"/>
            <w:bottom w:val="none" w:sz="0" w:space="0" w:color="auto"/>
            <w:right w:val="none" w:sz="0" w:space="0" w:color="auto"/>
          </w:divBdr>
          <w:divsChild>
            <w:div w:id="1952394000">
              <w:marLeft w:val="0"/>
              <w:marRight w:val="0"/>
              <w:marTop w:val="0"/>
              <w:marBottom w:val="0"/>
              <w:divBdr>
                <w:top w:val="none" w:sz="0" w:space="0" w:color="auto"/>
                <w:left w:val="none" w:sz="0" w:space="0" w:color="auto"/>
                <w:bottom w:val="none" w:sz="0" w:space="0" w:color="auto"/>
                <w:right w:val="none" w:sz="0" w:space="0" w:color="auto"/>
              </w:divBdr>
              <w:divsChild>
                <w:div w:id="4136568">
                  <w:marLeft w:val="0"/>
                  <w:marRight w:val="0"/>
                  <w:marTop w:val="0"/>
                  <w:marBottom w:val="0"/>
                  <w:divBdr>
                    <w:top w:val="none" w:sz="0" w:space="0" w:color="auto"/>
                    <w:left w:val="none" w:sz="0" w:space="0" w:color="auto"/>
                    <w:bottom w:val="none" w:sz="0" w:space="0" w:color="auto"/>
                    <w:right w:val="none" w:sz="0" w:space="0" w:color="auto"/>
                  </w:divBdr>
                  <w:divsChild>
                    <w:div w:id="93351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687392">
          <w:marLeft w:val="0"/>
          <w:marRight w:val="0"/>
          <w:marTop w:val="0"/>
          <w:marBottom w:val="0"/>
          <w:divBdr>
            <w:top w:val="none" w:sz="0" w:space="0" w:color="auto"/>
            <w:left w:val="none" w:sz="0" w:space="0" w:color="auto"/>
            <w:bottom w:val="none" w:sz="0" w:space="0" w:color="auto"/>
            <w:right w:val="none" w:sz="0" w:space="0" w:color="auto"/>
          </w:divBdr>
        </w:div>
      </w:divsChild>
    </w:div>
    <w:div w:id="2049451761">
      <w:bodyDiv w:val="1"/>
      <w:marLeft w:val="0"/>
      <w:marRight w:val="0"/>
      <w:marTop w:val="0"/>
      <w:marBottom w:val="0"/>
      <w:divBdr>
        <w:top w:val="none" w:sz="0" w:space="0" w:color="auto"/>
        <w:left w:val="none" w:sz="0" w:space="0" w:color="auto"/>
        <w:bottom w:val="none" w:sz="0" w:space="0" w:color="auto"/>
        <w:right w:val="none" w:sz="0" w:space="0" w:color="auto"/>
      </w:divBdr>
    </w:div>
    <w:div w:id="2059621355">
      <w:bodyDiv w:val="1"/>
      <w:marLeft w:val="0"/>
      <w:marRight w:val="0"/>
      <w:marTop w:val="0"/>
      <w:marBottom w:val="0"/>
      <w:divBdr>
        <w:top w:val="none" w:sz="0" w:space="0" w:color="auto"/>
        <w:left w:val="none" w:sz="0" w:space="0" w:color="auto"/>
        <w:bottom w:val="none" w:sz="0" w:space="0" w:color="auto"/>
        <w:right w:val="none" w:sz="0" w:space="0" w:color="auto"/>
      </w:divBdr>
      <w:divsChild>
        <w:div w:id="1598127962">
          <w:marLeft w:val="0"/>
          <w:marRight w:val="0"/>
          <w:marTop w:val="0"/>
          <w:marBottom w:val="0"/>
          <w:divBdr>
            <w:top w:val="none" w:sz="0" w:space="0" w:color="auto"/>
            <w:left w:val="none" w:sz="0" w:space="0" w:color="auto"/>
            <w:bottom w:val="none" w:sz="0" w:space="0" w:color="auto"/>
            <w:right w:val="none" w:sz="0" w:space="0" w:color="auto"/>
          </w:divBdr>
        </w:div>
        <w:div w:id="1234581347">
          <w:marLeft w:val="0"/>
          <w:marRight w:val="0"/>
          <w:marTop w:val="0"/>
          <w:marBottom w:val="0"/>
          <w:divBdr>
            <w:top w:val="none" w:sz="0" w:space="0" w:color="auto"/>
            <w:left w:val="none" w:sz="0" w:space="0" w:color="auto"/>
            <w:bottom w:val="none" w:sz="0" w:space="0" w:color="auto"/>
            <w:right w:val="none" w:sz="0" w:space="0" w:color="auto"/>
          </w:divBdr>
        </w:div>
      </w:divsChild>
    </w:div>
    <w:div w:id="2072918625">
      <w:bodyDiv w:val="1"/>
      <w:marLeft w:val="0"/>
      <w:marRight w:val="0"/>
      <w:marTop w:val="0"/>
      <w:marBottom w:val="0"/>
      <w:divBdr>
        <w:top w:val="none" w:sz="0" w:space="0" w:color="auto"/>
        <w:left w:val="none" w:sz="0" w:space="0" w:color="auto"/>
        <w:bottom w:val="none" w:sz="0" w:space="0" w:color="auto"/>
        <w:right w:val="none" w:sz="0" w:space="0" w:color="auto"/>
      </w:divBdr>
    </w:div>
    <w:div w:id="2074887146">
      <w:bodyDiv w:val="1"/>
      <w:marLeft w:val="0"/>
      <w:marRight w:val="0"/>
      <w:marTop w:val="0"/>
      <w:marBottom w:val="0"/>
      <w:divBdr>
        <w:top w:val="none" w:sz="0" w:space="0" w:color="auto"/>
        <w:left w:val="none" w:sz="0" w:space="0" w:color="auto"/>
        <w:bottom w:val="none" w:sz="0" w:space="0" w:color="auto"/>
        <w:right w:val="none" w:sz="0" w:space="0" w:color="auto"/>
      </w:divBdr>
    </w:div>
    <w:div w:id="2092384947">
      <w:bodyDiv w:val="1"/>
      <w:marLeft w:val="0"/>
      <w:marRight w:val="0"/>
      <w:marTop w:val="0"/>
      <w:marBottom w:val="0"/>
      <w:divBdr>
        <w:top w:val="none" w:sz="0" w:space="0" w:color="auto"/>
        <w:left w:val="none" w:sz="0" w:space="0" w:color="auto"/>
        <w:bottom w:val="none" w:sz="0" w:space="0" w:color="auto"/>
        <w:right w:val="none" w:sz="0" w:space="0" w:color="auto"/>
      </w:divBdr>
      <w:divsChild>
        <w:div w:id="1322390321">
          <w:marLeft w:val="0"/>
          <w:marRight w:val="0"/>
          <w:marTop w:val="0"/>
          <w:marBottom w:val="0"/>
          <w:divBdr>
            <w:top w:val="none" w:sz="0" w:space="0" w:color="auto"/>
            <w:left w:val="none" w:sz="0" w:space="0" w:color="auto"/>
            <w:bottom w:val="none" w:sz="0" w:space="0" w:color="auto"/>
            <w:right w:val="none" w:sz="0" w:space="0" w:color="auto"/>
          </w:divBdr>
        </w:div>
        <w:div w:id="1429152830">
          <w:marLeft w:val="0"/>
          <w:marRight w:val="0"/>
          <w:marTop w:val="0"/>
          <w:marBottom w:val="0"/>
          <w:divBdr>
            <w:top w:val="none" w:sz="0" w:space="0" w:color="auto"/>
            <w:left w:val="none" w:sz="0" w:space="0" w:color="auto"/>
            <w:bottom w:val="none" w:sz="0" w:space="0" w:color="auto"/>
            <w:right w:val="none" w:sz="0" w:space="0" w:color="auto"/>
          </w:divBdr>
        </w:div>
        <w:div w:id="1873764539">
          <w:marLeft w:val="0"/>
          <w:marRight w:val="0"/>
          <w:marTop w:val="0"/>
          <w:marBottom w:val="0"/>
          <w:divBdr>
            <w:top w:val="none" w:sz="0" w:space="0" w:color="auto"/>
            <w:left w:val="none" w:sz="0" w:space="0" w:color="auto"/>
            <w:bottom w:val="none" w:sz="0" w:space="0" w:color="auto"/>
            <w:right w:val="none" w:sz="0" w:space="0" w:color="auto"/>
          </w:divBdr>
        </w:div>
      </w:divsChild>
    </w:div>
    <w:div w:id="2096125577">
      <w:bodyDiv w:val="1"/>
      <w:marLeft w:val="0"/>
      <w:marRight w:val="0"/>
      <w:marTop w:val="0"/>
      <w:marBottom w:val="0"/>
      <w:divBdr>
        <w:top w:val="none" w:sz="0" w:space="0" w:color="auto"/>
        <w:left w:val="none" w:sz="0" w:space="0" w:color="auto"/>
        <w:bottom w:val="none" w:sz="0" w:space="0" w:color="auto"/>
        <w:right w:val="none" w:sz="0" w:space="0" w:color="auto"/>
      </w:divBdr>
    </w:div>
    <w:div w:id="2113477744">
      <w:bodyDiv w:val="1"/>
      <w:marLeft w:val="0"/>
      <w:marRight w:val="0"/>
      <w:marTop w:val="0"/>
      <w:marBottom w:val="0"/>
      <w:divBdr>
        <w:top w:val="none" w:sz="0" w:space="0" w:color="auto"/>
        <w:left w:val="none" w:sz="0" w:space="0" w:color="auto"/>
        <w:bottom w:val="none" w:sz="0" w:space="0" w:color="auto"/>
        <w:right w:val="none" w:sz="0" w:space="0" w:color="auto"/>
      </w:divBdr>
      <w:divsChild>
        <w:div w:id="386535527">
          <w:marLeft w:val="0"/>
          <w:marRight w:val="0"/>
          <w:marTop w:val="0"/>
          <w:marBottom w:val="0"/>
          <w:divBdr>
            <w:top w:val="none" w:sz="0" w:space="0" w:color="auto"/>
            <w:left w:val="none" w:sz="0" w:space="0" w:color="auto"/>
            <w:bottom w:val="none" w:sz="0" w:space="0" w:color="auto"/>
            <w:right w:val="none" w:sz="0" w:space="0" w:color="auto"/>
          </w:divBdr>
          <w:divsChild>
            <w:div w:id="1810591766">
              <w:marLeft w:val="0"/>
              <w:marRight w:val="0"/>
              <w:marTop w:val="0"/>
              <w:marBottom w:val="0"/>
              <w:divBdr>
                <w:top w:val="none" w:sz="0" w:space="0" w:color="auto"/>
                <w:left w:val="none" w:sz="0" w:space="0" w:color="auto"/>
                <w:bottom w:val="none" w:sz="0" w:space="0" w:color="auto"/>
                <w:right w:val="none" w:sz="0" w:space="0" w:color="auto"/>
              </w:divBdr>
            </w:div>
          </w:divsChild>
        </w:div>
        <w:div w:id="1378165395">
          <w:marLeft w:val="0"/>
          <w:marRight w:val="0"/>
          <w:marTop w:val="0"/>
          <w:marBottom w:val="150"/>
          <w:divBdr>
            <w:top w:val="none" w:sz="0" w:space="0" w:color="auto"/>
            <w:left w:val="none" w:sz="0" w:space="0" w:color="auto"/>
            <w:bottom w:val="none" w:sz="0" w:space="0" w:color="auto"/>
            <w:right w:val="none" w:sz="0" w:space="0" w:color="auto"/>
          </w:divBdr>
          <w:divsChild>
            <w:div w:id="724376657">
              <w:marLeft w:val="0"/>
              <w:marRight w:val="0"/>
              <w:marTop w:val="0"/>
              <w:marBottom w:val="0"/>
              <w:divBdr>
                <w:top w:val="none" w:sz="0" w:space="0" w:color="auto"/>
                <w:left w:val="none" w:sz="0" w:space="0" w:color="auto"/>
                <w:bottom w:val="none" w:sz="0" w:space="0" w:color="auto"/>
                <w:right w:val="none" w:sz="0" w:space="0" w:color="auto"/>
              </w:divBdr>
              <w:divsChild>
                <w:div w:id="1942226235">
                  <w:marLeft w:val="0"/>
                  <w:marRight w:val="0"/>
                  <w:marTop w:val="0"/>
                  <w:marBottom w:val="0"/>
                  <w:divBdr>
                    <w:top w:val="none" w:sz="0" w:space="0" w:color="auto"/>
                    <w:left w:val="none" w:sz="0" w:space="0" w:color="auto"/>
                    <w:bottom w:val="none" w:sz="0" w:space="0" w:color="auto"/>
                    <w:right w:val="none" w:sz="0" w:space="0" w:color="auto"/>
                  </w:divBdr>
                  <w:divsChild>
                    <w:div w:id="962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452757">
          <w:marLeft w:val="0"/>
          <w:marRight w:val="0"/>
          <w:marTop w:val="30"/>
          <w:marBottom w:val="60"/>
          <w:divBdr>
            <w:top w:val="none" w:sz="0" w:space="0" w:color="auto"/>
            <w:left w:val="none" w:sz="0" w:space="0" w:color="auto"/>
            <w:bottom w:val="none" w:sz="0" w:space="0" w:color="auto"/>
            <w:right w:val="none" w:sz="0" w:space="0" w:color="auto"/>
          </w:divBdr>
          <w:divsChild>
            <w:div w:id="1226603480">
              <w:marLeft w:val="0"/>
              <w:marRight w:val="0"/>
              <w:marTop w:val="0"/>
              <w:marBottom w:val="0"/>
              <w:divBdr>
                <w:top w:val="none" w:sz="0" w:space="0" w:color="auto"/>
                <w:left w:val="none" w:sz="0" w:space="0" w:color="auto"/>
                <w:bottom w:val="none" w:sz="0" w:space="0" w:color="auto"/>
                <w:right w:val="none" w:sz="0" w:space="0" w:color="auto"/>
              </w:divBdr>
              <w:divsChild>
                <w:div w:id="343750348">
                  <w:marLeft w:val="0"/>
                  <w:marRight w:val="0"/>
                  <w:marTop w:val="0"/>
                  <w:marBottom w:val="0"/>
                  <w:divBdr>
                    <w:top w:val="none" w:sz="0" w:space="0" w:color="auto"/>
                    <w:left w:val="none" w:sz="0" w:space="0" w:color="auto"/>
                    <w:bottom w:val="none" w:sz="0" w:space="0" w:color="auto"/>
                    <w:right w:val="none" w:sz="0" w:space="0" w:color="auto"/>
                  </w:divBdr>
                  <w:divsChild>
                    <w:div w:id="1652517145">
                      <w:marLeft w:val="0"/>
                      <w:marRight w:val="0"/>
                      <w:marTop w:val="0"/>
                      <w:marBottom w:val="0"/>
                      <w:divBdr>
                        <w:top w:val="none" w:sz="0" w:space="0" w:color="auto"/>
                        <w:left w:val="none" w:sz="0" w:space="0" w:color="auto"/>
                        <w:bottom w:val="none" w:sz="0" w:space="0" w:color="auto"/>
                        <w:right w:val="none" w:sz="0" w:space="0" w:color="auto"/>
                      </w:divBdr>
                      <w:divsChild>
                        <w:div w:id="198138181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576280513">
              <w:marLeft w:val="0"/>
              <w:marRight w:val="0"/>
              <w:marTop w:val="0"/>
              <w:marBottom w:val="0"/>
              <w:divBdr>
                <w:top w:val="none" w:sz="0" w:space="0" w:color="auto"/>
                <w:left w:val="none" w:sz="0" w:space="0" w:color="auto"/>
                <w:bottom w:val="none" w:sz="0" w:space="0" w:color="auto"/>
                <w:right w:val="none" w:sz="0" w:space="0" w:color="auto"/>
              </w:divBdr>
              <w:divsChild>
                <w:div w:id="339742241">
                  <w:marLeft w:val="0"/>
                  <w:marRight w:val="0"/>
                  <w:marTop w:val="0"/>
                  <w:marBottom w:val="0"/>
                  <w:divBdr>
                    <w:top w:val="none" w:sz="0" w:space="0" w:color="auto"/>
                    <w:left w:val="none" w:sz="0" w:space="0" w:color="auto"/>
                    <w:bottom w:val="none" w:sz="0" w:space="0" w:color="auto"/>
                    <w:right w:val="none" w:sz="0" w:space="0" w:color="auto"/>
                  </w:divBdr>
                  <w:divsChild>
                    <w:div w:id="1477645671">
                      <w:marLeft w:val="0"/>
                      <w:marRight w:val="0"/>
                      <w:marTop w:val="0"/>
                      <w:marBottom w:val="0"/>
                      <w:divBdr>
                        <w:top w:val="none" w:sz="0" w:space="0" w:color="auto"/>
                        <w:left w:val="none" w:sz="0" w:space="0" w:color="auto"/>
                        <w:bottom w:val="none" w:sz="0" w:space="0" w:color="auto"/>
                        <w:right w:val="none" w:sz="0" w:space="0" w:color="auto"/>
                      </w:divBdr>
                      <w:divsChild>
                        <w:div w:id="1293906681">
                          <w:marLeft w:val="0"/>
                          <w:marRight w:val="0"/>
                          <w:marTop w:val="0"/>
                          <w:marBottom w:val="0"/>
                          <w:divBdr>
                            <w:top w:val="none" w:sz="0" w:space="0" w:color="auto"/>
                            <w:left w:val="none" w:sz="0" w:space="0" w:color="auto"/>
                            <w:bottom w:val="none" w:sz="0" w:space="0" w:color="auto"/>
                            <w:right w:val="none" w:sz="0" w:space="0" w:color="auto"/>
                          </w:divBdr>
                          <w:divsChild>
                            <w:div w:id="914125500">
                              <w:marLeft w:val="0"/>
                              <w:marRight w:val="0"/>
                              <w:marTop w:val="0"/>
                              <w:marBottom w:val="0"/>
                              <w:divBdr>
                                <w:top w:val="none" w:sz="0" w:space="0" w:color="auto"/>
                                <w:left w:val="none" w:sz="0" w:space="0" w:color="auto"/>
                                <w:bottom w:val="none" w:sz="0" w:space="0" w:color="auto"/>
                                <w:right w:val="none" w:sz="0" w:space="0" w:color="auto"/>
                              </w:divBdr>
                              <w:divsChild>
                                <w:div w:id="24017656">
                                  <w:marLeft w:val="0"/>
                                  <w:marRight w:val="0"/>
                                  <w:marTop w:val="0"/>
                                  <w:marBottom w:val="0"/>
                                  <w:divBdr>
                                    <w:top w:val="none" w:sz="0" w:space="0" w:color="auto"/>
                                    <w:left w:val="none" w:sz="0" w:space="0" w:color="auto"/>
                                    <w:bottom w:val="none" w:sz="0" w:space="0" w:color="auto"/>
                                    <w:right w:val="none" w:sz="0" w:space="0" w:color="auto"/>
                                  </w:divBdr>
                                  <w:divsChild>
                                    <w:div w:id="589853214">
                                      <w:marLeft w:val="0"/>
                                      <w:marRight w:val="0"/>
                                      <w:marTop w:val="0"/>
                                      <w:marBottom w:val="0"/>
                                      <w:divBdr>
                                        <w:top w:val="none" w:sz="0" w:space="0" w:color="auto"/>
                                        <w:left w:val="none" w:sz="0" w:space="0" w:color="auto"/>
                                        <w:bottom w:val="none" w:sz="0" w:space="0" w:color="auto"/>
                                        <w:right w:val="none" w:sz="0" w:space="0" w:color="auto"/>
                                      </w:divBdr>
                                      <w:divsChild>
                                        <w:div w:id="2145734729">
                                          <w:marLeft w:val="0"/>
                                          <w:marRight w:val="0"/>
                                          <w:marTop w:val="0"/>
                                          <w:marBottom w:val="0"/>
                                          <w:divBdr>
                                            <w:top w:val="none" w:sz="0" w:space="0" w:color="auto"/>
                                            <w:left w:val="none" w:sz="0" w:space="0" w:color="auto"/>
                                            <w:bottom w:val="none" w:sz="0" w:space="0" w:color="auto"/>
                                            <w:right w:val="none" w:sz="0" w:space="0" w:color="auto"/>
                                          </w:divBdr>
                                          <w:divsChild>
                                            <w:div w:id="1841500958">
                                              <w:marLeft w:val="0"/>
                                              <w:marRight w:val="0"/>
                                              <w:marTop w:val="0"/>
                                              <w:marBottom w:val="0"/>
                                              <w:divBdr>
                                                <w:top w:val="none" w:sz="0" w:space="0" w:color="auto"/>
                                                <w:left w:val="none" w:sz="0" w:space="0" w:color="auto"/>
                                                <w:bottom w:val="none" w:sz="0" w:space="0" w:color="auto"/>
                                                <w:right w:val="none" w:sz="0" w:space="0" w:color="auto"/>
                                              </w:divBdr>
                                              <w:divsChild>
                                                <w:div w:id="658848001">
                                                  <w:marLeft w:val="0"/>
                                                  <w:marRight w:val="0"/>
                                                  <w:marTop w:val="0"/>
                                                  <w:marBottom w:val="0"/>
                                                  <w:divBdr>
                                                    <w:top w:val="none" w:sz="0" w:space="0" w:color="auto"/>
                                                    <w:left w:val="none" w:sz="0" w:space="0" w:color="auto"/>
                                                    <w:bottom w:val="none" w:sz="0" w:space="0" w:color="auto"/>
                                                    <w:right w:val="none" w:sz="0" w:space="0" w:color="auto"/>
                                                  </w:divBdr>
                                                  <w:divsChild>
                                                    <w:div w:id="217861086">
                                                      <w:marLeft w:val="0"/>
                                                      <w:marRight w:val="0"/>
                                                      <w:marTop w:val="0"/>
                                                      <w:marBottom w:val="0"/>
                                                      <w:divBdr>
                                                        <w:top w:val="none" w:sz="0" w:space="0" w:color="auto"/>
                                                        <w:left w:val="none" w:sz="0" w:space="0" w:color="auto"/>
                                                        <w:bottom w:val="none" w:sz="0" w:space="0" w:color="auto"/>
                                                        <w:right w:val="none" w:sz="0" w:space="0" w:color="auto"/>
                                                      </w:divBdr>
                                                      <w:divsChild>
                                                        <w:div w:id="923682403">
                                                          <w:marLeft w:val="0"/>
                                                          <w:marRight w:val="0"/>
                                                          <w:marTop w:val="0"/>
                                                          <w:marBottom w:val="0"/>
                                                          <w:divBdr>
                                                            <w:top w:val="none" w:sz="0" w:space="0" w:color="auto"/>
                                                            <w:left w:val="none" w:sz="0" w:space="0" w:color="auto"/>
                                                            <w:bottom w:val="none" w:sz="0" w:space="0" w:color="auto"/>
                                                            <w:right w:val="none" w:sz="0" w:space="0" w:color="auto"/>
                                                          </w:divBdr>
                                                          <w:divsChild>
                                                            <w:div w:id="258492059">
                                                              <w:marLeft w:val="0"/>
                                                              <w:marRight w:val="0"/>
                                                              <w:marTop w:val="0"/>
                                                              <w:marBottom w:val="0"/>
                                                              <w:divBdr>
                                                                <w:top w:val="none" w:sz="0" w:space="0" w:color="auto"/>
                                                                <w:left w:val="none" w:sz="0" w:space="0" w:color="auto"/>
                                                                <w:bottom w:val="none" w:sz="0" w:space="0" w:color="auto"/>
                                                                <w:right w:val="none" w:sz="0" w:space="0" w:color="auto"/>
                                                              </w:divBdr>
                                                            </w:div>
                                                          </w:divsChild>
                                                        </w:div>
                                                        <w:div w:id="303581783">
                                                          <w:marLeft w:val="0"/>
                                                          <w:marRight w:val="0"/>
                                                          <w:marTop w:val="0"/>
                                                          <w:marBottom w:val="0"/>
                                                          <w:divBdr>
                                                            <w:top w:val="none" w:sz="0" w:space="0" w:color="auto"/>
                                                            <w:left w:val="none" w:sz="0" w:space="0" w:color="auto"/>
                                                            <w:bottom w:val="none" w:sz="0" w:space="0" w:color="auto"/>
                                                            <w:right w:val="none" w:sz="0" w:space="0" w:color="auto"/>
                                                          </w:divBdr>
                                                          <w:divsChild>
                                                            <w:div w:id="1053503365">
                                                              <w:marLeft w:val="0"/>
                                                              <w:marRight w:val="0"/>
                                                              <w:marTop w:val="0"/>
                                                              <w:marBottom w:val="0"/>
                                                              <w:divBdr>
                                                                <w:top w:val="none" w:sz="0" w:space="0" w:color="auto"/>
                                                                <w:left w:val="none" w:sz="0" w:space="0" w:color="auto"/>
                                                                <w:bottom w:val="none" w:sz="0" w:space="0" w:color="auto"/>
                                                                <w:right w:val="none" w:sz="0" w:space="0" w:color="auto"/>
                                                              </w:divBdr>
                                                              <w:divsChild>
                                                                <w:div w:id="1745837785">
                                                                  <w:marLeft w:val="0"/>
                                                                  <w:marRight w:val="0"/>
                                                                  <w:marTop w:val="0"/>
                                                                  <w:marBottom w:val="0"/>
                                                                  <w:divBdr>
                                                                    <w:top w:val="none" w:sz="0" w:space="0" w:color="auto"/>
                                                                    <w:left w:val="none" w:sz="0" w:space="0" w:color="auto"/>
                                                                    <w:bottom w:val="none" w:sz="0" w:space="0" w:color="auto"/>
                                                                    <w:right w:val="none" w:sz="0" w:space="0" w:color="auto"/>
                                                                  </w:divBdr>
                                                                  <w:divsChild>
                                                                    <w:div w:id="849024227">
                                                                      <w:marLeft w:val="0"/>
                                                                      <w:marRight w:val="0"/>
                                                                      <w:marTop w:val="0"/>
                                                                      <w:marBottom w:val="0"/>
                                                                      <w:divBdr>
                                                                        <w:top w:val="none" w:sz="0" w:space="0" w:color="auto"/>
                                                                        <w:left w:val="none" w:sz="0" w:space="0" w:color="auto"/>
                                                                        <w:bottom w:val="none" w:sz="0" w:space="0" w:color="auto"/>
                                                                        <w:right w:val="none" w:sz="0" w:space="0" w:color="auto"/>
                                                                      </w:divBdr>
                                                                      <w:divsChild>
                                                                        <w:div w:id="983051232">
                                                                          <w:marLeft w:val="0"/>
                                                                          <w:marRight w:val="0"/>
                                                                          <w:marTop w:val="75"/>
                                                                          <w:marBottom w:val="75"/>
                                                                          <w:divBdr>
                                                                            <w:top w:val="none" w:sz="0" w:space="0" w:color="auto"/>
                                                                            <w:left w:val="none" w:sz="0" w:space="0" w:color="auto"/>
                                                                            <w:bottom w:val="none" w:sz="0" w:space="0" w:color="auto"/>
                                                                            <w:right w:val="none" w:sz="0" w:space="0" w:color="auto"/>
                                                                          </w:divBdr>
                                                                          <w:divsChild>
                                                                            <w:div w:id="342124322">
                                                                              <w:marLeft w:val="0"/>
                                                                              <w:marRight w:val="0"/>
                                                                              <w:marTop w:val="0"/>
                                                                              <w:marBottom w:val="0"/>
                                                                              <w:divBdr>
                                                                                <w:top w:val="none" w:sz="0" w:space="0" w:color="auto"/>
                                                                                <w:left w:val="none" w:sz="0" w:space="0" w:color="auto"/>
                                                                                <w:bottom w:val="none" w:sz="0" w:space="0" w:color="auto"/>
                                                                                <w:right w:val="none" w:sz="0" w:space="0" w:color="auto"/>
                                                                              </w:divBdr>
                                                                              <w:divsChild>
                                                                                <w:div w:id="883250035">
                                                                                  <w:marLeft w:val="0"/>
                                                                                  <w:marRight w:val="0"/>
                                                                                  <w:marTop w:val="0"/>
                                                                                  <w:marBottom w:val="0"/>
                                                                                  <w:divBdr>
                                                                                    <w:top w:val="none" w:sz="0" w:space="0" w:color="auto"/>
                                                                                    <w:left w:val="none" w:sz="0" w:space="0" w:color="auto"/>
                                                                                    <w:bottom w:val="none" w:sz="0" w:space="0" w:color="auto"/>
                                                                                    <w:right w:val="none" w:sz="0" w:space="0" w:color="auto"/>
                                                                                  </w:divBdr>
                                                                                  <w:divsChild>
                                                                                    <w:div w:id="18045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2409425">
                                          <w:marLeft w:val="0"/>
                                          <w:marRight w:val="0"/>
                                          <w:marTop w:val="0"/>
                                          <w:marBottom w:val="0"/>
                                          <w:divBdr>
                                            <w:top w:val="none" w:sz="0" w:space="0" w:color="auto"/>
                                            <w:left w:val="none" w:sz="0" w:space="0" w:color="auto"/>
                                            <w:bottom w:val="none" w:sz="0" w:space="0" w:color="auto"/>
                                            <w:right w:val="none" w:sz="0" w:space="0" w:color="auto"/>
                                          </w:divBdr>
                                          <w:divsChild>
                                            <w:div w:id="1575042002">
                                              <w:marLeft w:val="0"/>
                                              <w:marRight w:val="0"/>
                                              <w:marTop w:val="0"/>
                                              <w:marBottom w:val="0"/>
                                              <w:divBdr>
                                                <w:top w:val="none" w:sz="0" w:space="0" w:color="auto"/>
                                                <w:left w:val="none" w:sz="0" w:space="0" w:color="auto"/>
                                                <w:bottom w:val="none" w:sz="0" w:space="0" w:color="auto"/>
                                                <w:right w:val="none" w:sz="0" w:space="0" w:color="auto"/>
                                              </w:divBdr>
                                              <w:divsChild>
                                                <w:div w:id="415518404">
                                                  <w:marLeft w:val="0"/>
                                                  <w:marRight w:val="0"/>
                                                  <w:marTop w:val="0"/>
                                                  <w:marBottom w:val="0"/>
                                                  <w:divBdr>
                                                    <w:top w:val="none" w:sz="0" w:space="0" w:color="auto"/>
                                                    <w:left w:val="none" w:sz="0" w:space="0" w:color="auto"/>
                                                    <w:bottom w:val="none" w:sz="0" w:space="0" w:color="auto"/>
                                                    <w:right w:val="none" w:sz="0" w:space="0" w:color="auto"/>
                                                  </w:divBdr>
                                                  <w:divsChild>
                                                    <w:div w:id="799345288">
                                                      <w:marLeft w:val="0"/>
                                                      <w:marRight w:val="0"/>
                                                      <w:marTop w:val="150"/>
                                                      <w:marBottom w:val="0"/>
                                                      <w:divBdr>
                                                        <w:top w:val="none" w:sz="0" w:space="0" w:color="auto"/>
                                                        <w:left w:val="none" w:sz="0" w:space="0" w:color="auto"/>
                                                        <w:bottom w:val="none" w:sz="0" w:space="0" w:color="auto"/>
                                                        <w:right w:val="none" w:sz="0" w:space="0" w:color="auto"/>
                                                      </w:divBdr>
                                                      <w:divsChild>
                                                        <w:div w:id="594633006">
                                                          <w:marLeft w:val="0"/>
                                                          <w:marRight w:val="0"/>
                                                          <w:marTop w:val="0"/>
                                                          <w:marBottom w:val="0"/>
                                                          <w:divBdr>
                                                            <w:top w:val="none" w:sz="0" w:space="0" w:color="auto"/>
                                                            <w:left w:val="none" w:sz="0" w:space="0" w:color="auto"/>
                                                            <w:bottom w:val="none" w:sz="0" w:space="0" w:color="auto"/>
                                                            <w:right w:val="none" w:sz="0" w:space="0" w:color="auto"/>
                                                          </w:divBdr>
                                                        </w:div>
                                                        <w:div w:id="12054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37/0033-2909.112.1.155" TargetMode="External"/><Relationship Id="rId21" Type="http://schemas.openxmlformats.org/officeDocument/2006/relationships/hyperlink" Target="https://doi.org/10.1177/0265407598151001" TargetMode="External"/><Relationship Id="rId42" Type="http://schemas.openxmlformats.org/officeDocument/2006/relationships/hyperlink" Target="https://doi.org/10.1016/j.bodyim.2015.01.002" TargetMode="External"/><Relationship Id="rId47" Type="http://schemas.openxmlformats.org/officeDocument/2006/relationships/hyperlink" Target="https://doi.org/10.1007/s10464-007-9100-9" TargetMode="External"/><Relationship Id="rId63" Type="http://schemas.openxmlformats.org/officeDocument/2006/relationships/hyperlink" Target="https://doi.org/10.1027/1614-1881.2.2.57" TargetMode="External"/><Relationship Id="rId68" Type="http://schemas.openxmlformats.org/officeDocument/2006/relationships/hyperlink" Target="https://doi.org/10.1037/met0000144" TargetMode="External"/><Relationship Id="rId84" Type="http://schemas.openxmlformats.org/officeDocument/2006/relationships/hyperlink" Target="https://doi.org/10.1037/a0037917" TargetMode="External"/><Relationship Id="rId89" Type="http://schemas.openxmlformats.org/officeDocument/2006/relationships/hyperlink" Target="https://doi.org/10.1016/j.bodyim.2018.08.014" TargetMode="External"/><Relationship Id="rId112" Type="http://schemas.openxmlformats.org/officeDocument/2006/relationships/image" Target="media/image1.emf"/><Relationship Id="rId16" Type="http://schemas.openxmlformats.org/officeDocument/2006/relationships/hyperlink" Target="https://doi.org/10.1037/0022-1067.53.4.486" TargetMode="External"/><Relationship Id="rId107" Type="http://schemas.openxmlformats.org/officeDocument/2006/relationships/hyperlink" Target="https://doi.org/10.1016/j.bodyim.2010.01.001" TargetMode="External"/><Relationship Id="rId11" Type="http://schemas.openxmlformats.org/officeDocument/2006/relationships/hyperlink" Target="https://doi/org/10.1016/j.bodyim.2017.07.008" TargetMode="External"/><Relationship Id="rId32" Type="http://schemas.openxmlformats.org/officeDocument/2006/relationships/hyperlink" Target="https://doi.org/10.1037/1082-989X.1.1.16" TargetMode="External"/><Relationship Id="rId37" Type="http://schemas.openxmlformats.org/officeDocument/2006/relationships/hyperlink" Target="https://doi.org/10.1037/1082-989X.4.3.272" TargetMode="External"/><Relationship Id="rId53" Type="http://schemas.openxmlformats.org/officeDocument/2006/relationships/hyperlink" Target="https://doi.org/j.bodyim.2018.12.002" TargetMode="External"/><Relationship Id="rId58" Type="http://schemas.openxmlformats.org/officeDocument/2006/relationships/hyperlink" Target="https://doi.org/10.1037/a0040086" TargetMode="External"/><Relationship Id="rId74" Type="http://schemas.openxmlformats.org/officeDocument/2006/relationships/hyperlink" Target="https://www.scapps.org/jems/index.php/1/issue/view/14" TargetMode="External"/><Relationship Id="rId79" Type="http://schemas.openxmlformats.org/officeDocument/2006/relationships/hyperlink" Target="https://doi.org./10.1080/10410236.2013.863702" TargetMode="External"/><Relationship Id="rId102" Type="http://schemas.openxmlformats.org/officeDocument/2006/relationships/hyperlink" Target="https://doi.org/10.1016/j.bodyim.2014.09.006" TargetMode="External"/><Relationship Id="rId5" Type="http://schemas.openxmlformats.org/officeDocument/2006/relationships/styles" Target="styles.xml"/><Relationship Id="rId90" Type="http://schemas.openxmlformats.org/officeDocument/2006/relationships/hyperlink" Target="https://doi.org/10.1177/0146167209359702" TargetMode="External"/><Relationship Id="rId95" Type="http://schemas.openxmlformats.org/officeDocument/2006/relationships/hyperlink" Target="https://doi.org/10.1007/s10508-016-0924-y" TargetMode="External"/><Relationship Id="rId22" Type="http://schemas.openxmlformats.org/officeDocument/2006/relationships/hyperlink" Target="https://doi.org/10.1076/jcen.23.4.530.1227" TargetMode="External"/><Relationship Id="rId27" Type="http://schemas.openxmlformats.org/officeDocument/2006/relationships/hyperlink" Target="https://doi.org/10.1037/0033-2909-98.2.310" TargetMode="External"/><Relationship Id="rId43" Type="http://schemas.openxmlformats.org/officeDocument/2006/relationships/hyperlink" Target="https://doi.org/10.1027/1015-5759/a000539" TargetMode="External"/><Relationship Id="rId48" Type="http://schemas.openxmlformats.org/officeDocument/2006/relationships/hyperlink" Target="https://doi.org/10.1037/1040-3590.7.3.238" TargetMode="External"/><Relationship Id="rId64" Type="http://schemas.openxmlformats.org/officeDocument/2006/relationships/hyperlink" Target="https://doi.org/10.1002/ab.21611" TargetMode="External"/><Relationship Id="rId69" Type="http://schemas.openxmlformats.org/officeDocument/2006/relationships/hyperlink" Target="https://doi.org/10.1037/0021-9010.93.3.568" TargetMode="External"/><Relationship Id="rId113" Type="http://schemas.openxmlformats.org/officeDocument/2006/relationships/image" Target="media/image2.emf"/><Relationship Id="rId80" Type="http://schemas.openxmlformats.org/officeDocument/2006/relationships/hyperlink" Target="https://cran.r-project.org/web/packages/psych/index.html" TargetMode="External"/><Relationship Id="rId85" Type="http://schemas.openxmlformats.org/officeDocument/2006/relationships/hyperlink" Target="https://doi.org/10.1177/096228029800700306" TargetMode="External"/><Relationship Id="rId12" Type="http://schemas.openxmlformats.org/officeDocument/2006/relationships/hyperlink" Target="https://doi.org/10.1016/j.jadohealth.2014.09.005" TargetMode="External"/><Relationship Id="rId17" Type="http://schemas.openxmlformats.org/officeDocument/2006/relationships/hyperlink" Target="https://doi.org/10.1111/j.1467-9507.2011.00646.x" TargetMode="External"/><Relationship Id="rId33" Type="http://schemas.openxmlformats.org/officeDocument/2006/relationships/hyperlink" Target="https://doi.org/10.1007/s10902-019-00093-y" TargetMode="External"/><Relationship Id="rId38" Type="http://schemas.openxmlformats.org/officeDocument/2006/relationships/hyperlink" Target="https://doi.org/10.1177/0013164419865769" TargetMode="External"/><Relationship Id="rId59" Type="http://schemas.openxmlformats.org/officeDocument/2006/relationships/hyperlink" Target="https://doi.org/10.1016/j.appet.2019.104390" TargetMode="External"/><Relationship Id="rId103" Type="http://schemas.openxmlformats.org/officeDocument/2006/relationships/hyperlink" Target="https://doi.org/10.1016/j.bodyim.2020.06.006" TargetMode="External"/><Relationship Id="rId108" Type="http://schemas.openxmlformats.org/officeDocument/2006/relationships/hyperlink" Target="https://doi.org/10.1177/0011000006288127" TargetMode="External"/><Relationship Id="rId54" Type="http://schemas.openxmlformats.org/officeDocument/2006/relationships/hyperlink" Target="https://doi.org/10.1177/1359105312465911" TargetMode="External"/><Relationship Id="rId70" Type="http://schemas.openxmlformats.org/officeDocument/2006/relationships/hyperlink" Target="https://doi.org/10.1007/s11135-006-9018-6" TargetMode="External"/><Relationship Id="rId75" Type="http://schemas.openxmlformats.org/officeDocument/2006/relationships/hyperlink" Target="https://doi.org/10.1016/j.bodyim.2013.09.005" TargetMode="External"/><Relationship Id="rId91" Type="http://schemas.openxmlformats.org/officeDocument/2006/relationships/hyperlink" Target="https://doi.org/10.1016/j.bodyim.2020.05.004" TargetMode="External"/><Relationship Id="rId96" Type="http://schemas.openxmlformats.org/officeDocument/2006/relationships/hyperlink" Target="https://doi.org/10.1080/00224545.2017.1392278"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doi.org/10.1037/a0022129" TargetMode="External"/><Relationship Id="rId23" Type="http://schemas.openxmlformats.org/officeDocument/2006/relationships/hyperlink" Target="https://doi.org/10.1207/s15328007sem1203_7" TargetMode="External"/><Relationship Id="rId28" Type="http://schemas.openxmlformats.org/officeDocument/2006/relationships/hyperlink" Target="https://doi.org/10.1037/1082-989X.12.4.381" TargetMode="External"/><Relationship Id="rId36" Type="http://schemas.openxmlformats.org/officeDocument/2006/relationships/hyperlink" Target="https://doi.org/10.1037/1082-989X.5.2.155" TargetMode="External"/><Relationship Id="rId49" Type="http://schemas.openxmlformats.org/officeDocument/2006/relationships/hyperlink" Target="https://doi.org/10.1016/j.bodyim.2020.02.011" TargetMode="External"/><Relationship Id="rId57" Type="http://schemas.openxmlformats.org/officeDocument/2006/relationships/hyperlink" Target="https://CRAN.R-project.org/package=semTools" TargetMode="External"/><Relationship Id="rId106" Type="http://schemas.openxmlformats.org/officeDocument/2006/relationships/hyperlink" Target="https://doi.org/10.1080/00220973.2010.531299" TargetMode="External"/><Relationship Id="rId114" Type="http://schemas.openxmlformats.org/officeDocument/2006/relationships/fontTable" Target="fontTable.xml"/><Relationship Id="rId10" Type="http://schemas.openxmlformats.org/officeDocument/2006/relationships/hyperlink" Target="mailto:viren.swami@aru.ac.uk." TargetMode="External"/><Relationship Id="rId31" Type="http://schemas.openxmlformats.org/officeDocument/2006/relationships/hyperlink" Target="https://doi.org/10.1037/h0040957" TargetMode="External"/><Relationship Id="rId44" Type="http://schemas.openxmlformats.org/officeDocument/2006/relationships/hyperlink" Target="https://doi.org/10.1007/s12144-019-00300-2" TargetMode="External"/><Relationship Id="rId52" Type="http://schemas.openxmlformats.org/officeDocument/2006/relationships/hyperlink" Target="https://doi.org/10.1177/109442819800100106" TargetMode="External"/><Relationship Id="rId60" Type="http://schemas.openxmlformats.org/officeDocument/2006/relationships/hyperlink" Target="https://doi.org/10.1016/j.bodyim.2010.06.002" TargetMode="External"/><Relationship Id="rId65" Type="http://schemas.openxmlformats.org/officeDocument/2006/relationships/hyperlink" Target="https://doi.org.10.1037/0033-2909.111.3.490" TargetMode="External"/><Relationship Id="rId73" Type="http://schemas.openxmlformats.org/officeDocument/2006/relationships/hyperlink" Target="https://doi.org/10.1111/j.1468-2958.2002.tb00824.x" TargetMode="External"/><Relationship Id="rId78" Type="http://schemas.openxmlformats.org/officeDocument/2006/relationships/hyperlink" Target="https://doi.org/10.1002/cpp.702" TargetMode="External"/><Relationship Id="rId81" Type="http://schemas.openxmlformats.org/officeDocument/2006/relationships/hyperlink" Target="https://doi.org/10.1037/1524-9220.6.3.209" TargetMode="External"/><Relationship Id="rId86" Type="http://schemas.openxmlformats.org/officeDocument/2006/relationships/hyperlink" Target="https://doi.org/10.1016/j.paid.2006.09.017" TargetMode="External"/><Relationship Id="rId94" Type="http://schemas.openxmlformats.org/officeDocument/2006/relationships/hyperlink" Target="https://doi.org/10.1016/j.bodyim.2005.08.001" TargetMode="External"/><Relationship Id="rId99" Type="http://schemas.openxmlformats.org/officeDocument/2006/relationships/hyperlink" Target="https://doi.org/10.1016/j.appet.2015.07.004" TargetMode="External"/><Relationship Id="rId101" Type="http://schemas.openxmlformats.org/officeDocument/2006/relationships/hyperlink" Target="https://doi.org/10.1016/j.bodyim.2015.07.003"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doi.org/10.1037/dev0000095" TargetMode="External"/><Relationship Id="rId18" Type="http://schemas.openxmlformats.org/officeDocument/2006/relationships/hyperlink" Target="https://doi.org/10.1037/0033-2909.112.3.461" TargetMode="External"/><Relationship Id="rId39" Type="http://schemas.openxmlformats.org/officeDocument/2006/relationships/hyperlink" Target="https://doi.org/10.2307/3151312" TargetMode="External"/><Relationship Id="rId109" Type="http://schemas.openxmlformats.org/officeDocument/2006/relationships/hyperlink" Target="https://doi.org/10.1177/1094428115574518" TargetMode="External"/><Relationship Id="rId34" Type="http://schemas.openxmlformats.org/officeDocument/2006/relationships/hyperlink" Target="https://doi.org/10.1111/bjop.12046" TargetMode="External"/><Relationship Id="rId50" Type="http://schemas.openxmlformats.org/officeDocument/2006/relationships/hyperlink" Target="https://doi.org/10.1111/j.1559-1816.1993.tb01008.x" TargetMode="External"/><Relationship Id="rId55" Type="http://schemas.openxmlformats.org/officeDocument/2006/relationships/hyperlink" Target="https://doi.org/10.1080/10705519909540118" TargetMode="External"/><Relationship Id="rId76" Type="http://schemas.openxmlformats.org/officeDocument/2006/relationships/hyperlink" Target="https://doi.org/10.1016/j.jesp.2017.01.006" TargetMode="External"/><Relationship Id="rId97" Type="http://schemas.openxmlformats.org/officeDocument/2006/relationships/hyperlink" Target="http://doi.org/10.1007/BF00905728" TargetMode="External"/><Relationship Id="rId104" Type="http://schemas.openxmlformats.org/officeDocument/2006/relationships/hyperlink" Target="https://doi.org/10.1016/j.bodyim.2015.03.010" TargetMode="External"/><Relationship Id="rId7" Type="http://schemas.openxmlformats.org/officeDocument/2006/relationships/webSettings" Target="webSettings.xml"/><Relationship Id="rId71" Type="http://schemas.openxmlformats.org/officeDocument/2006/relationships/hyperlink" Target="https://doi.org/10.1177/0361684311433282" TargetMode="External"/><Relationship Id="rId92" Type="http://schemas.openxmlformats.org/officeDocument/2006/relationships/hyperlink" Target="https://doi.org/10.1016/j.heliyon.2019.e02452" TargetMode="External"/><Relationship Id="rId2" Type="http://schemas.openxmlformats.org/officeDocument/2006/relationships/customXml" Target="../customXml/item2.xml"/><Relationship Id="rId29" Type="http://schemas.openxmlformats.org/officeDocument/2006/relationships/hyperlink" Target="https://doi.org/10.1002/pits.20139" TargetMode="External"/><Relationship Id="rId24" Type="http://schemas.openxmlformats.org/officeDocument/2006/relationships/hyperlink" Target="https://doi.org/10.1207/s15328007sem0902_5" TargetMode="External"/><Relationship Id="rId40" Type="http://schemas.openxmlformats.org/officeDocument/2006/relationships/hyperlink" Target="https://doi.org/10.1016/j.bodyim.2010.04.001" TargetMode="External"/><Relationship Id="rId45" Type="http://schemas.openxmlformats.org/officeDocument/2006/relationships/hyperlink" Target="https://doi.org/10.1177/001316447703700403" TargetMode="External"/><Relationship Id="rId66" Type="http://schemas.openxmlformats.org/officeDocument/2006/relationships/hyperlink" Target="https://doi.org/10.1177/0165025407080590" TargetMode="External"/><Relationship Id="rId87" Type="http://schemas.openxmlformats.org/officeDocument/2006/relationships/hyperlink" Target="https://doi.org/10.1007/s10578-015-0567-6" TargetMode="External"/><Relationship Id="rId110" Type="http://schemas.openxmlformats.org/officeDocument/2006/relationships/header" Target="header1.xml"/><Relationship Id="rId115" Type="http://schemas.microsoft.com/office/2011/relationships/people" Target="people.xml"/><Relationship Id="rId61" Type="http://schemas.openxmlformats.org/officeDocument/2006/relationships/hyperlink" Target="https://doi.org/10.1037/0022-0167.48.3.310" TargetMode="External"/><Relationship Id="rId82" Type="http://schemas.openxmlformats.org/officeDocument/2006/relationships/hyperlink" Target="https://doi.org/10.1177/0146167201272002" TargetMode="External"/><Relationship Id="rId19" Type="http://schemas.openxmlformats.org/officeDocument/2006/relationships/hyperlink" Target="http://doi.org/10.1007/BF00922627" TargetMode="External"/><Relationship Id="rId14" Type="http://schemas.openxmlformats.org/officeDocument/2006/relationships/hyperlink" Target="https://doi.org/10.1016/j.bodyim.2016.04.003" TargetMode="External"/><Relationship Id="rId30" Type="http://schemas.openxmlformats.org/officeDocument/2006/relationships/hyperlink" Target="https://doi.org/10.1016/j.bodyim.2015.03.004" TargetMode="External"/><Relationship Id="rId35" Type="http://schemas.openxmlformats.org/officeDocument/2006/relationships/hyperlink" Target="https://doi.org/10.1038/oby.2008.448" TargetMode="External"/><Relationship Id="rId56" Type="http://schemas.openxmlformats.org/officeDocument/2006/relationships/hyperlink" Target="https://doi.org/10.1007/s10964-005-9006-5" TargetMode="External"/><Relationship Id="rId77" Type="http://schemas.openxmlformats.org/officeDocument/2006/relationships/hyperlink" Target="https://doi.org/10.1007/s11229-017-1660-0" TargetMode="External"/><Relationship Id="rId100" Type="http://schemas.openxmlformats.org/officeDocument/2006/relationships/hyperlink" Target="https://doi.org/10.1080/10640266.2019.1580126" TargetMode="External"/><Relationship Id="rId105" Type="http://schemas.openxmlformats.org/officeDocument/2006/relationships/hyperlink" Target="https://doi.org/10.2307/2136504" TargetMode="External"/><Relationship Id="rId8" Type="http://schemas.openxmlformats.org/officeDocument/2006/relationships/footnotes" Target="footnotes.xml"/><Relationship Id="rId51" Type="http://schemas.openxmlformats.org/officeDocument/2006/relationships/hyperlink" Target="https://doi.org/10.1177/0013164405282485" TargetMode="External"/><Relationship Id="rId72" Type="http://schemas.openxmlformats.org/officeDocument/2006/relationships/hyperlink" Target="https://doi.org/10.1016/j.jbef.2017.12.004" TargetMode="External"/><Relationship Id="rId93" Type="http://schemas.openxmlformats.org/officeDocument/2006/relationships/hyperlink" Target="https://doi.org/10.1016/j.bodyim.2020.08.006" TargetMode="External"/><Relationship Id="rId98" Type="http://schemas.openxmlformats.org/officeDocument/2006/relationships/hyperlink" Target="https://doi.org/j.bodyim.2015.03.002" TargetMode="External"/><Relationship Id="rId3" Type="http://schemas.openxmlformats.org/officeDocument/2006/relationships/customXml" Target="../customXml/item3.xml"/><Relationship Id="rId25" Type="http://schemas.openxmlformats.org/officeDocument/2006/relationships/hyperlink" Target="https://doi.org/10.1037/1040-3590.7.3.309" TargetMode="External"/><Relationship Id="rId46" Type="http://schemas.openxmlformats.org/officeDocument/2006/relationships/hyperlink" Target="https://doi.org/10.1177/1097184x02004003001" TargetMode="External"/><Relationship Id="rId67" Type="http://schemas.openxmlformats.org/officeDocument/2006/relationships/hyperlink" Target="https://doi.org/10.1080/09540120701402830" TargetMode="External"/><Relationship Id="rId116" Type="http://schemas.openxmlformats.org/officeDocument/2006/relationships/theme" Target="theme/theme1.xml"/><Relationship Id="rId20" Type="http://schemas.openxmlformats.org/officeDocument/2006/relationships/hyperlink" Target="https://doi.org/10.1037/h0046016" TargetMode="External"/><Relationship Id="rId41" Type="http://schemas.openxmlformats.org/officeDocument/2006/relationships/hyperlink" Target="https://doi.org/10.1348/014466606X157789" TargetMode="External"/><Relationship Id="rId62" Type="http://schemas.openxmlformats.org/officeDocument/2006/relationships/hyperlink" Target="https://doi.org/10.1111/pere.12050" TargetMode="External"/><Relationship Id="rId83" Type="http://schemas.openxmlformats.org/officeDocument/2006/relationships/hyperlink" Target="https://doi.org/10.1007/BF02296192" TargetMode="External"/><Relationship Id="rId88" Type="http://schemas.openxmlformats.org/officeDocument/2006/relationships/hyperlink" Target="https://doi.org/10.7352/IJSP.2019.50.370" TargetMode="External"/><Relationship Id="rId11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19E6ECEE9B264D91DD3A127A159975" ma:contentTypeVersion="12" ma:contentTypeDescription="Create a new document." ma:contentTypeScope="" ma:versionID="17ed1b587cc433a0a3d502e41c1da80f">
  <xsd:schema xmlns:xsd="http://www.w3.org/2001/XMLSchema" xmlns:xs="http://www.w3.org/2001/XMLSchema" xmlns:p="http://schemas.microsoft.com/office/2006/metadata/properties" xmlns:ns3="f84ffc5a-8f99-450f-9198-9b70a1709380" xmlns:ns4="dc54874b-dcc3-4c96-b66e-bca20327d444" targetNamespace="http://schemas.microsoft.com/office/2006/metadata/properties" ma:root="true" ma:fieldsID="fd82f4c41136de7c8674e8b63057d809" ns3:_="" ns4:_="">
    <xsd:import namespace="f84ffc5a-8f99-450f-9198-9b70a1709380"/>
    <xsd:import namespace="dc54874b-dcc3-4c96-b66e-bca20327d4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4ffc5a-8f99-450f-9198-9b70a17093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54874b-dcc3-4c96-b66e-bca20327d4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CC40C7-0072-4696-A8F0-C48A6F74B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4ffc5a-8f99-450f-9198-9b70a1709380"/>
    <ds:schemaRef ds:uri="dc54874b-dcc3-4c96-b66e-bca20327d4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624498-026C-4C42-BF59-1D1B62DB6D43}">
  <ds:schemaRefs>
    <ds:schemaRef ds:uri="http://schemas.microsoft.com/sharepoint/v3/contenttype/forms"/>
  </ds:schemaRefs>
</ds:datastoreItem>
</file>

<file path=customXml/itemProps3.xml><?xml version="1.0" encoding="utf-8"?>
<ds:datastoreItem xmlns:ds="http://schemas.openxmlformats.org/officeDocument/2006/customXml" ds:itemID="{146640E5-4231-4C8B-A6BC-5A3D1A8031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67</Pages>
  <Words>18063</Words>
  <Characters>102962</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23</cp:revision>
  <dcterms:created xsi:type="dcterms:W3CDTF">2020-11-06T16:16:00Z</dcterms:created>
  <dcterms:modified xsi:type="dcterms:W3CDTF">2020-11-17T10:17:00Z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0x010100EB19E6ECEE9B264D91DD3A127A159975</vt:lpwstr>
  </property>
</Properties>
</file>