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DFD9E" w14:textId="2816A3E9" w:rsidR="00AC48E5" w:rsidRPr="00726D11" w:rsidRDefault="00C53B88" w:rsidP="0055209F">
      <w:pPr>
        <w:spacing w:after="0" w:line="240" w:lineRule="auto"/>
        <w:jc w:val="center"/>
        <w:rPr>
          <w:rFonts w:ascii="Times New Roman" w:hAnsi="Times New Roman" w:cs="Times New Roman"/>
          <w:b/>
          <w:sz w:val="32"/>
          <w:szCs w:val="32"/>
          <w:lang w:val="en-US"/>
        </w:rPr>
      </w:pPr>
      <w:bookmarkStart w:id="0" w:name="_GoBack"/>
      <w:bookmarkEnd w:id="0"/>
      <w:r w:rsidRPr="00726D11">
        <w:rPr>
          <w:rFonts w:ascii="Times New Roman" w:hAnsi="Times New Roman" w:cs="Times New Roman"/>
          <w:b/>
          <w:sz w:val="32"/>
          <w:szCs w:val="32"/>
          <w:lang w:val="en-US"/>
        </w:rPr>
        <w:t xml:space="preserve">Association between </w:t>
      </w:r>
      <w:r w:rsidR="00FC1F84">
        <w:rPr>
          <w:rFonts w:ascii="Times New Roman" w:hAnsi="Times New Roman" w:cs="Times New Roman"/>
          <w:b/>
          <w:sz w:val="32"/>
          <w:szCs w:val="32"/>
          <w:lang w:val="en-US"/>
        </w:rPr>
        <w:t xml:space="preserve">current </w:t>
      </w:r>
      <w:r w:rsidR="00D10B94" w:rsidRPr="00726D11">
        <w:rPr>
          <w:rFonts w:ascii="Times New Roman" w:hAnsi="Times New Roman" w:cs="Times New Roman"/>
          <w:b/>
          <w:sz w:val="32"/>
          <w:szCs w:val="32"/>
          <w:lang w:val="en-US"/>
        </w:rPr>
        <w:t xml:space="preserve">physical activity </w:t>
      </w:r>
      <w:r w:rsidRPr="00726D11">
        <w:rPr>
          <w:rFonts w:ascii="Times New Roman" w:hAnsi="Times New Roman" w:cs="Times New Roman"/>
          <w:b/>
          <w:sz w:val="32"/>
          <w:szCs w:val="32"/>
          <w:lang w:val="en-US"/>
        </w:rPr>
        <w:t xml:space="preserve">and </w:t>
      </w:r>
      <w:r w:rsidR="00FC1F84">
        <w:rPr>
          <w:rFonts w:ascii="Times New Roman" w:hAnsi="Times New Roman" w:cs="Times New Roman"/>
          <w:b/>
          <w:sz w:val="32"/>
          <w:szCs w:val="32"/>
          <w:lang w:val="en-US"/>
        </w:rPr>
        <w:t xml:space="preserve">current </w:t>
      </w:r>
      <w:r w:rsidR="00E47BD7">
        <w:rPr>
          <w:rFonts w:ascii="Times New Roman" w:hAnsi="Times New Roman" w:cs="Times New Roman"/>
          <w:b/>
          <w:sz w:val="32"/>
          <w:szCs w:val="32"/>
          <w:lang w:val="en-US"/>
        </w:rPr>
        <w:t xml:space="preserve">perceived </w:t>
      </w:r>
      <w:r w:rsidR="00DA36BD">
        <w:rPr>
          <w:rFonts w:ascii="Times New Roman" w:hAnsi="Times New Roman" w:cs="Times New Roman"/>
          <w:b/>
          <w:sz w:val="32"/>
          <w:szCs w:val="32"/>
          <w:lang w:val="en-US"/>
        </w:rPr>
        <w:t>anxiety and mood</w:t>
      </w:r>
      <w:r w:rsidR="00E47BD7">
        <w:rPr>
          <w:rFonts w:ascii="Times New Roman" w:hAnsi="Times New Roman" w:cs="Times New Roman"/>
          <w:b/>
          <w:sz w:val="32"/>
          <w:szCs w:val="32"/>
          <w:lang w:val="en-US"/>
        </w:rPr>
        <w:t xml:space="preserve"> </w:t>
      </w:r>
      <w:r w:rsidR="00FC1F84">
        <w:rPr>
          <w:rFonts w:ascii="Times New Roman" w:hAnsi="Times New Roman" w:cs="Times New Roman"/>
          <w:b/>
          <w:sz w:val="32"/>
          <w:szCs w:val="32"/>
          <w:lang w:val="en-US"/>
        </w:rPr>
        <w:t>in</w:t>
      </w:r>
      <w:r w:rsidR="00FC1F84" w:rsidRPr="00726D11">
        <w:rPr>
          <w:rFonts w:ascii="Times New Roman" w:hAnsi="Times New Roman" w:cs="Times New Roman"/>
          <w:b/>
          <w:sz w:val="32"/>
          <w:szCs w:val="32"/>
          <w:lang w:val="en-US"/>
        </w:rPr>
        <w:t xml:space="preserve"> </w:t>
      </w:r>
      <w:r w:rsidR="001F6FFB" w:rsidRPr="00726D11">
        <w:rPr>
          <w:rFonts w:ascii="Times New Roman" w:hAnsi="Times New Roman" w:cs="Times New Roman"/>
          <w:b/>
          <w:sz w:val="32"/>
          <w:szCs w:val="32"/>
          <w:lang w:val="en-US"/>
        </w:rPr>
        <w:t xml:space="preserve">the </w:t>
      </w:r>
      <w:r w:rsidR="00DA36BD">
        <w:rPr>
          <w:rFonts w:ascii="Times New Roman" w:hAnsi="Times New Roman" w:cs="Times New Roman"/>
          <w:b/>
          <w:sz w:val="32"/>
          <w:szCs w:val="32"/>
          <w:lang w:val="en-US"/>
        </w:rPr>
        <w:t>initial phase</w:t>
      </w:r>
      <w:r w:rsidR="001F6FFB" w:rsidRPr="00726D11">
        <w:rPr>
          <w:rFonts w:ascii="Times New Roman" w:hAnsi="Times New Roman" w:cs="Times New Roman"/>
          <w:b/>
          <w:sz w:val="32"/>
          <w:szCs w:val="32"/>
          <w:lang w:val="en-US"/>
        </w:rPr>
        <w:t xml:space="preserve"> of </w:t>
      </w:r>
      <w:r w:rsidR="00AC48E5" w:rsidRPr="00726D11">
        <w:rPr>
          <w:rFonts w:ascii="Times New Roman" w:hAnsi="Times New Roman" w:cs="Times New Roman"/>
          <w:b/>
          <w:sz w:val="32"/>
          <w:szCs w:val="32"/>
          <w:lang w:val="en-US"/>
        </w:rPr>
        <w:t>COVID-19</w:t>
      </w:r>
      <w:r w:rsidR="00FC1F84">
        <w:rPr>
          <w:rFonts w:ascii="Times New Roman" w:hAnsi="Times New Roman" w:cs="Times New Roman"/>
          <w:b/>
          <w:sz w:val="32"/>
          <w:szCs w:val="32"/>
          <w:lang w:val="en-US"/>
        </w:rPr>
        <w:t xml:space="preserve"> confinement</w:t>
      </w:r>
    </w:p>
    <w:p w14:paraId="1433EB09" w14:textId="784196FA" w:rsidR="00AC48E5" w:rsidRPr="00D033A1" w:rsidRDefault="00AC48E5" w:rsidP="0055209F">
      <w:pPr>
        <w:spacing w:after="0" w:line="240" w:lineRule="auto"/>
        <w:jc w:val="both"/>
        <w:rPr>
          <w:rFonts w:ascii="Times New Roman" w:hAnsi="Times New Roman" w:cs="Times New Roman"/>
          <w:b/>
          <w:sz w:val="24"/>
          <w:szCs w:val="24"/>
          <w:lang w:val="en-US"/>
        </w:rPr>
      </w:pPr>
    </w:p>
    <w:p w14:paraId="43D0AE49" w14:textId="05F1FC4D" w:rsidR="00CE7C49" w:rsidRPr="00726D11" w:rsidRDefault="00CE7C49" w:rsidP="0055209F">
      <w:pPr>
        <w:spacing w:after="0" w:line="240" w:lineRule="auto"/>
        <w:jc w:val="both"/>
        <w:rPr>
          <w:rFonts w:ascii="Times New Roman" w:hAnsi="Times New Roman" w:cs="Times New Roman"/>
          <w:b/>
          <w:bCs/>
          <w:sz w:val="24"/>
          <w:szCs w:val="24"/>
          <w:lang w:val="en-US"/>
        </w:rPr>
      </w:pPr>
      <w:r w:rsidRPr="00726D11">
        <w:rPr>
          <w:rFonts w:ascii="Times New Roman" w:hAnsi="Times New Roman" w:cs="Times New Roman"/>
          <w:b/>
          <w:bCs/>
          <w:sz w:val="24"/>
          <w:szCs w:val="24"/>
          <w:lang w:val="en-US"/>
        </w:rPr>
        <w:t>R</w:t>
      </w:r>
      <w:r w:rsidR="00DE7363" w:rsidRPr="00726D11">
        <w:rPr>
          <w:rFonts w:ascii="Times New Roman" w:hAnsi="Times New Roman" w:cs="Times New Roman"/>
          <w:b/>
          <w:bCs/>
          <w:sz w:val="24"/>
          <w:szCs w:val="24"/>
          <w:lang w:val="en-US"/>
        </w:rPr>
        <w:t>ubén López-Bueno</w:t>
      </w:r>
      <w:r w:rsidR="00DE7363" w:rsidRPr="00726D11">
        <w:rPr>
          <w:rFonts w:ascii="Times New Roman" w:hAnsi="Times New Roman" w:cs="Times New Roman"/>
          <w:b/>
          <w:bCs/>
          <w:sz w:val="24"/>
          <w:szCs w:val="24"/>
          <w:vertAlign w:val="superscript"/>
          <w:lang w:val="en-US"/>
        </w:rPr>
        <w:t>1</w:t>
      </w:r>
      <w:r w:rsidR="00CC4756" w:rsidRPr="00726D11">
        <w:rPr>
          <w:rFonts w:ascii="Times New Roman" w:hAnsi="Times New Roman" w:cs="Times New Roman"/>
          <w:b/>
          <w:bCs/>
          <w:sz w:val="24"/>
          <w:szCs w:val="24"/>
          <w:vertAlign w:val="superscript"/>
          <w:lang w:val="en-US"/>
        </w:rPr>
        <w:t>,2</w:t>
      </w:r>
      <w:r w:rsidR="00B6459C" w:rsidRPr="00726D11">
        <w:rPr>
          <w:rFonts w:ascii="Times New Roman" w:hAnsi="Times New Roman" w:cs="Times New Roman"/>
          <w:b/>
          <w:bCs/>
          <w:sz w:val="24"/>
          <w:szCs w:val="24"/>
          <w:lang w:val="en-US"/>
        </w:rPr>
        <w:t>*</w:t>
      </w:r>
      <w:r w:rsidR="00DE7363" w:rsidRPr="00726D11">
        <w:rPr>
          <w:rFonts w:ascii="Times New Roman" w:hAnsi="Times New Roman" w:cs="Times New Roman"/>
          <w:b/>
          <w:bCs/>
          <w:sz w:val="24"/>
          <w:szCs w:val="24"/>
          <w:lang w:val="en-US"/>
        </w:rPr>
        <w:t>, Joaquín Calatayud</w:t>
      </w:r>
      <w:r w:rsidR="00DE7363" w:rsidRPr="00726D11">
        <w:rPr>
          <w:rFonts w:ascii="Times New Roman" w:hAnsi="Times New Roman" w:cs="Times New Roman"/>
          <w:b/>
          <w:bCs/>
          <w:sz w:val="24"/>
          <w:szCs w:val="24"/>
          <w:vertAlign w:val="superscript"/>
          <w:lang w:val="en-US"/>
        </w:rPr>
        <w:t>2</w:t>
      </w:r>
      <w:r w:rsidR="00CC4756" w:rsidRPr="00726D11">
        <w:rPr>
          <w:rFonts w:ascii="Times New Roman" w:hAnsi="Times New Roman" w:cs="Times New Roman"/>
          <w:b/>
          <w:bCs/>
          <w:sz w:val="24"/>
          <w:szCs w:val="24"/>
          <w:vertAlign w:val="superscript"/>
          <w:lang w:val="en-US"/>
        </w:rPr>
        <w:t>,3</w:t>
      </w:r>
      <w:r w:rsidRPr="00726D11">
        <w:rPr>
          <w:rFonts w:ascii="Times New Roman" w:hAnsi="Times New Roman" w:cs="Times New Roman"/>
          <w:b/>
          <w:bCs/>
          <w:sz w:val="24"/>
          <w:szCs w:val="24"/>
          <w:lang w:val="en-US"/>
        </w:rPr>
        <w:t xml:space="preserve">, </w:t>
      </w:r>
      <w:r w:rsidR="009B22DF" w:rsidRPr="00726D11">
        <w:rPr>
          <w:rFonts w:ascii="Times New Roman" w:hAnsi="Times New Roman" w:cs="Times New Roman"/>
          <w:b/>
          <w:bCs/>
          <w:sz w:val="24"/>
          <w:szCs w:val="24"/>
          <w:lang w:val="en-US"/>
        </w:rPr>
        <w:t>Y</w:t>
      </w:r>
      <w:r w:rsidR="00431A4A" w:rsidRPr="00726D11">
        <w:rPr>
          <w:rFonts w:ascii="Times New Roman" w:hAnsi="Times New Roman" w:cs="Times New Roman"/>
          <w:b/>
          <w:bCs/>
          <w:sz w:val="24"/>
          <w:szCs w:val="24"/>
          <w:lang w:val="en-US"/>
        </w:rPr>
        <w:t>asmin</w:t>
      </w:r>
      <w:r w:rsidR="009B22DF" w:rsidRPr="00726D11">
        <w:rPr>
          <w:rFonts w:ascii="Times New Roman" w:hAnsi="Times New Roman" w:cs="Times New Roman"/>
          <w:b/>
          <w:bCs/>
          <w:sz w:val="24"/>
          <w:szCs w:val="24"/>
          <w:lang w:val="en-US"/>
        </w:rPr>
        <w:t xml:space="preserve"> Ezzatvar</w:t>
      </w:r>
      <w:r w:rsidR="009B22DF" w:rsidRPr="00726D11">
        <w:rPr>
          <w:rFonts w:ascii="Times New Roman" w:hAnsi="Times New Roman" w:cs="Times New Roman"/>
          <w:b/>
          <w:bCs/>
          <w:sz w:val="24"/>
          <w:szCs w:val="24"/>
          <w:vertAlign w:val="superscript"/>
          <w:lang w:val="en-US"/>
        </w:rPr>
        <w:t>3</w:t>
      </w:r>
      <w:r w:rsidRPr="00726D11">
        <w:rPr>
          <w:rFonts w:ascii="Times New Roman" w:hAnsi="Times New Roman" w:cs="Times New Roman"/>
          <w:b/>
          <w:bCs/>
          <w:sz w:val="24"/>
          <w:szCs w:val="24"/>
          <w:lang w:val="en-US"/>
        </w:rPr>
        <w:t xml:space="preserve">, </w:t>
      </w:r>
      <w:r w:rsidR="00DE7363" w:rsidRPr="00726D11">
        <w:rPr>
          <w:rFonts w:ascii="Times New Roman" w:hAnsi="Times New Roman" w:cs="Times New Roman"/>
          <w:b/>
          <w:bCs/>
          <w:sz w:val="24"/>
          <w:szCs w:val="24"/>
          <w:lang w:val="en-US"/>
        </w:rPr>
        <w:t>José A. Casajús</w:t>
      </w:r>
      <w:r w:rsidR="009B22DF" w:rsidRPr="00726D11">
        <w:rPr>
          <w:rFonts w:ascii="Times New Roman" w:hAnsi="Times New Roman" w:cs="Times New Roman"/>
          <w:b/>
          <w:bCs/>
          <w:sz w:val="24"/>
          <w:szCs w:val="24"/>
          <w:vertAlign w:val="superscript"/>
          <w:lang w:val="en-US"/>
        </w:rPr>
        <w:t>4</w:t>
      </w:r>
      <w:r w:rsidRPr="00726D11">
        <w:rPr>
          <w:rFonts w:ascii="Times New Roman" w:hAnsi="Times New Roman" w:cs="Times New Roman"/>
          <w:b/>
          <w:bCs/>
          <w:sz w:val="24"/>
          <w:szCs w:val="24"/>
          <w:lang w:val="en-US"/>
        </w:rPr>
        <w:t xml:space="preserve">, </w:t>
      </w:r>
      <w:r w:rsidR="00DE7363" w:rsidRPr="00726D11">
        <w:rPr>
          <w:rFonts w:ascii="Times New Roman" w:hAnsi="Times New Roman" w:cs="Times New Roman"/>
          <w:b/>
          <w:bCs/>
          <w:sz w:val="24"/>
          <w:szCs w:val="24"/>
          <w:lang w:val="en-US"/>
        </w:rPr>
        <w:t>Lee Smith</w:t>
      </w:r>
      <w:r w:rsidR="009B22DF" w:rsidRPr="00726D11">
        <w:rPr>
          <w:rFonts w:ascii="Times New Roman" w:hAnsi="Times New Roman" w:cs="Times New Roman"/>
          <w:b/>
          <w:bCs/>
          <w:sz w:val="24"/>
          <w:szCs w:val="24"/>
          <w:vertAlign w:val="superscript"/>
          <w:lang w:val="en-US"/>
        </w:rPr>
        <w:t>5</w:t>
      </w:r>
      <w:r w:rsidRPr="00726D11">
        <w:rPr>
          <w:rFonts w:ascii="Times New Roman" w:hAnsi="Times New Roman" w:cs="Times New Roman"/>
          <w:b/>
          <w:bCs/>
          <w:sz w:val="24"/>
          <w:szCs w:val="24"/>
          <w:lang w:val="en-US"/>
        </w:rPr>
        <w:t xml:space="preserve">, </w:t>
      </w:r>
      <w:r w:rsidR="00CC4756" w:rsidRPr="00726D11">
        <w:rPr>
          <w:rFonts w:ascii="Times New Roman" w:hAnsi="Times New Roman" w:cs="Times New Roman"/>
          <w:b/>
          <w:bCs/>
          <w:sz w:val="24"/>
          <w:szCs w:val="24"/>
          <w:lang w:val="en-US"/>
        </w:rPr>
        <w:t xml:space="preserve">Lars </w:t>
      </w:r>
      <w:r w:rsidR="001E0F43" w:rsidRPr="00726D11">
        <w:rPr>
          <w:rFonts w:ascii="Times New Roman" w:hAnsi="Times New Roman" w:cs="Times New Roman"/>
          <w:b/>
          <w:bCs/>
          <w:sz w:val="24"/>
          <w:szCs w:val="24"/>
          <w:lang w:val="en-US"/>
        </w:rPr>
        <w:t xml:space="preserve">L. </w:t>
      </w:r>
      <w:r w:rsidR="00CC4756" w:rsidRPr="00726D11">
        <w:rPr>
          <w:rFonts w:ascii="Times New Roman" w:hAnsi="Times New Roman" w:cs="Times New Roman"/>
          <w:b/>
          <w:bCs/>
          <w:sz w:val="24"/>
          <w:szCs w:val="24"/>
          <w:lang w:val="en-US"/>
        </w:rPr>
        <w:t>Andersen</w:t>
      </w:r>
      <w:r w:rsidR="00CC4756" w:rsidRPr="00726D11">
        <w:rPr>
          <w:rFonts w:ascii="Times New Roman" w:hAnsi="Times New Roman" w:cs="Times New Roman"/>
          <w:b/>
          <w:bCs/>
          <w:sz w:val="24"/>
          <w:szCs w:val="24"/>
          <w:vertAlign w:val="superscript"/>
          <w:lang w:val="en-US"/>
        </w:rPr>
        <w:t>2</w:t>
      </w:r>
      <w:r w:rsidR="00CC4756" w:rsidRPr="00726D11">
        <w:rPr>
          <w:rFonts w:ascii="Times New Roman" w:hAnsi="Times New Roman" w:cs="Times New Roman"/>
          <w:b/>
          <w:bCs/>
          <w:sz w:val="24"/>
          <w:szCs w:val="24"/>
          <w:lang w:val="en-US"/>
        </w:rPr>
        <w:t xml:space="preserve">, </w:t>
      </w:r>
      <w:r w:rsidR="00DE7363" w:rsidRPr="00726D11">
        <w:rPr>
          <w:rFonts w:ascii="Times New Roman" w:hAnsi="Times New Roman" w:cs="Times New Roman"/>
          <w:b/>
          <w:bCs/>
          <w:sz w:val="24"/>
          <w:szCs w:val="24"/>
          <w:lang w:val="en-US"/>
        </w:rPr>
        <w:t>Guillermo F. López-Sánchez</w:t>
      </w:r>
      <w:r w:rsidR="009B22DF" w:rsidRPr="00726D11">
        <w:rPr>
          <w:rFonts w:ascii="Times New Roman" w:hAnsi="Times New Roman" w:cs="Times New Roman"/>
          <w:b/>
          <w:bCs/>
          <w:sz w:val="24"/>
          <w:szCs w:val="24"/>
          <w:vertAlign w:val="superscript"/>
          <w:lang w:val="en-US"/>
        </w:rPr>
        <w:t>6</w:t>
      </w:r>
      <w:r w:rsidR="00B6459C" w:rsidRPr="00726D11">
        <w:rPr>
          <w:rFonts w:ascii="Times New Roman" w:hAnsi="Times New Roman" w:cs="Times New Roman"/>
          <w:b/>
          <w:bCs/>
          <w:sz w:val="24"/>
          <w:szCs w:val="24"/>
          <w:lang w:val="en-US"/>
        </w:rPr>
        <w:t>*</w:t>
      </w:r>
    </w:p>
    <w:p w14:paraId="37BAECCE" w14:textId="77777777" w:rsidR="00B6459C" w:rsidRPr="009B22DF" w:rsidRDefault="00B6459C" w:rsidP="0055209F">
      <w:pPr>
        <w:spacing w:after="0" w:line="240" w:lineRule="auto"/>
        <w:jc w:val="both"/>
        <w:rPr>
          <w:rFonts w:ascii="Times New Roman" w:hAnsi="Times New Roman" w:cs="Times New Roman"/>
          <w:sz w:val="24"/>
          <w:szCs w:val="24"/>
          <w:lang w:val="en-US"/>
        </w:rPr>
      </w:pPr>
    </w:p>
    <w:p w14:paraId="6F58A9F1" w14:textId="5BFE4BF3" w:rsidR="00F8079C" w:rsidRDefault="00F8079C" w:rsidP="0055209F">
      <w:pPr>
        <w:spacing w:after="0" w:line="240" w:lineRule="auto"/>
        <w:jc w:val="both"/>
        <w:rPr>
          <w:rFonts w:ascii="Times New Roman" w:hAnsi="Times New Roman" w:cs="Times New Roman"/>
          <w:sz w:val="24"/>
          <w:szCs w:val="24"/>
          <w:lang w:val="en-US"/>
        </w:rPr>
      </w:pPr>
      <w:r w:rsidRPr="00823EAA">
        <w:rPr>
          <w:rFonts w:ascii="Times New Roman" w:hAnsi="Times New Roman" w:cs="Times New Roman"/>
          <w:sz w:val="24"/>
          <w:szCs w:val="24"/>
          <w:vertAlign w:val="superscript"/>
          <w:lang w:val="en-US"/>
        </w:rPr>
        <w:t>1</w:t>
      </w:r>
      <w:r w:rsidRPr="00D033A1">
        <w:rPr>
          <w:rFonts w:ascii="Times New Roman" w:hAnsi="Times New Roman" w:cs="Times New Roman"/>
          <w:sz w:val="24"/>
          <w:szCs w:val="24"/>
          <w:lang w:val="en-US"/>
        </w:rPr>
        <w:t xml:space="preserve"> Department </w:t>
      </w:r>
      <w:r w:rsidR="000D26DA">
        <w:rPr>
          <w:rFonts w:ascii="Times New Roman" w:hAnsi="Times New Roman" w:cs="Times New Roman"/>
          <w:sz w:val="24"/>
          <w:szCs w:val="24"/>
          <w:lang w:val="en-US"/>
        </w:rPr>
        <w:t>of Physical Medicine and Nursing</w:t>
      </w:r>
      <w:r w:rsidRPr="00D033A1">
        <w:rPr>
          <w:rFonts w:ascii="Times New Roman" w:hAnsi="Times New Roman" w:cs="Times New Roman"/>
          <w:sz w:val="24"/>
          <w:szCs w:val="24"/>
          <w:lang w:val="en-US"/>
        </w:rPr>
        <w:t>, University of Zaragoza, Spain</w:t>
      </w:r>
    </w:p>
    <w:p w14:paraId="56329BB9" w14:textId="0F4AF580" w:rsidR="00CC4756" w:rsidRPr="00D033A1" w:rsidRDefault="00CC4756" w:rsidP="0055209F">
      <w:pPr>
        <w:spacing w:after="0" w:line="240" w:lineRule="auto"/>
        <w:jc w:val="both"/>
        <w:rPr>
          <w:rFonts w:ascii="Times New Roman" w:hAnsi="Times New Roman" w:cs="Times New Roman"/>
          <w:sz w:val="24"/>
          <w:szCs w:val="24"/>
          <w:lang w:val="en-US"/>
        </w:rPr>
      </w:pPr>
      <w:r w:rsidRPr="00823EAA">
        <w:rPr>
          <w:rFonts w:ascii="Times New Roman" w:hAnsi="Times New Roman" w:cs="Times New Roman"/>
          <w:sz w:val="24"/>
          <w:szCs w:val="24"/>
          <w:vertAlign w:val="superscript"/>
          <w:lang w:val="en-US"/>
        </w:rPr>
        <w:t>2</w:t>
      </w:r>
      <w:r>
        <w:rPr>
          <w:rFonts w:ascii="Times New Roman" w:hAnsi="Times New Roman" w:cs="Times New Roman"/>
          <w:sz w:val="24"/>
          <w:szCs w:val="24"/>
          <w:lang w:val="en-US"/>
        </w:rPr>
        <w:t xml:space="preserve"> National Research Centre for the Working Environment, Copenhagen, Denmark</w:t>
      </w:r>
    </w:p>
    <w:p w14:paraId="377C67A1" w14:textId="37F7255D" w:rsidR="00F8079C" w:rsidRPr="00D033A1" w:rsidRDefault="00CC4756" w:rsidP="0055209F">
      <w:pPr>
        <w:spacing w:after="0" w:line="240" w:lineRule="auto"/>
        <w:jc w:val="both"/>
        <w:rPr>
          <w:rFonts w:ascii="Times New Roman" w:hAnsi="Times New Roman" w:cs="Times New Roman"/>
          <w:sz w:val="24"/>
          <w:szCs w:val="24"/>
          <w:lang w:val="en-US"/>
        </w:rPr>
      </w:pPr>
      <w:r w:rsidRPr="00823EAA">
        <w:rPr>
          <w:rFonts w:ascii="Times New Roman" w:hAnsi="Times New Roman" w:cs="Times New Roman"/>
          <w:sz w:val="24"/>
          <w:szCs w:val="24"/>
          <w:vertAlign w:val="superscript"/>
          <w:lang w:val="en-US"/>
        </w:rPr>
        <w:t>3</w:t>
      </w:r>
      <w:r w:rsidR="006D7CC0">
        <w:rPr>
          <w:rFonts w:ascii="Times New Roman" w:hAnsi="Times New Roman" w:cs="Times New Roman"/>
          <w:sz w:val="24"/>
          <w:szCs w:val="24"/>
          <w:lang w:val="en-US"/>
        </w:rPr>
        <w:t xml:space="preserve"> </w:t>
      </w:r>
      <w:r w:rsidR="00611BDC" w:rsidRPr="00611BDC">
        <w:rPr>
          <w:rFonts w:ascii="Times New Roman" w:hAnsi="Times New Roman" w:cs="Times New Roman"/>
          <w:sz w:val="24"/>
          <w:szCs w:val="24"/>
          <w:lang w:val="en-US"/>
        </w:rPr>
        <w:t>Exercise Intervention for Health Research Group (EXINH-RG), Department of Physiotherapy, University of Valencia, Spain</w:t>
      </w:r>
    </w:p>
    <w:p w14:paraId="368FD6DC" w14:textId="57E7DFF6" w:rsidR="00F8079C" w:rsidRPr="00D033A1" w:rsidRDefault="009B22DF" w:rsidP="0055209F">
      <w:pPr>
        <w:spacing w:after="0" w:line="240" w:lineRule="auto"/>
        <w:jc w:val="both"/>
        <w:rPr>
          <w:rFonts w:ascii="Times New Roman" w:hAnsi="Times New Roman" w:cs="Times New Roman"/>
          <w:sz w:val="24"/>
          <w:szCs w:val="24"/>
          <w:lang w:val="en-US"/>
        </w:rPr>
      </w:pPr>
      <w:r w:rsidRPr="00823EAA">
        <w:rPr>
          <w:rFonts w:ascii="Times New Roman" w:hAnsi="Times New Roman" w:cs="Times New Roman"/>
          <w:sz w:val="24"/>
          <w:szCs w:val="24"/>
          <w:vertAlign w:val="superscript"/>
          <w:lang w:val="en-US"/>
        </w:rPr>
        <w:t>4</w:t>
      </w:r>
      <w:r w:rsidR="00F8079C" w:rsidRPr="00D033A1">
        <w:rPr>
          <w:rFonts w:ascii="Times New Roman" w:hAnsi="Times New Roman" w:cs="Times New Roman"/>
          <w:sz w:val="24"/>
          <w:szCs w:val="24"/>
          <w:lang w:val="en-US"/>
        </w:rPr>
        <w:t xml:space="preserve"> Faculty of Health Sciences, University of Zaragoza, Spain</w:t>
      </w:r>
    </w:p>
    <w:p w14:paraId="368B4DF2" w14:textId="7587C5F8" w:rsidR="00CC4756" w:rsidRPr="00D033A1" w:rsidRDefault="009B22DF" w:rsidP="0055209F">
      <w:pPr>
        <w:spacing w:after="0" w:line="240" w:lineRule="auto"/>
        <w:jc w:val="both"/>
        <w:rPr>
          <w:rFonts w:ascii="Times New Roman" w:hAnsi="Times New Roman" w:cs="Times New Roman"/>
          <w:sz w:val="24"/>
          <w:szCs w:val="24"/>
          <w:lang w:val="en-US"/>
        </w:rPr>
      </w:pPr>
      <w:r w:rsidRPr="00823EAA">
        <w:rPr>
          <w:rFonts w:ascii="Times New Roman" w:hAnsi="Times New Roman" w:cs="Times New Roman"/>
          <w:sz w:val="24"/>
          <w:szCs w:val="24"/>
          <w:vertAlign w:val="superscript"/>
          <w:lang w:val="en-US"/>
        </w:rPr>
        <w:t>5</w:t>
      </w:r>
      <w:r w:rsidR="00F8079C" w:rsidRPr="00D033A1">
        <w:rPr>
          <w:lang w:val="en-US"/>
        </w:rPr>
        <w:t xml:space="preserve"> </w:t>
      </w:r>
      <w:r w:rsidR="00F8079C" w:rsidRPr="00D033A1">
        <w:rPr>
          <w:rFonts w:ascii="Times New Roman" w:hAnsi="Times New Roman" w:cs="Times New Roman"/>
          <w:sz w:val="24"/>
          <w:szCs w:val="24"/>
          <w:lang w:val="en-US"/>
        </w:rPr>
        <w:t>Cambridge Centre for Sport and Exercise Science, Anglia Ruskin University, United Kingdom</w:t>
      </w:r>
    </w:p>
    <w:p w14:paraId="1104E8FF" w14:textId="74C2A09E" w:rsidR="00F74179" w:rsidRPr="00D033A1" w:rsidRDefault="009B22DF" w:rsidP="0055209F">
      <w:pPr>
        <w:spacing w:after="0" w:line="240" w:lineRule="auto"/>
        <w:jc w:val="both"/>
        <w:rPr>
          <w:rFonts w:ascii="Times New Roman" w:hAnsi="Times New Roman" w:cs="Times New Roman"/>
          <w:sz w:val="24"/>
          <w:szCs w:val="24"/>
          <w:lang w:val="en-US"/>
        </w:rPr>
      </w:pPr>
      <w:r w:rsidRPr="00823EAA">
        <w:rPr>
          <w:rFonts w:ascii="Times New Roman" w:hAnsi="Times New Roman" w:cs="Times New Roman"/>
          <w:sz w:val="24"/>
          <w:szCs w:val="24"/>
          <w:vertAlign w:val="superscript"/>
          <w:lang w:val="en-US"/>
        </w:rPr>
        <w:t>6</w:t>
      </w:r>
      <w:r w:rsidR="00F74179" w:rsidRPr="00D033A1">
        <w:rPr>
          <w:rFonts w:ascii="Times New Roman" w:hAnsi="Times New Roman" w:cs="Times New Roman"/>
          <w:sz w:val="24"/>
          <w:szCs w:val="24"/>
          <w:lang w:val="en-US"/>
        </w:rPr>
        <w:t xml:space="preserve"> Faculty of Sport Sciences, University of Murcia, Spain. </w:t>
      </w:r>
    </w:p>
    <w:p w14:paraId="046B2BE6" w14:textId="0A86E067" w:rsidR="00F74179" w:rsidRPr="00D033A1" w:rsidRDefault="00F74179" w:rsidP="0055209F">
      <w:pPr>
        <w:spacing w:after="0" w:line="240" w:lineRule="auto"/>
        <w:jc w:val="both"/>
        <w:rPr>
          <w:rFonts w:ascii="Times New Roman" w:hAnsi="Times New Roman" w:cs="Times New Roman"/>
          <w:sz w:val="24"/>
          <w:szCs w:val="24"/>
          <w:lang w:val="en-US"/>
        </w:rPr>
      </w:pPr>
    </w:p>
    <w:p w14:paraId="25CCF9B8" w14:textId="197198F3" w:rsidR="00B6459C" w:rsidRPr="00F479D7" w:rsidRDefault="00E11FBE" w:rsidP="0055209F">
      <w:pPr>
        <w:spacing w:after="0" w:line="240" w:lineRule="auto"/>
        <w:jc w:val="both"/>
        <w:rPr>
          <w:rFonts w:ascii="Times New Roman" w:hAnsi="Times New Roman" w:cs="Times New Roman"/>
          <w:sz w:val="24"/>
          <w:szCs w:val="24"/>
        </w:rPr>
      </w:pPr>
      <w:r w:rsidRPr="00F479D7">
        <w:rPr>
          <w:rFonts w:ascii="Times New Roman" w:hAnsi="Times New Roman" w:cs="Times New Roman"/>
          <w:sz w:val="24"/>
          <w:szCs w:val="24"/>
        </w:rPr>
        <w:t xml:space="preserve">* </w:t>
      </w:r>
      <w:r w:rsidR="00B6459C" w:rsidRPr="00F479D7">
        <w:rPr>
          <w:rFonts w:ascii="Times New Roman" w:hAnsi="Times New Roman" w:cs="Times New Roman"/>
          <w:sz w:val="24"/>
          <w:szCs w:val="24"/>
        </w:rPr>
        <w:t xml:space="preserve">Corresponding authors: Rubén López-Bueno. </w:t>
      </w:r>
      <w:r w:rsidR="00B6459C" w:rsidRPr="00F479D7">
        <w:rPr>
          <w:rStyle w:val="Hyperlink"/>
          <w:rFonts w:ascii="Times New Roman" w:hAnsi="Times New Roman" w:cs="Times New Roman"/>
          <w:sz w:val="24"/>
          <w:szCs w:val="24"/>
        </w:rPr>
        <w:t>rlopezbu@unizar.es</w:t>
      </w:r>
      <w:r w:rsidR="00092470" w:rsidRPr="00F479D7">
        <w:rPr>
          <w:rFonts w:ascii="Times New Roman" w:hAnsi="Times New Roman" w:cs="Times New Roman"/>
          <w:sz w:val="24"/>
          <w:szCs w:val="24"/>
        </w:rPr>
        <w:t>.</w:t>
      </w:r>
      <w:r w:rsidRPr="00F479D7">
        <w:rPr>
          <w:rFonts w:ascii="Times New Roman" w:hAnsi="Times New Roman" w:cs="Times New Roman"/>
          <w:sz w:val="24"/>
          <w:szCs w:val="24"/>
        </w:rPr>
        <w:t xml:space="preserve"> </w:t>
      </w:r>
      <w:r w:rsidR="00B6459C" w:rsidRPr="00F479D7">
        <w:rPr>
          <w:rFonts w:ascii="Times New Roman" w:hAnsi="Times New Roman" w:cs="Times New Roman"/>
          <w:sz w:val="24"/>
          <w:szCs w:val="24"/>
        </w:rPr>
        <w:t xml:space="preserve">Guillermo F. López-Sánchez. </w:t>
      </w:r>
      <w:r w:rsidR="00B6459C" w:rsidRPr="00F479D7">
        <w:rPr>
          <w:rStyle w:val="Hyperlink"/>
          <w:rFonts w:ascii="Times New Roman" w:hAnsi="Times New Roman" w:cs="Times New Roman"/>
          <w:sz w:val="24"/>
          <w:szCs w:val="24"/>
        </w:rPr>
        <w:t>gfls@um.es</w:t>
      </w:r>
      <w:r w:rsidR="00B6459C" w:rsidRPr="00F479D7">
        <w:rPr>
          <w:rFonts w:ascii="Times New Roman" w:hAnsi="Times New Roman" w:cs="Times New Roman"/>
          <w:sz w:val="24"/>
          <w:szCs w:val="24"/>
        </w:rPr>
        <w:t xml:space="preserve"> </w:t>
      </w:r>
    </w:p>
    <w:p w14:paraId="6533C1AC" w14:textId="77777777" w:rsidR="00D056D4" w:rsidRPr="00D056D4" w:rsidRDefault="00D056D4" w:rsidP="0055209F">
      <w:pPr>
        <w:spacing w:after="0" w:line="240" w:lineRule="auto"/>
        <w:jc w:val="both"/>
        <w:rPr>
          <w:rFonts w:ascii="Times New Roman" w:hAnsi="Times New Roman" w:cs="Times New Roman"/>
          <w:sz w:val="24"/>
          <w:szCs w:val="24"/>
          <w:lang w:val="en-US"/>
        </w:rPr>
      </w:pPr>
      <w:r w:rsidRPr="00D056D4">
        <w:rPr>
          <w:rFonts w:ascii="Times New Roman" w:hAnsi="Times New Roman" w:cs="Times New Roman"/>
          <w:sz w:val="24"/>
          <w:szCs w:val="24"/>
          <w:lang w:val="en-US"/>
        </w:rPr>
        <w:t>Department of Physical Medicine and Nursing, University of Zaragoza, no number</w:t>
      </w:r>
    </w:p>
    <w:p w14:paraId="0D99C618" w14:textId="77777777" w:rsidR="00D056D4" w:rsidRDefault="00D056D4" w:rsidP="0055209F">
      <w:pPr>
        <w:spacing w:after="0" w:line="240" w:lineRule="auto"/>
        <w:jc w:val="both"/>
        <w:rPr>
          <w:rFonts w:ascii="Times New Roman" w:hAnsi="Times New Roman" w:cs="Times New Roman"/>
          <w:sz w:val="24"/>
          <w:szCs w:val="24"/>
        </w:rPr>
      </w:pPr>
      <w:r w:rsidRPr="00D056D4">
        <w:rPr>
          <w:rFonts w:ascii="Times New Roman" w:hAnsi="Times New Roman" w:cs="Times New Roman"/>
          <w:sz w:val="24"/>
          <w:szCs w:val="24"/>
        </w:rPr>
        <w:t>Domingo Miral, Zaragoza, 50009, Spain. Tel: +34 9767 61719; fax: +34 9767 61720</w:t>
      </w:r>
    </w:p>
    <w:p w14:paraId="087B4C59" w14:textId="77777777" w:rsidR="006D7CC0" w:rsidRDefault="006D7CC0" w:rsidP="0055209F">
      <w:pPr>
        <w:spacing w:after="0" w:line="240" w:lineRule="auto"/>
        <w:jc w:val="both"/>
        <w:rPr>
          <w:rFonts w:ascii="Times New Roman" w:hAnsi="Times New Roman" w:cs="Times New Roman"/>
          <w:sz w:val="24"/>
          <w:szCs w:val="24"/>
        </w:rPr>
      </w:pPr>
    </w:p>
    <w:p w14:paraId="2DB0035E" w14:textId="77777777" w:rsidR="006D7CC0" w:rsidRDefault="006D7CC0" w:rsidP="0055209F">
      <w:pPr>
        <w:spacing w:after="0" w:line="240" w:lineRule="auto"/>
        <w:jc w:val="both"/>
        <w:rPr>
          <w:rFonts w:ascii="Times New Roman" w:hAnsi="Times New Roman" w:cs="Times New Roman"/>
          <w:sz w:val="24"/>
          <w:szCs w:val="24"/>
        </w:rPr>
      </w:pPr>
    </w:p>
    <w:p w14:paraId="21FCD42D" w14:textId="531A4B13" w:rsidR="006D7CC0" w:rsidRPr="006D7CC0" w:rsidRDefault="006D7CC0" w:rsidP="0055209F">
      <w:pPr>
        <w:spacing w:after="0" w:line="240" w:lineRule="auto"/>
        <w:jc w:val="both"/>
        <w:rPr>
          <w:rFonts w:ascii="Times New Roman" w:hAnsi="Times New Roman" w:cs="Times New Roman"/>
          <w:sz w:val="24"/>
          <w:szCs w:val="24"/>
          <w:lang w:val="en-US"/>
        </w:rPr>
        <w:sectPr w:rsidR="006D7CC0" w:rsidRPr="006D7CC0" w:rsidSect="00EA4B2D">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lnNumType w:countBy="1" w:restart="continuous"/>
          <w:cols w:space="708"/>
          <w:docGrid w:linePitch="360"/>
        </w:sectPr>
      </w:pPr>
      <w:r w:rsidRPr="006D7CC0">
        <w:rPr>
          <w:rFonts w:ascii="Times New Roman" w:hAnsi="Times New Roman" w:cs="Times New Roman"/>
          <w:sz w:val="24"/>
          <w:szCs w:val="24"/>
          <w:lang w:val="en-US"/>
        </w:rPr>
        <w:t>Running   title:  physical activity and mental health</w:t>
      </w:r>
    </w:p>
    <w:p w14:paraId="20F4F49F" w14:textId="6A45E38B" w:rsidR="007E5F90" w:rsidRDefault="007E5F90" w:rsidP="0055209F">
      <w:pPr>
        <w:spacing w:after="0" w:line="240" w:lineRule="auto"/>
        <w:jc w:val="both"/>
        <w:rPr>
          <w:rFonts w:ascii="Times New Roman" w:hAnsi="Times New Roman" w:cs="Times New Roman"/>
          <w:b/>
          <w:sz w:val="24"/>
          <w:szCs w:val="24"/>
          <w:lang w:val="en-US"/>
        </w:rPr>
      </w:pPr>
      <w:r w:rsidRPr="00D033A1">
        <w:rPr>
          <w:rFonts w:ascii="Times New Roman" w:hAnsi="Times New Roman" w:cs="Times New Roman"/>
          <w:b/>
          <w:sz w:val="24"/>
          <w:szCs w:val="24"/>
          <w:lang w:val="en-US"/>
        </w:rPr>
        <w:lastRenderedPageBreak/>
        <w:t>Abstract</w:t>
      </w:r>
    </w:p>
    <w:p w14:paraId="1637427C" w14:textId="77777777" w:rsidR="00EA4B2D" w:rsidRDefault="00EA4B2D" w:rsidP="0055209F">
      <w:pPr>
        <w:spacing w:after="0" w:line="240" w:lineRule="auto"/>
        <w:jc w:val="both"/>
        <w:rPr>
          <w:rFonts w:ascii="Times New Roman" w:hAnsi="Times New Roman" w:cs="Times New Roman"/>
          <w:b/>
          <w:sz w:val="24"/>
          <w:szCs w:val="24"/>
          <w:lang w:val="en-US"/>
        </w:rPr>
      </w:pPr>
    </w:p>
    <w:p w14:paraId="23D92198" w14:textId="3971DB20" w:rsidR="00D056D4" w:rsidRPr="0055209F" w:rsidRDefault="00BF0AC5"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00D056D4" w:rsidRPr="00D056D4">
        <w:rPr>
          <w:rFonts w:ascii="Times New Roman" w:hAnsi="Times New Roman" w:cs="Times New Roman"/>
          <w:sz w:val="24"/>
          <w:szCs w:val="24"/>
          <w:lang w:val="en-US"/>
        </w:rPr>
        <w:t xml:space="preserve">World Health Organization (WHO) has declared a world pandemic due to COVID-19, and several enacted measures such as compulsory </w:t>
      </w:r>
      <w:r w:rsidR="00025EEF">
        <w:rPr>
          <w:rFonts w:ascii="Times New Roman" w:hAnsi="Times New Roman" w:cs="Times New Roman"/>
          <w:sz w:val="24"/>
          <w:szCs w:val="24"/>
          <w:lang w:val="en-US"/>
        </w:rPr>
        <w:t>confinement</w:t>
      </w:r>
      <w:r w:rsidR="00D056D4" w:rsidRPr="00D056D4">
        <w:rPr>
          <w:rFonts w:ascii="Times New Roman" w:hAnsi="Times New Roman" w:cs="Times New Roman"/>
          <w:sz w:val="24"/>
          <w:szCs w:val="24"/>
          <w:lang w:val="en-US"/>
        </w:rPr>
        <w:t xml:space="preserve"> </w:t>
      </w:r>
      <w:r w:rsidR="00025EEF">
        <w:rPr>
          <w:rFonts w:ascii="Times New Roman" w:hAnsi="Times New Roman" w:cs="Times New Roman"/>
          <w:sz w:val="24"/>
          <w:szCs w:val="24"/>
          <w:lang w:val="en-US"/>
        </w:rPr>
        <w:t>may</w:t>
      </w:r>
      <w:r w:rsidR="00D056D4" w:rsidRPr="00D056D4">
        <w:rPr>
          <w:rFonts w:ascii="Times New Roman" w:hAnsi="Times New Roman" w:cs="Times New Roman"/>
          <w:sz w:val="24"/>
          <w:szCs w:val="24"/>
          <w:lang w:val="en-US"/>
        </w:rPr>
        <w:t xml:space="preserve"> have collateral consequences o</w:t>
      </w:r>
      <w:r>
        <w:rPr>
          <w:rFonts w:ascii="Times New Roman" w:hAnsi="Times New Roman" w:cs="Times New Roman"/>
          <w:sz w:val="24"/>
          <w:szCs w:val="24"/>
          <w:lang w:val="en-US"/>
        </w:rPr>
        <w:t>n</w:t>
      </w:r>
      <w:r w:rsidR="00D056D4" w:rsidRPr="00D056D4">
        <w:rPr>
          <w:rFonts w:ascii="Times New Roman" w:hAnsi="Times New Roman" w:cs="Times New Roman"/>
          <w:sz w:val="24"/>
          <w:szCs w:val="24"/>
          <w:lang w:val="en-US"/>
        </w:rPr>
        <w:t xml:space="preserve"> </w:t>
      </w:r>
      <w:r w:rsidR="00AC3480">
        <w:rPr>
          <w:rFonts w:ascii="Times New Roman" w:hAnsi="Times New Roman" w:cs="Times New Roman"/>
          <w:sz w:val="24"/>
          <w:szCs w:val="24"/>
          <w:lang w:val="en-US"/>
        </w:rPr>
        <w:t xml:space="preserve">both physical and </w:t>
      </w:r>
      <w:r w:rsidR="00D056D4">
        <w:rPr>
          <w:rFonts w:ascii="Times New Roman" w:hAnsi="Times New Roman" w:cs="Times New Roman"/>
          <w:sz w:val="24"/>
          <w:szCs w:val="24"/>
          <w:lang w:val="en-US"/>
        </w:rPr>
        <w:t>mental health</w:t>
      </w:r>
      <w:r w:rsidR="00D056D4" w:rsidRPr="00D056D4">
        <w:rPr>
          <w:rFonts w:ascii="Times New Roman" w:hAnsi="Times New Roman" w:cs="Times New Roman"/>
          <w:sz w:val="24"/>
          <w:szCs w:val="24"/>
          <w:lang w:val="en-US"/>
        </w:rPr>
        <w:t>. We aimed to investigate</w:t>
      </w:r>
      <w:r>
        <w:rPr>
          <w:rFonts w:ascii="Times New Roman" w:hAnsi="Times New Roman" w:cs="Times New Roman"/>
          <w:sz w:val="24"/>
          <w:szCs w:val="24"/>
          <w:lang w:val="en-US"/>
        </w:rPr>
        <w:t xml:space="preserve"> associations between </w:t>
      </w:r>
      <w:r w:rsidR="00FC1F84">
        <w:rPr>
          <w:rFonts w:ascii="Times New Roman" w:hAnsi="Times New Roman" w:cs="Times New Roman"/>
          <w:sz w:val="24"/>
          <w:szCs w:val="24"/>
          <w:lang w:val="en-US"/>
        </w:rPr>
        <w:t xml:space="preserve">current </w:t>
      </w:r>
      <w:r w:rsidR="00D056D4" w:rsidRPr="00D056D4">
        <w:rPr>
          <w:rFonts w:ascii="Times New Roman" w:hAnsi="Times New Roman" w:cs="Times New Roman"/>
          <w:sz w:val="24"/>
          <w:szCs w:val="24"/>
          <w:lang w:val="en-US"/>
        </w:rPr>
        <w:t xml:space="preserve">physical activity (PA) </w:t>
      </w:r>
      <w:r w:rsidR="00951FEC">
        <w:rPr>
          <w:rFonts w:ascii="Times New Roman" w:hAnsi="Times New Roman" w:cs="Times New Roman"/>
          <w:sz w:val="24"/>
          <w:szCs w:val="24"/>
          <w:lang w:val="en-US"/>
        </w:rPr>
        <w:t xml:space="preserve">and </w:t>
      </w:r>
      <w:r w:rsidR="00FC1F84">
        <w:rPr>
          <w:rFonts w:ascii="Times New Roman" w:hAnsi="Times New Roman" w:cs="Times New Roman"/>
          <w:sz w:val="24"/>
          <w:szCs w:val="24"/>
          <w:lang w:val="en-US"/>
        </w:rPr>
        <w:t>current</w:t>
      </w:r>
      <w:r w:rsidR="00DA68A2">
        <w:rPr>
          <w:rFonts w:ascii="Times New Roman" w:hAnsi="Times New Roman" w:cs="Times New Roman"/>
          <w:sz w:val="24"/>
          <w:szCs w:val="24"/>
          <w:lang w:val="en-US"/>
        </w:rPr>
        <w:t xml:space="preserve"> perceived </w:t>
      </w:r>
      <w:r w:rsidR="00951FEC">
        <w:rPr>
          <w:rFonts w:ascii="Times New Roman" w:hAnsi="Times New Roman" w:cs="Times New Roman"/>
          <w:sz w:val="24"/>
          <w:szCs w:val="24"/>
          <w:lang w:val="en-US"/>
        </w:rPr>
        <w:t>anxiety</w:t>
      </w:r>
      <w:r w:rsidR="00D056D4">
        <w:rPr>
          <w:rFonts w:ascii="Times New Roman" w:hAnsi="Times New Roman" w:cs="Times New Roman"/>
          <w:sz w:val="24"/>
          <w:szCs w:val="24"/>
          <w:lang w:val="en-US"/>
        </w:rPr>
        <w:t xml:space="preserve"> and mood</w:t>
      </w:r>
      <w:r>
        <w:rPr>
          <w:rFonts w:ascii="Times New Roman" w:hAnsi="Times New Roman" w:cs="Times New Roman"/>
          <w:sz w:val="24"/>
          <w:szCs w:val="24"/>
          <w:lang w:val="en-US"/>
        </w:rPr>
        <w:t xml:space="preserve"> </w:t>
      </w:r>
      <w:r w:rsidR="00FC1F84">
        <w:rPr>
          <w:rFonts w:ascii="Times New Roman" w:hAnsi="Times New Roman" w:cs="Times New Roman"/>
          <w:sz w:val="24"/>
          <w:szCs w:val="24"/>
          <w:lang w:val="en-US"/>
        </w:rPr>
        <w:t>among a sample of Spanish adults confined due to COVID-19 restrictions of movement</w:t>
      </w:r>
      <w:r w:rsidR="00D056D4">
        <w:rPr>
          <w:rFonts w:ascii="Times New Roman" w:hAnsi="Times New Roman" w:cs="Times New Roman"/>
          <w:sz w:val="24"/>
          <w:szCs w:val="24"/>
          <w:lang w:val="en-US"/>
        </w:rPr>
        <w:t xml:space="preserve">. </w:t>
      </w:r>
      <w:r w:rsidR="00AC3480">
        <w:rPr>
          <w:rFonts w:ascii="Times New Roman" w:hAnsi="Times New Roman" w:cs="Times New Roman"/>
          <w:sz w:val="24"/>
          <w:szCs w:val="24"/>
          <w:lang w:val="en-US"/>
        </w:rPr>
        <w:t>Using an online</w:t>
      </w:r>
      <w:r w:rsidR="00D056D4" w:rsidRPr="00D056D4">
        <w:rPr>
          <w:rFonts w:ascii="Times New Roman" w:hAnsi="Times New Roman" w:cs="Times New Roman"/>
          <w:sz w:val="24"/>
          <w:szCs w:val="24"/>
          <w:lang w:val="en-US"/>
        </w:rPr>
        <w:t xml:space="preserve"> </w:t>
      </w:r>
      <w:r w:rsidR="00AC3480">
        <w:rPr>
          <w:rFonts w:ascii="Times New Roman" w:hAnsi="Times New Roman" w:cs="Times New Roman"/>
          <w:sz w:val="24"/>
          <w:szCs w:val="24"/>
          <w:lang w:val="en-US"/>
        </w:rPr>
        <w:t>survey, we collected data</w:t>
      </w:r>
      <w:r w:rsidR="00AC3480" w:rsidRPr="00D056D4">
        <w:rPr>
          <w:rFonts w:ascii="Times New Roman" w:hAnsi="Times New Roman" w:cs="Times New Roman"/>
          <w:sz w:val="24"/>
          <w:szCs w:val="24"/>
          <w:lang w:val="en-US"/>
        </w:rPr>
        <w:t xml:space="preserve"> </w:t>
      </w:r>
      <w:r w:rsidR="00D056D4" w:rsidRPr="00D056D4">
        <w:rPr>
          <w:rFonts w:ascii="Times New Roman" w:hAnsi="Times New Roman" w:cs="Times New Roman"/>
          <w:sz w:val="24"/>
          <w:szCs w:val="24"/>
          <w:lang w:val="en-US"/>
        </w:rPr>
        <w:t xml:space="preserve">on the Spanish </w:t>
      </w:r>
      <w:r w:rsidR="00025EEF">
        <w:rPr>
          <w:rFonts w:ascii="Times New Roman" w:hAnsi="Times New Roman" w:cs="Times New Roman"/>
          <w:sz w:val="24"/>
          <w:szCs w:val="24"/>
          <w:lang w:val="en-US"/>
        </w:rPr>
        <w:t xml:space="preserve">adult </w:t>
      </w:r>
      <w:r w:rsidR="00D056D4" w:rsidRPr="00D056D4">
        <w:rPr>
          <w:rFonts w:ascii="Times New Roman" w:hAnsi="Times New Roman" w:cs="Times New Roman"/>
          <w:sz w:val="24"/>
          <w:szCs w:val="24"/>
          <w:lang w:val="en-US"/>
        </w:rPr>
        <w:t xml:space="preserve">population </w:t>
      </w:r>
      <w:r w:rsidR="00025EEF">
        <w:rPr>
          <w:rFonts w:ascii="Times New Roman" w:hAnsi="Times New Roman" w:cs="Times New Roman"/>
          <w:sz w:val="24"/>
          <w:szCs w:val="24"/>
          <w:lang w:val="en-US"/>
        </w:rPr>
        <w:t>regarding health habits</w:t>
      </w:r>
      <w:r w:rsidR="00D056D4" w:rsidRPr="00D056D4">
        <w:rPr>
          <w:rFonts w:ascii="Times New Roman" w:hAnsi="Times New Roman" w:cs="Times New Roman"/>
          <w:sz w:val="24"/>
          <w:szCs w:val="24"/>
          <w:lang w:val="en-US"/>
        </w:rPr>
        <w:t xml:space="preserve"> during the first </w:t>
      </w:r>
      <w:r w:rsidR="00025EEF">
        <w:rPr>
          <w:rFonts w:ascii="Times New Roman" w:hAnsi="Times New Roman" w:cs="Times New Roman"/>
          <w:sz w:val="24"/>
          <w:szCs w:val="24"/>
          <w:lang w:val="en-US"/>
        </w:rPr>
        <w:t>days</w:t>
      </w:r>
      <w:r w:rsidR="00D056D4" w:rsidRPr="00D056D4">
        <w:rPr>
          <w:rFonts w:ascii="Times New Roman" w:hAnsi="Times New Roman" w:cs="Times New Roman"/>
          <w:sz w:val="24"/>
          <w:szCs w:val="24"/>
          <w:lang w:val="en-US"/>
        </w:rPr>
        <w:t xml:space="preserve"> of enacted </w:t>
      </w:r>
      <w:r w:rsidR="00025EEF">
        <w:rPr>
          <w:rFonts w:ascii="Times New Roman" w:hAnsi="Times New Roman" w:cs="Times New Roman"/>
          <w:sz w:val="24"/>
          <w:szCs w:val="24"/>
          <w:lang w:val="en-US"/>
        </w:rPr>
        <w:t>confinement</w:t>
      </w:r>
      <w:r w:rsidR="00D056D4" w:rsidRPr="00D056D4">
        <w:rPr>
          <w:rFonts w:ascii="Times New Roman" w:hAnsi="Times New Roman" w:cs="Times New Roman"/>
          <w:sz w:val="24"/>
          <w:szCs w:val="24"/>
          <w:lang w:val="en-US"/>
        </w:rPr>
        <w:t>.</w:t>
      </w:r>
      <w:r w:rsidR="00025EEF">
        <w:rPr>
          <w:rFonts w:ascii="Times New Roman" w:hAnsi="Times New Roman" w:cs="Times New Roman"/>
          <w:sz w:val="24"/>
          <w:szCs w:val="24"/>
          <w:lang w:val="en-US"/>
        </w:rPr>
        <w:t xml:space="preserve"> A total of 2250</w:t>
      </w:r>
      <w:r w:rsidR="00D056D4" w:rsidRPr="00D056D4">
        <w:rPr>
          <w:rFonts w:ascii="Times New Roman" w:hAnsi="Times New Roman" w:cs="Times New Roman"/>
          <w:sz w:val="24"/>
          <w:szCs w:val="24"/>
          <w:lang w:val="en-US"/>
        </w:rPr>
        <w:t xml:space="preserve"> part</w:t>
      </w:r>
      <w:r w:rsidR="00025EEF">
        <w:rPr>
          <w:rFonts w:ascii="Times New Roman" w:hAnsi="Times New Roman" w:cs="Times New Roman"/>
          <w:sz w:val="24"/>
          <w:szCs w:val="24"/>
          <w:lang w:val="en-US"/>
        </w:rPr>
        <w:t>icipants (54.8% women) aged 35.3</w:t>
      </w:r>
      <w:r w:rsidR="00D056D4" w:rsidRPr="00D056D4">
        <w:rPr>
          <w:rFonts w:ascii="Times New Roman" w:hAnsi="Times New Roman" w:cs="Times New Roman"/>
          <w:sz w:val="24"/>
          <w:szCs w:val="24"/>
          <w:lang w:val="en-US"/>
        </w:rPr>
        <w:t xml:space="preserve"> (SD 13.6) completed the survey,</w:t>
      </w:r>
      <w:r w:rsidR="00025EEF">
        <w:rPr>
          <w:rFonts w:ascii="Times New Roman" w:hAnsi="Times New Roman" w:cs="Times New Roman"/>
          <w:sz w:val="24"/>
          <w:szCs w:val="24"/>
          <w:lang w:val="en-US"/>
        </w:rPr>
        <w:t xml:space="preserve"> which included questions about </w:t>
      </w:r>
      <w:r w:rsidR="00D056D4" w:rsidRPr="00D056D4">
        <w:rPr>
          <w:rFonts w:ascii="Times New Roman" w:hAnsi="Times New Roman" w:cs="Times New Roman"/>
          <w:sz w:val="24"/>
          <w:szCs w:val="24"/>
          <w:lang w:val="en-US"/>
        </w:rPr>
        <w:t>sociodemographic characteristics (i.e. age, gender, civil status, education,</w:t>
      </w:r>
      <w:r w:rsidR="00025EEF">
        <w:rPr>
          <w:rFonts w:ascii="Times New Roman" w:hAnsi="Times New Roman" w:cs="Times New Roman"/>
          <w:sz w:val="24"/>
          <w:szCs w:val="24"/>
          <w:lang w:val="en-US"/>
        </w:rPr>
        <w:t xml:space="preserve"> and occupation), health habits (i.e. </w:t>
      </w:r>
      <w:r w:rsidR="00544E3B">
        <w:rPr>
          <w:rFonts w:ascii="Times New Roman" w:hAnsi="Times New Roman" w:cs="Times New Roman"/>
          <w:sz w:val="24"/>
          <w:szCs w:val="24"/>
          <w:lang w:val="en-US"/>
        </w:rPr>
        <w:t>prior</w:t>
      </w:r>
      <w:r w:rsidR="00D21ABF">
        <w:rPr>
          <w:rFonts w:ascii="Times New Roman" w:hAnsi="Times New Roman" w:cs="Times New Roman"/>
          <w:sz w:val="24"/>
          <w:szCs w:val="24"/>
          <w:lang w:val="en-US"/>
        </w:rPr>
        <w:t xml:space="preserve"> PA, </w:t>
      </w:r>
      <w:r w:rsidR="00025EEF">
        <w:rPr>
          <w:rFonts w:ascii="Times New Roman" w:hAnsi="Times New Roman" w:cs="Times New Roman"/>
          <w:sz w:val="24"/>
          <w:szCs w:val="24"/>
          <w:lang w:val="en-US"/>
        </w:rPr>
        <w:t xml:space="preserve">alcohol consumption, smoking, screen exposure, and sleep hours) and COVID-19 confinement context (i.e. number of isolation days, </w:t>
      </w:r>
      <w:r w:rsidR="003B2C87">
        <w:rPr>
          <w:rFonts w:ascii="Times New Roman" w:hAnsi="Times New Roman" w:cs="Times New Roman"/>
          <w:sz w:val="24"/>
          <w:szCs w:val="24"/>
          <w:lang w:val="en-US"/>
        </w:rPr>
        <w:t>solitude</w:t>
      </w:r>
      <w:r w:rsidR="00025EEF">
        <w:rPr>
          <w:rFonts w:ascii="Times New Roman" w:hAnsi="Times New Roman" w:cs="Times New Roman"/>
          <w:sz w:val="24"/>
          <w:szCs w:val="24"/>
          <w:lang w:val="en-US"/>
        </w:rPr>
        <w:t xml:space="preserve">, and exposure to COVID-19). </w:t>
      </w:r>
      <w:r w:rsidR="00D056D4" w:rsidRPr="00D056D4">
        <w:rPr>
          <w:rFonts w:ascii="Times New Roman" w:hAnsi="Times New Roman" w:cs="Times New Roman"/>
          <w:sz w:val="24"/>
          <w:szCs w:val="24"/>
          <w:lang w:val="en-US"/>
        </w:rPr>
        <w:t>Physical Activity Vital Sign (PAVS) short form was used to estimate weekly minutes of PA</w:t>
      </w:r>
      <w:r w:rsidR="00DA68A2">
        <w:rPr>
          <w:rFonts w:ascii="Times New Roman" w:hAnsi="Times New Roman" w:cs="Times New Roman"/>
          <w:sz w:val="24"/>
          <w:szCs w:val="24"/>
          <w:lang w:val="en-US"/>
        </w:rPr>
        <w:t xml:space="preserve">, whereas a single-item question was used to assess both </w:t>
      </w:r>
      <w:r w:rsidR="00FC1F84">
        <w:rPr>
          <w:rFonts w:ascii="Times New Roman" w:hAnsi="Times New Roman" w:cs="Times New Roman"/>
          <w:sz w:val="24"/>
          <w:szCs w:val="24"/>
          <w:lang w:val="en-US"/>
        </w:rPr>
        <w:t xml:space="preserve">current </w:t>
      </w:r>
      <w:r w:rsidR="00DA68A2">
        <w:rPr>
          <w:rFonts w:ascii="Times New Roman" w:hAnsi="Times New Roman" w:cs="Times New Roman"/>
          <w:sz w:val="24"/>
          <w:szCs w:val="24"/>
          <w:lang w:val="en-US"/>
        </w:rPr>
        <w:t>perceived anxiety and mood</w:t>
      </w:r>
      <w:r w:rsidR="00D056D4" w:rsidRPr="00D056D4">
        <w:rPr>
          <w:rFonts w:ascii="Times New Roman" w:hAnsi="Times New Roman" w:cs="Times New Roman"/>
          <w:sz w:val="24"/>
          <w:szCs w:val="24"/>
          <w:lang w:val="en-US"/>
        </w:rPr>
        <w:t xml:space="preserve">. </w:t>
      </w:r>
      <w:r w:rsidR="00025EEF">
        <w:rPr>
          <w:rFonts w:ascii="Times New Roman" w:hAnsi="Times New Roman" w:cs="Times New Roman"/>
          <w:sz w:val="24"/>
          <w:szCs w:val="24"/>
          <w:lang w:val="en-US"/>
        </w:rPr>
        <w:t xml:space="preserve">We conducted </w:t>
      </w:r>
      <w:r w:rsidR="00560E80">
        <w:rPr>
          <w:rFonts w:ascii="Times New Roman" w:hAnsi="Times New Roman" w:cs="Times New Roman"/>
          <w:sz w:val="24"/>
          <w:szCs w:val="24"/>
          <w:lang w:val="en-US"/>
        </w:rPr>
        <w:t xml:space="preserve">weighted </w:t>
      </w:r>
      <w:r w:rsidR="00025EEF">
        <w:rPr>
          <w:rFonts w:ascii="Times New Roman" w:hAnsi="Times New Roman" w:cs="Times New Roman"/>
          <w:sz w:val="24"/>
          <w:szCs w:val="24"/>
          <w:lang w:val="en-US"/>
        </w:rPr>
        <w:t xml:space="preserve">binomial logistic regressions to check associations between </w:t>
      </w:r>
      <w:r w:rsidR="00FC1F84">
        <w:rPr>
          <w:rFonts w:ascii="Times New Roman" w:hAnsi="Times New Roman" w:cs="Times New Roman"/>
          <w:sz w:val="24"/>
          <w:szCs w:val="24"/>
          <w:lang w:val="en-US"/>
        </w:rPr>
        <w:t xml:space="preserve">current </w:t>
      </w:r>
      <w:r w:rsidR="00025EEF">
        <w:rPr>
          <w:rFonts w:ascii="Times New Roman" w:hAnsi="Times New Roman" w:cs="Times New Roman"/>
          <w:sz w:val="24"/>
          <w:szCs w:val="24"/>
          <w:lang w:val="en-US"/>
        </w:rPr>
        <w:t>adherence to WHO guidelines</w:t>
      </w:r>
      <w:r w:rsidR="00AC3480">
        <w:rPr>
          <w:rFonts w:ascii="Times New Roman" w:hAnsi="Times New Roman" w:cs="Times New Roman"/>
          <w:sz w:val="24"/>
          <w:szCs w:val="24"/>
          <w:lang w:val="en-US"/>
        </w:rPr>
        <w:t xml:space="preserve"> of PA</w:t>
      </w:r>
      <w:r w:rsidR="00025EEF">
        <w:rPr>
          <w:rFonts w:ascii="Times New Roman" w:hAnsi="Times New Roman" w:cs="Times New Roman"/>
          <w:sz w:val="24"/>
          <w:szCs w:val="24"/>
          <w:lang w:val="en-US"/>
        </w:rPr>
        <w:t xml:space="preserve"> and </w:t>
      </w:r>
      <w:r w:rsidR="00FC1F84">
        <w:rPr>
          <w:rFonts w:ascii="Times New Roman" w:hAnsi="Times New Roman" w:cs="Times New Roman"/>
          <w:sz w:val="24"/>
          <w:szCs w:val="24"/>
          <w:lang w:val="en-US"/>
        </w:rPr>
        <w:t xml:space="preserve">current </w:t>
      </w:r>
      <w:r w:rsidR="003C1B99">
        <w:rPr>
          <w:rFonts w:ascii="Times New Roman" w:hAnsi="Times New Roman" w:cs="Times New Roman"/>
          <w:sz w:val="24"/>
          <w:szCs w:val="24"/>
          <w:lang w:val="en-US"/>
        </w:rPr>
        <w:t xml:space="preserve">perceived </w:t>
      </w:r>
      <w:r w:rsidR="00025EEF">
        <w:rPr>
          <w:rFonts w:ascii="Times New Roman" w:hAnsi="Times New Roman" w:cs="Times New Roman"/>
          <w:sz w:val="24"/>
          <w:szCs w:val="24"/>
          <w:lang w:val="en-US"/>
        </w:rPr>
        <w:t>anxiety and mood</w:t>
      </w:r>
      <w:r w:rsidR="00FC1F84">
        <w:rPr>
          <w:rFonts w:ascii="Times New Roman" w:hAnsi="Times New Roman" w:cs="Times New Roman"/>
          <w:sz w:val="24"/>
          <w:szCs w:val="24"/>
          <w:lang w:val="en-US"/>
        </w:rPr>
        <w:t xml:space="preserve"> of confined adults</w:t>
      </w:r>
      <w:r w:rsidR="00AC3480">
        <w:rPr>
          <w:rFonts w:ascii="Times New Roman" w:hAnsi="Times New Roman" w:cs="Times New Roman"/>
          <w:sz w:val="24"/>
          <w:szCs w:val="24"/>
          <w:lang w:val="en-US"/>
        </w:rPr>
        <w:t xml:space="preserve">. </w:t>
      </w:r>
      <w:r w:rsidR="00DA68A2">
        <w:rPr>
          <w:rFonts w:ascii="Times New Roman" w:hAnsi="Times New Roman" w:cs="Times New Roman"/>
          <w:sz w:val="24"/>
          <w:szCs w:val="24"/>
          <w:lang w:val="en-US"/>
        </w:rPr>
        <w:t>S</w:t>
      </w:r>
      <w:r w:rsidR="00962563">
        <w:rPr>
          <w:rFonts w:ascii="Times New Roman" w:hAnsi="Times New Roman" w:cs="Times New Roman"/>
          <w:sz w:val="24"/>
          <w:szCs w:val="24"/>
          <w:lang w:val="en-US"/>
        </w:rPr>
        <w:t xml:space="preserve">ignificant inverse associations between overall adherence to PA and </w:t>
      </w:r>
      <w:r w:rsidR="00FC1F84">
        <w:rPr>
          <w:rFonts w:ascii="Times New Roman" w:hAnsi="Times New Roman" w:cs="Times New Roman"/>
          <w:sz w:val="24"/>
          <w:szCs w:val="24"/>
          <w:lang w:val="en-US"/>
        </w:rPr>
        <w:t xml:space="preserve">current </w:t>
      </w:r>
      <w:r w:rsidR="00E47BD7">
        <w:rPr>
          <w:rFonts w:ascii="Times New Roman" w:hAnsi="Times New Roman" w:cs="Times New Roman"/>
          <w:sz w:val="24"/>
          <w:szCs w:val="24"/>
          <w:lang w:val="en-US"/>
        </w:rPr>
        <w:t xml:space="preserve">perceived </w:t>
      </w:r>
      <w:r w:rsidR="00962563">
        <w:rPr>
          <w:rFonts w:ascii="Times New Roman" w:hAnsi="Times New Roman" w:cs="Times New Roman"/>
          <w:sz w:val="24"/>
          <w:szCs w:val="24"/>
          <w:lang w:val="en-US"/>
        </w:rPr>
        <w:t xml:space="preserve">anxiety in the final adjusted model </w:t>
      </w:r>
      <w:r w:rsidR="0035458E">
        <w:rPr>
          <w:rFonts w:ascii="Times New Roman" w:hAnsi="Times New Roman" w:cs="Times New Roman"/>
          <w:sz w:val="24"/>
          <w:szCs w:val="24"/>
          <w:lang w:val="en-US"/>
        </w:rPr>
        <w:t xml:space="preserve">(OR 0.66; 95%IC: </w:t>
      </w:r>
      <w:r w:rsidR="0035458E" w:rsidRPr="005370ED">
        <w:rPr>
          <w:rFonts w:ascii="Times New Roman" w:hAnsi="Times New Roman" w:cs="Times New Roman"/>
          <w:sz w:val="24"/>
          <w:szCs w:val="24"/>
          <w:lang w:val="en-US"/>
        </w:rPr>
        <w:t>0.5</w:t>
      </w:r>
      <w:r w:rsidR="0035458E">
        <w:rPr>
          <w:rFonts w:ascii="Times New Roman" w:hAnsi="Times New Roman" w:cs="Times New Roman"/>
          <w:sz w:val="24"/>
          <w:szCs w:val="24"/>
          <w:lang w:val="en-US"/>
        </w:rPr>
        <w:t>4</w:t>
      </w:r>
      <w:r w:rsidR="0035458E" w:rsidRPr="005370ED">
        <w:rPr>
          <w:rFonts w:ascii="Times New Roman" w:hAnsi="Times New Roman" w:cs="Times New Roman"/>
          <w:sz w:val="24"/>
          <w:szCs w:val="24"/>
          <w:lang w:val="en-US"/>
        </w:rPr>
        <w:t>-0.</w:t>
      </w:r>
      <w:r w:rsidR="0035458E">
        <w:rPr>
          <w:rFonts w:ascii="Times New Roman" w:hAnsi="Times New Roman" w:cs="Times New Roman"/>
          <w:sz w:val="24"/>
          <w:szCs w:val="24"/>
          <w:lang w:val="en-US"/>
        </w:rPr>
        <w:t>79</w:t>
      </w:r>
      <w:r w:rsidR="0035458E" w:rsidRPr="005370ED">
        <w:rPr>
          <w:rFonts w:ascii="Times New Roman" w:hAnsi="Times New Roman" w:cs="Times New Roman"/>
          <w:sz w:val="24"/>
          <w:szCs w:val="24"/>
          <w:lang w:val="en-US"/>
        </w:rPr>
        <w:t>)</w:t>
      </w:r>
      <w:r w:rsidR="00962563">
        <w:rPr>
          <w:rFonts w:ascii="Times New Roman" w:hAnsi="Times New Roman" w:cs="Times New Roman"/>
          <w:sz w:val="24"/>
          <w:szCs w:val="24"/>
          <w:lang w:val="en-US"/>
        </w:rPr>
        <w:t xml:space="preserve"> as well as </w:t>
      </w:r>
      <w:r w:rsidR="007B6EF6">
        <w:rPr>
          <w:rFonts w:ascii="Times New Roman" w:hAnsi="Times New Roman" w:cs="Times New Roman"/>
          <w:sz w:val="24"/>
          <w:szCs w:val="24"/>
          <w:lang w:val="en-US"/>
        </w:rPr>
        <w:t xml:space="preserve">in several </w:t>
      </w:r>
      <w:r w:rsidR="00962563">
        <w:rPr>
          <w:rFonts w:ascii="Times New Roman" w:hAnsi="Times New Roman" w:cs="Times New Roman"/>
          <w:sz w:val="24"/>
          <w:szCs w:val="24"/>
          <w:lang w:val="en-US"/>
        </w:rPr>
        <w:t>subgroup analyses</w:t>
      </w:r>
      <w:r w:rsidR="007B6EF6">
        <w:rPr>
          <w:rFonts w:ascii="Times New Roman" w:hAnsi="Times New Roman" w:cs="Times New Roman"/>
          <w:sz w:val="24"/>
          <w:szCs w:val="24"/>
          <w:lang w:val="en-US"/>
        </w:rPr>
        <w:t xml:space="preserve"> such as younger women</w:t>
      </w:r>
      <w:r w:rsidR="00DA68A2">
        <w:rPr>
          <w:rFonts w:ascii="Times New Roman" w:hAnsi="Times New Roman" w:cs="Times New Roman"/>
          <w:sz w:val="24"/>
          <w:szCs w:val="24"/>
          <w:lang w:val="en-US"/>
        </w:rPr>
        <w:t xml:space="preserve"> were observed</w:t>
      </w:r>
      <w:r w:rsidR="00962563">
        <w:rPr>
          <w:rFonts w:ascii="Times New Roman" w:hAnsi="Times New Roman" w:cs="Times New Roman"/>
          <w:sz w:val="24"/>
          <w:szCs w:val="24"/>
          <w:lang w:val="en-US"/>
        </w:rPr>
        <w:t xml:space="preserve">. In addition, a borderline significant inverse association was found between </w:t>
      </w:r>
      <w:r w:rsidR="00FC1F84">
        <w:rPr>
          <w:rFonts w:ascii="Times New Roman" w:hAnsi="Times New Roman" w:cs="Times New Roman"/>
          <w:sz w:val="24"/>
          <w:szCs w:val="24"/>
          <w:lang w:val="en-US"/>
        </w:rPr>
        <w:t xml:space="preserve">current </w:t>
      </w:r>
      <w:r w:rsidR="00962563">
        <w:rPr>
          <w:rFonts w:ascii="Times New Roman" w:hAnsi="Times New Roman" w:cs="Times New Roman"/>
          <w:sz w:val="24"/>
          <w:szCs w:val="24"/>
          <w:lang w:val="en-US"/>
        </w:rPr>
        <w:t xml:space="preserve">PA and </w:t>
      </w:r>
      <w:r w:rsidR="00FC1F84">
        <w:rPr>
          <w:rFonts w:ascii="Times New Roman" w:hAnsi="Times New Roman" w:cs="Times New Roman"/>
          <w:sz w:val="24"/>
          <w:szCs w:val="24"/>
          <w:lang w:val="en-US"/>
        </w:rPr>
        <w:t xml:space="preserve">current </w:t>
      </w:r>
      <w:r w:rsidR="00E47BD7">
        <w:rPr>
          <w:rFonts w:ascii="Times New Roman" w:hAnsi="Times New Roman" w:cs="Times New Roman"/>
          <w:sz w:val="24"/>
          <w:szCs w:val="24"/>
          <w:lang w:val="en-US"/>
        </w:rPr>
        <w:t xml:space="preserve">perceived </w:t>
      </w:r>
      <w:r w:rsidR="00FC1F84">
        <w:rPr>
          <w:rFonts w:ascii="Times New Roman" w:hAnsi="Times New Roman" w:cs="Times New Roman"/>
          <w:sz w:val="24"/>
          <w:szCs w:val="24"/>
          <w:lang w:val="en-US"/>
        </w:rPr>
        <w:t>worse</w:t>
      </w:r>
      <w:r w:rsidR="001E3223">
        <w:rPr>
          <w:rFonts w:ascii="Times New Roman" w:hAnsi="Times New Roman" w:cs="Times New Roman"/>
          <w:sz w:val="24"/>
          <w:szCs w:val="24"/>
          <w:lang w:val="en-US"/>
        </w:rPr>
        <w:t xml:space="preserve"> </w:t>
      </w:r>
      <w:r w:rsidR="00962563">
        <w:rPr>
          <w:rFonts w:ascii="Times New Roman" w:hAnsi="Times New Roman" w:cs="Times New Roman"/>
          <w:sz w:val="24"/>
          <w:szCs w:val="24"/>
          <w:lang w:val="en-US"/>
        </w:rPr>
        <w:t>mood when fully adjusted</w:t>
      </w:r>
      <w:r w:rsidR="00D208E8">
        <w:rPr>
          <w:rFonts w:ascii="Times New Roman" w:hAnsi="Times New Roman" w:cs="Times New Roman"/>
          <w:sz w:val="24"/>
          <w:szCs w:val="24"/>
          <w:lang w:val="en-US"/>
        </w:rPr>
        <w:t xml:space="preserve"> (OR 0.8</w:t>
      </w:r>
      <w:r w:rsidR="007B6EF6">
        <w:rPr>
          <w:rFonts w:ascii="Times New Roman" w:hAnsi="Times New Roman" w:cs="Times New Roman"/>
          <w:sz w:val="24"/>
          <w:szCs w:val="24"/>
          <w:lang w:val="en-US"/>
        </w:rPr>
        <w:t>2</w:t>
      </w:r>
      <w:r w:rsidR="00D208E8">
        <w:rPr>
          <w:rFonts w:ascii="Times New Roman" w:hAnsi="Times New Roman" w:cs="Times New Roman"/>
          <w:sz w:val="24"/>
          <w:szCs w:val="24"/>
          <w:lang w:val="en-US"/>
        </w:rPr>
        <w:t xml:space="preserve">; 95%IC </w:t>
      </w:r>
      <w:r w:rsidR="00D208E8" w:rsidRPr="000326A6">
        <w:rPr>
          <w:rFonts w:ascii="Times New Roman" w:hAnsi="Times New Roman" w:cs="Times New Roman"/>
          <w:sz w:val="24"/>
          <w:szCs w:val="24"/>
          <w:lang w:val="en-US"/>
        </w:rPr>
        <w:t>0.</w:t>
      </w:r>
      <w:r w:rsidR="007B6EF6">
        <w:rPr>
          <w:rFonts w:ascii="Times New Roman" w:hAnsi="Times New Roman" w:cs="Times New Roman"/>
          <w:sz w:val="24"/>
          <w:szCs w:val="24"/>
          <w:lang w:val="en-US"/>
        </w:rPr>
        <w:t>68</w:t>
      </w:r>
      <w:r w:rsidR="00D208E8" w:rsidRPr="000326A6">
        <w:rPr>
          <w:rFonts w:ascii="Times New Roman" w:hAnsi="Times New Roman" w:cs="Times New Roman"/>
          <w:sz w:val="24"/>
          <w:szCs w:val="24"/>
          <w:lang w:val="en-US"/>
        </w:rPr>
        <w:t>-1.00)</w:t>
      </w:r>
      <w:r w:rsidR="00D208E8">
        <w:rPr>
          <w:rFonts w:ascii="Times New Roman" w:hAnsi="Times New Roman" w:cs="Times New Roman"/>
          <w:sz w:val="24"/>
          <w:szCs w:val="24"/>
          <w:lang w:val="en-US"/>
        </w:rPr>
        <w:t xml:space="preserve">; </w:t>
      </w:r>
      <w:r w:rsidR="00F94710" w:rsidRPr="00F94710">
        <w:rPr>
          <w:rFonts w:ascii="Times New Roman" w:hAnsi="Times New Roman" w:cs="Times New Roman"/>
          <w:sz w:val="24"/>
          <w:szCs w:val="24"/>
          <w:lang w:val="en-US"/>
        </w:rPr>
        <w:t>this association was significantly stronger in women than men</w:t>
      </w:r>
      <w:r w:rsidR="0008549A">
        <w:rPr>
          <w:rFonts w:ascii="Times New Roman" w:hAnsi="Times New Roman" w:cs="Times New Roman"/>
          <w:sz w:val="24"/>
          <w:szCs w:val="24"/>
          <w:lang w:val="en-US"/>
        </w:rPr>
        <w:t>.</w:t>
      </w:r>
      <w:r w:rsidR="001930EC">
        <w:rPr>
          <w:rFonts w:ascii="Times New Roman" w:hAnsi="Times New Roman" w:cs="Times New Roman"/>
          <w:sz w:val="24"/>
          <w:szCs w:val="24"/>
          <w:lang w:val="en-US"/>
        </w:rPr>
        <w:t xml:space="preserve"> </w:t>
      </w:r>
      <w:r w:rsidR="00D208E8" w:rsidRPr="00AC1FAB">
        <w:rPr>
          <w:rFonts w:ascii="Times New Roman" w:hAnsi="Times New Roman" w:cs="Times New Roman"/>
          <w:sz w:val="24"/>
          <w:szCs w:val="24"/>
          <w:lang w:val="en-US"/>
        </w:rPr>
        <w:t xml:space="preserve">The results of the present study indicate that </w:t>
      </w:r>
      <w:r w:rsidR="00FC1F84">
        <w:rPr>
          <w:rFonts w:ascii="Times New Roman" w:hAnsi="Times New Roman" w:cs="Times New Roman"/>
          <w:sz w:val="24"/>
          <w:szCs w:val="24"/>
          <w:lang w:val="en-US"/>
        </w:rPr>
        <w:t xml:space="preserve">current </w:t>
      </w:r>
      <w:r w:rsidR="00D208E8" w:rsidRPr="00AC1FAB">
        <w:rPr>
          <w:rFonts w:ascii="Times New Roman" w:hAnsi="Times New Roman" w:cs="Times New Roman"/>
          <w:sz w:val="24"/>
          <w:szCs w:val="24"/>
          <w:lang w:val="en-US"/>
        </w:rPr>
        <w:t xml:space="preserve">PA adherence to WHO guidelines </w:t>
      </w:r>
      <w:r w:rsidR="00D162D0">
        <w:rPr>
          <w:rFonts w:ascii="Times New Roman" w:hAnsi="Times New Roman" w:cs="Times New Roman"/>
          <w:sz w:val="24"/>
          <w:szCs w:val="24"/>
          <w:lang w:val="en-US"/>
        </w:rPr>
        <w:t xml:space="preserve">in </w:t>
      </w:r>
      <w:r w:rsidR="009B22DF">
        <w:rPr>
          <w:rFonts w:ascii="Times New Roman" w:hAnsi="Times New Roman" w:cs="Times New Roman"/>
          <w:sz w:val="24"/>
          <w:szCs w:val="24"/>
          <w:lang w:val="en-US"/>
        </w:rPr>
        <w:t>the initial phase of COVID-19 confinement</w:t>
      </w:r>
      <w:r w:rsidR="00D208E8">
        <w:rPr>
          <w:rFonts w:ascii="Times New Roman" w:hAnsi="Times New Roman" w:cs="Times New Roman"/>
          <w:sz w:val="24"/>
          <w:szCs w:val="24"/>
          <w:lang w:val="en-US"/>
        </w:rPr>
        <w:t xml:space="preserve"> associates with </w:t>
      </w:r>
      <w:r w:rsidR="00560E80">
        <w:rPr>
          <w:rFonts w:ascii="Times New Roman" w:hAnsi="Times New Roman" w:cs="Times New Roman"/>
          <w:sz w:val="24"/>
          <w:szCs w:val="24"/>
          <w:lang w:val="en-US"/>
        </w:rPr>
        <w:t xml:space="preserve">both </w:t>
      </w:r>
      <w:r w:rsidR="00DA68A2">
        <w:rPr>
          <w:rFonts w:ascii="Times New Roman" w:hAnsi="Times New Roman" w:cs="Times New Roman"/>
          <w:sz w:val="24"/>
          <w:szCs w:val="24"/>
          <w:lang w:val="en-US"/>
        </w:rPr>
        <w:t>lower</w:t>
      </w:r>
      <w:r w:rsidR="00560E80">
        <w:rPr>
          <w:rFonts w:ascii="Times New Roman" w:hAnsi="Times New Roman" w:cs="Times New Roman"/>
          <w:sz w:val="24"/>
          <w:szCs w:val="24"/>
          <w:lang w:val="en-US"/>
        </w:rPr>
        <w:t xml:space="preserve"> </w:t>
      </w:r>
      <w:r w:rsidR="00FC1F84">
        <w:rPr>
          <w:rFonts w:ascii="Times New Roman" w:hAnsi="Times New Roman" w:cs="Times New Roman"/>
          <w:sz w:val="24"/>
          <w:szCs w:val="24"/>
          <w:lang w:val="en-US"/>
        </w:rPr>
        <w:t xml:space="preserve">current </w:t>
      </w:r>
      <w:r w:rsidR="00E47BD7">
        <w:rPr>
          <w:rFonts w:ascii="Times New Roman" w:hAnsi="Times New Roman" w:cs="Times New Roman"/>
          <w:sz w:val="24"/>
          <w:szCs w:val="24"/>
          <w:lang w:val="en-US"/>
        </w:rPr>
        <w:t>perceived anxiety</w:t>
      </w:r>
      <w:r w:rsidR="00D208E8">
        <w:rPr>
          <w:rFonts w:ascii="Times New Roman" w:hAnsi="Times New Roman" w:cs="Times New Roman"/>
          <w:sz w:val="24"/>
          <w:szCs w:val="24"/>
          <w:lang w:val="en-US"/>
        </w:rPr>
        <w:t xml:space="preserve"> and </w:t>
      </w:r>
      <w:r w:rsidR="003C1B99">
        <w:rPr>
          <w:rFonts w:ascii="Times New Roman" w:hAnsi="Times New Roman" w:cs="Times New Roman"/>
          <w:sz w:val="24"/>
          <w:szCs w:val="24"/>
          <w:lang w:val="en-US"/>
        </w:rPr>
        <w:t xml:space="preserve">lower </w:t>
      </w:r>
      <w:r w:rsidR="00FC1F84">
        <w:rPr>
          <w:rFonts w:ascii="Times New Roman" w:hAnsi="Times New Roman" w:cs="Times New Roman"/>
          <w:sz w:val="24"/>
          <w:szCs w:val="24"/>
          <w:lang w:val="en-US"/>
        </w:rPr>
        <w:t xml:space="preserve">current </w:t>
      </w:r>
      <w:r w:rsidR="004B68C8">
        <w:rPr>
          <w:rFonts w:ascii="Times New Roman" w:hAnsi="Times New Roman" w:cs="Times New Roman"/>
          <w:sz w:val="24"/>
          <w:szCs w:val="24"/>
          <w:lang w:val="en-US"/>
        </w:rPr>
        <w:t>perceived</w:t>
      </w:r>
      <w:r w:rsidR="00DA68A2">
        <w:rPr>
          <w:rFonts w:ascii="Times New Roman" w:hAnsi="Times New Roman" w:cs="Times New Roman"/>
          <w:sz w:val="24"/>
          <w:szCs w:val="24"/>
          <w:lang w:val="en-US"/>
        </w:rPr>
        <w:t xml:space="preserve"> </w:t>
      </w:r>
      <w:r w:rsidR="001E3223">
        <w:rPr>
          <w:rFonts w:ascii="Times New Roman" w:hAnsi="Times New Roman" w:cs="Times New Roman"/>
          <w:sz w:val="24"/>
          <w:szCs w:val="24"/>
          <w:lang w:val="en-US"/>
        </w:rPr>
        <w:t xml:space="preserve">worse </w:t>
      </w:r>
      <w:r w:rsidR="003C1B99">
        <w:rPr>
          <w:rFonts w:ascii="Times New Roman" w:hAnsi="Times New Roman" w:cs="Times New Roman"/>
          <w:sz w:val="24"/>
          <w:szCs w:val="24"/>
          <w:lang w:val="en-US"/>
        </w:rPr>
        <w:t>mood</w:t>
      </w:r>
      <w:r w:rsidR="00E47BD7">
        <w:rPr>
          <w:rFonts w:ascii="Times New Roman" w:hAnsi="Times New Roman" w:cs="Times New Roman"/>
          <w:sz w:val="24"/>
          <w:szCs w:val="24"/>
          <w:lang w:val="en-US"/>
        </w:rPr>
        <w:t xml:space="preserve"> </w:t>
      </w:r>
      <w:r w:rsidR="00D208E8">
        <w:rPr>
          <w:rFonts w:ascii="Times New Roman" w:hAnsi="Times New Roman" w:cs="Times New Roman"/>
          <w:sz w:val="24"/>
          <w:szCs w:val="24"/>
          <w:lang w:val="en-US"/>
        </w:rPr>
        <w:t xml:space="preserve">among a sample of Spanish adults. </w:t>
      </w:r>
    </w:p>
    <w:p w14:paraId="2DB8C242" w14:textId="77777777" w:rsidR="00D056D4" w:rsidRPr="00D033A1" w:rsidRDefault="00D056D4" w:rsidP="0055209F">
      <w:pPr>
        <w:spacing w:after="0" w:line="240" w:lineRule="auto"/>
        <w:jc w:val="both"/>
        <w:rPr>
          <w:rFonts w:ascii="Times New Roman" w:hAnsi="Times New Roman" w:cs="Times New Roman"/>
          <w:b/>
          <w:sz w:val="24"/>
          <w:szCs w:val="24"/>
          <w:lang w:val="en-US"/>
        </w:rPr>
      </w:pPr>
    </w:p>
    <w:p w14:paraId="70593041" w14:textId="0C4CF221" w:rsidR="007E5F90" w:rsidRPr="00D033A1" w:rsidRDefault="007E5F90" w:rsidP="0055209F">
      <w:pPr>
        <w:spacing w:after="0" w:line="240" w:lineRule="auto"/>
        <w:jc w:val="both"/>
        <w:rPr>
          <w:rFonts w:ascii="Times New Roman" w:hAnsi="Times New Roman" w:cs="Times New Roman"/>
          <w:b/>
          <w:sz w:val="24"/>
          <w:szCs w:val="24"/>
          <w:lang w:val="en-US"/>
        </w:rPr>
      </w:pPr>
      <w:r w:rsidRPr="00D033A1">
        <w:rPr>
          <w:rFonts w:ascii="Times New Roman" w:hAnsi="Times New Roman" w:cs="Times New Roman"/>
          <w:b/>
          <w:sz w:val="24"/>
          <w:szCs w:val="24"/>
          <w:lang w:val="en-US"/>
        </w:rPr>
        <w:t>Keywords</w:t>
      </w:r>
      <w:r w:rsidR="00D068F7" w:rsidRPr="00D033A1">
        <w:rPr>
          <w:rFonts w:ascii="Times New Roman" w:hAnsi="Times New Roman" w:cs="Times New Roman"/>
          <w:b/>
          <w:sz w:val="24"/>
          <w:szCs w:val="24"/>
          <w:lang w:val="en-US"/>
        </w:rPr>
        <w:t xml:space="preserve">: </w:t>
      </w:r>
      <w:r w:rsidR="00F8079C" w:rsidRPr="00D033A1">
        <w:rPr>
          <w:rFonts w:ascii="Times New Roman" w:hAnsi="Times New Roman" w:cs="Times New Roman"/>
          <w:sz w:val="24"/>
          <w:szCs w:val="24"/>
          <w:lang w:val="en-US"/>
        </w:rPr>
        <w:t>physical a</w:t>
      </w:r>
      <w:r w:rsidR="00D068F7" w:rsidRPr="00D033A1">
        <w:rPr>
          <w:rFonts w:ascii="Times New Roman" w:hAnsi="Times New Roman" w:cs="Times New Roman"/>
          <w:sz w:val="24"/>
          <w:szCs w:val="24"/>
          <w:lang w:val="en-US"/>
        </w:rPr>
        <w:t xml:space="preserve">ctivity; </w:t>
      </w:r>
      <w:r w:rsidR="00F8079C" w:rsidRPr="00D033A1">
        <w:rPr>
          <w:rFonts w:ascii="Times New Roman" w:hAnsi="Times New Roman" w:cs="Times New Roman"/>
          <w:sz w:val="24"/>
          <w:szCs w:val="24"/>
          <w:lang w:val="en-US"/>
        </w:rPr>
        <w:t>mental health; Spain; a</w:t>
      </w:r>
      <w:r w:rsidR="00D068F7" w:rsidRPr="00D033A1">
        <w:rPr>
          <w:rFonts w:ascii="Times New Roman" w:hAnsi="Times New Roman" w:cs="Times New Roman"/>
          <w:sz w:val="24"/>
          <w:szCs w:val="24"/>
          <w:lang w:val="en-US"/>
        </w:rPr>
        <w:t xml:space="preserve">dults; COVID-19. </w:t>
      </w:r>
    </w:p>
    <w:p w14:paraId="289D2C2B" w14:textId="77777777" w:rsidR="00D967C0" w:rsidRPr="00D033A1" w:rsidRDefault="00D967C0" w:rsidP="0055209F">
      <w:pPr>
        <w:spacing w:after="0" w:line="240" w:lineRule="auto"/>
        <w:jc w:val="both"/>
        <w:rPr>
          <w:rFonts w:ascii="Times New Roman" w:hAnsi="Times New Roman" w:cs="Times New Roman"/>
          <w:b/>
          <w:sz w:val="24"/>
          <w:szCs w:val="24"/>
          <w:lang w:val="en-US"/>
        </w:rPr>
      </w:pPr>
    </w:p>
    <w:p w14:paraId="30B43F85" w14:textId="77777777" w:rsidR="00665351" w:rsidRPr="00D033A1" w:rsidRDefault="00665351" w:rsidP="0055209F">
      <w:pPr>
        <w:spacing w:after="0" w:line="240" w:lineRule="auto"/>
        <w:jc w:val="both"/>
        <w:rPr>
          <w:rFonts w:ascii="Times New Roman" w:hAnsi="Times New Roman" w:cs="Times New Roman"/>
          <w:b/>
          <w:sz w:val="24"/>
          <w:szCs w:val="24"/>
          <w:lang w:val="en-US"/>
        </w:rPr>
        <w:sectPr w:rsidR="00665351" w:rsidRPr="00D033A1" w:rsidSect="00EA4B2D">
          <w:pgSz w:w="11906" w:h="16838"/>
          <w:pgMar w:top="1417" w:right="1701" w:bottom="1417" w:left="1701" w:header="708" w:footer="708" w:gutter="0"/>
          <w:lnNumType w:countBy="1" w:restart="continuous"/>
          <w:cols w:space="708"/>
          <w:docGrid w:linePitch="360"/>
        </w:sectPr>
      </w:pPr>
    </w:p>
    <w:p w14:paraId="0DF59940" w14:textId="3511E220" w:rsidR="00F14EA1" w:rsidRDefault="00F82CFB" w:rsidP="0055209F">
      <w:pPr>
        <w:spacing w:after="0" w:line="240" w:lineRule="auto"/>
        <w:jc w:val="both"/>
        <w:rPr>
          <w:rFonts w:ascii="Times New Roman" w:hAnsi="Times New Roman" w:cs="Times New Roman"/>
          <w:b/>
          <w:sz w:val="24"/>
          <w:szCs w:val="24"/>
          <w:lang w:val="en-US"/>
        </w:rPr>
      </w:pPr>
      <w:r w:rsidRPr="00D033A1">
        <w:rPr>
          <w:rFonts w:ascii="Times New Roman" w:hAnsi="Times New Roman" w:cs="Times New Roman"/>
          <w:b/>
          <w:sz w:val="24"/>
          <w:szCs w:val="24"/>
          <w:lang w:val="en-US"/>
        </w:rPr>
        <w:lastRenderedPageBreak/>
        <w:t>1</w:t>
      </w:r>
      <w:r w:rsidR="00823EAA">
        <w:rPr>
          <w:rFonts w:ascii="Times New Roman" w:hAnsi="Times New Roman" w:cs="Times New Roman"/>
          <w:b/>
          <w:sz w:val="24"/>
          <w:szCs w:val="24"/>
          <w:lang w:val="en-US"/>
        </w:rPr>
        <w:tab/>
        <w:t>I</w:t>
      </w:r>
      <w:r w:rsidR="00823EAA" w:rsidRPr="00D033A1">
        <w:rPr>
          <w:rFonts w:ascii="Times New Roman" w:hAnsi="Times New Roman" w:cs="Times New Roman"/>
          <w:b/>
          <w:sz w:val="24"/>
          <w:szCs w:val="24"/>
          <w:lang w:val="en-US"/>
        </w:rPr>
        <w:t>ntroduction</w:t>
      </w:r>
    </w:p>
    <w:p w14:paraId="0A1CB966" w14:textId="77777777" w:rsidR="0055209F" w:rsidRPr="00D033A1" w:rsidRDefault="0055209F" w:rsidP="0055209F">
      <w:pPr>
        <w:spacing w:after="0" w:line="240" w:lineRule="auto"/>
        <w:jc w:val="both"/>
        <w:rPr>
          <w:rFonts w:ascii="Times New Roman" w:hAnsi="Times New Roman" w:cs="Times New Roman"/>
          <w:b/>
          <w:sz w:val="24"/>
          <w:szCs w:val="24"/>
          <w:lang w:val="en-US"/>
        </w:rPr>
      </w:pPr>
    </w:p>
    <w:p w14:paraId="2204EE1D" w14:textId="289EE4DA" w:rsidR="00CB0A16" w:rsidRPr="00D033A1" w:rsidRDefault="008A21AC" w:rsidP="0055209F">
      <w:pPr>
        <w:spacing w:after="0" w:line="240" w:lineRule="auto"/>
        <w:jc w:val="both"/>
        <w:rPr>
          <w:rFonts w:ascii="Times New Roman" w:hAnsi="Times New Roman" w:cs="Times New Roman"/>
          <w:sz w:val="24"/>
          <w:szCs w:val="24"/>
          <w:lang w:val="en-US"/>
        </w:rPr>
      </w:pPr>
      <w:r w:rsidRPr="00D033A1">
        <w:rPr>
          <w:rFonts w:ascii="Times New Roman" w:hAnsi="Times New Roman" w:cs="Times New Roman"/>
          <w:sz w:val="24"/>
          <w:szCs w:val="24"/>
          <w:lang w:val="en-US"/>
        </w:rPr>
        <w:t>COVID-19 (c</w:t>
      </w:r>
      <w:r w:rsidR="00F15743" w:rsidRPr="00D033A1">
        <w:rPr>
          <w:rFonts w:ascii="Times New Roman" w:hAnsi="Times New Roman" w:cs="Times New Roman"/>
          <w:sz w:val="24"/>
          <w:szCs w:val="24"/>
          <w:lang w:val="en-US"/>
        </w:rPr>
        <w:t>oronavirus disease 2019</w:t>
      </w:r>
      <w:r w:rsidRPr="00D033A1">
        <w:rPr>
          <w:rFonts w:ascii="Times New Roman" w:hAnsi="Times New Roman" w:cs="Times New Roman"/>
          <w:sz w:val="24"/>
          <w:szCs w:val="24"/>
          <w:lang w:val="en-US"/>
        </w:rPr>
        <w:t xml:space="preserve">) is considered a </w:t>
      </w:r>
      <w:r w:rsidR="00696FEB" w:rsidRPr="00D033A1">
        <w:rPr>
          <w:rFonts w:ascii="Times New Roman" w:hAnsi="Times New Roman" w:cs="Times New Roman"/>
          <w:sz w:val="24"/>
          <w:szCs w:val="24"/>
          <w:lang w:val="en-US"/>
        </w:rPr>
        <w:t xml:space="preserve">global pandemic by </w:t>
      </w:r>
      <w:r w:rsidR="00DA68A2">
        <w:rPr>
          <w:rFonts w:ascii="Times New Roman" w:hAnsi="Times New Roman" w:cs="Times New Roman"/>
          <w:sz w:val="24"/>
          <w:szCs w:val="24"/>
          <w:lang w:val="en-US"/>
        </w:rPr>
        <w:t xml:space="preserve">the </w:t>
      </w:r>
      <w:r w:rsidR="00696FEB" w:rsidRPr="00D033A1">
        <w:rPr>
          <w:rFonts w:ascii="Times New Roman" w:hAnsi="Times New Roman" w:cs="Times New Roman"/>
          <w:sz w:val="24"/>
          <w:szCs w:val="24"/>
          <w:lang w:val="en-US"/>
        </w:rPr>
        <w:t xml:space="preserve">World Health Organization (WHO) </w:t>
      </w:r>
      <w:r w:rsidRPr="00D033A1">
        <w:rPr>
          <w:rFonts w:ascii="Times New Roman" w:hAnsi="Times New Roman" w:cs="Times New Roman"/>
          <w:sz w:val="24"/>
          <w:szCs w:val="24"/>
          <w:lang w:val="en-US"/>
        </w:rPr>
        <w:t xml:space="preserve">since </w:t>
      </w:r>
      <w:r w:rsidR="00F15743" w:rsidRPr="00D033A1">
        <w:rPr>
          <w:rFonts w:ascii="Times New Roman" w:hAnsi="Times New Roman" w:cs="Times New Roman"/>
          <w:sz w:val="24"/>
          <w:szCs w:val="24"/>
          <w:lang w:val="en-US"/>
        </w:rPr>
        <w:t>11</w:t>
      </w:r>
      <w:r w:rsidR="00F15743" w:rsidRPr="00D033A1">
        <w:rPr>
          <w:rFonts w:ascii="Times New Roman" w:hAnsi="Times New Roman" w:cs="Times New Roman"/>
          <w:sz w:val="24"/>
          <w:szCs w:val="24"/>
          <w:vertAlign w:val="superscript"/>
          <w:lang w:val="en-US"/>
        </w:rPr>
        <w:t>th</w:t>
      </w:r>
      <w:r w:rsidR="00F15743" w:rsidRPr="00D033A1">
        <w:rPr>
          <w:rFonts w:ascii="Times New Roman" w:hAnsi="Times New Roman" w:cs="Times New Roman"/>
          <w:sz w:val="24"/>
          <w:szCs w:val="24"/>
          <w:lang w:val="en-US"/>
        </w:rPr>
        <w:t xml:space="preserve"> </w:t>
      </w:r>
      <w:r w:rsidR="00696FEB" w:rsidRPr="00D033A1">
        <w:rPr>
          <w:rFonts w:ascii="Times New Roman" w:hAnsi="Times New Roman" w:cs="Times New Roman"/>
          <w:sz w:val="24"/>
          <w:szCs w:val="24"/>
          <w:lang w:val="en-US"/>
        </w:rPr>
        <w:t xml:space="preserve">March </w:t>
      </w:r>
      <w:r w:rsidR="00A96983" w:rsidRPr="00D033A1">
        <w:rPr>
          <w:rFonts w:ascii="Times New Roman" w:hAnsi="Times New Roman" w:cs="Times New Roman"/>
          <w:sz w:val="24"/>
          <w:szCs w:val="24"/>
          <w:lang w:val="en-US"/>
        </w:rPr>
        <w:t xml:space="preserve">of </w:t>
      </w:r>
      <w:r w:rsidR="00696FEB" w:rsidRPr="00D033A1">
        <w:rPr>
          <w:rFonts w:ascii="Times New Roman" w:hAnsi="Times New Roman" w:cs="Times New Roman"/>
          <w:sz w:val="24"/>
          <w:szCs w:val="24"/>
          <w:lang w:val="en-US"/>
        </w:rPr>
        <w:t>2020</w:t>
      </w:r>
      <w:r w:rsidR="0035458E">
        <w:rPr>
          <w:rFonts w:ascii="Times New Roman" w:hAnsi="Times New Roman" w:cs="Times New Roman"/>
          <w:sz w:val="24"/>
          <w:szCs w:val="24"/>
          <w:lang w:val="en-US"/>
        </w:rPr>
        <w:t xml:space="preserve"> </w:t>
      </w:r>
      <w:r w:rsidR="005E0370" w:rsidRPr="005E0370">
        <w:rPr>
          <w:rFonts w:ascii="Times New Roman" w:hAnsi="Times New Roman" w:cs="Times New Roman"/>
          <w:noProof/>
          <w:sz w:val="24"/>
          <w:szCs w:val="24"/>
          <w:lang w:val="en-US"/>
        </w:rPr>
        <w:t>(1)</w:t>
      </w:r>
      <w:r w:rsidR="0035458E">
        <w:rPr>
          <w:rFonts w:ascii="Times New Roman" w:hAnsi="Times New Roman" w:cs="Times New Roman"/>
          <w:noProof/>
          <w:sz w:val="24"/>
          <w:szCs w:val="24"/>
          <w:lang w:val="en-US"/>
        </w:rPr>
        <w:t xml:space="preserve">. </w:t>
      </w:r>
      <w:r w:rsidRPr="00D033A1">
        <w:rPr>
          <w:rFonts w:ascii="Times New Roman" w:hAnsi="Times New Roman" w:cs="Times New Roman"/>
          <w:sz w:val="24"/>
          <w:szCs w:val="24"/>
          <w:lang w:val="en-US"/>
        </w:rPr>
        <w:t xml:space="preserve">The current number of cases (date </w:t>
      </w:r>
      <w:r w:rsidR="00AB4B56" w:rsidRPr="00314146">
        <w:rPr>
          <w:rFonts w:ascii="Times New Roman" w:hAnsi="Times New Roman" w:cs="Times New Roman"/>
          <w:sz w:val="24"/>
          <w:szCs w:val="24"/>
          <w:lang w:val="en-US"/>
        </w:rPr>
        <w:t>4</w:t>
      </w:r>
      <w:r w:rsidRPr="00314146">
        <w:rPr>
          <w:rFonts w:ascii="Times New Roman" w:hAnsi="Times New Roman" w:cs="Times New Roman"/>
          <w:sz w:val="24"/>
          <w:szCs w:val="24"/>
          <w:lang w:val="en-US"/>
        </w:rPr>
        <w:t xml:space="preserve"> </w:t>
      </w:r>
      <w:r w:rsidR="00AB4B56" w:rsidRPr="00314146">
        <w:rPr>
          <w:rFonts w:ascii="Times New Roman" w:hAnsi="Times New Roman" w:cs="Times New Roman"/>
          <w:sz w:val="24"/>
          <w:szCs w:val="24"/>
          <w:lang w:val="en-US"/>
        </w:rPr>
        <w:t>April</w:t>
      </w:r>
      <w:r w:rsidRPr="00314146">
        <w:rPr>
          <w:rFonts w:ascii="Times New Roman" w:hAnsi="Times New Roman" w:cs="Times New Roman"/>
          <w:sz w:val="24"/>
          <w:szCs w:val="24"/>
          <w:lang w:val="en-US"/>
        </w:rPr>
        <w:t xml:space="preserve"> 2020</w:t>
      </w:r>
      <w:r w:rsidRPr="00D033A1">
        <w:rPr>
          <w:rFonts w:ascii="Times New Roman" w:hAnsi="Times New Roman" w:cs="Times New Roman"/>
          <w:sz w:val="24"/>
          <w:szCs w:val="24"/>
          <w:lang w:val="en-US"/>
        </w:rPr>
        <w:t xml:space="preserve">) globally diagnosed is </w:t>
      </w:r>
      <w:r w:rsidR="00AB4B56" w:rsidRPr="00314146">
        <w:rPr>
          <w:rFonts w:ascii="Times New Roman" w:hAnsi="Times New Roman" w:cs="Times New Roman"/>
          <w:sz w:val="24"/>
          <w:szCs w:val="24"/>
          <w:lang w:val="en-US"/>
        </w:rPr>
        <w:t>972,20</w:t>
      </w:r>
      <w:r w:rsidR="00696FEB" w:rsidRPr="00314146">
        <w:rPr>
          <w:rFonts w:ascii="Times New Roman" w:hAnsi="Times New Roman" w:cs="Times New Roman"/>
          <w:sz w:val="24"/>
          <w:szCs w:val="24"/>
          <w:lang w:val="en-US"/>
        </w:rPr>
        <w:t>3</w:t>
      </w:r>
      <w:r w:rsidRPr="00D033A1">
        <w:rPr>
          <w:rFonts w:ascii="Times New Roman" w:hAnsi="Times New Roman" w:cs="Times New Roman"/>
          <w:sz w:val="24"/>
          <w:szCs w:val="24"/>
          <w:lang w:val="en-US"/>
        </w:rPr>
        <w:t xml:space="preserve">, which </w:t>
      </w:r>
      <w:r w:rsidR="00DA68A2" w:rsidRPr="00D033A1">
        <w:rPr>
          <w:rFonts w:ascii="Times New Roman" w:hAnsi="Times New Roman" w:cs="Times New Roman"/>
          <w:sz w:val="24"/>
          <w:szCs w:val="24"/>
          <w:lang w:val="en-US"/>
        </w:rPr>
        <w:t>ha</w:t>
      </w:r>
      <w:r w:rsidR="00DA68A2">
        <w:rPr>
          <w:rFonts w:ascii="Times New Roman" w:hAnsi="Times New Roman" w:cs="Times New Roman"/>
          <w:sz w:val="24"/>
          <w:szCs w:val="24"/>
          <w:lang w:val="en-US"/>
        </w:rPr>
        <w:t>s</w:t>
      </w:r>
      <w:r w:rsidR="00DA68A2" w:rsidRPr="00D033A1">
        <w:rPr>
          <w:rFonts w:ascii="Times New Roman" w:hAnsi="Times New Roman" w:cs="Times New Roman"/>
          <w:sz w:val="24"/>
          <w:szCs w:val="24"/>
          <w:lang w:val="en-US"/>
        </w:rPr>
        <w:t xml:space="preserve"> </w:t>
      </w:r>
      <w:r w:rsidRPr="00D033A1">
        <w:rPr>
          <w:rFonts w:ascii="Times New Roman" w:hAnsi="Times New Roman" w:cs="Times New Roman"/>
          <w:sz w:val="24"/>
          <w:szCs w:val="24"/>
          <w:lang w:val="en-US"/>
        </w:rPr>
        <w:t xml:space="preserve">resulted in </w:t>
      </w:r>
      <w:r w:rsidR="00AB4B56" w:rsidRPr="00314146">
        <w:rPr>
          <w:rFonts w:ascii="Times New Roman" w:hAnsi="Times New Roman" w:cs="Times New Roman"/>
          <w:sz w:val="24"/>
          <w:szCs w:val="24"/>
          <w:lang w:val="en-US"/>
        </w:rPr>
        <w:t>50,321</w:t>
      </w:r>
      <w:r w:rsidRPr="00D033A1">
        <w:rPr>
          <w:rFonts w:ascii="Times New Roman" w:hAnsi="Times New Roman" w:cs="Times New Roman"/>
          <w:color w:val="FF0000"/>
          <w:sz w:val="24"/>
          <w:szCs w:val="24"/>
          <w:lang w:val="en-US"/>
        </w:rPr>
        <w:t xml:space="preserve"> </w:t>
      </w:r>
      <w:r w:rsidRPr="00D033A1">
        <w:rPr>
          <w:rFonts w:ascii="Times New Roman" w:hAnsi="Times New Roman" w:cs="Times New Roman"/>
          <w:sz w:val="24"/>
          <w:szCs w:val="24"/>
          <w:lang w:val="en-US"/>
        </w:rPr>
        <w:t>people dead so far</w:t>
      </w:r>
      <w:r w:rsidR="00AB4B56">
        <w:rPr>
          <w:rFonts w:ascii="Times New Roman" w:hAnsi="Times New Roman" w:cs="Times New Roman"/>
          <w:sz w:val="24"/>
          <w:szCs w:val="24"/>
          <w:lang w:val="en-US"/>
        </w:rPr>
        <w:t xml:space="preserve"> </w:t>
      </w:r>
      <w:r w:rsidR="005E0370" w:rsidRPr="005E0370">
        <w:rPr>
          <w:rFonts w:ascii="Times New Roman" w:hAnsi="Times New Roman" w:cs="Times New Roman"/>
          <w:noProof/>
          <w:sz w:val="24"/>
          <w:szCs w:val="24"/>
          <w:lang w:val="en-US"/>
        </w:rPr>
        <w:t>(2)</w:t>
      </w:r>
      <w:r w:rsidR="00AB4B56">
        <w:rPr>
          <w:rFonts w:ascii="Times New Roman" w:hAnsi="Times New Roman" w:cs="Times New Roman"/>
          <w:noProof/>
          <w:sz w:val="24"/>
          <w:szCs w:val="24"/>
          <w:lang w:val="en-US"/>
        </w:rPr>
        <w:t>.</w:t>
      </w:r>
      <w:r w:rsidR="00384C42" w:rsidRPr="00D033A1">
        <w:rPr>
          <w:rFonts w:ascii="Times New Roman" w:hAnsi="Times New Roman" w:cs="Times New Roman"/>
          <w:sz w:val="24"/>
          <w:szCs w:val="24"/>
          <w:lang w:val="en-US"/>
        </w:rPr>
        <w:t xml:space="preserve"> </w:t>
      </w:r>
      <w:r w:rsidR="00DA68A2" w:rsidRPr="00DA68A2">
        <w:rPr>
          <w:rFonts w:ascii="Times New Roman" w:hAnsi="Times New Roman" w:cs="Times New Roman"/>
          <w:sz w:val="24"/>
          <w:szCs w:val="24"/>
          <w:lang w:val="en-US"/>
        </w:rPr>
        <w:t xml:space="preserve">Spain is one of </w:t>
      </w:r>
      <w:r w:rsidR="00DA68A2">
        <w:rPr>
          <w:rFonts w:ascii="Times New Roman" w:hAnsi="Times New Roman" w:cs="Times New Roman"/>
          <w:sz w:val="24"/>
          <w:szCs w:val="24"/>
          <w:lang w:val="en-US"/>
        </w:rPr>
        <w:t xml:space="preserve">the </w:t>
      </w:r>
      <w:r w:rsidR="00DA68A2" w:rsidRPr="00DA68A2">
        <w:rPr>
          <w:rFonts w:ascii="Times New Roman" w:hAnsi="Times New Roman" w:cs="Times New Roman"/>
          <w:sz w:val="24"/>
          <w:szCs w:val="24"/>
          <w:lang w:val="en-US"/>
        </w:rPr>
        <w:t>most inflicted countries</w:t>
      </w:r>
      <w:r w:rsidRPr="00D033A1">
        <w:rPr>
          <w:rFonts w:ascii="Times New Roman" w:hAnsi="Times New Roman" w:cs="Times New Roman"/>
          <w:sz w:val="24"/>
          <w:szCs w:val="24"/>
          <w:lang w:val="en-US"/>
        </w:rPr>
        <w:t xml:space="preserve">, </w:t>
      </w:r>
      <w:r w:rsidR="00DA68A2">
        <w:rPr>
          <w:rFonts w:ascii="Times New Roman" w:hAnsi="Times New Roman" w:cs="Times New Roman"/>
          <w:sz w:val="24"/>
          <w:szCs w:val="24"/>
          <w:lang w:val="en-US"/>
        </w:rPr>
        <w:t>with a total of</w:t>
      </w:r>
      <w:r w:rsidRPr="00D033A1">
        <w:rPr>
          <w:rFonts w:ascii="Times New Roman" w:hAnsi="Times New Roman" w:cs="Times New Roman"/>
          <w:sz w:val="24"/>
          <w:szCs w:val="24"/>
          <w:lang w:val="en-US"/>
        </w:rPr>
        <w:t xml:space="preserve"> </w:t>
      </w:r>
      <w:r w:rsidR="00314146" w:rsidRPr="00314146">
        <w:rPr>
          <w:rFonts w:ascii="Times New Roman" w:hAnsi="Times New Roman" w:cs="Times New Roman"/>
          <w:sz w:val="24"/>
          <w:szCs w:val="24"/>
          <w:lang w:val="en-US"/>
        </w:rPr>
        <w:t>124</w:t>
      </w:r>
      <w:r w:rsidR="00862787" w:rsidRPr="00314146">
        <w:rPr>
          <w:rFonts w:ascii="Times New Roman" w:hAnsi="Times New Roman" w:cs="Times New Roman"/>
          <w:sz w:val="24"/>
          <w:szCs w:val="24"/>
          <w:lang w:val="en-US"/>
        </w:rPr>
        <w:t>,</w:t>
      </w:r>
      <w:r w:rsidR="00314146" w:rsidRPr="00314146">
        <w:rPr>
          <w:rFonts w:ascii="Times New Roman" w:hAnsi="Times New Roman" w:cs="Times New Roman"/>
          <w:sz w:val="24"/>
          <w:szCs w:val="24"/>
          <w:lang w:val="en-US"/>
        </w:rPr>
        <w:t xml:space="preserve">736 </w:t>
      </w:r>
      <w:r w:rsidR="00862787" w:rsidRPr="00D033A1">
        <w:rPr>
          <w:rFonts w:ascii="Times New Roman" w:hAnsi="Times New Roman" w:cs="Times New Roman"/>
          <w:sz w:val="24"/>
          <w:szCs w:val="24"/>
          <w:lang w:val="en-US"/>
        </w:rPr>
        <w:t xml:space="preserve">cases </w:t>
      </w:r>
      <w:r w:rsidR="00665099" w:rsidRPr="00D033A1">
        <w:rPr>
          <w:rFonts w:ascii="Times New Roman" w:hAnsi="Times New Roman" w:cs="Times New Roman"/>
          <w:sz w:val="24"/>
          <w:szCs w:val="24"/>
          <w:lang w:val="en-US"/>
        </w:rPr>
        <w:t>diagnosed</w:t>
      </w:r>
      <w:r w:rsidRPr="00D033A1">
        <w:rPr>
          <w:rFonts w:ascii="Times New Roman" w:hAnsi="Times New Roman" w:cs="Times New Roman"/>
          <w:sz w:val="24"/>
          <w:szCs w:val="24"/>
          <w:lang w:val="en-US"/>
        </w:rPr>
        <w:t xml:space="preserve">, resulting in </w:t>
      </w:r>
      <w:r w:rsidR="00862787" w:rsidRPr="00314146">
        <w:rPr>
          <w:rFonts w:ascii="Times New Roman" w:hAnsi="Times New Roman" w:cs="Times New Roman"/>
          <w:sz w:val="24"/>
          <w:szCs w:val="24"/>
          <w:lang w:val="en-US"/>
        </w:rPr>
        <w:t>1</w:t>
      </w:r>
      <w:r w:rsidR="00314146" w:rsidRPr="00314146">
        <w:rPr>
          <w:rFonts w:ascii="Times New Roman" w:hAnsi="Times New Roman" w:cs="Times New Roman"/>
          <w:sz w:val="24"/>
          <w:szCs w:val="24"/>
          <w:lang w:val="en-US"/>
        </w:rPr>
        <w:t>1,744</w:t>
      </w:r>
      <w:r w:rsidR="00862787" w:rsidRPr="00D033A1">
        <w:rPr>
          <w:rFonts w:ascii="Times New Roman" w:hAnsi="Times New Roman" w:cs="Times New Roman"/>
          <w:color w:val="FF0000"/>
          <w:sz w:val="24"/>
          <w:szCs w:val="24"/>
          <w:lang w:val="en-US"/>
        </w:rPr>
        <w:t xml:space="preserve"> </w:t>
      </w:r>
      <w:r w:rsidRPr="00D033A1">
        <w:rPr>
          <w:rFonts w:ascii="Times New Roman" w:hAnsi="Times New Roman" w:cs="Times New Roman"/>
          <w:sz w:val="24"/>
          <w:szCs w:val="24"/>
          <w:lang w:val="en-US"/>
        </w:rPr>
        <w:t>deaths until now</w:t>
      </w:r>
      <w:r w:rsidR="00396FC2">
        <w:rPr>
          <w:rFonts w:ascii="Times New Roman" w:hAnsi="Times New Roman" w:cs="Times New Roman"/>
          <w:sz w:val="24"/>
          <w:szCs w:val="24"/>
          <w:lang w:val="en-US"/>
        </w:rPr>
        <w:t xml:space="preserve"> </w:t>
      </w:r>
      <w:r w:rsidR="005E0370" w:rsidRPr="005E0370">
        <w:rPr>
          <w:rFonts w:ascii="Times New Roman" w:hAnsi="Times New Roman" w:cs="Times New Roman"/>
          <w:noProof/>
          <w:sz w:val="24"/>
          <w:szCs w:val="24"/>
          <w:lang w:val="en-US"/>
        </w:rPr>
        <w:t>(3)</w:t>
      </w:r>
      <w:r w:rsidR="00396FC2">
        <w:rPr>
          <w:rFonts w:ascii="Times New Roman" w:hAnsi="Times New Roman" w:cs="Times New Roman"/>
          <w:noProof/>
          <w:sz w:val="24"/>
          <w:szCs w:val="24"/>
          <w:lang w:val="en-US"/>
        </w:rPr>
        <w:t>.</w:t>
      </w:r>
    </w:p>
    <w:p w14:paraId="322F9B6A" w14:textId="72BE3ECF" w:rsidR="00E032CE" w:rsidRPr="009E3597" w:rsidRDefault="00BF0BF0" w:rsidP="0055209F">
      <w:pPr>
        <w:spacing w:after="0" w:line="240" w:lineRule="auto"/>
        <w:jc w:val="both"/>
        <w:rPr>
          <w:rFonts w:ascii="Times New Roman" w:hAnsi="Times New Roman" w:cs="Times New Roman"/>
          <w:sz w:val="24"/>
          <w:szCs w:val="24"/>
          <w:lang w:val="en-US"/>
        </w:rPr>
      </w:pPr>
      <w:r w:rsidRPr="00D033A1">
        <w:rPr>
          <w:rFonts w:ascii="Times New Roman" w:hAnsi="Times New Roman" w:cs="Times New Roman"/>
          <w:sz w:val="24"/>
          <w:szCs w:val="24"/>
          <w:lang w:val="en-US"/>
        </w:rPr>
        <w:t xml:space="preserve">Due to this situation, in an attempt to fight the spread of this virus, the Spanish Government approved a period of confinement as of </w:t>
      </w:r>
      <w:r w:rsidR="00A96983" w:rsidRPr="00D033A1">
        <w:rPr>
          <w:rFonts w:ascii="Times New Roman" w:hAnsi="Times New Roman" w:cs="Times New Roman"/>
          <w:sz w:val="24"/>
          <w:szCs w:val="24"/>
          <w:lang w:val="en-US"/>
        </w:rPr>
        <w:t>15</w:t>
      </w:r>
      <w:r w:rsidR="00A96983" w:rsidRPr="00D033A1">
        <w:rPr>
          <w:rFonts w:ascii="Times New Roman" w:hAnsi="Times New Roman" w:cs="Times New Roman"/>
          <w:sz w:val="24"/>
          <w:szCs w:val="24"/>
          <w:vertAlign w:val="superscript"/>
          <w:lang w:val="en-US"/>
        </w:rPr>
        <w:t>th</w:t>
      </w:r>
      <w:r w:rsidR="005E0370">
        <w:rPr>
          <w:rFonts w:ascii="Times New Roman" w:hAnsi="Times New Roman" w:cs="Times New Roman"/>
          <w:sz w:val="24"/>
          <w:szCs w:val="24"/>
          <w:lang w:val="en-US"/>
        </w:rPr>
        <w:t xml:space="preserve"> March of 2020; s</w:t>
      </w:r>
      <w:r w:rsidR="00822308" w:rsidRPr="00D033A1">
        <w:rPr>
          <w:rFonts w:ascii="Times New Roman" w:hAnsi="Times New Roman" w:cs="Times New Roman"/>
          <w:sz w:val="24"/>
          <w:szCs w:val="24"/>
          <w:lang w:val="en-US"/>
        </w:rPr>
        <w:t xml:space="preserve">ome of the immediate consequences of the </w:t>
      </w:r>
      <w:r w:rsidR="00A96983" w:rsidRPr="00D033A1">
        <w:rPr>
          <w:rFonts w:ascii="Times New Roman" w:hAnsi="Times New Roman" w:cs="Times New Roman"/>
          <w:sz w:val="24"/>
          <w:szCs w:val="24"/>
          <w:lang w:val="en-US"/>
        </w:rPr>
        <w:t>confinement period</w:t>
      </w:r>
      <w:r w:rsidR="00822308" w:rsidRPr="00D033A1">
        <w:rPr>
          <w:rFonts w:ascii="Times New Roman" w:hAnsi="Times New Roman" w:cs="Times New Roman"/>
          <w:sz w:val="24"/>
          <w:szCs w:val="24"/>
          <w:lang w:val="en-US"/>
        </w:rPr>
        <w:t xml:space="preserve"> are that people have to stay at home more than usual, </w:t>
      </w:r>
      <w:r w:rsidR="00E032CE" w:rsidRPr="00D033A1">
        <w:rPr>
          <w:rFonts w:ascii="Times New Roman" w:hAnsi="Times New Roman" w:cs="Times New Roman"/>
          <w:sz w:val="24"/>
          <w:szCs w:val="24"/>
          <w:lang w:val="en-US"/>
        </w:rPr>
        <w:t>interrupt their usual activities</w:t>
      </w:r>
      <w:r w:rsidR="00822308" w:rsidRPr="00D033A1">
        <w:rPr>
          <w:rFonts w:ascii="Times New Roman" w:hAnsi="Times New Roman" w:cs="Times New Roman"/>
          <w:sz w:val="24"/>
          <w:szCs w:val="24"/>
          <w:lang w:val="en-US"/>
        </w:rPr>
        <w:t xml:space="preserve"> and change their habits</w:t>
      </w:r>
      <w:r w:rsidR="00396FC2">
        <w:rPr>
          <w:rFonts w:ascii="Times New Roman" w:hAnsi="Times New Roman" w:cs="Times New Roman"/>
          <w:sz w:val="24"/>
          <w:szCs w:val="24"/>
          <w:lang w:val="en-US"/>
        </w:rPr>
        <w:t xml:space="preserve"> </w:t>
      </w:r>
      <w:r w:rsidR="005E0370" w:rsidRPr="005E0370">
        <w:rPr>
          <w:rFonts w:ascii="Times New Roman" w:hAnsi="Times New Roman" w:cs="Times New Roman"/>
          <w:noProof/>
          <w:sz w:val="24"/>
          <w:szCs w:val="24"/>
          <w:lang w:val="en-US"/>
        </w:rPr>
        <w:t>(4)</w:t>
      </w:r>
      <w:r w:rsidR="00396FC2">
        <w:rPr>
          <w:rFonts w:ascii="Times New Roman" w:hAnsi="Times New Roman" w:cs="Times New Roman"/>
          <w:noProof/>
          <w:sz w:val="24"/>
          <w:szCs w:val="24"/>
          <w:lang w:val="en-US"/>
        </w:rPr>
        <w:t>.</w:t>
      </w:r>
      <w:r w:rsidR="00E032CE" w:rsidRPr="00D033A1">
        <w:rPr>
          <w:rFonts w:ascii="Times New Roman" w:hAnsi="Times New Roman" w:cs="Times New Roman"/>
          <w:sz w:val="24"/>
          <w:szCs w:val="24"/>
          <w:lang w:val="en-US"/>
        </w:rPr>
        <w:t xml:space="preserve"> </w:t>
      </w:r>
      <w:r w:rsidR="006E2B82">
        <w:rPr>
          <w:rFonts w:ascii="Times New Roman" w:hAnsi="Times New Roman" w:cs="Times New Roman"/>
          <w:sz w:val="24"/>
          <w:szCs w:val="24"/>
          <w:lang w:val="en-US"/>
        </w:rPr>
        <w:t>Also,</w:t>
      </w:r>
      <w:r w:rsidR="004B68C8">
        <w:rPr>
          <w:rFonts w:ascii="Times New Roman" w:hAnsi="Times New Roman" w:cs="Times New Roman"/>
          <w:sz w:val="24"/>
          <w:szCs w:val="24"/>
          <w:lang w:val="en-US"/>
        </w:rPr>
        <w:t xml:space="preserve"> t</w:t>
      </w:r>
      <w:r w:rsidR="00822308" w:rsidRPr="00D033A1">
        <w:rPr>
          <w:rFonts w:ascii="Times New Roman" w:hAnsi="Times New Roman" w:cs="Times New Roman"/>
          <w:sz w:val="24"/>
          <w:szCs w:val="24"/>
          <w:lang w:val="en-US"/>
        </w:rPr>
        <w:t xml:space="preserve">elework has been recommended to many Spanish people during this period and, in this context, </w:t>
      </w:r>
      <w:r w:rsidR="00755EE4">
        <w:rPr>
          <w:rFonts w:ascii="Times New Roman" w:hAnsi="Times New Roman" w:cs="Times New Roman"/>
          <w:sz w:val="24"/>
          <w:szCs w:val="24"/>
          <w:lang w:val="en-US"/>
        </w:rPr>
        <w:t>to perform PA</w:t>
      </w:r>
      <w:r w:rsidR="00822308" w:rsidRPr="00D033A1">
        <w:rPr>
          <w:rFonts w:ascii="Times New Roman" w:hAnsi="Times New Roman" w:cs="Times New Roman"/>
          <w:sz w:val="24"/>
          <w:szCs w:val="24"/>
          <w:lang w:val="en-US"/>
        </w:rPr>
        <w:t xml:space="preserve"> at home </w:t>
      </w:r>
      <w:r w:rsidR="00BA3760">
        <w:rPr>
          <w:rFonts w:ascii="Times New Roman" w:hAnsi="Times New Roman" w:cs="Times New Roman"/>
          <w:sz w:val="24"/>
          <w:szCs w:val="24"/>
          <w:lang w:val="en-US"/>
        </w:rPr>
        <w:t>has been further recommended</w:t>
      </w:r>
      <w:r w:rsidR="009E3597">
        <w:rPr>
          <w:rFonts w:ascii="Times New Roman" w:hAnsi="Times New Roman" w:cs="Times New Roman"/>
          <w:sz w:val="24"/>
          <w:szCs w:val="24"/>
          <w:lang w:val="en-US"/>
        </w:rPr>
        <w:t xml:space="preserve"> (4</w:t>
      </w:r>
      <w:r w:rsidR="00591412">
        <w:rPr>
          <w:rFonts w:ascii="Times New Roman" w:hAnsi="Times New Roman" w:cs="Times New Roman"/>
          <w:sz w:val="24"/>
          <w:szCs w:val="24"/>
          <w:lang w:val="en-US"/>
        </w:rPr>
        <w:t>,</w:t>
      </w:r>
      <w:r w:rsidR="009E3597">
        <w:rPr>
          <w:rFonts w:ascii="Times New Roman" w:hAnsi="Times New Roman" w:cs="Times New Roman"/>
          <w:sz w:val="24"/>
          <w:szCs w:val="24"/>
          <w:lang w:val="en-US"/>
        </w:rPr>
        <w:t>5)</w:t>
      </w:r>
      <w:r w:rsidR="00233211" w:rsidRPr="00A04DFA">
        <w:rPr>
          <w:rFonts w:ascii="Times New Roman" w:hAnsi="Times New Roman" w:cs="Times New Roman"/>
          <w:sz w:val="24"/>
          <w:szCs w:val="24"/>
          <w:lang w:val="en-US"/>
        </w:rPr>
        <w:t>.</w:t>
      </w:r>
    </w:p>
    <w:p w14:paraId="64CC2790" w14:textId="51472AE5" w:rsidR="00013E98" w:rsidRPr="000A4810" w:rsidRDefault="00461A2C" w:rsidP="0055209F">
      <w:pPr>
        <w:spacing w:after="0" w:line="240" w:lineRule="auto"/>
        <w:jc w:val="both"/>
        <w:rPr>
          <w:rFonts w:ascii="Times New Roman" w:hAnsi="Times New Roman" w:cs="Times New Roman"/>
          <w:sz w:val="24"/>
          <w:szCs w:val="24"/>
          <w:lang w:val="en-US"/>
        </w:rPr>
      </w:pPr>
      <w:r w:rsidRPr="00A04DFA">
        <w:rPr>
          <w:rFonts w:ascii="Times New Roman" w:hAnsi="Times New Roman" w:cs="Times New Roman"/>
          <w:sz w:val="24"/>
          <w:szCs w:val="24"/>
          <w:lang w:val="en-US"/>
        </w:rPr>
        <w:t xml:space="preserve">As prolonged home stays can increase behaviors that lead to inactivity, maintaining regular </w:t>
      </w:r>
      <w:r w:rsidR="00755EE4">
        <w:rPr>
          <w:rFonts w:ascii="Times New Roman" w:hAnsi="Times New Roman" w:cs="Times New Roman"/>
          <w:sz w:val="24"/>
          <w:szCs w:val="24"/>
          <w:lang w:val="en-US"/>
        </w:rPr>
        <w:t>PA</w:t>
      </w:r>
      <w:r w:rsidR="00DA68A2">
        <w:rPr>
          <w:rFonts w:ascii="Times New Roman" w:hAnsi="Times New Roman" w:cs="Times New Roman"/>
          <w:sz w:val="24"/>
          <w:szCs w:val="24"/>
          <w:lang w:val="en-US"/>
        </w:rPr>
        <w:t>,</w:t>
      </w:r>
      <w:r w:rsidRPr="00A04DFA">
        <w:rPr>
          <w:rFonts w:ascii="Times New Roman" w:hAnsi="Times New Roman" w:cs="Times New Roman"/>
          <w:sz w:val="24"/>
          <w:szCs w:val="24"/>
          <w:lang w:val="en-US"/>
        </w:rPr>
        <w:t xml:space="preserve"> and routinely exercising in a safe home environment is an important strategy for healthy livi</w:t>
      </w:r>
      <w:r w:rsidR="00755EE4">
        <w:rPr>
          <w:rFonts w:ascii="Times New Roman" w:hAnsi="Times New Roman" w:cs="Times New Roman"/>
          <w:sz w:val="24"/>
          <w:szCs w:val="24"/>
          <w:lang w:val="en-US"/>
        </w:rPr>
        <w:t xml:space="preserve">ng during the coronavirus crisis </w:t>
      </w:r>
      <w:r w:rsidR="005E0370" w:rsidRPr="005E0370">
        <w:rPr>
          <w:rFonts w:ascii="Times New Roman" w:hAnsi="Times New Roman" w:cs="Times New Roman"/>
          <w:noProof/>
          <w:sz w:val="24"/>
          <w:szCs w:val="24"/>
          <w:lang w:val="en-US"/>
        </w:rPr>
        <w:t>(6)</w:t>
      </w:r>
      <w:r w:rsidRPr="00A04DFA">
        <w:rPr>
          <w:rFonts w:ascii="Times New Roman" w:hAnsi="Times New Roman" w:cs="Times New Roman"/>
          <w:sz w:val="24"/>
          <w:szCs w:val="24"/>
          <w:lang w:val="en-US"/>
        </w:rPr>
        <w:t xml:space="preserve">. </w:t>
      </w:r>
      <w:r w:rsidR="00F435FF" w:rsidRPr="00A04DFA">
        <w:rPr>
          <w:rFonts w:ascii="Times New Roman" w:hAnsi="Times New Roman" w:cs="Times New Roman"/>
          <w:sz w:val="24"/>
          <w:szCs w:val="24"/>
          <w:lang w:val="en-US"/>
        </w:rPr>
        <w:t xml:space="preserve">Doing </w:t>
      </w:r>
      <w:r w:rsidR="002152F5" w:rsidRPr="00D033A1">
        <w:rPr>
          <w:rFonts w:ascii="Times New Roman" w:hAnsi="Times New Roman" w:cs="Times New Roman"/>
          <w:sz w:val="24"/>
          <w:szCs w:val="24"/>
          <w:lang w:val="en-US"/>
        </w:rPr>
        <w:t xml:space="preserve">regular </w:t>
      </w:r>
      <w:r w:rsidR="00755EE4">
        <w:rPr>
          <w:rFonts w:ascii="Times New Roman" w:hAnsi="Times New Roman" w:cs="Times New Roman"/>
          <w:sz w:val="24"/>
          <w:szCs w:val="24"/>
          <w:lang w:val="en-US"/>
        </w:rPr>
        <w:t>PA</w:t>
      </w:r>
      <w:r w:rsidR="00F435FF" w:rsidRPr="00D033A1">
        <w:rPr>
          <w:rFonts w:ascii="Times New Roman" w:hAnsi="Times New Roman" w:cs="Times New Roman"/>
          <w:sz w:val="24"/>
          <w:szCs w:val="24"/>
          <w:lang w:val="en-US"/>
        </w:rPr>
        <w:t xml:space="preserve"> </w:t>
      </w:r>
      <w:r w:rsidR="00013E98" w:rsidRPr="00D033A1">
        <w:rPr>
          <w:rFonts w:ascii="Times New Roman" w:hAnsi="Times New Roman" w:cs="Times New Roman"/>
          <w:sz w:val="24"/>
          <w:szCs w:val="24"/>
          <w:lang w:val="en-US"/>
        </w:rPr>
        <w:t xml:space="preserve">during COVID-19 confinement is </w:t>
      </w:r>
      <w:r>
        <w:rPr>
          <w:rFonts w:ascii="Times New Roman" w:hAnsi="Times New Roman" w:cs="Times New Roman"/>
          <w:sz w:val="24"/>
          <w:szCs w:val="24"/>
          <w:lang w:val="en-US"/>
        </w:rPr>
        <w:t xml:space="preserve">also </w:t>
      </w:r>
      <w:r w:rsidR="00F435FF" w:rsidRPr="00D033A1">
        <w:rPr>
          <w:rFonts w:ascii="Times New Roman" w:hAnsi="Times New Roman" w:cs="Times New Roman"/>
          <w:sz w:val="24"/>
          <w:szCs w:val="24"/>
          <w:lang w:val="en-US"/>
        </w:rPr>
        <w:t xml:space="preserve">very important </w:t>
      </w:r>
      <w:r w:rsidR="00013E98" w:rsidRPr="00D033A1">
        <w:rPr>
          <w:rFonts w:ascii="Times New Roman" w:hAnsi="Times New Roman" w:cs="Times New Roman"/>
          <w:sz w:val="24"/>
          <w:szCs w:val="24"/>
          <w:lang w:val="en-US"/>
        </w:rPr>
        <w:t xml:space="preserve">for mental health because moderate </w:t>
      </w:r>
      <w:r w:rsidR="00755EE4">
        <w:rPr>
          <w:rFonts w:ascii="Times New Roman" w:hAnsi="Times New Roman" w:cs="Times New Roman"/>
          <w:sz w:val="24"/>
          <w:szCs w:val="24"/>
          <w:lang w:val="en-US"/>
        </w:rPr>
        <w:t>PA</w:t>
      </w:r>
      <w:r w:rsidR="00013E98" w:rsidRPr="00D033A1">
        <w:rPr>
          <w:rFonts w:ascii="Times New Roman" w:hAnsi="Times New Roman" w:cs="Times New Roman"/>
          <w:sz w:val="24"/>
          <w:szCs w:val="24"/>
          <w:lang w:val="en-US"/>
        </w:rPr>
        <w:t xml:space="preserve"> improves mood</w:t>
      </w:r>
      <w:r w:rsidR="00BA3760">
        <w:rPr>
          <w:rFonts w:ascii="Times New Roman" w:hAnsi="Times New Roman" w:cs="Times New Roman"/>
          <w:sz w:val="24"/>
          <w:szCs w:val="24"/>
          <w:lang w:val="en-US"/>
        </w:rPr>
        <w:t xml:space="preserve"> </w:t>
      </w:r>
      <w:r w:rsidR="005E0370" w:rsidRPr="005E0370">
        <w:rPr>
          <w:rFonts w:ascii="Times New Roman" w:hAnsi="Times New Roman" w:cs="Times New Roman"/>
          <w:noProof/>
          <w:sz w:val="24"/>
          <w:szCs w:val="24"/>
          <w:lang w:val="en-US"/>
        </w:rPr>
        <w:t>(7)</w:t>
      </w:r>
      <w:r w:rsidR="00013E98" w:rsidRPr="00D033A1">
        <w:rPr>
          <w:rFonts w:ascii="Times New Roman" w:hAnsi="Times New Roman" w:cs="Times New Roman"/>
          <w:sz w:val="24"/>
          <w:szCs w:val="24"/>
          <w:lang w:val="en-US"/>
        </w:rPr>
        <w:t xml:space="preserve"> </w:t>
      </w:r>
      <w:r w:rsidR="00AE2D86" w:rsidRPr="00D033A1">
        <w:rPr>
          <w:rFonts w:ascii="Times New Roman" w:hAnsi="Times New Roman" w:cs="Times New Roman"/>
          <w:sz w:val="24"/>
          <w:szCs w:val="24"/>
          <w:lang w:val="en-US"/>
        </w:rPr>
        <w:t>and helps to prevent anxiety and depression</w:t>
      </w:r>
      <w:r w:rsidR="00BA3760">
        <w:rPr>
          <w:rFonts w:ascii="Times New Roman" w:hAnsi="Times New Roman" w:cs="Times New Roman"/>
          <w:sz w:val="24"/>
          <w:szCs w:val="24"/>
          <w:lang w:val="en-US"/>
        </w:rPr>
        <w:t xml:space="preserve"> </w:t>
      </w:r>
      <w:r w:rsidR="005E0370" w:rsidRPr="005E0370">
        <w:rPr>
          <w:rFonts w:ascii="Times New Roman" w:hAnsi="Times New Roman" w:cs="Times New Roman"/>
          <w:noProof/>
          <w:sz w:val="24"/>
          <w:szCs w:val="24"/>
          <w:lang w:val="en-US"/>
        </w:rPr>
        <w:t>(8)</w:t>
      </w:r>
      <w:r w:rsidR="00BE34E2" w:rsidRPr="00D033A1">
        <w:rPr>
          <w:rFonts w:ascii="Times New Roman" w:hAnsi="Times New Roman" w:cs="Times New Roman"/>
          <w:sz w:val="24"/>
          <w:szCs w:val="24"/>
          <w:lang w:val="en-US"/>
        </w:rPr>
        <w:t xml:space="preserve">. </w:t>
      </w:r>
      <w:r w:rsidR="00DA68A2">
        <w:rPr>
          <w:rFonts w:ascii="Times New Roman" w:hAnsi="Times New Roman" w:cs="Times New Roman"/>
          <w:sz w:val="24"/>
          <w:szCs w:val="24"/>
          <w:lang w:val="en-US"/>
        </w:rPr>
        <w:t>L</w:t>
      </w:r>
      <w:r w:rsidR="00AE2D86" w:rsidRPr="00D033A1">
        <w:rPr>
          <w:rFonts w:ascii="Times New Roman" w:hAnsi="Times New Roman" w:cs="Times New Roman"/>
          <w:sz w:val="24"/>
          <w:szCs w:val="24"/>
          <w:lang w:val="en-US"/>
        </w:rPr>
        <w:t xml:space="preserve">ow </w:t>
      </w:r>
      <w:r w:rsidR="00755EE4">
        <w:rPr>
          <w:rFonts w:ascii="Times New Roman" w:hAnsi="Times New Roman" w:cs="Times New Roman"/>
          <w:sz w:val="24"/>
          <w:szCs w:val="24"/>
          <w:lang w:val="en-US"/>
        </w:rPr>
        <w:t>PA</w:t>
      </w:r>
      <w:r w:rsidR="00013E98" w:rsidRPr="00D033A1">
        <w:rPr>
          <w:rFonts w:ascii="Times New Roman" w:hAnsi="Times New Roman" w:cs="Times New Roman"/>
          <w:sz w:val="24"/>
          <w:szCs w:val="24"/>
          <w:lang w:val="en-US"/>
        </w:rPr>
        <w:t xml:space="preserve"> is associated with</w:t>
      </w:r>
      <w:r w:rsidR="00AE2D86" w:rsidRPr="00D033A1">
        <w:rPr>
          <w:rFonts w:ascii="Times New Roman" w:hAnsi="Times New Roman" w:cs="Times New Roman"/>
          <w:sz w:val="24"/>
          <w:szCs w:val="24"/>
          <w:lang w:val="en-US"/>
        </w:rPr>
        <w:t xml:space="preserve"> feelings of loneliness and lack of social support</w:t>
      </w:r>
      <w:r w:rsidR="00BA3760">
        <w:rPr>
          <w:rFonts w:ascii="Times New Roman" w:hAnsi="Times New Roman" w:cs="Times New Roman"/>
          <w:sz w:val="24"/>
          <w:szCs w:val="24"/>
          <w:lang w:val="en-US"/>
        </w:rPr>
        <w:t xml:space="preserve"> </w:t>
      </w:r>
      <w:r w:rsidR="005E0370" w:rsidRPr="005E0370">
        <w:rPr>
          <w:rFonts w:ascii="Times New Roman" w:hAnsi="Times New Roman" w:cs="Times New Roman"/>
          <w:noProof/>
          <w:sz w:val="24"/>
          <w:szCs w:val="24"/>
          <w:lang w:val="en-US"/>
        </w:rPr>
        <w:t>(9,10)</w:t>
      </w:r>
      <w:r w:rsidR="00AE2D86" w:rsidRPr="00D033A1">
        <w:rPr>
          <w:rFonts w:ascii="Times New Roman" w:hAnsi="Times New Roman" w:cs="Times New Roman"/>
          <w:sz w:val="24"/>
          <w:szCs w:val="24"/>
          <w:lang w:val="en-US"/>
        </w:rPr>
        <w:t xml:space="preserve">. In this </w:t>
      </w:r>
      <w:r w:rsidR="00A0684A">
        <w:rPr>
          <w:rFonts w:ascii="Times New Roman" w:hAnsi="Times New Roman" w:cs="Times New Roman"/>
          <w:sz w:val="24"/>
          <w:szCs w:val="24"/>
          <w:lang w:val="en-US"/>
        </w:rPr>
        <w:t xml:space="preserve">specific </w:t>
      </w:r>
      <w:r w:rsidR="00AE2D86" w:rsidRPr="00D033A1">
        <w:rPr>
          <w:rFonts w:ascii="Times New Roman" w:hAnsi="Times New Roman" w:cs="Times New Roman"/>
          <w:sz w:val="24"/>
          <w:szCs w:val="24"/>
          <w:lang w:val="en-US"/>
        </w:rPr>
        <w:t>situation of isolation created by the confinement,</w:t>
      </w:r>
      <w:r w:rsidR="00A53672" w:rsidRPr="00D033A1">
        <w:rPr>
          <w:rFonts w:ascii="Times New Roman" w:hAnsi="Times New Roman" w:cs="Times New Roman"/>
          <w:sz w:val="24"/>
          <w:szCs w:val="24"/>
          <w:lang w:val="en-US"/>
        </w:rPr>
        <w:t xml:space="preserve"> special attention should be paid to mental health</w:t>
      </w:r>
      <w:r w:rsidR="00AE2D86" w:rsidRPr="00D033A1">
        <w:rPr>
          <w:rFonts w:ascii="Times New Roman" w:hAnsi="Times New Roman" w:cs="Times New Roman"/>
          <w:sz w:val="24"/>
          <w:szCs w:val="24"/>
          <w:lang w:val="en-US"/>
        </w:rPr>
        <w:t>,</w:t>
      </w:r>
      <w:r w:rsidR="00A0684A">
        <w:rPr>
          <w:rFonts w:ascii="Times New Roman" w:hAnsi="Times New Roman" w:cs="Times New Roman"/>
          <w:sz w:val="24"/>
          <w:szCs w:val="24"/>
          <w:lang w:val="en-US"/>
        </w:rPr>
        <w:t xml:space="preserve"> </w:t>
      </w:r>
      <w:r w:rsidR="00F91202">
        <w:rPr>
          <w:rFonts w:ascii="Times New Roman" w:hAnsi="Times New Roman" w:cs="Times New Roman"/>
          <w:sz w:val="24"/>
          <w:szCs w:val="24"/>
          <w:lang w:val="en-US"/>
        </w:rPr>
        <w:t>particularly</w:t>
      </w:r>
      <w:r w:rsidR="00F91202" w:rsidRPr="00F91202">
        <w:rPr>
          <w:rFonts w:ascii="Times New Roman" w:hAnsi="Times New Roman" w:cs="Times New Roman"/>
          <w:sz w:val="24"/>
          <w:szCs w:val="24"/>
          <w:lang w:val="en-US"/>
        </w:rPr>
        <w:t xml:space="preserve"> in those living alone and/or experiencing loneliness</w:t>
      </w:r>
      <w:r w:rsidR="00A0684A">
        <w:rPr>
          <w:rFonts w:ascii="Times New Roman" w:hAnsi="Times New Roman" w:cs="Times New Roman"/>
          <w:sz w:val="24"/>
          <w:szCs w:val="24"/>
          <w:lang w:val="en-US"/>
        </w:rPr>
        <w:t xml:space="preserve"> </w:t>
      </w:r>
      <w:r w:rsidR="00A0684A" w:rsidRPr="00A0684A">
        <w:rPr>
          <w:rFonts w:ascii="Times New Roman" w:hAnsi="Times New Roman" w:cs="Times New Roman"/>
          <w:noProof/>
          <w:sz w:val="24"/>
          <w:szCs w:val="24"/>
          <w:lang w:val="en-US"/>
        </w:rPr>
        <w:t>(1</w:t>
      </w:r>
      <w:r w:rsidR="00244E68">
        <w:rPr>
          <w:rFonts w:ascii="Times New Roman" w:hAnsi="Times New Roman" w:cs="Times New Roman"/>
          <w:noProof/>
          <w:sz w:val="24"/>
          <w:szCs w:val="24"/>
          <w:lang w:val="en-US"/>
        </w:rPr>
        <w:t>1</w:t>
      </w:r>
      <w:r w:rsidR="00A0684A" w:rsidRPr="00A0684A">
        <w:rPr>
          <w:rFonts w:ascii="Times New Roman" w:hAnsi="Times New Roman" w:cs="Times New Roman"/>
          <w:noProof/>
          <w:sz w:val="24"/>
          <w:szCs w:val="24"/>
          <w:lang w:val="en-US"/>
        </w:rPr>
        <w:t>)</w:t>
      </w:r>
      <w:r w:rsidR="00DA36BD">
        <w:rPr>
          <w:rFonts w:ascii="Times New Roman" w:hAnsi="Times New Roman" w:cs="Times New Roman"/>
          <w:sz w:val="24"/>
          <w:szCs w:val="24"/>
          <w:lang w:val="en-US"/>
        </w:rPr>
        <w:t>;</w:t>
      </w:r>
      <w:r w:rsidR="00DA68A2">
        <w:rPr>
          <w:rFonts w:ascii="Times New Roman" w:hAnsi="Times New Roman" w:cs="Times New Roman"/>
          <w:sz w:val="24"/>
          <w:szCs w:val="24"/>
          <w:lang w:val="en-US"/>
        </w:rPr>
        <w:t xml:space="preserve"> </w:t>
      </w:r>
      <w:r w:rsidR="00A0684A">
        <w:rPr>
          <w:rFonts w:ascii="Times New Roman" w:hAnsi="Times New Roman" w:cs="Times New Roman"/>
          <w:sz w:val="24"/>
          <w:szCs w:val="24"/>
          <w:lang w:val="en-US"/>
        </w:rPr>
        <w:t>only d</w:t>
      </w:r>
      <w:r w:rsidR="00A0684A" w:rsidRPr="004E44AE">
        <w:rPr>
          <w:rFonts w:ascii="Times New Roman" w:hAnsi="Times New Roman" w:cs="Times New Roman"/>
          <w:sz w:val="24"/>
          <w:szCs w:val="24"/>
          <w:lang w:val="en-US"/>
        </w:rPr>
        <w:t>uring the initial phase of the COVID-19 outbreak in China, 53.8% of respondents</w:t>
      </w:r>
      <w:r w:rsidR="00A0684A">
        <w:rPr>
          <w:rFonts w:ascii="Times New Roman" w:hAnsi="Times New Roman" w:cs="Times New Roman"/>
          <w:sz w:val="24"/>
          <w:szCs w:val="24"/>
          <w:lang w:val="en-US"/>
        </w:rPr>
        <w:t xml:space="preserve"> </w:t>
      </w:r>
      <w:r w:rsidR="00A0684A" w:rsidRPr="004E44AE">
        <w:rPr>
          <w:rFonts w:ascii="Times New Roman" w:hAnsi="Times New Roman" w:cs="Times New Roman"/>
          <w:sz w:val="24"/>
          <w:szCs w:val="24"/>
          <w:lang w:val="en-US"/>
        </w:rPr>
        <w:t>rated the psychological impact as moderate</w:t>
      </w:r>
      <w:r w:rsidR="00A0684A">
        <w:rPr>
          <w:rFonts w:ascii="Times New Roman" w:hAnsi="Times New Roman" w:cs="Times New Roman"/>
          <w:sz w:val="24"/>
          <w:szCs w:val="24"/>
          <w:lang w:val="en-US"/>
        </w:rPr>
        <w:t>-</w:t>
      </w:r>
      <w:r w:rsidR="00A0684A" w:rsidRPr="004E44AE">
        <w:rPr>
          <w:rFonts w:ascii="Times New Roman" w:hAnsi="Times New Roman" w:cs="Times New Roman"/>
          <w:sz w:val="24"/>
          <w:szCs w:val="24"/>
          <w:lang w:val="en-US"/>
        </w:rPr>
        <w:t>severe</w:t>
      </w:r>
      <w:r w:rsidR="00A0684A">
        <w:rPr>
          <w:rFonts w:ascii="Times New Roman" w:hAnsi="Times New Roman" w:cs="Times New Roman"/>
          <w:sz w:val="24"/>
          <w:szCs w:val="24"/>
          <w:lang w:val="en-US"/>
        </w:rPr>
        <w:t>, with</w:t>
      </w:r>
      <w:r w:rsidR="00A0684A" w:rsidRPr="004E44AE">
        <w:rPr>
          <w:rFonts w:ascii="Times New Roman" w:hAnsi="Times New Roman" w:cs="Times New Roman"/>
          <w:sz w:val="24"/>
          <w:szCs w:val="24"/>
          <w:lang w:val="en-US"/>
        </w:rPr>
        <w:t xml:space="preserve"> 16.5% report</w:t>
      </w:r>
      <w:r w:rsidR="00A0684A">
        <w:rPr>
          <w:rFonts w:ascii="Times New Roman" w:hAnsi="Times New Roman" w:cs="Times New Roman"/>
          <w:sz w:val="24"/>
          <w:szCs w:val="24"/>
          <w:lang w:val="en-US"/>
        </w:rPr>
        <w:t>ing</w:t>
      </w:r>
      <w:r w:rsidR="00A0684A" w:rsidRPr="004E44AE">
        <w:rPr>
          <w:rFonts w:ascii="Times New Roman" w:hAnsi="Times New Roman" w:cs="Times New Roman"/>
          <w:sz w:val="24"/>
          <w:szCs w:val="24"/>
          <w:lang w:val="en-US"/>
        </w:rPr>
        <w:t xml:space="preserve"> moderate</w:t>
      </w:r>
      <w:r w:rsidR="00A0684A">
        <w:rPr>
          <w:rFonts w:ascii="Times New Roman" w:hAnsi="Times New Roman" w:cs="Times New Roman"/>
          <w:sz w:val="24"/>
          <w:szCs w:val="24"/>
          <w:lang w:val="en-US"/>
        </w:rPr>
        <w:t>-</w:t>
      </w:r>
      <w:r w:rsidR="00A0684A" w:rsidRPr="004E44AE">
        <w:rPr>
          <w:rFonts w:ascii="Times New Roman" w:hAnsi="Times New Roman" w:cs="Times New Roman"/>
          <w:sz w:val="24"/>
          <w:szCs w:val="24"/>
          <w:lang w:val="en-US"/>
        </w:rPr>
        <w:t>severe depressive symptoms</w:t>
      </w:r>
      <w:r w:rsidR="00A0684A" w:rsidRPr="001E15A7">
        <w:rPr>
          <w:rFonts w:ascii="Times New Roman" w:hAnsi="Times New Roman" w:cs="Times New Roman"/>
          <w:sz w:val="24"/>
          <w:szCs w:val="24"/>
          <w:lang w:val="en-US"/>
        </w:rPr>
        <w:t xml:space="preserve"> and</w:t>
      </w:r>
      <w:r w:rsidR="00A0684A" w:rsidRPr="004E44AE">
        <w:rPr>
          <w:rFonts w:ascii="Times New Roman" w:hAnsi="Times New Roman" w:cs="Times New Roman"/>
          <w:sz w:val="24"/>
          <w:szCs w:val="24"/>
          <w:lang w:val="en-US"/>
        </w:rPr>
        <w:t xml:space="preserve"> 28.8%</w:t>
      </w:r>
      <w:r w:rsidR="00A0684A">
        <w:rPr>
          <w:rFonts w:ascii="Times New Roman" w:hAnsi="Times New Roman" w:cs="Times New Roman"/>
          <w:sz w:val="24"/>
          <w:szCs w:val="24"/>
          <w:lang w:val="en-US"/>
        </w:rPr>
        <w:t xml:space="preserve"> </w:t>
      </w:r>
      <w:r w:rsidR="00A0684A" w:rsidRPr="004E44AE">
        <w:rPr>
          <w:rFonts w:ascii="Times New Roman" w:hAnsi="Times New Roman" w:cs="Times New Roman"/>
          <w:sz w:val="24"/>
          <w:szCs w:val="24"/>
          <w:lang w:val="en-US"/>
        </w:rPr>
        <w:t>report</w:t>
      </w:r>
      <w:r w:rsidR="00A0684A">
        <w:rPr>
          <w:rFonts w:ascii="Times New Roman" w:hAnsi="Times New Roman" w:cs="Times New Roman"/>
          <w:sz w:val="24"/>
          <w:szCs w:val="24"/>
          <w:lang w:val="en-US"/>
        </w:rPr>
        <w:t>ing</w:t>
      </w:r>
      <w:r w:rsidR="00A0684A" w:rsidRPr="004E44AE">
        <w:rPr>
          <w:rFonts w:ascii="Times New Roman" w:hAnsi="Times New Roman" w:cs="Times New Roman"/>
          <w:sz w:val="24"/>
          <w:szCs w:val="24"/>
          <w:lang w:val="en-US"/>
        </w:rPr>
        <w:t xml:space="preserve"> moderate</w:t>
      </w:r>
      <w:r w:rsidR="00A0684A">
        <w:rPr>
          <w:rFonts w:ascii="Times New Roman" w:hAnsi="Times New Roman" w:cs="Times New Roman"/>
          <w:sz w:val="24"/>
          <w:szCs w:val="24"/>
          <w:lang w:val="en-US"/>
        </w:rPr>
        <w:t>-</w:t>
      </w:r>
      <w:r w:rsidR="00A0684A" w:rsidRPr="004E44AE">
        <w:rPr>
          <w:rFonts w:ascii="Times New Roman" w:hAnsi="Times New Roman" w:cs="Times New Roman"/>
          <w:sz w:val="24"/>
          <w:szCs w:val="24"/>
          <w:lang w:val="en-US"/>
        </w:rPr>
        <w:t>severe anxiety symptoms</w:t>
      </w:r>
      <w:r w:rsidR="00A0684A">
        <w:rPr>
          <w:rFonts w:ascii="Times New Roman" w:hAnsi="Times New Roman" w:cs="Times New Roman"/>
          <w:sz w:val="24"/>
          <w:szCs w:val="24"/>
          <w:lang w:val="en-US"/>
        </w:rPr>
        <w:t xml:space="preserve"> </w:t>
      </w:r>
      <w:r w:rsidR="00A0684A" w:rsidRPr="00A0684A">
        <w:rPr>
          <w:rFonts w:ascii="Times New Roman" w:hAnsi="Times New Roman" w:cs="Times New Roman"/>
          <w:noProof/>
          <w:sz w:val="24"/>
          <w:szCs w:val="24"/>
          <w:lang w:val="en-US"/>
        </w:rPr>
        <w:t>(</w:t>
      </w:r>
      <w:r w:rsidR="00244E68">
        <w:rPr>
          <w:rFonts w:ascii="Times New Roman" w:hAnsi="Times New Roman" w:cs="Times New Roman"/>
          <w:noProof/>
          <w:sz w:val="24"/>
          <w:szCs w:val="24"/>
          <w:lang w:val="en-US"/>
        </w:rPr>
        <w:t>1</w:t>
      </w:r>
      <w:r w:rsidR="00A0684A" w:rsidRPr="00A0684A">
        <w:rPr>
          <w:rFonts w:ascii="Times New Roman" w:hAnsi="Times New Roman" w:cs="Times New Roman"/>
          <w:noProof/>
          <w:sz w:val="24"/>
          <w:szCs w:val="24"/>
          <w:lang w:val="en-US"/>
        </w:rPr>
        <w:t>2)</w:t>
      </w:r>
      <w:r w:rsidR="00A0684A">
        <w:rPr>
          <w:rFonts w:ascii="Times New Roman" w:hAnsi="Times New Roman" w:cs="Times New Roman"/>
          <w:sz w:val="24"/>
          <w:szCs w:val="24"/>
          <w:lang w:val="en-US"/>
        </w:rPr>
        <w:t>.</w:t>
      </w:r>
    </w:p>
    <w:p w14:paraId="7573C9B0" w14:textId="32458515" w:rsidR="00032C02" w:rsidRPr="00D033A1" w:rsidRDefault="002152F5" w:rsidP="0055209F">
      <w:pPr>
        <w:spacing w:after="0" w:line="240" w:lineRule="auto"/>
        <w:jc w:val="both"/>
        <w:rPr>
          <w:rFonts w:ascii="Times New Roman" w:hAnsi="Times New Roman" w:cs="Times New Roman"/>
          <w:bCs/>
          <w:sz w:val="24"/>
          <w:szCs w:val="24"/>
          <w:lang w:val="en-US"/>
        </w:rPr>
      </w:pPr>
      <w:r w:rsidRPr="00D033A1">
        <w:rPr>
          <w:rFonts w:ascii="Times New Roman" w:hAnsi="Times New Roman" w:cs="Times New Roman"/>
          <w:sz w:val="24"/>
          <w:szCs w:val="24"/>
          <w:lang w:val="en-US"/>
        </w:rPr>
        <w:t xml:space="preserve">Furthermore, the use of </w:t>
      </w:r>
      <w:r w:rsidR="00755EE4">
        <w:rPr>
          <w:rFonts w:ascii="Times New Roman" w:hAnsi="Times New Roman" w:cs="Times New Roman"/>
          <w:sz w:val="24"/>
          <w:szCs w:val="24"/>
          <w:lang w:val="en-US"/>
        </w:rPr>
        <w:t>PA</w:t>
      </w:r>
      <w:r w:rsidRPr="00D033A1">
        <w:rPr>
          <w:rFonts w:ascii="Times New Roman" w:hAnsi="Times New Roman" w:cs="Times New Roman"/>
          <w:sz w:val="24"/>
          <w:szCs w:val="24"/>
          <w:lang w:val="en-US"/>
        </w:rPr>
        <w:t xml:space="preserve"> to prevent mental health problems during the confinement is a very adequate strategy, because previous research has found that </w:t>
      </w:r>
      <w:r w:rsidR="00BF0AC5">
        <w:rPr>
          <w:rFonts w:ascii="Times New Roman" w:hAnsi="Times New Roman" w:cs="Times New Roman"/>
          <w:sz w:val="24"/>
          <w:szCs w:val="24"/>
          <w:lang w:val="en-US"/>
        </w:rPr>
        <w:t>PA</w:t>
      </w:r>
      <w:r w:rsidR="009E3597">
        <w:rPr>
          <w:rFonts w:ascii="Times New Roman" w:hAnsi="Times New Roman" w:cs="Times New Roman"/>
          <w:sz w:val="24"/>
          <w:szCs w:val="24"/>
          <w:lang w:val="en-US"/>
        </w:rPr>
        <w:t xml:space="preserve"> </w:t>
      </w:r>
      <w:r w:rsidRPr="00D033A1">
        <w:rPr>
          <w:rFonts w:ascii="Times New Roman" w:hAnsi="Times New Roman" w:cs="Times New Roman"/>
          <w:sz w:val="24"/>
          <w:szCs w:val="24"/>
          <w:lang w:val="en-US"/>
        </w:rPr>
        <w:t xml:space="preserve">produces not only long-term benefits in mental health </w:t>
      </w:r>
      <w:r w:rsidR="007B038C" w:rsidRPr="007B038C">
        <w:rPr>
          <w:rFonts w:ascii="Times New Roman" w:hAnsi="Times New Roman" w:cs="Times New Roman"/>
          <w:sz w:val="24"/>
          <w:szCs w:val="24"/>
          <w:lang w:val="en-US"/>
        </w:rPr>
        <w:t>but also immediate p</w:t>
      </w:r>
      <w:r w:rsidR="00517E8C">
        <w:rPr>
          <w:rFonts w:ascii="Times New Roman" w:hAnsi="Times New Roman" w:cs="Times New Roman"/>
          <w:sz w:val="24"/>
          <w:szCs w:val="24"/>
          <w:lang w:val="en-US"/>
        </w:rPr>
        <w:t>s</w:t>
      </w:r>
      <w:r w:rsidR="007B038C" w:rsidRPr="007B038C">
        <w:rPr>
          <w:rFonts w:ascii="Times New Roman" w:hAnsi="Times New Roman" w:cs="Times New Roman"/>
          <w:sz w:val="24"/>
          <w:szCs w:val="24"/>
          <w:lang w:val="en-US"/>
        </w:rPr>
        <w:t xml:space="preserve">ychological benefits for mood and anxiety </w:t>
      </w:r>
      <w:r w:rsidR="007B038C">
        <w:rPr>
          <w:rFonts w:ascii="Times New Roman" w:hAnsi="Times New Roman" w:cs="Times New Roman"/>
          <w:sz w:val="24"/>
          <w:szCs w:val="24"/>
          <w:lang w:val="en-US"/>
        </w:rPr>
        <w:t>due to the acute effects of PA</w:t>
      </w:r>
      <w:r w:rsidR="00396FC2">
        <w:rPr>
          <w:rFonts w:ascii="Times New Roman" w:hAnsi="Times New Roman" w:cs="Times New Roman"/>
          <w:sz w:val="24"/>
          <w:szCs w:val="24"/>
          <w:lang w:val="en-US"/>
        </w:rPr>
        <w:t xml:space="preserve"> </w:t>
      </w:r>
      <w:r w:rsidR="005E0370" w:rsidRPr="005E0370">
        <w:rPr>
          <w:rFonts w:ascii="Times New Roman" w:hAnsi="Times New Roman" w:cs="Times New Roman"/>
          <w:noProof/>
          <w:sz w:val="24"/>
          <w:szCs w:val="24"/>
          <w:lang w:val="en-US"/>
        </w:rPr>
        <w:t>(1</w:t>
      </w:r>
      <w:r w:rsidR="00244E68">
        <w:rPr>
          <w:rFonts w:ascii="Times New Roman" w:hAnsi="Times New Roman" w:cs="Times New Roman"/>
          <w:noProof/>
          <w:sz w:val="24"/>
          <w:szCs w:val="24"/>
          <w:lang w:val="en-US"/>
        </w:rPr>
        <w:t>3</w:t>
      </w:r>
      <w:r w:rsidR="007B038C">
        <w:rPr>
          <w:rFonts w:ascii="Times New Roman" w:hAnsi="Times New Roman" w:cs="Times New Roman"/>
          <w:noProof/>
          <w:sz w:val="24"/>
          <w:szCs w:val="24"/>
          <w:lang w:val="en-US"/>
        </w:rPr>
        <w:t>-1</w:t>
      </w:r>
      <w:r w:rsidR="00244E68">
        <w:rPr>
          <w:rFonts w:ascii="Times New Roman" w:hAnsi="Times New Roman" w:cs="Times New Roman"/>
          <w:noProof/>
          <w:sz w:val="24"/>
          <w:szCs w:val="24"/>
          <w:lang w:val="en-US"/>
        </w:rPr>
        <w:t>5</w:t>
      </w:r>
      <w:r w:rsidR="005E0370" w:rsidRPr="005E0370">
        <w:rPr>
          <w:rFonts w:ascii="Times New Roman" w:hAnsi="Times New Roman" w:cs="Times New Roman"/>
          <w:noProof/>
          <w:sz w:val="24"/>
          <w:szCs w:val="24"/>
          <w:lang w:val="en-US"/>
        </w:rPr>
        <w:t>)</w:t>
      </w:r>
      <w:r w:rsidRPr="00D033A1">
        <w:rPr>
          <w:rFonts w:ascii="Times New Roman" w:hAnsi="Times New Roman" w:cs="Times New Roman"/>
          <w:sz w:val="24"/>
          <w:szCs w:val="24"/>
          <w:lang w:val="en-US"/>
        </w:rPr>
        <w:t>.</w:t>
      </w:r>
      <w:r w:rsidR="00BA6538" w:rsidRPr="00D033A1">
        <w:rPr>
          <w:rFonts w:ascii="Times New Roman" w:hAnsi="Times New Roman" w:cs="Times New Roman"/>
          <w:sz w:val="24"/>
          <w:szCs w:val="24"/>
          <w:lang w:val="en-US"/>
        </w:rPr>
        <w:t xml:space="preserve"> </w:t>
      </w:r>
      <w:r w:rsidR="00032C02" w:rsidRPr="00D033A1">
        <w:rPr>
          <w:rFonts w:ascii="Times New Roman" w:hAnsi="Times New Roman" w:cs="Times New Roman"/>
          <w:bCs/>
          <w:sz w:val="24"/>
          <w:szCs w:val="24"/>
          <w:lang w:val="en-US"/>
        </w:rPr>
        <w:t xml:space="preserve">Due to these reasons, </w:t>
      </w:r>
      <w:r w:rsidR="00BF0AC5">
        <w:rPr>
          <w:rFonts w:ascii="Times New Roman" w:hAnsi="Times New Roman" w:cs="Times New Roman"/>
          <w:bCs/>
          <w:sz w:val="24"/>
          <w:szCs w:val="24"/>
          <w:lang w:val="en-US"/>
        </w:rPr>
        <w:t>PA</w:t>
      </w:r>
      <w:r w:rsidR="00737C84">
        <w:rPr>
          <w:rFonts w:ascii="Times New Roman" w:hAnsi="Times New Roman" w:cs="Times New Roman"/>
          <w:bCs/>
          <w:sz w:val="24"/>
          <w:szCs w:val="24"/>
          <w:lang w:val="en-US"/>
        </w:rPr>
        <w:t xml:space="preserve"> </w:t>
      </w:r>
      <w:r w:rsidR="00032C02" w:rsidRPr="00D033A1">
        <w:rPr>
          <w:rFonts w:ascii="Times New Roman" w:hAnsi="Times New Roman" w:cs="Times New Roman"/>
          <w:bCs/>
          <w:sz w:val="24"/>
          <w:szCs w:val="24"/>
          <w:lang w:val="en-US"/>
        </w:rPr>
        <w:t xml:space="preserve">has now been recommended as </w:t>
      </w:r>
      <w:r w:rsidR="00DA68A2">
        <w:rPr>
          <w:rFonts w:ascii="Times New Roman" w:hAnsi="Times New Roman" w:cs="Times New Roman"/>
          <w:bCs/>
          <w:sz w:val="24"/>
          <w:szCs w:val="24"/>
          <w:lang w:val="en-US"/>
        </w:rPr>
        <w:t xml:space="preserve">a </w:t>
      </w:r>
      <w:r w:rsidR="00032C02" w:rsidRPr="00D033A1">
        <w:rPr>
          <w:rFonts w:ascii="Times New Roman" w:hAnsi="Times New Roman" w:cs="Times New Roman"/>
          <w:bCs/>
          <w:sz w:val="24"/>
          <w:szCs w:val="24"/>
          <w:lang w:val="en-US"/>
        </w:rPr>
        <w:t>therapy to fight against the mental and physical con</w:t>
      </w:r>
      <w:r w:rsidR="00A35795" w:rsidRPr="00D033A1">
        <w:rPr>
          <w:rFonts w:ascii="Times New Roman" w:hAnsi="Times New Roman" w:cs="Times New Roman"/>
          <w:bCs/>
          <w:sz w:val="24"/>
          <w:szCs w:val="24"/>
          <w:lang w:val="en-US"/>
        </w:rPr>
        <w:t>sequences of COVID-19 confinement</w:t>
      </w:r>
      <w:r w:rsidR="00E143F7">
        <w:rPr>
          <w:rFonts w:ascii="Times New Roman" w:hAnsi="Times New Roman" w:cs="Times New Roman"/>
          <w:bCs/>
          <w:sz w:val="24"/>
          <w:szCs w:val="24"/>
          <w:vertAlign w:val="superscript"/>
          <w:lang w:val="en-US"/>
        </w:rPr>
        <w:t xml:space="preserve"> </w:t>
      </w:r>
      <w:r w:rsidR="005E0370" w:rsidRPr="005E0370">
        <w:rPr>
          <w:rFonts w:ascii="Times New Roman" w:hAnsi="Times New Roman" w:cs="Times New Roman"/>
          <w:bCs/>
          <w:noProof/>
          <w:sz w:val="24"/>
          <w:szCs w:val="24"/>
          <w:lang w:val="en-US"/>
        </w:rPr>
        <w:t>(1</w:t>
      </w:r>
      <w:r w:rsidR="00244E68">
        <w:rPr>
          <w:rFonts w:ascii="Times New Roman" w:hAnsi="Times New Roman" w:cs="Times New Roman"/>
          <w:bCs/>
          <w:noProof/>
          <w:sz w:val="24"/>
          <w:szCs w:val="24"/>
          <w:lang w:val="en-US"/>
        </w:rPr>
        <w:t>6</w:t>
      </w:r>
      <w:r w:rsidR="005E0370" w:rsidRPr="005E0370">
        <w:rPr>
          <w:rFonts w:ascii="Times New Roman" w:hAnsi="Times New Roman" w:cs="Times New Roman"/>
          <w:bCs/>
          <w:noProof/>
          <w:sz w:val="24"/>
          <w:szCs w:val="24"/>
          <w:lang w:val="en-US"/>
        </w:rPr>
        <w:t>)</w:t>
      </w:r>
      <w:r w:rsidR="00032C02" w:rsidRPr="00D033A1">
        <w:rPr>
          <w:rFonts w:ascii="Times New Roman" w:hAnsi="Times New Roman" w:cs="Times New Roman"/>
          <w:bCs/>
          <w:sz w:val="24"/>
          <w:szCs w:val="24"/>
          <w:lang w:val="en-US"/>
        </w:rPr>
        <w:t xml:space="preserve">. </w:t>
      </w:r>
    </w:p>
    <w:p w14:paraId="219786F6" w14:textId="6ACFA499" w:rsidR="0017325A" w:rsidRPr="00D033A1" w:rsidRDefault="00F143B1"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While </w:t>
      </w:r>
      <w:r w:rsidR="00EF583C" w:rsidRPr="00D033A1">
        <w:rPr>
          <w:rFonts w:ascii="Times New Roman" w:hAnsi="Times New Roman" w:cs="Times New Roman"/>
          <w:sz w:val="24"/>
          <w:szCs w:val="24"/>
          <w:lang w:val="en-US"/>
        </w:rPr>
        <w:t xml:space="preserve">people </w:t>
      </w:r>
      <w:r>
        <w:rPr>
          <w:rFonts w:ascii="Times New Roman" w:hAnsi="Times New Roman" w:cs="Times New Roman"/>
          <w:sz w:val="24"/>
          <w:szCs w:val="24"/>
          <w:lang w:val="en-US"/>
        </w:rPr>
        <w:t xml:space="preserve">should </w:t>
      </w:r>
      <w:r w:rsidR="0017325A" w:rsidRPr="00D033A1">
        <w:rPr>
          <w:rFonts w:ascii="Times New Roman" w:hAnsi="Times New Roman" w:cs="Times New Roman"/>
          <w:sz w:val="24"/>
          <w:szCs w:val="24"/>
          <w:lang w:val="en-US"/>
        </w:rPr>
        <w:t>perform at least</w:t>
      </w:r>
      <w:r w:rsidR="00C87A68" w:rsidRPr="00D033A1">
        <w:rPr>
          <w:rFonts w:ascii="Times New Roman" w:hAnsi="Times New Roman" w:cs="Times New Roman"/>
          <w:sz w:val="24"/>
          <w:szCs w:val="24"/>
          <w:lang w:val="en-US"/>
        </w:rPr>
        <w:t xml:space="preserve"> </w:t>
      </w:r>
      <w:r w:rsidR="0017325A" w:rsidRPr="00D033A1">
        <w:rPr>
          <w:rFonts w:ascii="Times New Roman" w:hAnsi="Times New Roman" w:cs="Times New Roman"/>
          <w:sz w:val="24"/>
          <w:szCs w:val="24"/>
          <w:lang w:val="en-US"/>
        </w:rPr>
        <w:t>the</w:t>
      </w:r>
      <w:r w:rsidR="00755EE4">
        <w:rPr>
          <w:rFonts w:ascii="Times New Roman" w:hAnsi="Times New Roman" w:cs="Times New Roman"/>
          <w:sz w:val="24"/>
          <w:szCs w:val="24"/>
          <w:lang w:val="en-US"/>
        </w:rPr>
        <w:t xml:space="preserve"> PA</w:t>
      </w:r>
      <w:r w:rsidR="00C87A68" w:rsidRPr="00D033A1">
        <w:rPr>
          <w:rFonts w:ascii="Times New Roman" w:hAnsi="Times New Roman" w:cs="Times New Roman"/>
          <w:sz w:val="24"/>
          <w:szCs w:val="24"/>
          <w:lang w:val="en-US"/>
        </w:rPr>
        <w:t xml:space="preserve"> recommended by </w:t>
      </w:r>
      <w:r w:rsidR="00EF583C" w:rsidRPr="00D033A1">
        <w:rPr>
          <w:rFonts w:ascii="Times New Roman" w:hAnsi="Times New Roman" w:cs="Times New Roman"/>
          <w:sz w:val="24"/>
          <w:szCs w:val="24"/>
          <w:lang w:val="en-US"/>
        </w:rPr>
        <w:t>WHO</w:t>
      </w:r>
      <w:r w:rsidR="00396FC2">
        <w:rPr>
          <w:rFonts w:ascii="Times New Roman" w:hAnsi="Times New Roman" w:cs="Times New Roman"/>
          <w:sz w:val="24"/>
          <w:szCs w:val="24"/>
          <w:lang w:val="en-US"/>
        </w:rPr>
        <w:t xml:space="preserve"> </w:t>
      </w:r>
      <w:r w:rsidR="005E0370" w:rsidRPr="005E0370">
        <w:rPr>
          <w:rFonts w:ascii="Times New Roman" w:hAnsi="Times New Roman" w:cs="Times New Roman"/>
          <w:noProof/>
          <w:sz w:val="24"/>
          <w:szCs w:val="24"/>
          <w:lang w:val="en-US"/>
        </w:rPr>
        <w:t>(15,16)</w:t>
      </w:r>
      <w:r>
        <w:rPr>
          <w:lang w:val="en-US"/>
        </w:rPr>
        <w:t xml:space="preserve">, </w:t>
      </w:r>
      <w:r>
        <w:rPr>
          <w:rFonts w:ascii="Times New Roman" w:hAnsi="Times New Roman" w:cs="Times New Roman"/>
          <w:noProof/>
          <w:sz w:val="24"/>
          <w:szCs w:val="24"/>
          <w:lang w:val="en-US"/>
        </w:rPr>
        <w:t xml:space="preserve">also during the </w:t>
      </w:r>
      <w:r w:rsidRPr="00F143B1">
        <w:rPr>
          <w:rFonts w:ascii="Times New Roman" w:hAnsi="Times New Roman" w:cs="Times New Roman"/>
          <w:noProof/>
          <w:sz w:val="24"/>
          <w:szCs w:val="24"/>
          <w:lang w:val="en-US"/>
        </w:rPr>
        <w:t>confinement period, this may be extremely difficult to achieve</w:t>
      </w:r>
      <w:r w:rsidR="005E0370">
        <w:rPr>
          <w:rFonts w:ascii="Times New Roman" w:hAnsi="Times New Roman" w:cs="Times New Roman"/>
          <w:sz w:val="24"/>
          <w:szCs w:val="24"/>
          <w:lang w:val="en-US"/>
        </w:rPr>
        <w:t>.</w:t>
      </w:r>
      <w:r w:rsidR="00D97D9A" w:rsidRPr="00D033A1">
        <w:rPr>
          <w:rFonts w:ascii="Times New Roman" w:hAnsi="Times New Roman" w:cs="Times New Roman"/>
          <w:sz w:val="24"/>
          <w:szCs w:val="24"/>
          <w:lang w:val="en-US"/>
        </w:rPr>
        <w:t xml:space="preserve"> </w:t>
      </w:r>
      <w:r w:rsidR="0017325A" w:rsidRPr="00D033A1">
        <w:rPr>
          <w:rFonts w:ascii="Times New Roman" w:hAnsi="Times New Roman" w:cs="Times New Roman"/>
          <w:sz w:val="24"/>
          <w:szCs w:val="24"/>
          <w:lang w:val="en-US"/>
        </w:rPr>
        <w:t xml:space="preserve">The recommendation of </w:t>
      </w:r>
      <w:r w:rsidR="00D97D9A" w:rsidRPr="00D033A1">
        <w:rPr>
          <w:rFonts w:ascii="Times New Roman" w:hAnsi="Times New Roman" w:cs="Times New Roman"/>
          <w:sz w:val="24"/>
          <w:szCs w:val="24"/>
          <w:lang w:val="en-US"/>
        </w:rPr>
        <w:t xml:space="preserve">WHO </w:t>
      </w:r>
      <w:r w:rsidR="0017325A" w:rsidRPr="00D033A1">
        <w:rPr>
          <w:rFonts w:ascii="Times New Roman" w:hAnsi="Times New Roman" w:cs="Times New Roman"/>
          <w:sz w:val="24"/>
          <w:szCs w:val="24"/>
          <w:lang w:val="en-US"/>
        </w:rPr>
        <w:t>for</w:t>
      </w:r>
      <w:r w:rsidR="00D97D9A" w:rsidRPr="00D033A1">
        <w:rPr>
          <w:rFonts w:ascii="Times New Roman" w:hAnsi="Times New Roman" w:cs="Times New Roman"/>
          <w:sz w:val="24"/>
          <w:szCs w:val="24"/>
          <w:lang w:val="en-US"/>
        </w:rPr>
        <w:t xml:space="preserve"> adults </w:t>
      </w:r>
      <w:r w:rsidR="0017325A" w:rsidRPr="00D033A1">
        <w:rPr>
          <w:rFonts w:ascii="Times New Roman" w:hAnsi="Times New Roman" w:cs="Times New Roman"/>
          <w:sz w:val="24"/>
          <w:szCs w:val="24"/>
          <w:lang w:val="en-US"/>
        </w:rPr>
        <w:t xml:space="preserve">is to </w:t>
      </w:r>
      <w:r w:rsidR="00D97D9A" w:rsidRPr="00D033A1">
        <w:rPr>
          <w:rFonts w:ascii="Times New Roman" w:hAnsi="Times New Roman" w:cs="Times New Roman"/>
          <w:sz w:val="24"/>
          <w:szCs w:val="24"/>
          <w:lang w:val="en-US"/>
        </w:rPr>
        <w:t xml:space="preserve">do at least 150 minutes of moderate-intensity </w:t>
      </w:r>
      <w:r w:rsidR="00755EE4">
        <w:rPr>
          <w:rFonts w:ascii="Times New Roman" w:hAnsi="Times New Roman" w:cs="Times New Roman"/>
          <w:sz w:val="24"/>
          <w:szCs w:val="24"/>
          <w:lang w:val="en-US"/>
        </w:rPr>
        <w:t>PA</w:t>
      </w:r>
      <w:r w:rsidR="0017325A" w:rsidRPr="00D033A1">
        <w:rPr>
          <w:rFonts w:ascii="Times New Roman" w:hAnsi="Times New Roman" w:cs="Times New Roman"/>
          <w:sz w:val="24"/>
          <w:szCs w:val="24"/>
          <w:lang w:val="en-US"/>
        </w:rPr>
        <w:t xml:space="preserve"> per week</w:t>
      </w:r>
      <w:r w:rsidR="00D97D9A" w:rsidRPr="00D033A1">
        <w:rPr>
          <w:rFonts w:ascii="Times New Roman" w:hAnsi="Times New Roman" w:cs="Times New Roman"/>
          <w:sz w:val="24"/>
          <w:szCs w:val="24"/>
          <w:lang w:val="en-US"/>
        </w:rPr>
        <w:t xml:space="preserve">, or 75 minutes of vigorous-intensity </w:t>
      </w:r>
      <w:r w:rsidR="00755EE4">
        <w:rPr>
          <w:rFonts w:ascii="Times New Roman" w:hAnsi="Times New Roman" w:cs="Times New Roman"/>
          <w:sz w:val="24"/>
          <w:szCs w:val="24"/>
          <w:lang w:val="en-US"/>
        </w:rPr>
        <w:t>PA</w:t>
      </w:r>
      <w:r w:rsidR="0017325A" w:rsidRPr="00D033A1">
        <w:rPr>
          <w:rFonts w:ascii="Times New Roman" w:hAnsi="Times New Roman" w:cs="Times New Roman"/>
          <w:sz w:val="24"/>
          <w:szCs w:val="24"/>
          <w:lang w:val="en-US"/>
        </w:rPr>
        <w:t xml:space="preserve"> per week</w:t>
      </w:r>
      <w:r w:rsidR="00D97D9A" w:rsidRPr="00D033A1">
        <w:rPr>
          <w:rFonts w:ascii="Times New Roman" w:hAnsi="Times New Roman" w:cs="Times New Roman"/>
          <w:sz w:val="24"/>
          <w:szCs w:val="24"/>
          <w:lang w:val="en-US"/>
        </w:rPr>
        <w:t>, or an equivalent combination of moderate- and vigorous-intensity physical activity achievin</w:t>
      </w:r>
      <w:r w:rsidR="005E0370">
        <w:rPr>
          <w:rFonts w:ascii="Times New Roman" w:hAnsi="Times New Roman" w:cs="Times New Roman"/>
          <w:sz w:val="24"/>
          <w:szCs w:val="24"/>
          <w:lang w:val="en-US"/>
        </w:rPr>
        <w:t xml:space="preserve">g at least 600 MET-minutes/week </w:t>
      </w:r>
      <w:r w:rsidR="005E0370" w:rsidRPr="005E0370">
        <w:rPr>
          <w:rFonts w:ascii="Times New Roman" w:hAnsi="Times New Roman" w:cs="Times New Roman"/>
          <w:noProof/>
          <w:sz w:val="24"/>
          <w:szCs w:val="24"/>
          <w:lang w:val="en-US"/>
        </w:rPr>
        <w:t>(1</w:t>
      </w:r>
      <w:r w:rsidR="00244E68">
        <w:rPr>
          <w:rFonts w:ascii="Times New Roman" w:hAnsi="Times New Roman" w:cs="Times New Roman"/>
          <w:noProof/>
          <w:sz w:val="24"/>
          <w:szCs w:val="24"/>
          <w:lang w:val="en-US"/>
        </w:rPr>
        <w:t>7</w:t>
      </w:r>
      <w:r w:rsidR="005E0370" w:rsidRPr="005E0370">
        <w:rPr>
          <w:rFonts w:ascii="Times New Roman" w:hAnsi="Times New Roman" w:cs="Times New Roman"/>
          <w:noProof/>
          <w:sz w:val="24"/>
          <w:szCs w:val="24"/>
          <w:lang w:val="en-US"/>
        </w:rPr>
        <w:t>,1</w:t>
      </w:r>
      <w:r w:rsidR="00244E68">
        <w:rPr>
          <w:rFonts w:ascii="Times New Roman" w:hAnsi="Times New Roman" w:cs="Times New Roman"/>
          <w:noProof/>
          <w:sz w:val="24"/>
          <w:szCs w:val="24"/>
          <w:lang w:val="en-US"/>
        </w:rPr>
        <w:t>8</w:t>
      </w:r>
      <w:r w:rsidR="005E0370" w:rsidRPr="005E0370">
        <w:rPr>
          <w:rFonts w:ascii="Times New Roman" w:hAnsi="Times New Roman" w:cs="Times New Roman"/>
          <w:noProof/>
          <w:sz w:val="24"/>
          <w:szCs w:val="24"/>
          <w:lang w:val="en-US"/>
        </w:rPr>
        <w:t>)</w:t>
      </w:r>
      <w:r w:rsidR="005E0370">
        <w:rPr>
          <w:rFonts w:ascii="Times New Roman" w:hAnsi="Times New Roman" w:cs="Times New Roman"/>
          <w:sz w:val="24"/>
          <w:szCs w:val="24"/>
          <w:lang w:val="en-US"/>
        </w:rPr>
        <w:t>.</w:t>
      </w:r>
      <w:r w:rsidR="00D97D9A" w:rsidRPr="00D033A1">
        <w:rPr>
          <w:rFonts w:ascii="Times New Roman" w:hAnsi="Times New Roman" w:cs="Times New Roman"/>
          <w:sz w:val="24"/>
          <w:szCs w:val="24"/>
          <w:lang w:val="en-US"/>
        </w:rPr>
        <w:t xml:space="preserve"> </w:t>
      </w:r>
      <w:r w:rsidR="00056812">
        <w:rPr>
          <w:rFonts w:ascii="Times New Roman" w:hAnsi="Times New Roman" w:cs="Times New Roman"/>
          <w:sz w:val="24"/>
          <w:szCs w:val="24"/>
          <w:lang w:val="en-US"/>
        </w:rPr>
        <w:t xml:space="preserve">However, </w:t>
      </w:r>
      <w:r w:rsidR="0017325A" w:rsidRPr="00D033A1">
        <w:rPr>
          <w:rFonts w:ascii="Times New Roman" w:hAnsi="Times New Roman" w:cs="Times New Roman"/>
          <w:sz w:val="24"/>
          <w:szCs w:val="24"/>
          <w:lang w:val="en-US"/>
        </w:rPr>
        <w:t xml:space="preserve">recent </w:t>
      </w:r>
      <w:r w:rsidR="004A6B39">
        <w:rPr>
          <w:rFonts w:ascii="Times New Roman" w:hAnsi="Times New Roman" w:cs="Times New Roman"/>
          <w:sz w:val="24"/>
          <w:szCs w:val="24"/>
          <w:lang w:val="en-US"/>
        </w:rPr>
        <w:t>recommendations</w:t>
      </w:r>
      <w:r w:rsidR="004A6B39" w:rsidRPr="00D033A1">
        <w:rPr>
          <w:rFonts w:ascii="Times New Roman" w:hAnsi="Times New Roman" w:cs="Times New Roman"/>
          <w:sz w:val="24"/>
          <w:szCs w:val="24"/>
          <w:lang w:val="en-US"/>
        </w:rPr>
        <w:t xml:space="preserve"> </w:t>
      </w:r>
      <w:r w:rsidR="00737C84" w:rsidRPr="00D033A1">
        <w:rPr>
          <w:rFonts w:ascii="Times New Roman" w:hAnsi="Times New Roman" w:cs="Times New Roman"/>
          <w:sz w:val="24"/>
          <w:szCs w:val="24"/>
          <w:lang w:val="en-US"/>
        </w:rPr>
        <w:t>suggest</w:t>
      </w:r>
      <w:r w:rsidR="00517E8C">
        <w:rPr>
          <w:rFonts w:ascii="Times New Roman" w:hAnsi="Times New Roman" w:cs="Times New Roman"/>
          <w:sz w:val="24"/>
          <w:szCs w:val="24"/>
          <w:lang w:val="en-US"/>
        </w:rPr>
        <w:t xml:space="preserve"> </w:t>
      </w:r>
      <w:r w:rsidR="0017325A" w:rsidRPr="00D033A1">
        <w:rPr>
          <w:rFonts w:ascii="Times New Roman" w:hAnsi="Times New Roman" w:cs="Times New Roman"/>
          <w:sz w:val="24"/>
          <w:szCs w:val="24"/>
          <w:lang w:val="en-US"/>
        </w:rPr>
        <w:t xml:space="preserve">that, during the confinement, people should do even more </w:t>
      </w:r>
      <w:r w:rsidR="00755EE4">
        <w:rPr>
          <w:rFonts w:ascii="Times New Roman" w:hAnsi="Times New Roman" w:cs="Times New Roman"/>
          <w:sz w:val="24"/>
          <w:szCs w:val="24"/>
          <w:lang w:val="en-US"/>
        </w:rPr>
        <w:t>PA</w:t>
      </w:r>
      <w:r w:rsidR="0017325A" w:rsidRPr="00D033A1">
        <w:rPr>
          <w:rFonts w:ascii="Times New Roman" w:hAnsi="Times New Roman" w:cs="Times New Roman"/>
          <w:sz w:val="24"/>
          <w:szCs w:val="24"/>
          <w:lang w:val="en-US"/>
        </w:rPr>
        <w:t xml:space="preserve"> than these recommendations to compensate for the </w:t>
      </w:r>
      <w:r w:rsidR="00951FEC">
        <w:rPr>
          <w:rFonts w:ascii="Times New Roman" w:hAnsi="Times New Roman" w:cs="Times New Roman"/>
          <w:sz w:val="24"/>
          <w:szCs w:val="24"/>
          <w:lang w:val="en-US"/>
        </w:rPr>
        <w:t>increase in sedentary time at home</w:t>
      </w:r>
      <w:r w:rsidR="00E143F7">
        <w:rPr>
          <w:rFonts w:ascii="Times New Roman" w:hAnsi="Times New Roman" w:cs="Times New Roman"/>
          <w:sz w:val="24"/>
          <w:szCs w:val="24"/>
          <w:lang w:val="en-US"/>
        </w:rPr>
        <w:t xml:space="preserve"> </w:t>
      </w:r>
      <w:r w:rsidR="005E0370" w:rsidRPr="005E0370">
        <w:rPr>
          <w:rFonts w:ascii="Times New Roman" w:hAnsi="Times New Roman" w:cs="Times New Roman"/>
          <w:noProof/>
          <w:sz w:val="24"/>
          <w:szCs w:val="24"/>
          <w:lang w:val="en-US"/>
        </w:rPr>
        <w:t>(1</w:t>
      </w:r>
      <w:r w:rsidR="00244E68">
        <w:rPr>
          <w:rFonts w:ascii="Times New Roman" w:hAnsi="Times New Roman" w:cs="Times New Roman"/>
          <w:noProof/>
          <w:sz w:val="24"/>
          <w:szCs w:val="24"/>
          <w:lang w:val="en-US"/>
        </w:rPr>
        <w:t>6</w:t>
      </w:r>
      <w:r w:rsidR="005E0370" w:rsidRPr="005E0370">
        <w:rPr>
          <w:rFonts w:ascii="Times New Roman" w:hAnsi="Times New Roman" w:cs="Times New Roman"/>
          <w:noProof/>
          <w:sz w:val="24"/>
          <w:szCs w:val="24"/>
          <w:lang w:val="en-US"/>
        </w:rPr>
        <w:t>)</w:t>
      </w:r>
      <w:r w:rsidR="0017325A" w:rsidRPr="00D033A1">
        <w:rPr>
          <w:rFonts w:ascii="Times New Roman" w:hAnsi="Times New Roman" w:cs="Times New Roman"/>
          <w:sz w:val="24"/>
          <w:szCs w:val="24"/>
          <w:lang w:val="en-US"/>
        </w:rPr>
        <w:t>.</w:t>
      </w:r>
      <w:r w:rsidRPr="000A4810">
        <w:rPr>
          <w:lang w:val="en-US"/>
        </w:rPr>
        <w:t xml:space="preserve"> </w:t>
      </w:r>
      <w:r w:rsidRPr="00F143B1">
        <w:rPr>
          <w:rFonts w:ascii="Times New Roman" w:hAnsi="Times New Roman" w:cs="Times New Roman"/>
          <w:sz w:val="24"/>
          <w:szCs w:val="24"/>
          <w:lang w:val="en-US"/>
        </w:rPr>
        <w:t>While many people are unlik</w:t>
      </w:r>
      <w:r>
        <w:rPr>
          <w:rFonts w:ascii="Times New Roman" w:hAnsi="Times New Roman" w:cs="Times New Roman"/>
          <w:sz w:val="24"/>
          <w:szCs w:val="24"/>
          <w:lang w:val="en-US"/>
        </w:rPr>
        <w:t xml:space="preserve">ely to exceed this threshold of </w:t>
      </w:r>
      <w:r w:rsidRPr="00F143B1">
        <w:rPr>
          <w:rFonts w:ascii="Times New Roman" w:hAnsi="Times New Roman" w:cs="Times New Roman"/>
          <w:sz w:val="24"/>
          <w:szCs w:val="24"/>
          <w:lang w:val="en-US"/>
        </w:rPr>
        <w:t>PA, the adverse influence on mental health needs to be investigated.</w:t>
      </w:r>
      <w:r w:rsidR="007A6B9E">
        <w:rPr>
          <w:rFonts w:ascii="Times New Roman" w:hAnsi="Times New Roman" w:cs="Times New Roman"/>
          <w:sz w:val="24"/>
          <w:szCs w:val="24"/>
          <w:lang w:val="en-US"/>
        </w:rPr>
        <w:t xml:space="preserve"> Also, w</w:t>
      </w:r>
      <w:r w:rsidR="007A6B9E" w:rsidRPr="007A6B9E">
        <w:rPr>
          <w:rFonts w:ascii="Times New Roman" w:hAnsi="Times New Roman" w:cs="Times New Roman"/>
          <w:sz w:val="24"/>
          <w:szCs w:val="24"/>
          <w:lang w:val="en-US"/>
        </w:rPr>
        <w:t>e found PA particularly critical to analyse since prior research has suggested the importance of PA</w:t>
      </w:r>
      <w:r w:rsidR="007A6B9E">
        <w:rPr>
          <w:rFonts w:ascii="Times New Roman" w:hAnsi="Times New Roman" w:cs="Times New Roman"/>
          <w:sz w:val="24"/>
          <w:szCs w:val="24"/>
          <w:lang w:val="en-US"/>
        </w:rPr>
        <w:t xml:space="preserve"> during the COVID-19 confinement (6,16). </w:t>
      </w:r>
    </w:p>
    <w:p w14:paraId="1D5605BA" w14:textId="498431F7" w:rsidR="00EB4CDB" w:rsidRPr="00D033A1" w:rsidRDefault="00EB4CDB" w:rsidP="0055209F">
      <w:pPr>
        <w:spacing w:after="0" w:line="240" w:lineRule="auto"/>
        <w:jc w:val="both"/>
        <w:rPr>
          <w:rFonts w:ascii="Times New Roman" w:hAnsi="Times New Roman" w:cs="Times New Roman"/>
          <w:sz w:val="24"/>
          <w:szCs w:val="24"/>
          <w:lang w:val="en-US"/>
        </w:rPr>
      </w:pPr>
      <w:r w:rsidRPr="00D033A1">
        <w:rPr>
          <w:rFonts w:ascii="Times New Roman" w:hAnsi="Times New Roman" w:cs="Times New Roman"/>
          <w:sz w:val="24"/>
          <w:szCs w:val="24"/>
          <w:lang w:val="en-US"/>
        </w:rPr>
        <w:t>In view of this</w:t>
      </w:r>
      <w:r w:rsidR="007A6B9E">
        <w:rPr>
          <w:rFonts w:ascii="Times New Roman" w:hAnsi="Times New Roman" w:cs="Times New Roman"/>
          <w:sz w:val="24"/>
          <w:szCs w:val="24"/>
          <w:lang w:val="en-US"/>
        </w:rPr>
        <w:t xml:space="preserve"> context</w:t>
      </w:r>
      <w:r w:rsidR="00725C3B" w:rsidRPr="00D033A1">
        <w:rPr>
          <w:rFonts w:ascii="Times New Roman" w:hAnsi="Times New Roman" w:cs="Times New Roman"/>
          <w:sz w:val="24"/>
          <w:szCs w:val="24"/>
          <w:lang w:val="en-US"/>
        </w:rPr>
        <w:t xml:space="preserve">, it is </w:t>
      </w:r>
      <w:r w:rsidRPr="00D033A1">
        <w:rPr>
          <w:rFonts w:ascii="Times New Roman" w:hAnsi="Times New Roman" w:cs="Times New Roman"/>
          <w:sz w:val="24"/>
          <w:szCs w:val="24"/>
          <w:lang w:val="en-US"/>
        </w:rPr>
        <w:t xml:space="preserve">necessary and urgent </w:t>
      </w:r>
      <w:r w:rsidR="00725C3B" w:rsidRPr="00D033A1">
        <w:rPr>
          <w:rFonts w:ascii="Times New Roman" w:hAnsi="Times New Roman" w:cs="Times New Roman"/>
          <w:sz w:val="24"/>
          <w:szCs w:val="24"/>
          <w:lang w:val="en-US"/>
        </w:rPr>
        <w:t xml:space="preserve">to </w:t>
      </w:r>
      <w:r w:rsidRPr="00D033A1">
        <w:rPr>
          <w:rFonts w:ascii="Times New Roman" w:hAnsi="Times New Roman" w:cs="Times New Roman"/>
          <w:sz w:val="24"/>
          <w:szCs w:val="24"/>
          <w:lang w:val="en-US"/>
        </w:rPr>
        <w:t>analyze</w:t>
      </w:r>
      <w:r w:rsidR="00725C3B" w:rsidRPr="00D033A1">
        <w:rPr>
          <w:rFonts w:ascii="Times New Roman" w:hAnsi="Times New Roman" w:cs="Times New Roman"/>
          <w:sz w:val="24"/>
          <w:szCs w:val="24"/>
          <w:lang w:val="en-US"/>
        </w:rPr>
        <w:t xml:space="preserve"> the</w:t>
      </w:r>
      <w:r w:rsidRPr="00D033A1">
        <w:rPr>
          <w:rFonts w:ascii="Times New Roman" w:hAnsi="Times New Roman" w:cs="Times New Roman"/>
          <w:sz w:val="24"/>
          <w:szCs w:val="24"/>
          <w:lang w:val="en-US"/>
        </w:rPr>
        <w:t xml:space="preserve"> association between </w:t>
      </w:r>
      <w:r w:rsidR="00755EE4">
        <w:rPr>
          <w:rFonts w:ascii="Times New Roman" w:hAnsi="Times New Roman" w:cs="Times New Roman"/>
          <w:sz w:val="24"/>
          <w:szCs w:val="24"/>
          <w:lang w:val="en-US"/>
        </w:rPr>
        <w:t>PA</w:t>
      </w:r>
      <w:r w:rsidRPr="00D033A1">
        <w:rPr>
          <w:rFonts w:ascii="Times New Roman" w:hAnsi="Times New Roman" w:cs="Times New Roman"/>
          <w:sz w:val="24"/>
          <w:szCs w:val="24"/>
          <w:lang w:val="en-US"/>
        </w:rPr>
        <w:t xml:space="preserve"> and mental health in adults confined due to COVID-19, </w:t>
      </w:r>
      <w:r w:rsidR="00725C3B" w:rsidRPr="00D033A1">
        <w:rPr>
          <w:rFonts w:ascii="Times New Roman" w:hAnsi="Times New Roman" w:cs="Times New Roman"/>
          <w:sz w:val="24"/>
          <w:szCs w:val="24"/>
          <w:lang w:val="en-US"/>
        </w:rPr>
        <w:t xml:space="preserve">in </w:t>
      </w:r>
      <w:r w:rsidRPr="00D033A1">
        <w:rPr>
          <w:rFonts w:ascii="Times New Roman" w:hAnsi="Times New Roman" w:cs="Times New Roman"/>
          <w:sz w:val="24"/>
          <w:szCs w:val="24"/>
          <w:lang w:val="en-US"/>
        </w:rPr>
        <w:t xml:space="preserve">order to prevent mental health problems associated </w:t>
      </w:r>
      <w:r w:rsidR="00DA68A2">
        <w:rPr>
          <w:rFonts w:ascii="Times New Roman" w:hAnsi="Times New Roman" w:cs="Times New Roman"/>
          <w:sz w:val="24"/>
          <w:szCs w:val="24"/>
          <w:lang w:val="en-US"/>
        </w:rPr>
        <w:t>with</w:t>
      </w:r>
      <w:r w:rsidR="00DA68A2" w:rsidRPr="00D033A1">
        <w:rPr>
          <w:rFonts w:ascii="Times New Roman" w:hAnsi="Times New Roman" w:cs="Times New Roman"/>
          <w:sz w:val="24"/>
          <w:szCs w:val="24"/>
          <w:lang w:val="en-US"/>
        </w:rPr>
        <w:t xml:space="preserve"> </w:t>
      </w:r>
      <w:r w:rsidRPr="00D033A1">
        <w:rPr>
          <w:rFonts w:ascii="Times New Roman" w:hAnsi="Times New Roman" w:cs="Times New Roman"/>
          <w:sz w:val="24"/>
          <w:szCs w:val="24"/>
          <w:lang w:val="en-US"/>
        </w:rPr>
        <w:t xml:space="preserve">the expected reduction of </w:t>
      </w:r>
      <w:r w:rsidR="00755EE4">
        <w:rPr>
          <w:rFonts w:ascii="Times New Roman" w:hAnsi="Times New Roman" w:cs="Times New Roman"/>
          <w:sz w:val="24"/>
          <w:szCs w:val="24"/>
          <w:lang w:val="en-US"/>
        </w:rPr>
        <w:t>PA</w:t>
      </w:r>
      <w:r w:rsidRPr="00D033A1">
        <w:rPr>
          <w:rFonts w:ascii="Times New Roman" w:hAnsi="Times New Roman" w:cs="Times New Roman"/>
          <w:sz w:val="24"/>
          <w:szCs w:val="24"/>
          <w:lang w:val="en-US"/>
        </w:rPr>
        <w:t xml:space="preserve"> during the confinement. Thereby</w:t>
      </w:r>
      <w:r w:rsidR="00725C3B" w:rsidRPr="00D033A1">
        <w:rPr>
          <w:rFonts w:ascii="Times New Roman" w:hAnsi="Times New Roman" w:cs="Times New Roman"/>
          <w:sz w:val="24"/>
          <w:szCs w:val="24"/>
          <w:lang w:val="en-US"/>
        </w:rPr>
        <w:t xml:space="preserve">, </w:t>
      </w:r>
      <w:r w:rsidRPr="00D033A1">
        <w:rPr>
          <w:rFonts w:ascii="Times New Roman" w:hAnsi="Times New Roman" w:cs="Times New Roman"/>
          <w:sz w:val="24"/>
          <w:szCs w:val="24"/>
          <w:lang w:val="en-US"/>
        </w:rPr>
        <w:t>the</w:t>
      </w:r>
      <w:r w:rsidR="00725C3B" w:rsidRPr="00D033A1">
        <w:rPr>
          <w:rFonts w:ascii="Times New Roman" w:hAnsi="Times New Roman" w:cs="Times New Roman"/>
          <w:sz w:val="24"/>
          <w:szCs w:val="24"/>
          <w:lang w:val="en-US"/>
        </w:rPr>
        <w:t xml:space="preserve"> main objective </w:t>
      </w:r>
      <w:r w:rsidRPr="00D033A1">
        <w:rPr>
          <w:rFonts w:ascii="Times New Roman" w:hAnsi="Times New Roman" w:cs="Times New Roman"/>
          <w:sz w:val="24"/>
          <w:szCs w:val="24"/>
          <w:lang w:val="en-US"/>
        </w:rPr>
        <w:t xml:space="preserve">of this study </w:t>
      </w:r>
      <w:r w:rsidR="00725C3B" w:rsidRPr="00D033A1">
        <w:rPr>
          <w:rFonts w:ascii="Times New Roman" w:hAnsi="Times New Roman" w:cs="Times New Roman"/>
          <w:sz w:val="24"/>
          <w:szCs w:val="24"/>
          <w:lang w:val="en-US"/>
        </w:rPr>
        <w:t>was</w:t>
      </w:r>
      <w:r w:rsidR="00384C42" w:rsidRPr="00D033A1">
        <w:rPr>
          <w:rFonts w:ascii="Times New Roman" w:hAnsi="Times New Roman" w:cs="Times New Roman"/>
          <w:sz w:val="24"/>
          <w:szCs w:val="24"/>
          <w:lang w:val="en-US"/>
        </w:rPr>
        <w:t xml:space="preserve"> to </w:t>
      </w:r>
      <w:r w:rsidRPr="00D033A1">
        <w:rPr>
          <w:rFonts w:ascii="Times New Roman" w:hAnsi="Times New Roman" w:cs="Times New Roman"/>
          <w:sz w:val="24"/>
          <w:szCs w:val="24"/>
          <w:lang w:val="en-US"/>
        </w:rPr>
        <w:t xml:space="preserve">evaluate the association between </w:t>
      </w:r>
      <w:r w:rsidR="00FC1F84">
        <w:rPr>
          <w:rFonts w:ascii="Times New Roman" w:hAnsi="Times New Roman" w:cs="Times New Roman"/>
          <w:sz w:val="24"/>
          <w:szCs w:val="24"/>
          <w:lang w:val="en-US"/>
        </w:rPr>
        <w:t xml:space="preserve">current </w:t>
      </w:r>
      <w:r w:rsidR="00755EE4">
        <w:rPr>
          <w:rFonts w:ascii="Times New Roman" w:hAnsi="Times New Roman" w:cs="Times New Roman"/>
          <w:sz w:val="24"/>
          <w:szCs w:val="24"/>
          <w:lang w:val="en-US"/>
        </w:rPr>
        <w:t>PA</w:t>
      </w:r>
      <w:r w:rsidRPr="00D033A1">
        <w:rPr>
          <w:rFonts w:ascii="Times New Roman" w:hAnsi="Times New Roman" w:cs="Times New Roman"/>
          <w:sz w:val="24"/>
          <w:szCs w:val="24"/>
          <w:lang w:val="en-US"/>
        </w:rPr>
        <w:t xml:space="preserve"> and </w:t>
      </w:r>
      <w:r w:rsidR="00FC1F84">
        <w:rPr>
          <w:rFonts w:ascii="Times New Roman" w:hAnsi="Times New Roman" w:cs="Times New Roman"/>
          <w:sz w:val="24"/>
          <w:szCs w:val="24"/>
          <w:lang w:val="en-US"/>
        </w:rPr>
        <w:t xml:space="preserve">current </w:t>
      </w:r>
      <w:r w:rsidR="00E47BD7">
        <w:rPr>
          <w:rFonts w:ascii="Times New Roman" w:hAnsi="Times New Roman" w:cs="Times New Roman"/>
          <w:sz w:val="24"/>
          <w:szCs w:val="24"/>
          <w:lang w:val="en-US"/>
        </w:rPr>
        <w:t xml:space="preserve">perceived </w:t>
      </w:r>
      <w:r w:rsidR="004A6B39">
        <w:rPr>
          <w:rFonts w:ascii="Times New Roman" w:hAnsi="Times New Roman" w:cs="Times New Roman"/>
          <w:sz w:val="24"/>
          <w:szCs w:val="24"/>
          <w:lang w:val="en-US"/>
        </w:rPr>
        <w:t>both anxiety and mood</w:t>
      </w:r>
      <w:r w:rsidR="004A6B39" w:rsidRPr="00D033A1">
        <w:rPr>
          <w:rFonts w:ascii="Times New Roman" w:hAnsi="Times New Roman" w:cs="Times New Roman"/>
          <w:sz w:val="24"/>
          <w:szCs w:val="24"/>
          <w:lang w:val="en-US"/>
        </w:rPr>
        <w:t xml:space="preserve"> </w:t>
      </w:r>
      <w:r w:rsidR="004B68C8">
        <w:rPr>
          <w:rFonts w:ascii="Times New Roman" w:hAnsi="Times New Roman" w:cs="Times New Roman"/>
          <w:sz w:val="24"/>
          <w:szCs w:val="24"/>
          <w:lang w:val="en-US"/>
        </w:rPr>
        <w:t xml:space="preserve">among </w:t>
      </w:r>
      <w:r w:rsidR="004A6B39">
        <w:rPr>
          <w:rFonts w:ascii="Times New Roman" w:hAnsi="Times New Roman" w:cs="Times New Roman"/>
          <w:sz w:val="24"/>
          <w:szCs w:val="24"/>
          <w:lang w:val="en-US"/>
        </w:rPr>
        <w:t xml:space="preserve">Spanish adults confined due to COVID-19. </w:t>
      </w:r>
    </w:p>
    <w:p w14:paraId="5EDB7175" w14:textId="77777777" w:rsidR="00A35795" w:rsidRPr="00D033A1" w:rsidRDefault="00A35795" w:rsidP="0055209F">
      <w:pPr>
        <w:spacing w:after="0" w:line="240" w:lineRule="auto"/>
        <w:jc w:val="both"/>
        <w:rPr>
          <w:rFonts w:ascii="Times New Roman" w:hAnsi="Times New Roman" w:cs="Times New Roman"/>
          <w:b/>
          <w:sz w:val="24"/>
          <w:szCs w:val="24"/>
          <w:lang w:val="en-US"/>
        </w:rPr>
      </w:pPr>
    </w:p>
    <w:p w14:paraId="18229EE7" w14:textId="7BB8AECA" w:rsidR="00F82CFB" w:rsidRDefault="00F82CFB" w:rsidP="0055209F">
      <w:pPr>
        <w:spacing w:after="0" w:line="240" w:lineRule="auto"/>
        <w:jc w:val="both"/>
        <w:rPr>
          <w:rFonts w:ascii="Times New Roman" w:hAnsi="Times New Roman" w:cs="Times New Roman"/>
          <w:b/>
          <w:sz w:val="24"/>
          <w:szCs w:val="24"/>
          <w:lang w:val="en-US"/>
        </w:rPr>
      </w:pPr>
      <w:r w:rsidRPr="00D033A1">
        <w:rPr>
          <w:rFonts w:ascii="Times New Roman" w:hAnsi="Times New Roman" w:cs="Times New Roman"/>
          <w:b/>
          <w:sz w:val="24"/>
          <w:szCs w:val="24"/>
          <w:lang w:val="en-US"/>
        </w:rPr>
        <w:t>2</w:t>
      </w:r>
      <w:r w:rsidR="00823EAA">
        <w:rPr>
          <w:rFonts w:ascii="Times New Roman" w:hAnsi="Times New Roman" w:cs="Times New Roman"/>
          <w:b/>
          <w:sz w:val="24"/>
          <w:szCs w:val="24"/>
          <w:lang w:val="en-US"/>
        </w:rPr>
        <w:tab/>
        <w:t>M</w:t>
      </w:r>
      <w:r w:rsidR="00823EAA" w:rsidRPr="00D033A1">
        <w:rPr>
          <w:rFonts w:ascii="Times New Roman" w:hAnsi="Times New Roman" w:cs="Times New Roman"/>
          <w:b/>
          <w:sz w:val="24"/>
          <w:szCs w:val="24"/>
          <w:lang w:val="en-US"/>
        </w:rPr>
        <w:t>ethods</w:t>
      </w:r>
    </w:p>
    <w:p w14:paraId="7716754A" w14:textId="77777777" w:rsidR="0055209F" w:rsidRDefault="0055209F" w:rsidP="0055209F">
      <w:pPr>
        <w:spacing w:after="0" w:line="240" w:lineRule="auto"/>
        <w:jc w:val="both"/>
        <w:rPr>
          <w:rFonts w:ascii="Times New Roman" w:hAnsi="Times New Roman" w:cs="Times New Roman"/>
          <w:b/>
          <w:sz w:val="24"/>
          <w:szCs w:val="24"/>
          <w:lang w:val="en-US"/>
        </w:rPr>
      </w:pPr>
    </w:p>
    <w:p w14:paraId="00F5BADA" w14:textId="37D2CE18" w:rsidR="00BE00DD" w:rsidRDefault="00BE00DD" w:rsidP="0055209F">
      <w:pPr>
        <w:spacing w:after="0" w:line="240" w:lineRule="auto"/>
        <w:jc w:val="both"/>
        <w:rPr>
          <w:rFonts w:ascii="Times New Roman" w:hAnsi="Times New Roman" w:cs="Times New Roman"/>
          <w:sz w:val="24"/>
          <w:szCs w:val="24"/>
          <w:lang w:val="en-US"/>
        </w:rPr>
      </w:pPr>
      <w:r w:rsidRPr="00BE00DD">
        <w:rPr>
          <w:rFonts w:ascii="Times New Roman" w:hAnsi="Times New Roman" w:cs="Times New Roman"/>
          <w:sz w:val="24"/>
          <w:szCs w:val="24"/>
          <w:lang w:val="en-US"/>
        </w:rPr>
        <w:t xml:space="preserve">We conducted a cross-sectional study to check </w:t>
      </w:r>
      <w:r>
        <w:rPr>
          <w:rFonts w:ascii="Times New Roman" w:hAnsi="Times New Roman" w:cs="Times New Roman"/>
          <w:sz w:val="24"/>
          <w:szCs w:val="24"/>
          <w:lang w:val="en-US"/>
        </w:rPr>
        <w:t>associations</w:t>
      </w:r>
      <w:r w:rsidRPr="00BE00DD">
        <w:rPr>
          <w:rFonts w:ascii="Times New Roman" w:hAnsi="Times New Roman" w:cs="Times New Roman"/>
          <w:sz w:val="24"/>
          <w:szCs w:val="24"/>
          <w:lang w:val="en-US"/>
        </w:rPr>
        <w:t xml:space="preserve"> regarding </w:t>
      </w:r>
      <w:r w:rsidR="00FC1F84">
        <w:rPr>
          <w:rFonts w:ascii="Times New Roman" w:hAnsi="Times New Roman" w:cs="Times New Roman"/>
          <w:sz w:val="24"/>
          <w:szCs w:val="24"/>
          <w:lang w:val="en-US"/>
        </w:rPr>
        <w:t xml:space="preserve">current </w:t>
      </w:r>
      <w:r w:rsidR="00755EE4">
        <w:rPr>
          <w:rFonts w:ascii="Times New Roman" w:hAnsi="Times New Roman" w:cs="Times New Roman"/>
          <w:sz w:val="24"/>
          <w:szCs w:val="24"/>
          <w:lang w:val="en-US"/>
        </w:rPr>
        <w:t>PA</w:t>
      </w:r>
      <w:r w:rsidRPr="00BE00DD">
        <w:rPr>
          <w:rFonts w:ascii="Times New Roman" w:hAnsi="Times New Roman" w:cs="Times New Roman"/>
          <w:sz w:val="24"/>
          <w:szCs w:val="24"/>
          <w:lang w:val="en-US"/>
        </w:rPr>
        <w:t xml:space="preserve"> and both</w:t>
      </w:r>
      <w:r w:rsidR="00B46535">
        <w:rPr>
          <w:rFonts w:ascii="Times New Roman" w:hAnsi="Times New Roman" w:cs="Times New Roman"/>
          <w:sz w:val="24"/>
          <w:szCs w:val="24"/>
          <w:lang w:val="en-US"/>
        </w:rPr>
        <w:t xml:space="preserve"> </w:t>
      </w:r>
      <w:r w:rsidR="00FC1F84">
        <w:rPr>
          <w:rFonts w:ascii="Times New Roman" w:hAnsi="Times New Roman" w:cs="Times New Roman"/>
          <w:sz w:val="24"/>
          <w:szCs w:val="24"/>
          <w:lang w:val="en-US"/>
        </w:rPr>
        <w:t xml:space="preserve">current </w:t>
      </w:r>
      <w:r w:rsidR="00B46535">
        <w:rPr>
          <w:rFonts w:ascii="Times New Roman" w:hAnsi="Times New Roman" w:cs="Times New Roman"/>
          <w:sz w:val="24"/>
          <w:szCs w:val="24"/>
          <w:lang w:val="en-US"/>
        </w:rPr>
        <w:t xml:space="preserve">perceived </w:t>
      </w:r>
      <w:r w:rsidRPr="00BE00DD">
        <w:rPr>
          <w:rFonts w:ascii="Times New Roman" w:hAnsi="Times New Roman" w:cs="Times New Roman"/>
          <w:sz w:val="24"/>
          <w:szCs w:val="24"/>
          <w:lang w:val="en-US"/>
        </w:rPr>
        <w:t xml:space="preserve">anxiety and mood </w:t>
      </w:r>
      <w:r w:rsidR="006E2B82">
        <w:rPr>
          <w:rFonts w:ascii="Times New Roman" w:hAnsi="Times New Roman" w:cs="Times New Roman"/>
          <w:sz w:val="24"/>
          <w:szCs w:val="24"/>
          <w:lang w:val="en-US"/>
        </w:rPr>
        <w:t>among</w:t>
      </w:r>
      <w:r w:rsidR="006E2B82" w:rsidRPr="00BE00DD">
        <w:rPr>
          <w:rFonts w:ascii="Times New Roman" w:hAnsi="Times New Roman" w:cs="Times New Roman"/>
          <w:sz w:val="24"/>
          <w:szCs w:val="24"/>
          <w:lang w:val="en-US"/>
        </w:rPr>
        <w:t xml:space="preserve"> </w:t>
      </w:r>
      <w:r w:rsidRPr="00BE00DD">
        <w:rPr>
          <w:rFonts w:ascii="Times New Roman" w:hAnsi="Times New Roman" w:cs="Times New Roman"/>
          <w:sz w:val="24"/>
          <w:szCs w:val="24"/>
          <w:lang w:val="en-US"/>
        </w:rPr>
        <w:t xml:space="preserve">a sample of </w:t>
      </w:r>
      <w:r w:rsidR="00DA68A2">
        <w:rPr>
          <w:rFonts w:ascii="Times New Roman" w:hAnsi="Times New Roman" w:cs="Times New Roman"/>
          <w:sz w:val="24"/>
          <w:szCs w:val="24"/>
          <w:lang w:val="en-US"/>
        </w:rPr>
        <w:t xml:space="preserve">the </w:t>
      </w:r>
      <w:r w:rsidR="00FC1F84">
        <w:rPr>
          <w:rFonts w:ascii="Times New Roman" w:hAnsi="Times New Roman" w:cs="Times New Roman"/>
          <w:sz w:val="24"/>
          <w:szCs w:val="24"/>
          <w:lang w:val="en-US"/>
        </w:rPr>
        <w:t xml:space="preserve">confined </w:t>
      </w:r>
      <w:r w:rsidRPr="00BE00DD">
        <w:rPr>
          <w:rFonts w:ascii="Times New Roman" w:hAnsi="Times New Roman" w:cs="Times New Roman"/>
          <w:sz w:val="24"/>
          <w:szCs w:val="24"/>
          <w:lang w:val="en-US"/>
        </w:rPr>
        <w:t xml:space="preserve">Spanish population </w:t>
      </w:r>
      <w:r w:rsidR="00FC1F84">
        <w:rPr>
          <w:rFonts w:ascii="Times New Roman" w:hAnsi="Times New Roman" w:cs="Times New Roman"/>
          <w:sz w:val="24"/>
          <w:szCs w:val="24"/>
          <w:lang w:val="en-US"/>
        </w:rPr>
        <w:t>due to COVID-19</w:t>
      </w:r>
      <w:r w:rsidRPr="00BE00DD">
        <w:rPr>
          <w:rFonts w:ascii="Times New Roman" w:hAnsi="Times New Roman" w:cs="Times New Roman"/>
          <w:sz w:val="24"/>
          <w:szCs w:val="24"/>
          <w:lang w:val="en-US"/>
        </w:rPr>
        <w:t xml:space="preserve">. </w:t>
      </w:r>
      <w:r w:rsidR="00AE2840">
        <w:rPr>
          <w:rFonts w:ascii="Times New Roman" w:hAnsi="Times New Roman" w:cs="Times New Roman"/>
          <w:sz w:val="24"/>
          <w:szCs w:val="24"/>
          <w:lang w:val="en-US"/>
        </w:rPr>
        <w:t>Retrieved data from an online health survey carried out during the Spanish confinement period were used</w:t>
      </w:r>
      <w:r w:rsidR="00AE2840" w:rsidRPr="00D16228">
        <w:rPr>
          <w:rFonts w:ascii="Times New Roman" w:hAnsi="Times New Roman" w:cs="Times New Roman"/>
          <w:sz w:val="24"/>
          <w:szCs w:val="24"/>
          <w:lang w:val="en-US"/>
        </w:rPr>
        <w:t>.</w:t>
      </w:r>
    </w:p>
    <w:p w14:paraId="7E41BA60" w14:textId="77777777" w:rsidR="0055209F" w:rsidRPr="00BE00DD" w:rsidRDefault="0055209F" w:rsidP="0055209F">
      <w:pPr>
        <w:spacing w:after="0" w:line="240" w:lineRule="auto"/>
        <w:jc w:val="both"/>
        <w:rPr>
          <w:rFonts w:ascii="Times New Roman" w:hAnsi="Times New Roman" w:cs="Times New Roman"/>
          <w:sz w:val="24"/>
          <w:szCs w:val="24"/>
          <w:lang w:val="en-US"/>
        </w:rPr>
      </w:pPr>
    </w:p>
    <w:p w14:paraId="04732F96" w14:textId="780BCE41" w:rsidR="00BA418D" w:rsidRDefault="00BA418D" w:rsidP="0055209F">
      <w:pP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2.1.</w:t>
      </w:r>
      <w:r w:rsidR="0055209F">
        <w:rPr>
          <w:rFonts w:ascii="Times New Roman" w:hAnsi="Times New Roman" w:cs="Times New Roman"/>
          <w:b/>
          <w:sz w:val="24"/>
          <w:szCs w:val="24"/>
          <w:lang w:val="en-US"/>
        </w:rPr>
        <w:tab/>
      </w:r>
      <w:r>
        <w:rPr>
          <w:rFonts w:ascii="Times New Roman" w:hAnsi="Times New Roman" w:cs="Times New Roman"/>
          <w:b/>
          <w:sz w:val="24"/>
          <w:szCs w:val="24"/>
          <w:lang w:val="en-US"/>
        </w:rPr>
        <w:t>The survey</w:t>
      </w:r>
    </w:p>
    <w:p w14:paraId="708B2A10" w14:textId="77777777" w:rsidR="0055209F" w:rsidRDefault="0055209F" w:rsidP="0055209F">
      <w:pPr>
        <w:spacing w:after="0" w:line="240" w:lineRule="auto"/>
        <w:jc w:val="both"/>
        <w:rPr>
          <w:rFonts w:ascii="Times New Roman" w:hAnsi="Times New Roman" w:cs="Times New Roman"/>
          <w:sz w:val="24"/>
          <w:szCs w:val="24"/>
          <w:lang w:val="en-US"/>
        </w:rPr>
      </w:pPr>
    </w:p>
    <w:p w14:paraId="51F54F47" w14:textId="052DE45B" w:rsidR="00BA418D" w:rsidRDefault="00AE2840"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w:t>
      </w:r>
      <w:r w:rsidR="00CC4756">
        <w:rPr>
          <w:rFonts w:ascii="Times New Roman" w:hAnsi="Times New Roman" w:cs="Times New Roman"/>
          <w:sz w:val="24"/>
          <w:szCs w:val="24"/>
          <w:lang w:val="en-US"/>
        </w:rPr>
        <w:t xml:space="preserve">ata </w:t>
      </w:r>
      <w:r>
        <w:rPr>
          <w:rFonts w:ascii="Times New Roman" w:hAnsi="Times New Roman" w:cs="Times New Roman"/>
          <w:sz w:val="24"/>
          <w:szCs w:val="24"/>
          <w:lang w:val="en-US"/>
        </w:rPr>
        <w:t xml:space="preserve">were collected through a </w:t>
      </w:r>
      <w:r w:rsidR="00BA418D" w:rsidRPr="00D16228">
        <w:rPr>
          <w:rFonts w:ascii="Times New Roman" w:hAnsi="Times New Roman" w:cs="Times New Roman"/>
          <w:sz w:val="24"/>
          <w:szCs w:val="24"/>
          <w:lang w:val="en-US"/>
        </w:rPr>
        <w:t xml:space="preserve">web-form link </w:t>
      </w:r>
      <w:r w:rsidR="00CC4756">
        <w:rPr>
          <w:rFonts w:ascii="Times New Roman" w:hAnsi="Times New Roman" w:cs="Times New Roman"/>
          <w:sz w:val="24"/>
          <w:szCs w:val="24"/>
          <w:lang w:val="en-US"/>
        </w:rPr>
        <w:t xml:space="preserve">during the </w:t>
      </w:r>
      <w:r w:rsidR="00BE00DD">
        <w:rPr>
          <w:rFonts w:ascii="Times New Roman" w:hAnsi="Times New Roman" w:cs="Times New Roman"/>
          <w:sz w:val="24"/>
          <w:szCs w:val="24"/>
          <w:lang w:val="en-US"/>
        </w:rPr>
        <w:t>period</w:t>
      </w:r>
      <w:r w:rsidR="00CC4756">
        <w:rPr>
          <w:rFonts w:ascii="Times New Roman" w:hAnsi="Times New Roman" w:cs="Times New Roman"/>
          <w:sz w:val="24"/>
          <w:szCs w:val="24"/>
          <w:lang w:val="en-US"/>
        </w:rPr>
        <w:t xml:space="preserve"> </w:t>
      </w:r>
      <w:r w:rsidR="00BA418D">
        <w:rPr>
          <w:rFonts w:ascii="Times New Roman" w:hAnsi="Times New Roman" w:cs="Times New Roman"/>
          <w:sz w:val="24"/>
          <w:szCs w:val="24"/>
          <w:lang w:val="en-US"/>
        </w:rPr>
        <w:t>22</w:t>
      </w:r>
      <w:r w:rsidR="00AB4B56">
        <w:rPr>
          <w:rFonts w:ascii="Times New Roman" w:hAnsi="Times New Roman" w:cs="Times New Roman"/>
          <w:sz w:val="24"/>
          <w:szCs w:val="24"/>
          <w:vertAlign w:val="superscript"/>
          <w:lang w:val="en-US"/>
        </w:rPr>
        <w:t xml:space="preserve">nd </w:t>
      </w:r>
      <w:r w:rsidR="00BE00DD">
        <w:rPr>
          <w:rFonts w:ascii="Times New Roman" w:hAnsi="Times New Roman" w:cs="Times New Roman"/>
          <w:sz w:val="24"/>
          <w:szCs w:val="24"/>
          <w:lang w:val="en-US"/>
        </w:rPr>
        <w:t xml:space="preserve">to </w:t>
      </w:r>
      <w:r w:rsidR="00CC4756">
        <w:rPr>
          <w:rFonts w:ascii="Times New Roman" w:hAnsi="Times New Roman" w:cs="Times New Roman"/>
          <w:sz w:val="24"/>
          <w:szCs w:val="24"/>
          <w:lang w:val="en-US"/>
        </w:rPr>
        <w:t>29</w:t>
      </w:r>
      <w:r w:rsidR="00BA418D" w:rsidRPr="004E77DD">
        <w:rPr>
          <w:rFonts w:ascii="Times New Roman" w:hAnsi="Times New Roman" w:cs="Times New Roman"/>
          <w:sz w:val="24"/>
          <w:szCs w:val="24"/>
          <w:vertAlign w:val="superscript"/>
          <w:lang w:val="en-US"/>
        </w:rPr>
        <w:t>th</w:t>
      </w:r>
      <w:r w:rsidR="00BA418D">
        <w:rPr>
          <w:rFonts w:ascii="Times New Roman" w:hAnsi="Times New Roman" w:cs="Times New Roman"/>
          <w:sz w:val="24"/>
          <w:szCs w:val="24"/>
          <w:lang w:val="en-US"/>
        </w:rPr>
        <w:t xml:space="preserve"> of March</w:t>
      </w:r>
      <w:r w:rsidR="00BA418D" w:rsidRPr="00D16228">
        <w:rPr>
          <w:rFonts w:ascii="Times New Roman" w:hAnsi="Times New Roman" w:cs="Times New Roman"/>
          <w:sz w:val="24"/>
          <w:szCs w:val="24"/>
          <w:lang w:val="en-US"/>
        </w:rPr>
        <w:t xml:space="preserve">, 2020 (i.e. </w:t>
      </w:r>
      <w:r w:rsidR="00BA418D">
        <w:rPr>
          <w:rFonts w:ascii="Times New Roman" w:hAnsi="Times New Roman" w:cs="Times New Roman"/>
          <w:sz w:val="24"/>
          <w:szCs w:val="24"/>
          <w:lang w:val="en-US"/>
        </w:rPr>
        <w:t>from the seventh</w:t>
      </w:r>
      <w:r w:rsidR="00BA418D" w:rsidRPr="00D16228">
        <w:rPr>
          <w:rFonts w:ascii="Times New Roman" w:hAnsi="Times New Roman" w:cs="Times New Roman"/>
          <w:sz w:val="24"/>
          <w:szCs w:val="24"/>
          <w:lang w:val="en-US"/>
        </w:rPr>
        <w:t xml:space="preserve"> official day of Government-enacted national </w:t>
      </w:r>
      <w:r w:rsidR="00BA418D">
        <w:rPr>
          <w:rFonts w:ascii="Times New Roman" w:hAnsi="Times New Roman" w:cs="Times New Roman"/>
          <w:sz w:val="24"/>
          <w:szCs w:val="24"/>
          <w:lang w:val="en-US"/>
        </w:rPr>
        <w:t>confinement</w:t>
      </w:r>
      <w:r w:rsidR="00BE00DD">
        <w:rPr>
          <w:rFonts w:ascii="Times New Roman" w:hAnsi="Times New Roman" w:cs="Times New Roman"/>
          <w:sz w:val="24"/>
          <w:szCs w:val="24"/>
          <w:lang w:val="en-US"/>
        </w:rPr>
        <w:t xml:space="preserve">). The link was </w:t>
      </w:r>
      <w:r w:rsidR="00286D3A">
        <w:rPr>
          <w:rFonts w:ascii="Times New Roman" w:hAnsi="Times New Roman" w:cs="Times New Roman"/>
          <w:sz w:val="24"/>
          <w:szCs w:val="24"/>
          <w:lang w:val="en-US"/>
        </w:rPr>
        <w:t>lau</w:t>
      </w:r>
      <w:r w:rsidR="00DA68A2">
        <w:rPr>
          <w:rFonts w:ascii="Times New Roman" w:hAnsi="Times New Roman" w:cs="Times New Roman"/>
          <w:sz w:val="24"/>
          <w:szCs w:val="24"/>
          <w:lang w:val="en-US"/>
        </w:rPr>
        <w:t>n</w:t>
      </w:r>
      <w:r w:rsidR="00286D3A">
        <w:rPr>
          <w:rFonts w:ascii="Times New Roman" w:hAnsi="Times New Roman" w:cs="Times New Roman"/>
          <w:sz w:val="24"/>
          <w:szCs w:val="24"/>
          <w:lang w:val="en-US"/>
        </w:rPr>
        <w:t>ched</w:t>
      </w:r>
      <w:r w:rsidR="00286D3A" w:rsidRPr="00D16228">
        <w:rPr>
          <w:rFonts w:ascii="Times New Roman" w:hAnsi="Times New Roman" w:cs="Times New Roman"/>
          <w:sz w:val="24"/>
          <w:szCs w:val="24"/>
          <w:lang w:val="en-US"/>
        </w:rPr>
        <w:t xml:space="preserve"> </w:t>
      </w:r>
      <w:r w:rsidR="00BA418D" w:rsidRPr="00D16228">
        <w:rPr>
          <w:rFonts w:ascii="Times New Roman" w:hAnsi="Times New Roman" w:cs="Times New Roman"/>
          <w:sz w:val="24"/>
          <w:szCs w:val="24"/>
          <w:lang w:val="en-US"/>
        </w:rPr>
        <w:t xml:space="preserve">on social media encouraging </w:t>
      </w:r>
      <w:r>
        <w:rPr>
          <w:rFonts w:ascii="Times New Roman" w:hAnsi="Times New Roman" w:cs="Times New Roman"/>
          <w:sz w:val="24"/>
          <w:szCs w:val="24"/>
          <w:lang w:val="en-US"/>
        </w:rPr>
        <w:t xml:space="preserve">Spanish resident </w:t>
      </w:r>
      <w:r w:rsidR="00BA418D" w:rsidRPr="00D16228">
        <w:rPr>
          <w:rFonts w:ascii="Times New Roman" w:hAnsi="Times New Roman" w:cs="Times New Roman"/>
          <w:sz w:val="24"/>
          <w:szCs w:val="24"/>
          <w:lang w:val="en-US"/>
        </w:rPr>
        <w:t xml:space="preserve">users to answer the survey. </w:t>
      </w:r>
      <w:r w:rsidR="00286D3A">
        <w:rPr>
          <w:rFonts w:ascii="Times New Roman" w:hAnsi="Times New Roman" w:cs="Times New Roman"/>
          <w:sz w:val="24"/>
          <w:szCs w:val="24"/>
          <w:lang w:val="en-US"/>
        </w:rPr>
        <w:t>A</w:t>
      </w:r>
      <w:r w:rsidR="00286D3A" w:rsidRPr="00286D3A">
        <w:rPr>
          <w:rFonts w:ascii="Times New Roman" w:hAnsi="Times New Roman" w:cs="Times New Roman"/>
          <w:sz w:val="24"/>
          <w:szCs w:val="24"/>
          <w:lang w:val="en-US"/>
        </w:rPr>
        <w:t>c</w:t>
      </w:r>
      <w:r w:rsidR="00286D3A">
        <w:rPr>
          <w:rFonts w:ascii="Times New Roman" w:hAnsi="Times New Roman" w:cs="Times New Roman"/>
          <w:sz w:val="24"/>
          <w:szCs w:val="24"/>
          <w:lang w:val="en-US"/>
        </w:rPr>
        <w:t>cording to server analytics, 2,850</w:t>
      </w:r>
      <w:r w:rsidR="00286D3A" w:rsidRPr="00286D3A">
        <w:rPr>
          <w:rFonts w:ascii="Times New Roman" w:hAnsi="Times New Roman" w:cs="Times New Roman"/>
          <w:sz w:val="24"/>
          <w:szCs w:val="24"/>
          <w:lang w:val="en-US"/>
        </w:rPr>
        <w:t xml:space="preserve"> media users covering all the Spanish regions were asked to participate. </w:t>
      </w:r>
      <w:r w:rsidR="00BA418D" w:rsidRPr="00D16228">
        <w:rPr>
          <w:rFonts w:ascii="Times New Roman" w:hAnsi="Times New Roman" w:cs="Times New Roman"/>
          <w:sz w:val="24"/>
          <w:szCs w:val="24"/>
          <w:lang w:val="en-US"/>
        </w:rPr>
        <w:t xml:space="preserve">Participants were previously informed about the </w:t>
      </w:r>
      <w:r>
        <w:rPr>
          <w:rFonts w:ascii="Times New Roman" w:hAnsi="Times New Roman" w:cs="Times New Roman"/>
          <w:sz w:val="24"/>
          <w:szCs w:val="24"/>
          <w:lang w:val="en-US"/>
        </w:rPr>
        <w:t>aims</w:t>
      </w:r>
      <w:r w:rsidR="00BA418D" w:rsidRPr="00D16228">
        <w:rPr>
          <w:rFonts w:ascii="Times New Roman" w:hAnsi="Times New Roman" w:cs="Times New Roman"/>
          <w:sz w:val="24"/>
          <w:szCs w:val="24"/>
          <w:lang w:val="en-US"/>
        </w:rPr>
        <w:t xml:space="preserve"> of the study, gave informed consent to participate</w:t>
      </w:r>
      <w:r w:rsidR="00DA68A2">
        <w:rPr>
          <w:rFonts w:ascii="Times New Roman" w:hAnsi="Times New Roman" w:cs="Times New Roman"/>
          <w:sz w:val="24"/>
          <w:szCs w:val="24"/>
          <w:lang w:val="en-US"/>
        </w:rPr>
        <w:t>,</w:t>
      </w:r>
      <w:r w:rsidR="00BA418D" w:rsidRPr="00D16228">
        <w:rPr>
          <w:rFonts w:ascii="Times New Roman" w:hAnsi="Times New Roman" w:cs="Times New Roman"/>
          <w:sz w:val="24"/>
          <w:szCs w:val="24"/>
          <w:lang w:val="en-US"/>
        </w:rPr>
        <w:t xml:space="preserve"> and </w:t>
      </w:r>
      <w:r w:rsidR="00DB463C">
        <w:rPr>
          <w:rFonts w:ascii="Times New Roman" w:hAnsi="Times New Roman" w:cs="Times New Roman"/>
          <w:sz w:val="24"/>
          <w:szCs w:val="24"/>
          <w:lang w:val="en-US"/>
        </w:rPr>
        <w:t>confirmed</w:t>
      </w:r>
      <w:r w:rsidR="00BA418D" w:rsidRPr="00D16228">
        <w:rPr>
          <w:rFonts w:ascii="Times New Roman" w:hAnsi="Times New Roman" w:cs="Times New Roman"/>
          <w:sz w:val="24"/>
          <w:szCs w:val="24"/>
          <w:lang w:val="en-US"/>
        </w:rPr>
        <w:t xml:space="preserve"> </w:t>
      </w:r>
      <w:r w:rsidR="006541B0">
        <w:rPr>
          <w:rFonts w:ascii="Times New Roman" w:hAnsi="Times New Roman" w:cs="Times New Roman"/>
          <w:sz w:val="24"/>
          <w:szCs w:val="24"/>
          <w:lang w:val="en-US"/>
        </w:rPr>
        <w:t>that</w:t>
      </w:r>
      <w:r w:rsidR="006541B0" w:rsidRPr="00D16228">
        <w:rPr>
          <w:rFonts w:ascii="Times New Roman" w:hAnsi="Times New Roman" w:cs="Times New Roman"/>
          <w:sz w:val="24"/>
          <w:szCs w:val="24"/>
          <w:lang w:val="en-US"/>
        </w:rPr>
        <w:t xml:space="preserve"> </w:t>
      </w:r>
      <w:r w:rsidR="00BA418D" w:rsidRPr="00D16228">
        <w:rPr>
          <w:rFonts w:ascii="Times New Roman" w:hAnsi="Times New Roman" w:cs="Times New Roman"/>
          <w:sz w:val="24"/>
          <w:szCs w:val="24"/>
          <w:lang w:val="en-US"/>
        </w:rPr>
        <w:t>they were in a</w:t>
      </w:r>
      <w:r w:rsidR="009971AC">
        <w:rPr>
          <w:rFonts w:ascii="Times New Roman" w:hAnsi="Times New Roman" w:cs="Times New Roman"/>
          <w:sz w:val="24"/>
          <w:szCs w:val="24"/>
          <w:lang w:val="en-US"/>
        </w:rPr>
        <w:t>n</w:t>
      </w:r>
      <w:r w:rsidR="00BA418D" w:rsidRPr="00D16228">
        <w:rPr>
          <w:rFonts w:ascii="Times New Roman" w:hAnsi="Times New Roman" w:cs="Times New Roman"/>
          <w:sz w:val="24"/>
          <w:szCs w:val="24"/>
          <w:lang w:val="en-US"/>
        </w:rPr>
        <w:t xml:space="preserve"> </w:t>
      </w:r>
      <w:r>
        <w:rPr>
          <w:rFonts w:ascii="Times New Roman" w:hAnsi="Times New Roman" w:cs="Times New Roman"/>
          <w:sz w:val="24"/>
          <w:szCs w:val="24"/>
          <w:lang w:val="en-US"/>
        </w:rPr>
        <w:t>isolation</w:t>
      </w:r>
      <w:r w:rsidR="00BA418D" w:rsidRPr="00D16228">
        <w:rPr>
          <w:rFonts w:ascii="Times New Roman" w:hAnsi="Times New Roman" w:cs="Times New Roman"/>
          <w:sz w:val="24"/>
          <w:szCs w:val="24"/>
          <w:lang w:val="en-US"/>
        </w:rPr>
        <w:t xml:space="preserve"> situation</w:t>
      </w:r>
      <w:r w:rsidR="009971AC">
        <w:rPr>
          <w:rFonts w:ascii="Times New Roman" w:hAnsi="Times New Roman" w:cs="Times New Roman"/>
          <w:sz w:val="24"/>
          <w:szCs w:val="24"/>
          <w:lang w:val="en-US"/>
        </w:rPr>
        <w:t xml:space="preserve"> due to COVID-19 enacted restrictions</w:t>
      </w:r>
      <w:r w:rsidR="00BA418D" w:rsidRPr="00D16228">
        <w:rPr>
          <w:rFonts w:ascii="Times New Roman" w:hAnsi="Times New Roman" w:cs="Times New Roman"/>
          <w:sz w:val="24"/>
          <w:szCs w:val="24"/>
          <w:lang w:val="en-US"/>
        </w:rPr>
        <w:t xml:space="preserve">. </w:t>
      </w:r>
      <w:r w:rsidR="009971AC">
        <w:rPr>
          <w:rFonts w:ascii="Times New Roman" w:hAnsi="Times New Roman" w:cs="Times New Roman"/>
          <w:sz w:val="24"/>
          <w:szCs w:val="24"/>
          <w:lang w:val="en-US"/>
        </w:rPr>
        <w:t>The survey was</w:t>
      </w:r>
      <w:r w:rsidR="00BA418D" w:rsidRPr="00D16228">
        <w:rPr>
          <w:rFonts w:ascii="Times New Roman" w:hAnsi="Times New Roman" w:cs="Times New Roman"/>
          <w:sz w:val="24"/>
          <w:szCs w:val="24"/>
          <w:lang w:val="en-US"/>
        </w:rPr>
        <w:t xml:space="preserve"> anonymous and treated accordingly to Spanish l</w:t>
      </w:r>
      <w:r w:rsidR="009971AC">
        <w:rPr>
          <w:rFonts w:ascii="Times New Roman" w:hAnsi="Times New Roman" w:cs="Times New Roman"/>
          <w:sz w:val="24"/>
          <w:szCs w:val="24"/>
          <w:lang w:val="en-US"/>
        </w:rPr>
        <w:t>egislation</w:t>
      </w:r>
      <w:r w:rsidR="00BA418D" w:rsidRPr="00D16228">
        <w:rPr>
          <w:rFonts w:ascii="Times New Roman" w:hAnsi="Times New Roman" w:cs="Times New Roman"/>
          <w:sz w:val="24"/>
          <w:szCs w:val="24"/>
          <w:lang w:val="en-US"/>
        </w:rPr>
        <w:t xml:space="preserve"> </w:t>
      </w:r>
      <w:r w:rsidR="009971AC">
        <w:rPr>
          <w:rFonts w:ascii="Times New Roman" w:hAnsi="Times New Roman" w:cs="Times New Roman"/>
          <w:sz w:val="24"/>
          <w:szCs w:val="24"/>
          <w:lang w:val="en-US"/>
        </w:rPr>
        <w:t xml:space="preserve">as regards </w:t>
      </w:r>
      <w:r w:rsidR="00BA418D" w:rsidRPr="00D16228">
        <w:rPr>
          <w:rFonts w:ascii="Times New Roman" w:hAnsi="Times New Roman" w:cs="Times New Roman"/>
          <w:sz w:val="24"/>
          <w:szCs w:val="24"/>
          <w:lang w:val="en-US"/>
        </w:rPr>
        <w:t xml:space="preserve">general data protection. </w:t>
      </w:r>
      <w:r w:rsidR="009971AC">
        <w:rPr>
          <w:rFonts w:ascii="Times New Roman" w:hAnsi="Times New Roman" w:cs="Times New Roman"/>
          <w:sz w:val="24"/>
          <w:szCs w:val="24"/>
          <w:lang w:val="en-US"/>
        </w:rPr>
        <w:t xml:space="preserve">At the end of the survey, </w:t>
      </w:r>
      <w:r w:rsidR="00BA418D" w:rsidRPr="00D16228">
        <w:rPr>
          <w:rFonts w:ascii="Times New Roman" w:hAnsi="Times New Roman" w:cs="Times New Roman"/>
          <w:sz w:val="24"/>
          <w:szCs w:val="24"/>
          <w:lang w:val="en-US"/>
        </w:rPr>
        <w:t xml:space="preserve">participants were provided with </w:t>
      </w:r>
      <w:r w:rsidR="009971AC">
        <w:rPr>
          <w:rFonts w:ascii="Times New Roman" w:hAnsi="Times New Roman" w:cs="Times New Roman"/>
          <w:sz w:val="24"/>
          <w:szCs w:val="24"/>
          <w:lang w:val="en-US"/>
        </w:rPr>
        <w:t>information</w:t>
      </w:r>
      <w:r w:rsidR="00BA418D" w:rsidRPr="00D16228">
        <w:rPr>
          <w:rFonts w:ascii="Times New Roman" w:hAnsi="Times New Roman" w:cs="Times New Roman"/>
          <w:sz w:val="24"/>
          <w:szCs w:val="24"/>
          <w:lang w:val="en-US"/>
        </w:rPr>
        <w:t xml:space="preserve"> on how to </w:t>
      </w:r>
      <w:r w:rsidR="009971AC">
        <w:rPr>
          <w:rFonts w:ascii="Times New Roman" w:hAnsi="Times New Roman" w:cs="Times New Roman"/>
          <w:sz w:val="24"/>
          <w:szCs w:val="24"/>
          <w:lang w:val="en-US"/>
        </w:rPr>
        <w:t>exercise</w:t>
      </w:r>
      <w:r w:rsidR="00BA418D" w:rsidRPr="00D16228">
        <w:rPr>
          <w:rFonts w:ascii="Times New Roman" w:hAnsi="Times New Roman" w:cs="Times New Roman"/>
          <w:sz w:val="24"/>
          <w:szCs w:val="24"/>
          <w:lang w:val="en-US"/>
        </w:rPr>
        <w:t xml:space="preserve"> at home and its </w:t>
      </w:r>
      <w:r w:rsidR="009971AC">
        <w:rPr>
          <w:rFonts w:ascii="Times New Roman" w:hAnsi="Times New Roman" w:cs="Times New Roman"/>
          <w:sz w:val="24"/>
          <w:szCs w:val="24"/>
          <w:lang w:val="en-US"/>
        </w:rPr>
        <w:t>potential benefits. The study was carried out accordingly</w:t>
      </w:r>
      <w:r w:rsidR="00BA418D" w:rsidRPr="00D16228">
        <w:rPr>
          <w:rFonts w:ascii="Times New Roman" w:hAnsi="Times New Roman" w:cs="Times New Roman"/>
          <w:sz w:val="24"/>
          <w:szCs w:val="24"/>
          <w:lang w:val="en-US"/>
        </w:rPr>
        <w:t xml:space="preserve"> </w:t>
      </w:r>
      <w:r w:rsidR="009971AC">
        <w:rPr>
          <w:rFonts w:ascii="Times New Roman" w:hAnsi="Times New Roman" w:cs="Times New Roman"/>
          <w:sz w:val="24"/>
          <w:szCs w:val="24"/>
          <w:lang w:val="en-US"/>
        </w:rPr>
        <w:t xml:space="preserve">with </w:t>
      </w:r>
      <w:r w:rsidR="00BA418D" w:rsidRPr="00D16228">
        <w:rPr>
          <w:rFonts w:ascii="Times New Roman" w:hAnsi="Times New Roman" w:cs="Times New Roman"/>
          <w:sz w:val="24"/>
          <w:szCs w:val="24"/>
          <w:lang w:val="en-US"/>
        </w:rPr>
        <w:t xml:space="preserve">the principles of the World Medical Declaration of Helsinki, and </w:t>
      </w:r>
      <w:r w:rsidR="00BA418D">
        <w:rPr>
          <w:rFonts w:ascii="Times New Roman" w:hAnsi="Times New Roman" w:cs="Times New Roman"/>
          <w:sz w:val="24"/>
          <w:szCs w:val="24"/>
          <w:lang w:val="en-US"/>
        </w:rPr>
        <w:t>got the approval of the</w:t>
      </w:r>
      <w:r w:rsidR="00BA418D" w:rsidRPr="00D16228">
        <w:rPr>
          <w:rFonts w:ascii="Times New Roman" w:hAnsi="Times New Roman" w:cs="Times New Roman"/>
          <w:sz w:val="24"/>
          <w:szCs w:val="24"/>
          <w:lang w:val="en-US"/>
        </w:rPr>
        <w:t xml:space="preserve"> </w:t>
      </w:r>
      <w:r w:rsidR="00345CF4" w:rsidRPr="00345CF4">
        <w:rPr>
          <w:rFonts w:ascii="Times New Roman" w:hAnsi="Times New Roman" w:cs="Times New Roman"/>
          <w:sz w:val="24"/>
          <w:szCs w:val="24"/>
          <w:lang w:val="en-US"/>
        </w:rPr>
        <w:t>Ethics Committee of Research in Humans</w:t>
      </w:r>
      <w:r w:rsidR="00345CF4">
        <w:rPr>
          <w:rFonts w:ascii="Times New Roman" w:hAnsi="Times New Roman" w:cs="Times New Roman"/>
          <w:sz w:val="24"/>
          <w:szCs w:val="24"/>
          <w:lang w:val="en-US"/>
        </w:rPr>
        <w:t xml:space="preserve"> of </w:t>
      </w:r>
      <w:r w:rsidR="00BA418D">
        <w:rPr>
          <w:rFonts w:ascii="Times New Roman" w:hAnsi="Times New Roman" w:cs="Times New Roman"/>
          <w:sz w:val="24"/>
          <w:szCs w:val="24"/>
          <w:lang w:val="en-US"/>
        </w:rPr>
        <w:t xml:space="preserve">the </w:t>
      </w:r>
      <w:r w:rsidR="00951FEC">
        <w:rPr>
          <w:rFonts w:ascii="Times New Roman" w:hAnsi="Times New Roman" w:cs="Times New Roman"/>
          <w:sz w:val="24"/>
          <w:szCs w:val="24"/>
          <w:lang w:val="en-US"/>
        </w:rPr>
        <w:t>University of Valencia</w:t>
      </w:r>
      <w:r w:rsidR="00F0782E">
        <w:rPr>
          <w:rFonts w:ascii="Times New Roman" w:hAnsi="Times New Roman" w:cs="Times New Roman"/>
          <w:sz w:val="24"/>
          <w:szCs w:val="24"/>
          <w:lang w:val="en-US"/>
        </w:rPr>
        <w:t xml:space="preserve">, </w:t>
      </w:r>
      <w:r w:rsidR="00345CF4" w:rsidRPr="00345CF4">
        <w:rPr>
          <w:rFonts w:ascii="Times New Roman" w:hAnsi="Times New Roman" w:cs="Times New Roman"/>
          <w:sz w:val="24"/>
          <w:szCs w:val="24"/>
          <w:lang w:val="en-US"/>
        </w:rPr>
        <w:t>with register code 1278789</w:t>
      </w:r>
      <w:r w:rsidR="00BA418D" w:rsidRPr="00D16228">
        <w:rPr>
          <w:rFonts w:ascii="Times New Roman" w:hAnsi="Times New Roman" w:cs="Times New Roman"/>
          <w:sz w:val="24"/>
          <w:szCs w:val="24"/>
          <w:lang w:val="en-US"/>
        </w:rPr>
        <w:t xml:space="preserve">. The reporting of this study </w:t>
      </w:r>
      <w:r w:rsidR="009971AC">
        <w:rPr>
          <w:rFonts w:ascii="Times New Roman" w:hAnsi="Times New Roman" w:cs="Times New Roman"/>
          <w:sz w:val="24"/>
          <w:szCs w:val="24"/>
          <w:lang w:val="en-US"/>
        </w:rPr>
        <w:t>adheres to</w:t>
      </w:r>
      <w:r w:rsidR="00BA418D" w:rsidRPr="00D16228">
        <w:rPr>
          <w:rFonts w:ascii="Times New Roman" w:hAnsi="Times New Roman" w:cs="Times New Roman"/>
          <w:sz w:val="24"/>
          <w:szCs w:val="24"/>
          <w:lang w:val="en-US"/>
        </w:rPr>
        <w:t xml:space="preserve"> the Strengthening the Reporting of Observational Studies in Epidemiology statement (STROBE)</w:t>
      </w:r>
      <w:r w:rsidR="00E143F7">
        <w:rPr>
          <w:rFonts w:ascii="Times New Roman" w:hAnsi="Times New Roman" w:cs="Times New Roman"/>
          <w:sz w:val="24"/>
          <w:szCs w:val="24"/>
          <w:lang w:val="en-US"/>
        </w:rPr>
        <w:t xml:space="preserve"> </w:t>
      </w:r>
      <w:r w:rsidR="005E0370" w:rsidRPr="005E0370">
        <w:rPr>
          <w:rFonts w:ascii="Times New Roman" w:hAnsi="Times New Roman" w:cs="Times New Roman"/>
          <w:noProof/>
          <w:sz w:val="24"/>
          <w:szCs w:val="24"/>
          <w:lang w:val="en-US"/>
        </w:rPr>
        <w:t>(1</w:t>
      </w:r>
      <w:r w:rsidR="00BF40D2">
        <w:rPr>
          <w:rFonts w:ascii="Times New Roman" w:hAnsi="Times New Roman" w:cs="Times New Roman"/>
          <w:noProof/>
          <w:sz w:val="24"/>
          <w:szCs w:val="24"/>
          <w:lang w:val="en-US"/>
        </w:rPr>
        <w:t>9</w:t>
      </w:r>
      <w:r w:rsidR="005E0370" w:rsidRPr="005E0370">
        <w:rPr>
          <w:rFonts w:ascii="Times New Roman" w:hAnsi="Times New Roman" w:cs="Times New Roman"/>
          <w:noProof/>
          <w:sz w:val="24"/>
          <w:szCs w:val="24"/>
          <w:lang w:val="en-US"/>
        </w:rPr>
        <w:t>)</w:t>
      </w:r>
      <w:r w:rsidR="00BA418D" w:rsidRPr="00D16228">
        <w:rPr>
          <w:rFonts w:ascii="Times New Roman" w:hAnsi="Times New Roman" w:cs="Times New Roman"/>
          <w:sz w:val="24"/>
          <w:szCs w:val="24"/>
          <w:lang w:val="en-US"/>
        </w:rPr>
        <w:t xml:space="preserve">. </w:t>
      </w:r>
    </w:p>
    <w:p w14:paraId="029A3671" w14:textId="77777777" w:rsidR="00737C84" w:rsidRPr="00D16228" w:rsidRDefault="00737C84" w:rsidP="0055209F">
      <w:pPr>
        <w:spacing w:after="0" w:line="240" w:lineRule="auto"/>
        <w:jc w:val="both"/>
        <w:rPr>
          <w:rFonts w:ascii="Times New Roman" w:hAnsi="Times New Roman" w:cs="Times New Roman"/>
          <w:sz w:val="24"/>
          <w:szCs w:val="24"/>
          <w:lang w:val="en-US"/>
        </w:rPr>
      </w:pPr>
    </w:p>
    <w:p w14:paraId="4AEF4310" w14:textId="2D3931B5" w:rsidR="00BA418D" w:rsidRPr="00D16228" w:rsidRDefault="00BA418D" w:rsidP="0055209F">
      <w:pPr>
        <w:spacing w:after="0" w:line="240" w:lineRule="auto"/>
        <w:jc w:val="both"/>
        <w:rPr>
          <w:rFonts w:ascii="Times New Roman" w:hAnsi="Times New Roman" w:cs="Times New Roman"/>
          <w:b/>
          <w:sz w:val="24"/>
          <w:szCs w:val="24"/>
          <w:lang w:val="en-US"/>
        </w:rPr>
      </w:pPr>
      <w:r w:rsidRPr="00D16228">
        <w:rPr>
          <w:rFonts w:ascii="Times New Roman" w:hAnsi="Times New Roman" w:cs="Times New Roman"/>
          <w:b/>
          <w:sz w:val="24"/>
          <w:szCs w:val="24"/>
          <w:lang w:val="en-US"/>
        </w:rPr>
        <w:t>2.2.</w:t>
      </w:r>
      <w:r w:rsidR="0055209F">
        <w:rPr>
          <w:rFonts w:ascii="Times New Roman" w:hAnsi="Times New Roman" w:cs="Times New Roman"/>
          <w:b/>
          <w:sz w:val="24"/>
          <w:szCs w:val="24"/>
          <w:lang w:val="en-US"/>
        </w:rPr>
        <w:tab/>
      </w:r>
      <w:r w:rsidR="00FC1F84">
        <w:rPr>
          <w:rFonts w:ascii="Times New Roman" w:hAnsi="Times New Roman" w:cs="Times New Roman"/>
          <w:b/>
          <w:sz w:val="24"/>
          <w:szCs w:val="24"/>
          <w:lang w:val="en-US"/>
        </w:rPr>
        <w:t>Current p</w:t>
      </w:r>
      <w:r w:rsidRPr="00D16228">
        <w:rPr>
          <w:rFonts w:ascii="Times New Roman" w:hAnsi="Times New Roman" w:cs="Times New Roman"/>
          <w:b/>
          <w:sz w:val="24"/>
          <w:szCs w:val="24"/>
          <w:lang w:val="en-US"/>
        </w:rPr>
        <w:t>hysical activity</w:t>
      </w:r>
    </w:p>
    <w:p w14:paraId="47F0C34B" w14:textId="77777777" w:rsidR="0055209F" w:rsidRDefault="0055209F" w:rsidP="0055209F">
      <w:pPr>
        <w:spacing w:after="0" w:line="240" w:lineRule="auto"/>
        <w:jc w:val="both"/>
        <w:rPr>
          <w:rFonts w:ascii="Times New Roman" w:hAnsi="Times New Roman" w:cs="Times New Roman"/>
          <w:sz w:val="24"/>
          <w:szCs w:val="24"/>
          <w:lang w:val="en-US"/>
        </w:rPr>
      </w:pPr>
    </w:p>
    <w:p w14:paraId="57ECA8B5" w14:textId="46FF50F5" w:rsidR="00BA418D" w:rsidRDefault="00A80BBC"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Estimations of</w:t>
      </w:r>
      <w:r w:rsidR="00BA418D">
        <w:rPr>
          <w:rFonts w:ascii="Times New Roman" w:hAnsi="Times New Roman" w:cs="Times New Roman"/>
          <w:sz w:val="24"/>
          <w:szCs w:val="24"/>
          <w:lang w:val="en-US"/>
        </w:rPr>
        <w:t xml:space="preserve"> </w:t>
      </w:r>
      <w:r w:rsidR="00FC1F84">
        <w:rPr>
          <w:rFonts w:ascii="Times New Roman" w:hAnsi="Times New Roman" w:cs="Times New Roman"/>
          <w:sz w:val="24"/>
          <w:szCs w:val="24"/>
          <w:lang w:val="en-US"/>
        </w:rPr>
        <w:t xml:space="preserve">current </w:t>
      </w:r>
      <w:r>
        <w:rPr>
          <w:rFonts w:ascii="Times New Roman" w:hAnsi="Times New Roman" w:cs="Times New Roman"/>
          <w:sz w:val="24"/>
          <w:szCs w:val="24"/>
          <w:lang w:val="en-US"/>
        </w:rPr>
        <w:t>PA were conducted using</w:t>
      </w:r>
      <w:r w:rsidR="00BA418D">
        <w:rPr>
          <w:rFonts w:ascii="Times New Roman" w:hAnsi="Times New Roman" w:cs="Times New Roman"/>
          <w:sz w:val="24"/>
          <w:szCs w:val="24"/>
          <w:lang w:val="en-US"/>
        </w:rPr>
        <w:t xml:space="preserve"> </w:t>
      </w:r>
      <w:r w:rsidR="00DA68A2">
        <w:rPr>
          <w:rFonts w:ascii="Times New Roman" w:hAnsi="Times New Roman" w:cs="Times New Roman"/>
          <w:sz w:val="24"/>
          <w:szCs w:val="24"/>
          <w:lang w:val="en-US"/>
        </w:rPr>
        <w:t xml:space="preserve">the </w:t>
      </w:r>
      <w:r w:rsidR="00BA418D" w:rsidRPr="00D16228">
        <w:rPr>
          <w:rFonts w:ascii="Times New Roman" w:hAnsi="Times New Roman" w:cs="Times New Roman"/>
          <w:sz w:val="24"/>
          <w:szCs w:val="24"/>
          <w:lang w:val="en-US"/>
        </w:rPr>
        <w:t xml:space="preserve">Physical Activity Vital Sign (PAVS) short </w:t>
      </w:r>
      <w:r>
        <w:rPr>
          <w:rFonts w:ascii="Times New Roman" w:hAnsi="Times New Roman" w:cs="Times New Roman"/>
          <w:sz w:val="24"/>
          <w:szCs w:val="24"/>
          <w:lang w:val="en-US"/>
        </w:rPr>
        <w:t>version. The p</w:t>
      </w:r>
      <w:r w:rsidR="00BA418D" w:rsidRPr="00D16228">
        <w:rPr>
          <w:rFonts w:ascii="Times New Roman" w:hAnsi="Times New Roman" w:cs="Times New Roman"/>
          <w:sz w:val="24"/>
          <w:szCs w:val="24"/>
          <w:lang w:val="en-US"/>
        </w:rPr>
        <w:t xml:space="preserve">articipants answered two questions </w:t>
      </w:r>
      <w:r>
        <w:rPr>
          <w:rFonts w:ascii="Times New Roman" w:hAnsi="Times New Roman" w:cs="Times New Roman"/>
          <w:sz w:val="24"/>
          <w:szCs w:val="24"/>
          <w:lang w:val="en-US"/>
        </w:rPr>
        <w:t>concerning</w:t>
      </w:r>
      <w:r w:rsidR="00BA418D" w:rsidRPr="00D16228">
        <w:rPr>
          <w:rFonts w:ascii="Times New Roman" w:hAnsi="Times New Roman" w:cs="Times New Roman"/>
          <w:sz w:val="24"/>
          <w:szCs w:val="24"/>
          <w:lang w:val="en-US"/>
        </w:rPr>
        <w:t xml:space="preserve"> the number of days and </w:t>
      </w:r>
      <w:r w:rsidR="008C2EA9" w:rsidRPr="008C2EA9">
        <w:rPr>
          <w:rFonts w:ascii="Times New Roman" w:hAnsi="Times New Roman" w:cs="Times New Roman"/>
          <w:sz w:val="24"/>
          <w:szCs w:val="24"/>
          <w:lang w:val="en-US"/>
        </w:rPr>
        <w:t xml:space="preserve">minutes a week they did </w:t>
      </w:r>
      <w:r w:rsidR="00D21ABF">
        <w:rPr>
          <w:rFonts w:ascii="Times New Roman" w:hAnsi="Times New Roman" w:cs="Times New Roman"/>
          <w:sz w:val="24"/>
          <w:szCs w:val="24"/>
          <w:lang w:val="en-US"/>
        </w:rPr>
        <w:t xml:space="preserve">PA before and during a </w:t>
      </w:r>
      <w:r w:rsidR="00255E05">
        <w:rPr>
          <w:rFonts w:ascii="Times New Roman" w:hAnsi="Times New Roman" w:cs="Times New Roman"/>
          <w:sz w:val="24"/>
          <w:szCs w:val="24"/>
          <w:lang w:val="en-US"/>
        </w:rPr>
        <w:t>confinement</w:t>
      </w:r>
      <w:r>
        <w:rPr>
          <w:rFonts w:ascii="Times New Roman" w:hAnsi="Times New Roman" w:cs="Times New Roman"/>
          <w:sz w:val="24"/>
          <w:szCs w:val="24"/>
          <w:lang w:val="en-US"/>
        </w:rPr>
        <w:t xml:space="preserve"> week, with </w:t>
      </w:r>
      <w:r w:rsidR="00203FC6">
        <w:rPr>
          <w:rFonts w:ascii="Times New Roman" w:hAnsi="Times New Roman" w:cs="Times New Roman"/>
          <w:sz w:val="24"/>
          <w:szCs w:val="24"/>
          <w:lang w:val="en-US"/>
        </w:rPr>
        <w:t>possible</w:t>
      </w:r>
      <w:r>
        <w:rPr>
          <w:rFonts w:ascii="Times New Roman" w:hAnsi="Times New Roman" w:cs="Times New Roman"/>
          <w:sz w:val="24"/>
          <w:szCs w:val="24"/>
          <w:lang w:val="en-US"/>
        </w:rPr>
        <w:t xml:space="preserve"> answers comprising </w:t>
      </w:r>
      <w:r w:rsidR="00BA418D" w:rsidRPr="00D16228">
        <w:rPr>
          <w:rFonts w:ascii="Times New Roman" w:hAnsi="Times New Roman" w:cs="Times New Roman"/>
          <w:sz w:val="24"/>
          <w:szCs w:val="24"/>
          <w:lang w:val="en-US"/>
        </w:rPr>
        <w:t xml:space="preserve">0, 1, 2, 3, 4, 5, 6 or 7 days of PA </w:t>
      </w:r>
      <w:r>
        <w:rPr>
          <w:rFonts w:ascii="Times New Roman" w:hAnsi="Times New Roman" w:cs="Times New Roman"/>
          <w:sz w:val="24"/>
          <w:szCs w:val="24"/>
          <w:lang w:val="en-US"/>
        </w:rPr>
        <w:t>per</w:t>
      </w:r>
      <w:r w:rsidR="00BA418D" w:rsidRPr="00D16228">
        <w:rPr>
          <w:rFonts w:ascii="Times New Roman" w:hAnsi="Times New Roman" w:cs="Times New Roman"/>
          <w:sz w:val="24"/>
          <w:szCs w:val="24"/>
          <w:lang w:val="en-US"/>
        </w:rPr>
        <w:t xml:space="preserve"> week and 10, 20, 30, 40, 50, 60, 90 and 150 or more daily minutes</w:t>
      </w:r>
      <w:r w:rsidR="00E143F7">
        <w:rPr>
          <w:rFonts w:ascii="Times New Roman" w:hAnsi="Times New Roman" w:cs="Times New Roman"/>
          <w:sz w:val="24"/>
          <w:szCs w:val="24"/>
          <w:lang w:val="en-US"/>
        </w:rPr>
        <w:t xml:space="preserve"> </w:t>
      </w:r>
      <w:r w:rsidR="005E0370" w:rsidRPr="005E0370">
        <w:rPr>
          <w:rFonts w:ascii="Times New Roman" w:hAnsi="Times New Roman" w:cs="Times New Roman"/>
          <w:noProof/>
          <w:sz w:val="24"/>
          <w:szCs w:val="24"/>
          <w:lang w:val="en-US"/>
        </w:rPr>
        <w:t>(</w:t>
      </w:r>
      <w:r w:rsidR="00BF40D2">
        <w:rPr>
          <w:rFonts w:ascii="Times New Roman" w:hAnsi="Times New Roman" w:cs="Times New Roman"/>
          <w:noProof/>
          <w:sz w:val="24"/>
          <w:szCs w:val="24"/>
          <w:lang w:val="en-US"/>
        </w:rPr>
        <w:t>20</w:t>
      </w:r>
      <w:r w:rsidR="005E0370" w:rsidRPr="005E0370">
        <w:rPr>
          <w:rFonts w:ascii="Times New Roman" w:hAnsi="Times New Roman" w:cs="Times New Roman"/>
          <w:noProof/>
          <w:sz w:val="24"/>
          <w:szCs w:val="24"/>
          <w:lang w:val="en-US"/>
        </w:rPr>
        <w:t>,</w:t>
      </w:r>
      <w:r w:rsidR="00BF40D2">
        <w:rPr>
          <w:rFonts w:ascii="Times New Roman" w:hAnsi="Times New Roman" w:cs="Times New Roman"/>
          <w:noProof/>
          <w:sz w:val="24"/>
          <w:szCs w:val="24"/>
          <w:lang w:val="en-US"/>
        </w:rPr>
        <w:t>21</w:t>
      </w:r>
      <w:r w:rsidR="005E0370" w:rsidRPr="005E0370">
        <w:rPr>
          <w:rFonts w:ascii="Times New Roman" w:hAnsi="Times New Roman" w:cs="Times New Roman"/>
          <w:noProof/>
          <w:sz w:val="24"/>
          <w:szCs w:val="24"/>
          <w:lang w:val="en-US"/>
        </w:rPr>
        <w:t>)</w:t>
      </w:r>
      <w:r w:rsidR="00E143F7">
        <w:rPr>
          <w:rFonts w:ascii="Times New Roman" w:hAnsi="Times New Roman" w:cs="Times New Roman"/>
          <w:sz w:val="24"/>
          <w:szCs w:val="24"/>
          <w:lang w:val="en-US"/>
        </w:rPr>
        <w:t>.</w:t>
      </w:r>
      <w:r w:rsidR="00BA418D">
        <w:rPr>
          <w:rFonts w:ascii="Times New Roman" w:hAnsi="Times New Roman" w:cs="Times New Roman"/>
          <w:sz w:val="24"/>
          <w:szCs w:val="24"/>
          <w:lang w:val="en-US"/>
        </w:rPr>
        <w:t xml:space="preserve"> </w:t>
      </w:r>
      <w:r w:rsidR="00255E05">
        <w:rPr>
          <w:rFonts w:ascii="Times New Roman" w:hAnsi="Times New Roman" w:cs="Times New Roman"/>
          <w:sz w:val="24"/>
          <w:szCs w:val="24"/>
          <w:lang w:val="en-US"/>
        </w:rPr>
        <w:t>T</w:t>
      </w:r>
      <w:r w:rsidR="00BA418D" w:rsidRPr="00D16228">
        <w:rPr>
          <w:rFonts w:ascii="Times New Roman" w:hAnsi="Times New Roman" w:cs="Times New Roman"/>
          <w:sz w:val="24"/>
          <w:szCs w:val="24"/>
          <w:lang w:val="en-US"/>
        </w:rPr>
        <w:t xml:space="preserve">o </w:t>
      </w:r>
      <w:r w:rsidR="00255E05">
        <w:rPr>
          <w:rFonts w:ascii="Times New Roman" w:hAnsi="Times New Roman" w:cs="Times New Roman"/>
          <w:sz w:val="24"/>
          <w:szCs w:val="24"/>
          <w:lang w:val="en-US"/>
        </w:rPr>
        <w:t>implement</w:t>
      </w:r>
      <w:r w:rsidR="00BA418D" w:rsidRPr="00D16228">
        <w:rPr>
          <w:rFonts w:ascii="Times New Roman" w:hAnsi="Times New Roman" w:cs="Times New Roman"/>
          <w:sz w:val="24"/>
          <w:szCs w:val="24"/>
          <w:lang w:val="en-US"/>
        </w:rPr>
        <w:t xml:space="preserve"> PAVS to that particular context of </w:t>
      </w:r>
      <w:r w:rsidR="00FC5DE0">
        <w:rPr>
          <w:rFonts w:ascii="Times New Roman" w:hAnsi="Times New Roman" w:cs="Times New Roman"/>
          <w:sz w:val="24"/>
          <w:szCs w:val="24"/>
          <w:lang w:val="en-US"/>
        </w:rPr>
        <w:t>population confinement</w:t>
      </w:r>
      <w:r w:rsidR="00BA418D">
        <w:rPr>
          <w:rFonts w:ascii="Times New Roman" w:hAnsi="Times New Roman" w:cs="Times New Roman"/>
          <w:sz w:val="24"/>
          <w:szCs w:val="24"/>
          <w:lang w:val="en-US"/>
        </w:rPr>
        <w:t xml:space="preserve">, </w:t>
      </w:r>
      <w:r w:rsidR="00BA418D" w:rsidRPr="00D16228">
        <w:rPr>
          <w:rFonts w:ascii="Times New Roman" w:hAnsi="Times New Roman" w:cs="Times New Roman"/>
          <w:sz w:val="24"/>
          <w:szCs w:val="24"/>
          <w:lang w:val="en-US"/>
        </w:rPr>
        <w:t xml:space="preserve">the word “isolation” </w:t>
      </w:r>
      <w:r w:rsidR="00FC5DE0">
        <w:rPr>
          <w:rFonts w:ascii="Times New Roman" w:hAnsi="Times New Roman" w:cs="Times New Roman"/>
          <w:sz w:val="24"/>
          <w:szCs w:val="24"/>
          <w:lang w:val="en-US"/>
        </w:rPr>
        <w:t xml:space="preserve">replaced the word “usual” </w:t>
      </w:r>
      <w:r w:rsidR="00BA418D" w:rsidRPr="00D16228">
        <w:rPr>
          <w:rFonts w:ascii="Times New Roman" w:hAnsi="Times New Roman" w:cs="Times New Roman"/>
          <w:sz w:val="24"/>
          <w:szCs w:val="24"/>
          <w:lang w:val="en-US"/>
        </w:rPr>
        <w:t xml:space="preserve">when referring to the week they performed PA. </w:t>
      </w:r>
      <w:r w:rsidR="00FC5DE0">
        <w:rPr>
          <w:rFonts w:ascii="Times New Roman" w:hAnsi="Times New Roman" w:cs="Times New Roman"/>
          <w:sz w:val="24"/>
          <w:szCs w:val="24"/>
          <w:lang w:val="en-US"/>
        </w:rPr>
        <w:t>Accordingly to</w:t>
      </w:r>
      <w:r w:rsidR="00BA418D" w:rsidRPr="00D16228">
        <w:rPr>
          <w:rFonts w:ascii="Times New Roman" w:hAnsi="Times New Roman" w:cs="Times New Roman"/>
          <w:sz w:val="24"/>
          <w:szCs w:val="24"/>
          <w:lang w:val="en-US"/>
        </w:rPr>
        <w:t xml:space="preserve"> PAVS original procedure, weekly minutes of PA were </w:t>
      </w:r>
      <w:r w:rsidR="00FC5DE0">
        <w:rPr>
          <w:rFonts w:ascii="Times New Roman" w:hAnsi="Times New Roman" w:cs="Times New Roman"/>
          <w:sz w:val="24"/>
          <w:szCs w:val="24"/>
          <w:lang w:val="en-US"/>
        </w:rPr>
        <w:t>estimated</w:t>
      </w:r>
      <w:r w:rsidR="00BA418D" w:rsidRPr="00D16228">
        <w:rPr>
          <w:rFonts w:ascii="Times New Roman" w:hAnsi="Times New Roman" w:cs="Times New Roman"/>
          <w:sz w:val="24"/>
          <w:szCs w:val="24"/>
          <w:lang w:val="en-US"/>
        </w:rPr>
        <w:t xml:space="preserve"> by multiplying days with minutes. </w:t>
      </w:r>
    </w:p>
    <w:p w14:paraId="2D11172C" w14:textId="2EC7E781" w:rsidR="00BA418D" w:rsidRDefault="00BA418D"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w:t>
      </w:r>
      <w:r w:rsidR="00FC5DE0">
        <w:rPr>
          <w:rFonts w:ascii="Times New Roman" w:hAnsi="Times New Roman" w:cs="Times New Roman"/>
          <w:sz w:val="24"/>
          <w:szCs w:val="24"/>
          <w:lang w:val="en-US"/>
        </w:rPr>
        <w:t>articipants were c</w:t>
      </w:r>
      <w:r w:rsidR="000058D7">
        <w:rPr>
          <w:rFonts w:ascii="Times New Roman" w:hAnsi="Times New Roman" w:cs="Times New Roman"/>
          <w:sz w:val="24"/>
          <w:szCs w:val="24"/>
          <w:lang w:val="en-US"/>
        </w:rPr>
        <w:t>ategoris</w:t>
      </w:r>
      <w:r>
        <w:rPr>
          <w:rFonts w:ascii="Times New Roman" w:hAnsi="Times New Roman" w:cs="Times New Roman"/>
          <w:sz w:val="24"/>
          <w:szCs w:val="24"/>
          <w:lang w:val="en-US"/>
        </w:rPr>
        <w:t xml:space="preserve">ed </w:t>
      </w:r>
      <w:r w:rsidR="00FC5DE0">
        <w:rPr>
          <w:rFonts w:ascii="Times New Roman" w:hAnsi="Times New Roman" w:cs="Times New Roman"/>
          <w:sz w:val="24"/>
          <w:szCs w:val="24"/>
          <w:lang w:val="en-US"/>
        </w:rPr>
        <w:t>in</w:t>
      </w:r>
      <w:r w:rsidR="004F7FDA">
        <w:rPr>
          <w:rFonts w:ascii="Times New Roman" w:hAnsi="Times New Roman" w:cs="Times New Roman"/>
          <w:sz w:val="24"/>
          <w:szCs w:val="24"/>
          <w:lang w:val="en-US"/>
        </w:rPr>
        <w:t>to</w:t>
      </w:r>
      <w:r>
        <w:rPr>
          <w:rFonts w:ascii="Times New Roman" w:hAnsi="Times New Roman" w:cs="Times New Roman"/>
          <w:sz w:val="24"/>
          <w:szCs w:val="24"/>
          <w:lang w:val="en-US"/>
        </w:rPr>
        <w:t xml:space="preserve"> those </w:t>
      </w:r>
      <w:r w:rsidR="00FC5DE0">
        <w:rPr>
          <w:rFonts w:ascii="Times New Roman" w:hAnsi="Times New Roman" w:cs="Times New Roman"/>
          <w:sz w:val="24"/>
          <w:szCs w:val="24"/>
          <w:lang w:val="en-US"/>
        </w:rPr>
        <w:t xml:space="preserve">not </w:t>
      </w:r>
      <w:r>
        <w:rPr>
          <w:rFonts w:ascii="Times New Roman" w:hAnsi="Times New Roman" w:cs="Times New Roman"/>
          <w:sz w:val="24"/>
          <w:szCs w:val="24"/>
          <w:lang w:val="en-US"/>
        </w:rPr>
        <w:t>achieving WHO recommended gu</w:t>
      </w:r>
      <w:r w:rsidR="00FC5DE0">
        <w:rPr>
          <w:rFonts w:ascii="Times New Roman" w:hAnsi="Times New Roman" w:cs="Times New Roman"/>
          <w:sz w:val="24"/>
          <w:szCs w:val="24"/>
          <w:lang w:val="en-US"/>
        </w:rPr>
        <w:t xml:space="preserve">idelines regarding </w:t>
      </w:r>
      <w:r w:rsidR="004F7FDA">
        <w:rPr>
          <w:rFonts w:ascii="Times New Roman" w:hAnsi="Times New Roman" w:cs="Times New Roman"/>
          <w:sz w:val="24"/>
          <w:szCs w:val="24"/>
          <w:lang w:val="en-US"/>
        </w:rPr>
        <w:t xml:space="preserve">moderate-intensity aerobic </w:t>
      </w:r>
      <w:r w:rsidR="00FC5DE0">
        <w:rPr>
          <w:rFonts w:ascii="Times New Roman" w:hAnsi="Times New Roman" w:cs="Times New Roman"/>
          <w:sz w:val="24"/>
          <w:szCs w:val="24"/>
          <w:lang w:val="en-US"/>
        </w:rPr>
        <w:t xml:space="preserve">PA (i.e. </w:t>
      </w:r>
      <w:r>
        <w:rPr>
          <w:rFonts w:ascii="Times New Roman" w:hAnsi="Times New Roman" w:cs="Times New Roman"/>
          <w:sz w:val="24"/>
          <w:szCs w:val="24"/>
          <w:lang w:val="en-US"/>
        </w:rPr>
        <w:t xml:space="preserve">those who </w:t>
      </w:r>
      <w:r w:rsidR="006541B0">
        <w:rPr>
          <w:rFonts w:ascii="Times New Roman" w:hAnsi="Times New Roman" w:cs="Times New Roman"/>
          <w:sz w:val="24"/>
          <w:szCs w:val="24"/>
          <w:lang w:val="en-US"/>
        </w:rPr>
        <w:t xml:space="preserve">did not </w:t>
      </w:r>
      <w:r w:rsidR="00FC5DE0">
        <w:rPr>
          <w:rFonts w:ascii="Times New Roman" w:hAnsi="Times New Roman" w:cs="Times New Roman"/>
          <w:sz w:val="24"/>
          <w:szCs w:val="24"/>
          <w:lang w:val="en-US"/>
        </w:rPr>
        <w:t>perform</w:t>
      </w:r>
      <w:r>
        <w:rPr>
          <w:rFonts w:ascii="Times New Roman" w:hAnsi="Times New Roman" w:cs="Times New Roman"/>
          <w:sz w:val="24"/>
          <w:szCs w:val="24"/>
          <w:lang w:val="en-US"/>
        </w:rPr>
        <w:t xml:space="preserve"> a minimum of 150 weekly minute</w:t>
      </w:r>
      <w:r w:rsidR="00FC5DE0">
        <w:rPr>
          <w:rFonts w:ascii="Times New Roman" w:hAnsi="Times New Roman" w:cs="Times New Roman"/>
          <w:sz w:val="24"/>
          <w:szCs w:val="24"/>
          <w:lang w:val="en-US"/>
        </w:rPr>
        <w:t xml:space="preserve">s of PA) and those who did. </w:t>
      </w:r>
    </w:p>
    <w:p w14:paraId="71B8F5EA" w14:textId="77777777" w:rsidR="00E97889" w:rsidRDefault="00E97889" w:rsidP="0055209F">
      <w:pPr>
        <w:spacing w:after="0" w:line="240" w:lineRule="auto"/>
        <w:jc w:val="both"/>
        <w:rPr>
          <w:rFonts w:ascii="Times New Roman" w:hAnsi="Times New Roman" w:cs="Times New Roman"/>
          <w:sz w:val="24"/>
          <w:szCs w:val="24"/>
          <w:lang w:val="en-US"/>
        </w:rPr>
      </w:pPr>
    </w:p>
    <w:p w14:paraId="08A1C9F4" w14:textId="2E2CEF80" w:rsidR="00E97889" w:rsidRPr="00D16228" w:rsidRDefault="00E97889" w:rsidP="0055209F">
      <w:pP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2.3</w:t>
      </w:r>
      <w:r w:rsidRPr="00D16228">
        <w:rPr>
          <w:rFonts w:ascii="Times New Roman" w:hAnsi="Times New Roman" w:cs="Times New Roman"/>
          <w:b/>
          <w:sz w:val="24"/>
          <w:szCs w:val="24"/>
          <w:lang w:val="en-US"/>
        </w:rPr>
        <w:t>.</w:t>
      </w:r>
      <w:r w:rsidR="0055209F">
        <w:rPr>
          <w:rFonts w:ascii="Times New Roman" w:hAnsi="Times New Roman" w:cs="Times New Roman"/>
          <w:b/>
          <w:sz w:val="24"/>
          <w:szCs w:val="24"/>
          <w:lang w:val="en-US"/>
        </w:rPr>
        <w:tab/>
      </w:r>
      <w:r w:rsidR="00FC1F84">
        <w:rPr>
          <w:rFonts w:ascii="Times New Roman" w:hAnsi="Times New Roman" w:cs="Times New Roman"/>
          <w:b/>
          <w:sz w:val="24"/>
          <w:szCs w:val="24"/>
          <w:lang w:val="en-US"/>
        </w:rPr>
        <w:t xml:space="preserve">Current </w:t>
      </w:r>
      <w:r w:rsidR="00B46535">
        <w:rPr>
          <w:rFonts w:ascii="Times New Roman" w:hAnsi="Times New Roman" w:cs="Times New Roman"/>
          <w:b/>
          <w:sz w:val="24"/>
          <w:szCs w:val="24"/>
          <w:lang w:val="en-US"/>
        </w:rPr>
        <w:t>perceived anxiety and mood</w:t>
      </w:r>
    </w:p>
    <w:p w14:paraId="3CB99081" w14:textId="77777777" w:rsidR="0055209F" w:rsidRDefault="0055209F" w:rsidP="0055209F">
      <w:pPr>
        <w:spacing w:after="0" w:line="240" w:lineRule="auto"/>
        <w:jc w:val="both"/>
        <w:rPr>
          <w:rFonts w:ascii="Times New Roman" w:hAnsi="Times New Roman" w:cs="Times New Roman"/>
          <w:sz w:val="24"/>
          <w:szCs w:val="24"/>
          <w:lang w:val="en-US"/>
        </w:rPr>
      </w:pPr>
    </w:p>
    <w:p w14:paraId="5FBF094B" w14:textId="34BC8833" w:rsidR="00E97889" w:rsidRPr="00D16228" w:rsidRDefault="00E97889"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Outcome variables were estimated through the following questions: “how do you assess your anxiety level during the COVID-19 confinement?</w:t>
      </w:r>
      <w:r w:rsidR="005C27E7">
        <w:rPr>
          <w:rFonts w:ascii="Times New Roman" w:hAnsi="Times New Roman" w:cs="Times New Roman"/>
          <w:sz w:val="24"/>
          <w:szCs w:val="24"/>
          <w:lang w:val="en-US"/>
        </w:rPr>
        <w:t xml:space="preserve">”, with possible responses comprising “lower than before the COVID-19 confinement”, “equal than before the COVID-19 confinement”, or “higher than before the COVID-19 confinement”. As regards mood, we asked the participants through the following question: “how do you assess your mood during the COVID-19 confinement?”, and possible answers including the following options: </w:t>
      </w:r>
      <w:r w:rsidR="005C27E7" w:rsidRPr="005C27E7">
        <w:rPr>
          <w:rFonts w:ascii="Times New Roman" w:hAnsi="Times New Roman" w:cs="Times New Roman"/>
          <w:sz w:val="24"/>
          <w:szCs w:val="24"/>
          <w:lang w:val="en-US"/>
        </w:rPr>
        <w:t>“</w:t>
      </w:r>
      <w:r w:rsidR="007216C0">
        <w:rPr>
          <w:rFonts w:ascii="Times New Roman" w:hAnsi="Times New Roman" w:cs="Times New Roman"/>
          <w:sz w:val="24"/>
          <w:szCs w:val="24"/>
          <w:lang w:val="en-US"/>
        </w:rPr>
        <w:t>worse</w:t>
      </w:r>
      <w:r w:rsidR="005C27E7" w:rsidRPr="005C27E7">
        <w:rPr>
          <w:rFonts w:ascii="Times New Roman" w:hAnsi="Times New Roman" w:cs="Times New Roman"/>
          <w:sz w:val="24"/>
          <w:szCs w:val="24"/>
          <w:lang w:val="en-US"/>
        </w:rPr>
        <w:t xml:space="preserve"> than before the COVID-19 confinement”, “equal than before the C</w:t>
      </w:r>
      <w:r w:rsidR="007216C0">
        <w:rPr>
          <w:rFonts w:ascii="Times New Roman" w:hAnsi="Times New Roman" w:cs="Times New Roman"/>
          <w:sz w:val="24"/>
          <w:szCs w:val="24"/>
          <w:lang w:val="en-US"/>
        </w:rPr>
        <w:t>OVID-19 confinement”, or “better</w:t>
      </w:r>
      <w:r w:rsidR="005C27E7" w:rsidRPr="005C27E7">
        <w:rPr>
          <w:rFonts w:ascii="Times New Roman" w:hAnsi="Times New Roman" w:cs="Times New Roman"/>
          <w:sz w:val="24"/>
          <w:szCs w:val="24"/>
          <w:lang w:val="en-US"/>
        </w:rPr>
        <w:t xml:space="preserve"> than before the COVID-19 confinement”</w:t>
      </w:r>
      <w:r w:rsidR="005C27E7">
        <w:rPr>
          <w:rFonts w:ascii="Times New Roman" w:hAnsi="Times New Roman" w:cs="Times New Roman"/>
          <w:sz w:val="24"/>
          <w:szCs w:val="24"/>
          <w:lang w:val="en-US"/>
        </w:rPr>
        <w:t>. We later categori</w:t>
      </w:r>
      <w:r w:rsidR="000058D7">
        <w:rPr>
          <w:rFonts w:ascii="Times New Roman" w:hAnsi="Times New Roman" w:cs="Times New Roman"/>
          <w:sz w:val="24"/>
          <w:szCs w:val="24"/>
          <w:lang w:val="en-US"/>
        </w:rPr>
        <w:t>s</w:t>
      </w:r>
      <w:r w:rsidR="007216C0">
        <w:rPr>
          <w:rFonts w:ascii="Times New Roman" w:hAnsi="Times New Roman" w:cs="Times New Roman"/>
          <w:sz w:val="24"/>
          <w:szCs w:val="24"/>
          <w:lang w:val="en-US"/>
        </w:rPr>
        <w:t xml:space="preserve">ed </w:t>
      </w:r>
      <w:r w:rsidR="00DA68A2">
        <w:rPr>
          <w:rFonts w:ascii="Times New Roman" w:hAnsi="Times New Roman" w:cs="Times New Roman"/>
          <w:sz w:val="24"/>
          <w:szCs w:val="24"/>
          <w:lang w:val="en-US"/>
        </w:rPr>
        <w:t xml:space="preserve">the </w:t>
      </w:r>
      <w:r w:rsidR="00FC1F84">
        <w:rPr>
          <w:rFonts w:ascii="Times New Roman" w:hAnsi="Times New Roman" w:cs="Times New Roman"/>
          <w:sz w:val="24"/>
          <w:szCs w:val="24"/>
          <w:lang w:val="en-US"/>
        </w:rPr>
        <w:t xml:space="preserve">current </w:t>
      </w:r>
      <w:r w:rsidR="00B46535">
        <w:rPr>
          <w:rFonts w:ascii="Times New Roman" w:hAnsi="Times New Roman" w:cs="Times New Roman"/>
          <w:sz w:val="24"/>
          <w:szCs w:val="24"/>
          <w:lang w:val="en-US"/>
        </w:rPr>
        <w:t xml:space="preserve">perceived </w:t>
      </w:r>
      <w:r w:rsidR="007216C0">
        <w:rPr>
          <w:rFonts w:ascii="Times New Roman" w:hAnsi="Times New Roman" w:cs="Times New Roman"/>
          <w:sz w:val="24"/>
          <w:szCs w:val="24"/>
          <w:lang w:val="en-US"/>
        </w:rPr>
        <w:t xml:space="preserve">anxiety variable into two groups; those having lower or equal levels of </w:t>
      </w:r>
      <w:r w:rsidR="00FC1F84">
        <w:rPr>
          <w:rFonts w:ascii="Times New Roman" w:hAnsi="Times New Roman" w:cs="Times New Roman"/>
          <w:sz w:val="24"/>
          <w:szCs w:val="24"/>
          <w:lang w:val="en-US"/>
        </w:rPr>
        <w:t xml:space="preserve">current </w:t>
      </w:r>
      <w:r w:rsidR="00B46535">
        <w:rPr>
          <w:rFonts w:ascii="Times New Roman" w:hAnsi="Times New Roman" w:cs="Times New Roman"/>
          <w:sz w:val="24"/>
          <w:szCs w:val="24"/>
          <w:lang w:val="en-US"/>
        </w:rPr>
        <w:t xml:space="preserve">perceived </w:t>
      </w:r>
      <w:r w:rsidR="007216C0">
        <w:rPr>
          <w:rFonts w:ascii="Times New Roman" w:hAnsi="Times New Roman" w:cs="Times New Roman"/>
          <w:sz w:val="24"/>
          <w:szCs w:val="24"/>
          <w:lang w:val="en-US"/>
        </w:rPr>
        <w:t xml:space="preserve">anxiety and those </w:t>
      </w:r>
      <w:r w:rsidR="006541B0">
        <w:rPr>
          <w:rFonts w:ascii="Times New Roman" w:hAnsi="Times New Roman" w:cs="Times New Roman"/>
          <w:sz w:val="24"/>
          <w:szCs w:val="24"/>
          <w:lang w:val="en-US"/>
        </w:rPr>
        <w:t>having</w:t>
      </w:r>
      <w:r w:rsidR="007216C0">
        <w:rPr>
          <w:rFonts w:ascii="Times New Roman" w:hAnsi="Times New Roman" w:cs="Times New Roman"/>
          <w:sz w:val="24"/>
          <w:szCs w:val="24"/>
          <w:lang w:val="en-US"/>
        </w:rPr>
        <w:t xml:space="preserve"> higher levels. </w:t>
      </w:r>
      <w:r w:rsidR="007B76B3">
        <w:rPr>
          <w:rFonts w:ascii="Times New Roman" w:hAnsi="Times New Roman" w:cs="Times New Roman"/>
          <w:sz w:val="24"/>
          <w:szCs w:val="24"/>
          <w:lang w:val="en-US"/>
        </w:rPr>
        <w:t xml:space="preserve">On the other hand, </w:t>
      </w:r>
      <w:r w:rsidR="00DA68A2">
        <w:rPr>
          <w:rFonts w:ascii="Times New Roman" w:hAnsi="Times New Roman" w:cs="Times New Roman"/>
          <w:sz w:val="24"/>
          <w:szCs w:val="24"/>
          <w:lang w:val="en-US"/>
        </w:rPr>
        <w:t xml:space="preserve">the </w:t>
      </w:r>
      <w:r w:rsidR="00FC1F84">
        <w:rPr>
          <w:rFonts w:ascii="Times New Roman" w:hAnsi="Times New Roman" w:cs="Times New Roman"/>
          <w:sz w:val="24"/>
          <w:szCs w:val="24"/>
          <w:lang w:val="en-US"/>
        </w:rPr>
        <w:t xml:space="preserve">current </w:t>
      </w:r>
      <w:r w:rsidR="00B46535">
        <w:rPr>
          <w:rFonts w:ascii="Times New Roman" w:hAnsi="Times New Roman" w:cs="Times New Roman"/>
          <w:sz w:val="24"/>
          <w:szCs w:val="24"/>
          <w:lang w:val="en-US"/>
        </w:rPr>
        <w:t xml:space="preserve">perceived </w:t>
      </w:r>
      <w:r w:rsidR="007B76B3">
        <w:rPr>
          <w:rFonts w:ascii="Times New Roman" w:hAnsi="Times New Roman" w:cs="Times New Roman"/>
          <w:sz w:val="24"/>
          <w:szCs w:val="24"/>
          <w:lang w:val="en-US"/>
        </w:rPr>
        <w:t>mood variable w</w:t>
      </w:r>
      <w:r w:rsidR="00FC1F84">
        <w:rPr>
          <w:rFonts w:ascii="Times New Roman" w:hAnsi="Times New Roman" w:cs="Times New Roman"/>
          <w:sz w:val="24"/>
          <w:szCs w:val="24"/>
          <w:lang w:val="en-US"/>
        </w:rPr>
        <w:t>ere</w:t>
      </w:r>
      <w:r w:rsidR="007B76B3">
        <w:rPr>
          <w:rFonts w:ascii="Times New Roman" w:hAnsi="Times New Roman" w:cs="Times New Roman"/>
          <w:sz w:val="24"/>
          <w:szCs w:val="24"/>
          <w:lang w:val="en-US"/>
        </w:rPr>
        <w:t xml:space="preserve"> also c</w:t>
      </w:r>
      <w:r w:rsidR="000058D7">
        <w:rPr>
          <w:rFonts w:ascii="Times New Roman" w:hAnsi="Times New Roman" w:cs="Times New Roman"/>
          <w:sz w:val="24"/>
          <w:szCs w:val="24"/>
          <w:lang w:val="en-US"/>
        </w:rPr>
        <w:t>ategoris</w:t>
      </w:r>
      <w:r w:rsidR="007B76B3">
        <w:rPr>
          <w:rFonts w:ascii="Times New Roman" w:hAnsi="Times New Roman" w:cs="Times New Roman"/>
          <w:sz w:val="24"/>
          <w:szCs w:val="24"/>
          <w:lang w:val="en-US"/>
        </w:rPr>
        <w:t xml:space="preserve">ed into those having </w:t>
      </w:r>
      <w:r w:rsidR="00DA68A2">
        <w:rPr>
          <w:rFonts w:ascii="Times New Roman" w:hAnsi="Times New Roman" w:cs="Times New Roman"/>
          <w:sz w:val="24"/>
          <w:szCs w:val="24"/>
          <w:lang w:val="en-US"/>
        </w:rPr>
        <w:t xml:space="preserve">a </w:t>
      </w:r>
      <w:r w:rsidR="007B76B3">
        <w:rPr>
          <w:rFonts w:ascii="Times New Roman" w:hAnsi="Times New Roman" w:cs="Times New Roman"/>
          <w:sz w:val="24"/>
          <w:szCs w:val="24"/>
          <w:lang w:val="en-US"/>
        </w:rPr>
        <w:t xml:space="preserve">better or equal </w:t>
      </w:r>
      <w:r w:rsidR="00FC1F84">
        <w:rPr>
          <w:rFonts w:ascii="Times New Roman" w:hAnsi="Times New Roman" w:cs="Times New Roman"/>
          <w:sz w:val="24"/>
          <w:szCs w:val="24"/>
          <w:lang w:val="en-US"/>
        </w:rPr>
        <w:t xml:space="preserve">current </w:t>
      </w:r>
      <w:r w:rsidR="00B46535">
        <w:rPr>
          <w:rFonts w:ascii="Times New Roman" w:hAnsi="Times New Roman" w:cs="Times New Roman"/>
          <w:sz w:val="24"/>
          <w:szCs w:val="24"/>
          <w:lang w:val="en-US"/>
        </w:rPr>
        <w:t xml:space="preserve">perceived </w:t>
      </w:r>
      <w:r w:rsidR="007B76B3">
        <w:rPr>
          <w:rFonts w:ascii="Times New Roman" w:hAnsi="Times New Roman" w:cs="Times New Roman"/>
          <w:sz w:val="24"/>
          <w:szCs w:val="24"/>
          <w:lang w:val="en-US"/>
        </w:rPr>
        <w:t xml:space="preserve">mood and those </w:t>
      </w:r>
      <w:r w:rsidR="006541B0">
        <w:rPr>
          <w:rFonts w:ascii="Times New Roman" w:hAnsi="Times New Roman" w:cs="Times New Roman"/>
          <w:sz w:val="24"/>
          <w:szCs w:val="24"/>
          <w:lang w:val="en-US"/>
        </w:rPr>
        <w:t>having</w:t>
      </w:r>
      <w:r w:rsidR="007B76B3">
        <w:rPr>
          <w:rFonts w:ascii="Times New Roman" w:hAnsi="Times New Roman" w:cs="Times New Roman"/>
          <w:sz w:val="24"/>
          <w:szCs w:val="24"/>
          <w:lang w:val="en-US"/>
        </w:rPr>
        <w:t xml:space="preserve"> worse. </w:t>
      </w:r>
    </w:p>
    <w:p w14:paraId="13EB23EE" w14:textId="77777777" w:rsidR="00DB463C" w:rsidRDefault="00DB463C" w:rsidP="0055209F">
      <w:pPr>
        <w:spacing w:after="0" w:line="240" w:lineRule="auto"/>
        <w:jc w:val="both"/>
        <w:rPr>
          <w:rFonts w:ascii="Times New Roman" w:hAnsi="Times New Roman" w:cs="Times New Roman"/>
          <w:b/>
          <w:sz w:val="24"/>
          <w:szCs w:val="24"/>
          <w:lang w:val="en-US"/>
        </w:rPr>
      </w:pPr>
    </w:p>
    <w:p w14:paraId="03B2D0A6" w14:textId="2C669F8C" w:rsidR="00BA418D" w:rsidRDefault="00E97889" w:rsidP="0055209F">
      <w:pP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2.4</w:t>
      </w:r>
      <w:r w:rsidR="0063521D">
        <w:rPr>
          <w:rFonts w:ascii="Times New Roman" w:hAnsi="Times New Roman" w:cs="Times New Roman"/>
          <w:b/>
          <w:sz w:val="24"/>
          <w:szCs w:val="24"/>
          <w:lang w:val="en-US"/>
        </w:rPr>
        <w:tab/>
      </w:r>
      <w:r w:rsidR="00BA418D">
        <w:rPr>
          <w:rFonts w:ascii="Times New Roman" w:hAnsi="Times New Roman" w:cs="Times New Roman"/>
          <w:b/>
          <w:sz w:val="24"/>
          <w:szCs w:val="24"/>
          <w:lang w:val="en-US"/>
        </w:rPr>
        <w:t>Covariates</w:t>
      </w:r>
    </w:p>
    <w:p w14:paraId="625FC4B7" w14:textId="77777777" w:rsidR="0063521D" w:rsidRPr="00D16228" w:rsidRDefault="0063521D" w:rsidP="0055209F">
      <w:pPr>
        <w:spacing w:after="0" w:line="240" w:lineRule="auto"/>
        <w:jc w:val="both"/>
        <w:rPr>
          <w:rFonts w:ascii="Times New Roman" w:hAnsi="Times New Roman" w:cs="Times New Roman"/>
          <w:b/>
          <w:sz w:val="24"/>
          <w:szCs w:val="24"/>
          <w:lang w:val="en-US"/>
        </w:rPr>
      </w:pPr>
    </w:p>
    <w:p w14:paraId="7DFB25BA" w14:textId="619550F0" w:rsidR="00BA418D" w:rsidRDefault="00DA68A2"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Following</w:t>
      </w:r>
      <w:r w:rsidR="00BA418D" w:rsidRPr="00D16228">
        <w:rPr>
          <w:rFonts w:ascii="Times New Roman" w:hAnsi="Times New Roman" w:cs="Times New Roman"/>
          <w:sz w:val="24"/>
          <w:szCs w:val="24"/>
          <w:lang w:val="en-US"/>
        </w:rPr>
        <w:t xml:space="preserve"> previous </w:t>
      </w:r>
      <w:r w:rsidR="00DB463C">
        <w:rPr>
          <w:rFonts w:ascii="Times New Roman" w:hAnsi="Times New Roman" w:cs="Times New Roman"/>
          <w:sz w:val="24"/>
          <w:szCs w:val="24"/>
          <w:lang w:val="en-US"/>
        </w:rPr>
        <w:t>studies</w:t>
      </w:r>
      <w:r w:rsidR="00E143F7">
        <w:rPr>
          <w:rFonts w:ascii="Times New Roman" w:hAnsi="Times New Roman" w:cs="Times New Roman"/>
          <w:sz w:val="24"/>
          <w:szCs w:val="24"/>
          <w:lang w:val="en-US"/>
        </w:rPr>
        <w:t xml:space="preserve"> </w:t>
      </w:r>
      <w:r w:rsidR="005E0370" w:rsidRPr="005E0370">
        <w:rPr>
          <w:rFonts w:ascii="Times New Roman" w:hAnsi="Times New Roman" w:cs="Times New Roman"/>
          <w:noProof/>
          <w:sz w:val="24"/>
          <w:szCs w:val="24"/>
          <w:lang w:val="en-US"/>
        </w:rPr>
        <w:t>(2</w:t>
      </w:r>
      <w:r w:rsidR="00BF40D2">
        <w:rPr>
          <w:rFonts w:ascii="Times New Roman" w:hAnsi="Times New Roman" w:cs="Times New Roman"/>
          <w:noProof/>
          <w:sz w:val="24"/>
          <w:szCs w:val="24"/>
          <w:lang w:val="en-US"/>
        </w:rPr>
        <w:t>2</w:t>
      </w:r>
      <w:r w:rsidR="005E0370" w:rsidRPr="005E0370">
        <w:rPr>
          <w:rFonts w:ascii="Times New Roman" w:hAnsi="Times New Roman" w:cs="Times New Roman"/>
          <w:noProof/>
          <w:sz w:val="24"/>
          <w:szCs w:val="24"/>
          <w:lang w:val="en-US"/>
        </w:rPr>
        <w:t>–2</w:t>
      </w:r>
      <w:r w:rsidR="00BF40D2">
        <w:rPr>
          <w:rFonts w:ascii="Times New Roman" w:hAnsi="Times New Roman" w:cs="Times New Roman"/>
          <w:noProof/>
          <w:sz w:val="24"/>
          <w:szCs w:val="24"/>
          <w:lang w:val="en-US"/>
        </w:rPr>
        <w:t>4</w:t>
      </w:r>
      <w:r w:rsidR="005E0370" w:rsidRPr="005E0370">
        <w:rPr>
          <w:rFonts w:ascii="Times New Roman" w:hAnsi="Times New Roman" w:cs="Times New Roman"/>
          <w:noProof/>
          <w:sz w:val="24"/>
          <w:szCs w:val="24"/>
          <w:lang w:val="en-US"/>
        </w:rPr>
        <w:t>)</w:t>
      </w:r>
      <w:r w:rsidR="00313E9E">
        <w:rPr>
          <w:rFonts w:ascii="Times New Roman" w:hAnsi="Times New Roman" w:cs="Times New Roman"/>
          <w:sz w:val="24"/>
          <w:szCs w:val="24"/>
          <w:lang w:val="en-US"/>
        </w:rPr>
        <w:t>,</w:t>
      </w:r>
      <w:r w:rsidR="00BA418D" w:rsidRPr="00D16228">
        <w:rPr>
          <w:rFonts w:ascii="Times New Roman" w:hAnsi="Times New Roman" w:cs="Times New Roman"/>
          <w:sz w:val="24"/>
          <w:szCs w:val="24"/>
          <w:lang w:val="en-US"/>
        </w:rPr>
        <w:t xml:space="preserve"> the </w:t>
      </w:r>
      <w:r w:rsidR="00DB463C">
        <w:rPr>
          <w:rFonts w:ascii="Times New Roman" w:hAnsi="Times New Roman" w:cs="Times New Roman"/>
          <w:sz w:val="24"/>
          <w:szCs w:val="24"/>
          <w:lang w:val="en-US"/>
        </w:rPr>
        <w:t>present work also estimated age, gender, socioeconomic status (</w:t>
      </w:r>
      <w:r w:rsidR="00BA418D" w:rsidRPr="00D16228">
        <w:rPr>
          <w:rFonts w:ascii="Times New Roman" w:hAnsi="Times New Roman" w:cs="Times New Roman"/>
          <w:sz w:val="24"/>
          <w:szCs w:val="24"/>
          <w:lang w:val="en-US"/>
        </w:rPr>
        <w:t>marital status, occupation</w:t>
      </w:r>
      <w:r>
        <w:rPr>
          <w:rFonts w:ascii="Times New Roman" w:hAnsi="Times New Roman" w:cs="Times New Roman"/>
          <w:sz w:val="24"/>
          <w:szCs w:val="24"/>
          <w:lang w:val="en-US"/>
        </w:rPr>
        <w:t>,</w:t>
      </w:r>
      <w:r w:rsidR="00BA418D">
        <w:rPr>
          <w:rFonts w:ascii="Times New Roman" w:hAnsi="Times New Roman" w:cs="Times New Roman"/>
          <w:sz w:val="24"/>
          <w:szCs w:val="24"/>
          <w:lang w:val="en-US"/>
        </w:rPr>
        <w:t xml:space="preserve"> and </w:t>
      </w:r>
      <w:r w:rsidR="00BA418D" w:rsidRPr="00D16228">
        <w:rPr>
          <w:rFonts w:ascii="Times New Roman" w:hAnsi="Times New Roman" w:cs="Times New Roman"/>
          <w:sz w:val="24"/>
          <w:szCs w:val="24"/>
          <w:lang w:val="en-US"/>
        </w:rPr>
        <w:t>education</w:t>
      </w:r>
      <w:r w:rsidR="00DB463C">
        <w:rPr>
          <w:rFonts w:ascii="Times New Roman" w:hAnsi="Times New Roman" w:cs="Times New Roman"/>
          <w:sz w:val="24"/>
          <w:szCs w:val="24"/>
          <w:lang w:val="en-US"/>
        </w:rPr>
        <w:t xml:space="preserve">), and health habits (smoking, alcohol consumption, hours sleeping, and time exposed to screens). In addition, other variables concerning the confinement context were also controlled: number of days isolated because of COVID-19 confinement, </w:t>
      </w:r>
      <w:r w:rsidR="002614D6">
        <w:rPr>
          <w:rFonts w:ascii="Times New Roman" w:hAnsi="Times New Roman" w:cs="Times New Roman"/>
          <w:sz w:val="24"/>
          <w:szCs w:val="24"/>
          <w:lang w:val="en-US"/>
        </w:rPr>
        <w:t xml:space="preserve">whether participants were living alone </w:t>
      </w:r>
      <w:r w:rsidR="00881DD2">
        <w:rPr>
          <w:rFonts w:ascii="Times New Roman" w:hAnsi="Times New Roman" w:cs="Times New Roman"/>
          <w:sz w:val="24"/>
          <w:szCs w:val="24"/>
          <w:lang w:val="en-US"/>
        </w:rPr>
        <w:t>during COVID-19 confinement</w:t>
      </w:r>
      <w:r>
        <w:rPr>
          <w:rFonts w:ascii="Times New Roman" w:hAnsi="Times New Roman" w:cs="Times New Roman"/>
          <w:sz w:val="24"/>
          <w:szCs w:val="24"/>
          <w:lang w:val="en-US"/>
        </w:rPr>
        <w:t>,</w:t>
      </w:r>
      <w:r w:rsidR="00881DD2">
        <w:rPr>
          <w:rFonts w:ascii="Times New Roman" w:hAnsi="Times New Roman" w:cs="Times New Roman"/>
          <w:sz w:val="24"/>
          <w:szCs w:val="24"/>
          <w:lang w:val="en-US"/>
        </w:rPr>
        <w:t xml:space="preserve"> and, last, </w:t>
      </w:r>
      <w:r w:rsidR="002614D6">
        <w:rPr>
          <w:rFonts w:ascii="Times New Roman" w:hAnsi="Times New Roman" w:cs="Times New Roman"/>
          <w:sz w:val="24"/>
          <w:szCs w:val="24"/>
          <w:lang w:val="en-US"/>
        </w:rPr>
        <w:t xml:space="preserve">whether they </w:t>
      </w:r>
      <w:r w:rsidR="006541B0">
        <w:rPr>
          <w:rFonts w:ascii="Times New Roman" w:hAnsi="Times New Roman" w:cs="Times New Roman"/>
          <w:sz w:val="24"/>
          <w:szCs w:val="24"/>
          <w:lang w:val="en-US"/>
        </w:rPr>
        <w:t xml:space="preserve">were </w:t>
      </w:r>
      <w:r w:rsidR="002614D6">
        <w:rPr>
          <w:rFonts w:ascii="Times New Roman" w:hAnsi="Times New Roman" w:cs="Times New Roman"/>
          <w:sz w:val="24"/>
          <w:szCs w:val="24"/>
          <w:lang w:val="en-US"/>
        </w:rPr>
        <w:t xml:space="preserve">exposed </w:t>
      </w:r>
      <w:r w:rsidR="006541B0">
        <w:rPr>
          <w:rFonts w:ascii="Times New Roman" w:hAnsi="Times New Roman" w:cs="Times New Roman"/>
          <w:sz w:val="24"/>
          <w:szCs w:val="24"/>
          <w:lang w:val="en-US"/>
        </w:rPr>
        <w:t>or infected with</w:t>
      </w:r>
      <w:r w:rsidR="00881DD2">
        <w:rPr>
          <w:rFonts w:ascii="Times New Roman" w:hAnsi="Times New Roman" w:cs="Times New Roman"/>
          <w:sz w:val="24"/>
          <w:szCs w:val="24"/>
          <w:lang w:val="en-US"/>
        </w:rPr>
        <w:t xml:space="preserve"> COVID-19. S</w:t>
      </w:r>
      <w:r w:rsidR="00BA418D" w:rsidRPr="00D16228">
        <w:rPr>
          <w:rFonts w:ascii="Times New Roman" w:hAnsi="Times New Roman" w:cs="Times New Roman"/>
          <w:sz w:val="24"/>
          <w:szCs w:val="24"/>
          <w:lang w:val="en-US"/>
        </w:rPr>
        <w:t xml:space="preserve">elf-reported </w:t>
      </w:r>
      <w:r w:rsidR="00881DD2">
        <w:rPr>
          <w:rFonts w:ascii="Times New Roman" w:hAnsi="Times New Roman" w:cs="Times New Roman"/>
          <w:sz w:val="24"/>
          <w:szCs w:val="24"/>
          <w:lang w:val="en-US"/>
        </w:rPr>
        <w:t xml:space="preserve">answers were </w:t>
      </w:r>
      <w:r w:rsidR="00BA418D" w:rsidRPr="00D16228">
        <w:rPr>
          <w:rFonts w:ascii="Times New Roman" w:hAnsi="Times New Roman" w:cs="Times New Roman"/>
          <w:sz w:val="24"/>
          <w:szCs w:val="24"/>
          <w:lang w:val="en-US"/>
        </w:rPr>
        <w:t>c</w:t>
      </w:r>
      <w:r w:rsidR="000058D7">
        <w:rPr>
          <w:rFonts w:ascii="Times New Roman" w:hAnsi="Times New Roman" w:cs="Times New Roman"/>
          <w:sz w:val="24"/>
          <w:szCs w:val="24"/>
          <w:lang w:val="en-US"/>
        </w:rPr>
        <w:t>ategoris</w:t>
      </w:r>
      <w:r w:rsidR="00BA418D" w:rsidRPr="00D16228">
        <w:rPr>
          <w:rFonts w:ascii="Times New Roman" w:hAnsi="Times New Roman" w:cs="Times New Roman"/>
          <w:sz w:val="24"/>
          <w:szCs w:val="24"/>
          <w:lang w:val="en-US"/>
        </w:rPr>
        <w:t>ed as follows: marital status (“married</w:t>
      </w:r>
      <w:r w:rsidR="002614D6">
        <w:rPr>
          <w:rFonts w:ascii="Times New Roman" w:hAnsi="Times New Roman" w:cs="Times New Roman"/>
          <w:sz w:val="24"/>
          <w:szCs w:val="24"/>
          <w:lang w:val="en-US"/>
        </w:rPr>
        <w:t xml:space="preserve"> or having a partner</w:t>
      </w:r>
      <w:r w:rsidR="00BA418D" w:rsidRPr="00D16228">
        <w:rPr>
          <w:rFonts w:ascii="Times New Roman" w:hAnsi="Times New Roman" w:cs="Times New Roman"/>
          <w:sz w:val="24"/>
          <w:szCs w:val="24"/>
          <w:lang w:val="en-US"/>
        </w:rPr>
        <w:t>” or “not married</w:t>
      </w:r>
      <w:r w:rsidR="002614D6">
        <w:rPr>
          <w:rFonts w:ascii="Times New Roman" w:hAnsi="Times New Roman" w:cs="Times New Roman"/>
          <w:sz w:val="24"/>
          <w:szCs w:val="24"/>
          <w:lang w:val="en-US"/>
        </w:rPr>
        <w:t xml:space="preserve"> neither having a partner</w:t>
      </w:r>
      <w:r w:rsidR="00BA418D" w:rsidRPr="00D16228">
        <w:rPr>
          <w:rFonts w:ascii="Times New Roman" w:hAnsi="Times New Roman" w:cs="Times New Roman"/>
          <w:sz w:val="24"/>
          <w:szCs w:val="24"/>
          <w:lang w:val="en-US"/>
        </w:rPr>
        <w:t>”), occupation (“employed”</w:t>
      </w:r>
      <w:r w:rsidR="00BA418D">
        <w:rPr>
          <w:rFonts w:ascii="Times New Roman" w:hAnsi="Times New Roman" w:cs="Times New Roman"/>
          <w:sz w:val="24"/>
          <w:szCs w:val="24"/>
          <w:lang w:val="en-US"/>
        </w:rPr>
        <w:t xml:space="preserve"> </w:t>
      </w:r>
      <w:r w:rsidR="00BA418D" w:rsidRPr="00D16228">
        <w:rPr>
          <w:rFonts w:ascii="Times New Roman" w:hAnsi="Times New Roman" w:cs="Times New Roman"/>
          <w:sz w:val="24"/>
          <w:szCs w:val="24"/>
          <w:lang w:val="en-US"/>
        </w:rPr>
        <w:t>or “</w:t>
      </w:r>
      <w:r w:rsidR="00BA418D">
        <w:rPr>
          <w:rFonts w:ascii="Times New Roman" w:hAnsi="Times New Roman" w:cs="Times New Roman"/>
          <w:sz w:val="24"/>
          <w:szCs w:val="24"/>
          <w:lang w:val="en-US"/>
        </w:rPr>
        <w:t>not employed</w:t>
      </w:r>
      <w:r w:rsidR="00BA418D" w:rsidRPr="00D16228">
        <w:rPr>
          <w:rFonts w:ascii="Times New Roman" w:hAnsi="Times New Roman" w:cs="Times New Roman"/>
          <w:sz w:val="24"/>
          <w:szCs w:val="24"/>
          <w:lang w:val="en-US"/>
        </w:rPr>
        <w:t>”),</w:t>
      </w:r>
      <w:r w:rsidR="002614D6">
        <w:rPr>
          <w:rFonts w:ascii="Times New Roman" w:hAnsi="Times New Roman" w:cs="Times New Roman"/>
          <w:sz w:val="24"/>
          <w:szCs w:val="24"/>
          <w:lang w:val="en-US"/>
        </w:rPr>
        <w:t xml:space="preserve"> </w:t>
      </w:r>
      <w:r w:rsidR="00BA418D" w:rsidRPr="00D16228">
        <w:rPr>
          <w:rFonts w:ascii="Times New Roman" w:hAnsi="Times New Roman" w:cs="Times New Roman"/>
          <w:sz w:val="24"/>
          <w:szCs w:val="24"/>
          <w:lang w:val="en-US"/>
        </w:rPr>
        <w:t>education (“having a university degree” or “not having a university degree”)</w:t>
      </w:r>
      <w:r w:rsidR="002614D6">
        <w:rPr>
          <w:rFonts w:ascii="Times New Roman" w:hAnsi="Times New Roman" w:cs="Times New Roman"/>
          <w:sz w:val="24"/>
          <w:szCs w:val="24"/>
          <w:lang w:val="en-US"/>
        </w:rPr>
        <w:t xml:space="preserve">, smoking habits (“current smoker” or “not </w:t>
      </w:r>
      <w:r>
        <w:rPr>
          <w:rFonts w:ascii="Times New Roman" w:hAnsi="Times New Roman" w:cs="Times New Roman"/>
          <w:sz w:val="24"/>
          <w:szCs w:val="24"/>
          <w:lang w:val="en-US"/>
        </w:rPr>
        <w:t xml:space="preserve">a </w:t>
      </w:r>
      <w:r w:rsidR="002614D6">
        <w:rPr>
          <w:rFonts w:ascii="Times New Roman" w:hAnsi="Times New Roman" w:cs="Times New Roman"/>
          <w:sz w:val="24"/>
          <w:szCs w:val="24"/>
          <w:lang w:val="en-US"/>
        </w:rPr>
        <w:t xml:space="preserve">current smoker”), alcohol consumption (“usual”, “moderate” or “never”), </w:t>
      </w:r>
      <w:r w:rsidR="00583ACC">
        <w:rPr>
          <w:rFonts w:ascii="Times New Roman" w:hAnsi="Times New Roman" w:cs="Times New Roman"/>
          <w:sz w:val="24"/>
          <w:szCs w:val="24"/>
          <w:lang w:val="en-US"/>
        </w:rPr>
        <w:t xml:space="preserve">solitude </w:t>
      </w:r>
      <w:r w:rsidR="002614D6">
        <w:rPr>
          <w:rFonts w:ascii="Times New Roman" w:hAnsi="Times New Roman" w:cs="Times New Roman"/>
          <w:sz w:val="24"/>
          <w:szCs w:val="24"/>
          <w:lang w:val="en-US"/>
        </w:rPr>
        <w:t>during the COVID-19 confinement (“alone while confined” or “not alone while confined”)</w:t>
      </w:r>
      <w:r w:rsidR="00FD4263">
        <w:rPr>
          <w:rFonts w:ascii="Times New Roman" w:hAnsi="Times New Roman" w:cs="Times New Roman"/>
          <w:sz w:val="24"/>
          <w:szCs w:val="24"/>
          <w:lang w:val="en-US"/>
        </w:rPr>
        <w:t>,</w:t>
      </w:r>
      <w:r w:rsidR="002614D6">
        <w:rPr>
          <w:rFonts w:ascii="Times New Roman" w:hAnsi="Times New Roman" w:cs="Times New Roman"/>
          <w:sz w:val="24"/>
          <w:szCs w:val="24"/>
          <w:lang w:val="en-US"/>
        </w:rPr>
        <w:t xml:space="preserve"> and exposure to COVID 19 (“infected with COVID-19 or close to an infected person”</w:t>
      </w:r>
      <w:r w:rsidR="00FD4263">
        <w:rPr>
          <w:rFonts w:ascii="Times New Roman" w:hAnsi="Times New Roman" w:cs="Times New Roman"/>
          <w:sz w:val="24"/>
          <w:szCs w:val="24"/>
          <w:lang w:val="en-US"/>
        </w:rPr>
        <w:t xml:space="preserve"> or “not exposed”</w:t>
      </w:r>
      <w:r w:rsidR="002614D6">
        <w:rPr>
          <w:rFonts w:ascii="Times New Roman" w:hAnsi="Times New Roman" w:cs="Times New Roman"/>
          <w:sz w:val="24"/>
          <w:szCs w:val="24"/>
          <w:lang w:val="en-US"/>
        </w:rPr>
        <w:t>)</w:t>
      </w:r>
      <w:r w:rsidR="00FD4263">
        <w:rPr>
          <w:rFonts w:ascii="Times New Roman" w:hAnsi="Times New Roman" w:cs="Times New Roman"/>
          <w:sz w:val="24"/>
          <w:szCs w:val="24"/>
          <w:lang w:val="en-US"/>
        </w:rPr>
        <w:t>. Quantitative</w:t>
      </w:r>
      <w:r w:rsidR="002614D6">
        <w:rPr>
          <w:rFonts w:ascii="Times New Roman" w:hAnsi="Times New Roman" w:cs="Times New Roman"/>
          <w:sz w:val="24"/>
          <w:szCs w:val="24"/>
          <w:lang w:val="en-US"/>
        </w:rPr>
        <w:t xml:space="preserve"> </w:t>
      </w:r>
      <w:r w:rsidR="00FD4263">
        <w:rPr>
          <w:rFonts w:ascii="Times New Roman" w:hAnsi="Times New Roman" w:cs="Times New Roman"/>
          <w:sz w:val="24"/>
          <w:szCs w:val="24"/>
          <w:lang w:val="en-US"/>
        </w:rPr>
        <w:t xml:space="preserve">control variables were reported as follows: </w:t>
      </w:r>
      <w:r w:rsidR="002614D6">
        <w:rPr>
          <w:rFonts w:ascii="Times New Roman" w:hAnsi="Times New Roman" w:cs="Times New Roman"/>
          <w:sz w:val="24"/>
          <w:szCs w:val="24"/>
          <w:lang w:val="en-US"/>
        </w:rPr>
        <w:t xml:space="preserve">time sleeping (“number of average hours sleeping while COVID-19 confinement”), time exposed to screens (“number of average hours exposed to screens such as watching TV, cell phone, and tablet </w:t>
      </w:r>
      <w:r w:rsidR="00E146C7">
        <w:rPr>
          <w:rFonts w:ascii="Times New Roman" w:hAnsi="Times New Roman" w:cs="Times New Roman"/>
          <w:sz w:val="24"/>
          <w:szCs w:val="24"/>
          <w:lang w:val="en-US"/>
        </w:rPr>
        <w:t xml:space="preserve">during </w:t>
      </w:r>
      <w:r w:rsidR="002614D6">
        <w:rPr>
          <w:rFonts w:ascii="Times New Roman" w:hAnsi="Times New Roman" w:cs="Times New Roman"/>
          <w:sz w:val="24"/>
          <w:szCs w:val="24"/>
          <w:lang w:val="en-US"/>
        </w:rPr>
        <w:t>COVID-19 confinement”),</w:t>
      </w:r>
      <w:r w:rsidR="00FD4263">
        <w:rPr>
          <w:rFonts w:ascii="Times New Roman" w:hAnsi="Times New Roman" w:cs="Times New Roman"/>
          <w:sz w:val="24"/>
          <w:szCs w:val="24"/>
          <w:lang w:val="en-US"/>
        </w:rPr>
        <w:t xml:space="preserve"> and</w:t>
      </w:r>
      <w:r w:rsidR="002614D6">
        <w:rPr>
          <w:rFonts w:ascii="Times New Roman" w:hAnsi="Times New Roman" w:cs="Times New Roman"/>
          <w:sz w:val="24"/>
          <w:szCs w:val="24"/>
          <w:lang w:val="en-US"/>
        </w:rPr>
        <w:t xml:space="preserve"> number of days isolated because of the COVID-19 confinement</w:t>
      </w:r>
      <w:r w:rsidR="00FD4263">
        <w:rPr>
          <w:rFonts w:ascii="Times New Roman" w:hAnsi="Times New Roman" w:cs="Times New Roman"/>
          <w:sz w:val="24"/>
          <w:szCs w:val="24"/>
          <w:lang w:val="en-US"/>
        </w:rPr>
        <w:t xml:space="preserve"> (“number of days isolated since the 15</w:t>
      </w:r>
      <w:r w:rsidR="00FD4263" w:rsidRPr="00FD4263">
        <w:rPr>
          <w:rFonts w:ascii="Times New Roman" w:hAnsi="Times New Roman" w:cs="Times New Roman"/>
          <w:sz w:val="24"/>
          <w:szCs w:val="24"/>
          <w:vertAlign w:val="superscript"/>
          <w:lang w:val="en-US"/>
        </w:rPr>
        <w:t>th</w:t>
      </w:r>
      <w:r w:rsidR="00FD4263">
        <w:rPr>
          <w:rFonts w:ascii="Times New Roman" w:hAnsi="Times New Roman" w:cs="Times New Roman"/>
          <w:sz w:val="24"/>
          <w:szCs w:val="24"/>
          <w:lang w:val="en-US"/>
        </w:rPr>
        <w:t xml:space="preserve"> of March, 2020”, i.e. the first enacted COVID-19 confinement day in Spain). </w:t>
      </w:r>
    </w:p>
    <w:p w14:paraId="2BE5F037" w14:textId="77777777" w:rsidR="0063521D" w:rsidRDefault="0063521D" w:rsidP="0055209F">
      <w:pPr>
        <w:spacing w:after="0" w:line="240" w:lineRule="auto"/>
        <w:jc w:val="both"/>
        <w:rPr>
          <w:rFonts w:ascii="Times New Roman" w:hAnsi="Times New Roman" w:cs="Times New Roman"/>
          <w:sz w:val="24"/>
          <w:szCs w:val="24"/>
          <w:lang w:val="en-US"/>
        </w:rPr>
      </w:pPr>
    </w:p>
    <w:p w14:paraId="76CD0E0F" w14:textId="05F49982" w:rsidR="00BA418D" w:rsidRPr="00D16228" w:rsidRDefault="00E97889" w:rsidP="0055209F">
      <w:pP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2. 5</w:t>
      </w:r>
      <w:r w:rsidR="0063521D">
        <w:rPr>
          <w:rFonts w:ascii="Times New Roman" w:hAnsi="Times New Roman" w:cs="Times New Roman"/>
          <w:b/>
          <w:sz w:val="24"/>
          <w:szCs w:val="24"/>
          <w:lang w:val="en-US"/>
        </w:rPr>
        <w:tab/>
      </w:r>
      <w:r w:rsidR="00BA418D" w:rsidRPr="00D16228">
        <w:rPr>
          <w:rFonts w:ascii="Times New Roman" w:hAnsi="Times New Roman" w:cs="Times New Roman"/>
          <w:b/>
          <w:sz w:val="24"/>
          <w:szCs w:val="24"/>
          <w:lang w:val="en-US"/>
        </w:rPr>
        <w:t>Statistical analyses</w:t>
      </w:r>
    </w:p>
    <w:p w14:paraId="58EB63A5" w14:textId="77777777" w:rsidR="0063521D" w:rsidRDefault="0063521D" w:rsidP="0055209F">
      <w:pPr>
        <w:spacing w:after="0" w:line="240" w:lineRule="auto"/>
        <w:jc w:val="both"/>
        <w:rPr>
          <w:rFonts w:ascii="Times New Roman" w:hAnsi="Times New Roman" w:cs="Times New Roman"/>
          <w:sz w:val="24"/>
          <w:szCs w:val="24"/>
          <w:lang w:val="en-US"/>
        </w:rPr>
      </w:pPr>
    </w:p>
    <w:p w14:paraId="33A153C8" w14:textId="7B809758" w:rsidR="00BA418D" w:rsidRDefault="00BA418D" w:rsidP="0055209F">
      <w:pPr>
        <w:spacing w:after="0" w:line="240" w:lineRule="auto"/>
        <w:jc w:val="both"/>
        <w:rPr>
          <w:rFonts w:ascii="Times New Roman" w:hAnsi="Times New Roman" w:cs="Times New Roman"/>
          <w:sz w:val="24"/>
          <w:szCs w:val="24"/>
          <w:lang w:val="en-US"/>
        </w:rPr>
      </w:pPr>
      <w:r w:rsidRPr="00D16228">
        <w:rPr>
          <w:rFonts w:ascii="Times New Roman" w:hAnsi="Times New Roman" w:cs="Times New Roman"/>
          <w:sz w:val="24"/>
          <w:szCs w:val="24"/>
          <w:lang w:val="en-US"/>
        </w:rPr>
        <w:t xml:space="preserve">Statistical analyses were conducted </w:t>
      </w:r>
      <w:r w:rsidR="00E97889">
        <w:rPr>
          <w:rFonts w:ascii="Times New Roman" w:hAnsi="Times New Roman" w:cs="Times New Roman"/>
          <w:sz w:val="24"/>
          <w:szCs w:val="24"/>
          <w:lang w:val="en-US"/>
        </w:rPr>
        <w:t>using</w:t>
      </w:r>
      <w:r w:rsidRPr="00D16228">
        <w:rPr>
          <w:rFonts w:ascii="Times New Roman" w:hAnsi="Times New Roman" w:cs="Times New Roman"/>
          <w:sz w:val="24"/>
          <w:szCs w:val="24"/>
          <w:lang w:val="en-US"/>
        </w:rPr>
        <w:t xml:space="preserve"> the Statistical Package for Social Sciences (SPSS) version 2</w:t>
      </w:r>
      <w:r>
        <w:rPr>
          <w:rFonts w:ascii="Times New Roman" w:hAnsi="Times New Roman" w:cs="Times New Roman"/>
          <w:sz w:val="24"/>
          <w:szCs w:val="24"/>
          <w:lang w:val="en-US"/>
        </w:rPr>
        <w:t>3</w:t>
      </w:r>
      <w:r w:rsidRPr="00D16228">
        <w:rPr>
          <w:rFonts w:ascii="Times New Roman" w:hAnsi="Times New Roman" w:cs="Times New Roman"/>
          <w:sz w:val="24"/>
          <w:szCs w:val="24"/>
          <w:lang w:val="en-US"/>
        </w:rPr>
        <w:t xml:space="preserve">.0 (SPSS Inc., Chicago, IL). </w:t>
      </w:r>
      <w:r w:rsidRPr="0018378D">
        <w:rPr>
          <w:rFonts w:ascii="Times New Roman" w:hAnsi="Times New Roman" w:cs="Times New Roman"/>
          <w:sz w:val="24"/>
          <w:szCs w:val="24"/>
          <w:lang w:val="en-US"/>
        </w:rPr>
        <w:t>The Kołmogoro</w:t>
      </w:r>
      <w:r>
        <w:rPr>
          <w:rFonts w:ascii="Times New Roman" w:hAnsi="Times New Roman" w:cs="Times New Roman"/>
          <w:sz w:val="24"/>
          <w:szCs w:val="24"/>
          <w:lang w:val="en-US"/>
        </w:rPr>
        <w:t>v</w:t>
      </w:r>
      <w:r w:rsidRPr="0018378D">
        <w:rPr>
          <w:rFonts w:ascii="Times New Roman" w:hAnsi="Times New Roman" w:cs="Times New Roman"/>
          <w:sz w:val="24"/>
          <w:szCs w:val="24"/>
          <w:lang w:val="en-US"/>
        </w:rPr>
        <w:t>–Smirno</w:t>
      </w:r>
      <w:r>
        <w:rPr>
          <w:rFonts w:ascii="Times New Roman" w:hAnsi="Times New Roman" w:cs="Times New Roman"/>
          <w:sz w:val="24"/>
          <w:szCs w:val="24"/>
          <w:lang w:val="en-US"/>
        </w:rPr>
        <w:t>v</w:t>
      </w:r>
      <w:r w:rsidRPr="0018378D">
        <w:rPr>
          <w:rFonts w:ascii="Times New Roman" w:hAnsi="Times New Roman" w:cs="Times New Roman"/>
          <w:sz w:val="24"/>
          <w:szCs w:val="24"/>
          <w:lang w:val="en-US"/>
        </w:rPr>
        <w:t xml:space="preserve"> test was applied to check normality.</w:t>
      </w:r>
      <w:r>
        <w:rPr>
          <w:rFonts w:ascii="Times New Roman" w:hAnsi="Times New Roman" w:cs="Times New Roman"/>
          <w:sz w:val="24"/>
          <w:szCs w:val="24"/>
          <w:lang w:val="en-US"/>
        </w:rPr>
        <w:t xml:space="preserve"> </w:t>
      </w:r>
      <w:r w:rsidRPr="00D16228">
        <w:rPr>
          <w:rFonts w:ascii="Times New Roman" w:hAnsi="Times New Roman" w:cs="Times New Roman"/>
          <w:sz w:val="24"/>
          <w:szCs w:val="24"/>
          <w:lang w:val="en-US"/>
        </w:rPr>
        <w:t xml:space="preserve">We computed </w:t>
      </w:r>
      <w:r w:rsidR="00B716FA">
        <w:rPr>
          <w:rFonts w:ascii="Times New Roman" w:hAnsi="Times New Roman" w:cs="Times New Roman"/>
          <w:sz w:val="24"/>
          <w:szCs w:val="24"/>
          <w:lang w:val="en-US"/>
        </w:rPr>
        <w:t xml:space="preserve">weighted </w:t>
      </w:r>
      <w:r w:rsidR="00C7521E">
        <w:rPr>
          <w:rFonts w:ascii="Times New Roman" w:hAnsi="Times New Roman" w:cs="Times New Roman"/>
          <w:sz w:val="24"/>
          <w:szCs w:val="24"/>
          <w:lang w:val="en-US"/>
        </w:rPr>
        <w:t xml:space="preserve">binomial </w:t>
      </w:r>
      <w:r w:rsidR="00E97889">
        <w:rPr>
          <w:rFonts w:ascii="Times New Roman" w:hAnsi="Times New Roman" w:cs="Times New Roman"/>
          <w:sz w:val="24"/>
          <w:szCs w:val="24"/>
          <w:lang w:val="en-US"/>
        </w:rPr>
        <w:t>logistic regression test</w:t>
      </w:r>
      <w:r w:rsidR="00E6650E">
        <w:rPr>
          <w:rFonts w:ascii="Times New Roman" w:hAnsi="Times New Roman" w:cs="Times New Roman"/>
          <w:sz w:val="24"/>
          <w:szCs w:val="24"/>
          <w:lang w:val="en-US"/>
        </w:rPr>
        <w:t>s</w:t>
      </w:r>
      <w:r w:rsidRPr="003235D8" w:rsidDel="003235D8">
        <w:rPr>
          <w:rFonts w:ascii="Times New Roman" w:hAnsi="Times New Roman" w:cs="Times New Roman"/>
          <w:sz w:val="24"/>
          <w:szCs w:val="24"/>
          <w:lang w:val="en-US"/>
        </w:rPr>
        <w:t xml:space="preserve"> </w:t>
      </w:r>
      <w:r w:rsidRPr="00D16228">
        <w:rPr>
          <w:rFonts w:ascii="Times New Roman" w:hAnsi="Times New Roman" w:cs="Times New Roman"/>
          <w:sz w:val="24"/>
          <w:szCs w:val="24"/>
          <w:lang w:val="en-US"/>
        </w:rPr>
        <w:t xml:space="preserve">to </w:t>
      </w:r>
      <w:r w:rsidR="00E97889">
        <w:rPr>
          <w:rFonts w:ascii="Times New Roman" w:hAnsi="Times New Roman" w:cs="Times New Roman"/>
          <w:sz w:val="24"/>
          <w:szCs w:val="24"/>
          <w:lang w:val="en-US"/>
        </w:rPr>
        <w:t xml:space="preserve">check associations </w:t>
      </w:r>
      <w:r w:rsidRPr="00D16228">
        <w:rPr>
          <w:rFonts w:ascii="Times New Roman" w:hAnsi="Times New Roman" w:cs="Times New Roman"/>
          <w:sz w:val="24"/>
          <w:szCs w:val="24"/>
          <w:lang w:val="en-US"/>
        </w:rPr>
        <w:t xml:space="preserve">between </w:t>
      </w:r>
      <w:r w:rsidR="00E6650E">
        <w:rPr>
          <w:rFonts w:ascii="Times New Roman" w:hAnsi="Times New Roman" w:cs="Times New Roman"/>
          <w:sz w:val="24"/>
          <w:szCs w:val="24"/>
          <w:lang w:val="en-US"/>
        </w:rPr>
        <w:t xml:space="preserve">the </w:t>
      </w:r>
      <w:r w:rsidR="00FC1F84">
        <w:rPr>
          <w:rFonts w:ascii="Times New Roman" w:hAnsi="Times New Roman" w:cs="Times New Roman"/>
          <w:sz w:val="24"/>
          <w:szCs w:val="24"/>
          <w:lang w:val="en-US"/>
        </w:rPr>
        <w:t xml:space="preserve">current </w:t>
      </w:r>
      <w:r w:rsidR="001531CB">
        <w:rPr>
          <w:rFonts w:ascii="Times New Roman" w:hAnsi="Times New Roman" w:cs="Times New Roman"/>
          <w:sz w:val="24"/>
          <w:szCs w:val="24"/>
          <w:lang w:val="en-US"/>
        </w:rPr>
        <w:t>adherence to WHO guidelines regarding</w:t>
      </w:r>
      <w:r w:rsidR="00E6650E">
        <w:rPr>
          <w:rFonts w:ascii="Times New Roman" w:hAnsi="Times New Roman" w:cs="Times New Roman"/>
          <w:sz w:val="24"/>
          <w:szCs w:val="24"/>
          <w:lang w:val="en-US"/>
        </w:rPr>
        <w:t xml:space="preserve"> </w:t>
      </w:r>
      <w:r>
        <w:rPr>
          <w:rFonts w:ascii="Times New Roman" w:hAnsi="Times New Roman" w:cs="Times New Roman"/>
          <w:sz w:val="24"/>
          <w:szCs w:val="24"/>
          <w:lang w:val="en-US"/>
        </w:rPr>
        <w:t>PA</w:t>
      </w:r>
      <w:r w:rsidRPr="00D16228">
        <w:rPr>
          <w:rFonts w:ascii="Times New Roman" w:hAnsi="Times New Roman" w:cs="Times New Roman"/>
          <w:sz w:val="24"/>
          <w:szCs w:val="24"/>
          <w:lang w:val="en-US"/>
        </w:rPr>
        <w:t xml:space="preserve"> and </w:t>
      </w:r>
      <w:r w:rsidR="00FC1F84">
        <w:rPr>
          <w:rFonts w:ascii="Times New Roman" w:hAnsi="Times New Roman" w:cs="Times New Roman"/>
          <w:sz w:val="24"/>
          <w:szCs w:val="24"/>
          <w:lang w:val="en-US"/>
        </w:rPr>
        <w:t xml:space="preserve">current </w:t>
      </w:r>
      <w:r w:rsidR="00B46535">
        <w:rPr>
          <w:rFonts w:ascii="Times New Roman" w:hAnsi="Times New Roman" w:cs="Times New Roman"/>
          <w:sz w:val="24"/>
          <w:szCs w:val="24"/>
          <w:lang w:val="en-US"/>
        </w:rPr>
        <w:t>perceived both anxiety and mood</w:t>
      </w:r>
      <w:r w:rsidRPr="00D16228">
        <w:rPr>
          <w:rFonts w:ascii="Times New Roman" w:hAnsi="Times New Roman" w:cs="Times New Roman"/>
          <w:sz w:val="24"/>
          <w:szCs w:val="24"/>
          <w:lang w:val="en-US"/>
        </w:rPr>
        <w:t xml:space="preserve"> </w:t>
      </w:r>
      <w:r w:rsidR="00FC1F84">
        <w:rPr>
          <w:rFonts w:ascii="Times New Roman" w:hAnsi="Times New Roman" w:cs="Times New Roman"/>
          <w:sz w:val="24"/>
          <w:szCs w:val="24"/>
          <w:lang w:val="en-US"/>
        </w:rPr>
        <w:t>in</w:t>
      </w:r>
      <w:r w:rsidR="00FC1F84" w:rsidRPr="00D16228">
        <w:rPr>
          <w:rFonts w:ascii="Times New Roman" w:hAnsi="Times New Roman" w:cs="Times New Roman"/>
          <w:sz w:val="24"/>
          <w:szCs w:val="24"/>
          <w:lang w:val="en-US"/>
        </w:rPr>
        <w:t xml:space="preserve"> </w:t>
      </w:r>
      <w:r w:rsidRPr="00D16228">
        <w:rPr>
          <w:rFonts w:ascii="Times New Roman" w:hAnsi="Times New Roman" w:cs="Times New Roman"/>
          <w:sz w:val="24"/>
          <w:szCs w:val="24"/>
          <w:lang w:val="en-US"/>
        </w:rPr>
        <w:t xml:space="preserve">the </w:t>
      </w:r>
      <w:r w:rsidR="00E6650E">
        <w:rPr>
          <w:rFonts w:ascii="Times New Roman" w:hAnsi="Times New Roman" w:cs="Times New Roman"/>
          <w:sz w:val="24"/>
          <w:szCs w:val="24"/>
          <w:lang w:val="en-US"/>
        </w:rPr>
        <w:t xml:space="preserve">COVID-19 </w:t>
      </w:r>
      <w:r>
        <w:rPr>
          <w:rFonts w:ascii="Times New Roman" w:hAnsi="Times New Roman" w:cs="Times New Roman"/>
          <w:sz w:val="24"/>
          <w:szCs w:val="24"/>
          <w:lang w:val="en-US"/>
        </w:rPr>
        <w:t>confinement</w:t>
      </w:r>
      <w:r w:rsidR="00E6650E">
        <w:rPr>
          <w:rFonts w:ascii="Times New Roman" w:hAnsi="Times New Roman" w:cs="Times New Roman"/>
          <w:sz w:val="24"/>
          <w:szCs w:val="24"/>
          <w:lang w:val="en-US"/>
        </w:rPr>
        <w:t xml:space="preserve"> period</w:t>
      </w:r>
      <w:r w:rsidR="001531CB">
        <w:rPr>
          <w:rFonts w:ascii="Times New Roman" w:hAnsi="Times New Roman" w:cs="Times New Roman"/>
          <w:sz w:val="24"/>
          <w:szCs w:val="24"/>
          <w:lang w:val="en-US"/>
        </w:rPr>
        <w:t xml:space="preserve">, providing odds ratios (ORs) and 95% confidence intervals (CIs) for the overall sample. Stratified analyses were also conducted to assess </w:t>
      </w:r>
      <w:r w:rsidR="000D6E3F">
        <w:rPr>
          <w:rFonts w:ascii="Times New Roman" w:hAnsi="Times New Roman" w:cs="Times New Roman"/>
          <w:sz w:val="24"/>
          <w:szCs w:val="24"/>
          <w:lang w:val="en-US"/>
        </w:rPr>
        <w:t xml:space="preserve">such </w:t>
      </w:r>
      <w:r w:rsidR="001531CB">
        <w:rPr>
          <w:rFonts w:ascii="Times New Roman" w:hAnsi="Times New Roman" w:cs="Times New Roman"/>
          <w:sz w:val="24"/>
          <w:szCs w:val="24"/>
          <w:lang w:val="en-US"/>
        </w:rPr>
        <w:t xml:space="preserve">associations </w:t>
      </w:r>
      <w:r w:rsidR="000D6E3F">
        <w:rPr>
          <w:rFonts w:ascii="Times New Roman" w:hAnsi="Times New Roman" w:cs="Times New Roman"/>
          <w:sz w:val="24"/>
          <w:szCs w:val="24"/>
          <w:lang w:val="en-US"/>
        </w:rPr>
        <w:t xml:space="preserve">concerning age (i.e. </w:t>
      </w:r>
      <w:r w:rsidR="00C72EC3">
        <w:rPr>
          <w:rFonts w:ascii="Times New Roman" w:hAnsi="Times New Roman" w:cs="Times New Roman"/>
          <w:sz w:val="24"/>
          <w:szCs w:val="24"/>
          <w:lang w:val="en-US"/>
        </w:rPr>
        <w:t xml:space="preserve">cut-off point of </w:t>
      </w:r>
      <w:r w:rsidR="000D6E3F">
        <w:rPr>
          <w:rFonts w:ascii="Times New Roman" w:hAnsi="Times New Roman" w:cs="Times New Roman"/>
          <w:sz w:val="24"/>
          <w:szCs w:val="24"/>
          <w:lang w:val="en-US"/>
        </w:rPr>
        <w:t>45 years old, which is a critical point regarding mental conditions for both sexes in the Spanish population)</w:t>
      </w:r>
      <w:r w:rsidR="00313E9E">
        <w:rPr>
          <w:rFonts w:ascii="Times New Roman" w:hAnsi="Times New Roman" w:cs="Times New Roman"/>
          <w:sz w:val="24"/>
          <w:szCs w:val="24"/>
          <w:lang w:val="en-US"/>
        </w:rPr>
        <w:t xml:space="preserve"> </w:t>
      </w:r>
      <w:r w:rsidR="005E0370" w:rsidRPr="005E0370">
        <w:rPr>
          <w:rFonts w:ascii="Times New Roman" w:hAnsi="Times New Roman" w:cs="Times New Roman"/>
          <w:noProof/>
          <w:sz w:val="24"/>
          <w:szCs w:val="24"/>
          <w:lang w:val="en-US"/>
        </w:rPr>
        <w:t>(2</w:t>
      </w:r>
      <w:r w:rsidR="00D25878">
        <w:rPr>
          <w:rFonts w:ascii="Times New Roman" w:hAnsi="Times New Roman" w:cs="Times New Roman"/>
          <w:noProof/>
          <w:sz w:val="24"/>
          <w:szCs w:val="24"/>
          <w:lang w:val="en-US"/>
        </w:rPr>
        <w:t>5</w:t>
      </w:r>
      <w:r w:rsidR="005E0370" w:rsidRPr="005E0370">
        <w:rPr>
          <w:rFonts w:ascii="Times New Roman" w:hAnsi="Times New Roman" w:cs="Times New Roman"/>
          <w:noProof/>
          <w:sz w:val="24"/>
          <w:szCs w:val="24"/>
          <w:lang w:val="en-US"/>
        </w:rPr>
        <w:t>)</w:t>
      </w:r>
      <w:r w:rsidR="000D6E3F">
        <w:rPr>
          <w:rFonts w:ascii="Times New Roman" w:hAnsi="Times New Roman" w:cs="Times New Roman"/>
          <w:sz w:val="24"/>
          <w:szCs w:val="24"/>
          <w:lang w:val="en-US"/>
        </w:rPr>
        <w:t>, and gender</w:t>
      </w:r>
      <w:r w:rsidR="001531CB">
        <w:rPr>
          <w:rFonts w:ascii="Times New Roman" w:hAnsi="Times New Roman" w:cs="Times New Roman"/>
          <w:sz w:val="24"/>
          <w:szCs w:val="24"/>
          <w:lang w:val="en-US"/>
        </w:rPr>
        <w:t xml:space="preserve">. </w:t>
      </w:r>
      <w:r w:rsidR="00D31F17">
        <w:rPr>
          <w:rFonts w:ascii="Times New Roman" w:hAnsi="Times New Roman" w:cs="Times New Roman"/>
          <w:sz w:val="24"/>
          <w:szCs w:val="24"/>
          <w:lang w:val="en-US"/>
        </w:rPr>
        <w:t>Participants with missing data in any of the variables were discarded for the study</w:t>
      </w:r>
      <w:r w:rsidR="009B0363">
        <w:rPr>
          <w:rFonts w:ascii="Times New Roman" w:hAnsi="Times New Roman" w:cs="Times New Roman"/>
          <w:sz w:val="24"/>
          <w:szCs w:val="24"/>
          <w:lang w:val="en-US"/>
        </w:rPr>
        <w:t xml:space="preserve"> (n=60</w:t>
      </w:r>
      <w:r w:rsidR="00D31F1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D16228">
        <w:rPr>
          <w:rFonts w:ascii="Times New Roman" w:hAnsi="Times New Roman" w:cs="Times New Roman"/>
          <w:sz w:val="24"/>
          <w:szCs w:val="24"/>
          <w:lang w:val="en-US"/>
        </w:rPr>
        <w:t xml:space="preserve">Levels of significance were set at P &lt; 0.05. </w:t>
      </w:r>
    </w:p>
    <w:p w14:paraId="245D5132" w14:textId="77777777" w:rsidR="0063521D" w:rsidRDefault="0063521D" w:rsidP="0055209F">
      <w:pPr>
        <w:spacing w:after="0" w:line="240" w:lineRule="auto"/>
        <w:jc w:val="both"/>
        <w:rPr>
          <w:rFonts w:ascii="Times New Roman" w:hAnsi="Times New Roman" w:cs="Times New Roman"/>
          <w:sz w:val="24"/>
          <w:szCs w:val="24"/>
          <w:vertAlign w:val="superscript"/>
          <w:lang w:val="en-US"/>
        </w:rPr>
      </w:pPr>
    </w:p>
    <w:p w14:paraId="078DD0C8" w14:textId="32BFBF2B" w:rsidR="00764247" w:rsidRDefault="00764247" w:rsidP="0055209F">
      <w:pPr>
        <w:spacing w:after="0" w:line="240" w:lineRule="auto"/>
        <w:jc w:val="both"/>
        <w:rPr>
          <w:rFonts w:ascii="Times New Roman" w:hAnsi="Times New Roman" w:cs="Times New Roman"/>
          <w:b/>
          <w:sz w:val="24"/>
          <w:szCs w:val="24"/>
          <w:lang w:val="en-US"/>
        </w:rPr>
      </w:pPr>
      <w:r w:rsidRPr="007378E6">
        <w:rPr>
          <w:rFonts w:ascii="Times New Roman" w:hAnsi="Times New Roman" w:cs="Times New Roman"/>
          <w:b/>
          <w:sz w:val="24"/>
          <w:szCs w:val="24"/>
          <w:lang w:val="en-US"/>
        </w:rPr>
        <w:t>3.</w:t>
      </w:r>
      <w:r w:rsidR="0063521D">
        <w:rPr>
          <w:rFonts w:ascii="Times New Roman" w:hAnsi="Times New Roman" w:cs="Times New Roman"/>
          <w:b/>
          <w:sz w:val="24"/>
          <w:szCs w:val="24"/>
          <w:lang w:val="en-US"/>
        </w:rPr>
        <w:tab/>
      </w:r>
      <w:r w:rsidRPr="007378E6">
        <w:rPr>
          <w:rFonts w:ascii="Times New Roman" w:hAnsi="Times New Roman" w:cs="Times New Roman"/>
          <w:b/>
          <w:sz w:val="24"/>
          <w:szCs w:val="24"/>
          <w:lang w:val="en-US"/>
        </w:rPr>
        <w:t>R</w:t>
      </w:r>
      <w:r w:rsidR="0063521D" w:rsidRPr="007378E6">
        <w:rPr>
          <w:rFonts w:ascii="Times New Roman" w:hAnsi="Times New Roman" w:cs="Times New Roman"/>
          <w:b/>
          <w:sz w:val="24"/>
          <w:szCs w:val="24"/>
          <w:lang w:val="en-US"/>
        </w:rPr>
        <w:t>esults</w:t>
      </w:r>
    </w:p>
    <w:p w14:paraId="55060664" w14:textId="77777777" w:rsidR="0063521D" w:rsidRDefault="0063521D" w:rsidP="0055209F">
      <w:pPr>
        <w:spacing w:after="0" w:line="240" w:lineRule="auto"/>
        <w:jc w:val="both"/>
        <w:rPr>
          <w:rFonts w:ascii="Times New Roman" w:hAnsi="Times New Roman" w:cs="Times New Roman"/>
          <w:sz w:val="24"/>
          <w:szCs w:val="24"/>
          <w:lang w:val="en-US"/>
        </w:rPr>
      </w:pPr>
    </w:p>
    <w:p w14:paraId="668F2C3F" w14:textId="2B00B3FF" w:rsidR="00764247" w:rsidRDefault="009B0363"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total of 2250 participants aged 35.3</w:t>
      </w:r>
      <w:r w:rsidR="00764247">
        <w:rPr>
          <w:rFonts w:ascii="Times New Roman" w:hAnsi="Times New Roman" w:cs="Times New Roman"/>
          <w:sz w:val="24"/>
          <w:szCs w:val="24"/>
          <w:lang w:val="en-US"/>
        </w:rPr>
        <w:t xml:space="preserve"> (SD </w:t>
      </w:r>
      <w:r w:rsidRPr="009B0363">
        <w:rPr>
          <w:rFonts w:ascii="Times New Roman" w:hAnsi="Times New Roman" w:cs="Times New Roman"/>
          <w:sz w:val="24"/>
          <w:szCs w:val="24"/>
          <w:lang w:val="en-US"/>
        </w:rPr>
        <w:t>13.6</w:t>
      </w:r>
      <w:r w:rsidR="00764247">
        <w:rPr>
          <w:rFonts w:ascii="Times New Roman" w:hAnsi="Times New Roman" w:cs="Times New Roman"/>
          <w:sz w:val="24"/>
          <w:szCs w:val="24"/>
          <w:lang w:val="en-US"/>
        </w:rPr>
        <w:t xml:space="preserve">) completed the survey. </w:t>
      </w:r>
      <w:r w:rsidR="00E441CD">
        <w:rPr>
          <w:rFonts w:ascii="Times New Roman" w:hAnsi="Times New Roman" w:cs="Times New Roman"/>
          <w:sz w:val="24"/>
          <w:szCs w:val="24"/>
          <w:lang w:val="en-US"/>
        </w:rPr>
        <w:t xml:space="preserve">Descriptive </w:t>
      </w:r>
      <w:r w:rsidR="006058D1">
        <w:rPr>
          <w:rFonts w:ascii="Times New Roman" w:hAnsi="Times New Roman" w:cs="Times New Roman"/>
          <w:sz w:val="24"/>
          <w:szCs w:val="24"/>
          <w:lang w:val="en-US"/>
        </w:rPr>
        <w:t xml:space="preserve">statistics of </w:t>
      </w:r>
      <w:r w:rsidR="00764247">
        <w:rPr>
          <w:rFonts w:ascii="Times New Roman" w:hAnsi="Times New Roman" w:cs="Times New Roman"/>
          <w:sz w:val="24"/>
          <w:szCs w:val="24"/>
          <w:lang w:val="en-US"/>
        </w:rPr>
        <w:t>the sample</w:t>
      </w:r>
      <w:r w:rsidR="006058D1">
        <w:rPr>
          <w:rFonts w:ascii="Times New Roman" w:hAnsi="Times New Roman" w:cs="Times New Roman"/>
          <w:sz w:val="24"/>
          <w:szCs w:val="24"/>
          <w:lang w:val="en-US"/>
        </w:rPr>
        <w:t xml:space="preserve"> are </w:t>
      </w:r>
      <w:r w:rsidR="00EF3110">
        <w:rPr>
          <w:rFonts w:ascii="Times New Roman" w:hAnsi="Times New Roman" w:cs="Times New Roman"/>
          <w:sz w:val="24"/>
          <w:szCs w:val="24"/>
          <w:lang w:val="en-US"/>
        </w:rPr>
        <w:t>illustrated</w:t>
      </w:r>
      <w:r w:rsidR="006058D1">
        <w:rPr>
          <w:rFonts w:ascii="Times New Roman" w:hAnsi="Times New Roman" w:cs="Times New Roman"/>
          <w:sz w:val="24"/>
          <w:szCs w:val="24"/>
          <w:lang w:val="en-US"/>
        </w:rPr>
        <w:t xml:space="preserve"> in table 1</w:t>
      </w:r>
      <w:r w:rsidR="00764247">
        <w:rPr>
          <w:rFonts w:ascii="Times New Roman" w:hAnsi="Times New Roman" w:cs="Times New Roman"/>
          <w:sz w:val="24"/>
          <w:szCs w:val="24"/>
          <w:lang w:val="en-US"/>
        </w:rPr>
        <w:t>, in which 1</w:t>
      </w:r>
      <w:r w:rsidR="006058D1">
        <w:rPr>
          <w:rFonts w:ascii="Times New Roman" w:hAnsi="Times New Roman" w:cs="Times New Roman"/>
          <w:sz w:val="24"/>
          <w:szCs w:val="24"/>
          <w:lang w:val="en-US"/>
        </w:rPr>
        <w:t>232 participants (54.8</w:t>
      </w:r>
      <w:r w:rsidR="00764247">
        <w:rPr>
          <w:rFonts w:ascii="Times New Roman" w:hAnsi="Times New Roman" w:cs="Times New Roman"/>
          <w:sz w:val="24"/>
          <w:szCs w:val="24"/>
          <w:lang w:val="en-US"/>
        </w:rPr>
        <w:t xml:space="preserve">%) are women, </w:t>
      </w:r>
      <w:r w:rsidR="006058D1">
        <w:rPr>
          <w:rFonts w:ascii="Times New Roman" w:hAnsi="Times New Roman" w:cs="Times New Roman"/>
          <w:sz w:val="24"/>
          <w:szCs w:val="24"/>
          <w:lang w:val="en-US"/>
        </w:rPr>
        <w:t>and 210 (9.3%) declared to be infected with COVID-19 or being close to someone who wa</w:t>
      </w:r>
      <w:r w:rsidR="002D2655">
        <w:rPr>
          <w:rFonts w:ascii="Times New Roman" w:hAnsi="Times New Roman" w:cs="Times New Roman"/>
          <w:sz w:val="24"/>
          <w:szCs w:val="24"/>
          <w:lang w:val="en-US"/>
        </w:rPr>
        <w:t>s. On average, participants</w:t>
      </w:r>
      <w:r w:rsidR="006058D1">
        <w:rPr>
          <w:rFonts w:ascii="Times New Roman" w:hAnsi="Times New Roman" w:cs="Times New Roman"/>
          <w:sz w:val="24"/>
          <w:szCs w:val="24"/>
          <w:lang w:val="en-US"/>
        </w:rPr>
        <w:t xml:space="preserve"> </w:t>
      </w:r>
      <w:r w:rsidR="00E146C7">
        <w:rPr>
          <w:rFonts w:ascii="Times New Roman" w:hAnsi="Times New Roman" w:cs="Times New Roman"/>
          <w:sz w:val="24"/>
          <w:szCs w:val="24"/>
          <w:lang w:val="en-US"/>
        </w:rPr>
        <w:t xml:space="preserve">were </w:t>
      </w:r>
      <w:r w:rsidR="006058D1">
        <w:rPr>
          <w:rFonts w:ascii="Times New Roman" w:hAnsi="Times New Roman" w:cs="Times New Roman"/>
          <w:sz w:val="24"/>
          <w:szCs w:val="24"/>
          <w:lang w:val="en-US"/>
        </w:rPr>
        <w:t xml:space="preserve">confined for </w:t>
      </w:r>
      <w:r w:rsidR="003005C9">
        <w:rPr>
          <w:rFonts w:ascii="Times New Roman" w:hAnsi="Times New Roman" w:cs="Times New Roman"/>
          <w:sz w:val="24"/>
          <w:szCs w:val="24"/>
          <w:lang w:val="en-US"/>
        </w:rPr>
        <w:t xml:space="preserve">7.2 days (SD 2.9), and 168 (7.5%) were alone while confined. </w:t>
      </w:r>
      <w:r w:rsidR="00516ED5">
        <w:rPr>
          <w:rFonts w:ascii="Times New Roman" w:hAnsi="Times New Roman" w:cs="Times New Roman"/>
          <w:sz w:val="24"/>
          <w:szCs w:val="24"/>
          <w:lang w:val="en-US"/>
        </w:rPr>
        <w:t xml:space="preserve">The mean </w:t>
      </w:r>
      <w:r w:rsidR="002D2655">
        <w:rPr>
          <w:rFonts w:ascii="Times New Roman" w:hAnsi="Times New Roman" w:cs="Times New Roman"/>
          <w:sz w:val="24"/>
          <w:szCs w:val="24"/>
          <w:lang w:val="en-US"/>
        </w:rPr>
        <w:t xml:space="preserve">for weekly minutes of PA while confined </w:t>
      </w:r>
      <w:r w:rsidR="00E146C7">
        <w:rPr>
          <w:rFonts w:ascii="Times New Roman" w:hAnsi="Times New Roman" w:cs="Times New Roman"/>
          <w:sz w:val="24"/>
          <w:szCs w:val="24"/>
          <w:lang w:val="en-US"/>
        </w:rPr>
        <w:t xml:space="preserve">was </w:t>
      </w:r>
      <w:r w:rsidR="002D2655">
        <w:rPr>
          <w:rFonts w:ascii="Times New Roman" w:hAnsi="Times New Roman" w:cs="Times New Roman"/>
          <w:sz w:val="24"/>
          <w:szCs w:val="24"/>
          <w:lang w:val="en-US"/>
        </w:rPr>
        <w:t>182.5 (SD</w:t>
      </w:r>
      <w:r w:rsidR="00D4077F">
        <w:rPr>
          <w:rFonts w:ascii="Times New Roman" w:hAnsi="Times New Roman" w:cs="Times New Roman"/>
          <w:sz w:val="24"/>
          <w:szCs w:val="24"/>
          <w:lang w:val="en-US"/>
        </w:rPr>
        <w:t xml:space="preserve"> </w:t>
      </w:r>
      <w:r w:rsidR="002D2655" w:rsidRPr="002D2655">
        <w:rPr>
          <w:rFonts w:ascii="Times New Roman" w:hAnsi="Times New Roman" w:cs="Times New Roman"/>
          <w:sz w:val="24"/>
          <w:szCs w:val="24"/>
          <w:lang w:val="en-US"/>
        </w:rPr>
        <w:t>180.7</w:t>
      </w:r>
      <w:r w:rsidR="002D2655">
        <w:rPr>
          <w:rFonts w:ascii="Times New Roman" w:hAnsi="Times New Roman" w:cs="Times New Roman"/>
          <w:sz w:val="24"/>
          <w:szCs w:val="24"/>
          <w:lang w:val="en-US"/>
        </w:rPr>
        <w:t xml:space="preserve">). </w:t>
      </w:r>
    </w:p>
    <w:p w14:paraId="1DA15171" w14:textId="0115B249" w:rsidR="00764247" w:rsidRDefault="00764247" w:rsidP="0055209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**Insert Table 1 here.**</w:t>
      </w:r>
    </w:p>
    <w:p w14:paraId="38654FF2" w14:textId="77777777" w:rsidR="0063521D" w:rsidRDefault="0063521D" w:rsidP="0055209F">
      <w:pPr>
        <w:spacing w:after="0" w:line="240" w:lineRule="auto"/>
        <w:jc w:val="center"/>
        <w:rPr>
          <w:rFonts w:ascii="Times New Roman" w:hAnsi="Times New Roman" w:cs="Times New Roman"/>
          <w:sz w:val="24"/>
          <w:szCs w:val="24"/>
          <w:lang w:val="en-US"/>
        </w:rPr>
      </w:pPr>
    </w:p>
    <w:p w14:paraId="4EBC8571" w14:textId="487F3116" w:rsidR="00D3283A" w:rsidRDefault="00D4077F"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Overall, p</w:t>
      </w:r>
      <w:r w:rsidR="00764247">
        <w:rPr>
          <w:rFonts w:ascii="Times New Roman" w:hAnsi="Times New Roman" w:cs="Times New Roman"/>
          <w:sz w:val="24"/>
          <w:szCs w:val="24"/>
          <w:lang w:val="en-US"/>
        </w:rPr>
        <w:t xml:space="preserve">articipants </w:t>
      </w:r>
      <w:r>
        <w:rPr>
          <w:rFonts w:ascii="Times New Roman" w:hAnsi="Times New Roman" w:cs="Times New Roman"/>
          <w:sz w:val="24"/>
          <w:szCs w:val="24"/>
          <w:lang w:val="en-US"/>
        </w:rPr>
        <w:t xml:space="preserve">achieving PA recommended guidelines </w:t>
      </w:r>
      <w:r w:rsidR="005370ED">
        <w:rPr>
          <w:rFonts w:ascii="Times New Roman" w:hAnsi="Times New Roman" w:cs="Times New Roman"/>
          <w:sz w:val="24"/>
          <w:szCs w:val="24"/>
          <w:lang w:val="en-US"/>
        </w:rPr>
        <w:t>show</w:t>
      </w:r>
      <w:r>
        <w:rPr>
          <w:rFonts w:ascii="Times New Roman" w:hAnsi="Times New Roman" w:cs="Times New Roman"/>
          <w:sz w:val="24"/>
          <w:szCs w:val="24"/>
          <w:lang w:val="en-US"/>
        </w:rPr>
        <w:t xml:space="preserve"> significant</w:t>
      </w:r>
      <w:r w:rsidR="00DA68A2">
        <w:rPr>
          <w:rFonts w:ascii="Times New Roman" w:hAnsi="Times New Roman" w:cs="Times New Roman"/>
          <w:sz w:val="24"/>
          <w:szCs w:val="24"/>
          <w:lang w:val="en-US"/>
        </w:rPr>
        <w:t>ly</w:t>
      </w:r>
      <w:r>
        <w:rPr>
          <w:rFonts w:ascii="Times New Roman" w:hAnsi="Times New Roman" w:cs="Times New Roman"/>
          <w:sz w:val="24"/>
          <w:szCs w:val="24"/>
          <w:lang w:val="en-US"/>
        </w:rPr>
        <w:t xml:space="preserve"> </w:t>
      </w:r>
      <w:r w:rsidR="005370ED">
        <w:rPr>
          <w:rFonts w:ascii="Times New Roman" w:hAnsi="Times New Roman" w:cs="Times New Roman"/>
          <w:sz w:val="24"/>
          <w:szCs w:val="24"/>
          <w:lang w:val="en-US"/>
        </w:rPr>
        <w:t xml:space="preserve">lower </w:t>
      </w:r>
      <w:r>
        <w:rPr>
          <w:rFonts w:ascii="Times New Roman" w:hAnsi="Times New Roman" w:cs="Times New Roman"/>
          <w:sz w:val="24"/>
          <w:szCs w:val="24"/>
          <w:lang w:val="en-US"/>
        </w:rPr>
        <w:t xml:space="preserve">odds of experiencing </w:t>
      </w:r>
      <w:r w:rsidR="00B46535">
        <w:rPr>
          <w:rFonts w:ascii="Times New Roman" w:hAnsi="Times New Roman" w:cs="Times New Roman"/>
          <w:sz w:val="24"/>
          <w:szCs w:val="24"/>
          <w:lang w:val="en-US"/>
        </w:rPr>
        <w:t xml:space="preserve">higher </w:t>
      </w:r>
      <w:r w:rsidR="00FC1F84">
        <w:rPr>
          <w:rFonts w:ascii="Times New Roman" w:hAnsi="Times New Roman" w:cs="Times New Roman"/>
          <w:sz w:val="24"/>
          <w:szCs w:val="24"/>
          <w:lang w:val="en-US"/>
        </w:rPr>
        <w:t xml:space="preserve">current </w:t>
      </w:r>
      <w:r w:rsidR="00B46535">
        <w:rPr>
          <w:rFonts w:ascii="Times New Roman" w:hAnsi="Times New Roman" w:cs="Times New Roman"/>
          <w:sz w:val="24"/>
          <w:szCs w:val="24"/>
          <w:lang w:val="en-US"/>
        </w:rPr>
        <w:t xml:space="preserve">perceived </w:t>
      </w:r>
      <w:r>
        <w:rPr>
          <w:rFonts w:ascii="Times New Roman" w:hAnsi="Times New Roman" w:cs="Times New Roman"/>
          <w:sz w:val="24"/>
          <w:szCs w:val="24"/>
          <w:lang w:val="en-US"/>
        </w:rPr>
        <w:t xml:space="preserve">anxiety </w:t>
      </w:r>
      <w:r w:rsidR="005370ED">
        <w:rPr>
          <w:rFonts w:ascii="Times New Roman" w:hAnsi="Times New Roman" w:cs="Times New Roman"/>
          <w:sz w:val="24"/>
          <w:szCs w:val="24"/>
          <w:lang w:val="en-US"/>
        </w:rPr>
        <w:t>than those who do not when adjust</w:t>
      </w:r>
      <w:r w:rsidR="00E146C7">
        <w:rPr>
          <w:rFonts w:ascii="Times New Roman" w:hAnsi="Times New Roman" w:cs="Times New Roman"/>
          <w:sz w:val="24"/>
          <w:szCs w:val="24"/>
          <w:lang w:val="en-US"/>
        </w:rPr>
        <w:t>ing</w:t>
      </w:r>
      <w:r w:rsidR="005370ED">
        <w:rPr>
          <w:rFonts w:ascii="Times New Roman" w:hAnsi="Times New Roman" w:cs="Times New Roman"/>
          <w:sz w:val="24"/>
          <w:szCs w:val="24"/>
          <w:lang w:val="en-US"/>
        </w:rPr>
        <w:t xml:space="preserve"> for age and gender: </w:t>
      </w:r>
      <w:r w:rsidR="0035458E">
        <w:rPr>
          <w:rFonts w:ascii="Times New Roman" w:hAnsi="Times New Roman" w:cs="Times New Roman"/>
          <w:sz w:val="24"/>
          <w:szCs w:val="24"/>
          <w:lang w:val="en-US"/>
        </w:rPr>
        <w:t>(</w:t>
      </w:r>
      <w:r w:rsidR="005370ED">
        <w:rPr>
          <w:rFonts w:ascii="Times New Roman" w:hAnsi="Times New Roman" w:cs="Times New Roman"/>
          <w:sz w:val="24"/>
          <w:szCs w:val="24"/>
          <w:lang w:val="en-US"/>
        </w:rPr>
        <w:t>OR</w:t>
      </w:r>
      <w:r w:rsidR="0035458E">
        <w:rPr>
          <w:rFonts w:ascii="Times New Roman" w:hAnsi="Times New Roman" w:cs="Times New Roman"/>
          <w:sz w:val="24"/>
          <w:szCs w:val="24"/>
          <w:lang w:val="en-US"/>
        </w:rPr>
        <w:t xml:space="preserve"> </w:t>
      </w:r>
      <w:r w:rsidR="005370ED" w:rsidRPr="005370ED">
        <w:rPr>
          <w:rFonts w:ascii="Times New Roman" w:hAnsi="Times New Roman" w:cs="Times New Roman"/>
          <w:sz w:val="24"/>
          <w:szCs w:val="24"/>
          <w:lang w:val="en-US"/>
        </w:rPr>
        <w:t>0.6</w:t>
      </w:r>
      <w:r w:rsidR="0035458E">
        <w:rPr>
          <w:rFonts w:ascii="Times New Roman" w:hAnsi="Times New Roman" w:cs="Times New Roman"/>
          <w:sz w:val="24"/>
          <w:szCs w:val="24"/>
          <w:lang w:val="en-US"/>
        </w:rPr>
        <w:t xml:space="preserve">5; </w:t>
      </w:r>
      <w:r w:rsidR="005370ED">
        <w:rPr>
          <w:rFonts w:ascii="Times New Roman" w:hAnsi="Times New Roman" w:cs="Times New Roman"/>
          <w:sz w:val="24"/>
          <w:szCs w:val="24"/>
          <w:lang w:val="en-US"/>
        </w:rPr>
        <w:t>95%IC:</w:t>
      </w:r>
      <w:r w:rsidR="0035458E">
        <w:rPr>
          <w:rFonts w:ascii="Times New Roman" w:hAnsi="Times New Roman" w:cs="Times New Roman"/>
          <w:sz w:val="24"/>
          <w:szCs w:val="24"/>
          <w:lang w:val="en-US"/>
        </w:rPr>
        <w:t xml:space="preserve"> </w:t>
      </w:r>
      <w:r w:rsidR="005370ED" w:rsidRPr="005370ED">
        <w:rPr>
          <w:rFonts w:ascii="Times New Roman" w:hAnsi="Times New Roman" w:cs="Times New Roman"/>
          <w:sz w:val="24"/>
          <w:szCs w:val="24"/>
          <w:lang w:val="en-US"/>
        </w:rPr>
        <w:t>0.55-0.78)</w:t>
      </w:r>
      <w:r w:rsidR="005370ED">
        <w:rPr>
          <w:rFonts w:ascii="Times New Roman" w:hAnsi="Times New Roman" w:cs="Times New Roman"/>
          <w:sz w:val="24"/>
          <w:szCs w:val="24"/>
          <w:lang w:val="en-US"/>
        </w:rPr>
        <w:t xml:space="preserve">. Even when </w:t>
      </w:r>
      <w:r w:rsidR="00E146C7">
        <w:rPr>
          <w:rFonts w:ascii="Times New Roman" w:hAnsi="Times New Roman" w:cs="Times New Roman"/>
          <w:sz w:val="24"/>
          <w:szCs w:val="24"/>
          <w:lang w:val="en-US"/>
        </w:rPr>
        <w:t xml:space="preserve">the models were </w:t>
      </w:r>
      <w:r w:rsidR="005370ED">
        <w:rPr>
          <w:rFonts w:ascii="Times New Roman" w:hAnsi="Times New Roman" w:cs="Times New Roman"/>
          <w:sz w:val="24"/>
          <w:szCs w:val="24"/>
          <w:lang w:val="en-US"/>
        </w:rPr>
        <w:t>adjusted for socioeconomic, health</w:t>
      </w:r>
      <w:r w:rsidR="00DA68A2">
        <w:rPr>
          <w:rFonts w:ascii="Times New Roman" w:hAnsi="Times New Roman" w:cs="Times New Roman"/>
          <w:sz w:val="24"/>
          <w:szCs w:val="24"/>
          <w:lang w:val="en-US"/>
        </w:rPr>
        <w:t>,</w:t>
      </w:r>
      <w:r w:rsidR="005370ED">
        <w:rPr>
          <w:rFonts w:ascii="Times New Roman" w:hAnsi="Times New Roman" w:cs="Times New Roman"/>
          <w:sz w:val="24"/>
          <w:szCs w:val="24"/>
          <w:lang w:val="en-US"/>
        </w:rPr>
        <w:t xml:space="preserve"> and COVID-19 related-context</w:t>
      </w:r>
      <w:r w:rsidR="00096582">
        <w:rPr>
          <w:rFonts w:ascii="Times New Roman" w:hAnsi="Times New Roman" w:cs="Times New Roman"/>
          <w:sz w:val="24"/>
          <w:szCs w:val="24"/>
          <w:lang w:val="en-US"/>
        </w:rPr>
        <w:t xml:space="preserve"> variables</w:t>
      </w:r>
      <w:r w:rsidR="005370ED">
        <w:rPr>
          <w:rFonts w:ascii="Times New Roman" w:hAnsi="Times New Roman" w:cs="Times New Roman"/>
          <w:sz w:val="24"/>
          <w:szCs w:val="24"/>
          <w:lang w:val="en-US"/>
        </w:rPr>
        <w:t xml:space="preserve">, the odds for experiencing </w:t>
      </w:r>
      <w:r w:rsidR="00DA68A2">
        <w:rPr>
          <w:rFonts w:ascii="Times New Roman" w:hAnsi="Times New Roman" w:cs="Times New Roman"/>
          <w:sz w:val="24"/>
          <w:szCs w:val="24"/>
          <w:lang w:val="en-US"/>
        </w:rPr>
        <w:t xml:space="preserve">higher </w:t>
      </w:r>
      <w:r w:rsidR="00FC1F84">
        <w:rPr>
          <w:rFonts w:ascii="Times New Roman" w:hAnsi="Times New Roman" w:cs="Times New Roman"/>
          <w:sz w:val="24"/>
          <w:szCs w:val="24"/>
          <w:lang w:val="en-US"/>
        </w:rPr>
        <w:t>current</w:t>
      </w:r>
      <w:r w:rsidR="00FC1F84" w:rsidRPr="00B46535">
        <w:rPr>
          <w:rFonts w:ascii="Times New Roman" w:hAnsi="Times New Roman" w:cs="Times New Roman"/>
          <w:sz w:val="24"/>
          <w:szCs w:val="24"/>
          <w:lang w:val="en-US"/>
        </w:rPr>
        <w:t xml:space="preserve"> </w:t>
      </w:r>
      <w:r w:rsidR="00B46535" w:rsidRPr="00B46535">
        <w:rPr>
          <w:rFonts w:ascii="Times New Roman" w:hAnsi="Times New Roman" w:cs="Times New Roman"/>
          <w:sz w:val="24"/>
          <w:szCs w:val="24"/>
          <w:lang w:val="en-US"/>
        </w:rPr>
        <w:t xml:space="preserve">perceived </w:t>
      </w:r>
      <w:r w:rsidR="005370ED">
        <w:rPr>
          <w:rFonts w:ascii="Times New Roman" w:hAnsi="Times New Roman" w:cs="Times New Roman"/>
          <w:sz w:val="24"/>
          <w:szCs w:val="24"/>
          <w:lang w:val="en-US"/>
        </w:rPr>
        <w:t>anxiety remain</w:t>
      </w:r>
      <w:r w:rsidR="00F95A21">
        <w:rPr>
          <w:rFonts w:ascii="Times New Roman" w:hAnsi="Times New Roman" w:cs="Times New Roman"/>
          <w:sz w:val="24"/>
          <w:szCs w:val="24"/>
          <w:lang w:val="en-US"/>
        </w:rPr>
        <w:t>ed</w:t>
      </w:r>
      <w:r w:rsidR="005370ED">
        <w:rPr>
          <w:rFonts w:ascii="Times New Roman" w:hAnsi="Times New Roman" w:cs="Times New Roman"/>
          <w:sz w:val="24"/>
          <w:szCs w:val="24"/>
          <w:lang w:val="en-US"/>
        </w:rPr>
        <w:t xml:space="preserve"> significantly lower for those following the PA guidelines </w:t>
      </w:r>
      <w:r w:rsidR="00D3283A">
        <w:rPr>
          <w:rFonts w:ascii="Times New Roman" w:hAnsi="Times New Roman" w:cs="Times New Roman"/>
          <w:sz w:val="24"/>
          <w:szCs w:val="24"/>
          <w:lang w:val="en-US"/>
        </w:rPr>
        <w:t>(OR 0.6</w:t>
      </w:r>
      <w:r w:rsidR="0035458E">
        <w:rPr>
          <w:rFonts w:ascii="Times New Roman" w:hAnsi="Times New Roman" w:cs="Times New Roman"/>
          <w:sz w:val="24"/>
          <w:szCs w:val="24"/>
          <w:lang w:val="en-US"/>
        </w:rPr>
        <w:t>6</w:t>
      </w:r>
      <w:r w:rsidR="00D3283A">
        <w:rPr>
          <w:rFonts w:ascii="Times New Roman" w:hAnsi="Times New Roman" w:cs="Times New Roman"/>
          <w:sz w:val="24"/>
          <w:szCs w:val="24"/>
          <w:lang w:val="en-US"/>
        </w:rPr>
        <w:t>;</w:t>
      </w:r>
      <w:r w:rsidR="005370ED">
        <w:rPr>
          <w:rFonts w:ascii="Times New Roman" w:hAnsi="Times New Roman" w:cs="Times New Roman"/>
          <w:sz w:val="24"/>
          <w:szCs w:val="24"/>
          <w:lang w:val="en-US"/>
        </w:rPr>
        <w:t xml:space="preserve"> 95%IC: </w:t>
      </w:r>
      <w:r w:rsidR="005370ED" w:rsidRPr="005370ED">
        <w:rPr>
          <w:rFonts w:ascii="Times New Roman" w:hAnsi="Times New Roman" w:cs="Times New Roman"/>
          <w:sz w:val="24"/>
          <w:szCs w:val="24"/>
          <w:lang w:val="en-US"/>
        </w:rPr>
        <w:t>0.5</w:t>
      </w:r>
      <w:r w:rsidR="0035458E">
        <w:rPr>
          <w:rFonts w:ascii="Times New Roman" w:hAnsi="Times New Roman" w:cs="Times New Roman"/>
          <w:sz w:val="24"/>
          <w:szCs w:val="24"/>
          <w:lang w:val="en-US"/>
        </w:rPr>
        <w:t>4</w:t>
      </w:r>
      <w:r w:rsidR="005370ED" w:rsidRPr="005370ED">
        <w:rPr>
          <w:rFonts w:ascii="Times New Roman" w:hAnsi="Times New Roman" w:cs="Times New Roman"/>
          <w:sz w:val="24"/>
          <w:szCs w:val="24"/>
          <w:lang w:val="en-US"/>
        </w:rPr>
        <w:t>-0.</w:t>
      </w:r>
      <w:r w:rsidR="0035458E">
        <w:rPr>
          <w:rFonts w:ascii="Times New Roman" w:hAnsi="Times New Roman" w:cs="Times New Roman"/>
          <w:sz w:val="24"/>
          <w:szCs w:val="24"/>
          <w:lang w:val="en-US"/>
        </w:rPr>
        <w:t>79</w:t>
      </w:r>
      <w:r w:rsidR="005370ED" w:rsidRPr="005370ED">
        <w:rPr>
          <w:rFonts w:ascii="Times New Roman" w:hAnsi="Times New Roman" w:cs="Times New Roman"/>
          <w:sz w:val="24"/>
          <w:szCs w:val="24"/>
          <w:lang w:val="en-US"/>
        </w:rPr>
        <w:t xml:space="preserve">) </w:t>
      </w:r>
      <w:r w:rsidR="004B68C8">
        <w:rPr>
          <w:rFonts w:ascii="Times New Roman" w:hAnsi="Times New Roman" w:cs="Times New Roman"/>
          <w:sz w:val="24"/>
          <w:szCs w:val="24"/>
          <w:lang w:val="en-US"/>
        </w:rPr>
        <w:t xml:space="preserve">when compared </w:t>
      </w:r>
      <w:r w:rsidR="00D3283A">
        <w:rPr>
          <w:rFonts w:ascii="Times New Roman" w:hAnsi="Times New Roman" w:cs="Times New Roman"/>
          <w:sz w:val="24"/>
          <w:szCs w:val="24"/>
          <w:lang w:val="en-US"/>
        </w:rPr>
        <w:t>to those who d</w:t>
      </w:r>
      <w:r w:rsidR="00F95A21">
        <w:rPr>
          <w:rFonts w:ascii="Times New Roman" w:hAnsi="Times New Roman" w:cs="Times New Roman"/>
          <w:sz w:val="24"/>
          <w:szCs w:val="24"/>
          <w:lang w:val="en-US"/>
        </w:rPr>
        <w:t>id</w:t>
      </w:r>
      <w:r w:rsidR="00D3283A">
        <w:rPr>
          <w:rFonts w:ascii="Times New Roman" w:hAnsi="Times New Roman" w:cs="Times New Roman"/>
          <w:sz w:val="24"/>
          <w:szCs w:val="24"/>
          <w:lang w:val="en-US"/>
        </w:rPr>
        <w:t xml:space="preserve"> not. Table 2 also shows subgroup analyses, in which women (OR 0.6</w:t>
      </w:r>
      <w:r w:rsidR="00D81F4A">
        <w:rPr>
          <w:rFonts w:ascii="Times New Roman" w:hAnsi="Times New Roman" w:cs="Times New Roman"/>
          <w:sz w:val="24"/>
          <w:szCs w:val="24"/>
          <w:lang w:val="en-US"/>
        </w:rPr>
        <w:t>1</w:t>
      </w:r>
      <w:r w:rsidR="00D3283A">
        <w:rPr>
          <w:rFonts w:ascii="Times New Roman" w:hAnsi="Times New Roman" w:cs="Times New Roman"/>
          <w:sz w:val="24"/>
          <w:szCs w:val="24"/>
          <w:lang w:val="en-US"/>
        </w:rPr>
        <w:t xml:space="preserve">; 95%IC: </w:t>
      </w:r>
      <w:r w:rsidR="00D3283A" w:rsidRPr="00D3283A">
        <w:rPr>
          <w:rFonts w:ascii="Times New Roman" w:hAnsi="Times New Roman" w:cs="Times New Roman"/>
          <w:sz w:val="24"/>
          <w:szCs w:val="24"/>
          <w:lang w:val="en-US"/>
        </w:rPr>
        <w:t>0.</w:t>
      </w:r>
      <w:r w:rsidR="00D81F4A">
        <w:rPr>
          <w:rFonts w:ascii="Times New Roman" w:hAnsi="Times New Roman" w:cs="Times New Roman"/>
          <w:sz w:val="24"/>
          <w:szCs w:val="24"/>
          <w:lang w:val="en-US"/>
        </w:rPr>
        <w:t>47</w:t>
      </w:r>
      <w:r w:rsidR="00D3283A" w:rsidRPr="00D3283A">
        <w:rPr>
          <w:rFonts w:ascii="Times New Roman" w:hAnsi="Times New Roman" w:cs="Times New Roman"/>
          <w:sz w:val="24"/>
          <w:szCs w:val="24"/>
          <w:lang w:val="en-US"/>
        </w:rPr>
        <w:t>-0.</w:t>
      </w:r>
      <w:r w:rsidR="00D81F4A">
        <w:rPr>
          <w:rFonts w:ascii="Times New Roman" w:hAnsi="Times New Roman" w:cs="Times New Roman"/>
          <w:sz w:val="24"/>
          <w:szCs w:val="24"/>
          <w:lang w:val="en-US"/>
        </w:rPr>
        <w:t>78</w:t>
      </w:r>
      <w:r w:rsidR="00D3283A" w:rsidRPr="00D3283A">
        <w:rPr>
          <w:rFonts w:ascii="Times New Roman" w:hAnsi="Times New Roman" w:cs="Times New Roman"/>
          <w:sz w:val="24"/>
          <w:szCs w:val="24"/>
          <w:lang w:val="en-US"/>
        </w:rPr>
        <w:t>)</w:t>
      </w:r>
      <w:r w:rsidR="00D3283A">
        <w:rPr>
          <w:rFonts w:ascii="Times New Roman" w:hAnsi="Times New Roman" w:cs="Times New Roman"/>
          <w:sz w:val="24"/>
          <w:szCs w:val="24"/>
          <w:lang w:val="en-US"/>
        </w:rPr>
        <w:t xml:space="preserve">, and younger women </w:t>
      </w:r>
      <w:r w:rsidR="00E857E6">
        <w:rPr>
          <w:rFonts w:ascii="Times New Roman" w:hAnsi="Times New Roman" w:cs="Times New Roman"/>
          <w:sz w:val="24"/>
          <w:szCs w:val="24"/>
          <w:lang w:val="en-US"/>
        </w:rPr>
        <w:t>(</w:t>
      </w:r>
      <w:r w:rsidR="00D3283A">
        <w:rPr>
          <w:rFonts w:ascii="Times New Roman" w:hAnsi="Times New Roman" w:cs="Times New Roman"/>
          <w:sz w:val="24"/>
          <w:szCs w:val="24"/>
          <w:lang w:val="en-US"/>
        </w:rPr>
        <w:t>OR 0.</w:t>
      </w:r>
      <w:r w:rsidR="00D81F4A">
        <w:rPr>
          <w:rFonts w:ascii="Times New Roman" w:hAnsi="Times New Roman" w:cs="Times New Roman"/>
          <w:sz w:val="24"/>
          <w:szCs w:val="24"/>
          <w:lang w:val="en-US"/>
        </w:rPr>
        <w:t>59</w:t>
      </w:r>
      <w:r w:rsidR="00D3283A">
        <w:rPr>
          <w:rFonts w:ascii="Times New Roman" w:hAnsi="Times New Roman" w:cs="Times New Roman"/>
          <w:sz w:val="24"/>
          <w:szCs w:val="24"/>
          <w:lang w:val="en-US"/>
        </w:rPr>
        <w:t xml:space="preserve">; 95%IC </w:t>
      </w:r>
      <w:r w:rsidR="00D3283A" w:rsidRPr="00D3283A">
        <w:rPr>
          <w:rFonts w:ascii="Times New Roman" w:hAnsi="Times New Roman" w:cs="Times New Roman"/>
          <w:sz w:val="24"/>
          <w:szCs w:val="24"/>
          <w:lang w:val="en-US"/>
        </w:rPr>
        <w:t>0.4</w:t>
      </w:r>
      <w:r w:rsidR="00D81F4A">
        <w:rPr>
          <w:rFonts w:ascii="Times New Roman" w:hAnsi="Times New Roman" w:cs="Times New Roman"/>
          <w:sz w:val="24"/>
          <w:szCs w:val="24"/>
          <w:lang w:val="en-US"/>
        </w:rPr>
        <w:t>3</w:t>
      </w:r>
      <w:r w:rsidR="00D3283A" w:rsidRPr="00D3283A">
        <w:rPr>
          <w:rFonts w:ascii="Times New Roman" w:hAnsi="Times New Roman" w:cs="Times New Roman"/>
          <w:sz w:val="24"/>
          <w:szCs w:val="24"/>
          <w:lang w:val="en-US"/>
        </w:rPr>
        <w:t>-0.</w:t>
      </w:r>
      <w:r w:rsidR="00D81F4A">
        <w:rPr>
          <w:rFonts w:ascii="Times New Roman" w:hAnsi="Times New Roman" w:cs="Times New Roman"/>
          <w:sz w:val="24"/>
          <w:szCs w:val="24"/>
          <w:lang w:val="en-US"/>
        </w:rPr>
        <w:t>79</w:t>
      </w:r>
      <w:r w:rsidR="00D3283A" w:rsidRPr="00D3283A">
        <w:rPr>
          <w:rFonts w:ascii="Times New Roman" w:hAnsi="Times New Roman" w:cs="Times New Roman"/>
          <w:sz w:val="24"/>
          <w:szCs w:val="24"/>
          <w:lang w:val="en-US"/>
        </w:rPr>
        <w:t>)</w:t>
      </w:r>
      <w:r w:rsidR="00E857E6">
        <w:rPr>
          <w:rFonts w:ascii="Times New Roman" w:hAnsi="Times New Roman" w:cs="Times New Roman"/>
          <w:sz w:val="24"/>
          <w:szCs w:val="24"/>
          <w:lang w:val="en-US"/>
        </w:rPr>
        <w:t xml:space="preserve"> present the lowe</w:t>
      </w:r>
      <w:r w:rsidR="00F95A21">
        <w:rPr>
          <w:rFonts w:ascii="Times New Roman" w:hAnsi="Times New Roman" w:cs="Times New Roman"/>
          <w:sz w:val="24"/>
          <w:szCs w:val="24"/>
          <w:lang w:val="en-US"/>
        </w:rPr>
        <w:t>st</w:t>
      </w:r>
      <w:r w:rsidR="00E857E6">
        <w:rPr>
          <w:rFonts w:ascii="Times New Roman" w:hAnsi="Times New Roman" w:cs="Times New Roman"/>
          <w:sz w:val="24"/>
          <w:szCs w:val="24"/>
          <w:lang w:val="en-US"/>
        </w:rPr>
        <w:t xml:space="preserve"> values for the full adjusted model. </w:t>
      </w:r>
    </w:p>
    <w:p w14:paraId="4A637665" w14:textId="77777777" w:rsidR="0063521D" w:rsidRDefault="0063521D" w:rsidP="0055209F">
      <w:pPr>
        <w:spacing w:after="0" w:line="240" w:lineRule="auto"/>
        <w:jc w:val="both"/>
        <w:rPr>
          <w:rFonts w:ascii="Times New Roman" w:hAnsi="Times New Roman" w:cs="Times New Roman"/>
          <w:sz w:val="24"/>
          <w:szCs w:val="24"/>
          <w:lang w:val="en-US"/>
        </w:rPr>
      </w:pPr>
    </w:p>
    <w:p w14:paraId="47781AEF" w14:textId="366A945F" w:rsidR="005557BA" w:rsidRDefault="005557BA"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Table 3 features borderline significant</w:t>
      </w:r>
      <w:r w:rsidR="00DA68A2">
        <w:rPr>
          <w:rFonts w:ascii="Times New Roman" w:hAnsi="Times New Roman" w:cs="Times New Roman"/>
          <w:sz w:val="24"/>
          <w:szCs w:val="24"/>
          <w:lang w:val="en-US"/>
        </w:rPr>
        <w:t>ly</w:t>
      </w:r>
      <w:r>
        <w:rPr>
          <w:rFonts w:ascii="Times New Roman" w:hAnsi="Times New Roman" w:cs="Times New Roman"/>
          <w:sz w:val="24"/>
          <w:szCs w:val="24"/>
          <w:lang w:val="en-US"/>
        </w:rPr>
        <w:t xml:space="preserve"> </w:t>
      </w:r>
      <w:r w:rsidR="000326A6">
        <w:rPr>
          <w:rFonts w:ascii="Times New Roman" w:hAnsi="Times New Roman" w:cs="Times New Roman"/>
          <w:sz w:val="24"/>
          <w:szCs w:val="24"/>
          <w:lang w:val="en-US"/>
        </w:rPr>
        <w:t xml:space="preserve">lower </w:t>
      </w:r>
      <w:r>
        <w:rPr>
          <w:rFonts w:ascii="Times New Roman" w:hAnsi="Times New Roman" w:cs="Times New Roman"/>
          <w:sz w:val="24"/>
          <w:szCs w:val="24"/>
          <w:lang w:val="en-US"/>
        </w:rPr>
        <w:t xml:space="preserve">odds </w:t>
      </w:r>
      <w:r w:rsidR="00474185">
        <w:rPr>
          <w:rFonts w:ascii="Times New Roman" w:hAnsi="Times New Roman" w:cs="Times New Roman"/>
          <w:sz w:val="24"/>
          <w:szCs w:val="24"/>
          <w:lang w:val="en-US"/>
        </w:rPr>
        <w:t>for</w:t>
      </w:r>
      <w:r w:rsidR="006E2B82">
        <w:rPr>
          <w:rFonts w:ascii="Times New Roman" w:hAnsi="Times New Roman" w:cs="Times New Roman"/>
          <w:sz w:val="24"/>
          <w:szCs w:val="24"/>
          <w:lang w:val="en-US"/>
        </w:rPr>
        <w:t xml:space="preserve"> </w:t>
      </w:r>
      <w:r w:rsidR="00FC1F84">
        <w:rPr>
          <w:rFonts w:ascii="Times New Roman" w:hAnsi="Times New Roman" w:cs="Times New Roman"/>
          <w:sz w:val="24"/>
          <w:szCs w:val="24"/>
          <w:lang w:val="en-US"/>
        </w:rPr>
        <w:t xml:space="preserve">current </w:t>
      </w:r>
      <w:r w:rsidR="00B46535">
        <w:rPr>
          <w:rFonts w:ascii="Times New Roman" w:hAnsi="Times New Roman" w:cs="Times New Roman"/>
          <w:sz w:val="24"/>
          <w:szCs w:val="24"/>
          <w:lang w:val="en-US"/>
        </w:rPr>
        <w:t xml:space="preserve">perceived </w:t>
      </w:r>
      <w:r w:rsidR="001E3223">
        <w:rPr>
          <w:rFonts w:ascii="Times New Roman" w:hAnsi="Times New Roman" w:cs="Times New Roman"/>
          <w:sz w:val="24"/>
          <w:szCs w:val="24"/>
          <w:lang w:val="en-US"/>
        </w:rPr>
        <w:t xml:space="preserve">worse </w:t>
      </w:r>
      <w:r>
        <w:rPr>
          <w:rFonts w:ascii="Times New Roman" w:hAnsi="Times New Roman" w:cs="Times New Roman"/>
          <w:sz w:val="24"/>
          <w:szCs w:val="24"/>
          <w:lang w:val="en-US"/>
        </w:rPr>
        <w:t xml:space="preserve">mood </w:t>
      </w:r>
      <w:r w:rsidR="000326A6">
        <w:rPr>
          <w:rFonts w:ascii="Times New Roman" w:hAnsi="Times New Roman" w:cs="Times New Roman"/>
          <w:sz w:val="24"/>
          <w:szCs w:val="24"/>
          <w:lang w:val="en-US"/>
        </w:rPr>
        <w:t xml:space="preserve">while confined </w:t>
      </w:r>
      <w:r w:rsidR="00474185">
        <w:rPr>
          <w:rFonts w:ascii="Times New Roman" w:hAnsi="Times New Roman" w:cs="Times New Roman"/>
          <w:sz w:val="24"/>
          <w:szCs w:val="24"/>
          <w:lang w:val="en-US"/>
        </w:rPr>
        <w:t>in all</w:t>
      </w:r>
      <w:r>
        <w:rPr>
          <w:rFonts w:ascii="Times New Roman" w:hAnsi="Times New Roman" w:cs="Times New Roman"/>
          <w:sz w:val="24"/>
          <w:szCs w:val="24"/>
          <w:lang w:val="en-US"/>
        </w:rPr>
        <w:t xml:space="preserve"> the participants who </w:t>
      </w:r>
      <w:r w:rsidR="00203FC6">
        <w:rPr>
          <w:rFonts w:ascii="Times New Roman" w:hAnsi="Times New Roman" w:cs="Times New Roman"/>
          <w:sz w:val="24"/>
          <w:szCs w:val="24"/>
          <w:lang w:val="en-US"/>
        </w:rPr>
        <w:t>meet</w:t>
      </w:r>
      <w:r w:rsidR="000326A6">
        <w:rPr>
          <w:rFonts w:ascii="Times New Roman" w:hAnsi="Times New Roman" w:cs="Times New Roman"/>
          <w:sz w:val="24"/>
          <w:szCs w:val="24"/>
          <w:lang w:val="en-US"/>
        </w:rPr>
        <w:t xml:space="preserve"> the recommended PA guidelines in the final adjusted model (OR 0.8</w:t>
      </w:r>
      <w:r w:rsidR="0023571C">
        <w:rPr>
          <w:rFonts w:ascii="Times New Roman" w:hAnsi="Times New Roman" w:cs="Times New Roman"/>
          <w:sz w:val="24"/>
          <w:szCs w:val="24"/>
          <w:lang w:val="en-US"/>
        </w:rPr>
        <w:t>2</w:t>
      </w:r>
      <w:r w:rsidR="000326A6">
        <w:rPr>
          <w:rFonts w:ascii="Times New Roman" w:hAnsi="Times New Roman" w:cs="Times New Roman"/>
          <w:sz w:val="24"/>
          <w:szCs w:val="24"/>
          <w:lang w:val="en-US"/>
        </w:rPr>
        <w:t xml:space="preserve">; 95%IC </w:t>
      </w:r>
      <w:r w:rsidR="000326A6" w:rsidRPr="000326A6">
        <w:rPr>
          <w:rFonts w:ascii="Times New Roman" w:hAnsi="Times New Roman" w:cs="Times New Roman"/>
          <w:sz w:val="24"/>
          <w:szCs w:val="24"/>
          <w:lang w:val="en-US"/>
        </w:rPr>
        <w:t>0.</w:t>
      </w:r>
      <w:r w:rsidR="0023571C">
        <w:rPr>
          <w:rFonts w:ascii="Times New Roman" w:hAnsi="Times New Roman" w:cs="Times New Roman"/>
          <w:sz w:val="24"/>
          <w:szCs w:val="24"/>
          <w:lang w:val="en-US"/>
        </w:rPr>
        <w:t>68</w:t>
      </w:r>
      <w:r w:rsidR="000326A6" w:rsidRPr="000326A6">
        <w:rPr>
          <w:rFonts w:ascii="Times New Roman" w:hAnsi="Times New Roman" w:cs="Times New Roman"/>
          <w:sz w:val="24"/>
          <w:szCs w:val="24"/>
          <w:lang w:val="en-US"/>
        </w:rPr>
        <w:t>-1.00)</w:t>
      </w:r>
      <w:r w:rsidR="00401D00">
        <w:rPr>
          <w:rFonts w:ascii="Times New Roman" w:hAnsi="Times New Roman" w:cs="Times New Roman"/>
          <w:sz w:val="24"/>
          <w:szCs w:val="24"/>
          <w:lang w:val="en-US"/>
        </w:rPr>
        <w:t>. F</w:t>
      </w:r>
      <w:r w:rsidR="00474185">
        <w:rPr>
          <w:rFonts w:ascii="Times New Roman" w:hAnsi="Times New Roman" w:cs="Times New Roman"/>
          <w:sz w:val="24"/>
          <w:szCs w:val="24"/>
          <w:lang w:val="en-US"/>
        </w:rPr>
        <w:t xml:space="preserve">ully adjusted </w:t>
      </w:r>
      <w:r w:rsidR="000326A6">
        <w:rPr>
          <w:rFonts w:ascii="Times New Roman" w:hAnsi="Times New Roman" w:cs="Times New Roman"/>
          <w:sz w:val="24"/>
          <w:szCs w:val="24"/>
          <w:lang w:val="en-US"/>
        </w:rPr>
        <w:t>subgroup analyses present</w:t>
      </w:r>
      <w:r w:rsidR="004B68C8">
        <w:rPr>
          <w:rFonts w:ascii="Times New Roman" w:hAnsi="Times New Roman" w:cs="Times New Roman"/>
          <w:sz w:val="24"/>
          <w:szCs w:val="24"/>
          <w:lang w:val="en-US"/>
        </w:rPr>
        <w:t xml:space="preserve"> </w:t>
      </w:r>
      <w:r w:rsidR="000326A6">
        <w:rPr>
          <w:rFonts w:ascii="Times New Roman" w:hAnsi="Times New Roman" w:cs="Times New Roman"/>
          <w:sz w:val="24"/>
          <w:szCs w:val="24"/>
          <w:lang w:val="en-US"/>
        </w:rPr>
        <w:t>significant value for women (OR 0.7</w:t>
      </w:r>
      <w:r w:rsidR="0023571C">
        <w:rPr>
          <w:rFonts w:ascii="Times New Roman" w:hAnsi="Times New Roman" w:cs="Times New Roman"/>
          <w:sz w:val="24"/>
          <w:szCs w:val="24"/>
          <w:lang w:val="en-US"/>
        </w:rPr>
        <w:t>4</w:t>
      </w:r>
      <w:r w:rsidR="000326A6">
        <w:rPr>
          <w:rFonts w:ascii="Times New Roman" w:hAnsi="Times New Roman" w:cs="Times New Roman"/>
          <w:sz w:val="24"/>
          <w:szCs w:val="24"/>
          <w:lang w:val="en-US"/>
        </w:rPr>
        <w:t xml:space="preserve">; 95%IC </w:t>
      </w:r>
      <w:r w:rsidR="000326A6" w:rsidRPr="000326A6">
        <w:rPr>
          <w:rFonts w:ascii="Times New Roman" w:hAnsi="Times New Roman" w:cs="Times New Roman"/>
          <w:sz w:val="24"/>
          <w:szCs w:val="24"/>
          <w:lang w:val="en-US"/>
        </w:rPr>
        <w:t>0.</w:t>
      </w:r>
      <w:r w:rsidR="0023571C">
        <w:rPr>
          <w:rFonts w:ascii="Times New Roman" w:hAnsi="Times New Roman" w:cs="Times New Roman"/>
          <w:sz w:val="24"/>
          <w:szCs w:val="24"/>
          <w:lang w:val="en-US"/>
        </w:rPr>
        <w:t>57</w:t>
      </w:r>
      <w:r w:rsidR="000326A6" w:rsidRPr="000326A6">
        <w:rPr>
          <w:rFonts w:ascii="Times New Roman" w:hAnsi="Times New Roman" w:cs="Times New Roman"/>
          <w:sz w:val="24"/>
          <w:szCs w:val="24"/>
          <w:lang w:val="en-US"/>
        </w:rPr>
        <w:t>-0.9</w:t>
      </w:r>
      <w:r w:rsidR="0023571C">
        <w:rPr>
          <w:rFonts w:ascii="Times New Roman" w:hAnsi="Times New Roman" w:cs="Times New Roman"/>
          <w:sz w:val="24"/>
          <w:szCs w:val="24"/>
          <w:lang w:val="en-US"/>
        </w:rPr>
        <w:t>5</w:t>
      </w:r>
      <w:r w:rsidR="000326A6" w:rsidRPr="000326A6">
        <w:rPr>
          <w:rFonts w:ascii="Times New Roman" w:hAnsi="Times New Roman" w:cs="Times New Roman"/>
          <w:sz w:val="24"/>
          <w:szCs w:val="24"/>
          <w:lang w:val="en-US"/>
        </w:rPr>
        <w:t>)</w:t>
      </w:r>
      <w:r w:rsidR="00474185">
        <w:rPr>
          <w:rFonts w:ascii="Times New Roman" w:hAnsi="Times New Roman" w:cs="Times New Roman"/>
          <w:sz w:val="24"/>
          <w:szCs w:val="24"/>
          <w:lang w:val="en-US"/>
        </w:rPr>
        <w:t>, and borderline significan</w:t>
      </w:r>
      <w:r w:rsidR="00F95A21">
        <w:rPr>
          <w:rFonts w:ascii="Times New Roman" w:hAnsi="Times New Roman" w:cs="Times New Roman"/>
          <w:sz w:val="24"/>
          <w:szCs w:val="24"/>
          <w:lang w:val="en-US"/>
        </w:rPr>
        <w:t>ce</w:t>
      </w:r>
      <w:r w:rsidR="00474185">
        <w:rPr>
          <w:rFonts w:ascii="Times New Roman" w:hAnsi="Times New Roman" w:cs="Times New Roman"/>
          <w:sz w:val="24"/>
          <w:szCs w:val="24"/>
          <w:lang w:val="en-US"/>
        </w:rPr>
        <w:t xml:space="preserve"> for younger women (OR 0.76; 95%IC </w:t>
      </w:r>
      <w:r w:rsidR="00474185" w:rsidRPr="00474185">
        <w:rPr>
          <w:rFonts w:ascii="Times New Roman" w:hAnsi="Times New Roman" w:cs="Times New Roman"/>
          <w:sz w:val="24"/>
          <w:szCs w:val="24"/>
          <w:lang w:val="en-US"/>
        </w:rPr>
        <w:t>0.5</w:t>
      </w:r>
      <w:r w:rsidR="0023571C">
        <w:rPr>
          <w:rFonts w:ascii="Times New Roman" w:hAnsi="Times New Roman" w:cs="Times New Roman"/>
          <w:sz w:val="24"/>
          <w:szCs w:val="24"/>
          <w:lang w:val="en-US"/>
        </w:rPr>
        <w:t>6</w:t>
      </w:r>
      <w:r w:rsidR="00474185" w:rsidRPr="00474185">
        <w:rPr>
          <w:rFonts w:ascii="Times New Roman" w:hAnsi="Times New Roman" w:cs="Times New Roman"/>
          <w:sz w:val="24"/>
          <w:szCs w:val="24"/>
          <w:lang w:val="en-US"/>
        </w:rPr>
        <w:t>-1.01)</w:t>
      </w:r>
      <w:r w:rsidR="00474185">
        <w:rPr>
          <w:rFonts w:ascii="Times New Roman" w:hAnsi="Times New Roman" w:cs="Times New Roman"/>
          <w:sz w:val="24"/>
          <w:szCs w:val="24"/>
          <w:lang w:val="en-US"/>
        </w:rPr>
        <w:t xml:space="preserve">. </w:t>
      </w:r>
    </w:p>
    <w:p w14:paraId="1DCF3016" w14:textId="77777777" w:rsidR="006E2B82" w:rsidRDefault="006E2B82" w:rsidP="0055209F">
      <w:pPr>
        <w:spacing w:after="0" w:line="240" w:lineRule="auto"/>
        <w:jc w:val="center"/>
        <w:rPr>
          <w:rFonts w:ascii="Times New Roman" w:hAnsi="Times New Roman" w:cs="Times New Roman"/>
          <w:sz w:val="24"/>
          <w:szCs w:val="24"/>
          <w:lang w:val="en-US"/>
        </w:rPr>
      </w:pPr>
    </w:p>
    <w:p w14:paraId="0C8C3052" w14:textId="77777777" w:rsidR="00764247" w:rsidRDefault="00764247" w:rsidP="0055209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**Insert Table 2 here.**</w:t>
      </w:r>
    </w:p>
    <w:p w14:paraId="792666D1" w14:textId="77777777" w:rsidR="00764247" w:rsidRDefault="00764247" w:rsidP="0055209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**Insert Table 3 here.**</w:t>
      </w:r>
    </w:p>
    <w:p w14:paraId="21BFF8AB" w14:textId="77777777" w:rsidR="00764247" w:rsidRDefault="00764247" w:rsidP="0055209F">
      <w:pPr>
        <w:spacing w:after="0" w:line="240" w:lineRule="auto"/>
        <w:jc w:val="both"/>
        <w:rPr>
          <w:rFonts w:ascii="Times New Roman" w:hAnsi="Times New Roman" w:cs="Times New Roman"/>
          <w:b/>
          <w:sz w:val="24"/>
          <w:szCs w:val="24"/>
          <w:lang w:val="en-US"/>
        </w:rPr>
      </w:pPr>
    </w:p>
    <w:p w14:paraId="5CB38C7D" w14:textId="2CCE119F" w:rsidR="00764247" w:rsidRDefault="00764247" w:rsidP="0055209F">
      <w:pPr>
        <w:spacing w:after="0" w:line="240" w:lineRule="auto"/>
        <w:jc w:val="both"/>
        <w:rPr>
          <w:rFonts w:ascii="Times New Roman" w:hAnsi="Times New Roman" w:cs="Times New Roman"/>
          <w:b/>
          <w:sz w:val="24"/>
          <w:szCs w:val="24"/>
          <w:lang w:val="en-US"/>
        </w:rPr>
      </w:pPr>
      <w:r w:rsidRPr="007378E6">
        <w:rPr>
          <w:rFonts w:ascii="Times New Roman" w:hAnsi="Times New Roman" w:cs="Times New Roman"/>
          <w:b/>
          <w:sz w:val="24"/>
          <w:szCs w:val="24"/>
          <w:lang w:val="en-US"/>
        </w:rPr>
        <w:t>4.</w:t>
      </w:r>
      <w:r w:rsidR="0063521D">
        <w:rPr>
          <w:rFonts w:ascii="Times New Roman" w:hAnsi="Times New Roman" w:cs="Times New Roman"/>
          <w:b/>
          <w:sz w:val="24"/>
          <w:szCs w:val="24"/>
          <w:lang w:val="en-US"/>
        </w:rPr>
        <w:tab/>
      </w:r>
      <w:r w:rsidRPr="007378E6">
        <w:rPr>
          <w:rFonts w:ascii="Times New Roman" w:hAnsi="Times New Roman" w:cs="Times New Roman"/>
          <w:b/>
          <w:sz w:val="24"/>
          <w:szCs w:val="24"/>
          <w:lang w:val="en-US"/>
        </w:rPr>
        <w:t>D</w:t>
      </w:r>
      <w:r w:rsidR="0063521D" w:rsidRPr="007378E6">
        <w:rPr>
          <w:rFonts w:ascii="Times New Roman" w:hAnsi="Times New Roman" w:cs="Times New Roman"/>
          <w:b/>
          <w:sz w:val="24"/>
          <w:szCs w:val="24"/>
          <w:lang w:val="en-US"/>
        </w:rPr>
        <w:t>iscussion</w:t>
      </w:r>
    </w:p>
    <w:p w14:paraId="475BD9B6" w14:textId="77777777" w:rsidR="0063521D" w:rsidRDefault="0063521D" w:rsidP="0055209F">
      <w:pPr>
        <w:spacing w:after="0" w:line="240" w:lineRule="auto"/>
        <w:jc w:val="both"/>
        <w:rPr>
          <w:rFonts w:ascii="Times New Roman" w:hAnsi="Times New Roman" w:cs="Times New Roman"/>
          <w:sz w:val="24"/>
          <w:szCs w:val="24"/>
          <w:lang w:val="en-US"/>
        </w:rPr>
      </w:pPr>
    </w:p>
    <w:p w14:paraId="740A9300" w14:textId="00017F37" w:rsidR="00764247" w:rsidRDefault="00C72EC3"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00764247">
        <w:rPr>
          <w:rFonts w:ascii="Times New Roman" w:hAnsi="Times New Roman" w:cs="Times New Roman"/>
          <w:sz w:val="24"/>
          <w:szCs w:val="24"/>
          <w:lang w:val="en-US"/>
        </w:rPr>
        <w:t xml:space="preserve">he present study in a </w:t>
      </w:r>
      <w:r w:rsidR="00096582">
        <w:rPr>
          <w:rFonts w:ascii="Times New Roman" w:hAnsi="Times New Roman" w:cs="Times New Roman"/>
          <w:sz w:val="24"/>
          <w:szCs w:val="24"/>
          <w:lang w:val="en-US"/>
        </w:rPr>
        <w:t>wide sample</w:t>
      </w:r>
      <w:r w:rsidR="00764247">
        <w:rPr>
          <w:rFonts w:ascii="Times New Roman" w:hAnsi="Times New Roman" w:cs="Times New Roman"/>
          <w:sz w:val="24"/>
          <w:szCs w:val="24"/>
          <w:lang w:val="en-US"/>
        </w:rPr>
        <w:t xml:space="preserve"> of the Spanish</w:t>
      </w:r>
      <w:r w:rsidR="00764247" w:rsidRPr="00C2285F">
        <w:rPr>
          <w:rFonts w:ascii="Times New Roman" w:hAnsi="Times New Roman" w:cs="Times New Roman"/>
          <w:sz w:val="24"/>
          <w:szCs w:val="24"/>
          <w:lang w:val="en-US"/>
        </w:rPr>
        <w:t xml:space="preserve"> </w:t>
      </w:r>
      <w:r w:rsidR="00764247">
        <w:rPr>
          <w:rFonts w:ascii="Times New Roman" w:hAnsi="Times New Roman" w:cs="Times New Roman"/>
          <w:sz w:val="24"/>
          <w:szCs w:val="24"/>
          <w:lang w:val="en-US"/>
        </w:rPr>
        <w:t xml:space="preserve">adult population </w:t>
      </w:r>
      <w:r w:rsidR="00D93926">
        <w:rPr>
          <w:rFonts w:ascii="Times New Roman" w:hAnsi="Times New Roman" w:cs="Times New Roman"/>
          <w:sz w:val="24"/>
          <w:szCs w:val="24"/>
          <w:lang w:val="en-US"/>
        </w:rPr>
        <w:t>found</w:t>
      </w:r>
      <w:r w:rsidR="00764247">
        <w:rPr>
          <w:rFonts w:ascii="Times New Roman" w:hAnsi="Times New Roman" w:cs="Times New Roman"/>
          <w:sz w:val="24"/>
          <w:szCs w:val="24"/>
          <w:lang w:val="en-US"/>
        </w:rPr>
        <w:t xml:space="preserve"> that </w:t>
      </w:r>
      <w:r w:rsidR="00096582">
        <w:rPr>
          <w:rFonts w:ascii="Times New Roman" w:hAnsi="Times New Roman" w:cs="Times New Roman"/>
          <w:sz w:val="24"/>
          <w:szCs w:val="24"/>
          <w:lang w:val="en-US"/>
        </w:rPr>
        <w:t xml:space="preserve">to achieve a minimum of 150 </w:t>
      </w:r>
      <w:r w:rsidR="00764247">
        <w:rPr>
          <w:rFonts w:ascii="Times New Roman" w:hAnsi="Times New Roman" w:cs="Times New Roman"/>
          <w:sz w:val="24"/>
          <w:szCs w:val="24"/>
          <w:lang w:val="en-US"/>
        </w:rPr>
        <w:t xml:space="preserve">weekly minutes </w:t>
      </w:r>
      <w:r w:rsidR="000660D7">
        <w:rPr>
          <w:rFonts w:ascii="Times New Roman" w:hAnsi="Times New Roman" w:cs="Times New Roman"/>
          <w:sz w:val="24"/>
          <w:szCs w:val="24"/>
          <w:lang w:val="en-US"/>
        </w:rPr>
        <w:t xml:space="preserve">of PA </w:t>
      </w:r>
      <w:r w:rsidR="00F95A21">
        <w:rPr>
          <w:rFonts w:ascii="Times New Roman" w:hAnsi="Times New Roman" w:cs="Times New Roman"/>
          <w:sz w:val="24"/>
          <w:szCs w:val="24"/>
          <w:lang w:val="en-US"/>
        </w:rPr>
        <w:t xml:space="preserve">was </w:t>
      </w:r>
      <w:r w:rsidR="00764247">
        <w:rPr>
          <w:rFonts w:ascii="Times New Roman" w:hAnsi="Times New Roman" w:cs="Times New Roman"/>
          <w:sz w:val="24"/>
          <w:szCs w:val="24"/>
          <w:lang w:val="en-US"/>
        </w:rPr>
        <w:t xml:space="preserve">significantly </w:t>
      </w:r>
      <w:r w:rsidR="00096582">
        <w:rPr>
          <w:rFonts w:ascii="Times New Roman" w:hAnsi="Times New Roman" w:cs="Times New Roman"/>
          <w:sz w:val="24"/>
          <w:szCs w:val="24"/>
          <w:lang w:val="en-US"/>
        </w:rPr>
        <w:t xml:space="preserve">associated with </w:t>
      </w:r>
      <w:r w:rsidR="00DA68A2">
        <w:rPr>
          <w:rFonts w:ascii="Times New Roman" w:hAnsi="Times New Roman" w:cs="Times New Roman"/>
          <w:sz w:val="24"/>
          <w:szCs w:val="24"/>
          <w:lang w:val="en-US"/>
        </w:rPr>
        <w:t xml:space="preserve">lower </w:t>
      </w:r>
      <w:r w:rsidR="00096582">
        <w:rPr>
          <w:rFonts w:ascii="Times New Roman" w:hAnsi="Times New Roman" w:cs="Times New Roman"/>
          <w:sz w:val="24"/>
          <w:szCs w:val="24"/>
          <w:lang w:val="en-US"/>
        </w:rPr>
        <w:t>odds for experienci</w:t>
      </w:r>
      <w:r w:rsidR="00D90E0F">
        <w:rPr>
          <w:rFonts w:ascii="Times New Roman" w:hAnsi="Times New Roman" w:cs="Times New Roman"/>
          <w:sz w:val="24"/>
          <w:szCs w:val="24"/>
          <w:lang w:val="en-US"/>
        </w:rPr>
        <w:t>ng</w:t>
      </w:r>
      <w:r w:rsidR="0010610B">
        <w:rPr>
          <w:rFonts w:ascii="Times New Roman" w:hAnsi="Times New Roman" w:cs="Times New Roman"/>
          <w:sz w:val="24"/>
          <w:szCs w:val="24"/>
          <w:lang w:val="en-US"/>
        </w:rPr>
        <w:t xml:space="preserve"> </w:t>
      </w:r>
      <w:r w:rsidR="00DA68A2">
        <w:rPr>
          <w:rFonts w:ascii="Times New Roman" w:hAnsi="Times New Roman" w:cs="Times New Roman"/>
          <w:sz w:val="24"/>
          <w:szCs w:val="24"/>
          <w:lang w:val="en-US"/>
        </w:rPr>
        <w:t xml:space="preserve">higher </w:t>
      </w:r>
      <w:r w:rsidR="00FC1F84">
        <w:rPr>
          <w:rFonts w:ascii="Times New Roman" w:hAnsi="Times New Roman" w:cs="Times New Roman"/>
          <w:sz w:val="24"/>
          <w:szCs w:val="24"/>
          <w:lang w:val="en-US"/>
        </w:rPr>
        <w:t xml:space="preserve">current </w:t>
      </w:r>
      <w:r w:rsidR="00B46535">
        <w:rPr>
          <w:rFonts w:ascii="Times New Roman" w:hAnsi="Times New Roman" w:cs="Times New Roman"/>
          <w:sz w:val="24"/>
          <w:szCs w:val="24"/>
          <w:lang w:val="en-US"/>
        </w:rPr>
        <w:t>perceived</w:t>
      </w:r>
      <w:r w:rsidR="000660D7">
        <w:rPr>
          <w:rFonts w:ascii="Times New Roman" w:hAnsi="Times New Roman" w:cs="Times New Roman"/>
          <w:sz w:val="24"/>
          <w:szCs w:val="24"/>
          <w:lang w:val="en-US"/>
        </w:rPr>
        <w:t xml:space="preserve"> </w:t>
      </w:r>
      <w:r w:rsidR="00D90E0F">
        <w:rPr>
          <w:rFonts w:ascii="Times New Roman" w:hAnsi="Times New Roman" w:cs="Times New Roman"/>
          <w:sz w:val="24"/>
          <w:szCs w:val="24"/>
          <w:lang w:val="en-US"/>
        </w:rPr>
        <w:t xml:space="preserve">anxiety while the COVID-19 confinement. Similarly, participants performing PA guidelines also observed lower odds </w:t>
      </w:r>
      <w:r w:rsidR="00DA68A2">
        <w:rPr>
          <w:rFonts w:ascii="Times New Roman" w:hAnsi="Times New Roman" w:cs="Times New Roman"/>
          <w:sz w:val="24"/>
          <w:szCs w:val="24"/>
          <w:lang w:val="en-US"/>
        </w:rPr>
        <w:t xml:space="preserve">for </w:t>
      </w:r>
      <w:r w:rsidR="00FC1F84">
        <w:rPr>
          <w:rFonts w:ascii="Times New Roman" w:hAnsi="Times New Roman" w:cs="Times New Roman"/>
          <w:sz w:val="24"/>
          <w:szCs w:val="24"/>
          <w:lang w:val="en-US"/>
        </w:rPr>
        <w:t>current</w:t>
      </w:r>
      <w:r w:rsidR="00FC1F84" w:rsidRPr="00B46535">
        <w:rPr>
          <w:rFonts w:ascii="Times New Roman" w:hAnsi="Times New Roman" w:cs="Times New Roman"/>
          <w:sz w:val="24"/>
          <w:szCs w:val="24"/>
          <w:lang w:val="en-US"/>
        </w:rPr>
        <w:t xml:space="preserve"> </w:t>
      </w:r>
      <w:r w:rsidR="00B46535" w:rsidRPr="00B46535">
        <w:rPr>
          <w:rFonts w:ascii="Times New Roman" w:hAnsi="Times New Roman" w:cs="Times New Roman"/>
          <w:sz w:val="24"/>
          <w:szCs w:val="24"/>
          <w:lang w:val="en-US"/>
        </w:rPr>
        <w:t>perceived</w:t>
      </w:r>
      <w:r w:rsidR="00FC1F84">
        <w:rPr>
          <w:rFonts w:ascii="Times New Roman" w:hAnsi="Times New Roman" w:cs="Times New Roman"/>
          <w:sz w:val="24"/>
          <w:szCs w:val="24"/>
          <w:lang w:val="en-US"/>
        </w:rPr>
        <w:t xml:space="preserve"> </w:t>
      </w:r>
      <w:r w:rsidR="001E3223">
        <w:rPr>
          <w:rFonts w:ascii="Times New Roman" w:hAnsi="Times New Roman" w:cs="Times New Roman"/>
          <w:sz w:val="24"/>
          <w:szCs w:val="24"/>
          <w:lang w:val="en-US"/>
        </w:rPr>
        <w:t xml:space="preserve">worse </w:t>
      </w:r>
      <w:r w:rsidR="00D90E0F">
        <w:rPr>
          <w:rFonts w:ascii="Times New Roman" w:hAnsi="Times New Roman" w:cs="Times New Roman"/>
          <w:sz w:val="24"/>
          <w:szCs w:val="24"/>
          <w:lang w:val="en-US"/>
        </w:rPr>
        <w:t xml:space="preserve">mood, although these associations </w:t>
      </w:r>
      <w:r w:rsidR="0023571C">
        <w:rPr>
          <w:rFonts w:ascii="Times New Roman" w:hAnsi="Times New Roman" w:cs="Times New Roman"/>
          <w:sz w:val="24"/>
          <w:szCs w:val="24"/>
          <w:lang w:val="en-US"/>
        </w:rPr>
        <w:t xml:space="preserve">remained </w:t>
      </w:r>
      <w:r w:rsidR="00D90E0F">
        <w:rPr>
          <w:rFonts w:ascii="Times New Roman" w:hAnsi="Times New Roman" w:cs="Times New Roman"/>
          <w:sz w:val="24"/>
          <w:szCs w:val="24"/>
          <w:lang w:val="en-US"/>
        </w:rPr>
        <w:t>solely significant in particular subgroups such as women</w:t>
      </w:r>
      <w:r w:rsidR="009F3D96">
        <w:rPr>
          <w:rFonts w:ascii="Times New Roman" w:hAnsi="Times New Roman" w:cs="Times New Roman"/>
          <w:sz w:val="24"/>
          <w:szCs w:val="24"/>
          <w:lang w:val="en-US"/>
        </w:rPr>
        <w:t xml:space="preserve"> </w:t>
      </w:r>
      <w:r w:rsidR="001C2F22">
        <w:rPr>
          <w:rFonts w:ascii="Times New Roman" w:hAnsi="Times New Roman" w:cs="Times New Roman"/>
          <w:sz w:val="24"/>
          <w:szCs w:val="24"/>
          <w:lang w:val="en-US"/>
        </w:rPr>
        <w:t>and women aged below 45 years. T</w:t>
      </w:r>
      <w:r w:rsidR="00764247" w:rsidRPr="00C2285F">
        <w:rPr>
          <w:rFonts w:ascii="Times New Roman" w:hAnsi="Times New Roman" w:cs="Times New Roman"/>
          <w:sz w:val="24"/>
          <w:szCs w:val="24"/>
          <w:lang w:val="en-US"/>
        </w:rPr>
        <w:t>he</w:t>
      </w:r>
      <w:r w:rsidR="009F3D96">
        <w:rPr>
          <w:rFonts w:ascii="Times New Roman" w:hAnsi="Times New Roman" w:cs="Times New Roman"/>
          <w:sz w:val="24"/>
          <w:szCs w:val="24"/>
          <w:lang w:val="en-US"/>
        </w:rPr>
        <w:t>se results</w:t>
      </w:r>
      <w:r w:rsidR="00764247" w:rsidRPr="00C2285F">
        <w:rPr>
          <w:rFonts w:ascii="Times New Roman" w:hAnsi="Times New Roman" w:cs="Times New Roman"/>
          <w:sz w:val="24"/>
          <w:szCs w:val="24"/>
          <w:lang w:val="en-US"/>
        </w:rPr>
        <w:t xml:space="preserve"> support </w:t>
      </w:r>
      <w:r w:rsidR="00764247">
        <w:rPr>
          <w:rFonts w:ascii="Times New Roman" w:hAnsi="Times New Roman" w:cs="Times New Roman"/>
          <w:sz w:val="24"/>
          <w:szCs w:val="24"/>
          <w:lang w:val="en-US"/>
        </w:rPr>
        <w:t xml:space="preserve">the </w:t>
      </w:r>
      <w:r w:rsidR="00CC5AD9">
        <w:rPr>
          <w:rFonts w:ascii="Times New Roman" w:hAnsi="Times New Roman" w:cs="Times New Roman"/>
          <w:sz w:val="24"/>
          <w:szCs w:val="24"/>
          <w:lang w:val="en-US"/>
        </w:rPr>
        <w:t>notion</w:t>
      </w:r>
      <w:r w:rsidR="00D93926">
        <w:rPr>
          <w:rFonts w:ascii="Times New Roman" w:hAnsi="Times New Roman" w:cs="Times New Roman"/>
          <w:sz w:val="24"/>
          <w:szCs w:val="24"/>
          <w:lang w:val="en-US"/>
        </w:rPr>
        <w:t xml:space="preserve"> that </w:t>
      </w:r>
      <w:r w:rsidR="00FC1F84">
        <w:rPr>
          <w:rFonts w:ascii="Times New Roman" w:hAnsi="Times New Roman" w:cs="Times New Roman"/>
          <w:sz w:val="24"/>
          <w:szCs w:val="24"/>
          <w:lang w:val="en-US"/>
        </w:rPr>
        <w:t xml:space="preserve">current </w:t>
      </w:r>
      <w:r w:rsidR="00D93926">
        <w:rPr>
          <w:rFonts w:ascii="Times New Roman" w:hAnsi="Times New Roman" w:cs="Times New Roman"/>
          <w:sz w:val="24"/>
          <w:szCs w:val="24"/>
          <w:lang w:val="en-US"/>
        </w:rPr>
        <w:t>higher</w:t>
      </w:r>
      <w:r w:rsidR="009F3D96">
        <w:rPr>
          <w:rFonts w:ascii="Times New Roman" w:hAnsi="Times New Roman" w:cs="Times New Roman"/>
          <w:sz w:val="24"/>
          <w:szCs w:val="24"/>
          <w:lang w:val="en-US"/>
        </w:rPr>
        <w:t xml:space="preserve"> levels of </w:t>
      </w:r>
      <w:r w:rsidR="00FC1F84">
        <w:rPr>
          <w:rFonts w:ascii="Times New Roman" w:hAnsi="Times New Roman" w:cs="Times New Roman"/>
          <w:sz w:val="24"/>
          <w:szCs w:val="24"/>
          <w:lang w:val="en-US"/>
        </w:rPr>
        <w:t xml:space="preserve">perceived </w:t>
      </w:r>
      <w:r w:rsidR="009F3D96">
        <w:rPr>
          <w:rFonts w:ascii="Times New Roman" w:hAnsi="Times New Roman" w:cs="Times New Roman"/>
          <w:sz w:val="24"/>
          <w:szCs w:val="24"/>
          <w:lang w:val="en-US"/>
        </w:rPr>
        <w:t>anxiety</w:t>
      </w:r>
      <w:r w:rsidR="001C2F22">
        <w:rPr>
          <w:rFonts w:ascii="Times New Roman" w:hAnsi="Times New Roman" w:cs="Times New Roman"/>
          <w:sz w:val="24"/>
          <w:szCs w:val="24"/>
          <w:lang w:val="en-US"/>
        </w:rPr>
        <w:t xml:space="preserve"> and worse mood</w:t>
      </w:r>
      <w:r w:rsidR="00D93926">
        <w:rPr>
          <w:rFonts w:ascii="Times New Roman" w:hAnsi="Times New Roman" w:cs="Times New Roman"/>
          <w:sz w:val="24"/>
          <w:szCs w:val="24"/>
          <w:lang w:val="en-US"/>
        </w:rPr>
        <w:t xml:space="preserve"> </w:t>
      </w:r>
      <w:r w:rsidR="009F3D96">
        <w:rPr>
          <w:rFonts w:ascii="Times New Roman" w:hAnsi="Times New Roman" w:cs="Times New Roman"/>
          <w:sz w:val="24"/>
          <w:szCs w:val="24"/>
          <w:lang w:val="en-US"/>
        </w:rPr>
        <w:t>might be mitigated through achieving a minimum amount of weekly PA</w:t>
      </w:r>
      <w:r w:rsidR="00D93926">
        <w:rPr>
          <w:rFonts w:ascii="Times New Roman" w:hAnsi="Times New Roman" w:cs="Times New Roman"/>
          <w:sz w:val="24"/>
          <w:szCs w:val="24"/>
          <w:lang w:val="en-US"/>
        </w:rPr>
        <w:t xml:space="preserve"> in this confinement context</w:t>
      </w:r>
      <w:r w:rsidR="009F3D96">
        <w:rPr>
          <w:rFonts w:ascii="Times New Roman" w:hAnsi="Times New Roman" w:cs="Times New Roman"/>
          <w:sz w:val="24"/>
          <w:szCs w:val="24"/>
          <w:lang w:val="en-US"/>
        </w:rPr>
        <w:t xml:space="preserve">. </w:t>
      </w:r>
      <w:r w:rsidR="001C2F22">
        <w:rPr>
          <w:rFonts w:ascii="Times New Roman" w:hAnsi="Times New Roman" w:cs="Times New Roman"/>
          <w:sz w:val="24"/>
          <w:szCs w:val="24"/>
          <w:lang w:val="en-US"/>
        </w:rPr>
        <w:t>In addition</w:t>
      </w:r>
      <w:r w:rsidR="00764247">
        <w:rPr>
          <w:rFonts w:ascii="Times New Roman" w:hAnsi="Times New Roman" w:cs="Times New Roman"/>
          <w:sz w:val="24"/>
          <w:szCs w:val="24"/>
          <w:lang w:val="en-US"/>
        </w:rPr>
        <w:t xml:space="preserve">, our </w:t>
      </w:r>
      <w:r w:rsidR="00764247" w:rsidRPr="00A86699">
        <w:rPr>
          <w:rFonts w:ascii="Times New Roman" w:hAnsi="Times New Roman" w:cs="Times New Roman"/>
          <w:sz w:val="24"/>
          <w:szCs w:val="24"/>
          <w:lang w:val="en-US"/>
        </w:rPr>
        <w:t>study provides novel data from a</w:t>
      </w:r>
      <w:r w:rsidR="001C2F22">
        <w:rPr>
          <w:rFonts w:ascii="Times New Roman" w:hAnsi="Times New Roman" w:cs="Times New Roman"/>
          <w:sz w:val="24"/>
          <w:szCs w:val="24"/>
          <w:lang w:val="en-US"/>
        </w:rPr>
        <w:t xml:space="preserve"> different setting, in which governmental enacted restrictions of free circulation ha</w:t>
      </w:r>
      <w:r w:rsidR="00FC1F84">
        <w:rPr>
          <w:rFonts w:ascii="Times New Roman" w:hAnsi="Times New Roman" w:cs="Times New Roman"/>
          <w:sz w:val="24"/>
          <w:szCs w:val="24"/>
          <w:lang w:val="en-US"/>
        </w:rPr>
        <w:t>d</w:t>
      </w:r>
      <w:r w:rsidR="001C2F22">
        <w:rPr>
          <w:rFonts w:ascii="Times New Roman" w:hAnsi="Times New Roman" w:cs="Times New Roman"/>
          <w:sz w:val="24"/>
          <w:szCs w:val="24"/>
          <w:lang w:val="en-US"/>
        </w:rPr>
        <w:t xml:space="preserve"> been implemented for, at least, a period of a month. </w:t>
      </w:r>
    </w:p>
    <w:p w14:paraId="670D282B" w14:textId="77777777" w:rsidR="0063521D" w:rsidRDefault="0063521D" w:rsidP="0055209F">
      <w:pPr>
        <w:spacing w:after="0" w:line="240" w:lineRule="auto"/>
        <w:jc w:val="both"/>
        <w:rPr>
          <w:rFonts w:ascii="Times New Roman" w:hAnsi="Times New Roman" w:cs="Times New Roman"/>
          <w:sz w:val="24"/>
          <w:szCs w:val="24"/>
          <w:lang w:val="en-US"/>
        </w:rPr>
      </w:pPr>
    </w:p>
    <w:p w14:paraId="2E13C4C3" w14:textId="0DE977C8" w:rsidR="0057736F" w:rsidRDefault="0063521D" w:rsidP="0055209F">
      <w:pPr>
        <w:spacing w:after="0" w:line="240" w:lineRule="auto"/>
        <w:jc w:val="both"/>
        <w:rPr>
          <w:rFonts w:ascii="Times New Roman" w:hAnsi="Times New Roman" w:cs="Times New Roman"/>
          <w:b/>
          <w:iCs/>
          <w:sz w:val="24"/>
          <w:szCs w:val="24"/>
          <w:lang w:val="en-US"/>
        </w:rPr>
      </w:pPr>
      <w:r w:rsidRPr="0063521D">
        <w:rPr>
          <w:rFonts w:ascii="Times New Roman" w:hAnsi="Times New Roman" w:cs="Times New Roman"/>
          <w:b/>
          <w:iCs/>
          <w:sz w:val="24"/>
          <w:szCs w:val="24"/>
          <w:lang w:val="en-US"/>
        </w:rPr>
        <w:t>4.1</w:t>
      </w:r>
      <w:r w:rsidRPr="0063521D">
        <w:rPr>
          <w:rFonts w:ascii="Times New Roman" w:hAnsi="Times New Roman" w:cs="Times New Roman"/>
          <w:b/>
          <w:iCs/>
          <w:sz w:val="24"/>
          <w:szCs w:val="24"/>
          <w:lang w:val="en-US"/>
        </w:rPr>
        <w:tab/>
      </w:r>
      <w:r w:rsidR="00FC1F84">
        <w:rPr>
          <w:rFonts w:ascii="Times New Roman" w:hAnsi="Times New Roman" w:cs="Times New Roman"/>
          <w:b/>
          <w:iCs/>
          <w:sz w:val="24"/>
          <w:szCs w:val="24"/>
          <w:lang w:val="en-US"/>
        </w:rPr>
        <w:t>Current</w:t>
      </w:r>
      <w:r w:rsidR="00FC1F84" w:rsidRPr="001E3223">
        <w:rPr>
          <w:rFonts w:ascii="Times New Roman" w:hAnsi="Times New Roman" w:cs="Times New Roman"/>
          <w:b/>
          <w:iCs/>
          <w:sz w:val="24"/>
          <w:szCs w:val="24"/>
          <w:lang w:val="en-US"/>
        </w:rPr>
        <w:t xml:space="preserve"> </w:t>
      </w:r>
      <w:r w:rsidR="001E3223" w:rsidRPr="001E3223">
        <w:rPr>
          <w:rFonts w:ascii="Times New Roman" w:hAnsi="Times New Roman" w:cs="Times New Roman"/>
          <w:b/>
          <w:iCs/>
          <w:sz w:val="24"/>
          <w:szCs w:val="24"/>
          <w:lang w:val="en-US"/>
        </w:rPr>
        <w:t xml:space="preserve">perceived </w:t>
      </w:r>
      <w:r w:rsidR="001E3223">
        <w:rPr>
          <w:rFonts w:ascii="Times New Roman" w:hAnsi="Times New Roman" w:cs="Times New Roman"/>
          <w:b/>
          <w:iCs/>
          <w:sz w:val="24"/>
          <w:szCs w:val="24"/>
          <w:lang w:val="en-US"/>
        </w:rPr>
        <w:t>a</w:t>
      </w:r>
      <w:r w:rsidR="0057736F" w:rsidRPr="0063521D">
        <w:rPr>
          <w:rFonts w:ascii="Times New Roman" w:hAnsi="Times New Roman" w:cs="Times New Roman"/>
          <w:b/>
          <w:iCs/>
          <w:sz w:val="24"/>
          <w:szCs w:val="24"/>
          <w:lang w:val="en-US"/>
        </w:rPr>
        <w:t>nxiety</w:t>
      </w:r>
    </w:p>
    <w:p w14:paraId="632C8E91" w14:textId="77777777" w:rsidR="0063521D" w:rsidRPr="0063521D" w:rsidRDefault="0063521D" w:rsidP="0055209F">
      <w:pPr>
        <w:spacing w:after="0" w:line="240" w:lineRule="auto"/>
        <w:jc w:val="both"/>
        <w:rPr>
          <w:rFonts w:ascii="Times New Roman" w:hAnsi="Times New Roman" w:cs="Times New Roman"/>
          <w:b/>
          <w:iCs/>
          <w:sz w:val="24"/>
          <w:szCs w:val="24"/>
          <w:lang w:val="en-US"/>
        </w:rPr>
      </w:pPr>
    </w:p>
    <w:p w14:paraId="47704960" w14:textId="615540F8" w:rsidR="0057736F" w:rsidRDefault="00CC5AD9"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Similarly to our hypothesis, a review of systematic reviews of randomized control trials by Kandola et al. </w:t>
      </w:r>
      <w:r w:rsidR="005E0370" w:rsidRPr="005E0370">
        <w:rPr>
          <w:rFonts w:ascii="Times New Roman" w:hAnsi="Times New Roman" w:cs="Times New Roman"/>
          <w:noProof/>
          <w:sz w:val="24"/>
          <w:szCs w:val="24"/>
          <w:lang w:val="en-US"/>
        </w:rPr>
        <w:t>(2</w:t>
      </w:r>
      <w:r w:rsidR="005B0667">
        <w:rPr>
          <w:rFonts w:ascii="Times New Roman" w:hAnsi="Times New Roman" w:cs="Times New Roman"/>
          <w:noProof/>
          <w:sz w:val="24"/>
          <w:szCs w:val="24"/>
          <w:lang w:val="en-US"/>
        </w:rPr>
        <w:t>6</w:t>
      </w:r>
      <w:r w:rsidR="005E0370" w:rsidRPr="005E0370">
        <w:rPr>
          <w:rFonts w:ascii="Times New Roman" w:hAnsi="Times New Roman" w:cs="Times New Roman"/>
          <w:noProof/>
          <w:sz w:val="24"/>
          <w:szCs w:val="24"/>
          <w:lang w:val="en-US"/>
        </w:rPr>
        <w:t>)</w:t>
      </w:r>
      <w:r>
        <w:rPr>
          <w:rFonts w:ascii="Times New Roman" w:hAnsi="Times New Roman" w:cs="Times New Roman"/>
          <w:sz w:val="24"/>
          <w:szCs w:val="24"/>
          <w:lang w:val="en-US"/>
        </w:rPr>
        <w:t xml:space="preserve">, found physical exercise </w:t>
      </w:r>
      <w:r w:rsidR="00BD6D91">
        <w:rPr>
          <w:rFonts w:ascii="Times New Roman" w:hAnsi="Times New Roman" w:cs="Times New Roman"/>
          <w:sz w:val="24"/>
          <w:szCs w:val="24"/>
          <w:lang w:val="en-US"/>
        </w:rPr>
        <w:t xml:space="preserve">useful to reduce </w:t>
      </w:r>
      <w:r>
        <w:rPr>
          <w:rFonts w:ascii="Times New Roman" w:hAnsi="Times New Roman" w:cs="Times New Roman"/>
          <w:sz w:val="24"/>
          <w:szCs w:val="24"/>
          <w:lang w:val="en-US"/>
        </w:rPr>
        <w:t>anxiety</w:t>
      </w:r>
      <w:r w:rsidR="00BD6D91">
        <w:rPr>
          <w:rFonts w:ascii="Times New Roman" w:hAnsi="Times New Roman" w:cs="Times New Roman"/>
          <w:sz w:val="24"/>
          <w:szCs w:val="24"/>
          <w:lang w:val="en-US"/>
        </w:rPr>
        <w:t xml:space="preserve"> as well as </w:t>
      </w:r>
      <w:r>
        <w:rPr>
          <w:rFonts w:ascii="Times New Roman" w:hAnsi="Times New Roman" w:cs="Times New Roman"/>
          <w:sz w:val="24"/>
          <w:szCs w:val="24"/>
          <w:lang w:val="en-US"/>
        </w:rPr>
        <w:t xml:space="preserve">other mental </w:t>
      </w:r>
      <w:r w:rsidR="00BD6D91">
        <w:rPr>
          <w:rFonts w:ascii="Times New Roman" w:hAnsi="Times New Roman" w:cs="Times New Roman"/>
          <w:sz w:val="24"/>
          <w:szCs w:val="24"/>
          <w:lang w:val="en-US"/>
        </w:rPr>
        <w:t xml:space="preserve">disorders symptoms. However, these authors pointed at the fact that little is known about how physiological </w:t>
      </w:r>
      <w:r w:rsidR="00024FEB">
        <w:rPr>
          <w:rFonts w:ascii="Times New Roman" w:hAnsi="Times New Roman" w:cs="Times New Roman"/>
          <w:sz w:val="24"/>
          <w:szCs w:val="24"/>
          <w:lang w:val="en-US"/>
        </w:rPr>
        <w:t>mechanisms</w:t>
      </w:r>
      <w:r w:rsidR="00BD6D91">
        <w:rPr>
          <w:rFonts w:ascii="Times New Roman" w:hAnsi="Times New Roman" w:cs="Times New Roman"/>
          <w:sz w:val="24"/>
          <w:szCs w:val="24"/>
          <w:lang w:val="en-US"/>
        </w:rPr>
        <w:t xml:space="preserve"> of PA </w:t>
      </w:r>
      <w:r w:rsidR="00F95A21">
        <w:rPr>
          <w:rFonts w:ascii="Times New Roman" w:hAnsi="Times New Roman" w:cs="Times New Roman"/>
          <w:sz w:val="24"/>
          <w:szCs w:val="24"/>
          <w:lang w:val="en-US"/>
        </w:rPr>
        <w:t>influence</w:t>
      </w:r>
      <w:r w:rsidR="00BD6D91">
        <w:rPr>
          <w:rFonts w:ascii="Times New Roman" w:hAnsi="Times New Roman" w:cs="Times New Roman"/>
          <w:sz w:val="24"/>
          <w:szCs w:val="24"/>
          <w:lang w:val="en-US"/>
        </w:rPr>
        <w:t xml:space="preserve"> </w:t>
      </w:r>
      <w:r w:rsidR="00472B45">
        <w:rPr>
          <w:rFonts w:ascii="Times New Roman" w:hAnsi="Times New Roman" w:cs="Times New Roman"/>
          <w:sz w:val="24"/>
          <w:szCs w:val="24"/>
          <w:lang w:val="en-US"/>
        </w:rPr>
        <w:t xml:space="preserve">mental </w:t>
      </w:r>
      <w:r w:rsidR="00BD6D91">
        <w:rPr>
          <w:rFonts w:ascii="Times New Roman" w:hAnsi="Times New Roman" w:cs="Times New Roman"/>
          <w:sz w:val="24"/>
          <w:szCs w:val="24"/>
          <w:lang w:val="en-US"/>
        </w:rPr>
        <w:t xml:space="preserve">health </w:t>
      </w:r>
      <w:r w:rsidR="005E0370" w:rsidRPr="005E0370">
        <w:rPr>
          <w:rFonts w:ascii="Times New Roman" w:hAnsi="Times New Roman" w:cs="Times New Roman"/>
          <w:noProof/>
          <w:sz w:val="24"/>
          <w:szCs w:val="24"/>
          <w:lang w:val="en-US"/>
        </w:rPr>
        <w:t>(2</w:t>
      </w:r>
      <w:r w:rsidR="005B0667">
        <w:rPr>
          <w:rFonts w:ascii="Times New Roman" w:hAnsi="Times New Roman" w:cs="Times New Roman"/>
          <w:noProof/>
          <w:sz w:val="24"/>
          <w:szCs w:val="24"/>
          <w:lang w:val="en-US"/>
        </w:rPr>
        <w:t>6</w:t>
      </w:r>
      <w:r w:rsidR="005E0370" w:rsidRPr="005E0370">
        <w:rPr>
          <w:rFonts w:ascii="Times New Roman" w:hAnsi="Times New Roman" w:cs="Times New Roman"/>
          <w:noProof/>
          <w:sz w:val="24"/>
          <w:szCs w:val="24"/>
          <w:lang w:val="en-US"/>
        </w:rPr>
        <w:t>,2</w:t>
      </w:r>
      <w:r w:rsidR="005B0667">
        <w:rPr>
          <w:rFonts w:ascii="Times New Roman" w:hAnsi="Times New Roman" w:cs="Times New Roman"/>
          <w:noProof/>
          <w:sz w:val="24"/>
          <w:szCs w:val="24"/>
          <w:lang w:val="en-US"/>
        </w:rPr>
        <w:t>7</w:t>
      </w:r>
      <w:r w:rsidR="005E0370" w:rsidRPr="005E0370">
        <w:rPr>
          <w:rFonts w:ascii="Times New Roman" w:hAnsi="Times New Roman" w:cs="Times New Roman"/>
          <w:noProof/>
          <w:sz w:val="24"/>
          <w:szCs w:val="24"/>
          <w:lang w:val="en-US"/>
        </w:rPr>
        <w:t>)</w:t>
      </w:r>
      <w:r w:rsidR="00024FEB">
        <w:rPr>
          <w:rFonts w:ascii="Times New Roman" w:hAnsi="Times New Roman" w:cs="Times New Roman"/>
          <w:sz w:val="24"/>
          <w:szCs w:val="24"/>
          <w:lang w:val="en-US"/>
        </w:rPr>
        <w:t xml:space="preserve">. </w:t>
      </w:r>
      <w:r w:rsidR="00AE15A2">
        <w:rPr>
          <w:rFonts w:ascii="Times New Roman" w:hAnsi="Times New Roman" w:cs="Times New Roman"/>
          <w:sz w:val="24"/>
          <w:szCs w:val="24"/>
          <w:lang w:val="en-US"/>
        </w:rPr>
        <w:t xml:space="preserve">A </w:t>
      </w:r>
      <w:r w:rsidR="00024FEB">
        <w:rPr>
          <w:rFonts w:ascii="Times New Roman" w:hAnsi="Times New Roman" w:cs="Times New Roman"/>
          <w:sz w:val="24"/>
          <w:szCs w:val="24"/>
          <w:lang w:val="en-US"/>
        </w:rPr>
        <w:t xml:space="preserve">meta-analysis by Stubbs et al. </w:t>
      </w:r>
      <w:r w:rsidR="005E0370" w:rsidRPr="005E0370">
        <w:rPr>
          <w:rFonts w:ascii="Times New Roman" w:hAnsi="Times New Roman" w:cs="Times New Roman"/>
          <w:noProof/>
          <w:sz w:val="24"/>
          <w:szCs w:val="24"/>
          <w:lang w:val="en-US"/>
        </w:rPr>
        <w:t>(</w:t>
      </w:r>
      <w:r w:rsidR="005B0667">
        <w:rPr>
          <w:rFonts w:ascii="Times New Roman" w:hAnsi="Times New Roman" w:cs="Times New Roman"/>
          <w:noProof/>
          <w:sz w:val="24"/>
          <w:szCs w:val="24"/>
          <w:lang w:val="en-US"/>
        </w:rPr>
        <w:t>28</w:t>
      </w:r>
      <w:r w:rsidR="005E0370" w:rsidRPr="005E0370">
        <w:rPr>
          <w:rFonts w:ascii="Times New Roman" w:hAnsi="Times New Roman" w:cs="Times New Roman"/>
          <w:noProof/>
          <w:sz w:val="24"/>
          <w:szCs w:val="24"/>
          <w:lang w:val="en-US"/>
        </w:rPr>
        <w:t>)</w:t>
      </w:r>
      <w:r w:rsidR="00795C09" w:rsidRPr="00F46C1D">
        <w:rPr>
          <w:rFonts w:ascii="Times New Roman" w:hAnsi="Times New Roman" w:cs="Times New Roman"/>
          <w:sz w:val="24"/>
          <w:szCs w:val="24"/>
          <w:lang w:val="en-US"/>
        </w:rPr>
        <w:t xml:space="preserve"> observed anxiolytic effects for physical exercise when compared with controls </w:t>
      </w:r>
      <w:r w:rsidR="00F46C1D" w:rsidRPr="00F46C1D">
        <w:rPr>
          <w:rFonts w:ascii="Times New Roman" w:hAnsi="Times New Roman" w:cs="Times New Roman"/>
          <w:sz w:val="24"/>
          <w:szCs w:val="24"/>
          <w:lang w:val="en-US"/>
        </w:rPr>
        <w:t xml:space="preserve">in subjects with diagnosed anxiety or other stress-related </w:t>
      </w:r>
      <w:r w:rsidR="00F46C1D">
        <w:rPr>
          <w:rFonts w:ascii="Times New Roman" w:hAnsi="Times New Roman" w:cs="Times New Roman"/>
          <w:sz w:val="24"/>
          <w:szCs w:val="24"/>
          <w:lang w:val="en-US"/>
        </w:rPr>
        <w:t xml:space="preserve">disorders. </w:t>
      </w:r>
    </w:p>
    <w:p w14:paraId="307EE5A3" w14:textId="3F75CA79" w:rsidR="00161466" w:rsidRDefault="00A22685"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Regarding the amount of </w:t>
      </w:r>
      <w:r w:rsidR="00FC1F84">
        <w:rPr>
          <w:rFonts w:ascii="Times New Roman" w:hAnsi="Times New Roman" w:cs="Times New Roman"/>
          <w:sz w:val="24"/>
          <w:szCs w:val="24"/>
          <w:lang w:val="en-US"/>
        </w:rPr>
        <w:t xml:space="preserve">current </w:t>
      </w:r>
      <w:r>
        <w:rPr>
          <w:rFonts w:ascii="Times New Roman" w:hAnsi="Times New Roman" w:cs="Times New Roman"/>
          <w:sz w:val="24"/>
          <w:szCs w:val="24"/>
          <w:lang w:val="en-US"/>
        </w:rPr>
        <w:t xml:space="preserve">PA associated with lower </w:t>
      </w:r>
      <w:r w:rsidR="00FC1F84">
        <w:rPr>
          <w:rFonts w:ascii="Times New Roman" w:hAnsi="Times New Roman" w:cs="Times New Roman"/>
          <w:sz w:val="24"/>
          <w:szCs w:val="24"/>
          <w:lang w:val="en-US"/>
        </w:rPr>
        <w:t xml:space="preserve">current </w:t>
      </w:r>
      <w:r w:rsidR="00BD4361">
        <w:rPr>
          <w:rFonts w:ascii="Times New Roman" w:hAnsi="Times New Roman" w:cs="Times New Roman"/>
          <w:sz w:val="24"/>
          <w:szCs w:val="24"/>
          <w:lang w:val="en-US"/>
        </w:rPr>
        <w:t xml:space="preserve">perceived </w:t>
      </w:r>
      <w:r>
        <w:rPr>
          <w:rFonts w:ascii="Times New Roman" w:hAnsi="Times New Roman" w:cs="Times New Roman"/>
          <w:sz w:val="24"/>
          <w:szCs w:val="24"/>
          <w:lang w:val="en-US"/>
        </w:rPr>
        <w:t xml:space="preserve">anxiety, previous studies found recommended WHO guidelines </w:t>
      </w:r>
      <w:r w:rsidR="00425E81">
        <w:rPr>
          <w:rFonts w:ascii="Times New Roman" w:hAnsi="Times New Roman" w:cs="Times New Roman"/>
          <w:sz w:val="24"/>
          <w:szCs w:val="24"/>
          <w:lang w:val="en-US"/>
        </w:rPr>
        <w:t>to reduce both anxiety symptoms and status in a general population of</w:t>
      </w:r>
      <w:r w:rsidR="00203FC6">
        <w:rPr>
          <w:rFonts w:ascii="Times New Roman" w:hAnsi="Times New Roman" w:cs="Times New Roman"/>
          <w:sz w:val="24"/>
          <w:szCs w:val="24"/>
          <w:lang w:val="en-US"/>
        </w:rPr>
        <w:t xml:space="preserve"> I</w:t>
      </w:r>
      <w:r w:rsidR="00425E81">
        <w:rPr>
          <w:rFonts w:ascii="Times New Roman" w:hAnsi="Times New Roman" w:cs="Times New Roman"/>
          <w:sz w:val="24"/>
          <w:szCs w:val="24"/>
          <w:lang w:val="en-US"/>
        </w:rPr>
        <w:t xml:space="preserve">rish adults; nevertheless, higher levels of weekly PA </w:t>
      </w:r>
      <w:r w:rsidR="00E6470D">
        <w:rPr>
          <w:rFonts w:ascii="Times New Roman" w:hAnsi="Times New Roman" w:cs="Times New Roman"/>
          <w:sz w:val="24"/>
          <w:szCs w:val="24"/>
          <w:lang w:val="en-US"/>
        </w:rPr>
        <w:t>showed</w:t>
      </w:r>
      <w:r w:rsidR="00425E81">
        <w:rPr>
          <w:rFonts w:ascii="Times New Roman" w:hAnsi="Times New Roman" w:cs="Times New Roman"/>
          <w:sz w:val="24"/>
          <w:szCs w:val="24"/>
          <w:lang w:val="en-US"/>
        </w:rPr>
        <w:t xml:space="preserve"> similar inverse associations with anxiety than </w:t>
      </w:r>
      <w:r w:rsidR="00F95A21">
        <w:rPr>
          <w:rFonts w:ascii="Times New Roman" w:hAnsi="Times New Roman" w:cs="Times New Roman"/>
          <w:sz w:val="24"/>
          <w:szCs w:val="24"/>
          <w:lang w:val="en-US"/>
        </w:rPr>
        <w:t xml:space="preserve">the </w:t>
      </w:r>
      <w:r w:rsidR="00425E81">
        <w:rPr>
          <w:rFonts w:ascii="Times New Roman" w:hAnsi="Times New Roman" w:cs="Times New Roman"/>
          <w:sz w:val="24"/>
          <w:szCs w:val="24"/>
          <w:lang w:val="en-US"/>
        </w:rPr>
        <w:t xml:space="preserve">recommended levels </w:t>
      </w:r>
      <w:r w:rsidR="005E0370" w:rsidRPr="005E0370">
        <w:rPr>
          <w:rFonts w:ascii="Times New Roman" w:hAnsi="Times New Roman" w:cs="Times New Roman"/>
          <w:noProof/>
          <w:sz w:val="24"/>
          <w:szCs w:val="24"/>
          <w:lang w:val="en-US"/>
        </w:rPr>
        <w:t>(</w:t>
      </w:r>
      <w:r w:rsidR="005B0667">
        <w:rPr>
          <w:rFonts w:ascii="Times New Roman" w:hAnsi="Times New Roman" w:cs="Times New Roman"/>
          <w:noProof/>
          <w:sz w:val="24"/>
          <w:szCs w:val="24"/>
          <w:lang w:val="en-US"/>
        </w:rPr>
        <w:t>29</w:t>
      </w:r>
      <w:r w:rsidR="005E0370" w:rsidRPr="005E0370">
        <w:rPr>
          <w:rFonts w:ascii="Times New Roman" w:hAnsi="Times New Roman" w:cs="Times New Roman"/>
          <w:noProof/>
          <w:sz w:val="24"/>
          <w:szCs w:val="24"/>
          <w:lang w:val="en-US"/>
        </w:rPr>
        <w:t>)</w:t>
      </w:r>
      <w:r w:rsidR="00425E81">
        <w:rPr>
          <w:rFonts w:ascii="Times New Roman" w:hAnsi="Times New Roman" w:cs="Times New Roman"/>
          <w:sz w:val="24"/>
          <w:szCs w:val="24"/>
          <w:lang w:val="en-US"/>
        </w:rPr>
        <w:t xml:space="preserve">. </w:t>
      </w:r>
      <w:r w:rsidR="00E6470D">
        <w:rPr>
          <w:rFonts w:ascii="Times New Roman" w:hAnsi="Times New Roman" w:cs="Times New Roman"/>
          <w:sz w:val="24"/>
          <w:szCs w:val="24"/>
          <w:lang w:val="en-US"/>
        </w:rPr>
        <w:t xml:space="preserve">Further, PA was observed to significantly reduce anxiety </w:t>
      </w:r>
      <w:r w:rsidR="006579C1">
        <w:rPr>
          <w:rFonts w:ascii="Times New Roman" w:hAnsi="Times New Roman" w:cs="Times New Roman"/>
          <w:sz w:val="24"/>
          <w:szCs w:val="24"/>
          <w:lang w:val="en-US"/>
        </w:rPr>
        <w:t>just</w:t>
      </w:r>
      <w:r w:rsidR="00E6470D">
        <w:rPr>
          <w:rFonts w:ascii="Times New Roman" w:hAnsi="Times New Roman" w:cs="Times New Roman"/>
          <w:sz w:val="24"/>
          <w:szCs w:val="24"/>
          <w:lang w:val="en-US"/>
        </w:rPr>
        <w:t xml:space="preserve"> ten minutes</w:t>
      </w:r>
      <w:r w:rsidR="006579C1">
        <w:rPr>
          <w:rFonts w:ascii="Times New Roman" w:hAnsi="Times New Roman" w:cs="Times New Roman"/>
          <w:sz w:val="24"/>
          <w:szCs w:val="24"/>
          <w:lang w:val="en-US"/>
        </w:rPr>
        <w:t xml:space="preserve"> after exercising in</w:t>
      </w:r>
      <w:r w:rsidR="00E6470D">
        <w:rPr>
          <w:rFonts w:ascii="Times New Roman" w:hAnsi="Times New Roman" w:cs="Times New Roman"/>
          <w:sz w:val="24"/>
          <w:szCs w:val="24"/>
          <w:lang w:val="en-US"/>
        </w:rPr>
        <w:t xml:space="preserve"> both normal and anxiety-diagnosed subjects; </w:t>
      </w:r>
      <w:r w:rsidR="006579C1">
        <w:rPr>
          <w:rFonts w:ascii="Times New Roman" w:hAnsi="Times New Roman" w:cs="Times New Roman"/>
          <w:sz w:val="24"/>
          <w:szCs w:val="24"/>
          <w:lang w:val="en-US"/>
        </w:rPr>
        <w:t xml:space="preserve">although it was </w:t>
      </w:r>
      <w:r w:rsidR="00DA68A2">
        <w:rPr>
          <w:rFonts w:ascii="Times New Roman" w:hAnsi="Times New Roman" w:cs="Times New Roman"/>
          <w:sz w:val="24"/>
          <w:szCs w:val="24"/>
          <w:lang w:val="en-US"/>
        </w:rPr>
        <w:t xml:space="preserve">a </w:t>
      </w:r>
      <w:r w:rsidR="006579C1">
        <w:rPr>
          <w:rFonts w:ascii="Times New Roman" w:hAnsi="Times New Roman" w:cs="Times New Roman"/>
          <w:sz w:val="24"/>
          <w:szCs w:val="24"/>
          <w:lang w:val="en-US"/>
        </w:rPr>
        <w:t xml:space="preserve">vigorous exercise which more reduced anxiety as regards basal levels </w:t>
      </w:r>
      <w:r w:rsidR="005E0370" w:rsidRPr="005E0370">
        <w:rPr>
          <w:rFonts w:ascii="Times New Roman" w:hAnsi="Times New Roman" w:cs="Times New Roman"/>
          <w:noProof/>
          <w:sz w:val="24"/>
          <w:szCs w:val="24"/>
          <w:lang w:val="en-US"/>
        </w:rPr>
        <w:t>(1</w:t>
      </w:r>
      <w:r w:rsidR="00D25878">
        <w:rPr>
          <w:rFonts w:ascii="Times New Roman" w:hAnsi="Times New Roman" w:cs="Times New Roman"/>
          <w:noProof/>
          <w:sz w:val="24"/>
          <w:szCs w:val="24"/>
          <w:lang w:val="en-US"/>
        </w:rPr>
        <w:t>5</w:t>
      </w:r>
      <w:r w:rsidR="005E0370" w:rsidRPr="005E0370">
        <w:rPr>
          <w:rFonts w:ascii="Times New Roman" w:hAnsi="Times New Roman" w:cs="Times New Roman"/>
          <w:noProof/>
          <w:sz w:val="24"/>
          <w:szCs w:val="24"/>
          <w:lang w:val="en-US"/>
        </w:rPr>
        <w:t>)</w:t>
      </w:r>
      <w:r w:rsidR="006579C1">
        <w:rPr>
          <w:rFonts w:ascii="Times New Roman" w:hAnsi="Times New Roman" w:cs="Times New Roman"/>
          <w:sz w:val="24"/>
          <w:szCs w:val="24"/>
          <w:lang w:val="en-US"/>
        </w:rPr>
        <w:t xml:space="preserve">. </w:t>
      </w:r>
    </w:p>
    <w:p w14:paraId="0F66DA0E" w14:textId="154CCA89" w:rsidR="006C7FF1" w:rsidRDefault="002B4032"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contrast with </w:t>
      </w:r>
      <w:r w:rsidR="006C7FF1">
        <w:rPr>
          <w:rFonts w:ascii="Times New Roman" w:hAnsi="Times New Roman" w:cs="Times New Roman"/>
          <w:sz w:val="24"/>
          <w:szCs w:val="24"/>
          <w:lang w:val="en-US"/>
        </w:rPr>
        <w:t xml:space="preserve">the present study, in which women </w:t>
      </w:r>
      <w:r w:rsidR="00A30B69">
        <w:rPr>
          <w:rFonts w:ascii="Times New Roman" w:hAnsi="Times New Roman" w:cs="Times New Roman"/>
          <w:sz w:val="24"/>
          <w:szCs w:val="24"/>
          <w:lang w:val="en-US"/>
        </w:rPr>
        <w:t xml:space="preserve">achieving recommended PA guidelines had lower odds for </w:t>
      </w:r>
      <w:r w:rsidR="00BD4361">
        <w:rPr>
          <w:rFonts w:ascii="Times New Roman" w:hAnsi="Times New Roman" w:cs="Times New Roman"/>
          <w:sz w:val="24"/>
          <w:szCs w:val="24"/>
          <w:lang w:val="en-US"/>
        </w:rPr>
        <w:t xml:space="preserve">higher </w:t>
      </w:r>
      <w:r w:rsidR="00FC1F84">
        <w:rPr>
          <w:rFonts w:ascii="Times New Roman" w:hAnsi="Times New Roman" w:cs="Times New Roman"/>
          <w:sz w:val="24"/>
          <w:szCs w:val="24"/>
          <w:lang w:val="en-US"/>
        </w:rPr>
        <w:t>current</w:t>
      </w:r>
      <w:r w:rsidR="00FC1F84" w:rsidRPr="00BD4361">
        <w:rPr>
          <w:rFonts w:ascii="Times New Roman" w:hAnsi="Times New Roman" w:cs="Times New Roman"/>
          <w:sz w:val="24"/>
          <w:szCs w:val="24"/>
          <w:lang w:val="en-US"/>
        </w:rPr>
        <w:t xml:space="preserve"> </w:t>
      </w:r>
      <w:r w:rsidR="00BD4361" w:rsidRPr="00BD4361">
        <w:rPr>
          <w:rFonts w:ascii="Times New Roman" w:hAnsi="Times New Roman" w:cs="Times New Roman"/>
          <w:sz w:val="24"/>
          <w:szCs w:val="24"/>
          <w:lang w:val="en-US"/>
        </w:rPr>
        <w:t xml:space="preserve">perceived </w:t>
      </w:r>
      <w:r w:rsidR="00A30B69">
        <w:rPr>
          <w:rFonts w:ascii="Times New Roman" w:hAnsi="Times New Roman" w:cs="Times New Roman"/>
          <w:sz w:val="24"/>
          <w:szCs w:val="24"/>
          <w:lang w:val="en-US"/>
        </w:rPr>
        <w:t>anxiety while confined, Mc Dowell e</w:t>
      </w:r>
      <w:r w:rsidR="00F95A21">
        <w:rPr>
          <w:rFonts w:ascii="Times New Roman" w:hAnsi="Times New Roman" w:cs="Times New Roman"/>
          <w:sz w:val="24"/>
          <w:szCs w:val="24"/>
          <w:lang w:val="en-US"/>
        </w:rPr>
        <w:t>t</w:t>
      </w:r>
      <w:r w:rsidR="00A30B69">
        <w:rPr>
          <w:rFonts w:ascii="Times New Roman" w:hAnsi="Times New Roman" w:cs="Times New Roman"/>
          <w:sz w:val="24"/>
          <w:szCs w:val="24"/>
          <w:lang w:val="en-US"/>
        </w:rPr>
        <w:t xml:space="preserve"> a</w:t>
      </w:r>
      <w:r w:rsidR="00F95A21">
        <w:rPr>
          <w:rFonts w:ascii="Times New Roman" w:hAnsi="Times New Roman" w:cs="Times New Roman"/>
          <w:sz w:val="24"/>
          <w:szCs w:val="24"/>
          <w:lang w:val="en-US"/>
        </w:rPr>
        <w:t>l</w:t>
      </w:r>
      <w:r w:rsidR="00A30B69">
        <w:rPr>
          <w:rFonts w:ascii="Times New Roman" w:hAnsi="Times New Roman" w:cs="Times New Roman"/>
          <w:sz w:val="24"/>
          <w:szCs w:val="24"/>
          <w:lang w:val="en-US"/>
        </w:rPr>
        <w:t xml:space="preserve">. </w:t>
      </w:r>
      <w:r w:rsidR="005E0370" w:rsidRPr="005E0370">
        <w:rPr>
          <w:rFonts w:ascii="Times New Roman" w:hAnsi="Times New Roman" w:cs="Times New Roman"/>
          <w:noProof/>
          <w:sz w:val="24"/>
          <w:szCs w:val="24"/>
          <w:lang w:val="en-US"/>
        </w:rPr>
        <w:t>(</w:t>
      </w:r>
      <w:r w:rsidR="005B0667">
        <w:rPr>
          <w:rFonts w:ascii="Times New Roman" w:hAnsi="Times New Roman" w:cs="Times New Roman"/>
          <w:noProof/>
          <w:sz w:val="24"/>
          <w:szCs w:val="24"/>
          <w:lang w:val="en-US"/>
        </w:rPr>
        <w:t>29</w:t>
      </w:r>
      <w:r w:rsidR="005E0370" w:rsidRPr="005E0370">
        <w:rPr>
          <w:rFonts w:ascii="Times New Roman" w:hAnsi="Times New Roman" w:cs="Times New Roman"/>
          <w:noProof/>
          <w:sz w:val="24"/>
          <w:szCs w:val="24"/>
          <w:lang w:val="en-US"/>
        </w:rPr>
        <w:t>)</w:t>
      </w:r>
      <w:r w:rsidR="00FC168F">
        <w:rPr>
          <w:rFonts w:ascii="Times New Roman" w:hAnsi="Times New Roman" w:cs="Times New Roman"/>
          <w:sz w:val="24"/>
          <w:szCs w:val="24"/>
          <w:lang w:val="en-US"/>
        </w:rPr>
        <w:t xml:space="preserve"> found higher odds for women than for men as regards </w:t>
      </w:r>
      <w:r w:rsidR="003B2AB2">
        <w:rPr>
          <w:rFonts w:ascii="Times New Roman" w:hAnsi="Times New Roman" w:cs="Times New Roman"/>
          <w:sz w:val="24"/>
          <w:szCs w:val="24"/>
          <w:lang w:val="en-US"/>
        </w:rPr>
        <w:t xml:space="preserve">inverse </w:t>
      </w:r>
      <w:r w:rsidR="00FC168F">
        <w:rPr>
          <w:rFonts w:ascii="Times New Roman" w:hAnsi="Times New Roman" w:cs="Times New Roman"/>
          <w:sz w:val="24"/>
          <w:szCs w:val="24"/>
          <w:lang w:val="en-US"/>
        </w:rPr>
        <w:t xml:space="preserve">associations of PA with </w:t>
      </w:r>
      <w:r w:rsidR="00DA68A2">
        <w:rPr>
          <w:rFonts w:ascii="Times New Roman" w:hAnsi="Times New Roman" w:cs="Times New Roman"/>
          <w:sz w:val="24"/>
          <w:szCs w:val="24"/>
          <w:lang w:val="en-US"/>
        </w:rPr>
        <w:t xml:space="preserve">changer in perceived </w:t>
      </w:r>
      <w:r w:rsidR="00C5594C">
        <w:rPr>
          <w:rFonts w:ascii="Times New Roman" w:hAnsi="Times New Roman" w:cs="Times New Roman"/>
          <w:sz w:val="24"/>
          <w:szCs w:val="24"/>
          <w:lang w:val="en-US"/>
        </w:rPr>
        <w:t>anxiety; s</w:t>
      </w:r>
      <w:r w:rsidR="00FC168F">
        <w:rPr>
          <w:rFonts w:ascii="Times New Roman" w:hAnsi="Times New Roman" w:cs="Times New Roman"/>
          <w:sz w:val="24"/>
          <w:szCs w:val="24"/>
          <w:lang w:val="en-US"/>
        </w:rPr>
        <w:t xml:space="preserve">uch gender differences might be </w:t>
      </w:r>
      <w:r w:rsidR="00DA68A2">
        <w:rPr>
          <w:rFonts w:ascii="Times New Roman" w:hAnsi="Times New Roman" w:cs="Times New Roman"/>
          <w:sz w:val="24"/>
          <w:szCs w:val="24"/>
          <w:lang w:val="en-US"/>
        </w:rPr>
        <w:t>because</w:t>
      </w:r>
      <w:r w:rsidR="00EB2FDB">
        <w:rPr>
          <w:rFonts w:ascii="Times New Roman" w:hAnsi="Times New Roman" w:cs="Times New Roman"/>
          <w:sz w:val="24"/>
          <w:szCs w:val="24"/>
          <w:lang w:val="en-US"/>
        </w:rPr>
        <w:t xml:space="preserve"> both</w:t>
      </w:r>
      <w:r w:rsidR="00FC168F">
        <w:rPr>
          <w:rFonts w:ascii="Times New Roman" w:hAnsi="Times New Roman" w:cs="Times New Roman"/>
          <w:sz w:val="24"/>
          <w:szCs w:val="24"/>
          <w:lang w:val="en-US"/>
        </w:rPr>
        <w:t xml:space="preserve"> </w:t>
      </w:r>
      <w:r w:rsidR="00EB2FDB">
        <w:rPr>
          <w:rFonts w:ascii="Times New Roman" w:hAnsi="Times New Roman" w:cs="Times New Roman"/>
          <w:sz w:val="24"/>
          <w:szCs w:val="24"/>
          <w:lang w:val="en-US"/>
        </w:rPr>
        <w:t xml:space="preserve">contextual </w:t>
      </w:r>
      <w:r w:rsidR="0091204C">
        <w:rPr>
          <w:rFonts w:ascii="Times New Roman" w:hAnsi="Times New Roman" w:cs="Times New Roman"/>
          <w:sz w:val="24"/>
          <w:szCs w:val="24"/>
          <w:lang w:val="en-US"/>
        </w:rPr>
        <w:t>and cultural differences</w:t>
      </w:r>
      <w:r w:rsidR="00F517FC">
        <w:rPr>
          <w:rFonts w:ascii="Times New Roman" w:hAnsi="Times New Roman" w:cs="Times New Roman"/>
          <w:sz w:val="24"/>
          <w:szCs w:val="24"/>
          <w:lang w:val="en-US"/>
        </w:rPr>
        <w:t xml:space="preserve"> </w:t>
      </w:r>
      <w:r w:rsidR="0091204C">
        <w:rPr>
          <w:rFonts w:ascii="Times New Roman" w:hAnsi="Times New Roman" w:cs="Times New Roman"/>
          <w:sz w:val="24"/>
          <w:szCs w:val="24"/>
          <w:lang w:val="en-US"/>
        </w:rPr>
        <w:t xml:space="preserve">contribute to </w:t>
      </w:r>
      <w:r w:rsidR="00DA68A2">
        <w:rPr>
          <w:rFonts w:ascii="Times New Roman" w:hAnsi="Times New Roman" w:cs="Times New Roman"/>
          <w:sz w:val="24"/>
          <w:szCs w:val="24"/>
          <w:lang w:val="en-US"/>
        </w:rPr>
        <w:t xml:space="preserve">influencing </w:t>
      </w:r>
      <w:r w:rsidR="0091204C">
        <w:rPr>
          <w:rFonts w:ascii="Times New Roman" w:hAnsi="Times New Roman" w:cs="Times New Roman"/>
          <w:sz w:val="24"/>
          <w:szCs w:val="24"/>
          <w:lang w:val="en-US"/>
        </w:rPr>
        <w:t xml:space="preserve">anxiety </w:t>
      </w:r>
      <w:r w:rsidR="005E0370" w:rsidRPr="005E0370">
        <w:rPr>
          <w:rFonts w:ascii="Times New Roman" w:hAnsi="Times New Roman" w:cs="Times New Roman"/>
          <w:noProof/>
          <w:sz w:val="24"/>
          <w:szCs w:val="24"/>
          <w:lang w:val="en-US"/>
        </w:rPr>
        <w:t>(3</w:t>
      </w:r>
      <w:r w:rsidR="005B0667">
        <w:rPr>
          <w:rFonts w:ascii="Times New Roman" w:hAnsi="Times New Roman" w:cs="Times New Roman"/>
          <w:noProof/>
          <w:sz w:val="24"/>
          <w:szCs w:val="24"/>
          <w:lang w:val="en-US"/>
        </w:rPr>
        <w:t>0</w:t>
      </w:r>
      <w:r w:rsidR="005E0370" w:rsidRPr="005E0370">
        <w:rPr>
          <w:rFonts w:ascii="Times New Roman" w:hAnsi="Times New Roman" w:cs="Times New Roman"/>
          <w:noProof/>
          <w:sz w:val="24"/>
          <w:szCs w:val="24"/>
          <w:lang w:val="en-US"/>
        </w:rPr>
        <w:t>,3</w:t>
      </w:r>
      <w:r w:rsidR="005B0667">
        <w:rPr>
          <w:rFonts w:ascii="Times New Roman" w:hAnsi="Times New Roman" w:cs="Times New Roman"/>
          <w:noProof/>
          <w:sz w:val="24"/>
          <w:szCs w:val="24"/>
          <w:lang w:val="en-US"/>
        </w:rPr>
        <w:t>1</w:t>
      </w:r>
      <w:r w:rsidR="005E0370" w:rsidRPr="005E0370">
        <w:rPr>
          <w:rFonts w:ascii="Times New Roman" w:hAnsi="Times New Roman" w:cs="Times New Roman"/>
          <w:noProof/>
          <w:sz w:val="24"/>
          <w:szCs w:val="24"/>
          <w:lang w:val="en-US"/>
        </w:rPr>
        <w:t>)</w:t>
      </w:r>
      <w:r w:rsidR="0091204C">
        <w:rPr>
          <w:rFonts w:ascii="Times New Roman" w:hAnsi="Times New Roman" w:cs="Times New Roman"/>
          <w:sz w:val="24"/>
          <w:szCs w:val="24"/>
          <w:lang w:val="en-US"/>
        </w:rPr>
        <w:t xml:space="preserve">. </w:t>
      </w:r>
      <w:r w:rsidR="000A77F0">
        <w:rPr>
          <w:rFonts w:ascii="Times New Roman" w:hAnsi="Times New Roman" w:cs="Times New Roman"/>
          <w:sz w:val="24"/>
          <w:szCs w:val="24"/>
          <w:lang w:val="en-US"/>
        </w:rPr>
        <w:t xml:space="preserve">Other differences among subgroups could result from the habits of performing PA, since previous studies have indicated a </w:t>
      </w:r>
      <w:r w:rsidR="008D47E4">
        <w:rPr>
          <w:rFonts w:ascii="Times New Roman" w:hAnsi="Times New Roman" w:cs="Times New Roman"/>
          <w:sz w:val="24"/>
          <w:szCs w:val="24"/>
          <w:lang w:val="en-US"/>
        </w:rPr>
        <w:t>mediator</w:t>
      </w:r>
      <w:r w:rsidR="000A77F0">
        <w:rPr>
          <w:rFonts w:ascii="Times New Roman" w:hAnsi="Times New Roman" w:cs="Times New Roman"/>
          <w:sz w:val="24"/>
          <w:szCs w:val="24"/>
          <w:lang w:val="en-US"/>
        </w:rPr>
        <w:t xml:space="preserve"> effect of usual exposure to PA over acute anxiety responses </w:t>
      </w:r>
      <w:r w:rsidR="005E0370" w:rsidRPr="005E0370">
        <w:rPr>
          <w:rFonts w:ascii="Times New Roman" w:hAnsi="Times New Roman" w:cs="Times New Roman"/>
          <w:noProof/>
          <w:sz w:val="24"/>
          <w:szCs w:val="24"/>
          <w:lang w:val="en-US"/>
        </w:rPr>
        <w:t>(3</w:t>
      </w:r>
      <w:r w:rsidR="005B0667">
        <w:rPr>
          <w:rFonts w:ascii="Times New Roman" w:hAnsi="Times New Roman" w:cs="Times New Roman"/>
          <w:noProof/>
          <w:sz w:val="24"/>
          <w:szCs w:val="24"/>
          <w:lang w:val="en-US"/>
        </w:rPr>
        <w:t>2</w:t>
      </w:r>
      <w:r w:rsidR="005E0370" w:rsidRPr="005E0370">
        <w:rPr>
          <w:rFonts w:ascii="Times New Roman" w:hAnsi="Times New Roman" w:cs="Times New Roman"/>
          <w:noProof/>
          <w:sz w:val="24"/>
          <w:szCs w:val="24"/>
          <w:lang w:val="en-US"/>
        </w:rPr>
        <w:t>)</w:t>
      </w:r>
      <w:r w:rsidR="0063103B">
        <w:rPr>
          <w:rFonts w:ascii="Times New Roman" w:hAnsi="Times New Roman" w:cs="Times New Roman"/>
          <w:sz w:val="24"/>
          <w:szCs w:val="24"/>
          <w:lang w:val="en-US"/>
        </w:rPr>
        <w:t xml:space="preserve">. </w:t>
      </w:r>
      <w:r w:rsidR="00DA68A2">
        <w:rPr>
          <w:rFonts w:ascii="Times New Roman" w:hAnsi="Times New Roman" w:cs="Times New Roman"/>
          <w:sz w:val="24"/>
          <w:szCs w:val="24"/>
          <w:lang w:val="en-US"/>
        </w:rPr>
        <w:t>Also, the type of PA might play an important role in this association, since r</w:t>
      </w:r>
      <w:r w:rsidR="00DA68A2" w:rsidRPr="00DA68A2">
        <w:rPr>
          <w:rFonts w:ascii="Times New Roman" w:hAnsi="Times New Roman" w:cs="Times New Roman"/>
          <w:sz w:val="24"/>
          <w:szCs w:val="24"/>
          <w:lang w:val="en-US"/>
        </w:rPr>
        <w:t xml:space="preserve">ecent research has emphasised the effects of specific physical exercise such as high interval intensity training (HIIT) on mental health, showing higher improvements than moderate-intensity continuous training in individuals experiencing </w:t>
      </w:r>
      <w:r w:rsidR="00DA68A2">
        <w:rPr>
          <w:rFonts w:ascii="Times New Roman" w:hAnsi="Times New Roman" w:cs="Times New Roman"/>
          <w:sz w:val="24"/>
          <w:szCs w:val="24"/>
          <w:lang w:val="en-US"/>
        </w:rPr>
        <w:t xml:space="preserve">mental disorders (33). </w:t>
      </w:r>
    </w:p>
    <w:p w14:paraId="05BAE495" w14:textId="77777777" w:rsidR="00C92B2E" w:rsidRDefault="00C92B2E" w:rsidP="0055209F">
      <w:pPr>
        <w:spacing w:after="0" w:line="240" w:lineRule="auto"/>
        <w:jc w:val="both"/>
        <w:rPr>
          <w:rFonts w:ascii="Times New Roman" w:hAnsi="Times New Roman" w:cs="Times New Roman"/>
          <w:sz w:val="24"/>
          <w:szCs w:val="24"/>
          <w:lang w:val="en-US"/>
        </w:rPr>
      </w:pPr>
    </w:p>
    <w:p w14:paraId="00412A28" w14:textId="41783E9B" w:rsidR="00B345A5" w:rsidRPr="00C92B2E" w:rsidRDefault="00C92B2E" w:rsidP="0055209F">
      <w:pPr>
        <w:spacing w:after="0" w:line="240" w:lineRule="auto"/>
        <w:jc w:val="both"/>
        <w:rPr>
          <w:rFonts w:ascii="Times New Roman" w:hAnsi="Times New Roman" w:cs="Times New Roman"/>
          <w:b/>
          <w:iCs/>
          <w:sz w:val="24"/>
          <w:szCs w:val="24"/>
          <w:lang w:val="en-US"/>
        </w:rPr>
      </w:pPr>
      <w:r w:rsidRPr="00C92B2E">
        <w:rPr>
          <w:rFonts w:ascii="Times New Roman" w:hAnsi="Times New Roman" w:cs="Times New Roman"/>
          <w:b/>
          <w:iCs/>
          <w:sz w:val="24"/>
          <w:szCs w:val="24"/>
          <w:lang w:val="en-US"/>
        </w:rPr>
        <w:t>4.2</w:t>
      </w:r>
      <w:r w:rsidRPr="00C92B2E">
        <w:rPr>
          <w:rFonts w:ascii="Times New Roman" w:hAnsi="Times New Roman" w:cs="Times New Roman"/>
          <w:b/>
          <w:iCs/>
          <w:sz w:val="24"/>
          <w:szCs w:val="24"/>
          <w:lang w:val="en-US"/>
        </w:rPr>
        <w:tab/>
      </w:r>
      <w:r w:rsidR="00FC1F84">
        <w:rPr>
          <w:rFonts w:ascii="Times New Roman" w:hAnsi="Times New Roman" w:cs="Times New Roman"/>
          <w:b/>
          <w:iCs/>
          <w:sz w:val="24"/>
          <w:szCs w:val="24"/>
          <w:lang w:val="en-US"/>
        </w:rPr>
        <w:t>Current</w:t>
      </w:r>
      <w:r w:rsidR="00FC1F84" w:rsidRPr="001E3223">
        <w:rPr>
          <w:rFonts w:ascii="Times New Roman" w:hAnsi="Times New Roman" w:cs="Times New Roman"/>
          <w:b/>
          <w:iCs/>
          <w:sz w:val="24"/>
          <w:szCs w:val="24"/>
          <w:lang w:val="en-US"/>
        </w:rPr>
        <w:t xml:space="preserve"> </w:t>
      </w:r>
      <w:r w:rsidR="001E3223" w:rsidRPr="001E3223">
        <w:rPr>
          <w:rFonts w:ascii="Times New Roman" w:hAnsi="Times New Roman" w:cs="Times New Roman"/>
          <w:b/>
          <w:iCs/>
          <w:sz w:val="24"/>
          <w:szCs w:val="24"/>
          <w:lang w:val="en-US"/>
        </w:rPr>
        <w:t xml:space="preserve">perceived </w:t>
      </w:r>
      <w:r w:rsidR="001E3223">
        <w:rPr>
          <w:rFonts w:ascii="Times New Roman" w:hAnsi="Times New Roman" w:cs="Times New Roman"/>
          <w:b/>
          <w:iCs/>
          <w:sz w:val="24"/>
          <w:szCs w:val="24"/>
          <w:lang w:val="en-US"/>
        </w:rPr>
        <w:t>m</w:t>
      </w:r>
      <w:r w:rsidR="00B345A5" w:rsidRPr="00C92B2E">
        <w:rPr>
          <w:rFonts w:ascii="Times New Roman" w:hAnsi="Times New Roman" w:cs="Times New Roman"/>
          <w:b/>
          <w:iCs/>
          <w:sz w:val="24"/>
          <w:szCs w:val="24"/>
          <w:lang w:val="en-US"/>
        </w:rPr>
        <w:t>ood</w:t>
      </w:r>
    </w:p>
    <w:p w14:paraId="42C17AE8" w14:textId="77777777" w:rsidR="00C92B2E" w:rsidRDefault="00C92B2E" w:rsidP="0055209F">
      <w:pPr>
        <w:spacing w:after="0" w:line="240" w:lineRule="auto"/>
        <w:jc w:val="both"/>
        <w:rPr>
          <w:rFonts w:ascii="Times New Roman" w:hAnsi="Times New Roman" w:cs="Times New Roman"/>
          <w:sz w:val="24"/>
          <w:szCs w:val="24"/>
          <w:lang w:val="en-US"/>
        </w:rPr>
      </w:pPr>
    </w:p>
    <w:p w14:paraId="55DC7C5B" w14:textId="40ECFA22" w:rsidR="00663C31" w:rsidRDefault="00BC0793"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Our study found </w:t>
      </w:r>
      <w:r w:rsidR="00EB11E4">
        <w:rPr>
          <w:rFonts w:ascii="Times New Roman" w:hAnsi="Times New Roman" w:cs="Times New Roman"/>
          <w:sz w:val="24"/>
          <w:szCs w:val="24"/>
          <w:lang w:val="en-US"/>
        </w:rPr>
        <w:t xml:space="preserve">a relevant association </w:t>
      </w:r>
      <w:r>
        <w:rPr>
          <w:rFonts w:ascii="Times New Roman" w:hAnsi="Times New Roman" w:cs="Times New Roman"/>
          <w:sz w:val="24"/>
          <w:szCs w:val="24"/>
          <w:lang w:val="en-US"/>
        </w:rPr>
        <w:t xml:space="preserve">overall </w:t>
      </w:r>
      <w:r w:rsidR="00EB11E4">
        <w:rPr>
          <w:rFonts w:ascii="Times New Roman" w:hAnsi="Times New Roman" w:cs="Times New Roman"/>
          <w:sz w:val="24"/>
          <w:szCs w:val="24"/>
          <w:lang w:val="en-US"/>
        </w:rPr>
        <w:t>between</w:t>
      </w:r>
      <w:r w:rsidR="00FC1F84">
        <w:rPr>
          <w:rFonts w:ascii="Times New Roman" w:hAnsi="Times New Roman" w:cs="Times New Roman"/>
          <w:sz w:val="24"/>
          <w:szCs w:val="24"/>
          <w:lang w:val="en-US"/>
        </w:rPr>
        <w:t xml:space="preserve"> higher current</w:t>
      </w:r>
      <w:r w:rsidR="00EB11E4">
        <w:rPr>
          <w:rFonts w:ascii="Times New Roman" w:hAnsi="Times New Roman" w:cs="Times New Roman"/>
          <w:sz w:val="24"/>
          <w:szCs w:val="24"/>
          <w:lang w:val="en-US"/>
        </w:rPr>
        <w:t xml:space="preserve"> PA and </w:t>
      </w:r>
      <w:r w:rsidR="004B68C8">
        <w:rPr>
          <w:rFonts w:ascii="Times New Roman" w:hAnsi="Times New Roman" w:cs="Times New Roman"/>
          <w:sz w:val="24"/>
          <w:szCs w:val="24"/>
          <w:lang w:val="en-US"/>
        </w:rPr>
        <w:t xml:space="preserve">lower </w:t>
      </w:r>
      <w:r w:rsidR="00FC1F84">
        <w:rPr>
          <w:rFonts w:ascii="Times New Roman" w:hAnsi="Times New Roman" w:cs="Times New Roman"/>
          <w:sz w:val="24"/>
          <w:szCs w:val="24"/>
          <w:lang w:val="en-US"/>
        </w:rPr>
        <w:t>current</w:t>
      </w:r>
      <w:r w:rsidR="00FC1F84" w:rsidRPr="00BD4361">
        <w:rPr>
          <w:rFonts w:ascii="Times New Roman" w:hAnsi="Times New Roman" w:cs="Times New Roman"/>
          <w:sz w:val="24"/>
          <w:szCs w:val="24"/>
          <w:lang w:val="en-US"/>
        </w:rPr>
        <w:t xml:space="preserve"> </w:t>
      </w:r>
      <w:r w:rsidR="00BD4361" w:rsidRPr="00BD4361">
        <w:rPr>
          <w:rFonts w:ascii="Times New Roman" w:hAnsi="Times New Roman" w:cs="Times New Roman"/>
          <w:sz w:val="24"/>
          <w:szCs w:val="24"/>
          <w:lang w:val="en-US"/>
        </w:rPr>
        <w:t xml:space="preserve">perceived </w:t>
      </w:r>
      <w:r w:rsidR="004B68C8">
        <w:rPr>
          <w:rFonts w:ascii="Times New Roman" w:hAnsi="Times New Roman" w:cs="Times New Roman"/>
          <w:sz w:val="24"/>
          <w:szCs w:val="24"/>
          <w:lang w:val="en-US"/>
        </w:rPr>
        <w:t>worse</w:t>
      </w:r>
      <w:r w:rsidR="00DA68A2">
        <w:rPr>
          <w:rFonts w:ascii="Times New Roman" w:hAnsi="Times New Roman" w:cs="Times New Roman"/>
          <w:sz w:val="24"/>
          <w:szCs w:val="24"/>
          <w:lang w:val="en-US"/>
        </w:rPr>
        <w:t xml:space="preserve"> mood </w:t>
      </w:r>
      <w:r>
        <w:rPr>
          <w:rFonts w:ascii="Times New Roman" w:hAnsi="Times New Roman" w:cs="Times New Roman"/>
          <w:sz w:val="24"/>
          <w:szCs w:val="24"/>
          <w:lang w:val="en-US"/>
        </w:rPr>
        <w:t>among the study sample; however, significant associations were solely observed among specific subgroups. Similarly, a</w:t>
      </w:r>
      <w:r w:rsidR="008D47E4">
        <w:rPr>
          <w:rFonts w:ascii="Times New Roman" w:hAnsi="Times New Roman" w:cs="Times New Roman"/>
          <w:sz w:val="24"/>
          <w:szCs w:val="24"/>
          <w:lang w:val="en-US"/>
        </w:rPr>
        <w:t xml:space="preserve"> significant body of work has observed </w:t>
      </w:r>
      <w:r w:rsidR="00CB3564">
        <w:rPr>
          <w:rFonts w:ascii="Times New Roman" w:hAnsi="Times New Roman" w:cs="Times New Roman"/>
          <w:sz w:val="24"/>
          <w:szCs w:val="24"/>
          <w:lang w:val="en-US"/>
        </w:rPr>
        <w:t>improvements</w:t>
      </w:r>
      <w:r w:rsidR="00CB3564" w:rsidRPr="00CB3564">
        <w:rPr>
          <w:rFonts w:ascii="Times New Roman" w:hAnsi="Times New Roman" w:cs="Times New Roman"/>
          <w:sz w:val="24"/>
          <w:szCs w:val="24"/>
          <w:lang w:val="en-US"/>
        </w:rPr>
        <w:t xml:space="preserve"> in mood state</w:t>
      </w:r>
      <w:r w:rsidR="00CB3564">
        <w:rPr>
          <w:rFonts w:ascii="Times New Roman" w:hAnsi="Times New Roman" w:cs="Times New Roman"/>
          <w:sz w:val="24"/>
          <w:szCs w:val="24"/>
          <w:lang w:val="en-US"/>
        </w:rPr>
        <w:t xml:space="preserve"> associated with </w:t>
      </w:r>
      <w:r w:rsidR="0063103B">
        <w:rPr>
          <w:rFonts w:ascii="Times New Roman" w:hAnsi="Times New Roman" w:cs="Times New Roman"/>
          <w:sz w:val="24"/>
          <w:szCs w:val="24"/>
          <w:lang w:val="en-US"/>
        </w:rPr>
        <w:t xml:space="preserve">higher levels of </w:t>
      </w:r>
      <w:r w:rsidR="00CB3564">
        <w:rPr>
          <w:rFonts w:ascii="Times New Roman" w:hAnsi="Times New Roman" w:cs="Times New Roman"/>
          <w:sz w:val="24"/>
          <w:szCs w:val="24"/>
          <w:lang w:val="en-US"/>
        </w:rPr>
        <w:t>PA</w:t>
      </w:r>
      <w:r w:rsidR="004E4F77">
        <w:rPr>
          <w:rFonts w:ascii="Times New Roman" w:hAnsi="Times New Roman" w:cs="Times New Roman"/>
          <w:sz w:val="24"/>
          <w:szCs w:val="24"/>
          <w:lang w:val="en-US"/>
        </w:rPr>
        <w:t xml:space="preserve"> </w:t>
      </w:r>
      <w:r w:rsidR="005E0370" w:rsidRPr="005E0370">
        <w:rPr>
          <w:rFonts w:ascii="Times New Roman" w:hAnsi="Times New Roman" w:cs="Times New Roman"/>
          <w:noProof/>
          <w:sz w:val="24"/>
          <w:szCs w:val="24"/>
          <w:lang w:val="en-US"/>
        </w:rPr>
        <w:t>(3</w:t>
      </w:r>
      <w:r w:rsidR="00DA68A2">
        <w:rPr>
          <w:rFonts w:ascii="Times New Roman" w:hAnsi="Times New Roman" w:cs="Times New Roman"/>
          <w:noProof/>
          <w:sz w:val="24"/>
          <w:szCs w:val="24"/>
          <w:lang w:val="en-US"/>
        </w:rPr>
        <w:t>4</w:t>
      </w:r>
      <w:r w:rsidR="005E0370" w:rsidRPr="005E0370">
        <w:rPr>
          <w:rFonts w:ascii="Times New Roman" w:hAnsi="Times New Roman" w:cs="Times New Roman"/>
          <w:noProof/>
          <w:sz w:val="24"/>
          <w:szCs w:val="24"/>
          <w:lang w:val="en-US"/>
        </w:rPr>
        <w:t>,3</w:t>
      </w:r>
      <w:r w:rsidR="00DA68A2">
        <w:rPr>
          <w:rFonts w:ascii="Times New Roman" w:hAnsi="Times New Roman" w:cs="Times New Roman"/>
          <w:noProof/>
          <w:sz w:val="24"/>
          <w:szCs w:val="24"/>
          <w:lang w:val="en-US"/>
        </w:rPr>
        <w:t>5</w:t>
      </w:r>
      <w:r w:rsidR="005E0370" w:rsidRPr="005E0370">
        <w:rPr>
          <w:rFonts w:ascii="Times New Roman" w:hAnsi="Times New Roman" w:cs="Times New Roman"/>
          <w:noProof/>
          <w:sz w:val="24"/>
          <w:szCs w:val="24"/>
          <w:lang w:val="en-US"/>
        </w:rPr>
        <w:t>)</w:t>
      </w:r>
      <w:r w:rsidR="004E4F77">
        <w:rPr>
          <w:rFonts w:ascii="Times New Roman" w:hAnsi="Times New Roman" w:cs="Times New Roman"/>
          <w:sz w:val="24"/>
          <w:szCs w:val="24"/>
          <w:lang w:val="en-US"/>
        </w:rPr>
        <w:t xml:space="preserve">. Furthermore, not only were healthy populations </w:t>
      </w:r>
      <w:r w:rsidR="00DA68A2">
        <w:rPr>
          <w:rFonts w:ascii="Times New Roman" w:hAnsi="Times New Roman" w:cs="Times New Roman"/>
          <w:sz w:val="24"/>
          <w:szCs w:val="24"/>
          <w:lang w:val="en-US"/>
        </w:rPr>
        <w:t xml:space="preserve">that </w:t>
      </w:r>
      <w:r w:rsidR="004E4F77">
        <w:rPr>
          <w:rFonts w:ascii="Times New Roman" w:hAnsi="Times New Roman" w:cs="Times New Roman"/>
          <w:sz w:val="24"/>
          <w:szCs w:val="24"/>
          <w:lang w:val="en-US"/>
        </w:rPr>
        <w:t>showed mood enhancement, but also populations with</w:t>
      </w:r>
      <w:r w:rsidR="003E1383">
        <w:rPr>
          <w:rFonts w:ascii="Times New Roman" w:hAnsi="Times New Roman" w:cs="Times New Roman"/>
          <w:sz w:val="24"/>
          <w:szCs w:val="24"/>
          <w:lang w:val="en-US"/>
        </w:rPr>
        <w:t xml:space="preserve"> previous</w:t>
      </w:r>
      <w:r w:rsidR="004E4F77">
        <w:rPr>
          <w:rFonts w:ascii="Times New Roman" w:hAnsi="Times New Roman" w:cs="Times New Roman"/>
          <w:sz w:val="24"/>
          <w:szCs w:val="24"/>
          <w:lang w:val="en-US"/>
        </w:rPr>
        <w:t xml:space="preserve"> conditions </w:t>
      </w:r>
      <w:r w:rsidR="005E0370" w:rsidRPr="005E0370">
        <w:rPr>
          <w:rFonts w:ascii="Times New Roman" w:hAnsi="Times New Roman" w:cs="Times New Roman"/>
          <w:noProof/>
          <w:sz w:val="24"/>
          <w:szCs w:val="24"/>
          <w:lang w:val="en-US"/>
        </w:rPr>
        <w:t>(3</w:t>
      </w:r>
      <w:r w:rsidR="00DA68A2">
        <w:rPr>
          <w:rFonts w:ascii="Times New Roman" w:hAnsi="Times New Roman" w:cs="Times New Roman"/>
          <w:noProof/>
          <w:sz w:val="24"/>
          <w:szCs w:val="24"/>
          <w:lang w:val="en-US"/>
        </w:rPr>
        <w:t>6</w:t>
      </w:r>
      <w:r w:rsidR="005E0370" w:rsidRPr="005E0370">
        <w:rPr>
          <w:rFonts w:ascii="Times New Roman" w:hAnsi="Times New Roman" w:cs="Times New Roman"/>
          <w:noProof/>
          <w:sz w:val="24"/>
          <w:szCs w:val="24"/>
          <w:lang w:val="en-US"/>
        </w:rPr>
        <w:t>,3</w:t>
      </w:r>
      <w:r w:rsidR="00DA68A2">
        <w:rPr>
          <w:rFonts w:ascii="Times New Roman" w:hAnsi="Times New Roman" w:cs="Times New Roman"/>
          <w:noProof/>
          <w:sz w:val="24"/>
          <w:szCs w:val="24"/>
          <w:lang w:val="en-US"/>
        </w:rPr>
        <w:t>7</w:t>
      </w:r>
      <w:r w:rsidR="005E0370" w:rsidRPr="005E0370">
        <w:rPr>
          <w:rFonts w:ascii="Times New Roman" w:hAnsi="Times New Roman" w:cs="Times New Roman"/>
          <w:noProof/>
          <w:sz w:val="24"/>
          <w:szCs w:val="24"/>
          <w:lang w:val="en-US"/>
        </w:rPr>
        <w:t>)</w:t>
      </w:r>
      <w:r w:rsidR="0024558E">
        <w:rPr>
          <w:rFonts w:ascii="Times New Roman" w:hAnsi="Times New Roman" w:cs="Times New Roman"/>
          <w:sz w:val="24"/>
          <w:szCs w:val="24"/>
          <w:lang w:val="en-US"/>
        </w:rPr>
        <w:t>; e</w:t>
      </w:r>
      <w:r w:rsidR="00663C31">
        <w:rPr>
          <w:rFonts w:ascii="Times New Roman" w:hAnsi="Times New Roman" w:cs="Times New Roman"/>
          <w:sz w:val="24"/>
          <w:szCs w:val="24"/>
          <w:lang w:val="en-US"/>
        </w:rPr>
        <w:t xml:space="preserve">ven short bouts of PA have </w:t>
      </w:r>
      <w:r>
        <w:rPr>
          <w:rFonts w:ascii="Times New Roman" w:hAnsi="Times New Roman" w:cs="Times New Roman"/>
          <w:sz w:val="24"/>
          <w:szCs w:val="24"/>
          <w:lang w:val="en-US"/>
        </w:rPr>
        <w:t xml:space="preserve">been observed to improve </w:t>
      </w:r>
      <w:r w:rsidR="00663C31">
        <w:rPr>
          <w:rFonts w:ascii="Times New Roman" w:hAnsi="Times New Roman" w:cs="Times New Roman"/>
          <w:sz w:val="24"/>
          <w:szCs w:val="24"/>
          <w:lang w:val="en-US"/>
        </w:rPr>
        <w:t xml:space="preserve">mood in older adults </w:t>
      </w:r>
      <w:r w:rsidR="005E0370" w:rsidRPr="005E0370">
        <w:rPr>
          <w:rFonts w:ascii="Times New Roman" w:hAnsi="Times New Roman" w:cs="Times New Roman"/>
          <w:noProof/>
          <w:sz w:val="24"/>
          <w:szCs w:val="24"/>
          <w:lang w:val="en-US"/>
        </w:rPr>
        <w:t>(</w:t>
      </w:r>
      <w:r w:rsidR="001757A1">
        <w:rPr>
          <w:rFonts w:ascii="Times New Roman" w:hAnsi="Times New Roman" w:cs="Times New Roman"/>
          <w:noProof/>
          <w:sz w:val="24"/>
          <w:szCs w:val="24"/>
          <w:lang w:val="en-US"/>
        </w:rPr>
        <w:t>3</w:t>
      </w:r>
      <w:r w:rsidR="00DA68A2">
        <w:rPr>
          <w:rFonts w:ascii="Times New Roman" w:hAnsi="Times New Roman" w:cs="Times New Roman"/>
          <w:noProof/>
          <w:sz w:val="24"/>
          <w:szCs w:val="24"/>
          <w:lang w:val="en-US"/>
        </w:rPr>
        <w:t>8</w:t>
      </w:r>
      <w:r w:rsidR="005E0370" w:rsidRPr="005E0370">
        <w:rPr>
          <w:rFonts w:ascii="Times New Roman" w:hAnsi="Times New Roman" w:cs="Times New Roman"/>
          <w:noProof/>
          <w:sz w:val="24"/>
          <w:szCs w:val="24"/>
          <w:lang w:val="en-US"/>
        </w:rPr>
        <w:t>)</w:t>
      </w:r>
      <w:r>
        <w:rPr>
          <w:rFonts w:ascii="Times New Roman" w:hAnsi="Times New Roman" w:cs="Times New Roman"/>
          <w:sz w:val="24"/>
          <w:szCs w:val="24"/>
          <w:lang w:val="en-US"/>
        </w:rPr>
        <w:t xml:space="preserve">. </w:t>
      </w:r>
      <w:r w:rsidR="0024558E">
        <w:rPr>
          <w:rFonts w:ascii="Times New Roman" w:hAnsi="Times New Roman" w:cs="Times New Roman"/>
          <w:sz w:val="24"/>
          <w:szCs w:val="24"/>
          <w:lang w:val="en-US"/>
        </w:rPr>
        <w:t xml:space="preserve">Particularly, </w:t>
      </w:r>
      <w:r w:rsidR="00F95A21">
        <w:rPr>
          <w:rFonts w:ascii="Times New Roman" w:hAnsi="Times New Roman" w:cs="Times New Roman"/>
          <w:sz w:val="24"/>
          <w:szCs w:val="24"/>
          <w:lang w:val="en-US"/>
        </w:rPr>
        <w:t xml:space="preserve">the </w:t>
      </w:r>
      <w:r w:rsidR="0024558E">
        <w:rPr>
          <w:rFonts w:ascii="Times New Roman" w:hAnsi="Times New Roman" w:cs="Times New Roman"/>
          <w:sz w:val="24"/>
          <w:szCs w:val="24"/>
          <w:lang w:val="en-US"/>
        </w:rPr>
        <w:t xml:space="preserve">acute responses to low-intensity aerobic exercise </w:t>
      </w:r>
      <w:r w:rsidR="00F95A21">
        <w:rPr>
          <w:rFonts w:ascii="Times New Roman" w:hAnsi="Times New Roman" w:cs="Times New Roman"/>
          <w:sz w:val="24"/>
          <w:szCs w:val="24"/>
          <w:lang w:val="en-US"/>
        </w:rPr>
        <w:t xml:space="preserve">were those that </w:t>
      </w:r>
      <w:r w:rsidR="0024558E">
        <w:rPr>
          <w:rFonts w:ascii="Times New Roman" w:hAnsi="Times New Roman" w:cs="Times New Roman"/>
          <w:sz w:val="24"/>
          <w:szCs w:val="24"/>
          <w:lang w:val="en-US"/>
        </w:rPr>
        <w:t xml:space="preserve">enhanced mood </w:t>
      </w:r>
      <w:r w:rsidR="00F95A21">
        <w:rPr>
          <w:rFonts w:ascii="Times New Roman" w:hAnsi="Times New Roman" w:cs="Times New Roman"/>
          <w:sz w:val="24"/>
          <w:szCs w:val="24"/>
          <w:lang w:val="en-US"/>
        </w:rPr>
        <w:t xml:space="preserve">the most </w:t>
      </w:r>
      <w:r w:rsidR="0024558E">
        <w:rPr>
          <w:rFonts w:ascii="Times New Roman" w:hAnsi="Times New Roman" w:cs="Times New Roman"/>
          <w:sz w:val="24"/>
          <w:szCs w:val="24"/>
          <w:lang w:val="en-US"/>
        </w:rPr>
        <w:t xml:space="preserve">in young women when compared with </w:t>
      </w:r>
      <w:r w:rsidR="00F95A21">
        <w:rPr>
          <w:rFonts w:ascii="Times New Roman" w:hAnsi="Times New Roman" w:cs="Times New Roman"/>
          <w:sz w:val="24"/>
          <w:szCs w:val="24"/>
          <w:lang w:val="en-US"/>
        </w:rPr>
        <w:t xml:space="preserve">responses to </w:t>
      </w:r>
      <w:r w:rsidR="0024558E">
        <w:rPr>
          <w:rFonts w:ascii="Times New Roman" w:hAnsi="Times New Roman" w:cs="Times New Roman"/>
          <w:sz w:val="24"/>
          <w:szCs w:val="24"/>
          <w:lang w:val="en-US"/>
        </w:rPr>
        <w:t xml:space="preserve">high-intensity aerobic </w:t>
      </w:r>
      <w:r w:rsidR="00F95A21">
        <w:rPr>
          <w:rFonts w:ascii="Times New Roman" w:hAnsi="Times New Roman" w:cs="Times New Roman"/>
          <w:sz w:val="24"/>
          <w:szCs w:val="24"/>
          <w:lang w:val="en-US"/>
        </w:rPr>
        <w:t xml:space="preserve">exercise </w:t>
      </w:r>
      <w:r w:rsidR="005E0370" w:rsidRPr="005E0370">
        <w:rPr>
          <w:rFonts w:ascii="Times New Roman" w:hAnsi="Times New Roman" w:cs="Times New Roman"/>
          <w:noProof/>
          <w:sz w:val="24"/>
          <w:szCs w:val="24"/>
          <w:lang w:val="en-US"/>
        </w:rPr>
        <w:t>(3</w:t>
      </w:r>
      <w:r w:rsidR="00DA68A2">
        <w:rPr>
          <w:rFonts w:ascii="Times New Roman" w:hAnsi="Times New Roman" w:cs="Times New Roman"/>
          <w:noProof/>
          <w:sz w:val="24"/>
          <w:szCs w:val="24"/>
          <w:lang w:val="en-US"/>
        </w:rPr>
        <w:t>8</w:t>
      </w:r>
      <w:r w:rsidR="005E0370" w:rsidRPr="005E0370">
        <w:rPr>
          <w:rFonts w:ascii="Times New Roman" w:hAnsi="Times New Roman" w:cs="Times New Roman"/>
          <w:noProof/>
          <w:sz w:val="24"/>
          <w:szCs w:val="24"/>
          <w:lang w:val="en-US"/>
        </w:rPr>
        <w:t>)</w:t>
      </w:r>
      <w:r w:rsidR="0024558E">
        <w:rPr>
          <w:rFonts w:ascii="Times New Roman" w:hAnsi="Times New Roman" w:cs="Times New Roman"/>
          <w:sz w:val="24"/>
          <w:szCs w:val="24"/>
          <w:lang w:val="en-US"/>
        </w:rPr>
        <w:t>.</w:t>
      </w:r>
      <w:r w:rsidR="005065A1">
        <w:rPr>
          <w:rFonts w:ascii="Times New Roman" w:hAnsi="Times New Roman" w:cs="Times New Roman"/>
          <w:sz w:val="24"/>
          <w:szCs w:val="24"/>
          <w:lang w:val="en-US"/>
        </w:rPr>
        <w:t xml:space="preserve"> Interestingly, a recent study found that t</w:t>
      </w:r>
      <w:r w:rsidR="005065A1" w:rsidRPr="004E44AE">
        <w:rPr>
          <w:rFonts w:ascii="Times New Roman" w:hAnsi="Times New Roman" w:cs="Times New Roman"/>
          <w:sz w:val="24"/>
          <w:szCs w:val="24"/>
          <w:lang w:val="en-US"/>
        </w:rPr>
        <w:t xml:space="preserve">he largest associations </w:t>
      </w:r>
      <w:r w:rsidR="005065A1">
        <w:rPr>
          <w:rFonts w:ascii="Times New Roman" w:hAnsi="Times New Roman" w:cs="Times New Roman"/>
          <w:sz w:val="24"/>
          <w:szCs w:val="24"/>
          <w:lang w:val="en-US"/>
        </w:rPr>
        <w:t xml:space="preserve">between PA and mental health </w:t>
      </w:r>
      <w:r w:rsidR="005065A1" w:rsidRPr="004E44AE">
        <w:rPr>
          <w:rFonts w:ascii="Times New Roman" w:hAnsi="Times New Roman" w:cs="Times New Roman"/>
          <w:sz w:val="24"/>
          <w:szCs w:val="24"/>
          <w:lang w:val="en-US"/>
        </w:rPr>
        <w:t>were for popular team sports</w:t>
      </w:r>
      <w:r w:rsidR="005065A1" w:rsidRPr="002B1DD5">
        <w:rPr>
          <w:rFonts w:ascii="Times New Roman" w:hAnsi="Times New Roman" w:cs="Times New Roman"/>
          <w:sz w:val="24"/>
          <w:szCs w:val="24"/>
          <w:lang w:val="en-US"/>
        </w:rPr>
        <w:t>, cycling</w:t>
      </w:r>
      <w:r w:rsidR="005065A1" w:rsidRPr="004E44AE">
        <w:rPr>
          <w:rFonts w:ascii="Times New Roman" w:hAnsi="Times New Roman" w:cs="Times New Roman"/>
          <w:sz w:val="24"/>
          <w:szCs w:val="24"/>
          <w:lang w:val="en-US"/>
        </w:rPr>
        <w:t xml:space="preserve"> and aerobic and gym activities, as well as durations of 45 min</w:t>
      </w:r>
      <w:r w:rsidR="00DA68A2">
        <w:rPr>
          <w:rFonts w:ascii="Times New Roman" w:hAnsi="Times New Roman" w:cs="Times New Roman"/>
          <w:sz w:val="24"/>
          <w:szCs w:val="24"/>
          <w:lang w:val="en-US"/>
        </w:rPr>
        <w:t>utes</w:t>
      </w:r>
      <w:r w:rsidR="005065A1" w:rsidRPr="004E44AE">
        <w:rPr>
          <w:rFonts w:ascii="Times New Roman" w:hAnsi="Times New Roman" w:cs="Times New Roman"/>
          <w:sz w:val="24"/>
          <w:szCs w:val="24"/>
          <w:lang w:val="en-US"/>
        </w:rPr>
        <w:t xml:space="preserve"> and fre</w:t>
      </w:r>
      <w:r w:rsidR="005065A1" w:rsidRPr="002B1DD5">
        <w:rPr>
          <w:rFonts w:ascii="Times New Roman" w:hAnsi="Times New Roman" w:cs="Times New Roman"/>
          <w:sz w:val="24"/>
          <w:szCs w:val="24"/>
          <w:lang w:val="en-US"/>
        </w:rPr>
        <w:t>quencies of three</w:t>
      </w:r>
      <w:r w:rsidR="005065A1">
        <w:rPr>
          <w:rFonts w:ascii="Times New Roman" w:hAnsi="Times New Roman" w:cs="Times New Roman"/>
          <w:sz w:val="24"/>
          <w:szCs w:val="24"/>
          <w:lang w:val="en-US"/>
        </w:rPr>
        <w:t>-</w:t>
      </w:r>
      <w:r w:rsidR="005065A1" w:rsidRPr="002B1DD5">
        <w:rPr>
          <w:rFonts w:ascii="Times New Roman" w:hAnsi="Times New Roman" w:cs="Times New Roman"/>
          <w:sz w:val="24"/>
          <w:szCs w:val="24"/>
          <w:lang w:val="en-US"/>
        </w:rPr>
        <w:t>five times/</w:t>
      </w:r>
      <w:r w:rsidR="005065A1" w:rsidRPr="004E44AE">
        <w:rPr>
          <w:rFonts w:ascii="Times New Roman" w:hAnsi="Times New Roman" w:cs="Times New Roman"/>
          <w:sz w:val="24"/>
          <w:szCs w:val="24"/>
          <w:lang w:val="en-US"/>
        </w:rPr>
        <w:t>week</w:t>
      </w:r>
      <w:r w:rsidR="00B30D6E">
        <w:rPr>
          <w:rFonts w:ascii="Times New Roman" w:hAnsi="Times New Roman" w:cs="Times New Roman"/>
          <w:sz w:val="24"/>
          <w:szCs w:val="24"/>
          <w:lang w:val="en-US"/>
        </w:rPr>
        <w:t xml:space="preserve"> </w:t>
      </w:r>
      <w:r w:rsidR="00B30D6E" w:rsidRPr="00B30D6E">
        <w:rPr>
          <w:rFonts w:ascii="Times New Roman" w:hAnsi="Times New Roman" w:cs="Times New Roman"/>
          <w:noProof/>
          <w:sz w:val="24"/>
          <w:szCs w:val="24"/>
          <w:lang w:val="en-US"/>
        </w:rPr>
        <w:t>(</w:t>
      </w:r>
      <w:r w:rsidR="005B0667">
        <w:rPr>
          <w:rFonts w:ascii="Times New Roman" w:hAnsi="Times New Roman" w:cs="Times New Roman"/>
          <w:noProof/>
          <w:sz w:val="24"/>
          <w:szCs w:val="24"/>
          <w:lang w:val="en-US"/>
        </w:rPr>
        <w:t>3</w:t>
      </w:r>
      <w:r w:rsidR="00DA68A2">
        <w:rPr>
          <w:rFonts w:ascii="Times New Roman" w:hAnsi="Times New Roman" w:cs="Times New Roman"/>
          <w:noProof/>
          <w:sz w:val="24"/>
          <w:szCs w:val="24"/>
          <w:lang w:val="en-US"/>
        </w:rPr>
        <w:t>9</w:t>
      </w:r>
      <w:r w:rsidR="00B30D6E" w:rsidRPr="00B30D6E">
        <w:rPr>
          <w:rFonts w:ascii="Times New Roman" w:hAnsi="Times New Roman" w:cs="Times New Roman"/>
          <w:noProof/>
          <w:sz w:val="24"/>
          <w:szCs w:val="24"/>
          <w:lang w:val="en-US"/>
        </w:rPr>
        <w:t>)</w:t>
      </w:r>
      <w:r w:rsidR="00B30D6E">
        <w:rPr>
          <w:rFonts w:ascii="Times New Roman" w:hAnsi="Times New Roman" w:cs="Times New Roman"/>
          <w:sz w:val="24"/>
          <w:szCs w:val="24"/>
          <w:lang w:val="en-US"/>
        </w:rPr>
        <w:t xml:space="preserve">. </w:t>
      </w:r>
      <w:r w:rsidR="005065A1">
        <w:rPr>
          <w:rFonts w:ascii="Times New Roman" w:hAnsi="Times New Roman" w:cs="Times New Roman"/>
          <w:sz w:val="24"/>
          <w:szCs w:val="24"/>
          <w:lang w:val="en-US"/>
        </w:rPr>
        <w:t xml:space="preserve">The </w:t>
      </w:r>
      <w:r w:rsidR="005065A1" w:rsidRPr="00C20E9B">
        <w:rPr>
          <w:rFonts w:ascii="Times New Roman" w:hAnsi="Times New Roman" w:cs="Times New Roman"/>
          <w:sz w:val="24"/>
          <w:szCs w:val="24"/>
          <w:lang w:val="en-US"/>
        </w:rPr>
        <w:t xml:space="preserve">antidepressant benefits of </w:t>
      </w:r>
      <w:r w:rsidR="005065A1">
        <w:rPr>
          <w:rFonts w:ascii="Times New Roman" w:hAnsi="Times New Roman" w:cs="Times New Roman"/>
          <w:sz w:val="24"/>
          <w:szCs w:val="24"/>
          <w:lang w:val="en-US"/>
        </w:rPr>
        <w:t xml:space="preserve">PA might be explained by the </w:t>
      </w:r>
      <w:r w:rsidR="005065A1" w:rsidRPr="004E44AE">
        <w:rPr>
          <w:rFonts w:ascii="Times New Roman" w:hAnsi="Times New Roman" w:cs="Times New Roman"/>
          <w:sz w:val="24"/>
          <w:szCs w:val="24"/>
          <w:lang w:val="en-US"/>
        </w:rPr>
        <w:t>activati</w:t>
      </w:r>
      <w:r w:rsidR="005065A1">
        <w:rPr>
          <w:rFonts w:ascii="Times New Roman" w:hAnsi="Times New Roman" w:cs="Times New Roman"/>
          <w:sz w:val="24"/>
          <w:szCs w:val="24"/>
          <w:lang w:val="en-US"/>
        </w:rPr>
        <w:t>on of</w:t>
      </w:r>
      <w:r w:rsidR="005065A1" w:rsidRPr="004E44AE">
        <w:rPr>
          <w:rFonts w:ascii="Times New Roman" w:hAnsi="Times New Roman" w:cs="Times New Roman"/>
          <w:sz w:val="24"/>
          <w:szCs w:val="24"/>
          <w:lang w:val="en-US"/>
        </w:rPr>
        <w:t xml:space="preserve"> the endocannabinoid system and upregulati</w:t>
      </w:r>
      <w:r w:rsidR="005065A1">
        <w:rPr>
          <w:rFonts w:ascii="Times New Roman" w:hAnsi="Times New Roman" w:cs="Times New Roman"/>
          <w:sz w:val="24"/>
          <w:szCs w:val="24"/>
          <w:lang w:val="en-US"/>
        </w:rPr>
        <w:t>on of</w:t>
      </w:r>
      <w:r w:rsidR="005065A1" w:rsidRPr="004E44AE">
        <w:rPr>
          <w:rFonts w:ascii="Times New Roman" w:hAnsi="Times New Roman" w:cs="Times New Roman"/>
          <w:sz w:val="24"/>
          <w:szCs w:val="24"/>
          <w:lang w:val="en-US"/>
        </w:rPr>
        <w:t xml:space="preserve"> brain-derived neurotrophic factor, </w:t>
      </w:r>
      <w:r w:rsidR="005065A1">
        <w:rPr>
          <w:rFonts w:ascii="Times New Roman" w:hAnsi="Times New Roman" w:cs="Times New Roman"/>
          <w:sz w:val="24"/>
          <w:szCs w:val="24"/>
          <w:lang w:val="en-US"/>
        </w:rPr>
        <w:t>as has been observed after 90-min</w:t>
      </w:r>
      <w:r w:rsidR="00DA68A2">
        <w:rPr>
          <w:rFonts w:ascii="Times New Roman" w:hAnsi="Times New Roman" w:cs="Times New Roman"/>
          <w:sz w:val="24"/>
          <w:szCs w:val="24"/>
          <w:lang w:val="en-US"/>
        </w:rPr>
        <w:t>ute</w:t>
      </w:r>
      <w:r w:rsidR="005065A1">
        <w:rPr>
          <w:rFonts w:ascii="Times New Roman" w:hAnsi="Times New Roman" w:cs="Times New Roman"/>
          <w:sz w:val="24"/>
          <w:szCs w:val="24"/>
          <w:lang w:val="en-US"/>
        </w:rPr>
        <w:t xml:space="preserve"> exercise bouts</w:t>
      </w:r>
      <w:r w:rsidR="00014C66">
        <w:rPr>
          <w:rFonts w:ascii="Times New Roman" w:hAnsi="Times New Roman" w:cs="Times New Roman"/>
          <w:sz w:val="24"/>
          <w:szCs w:val="24"/>
          <w:lang w:val="en-US"/>
        </w:rPr>
        <w:t xml:space="preserve"> </w:t>
      </w:r>
      <w:r w:rsidR="00014C66" w:rsidRPr="00014C66">
        <w:rPr>
          <w:rFonts w:ascii="Times New Roman" w:hAnsi="Times New Roman" w:cs="Times New Roman"/>
          <w:noProof/>
          <w:sz w:val="24"/>
          <w:szCs w:val="24"/>
          <w:lang w:val="en-US"/>
        </w:rPr>
        <w:t>(</w:t>
      </w:r>
      <w:r w:rsidR="00DA68A2">
        <w:rPr>
          <w:rFonts w:ascii="Times New Roman" w:hAnsi="Times New Roman" w:cs="Times New Roman"/>
          <w:noProof/>
          <w:sz w:val="24"/>
          <w:szCs w:val="24"/>
          <w:lang w:val="en-US"/>
        </w:rPr>
        <w:t>40</w:t>
      </w:r>
      <w:r w:rsidR="00014C66" w:rsidRPr="00014C66">
        <w:rPr>
          <w:rFonts w:ascii="Times New Roman" w:hAnsi="Times New Roman" w:cs="Times New Roman"/>
          <w:noProof/>
          <w:sz w:val="24"/>
          <w:szCs w:val="24"/>
          <w:lang w:val="en-US"/>
        </w:rPr>
        <w:t>)</w:t>
      </w:r>
      <w:r w:rsidR="00014C66">
        <w:rPr>
          <w:rFonts w:ascii="Times New Roman" w:hAnsi="Times New Roman" w:cs="Times New Roman"/>
          <w:sz w:val="24"/>
          <w:szCs w:val="24"/>
          <w:lang w:val="en-US"/>
        </w:rPr>
        <w:t xml:space="preserve">. </w:t>
      </w:r>
      <w:r w:rsidR="00DA68A2" w:rsidRPr="00DA68A2">
        <w:rPr>
          <w:rFonts w:ascii="Times New Roman" w:hAnsi="Times New Roman" w:cs="Times New Roman"/>
          <w:sz w:val="24"/>
          <w:szCs w:val="24"/>
          <w:lang w:val="en-US"/>
        </w:rPr>
        <w:t>As indicated by Kandola</w:t>
      </w:r>
      <w:r w:rsidR="007A6B9E">
        <w:rPr>
          <w:rFonts w:ascii="Times New Roman" w:hAnsi="Times New Roman" w:cs="Times New Roman"/>
          <w:sz w:val="24"/>
          <w:szCs w:val="24"/>
          <w:lang w:val="en-US"/>
        </w:rPr>
        <w:t xml:space="preserve"> et al (27)</w:t>
      </w:r>
      <w:r w:rsidR="00DA68A2" w:rsidRPr="00DA68A2">
        <w:rPr>
          <w:rFonts w:ascii="Times New Roman" w:hAnsi="Times New Roman" w:cs="Times New Roman"/>
          <w:sz w:val="24"/>
          <w:szCs w:val="24"/>
          <w:lang w:val="en-US"/>
        </w:rPr>
        <w:t xml:space="preserve">, the effects of PA over depressive symptoms could be </w:t>
      </w:r>
      <w:r w:rsidR="00DA68A2">
        <w:rPr>
          <w:rFonts w:ascii="Times New Roman" w:hAnsi="Times New Roman" w:cs="Times New Roman"/>
          <w:sz w:val="24"/>
          <w:szCs w:val="24"/>
          <w:lang w:val="en-US"/>
        </w:rPr>
        <w:t xml:space="preserve">also </w:t>
      </w:r>
      <w:r w:rsidR="00DA68A2" w:rsidRPr="00DA68A2">
        <w:rPr>
          <w:rFonts w:ascii="Times New Roman" w:hAnsi="Times New Roman" w:cs="Times New Roman"/>
          <w:sz w:val="24"/>
          <w:szCs w:val="24"/>
          <w:lang w:val="en-US"/>
        </w:rPr>
        <w:t>related to social and psychologic mechanisms such as the improvement of self-</w:t>
      </w:r>
      <w:r w:rsidR="00DA68A2">
        <w:rPr>
          <w:rFonts w:ascii="Times New Roman" w:hAnsi="Times New Roman" w:cs="Times New Roman"/>
          <w:sz w:val="24"/>
          <w:szCs w:val="24"/>
          <w:lang w:val="en-US"/>
        </w:rPr>
        <w:t>e</w:t>
      </w:r>
      <w:r w:rsidR="00DA68A2" w:rsidRPr="00DA68A2">
        <w:rPr>
          <w:rFonts w:ascii="Times New Roman" w:hAnsi="Times New Roman" w:cs="Times New Roman"/>
          <w:sz w:val="24"/>
          <w:szCs w:val="24"/>
          <w:lang w:val="en-US"/>
        </w:rPr>
        <w:t>steem, sociability</w:t>
      </w:r>
      <w:r w:rsidR="00DA68A2">
        <w:rPr>
          <w:rFonts w:ascii="Times New Roman" w:hAnsi="Times New Roman" w:cs="Times New Roman"/>
          <w:sz w:val="24"/>
          <w:szCs w:val="24"/>
          <w:lang w:val="en-US"/>
        </w:rPr>
        <w:t>,</w:t>
      </w:r>
      <w:r w:rsidR="00DA68A2" w:rsidRPr="00DA68A2">
        <w:rPr>
          <w:rFonts w:ascii="Times New Roman" w:hAnsi="Times New Roman" w:cs="Times New Roman"/>
          <w:sz w:val="24"/>
          <w:szCs w:val="24"/>
          <w:lang w:val="en-US"/>
        </w:rPr>
        <w:t xml:space="preserve"> and perceived self-efficacy.</w:t>
      </w:r>
      <w:r w:rsidR="00DA68A2">
        <w:rPr>
          <w:rFonts w:ascii="Times New Roman" w:hAnsi="Times New Roman" w:cs="Times New Roman"/>
          <w:sz w:val="24"/>
          <w:szCs w:val="24"/>
          <w:lang w:val="en-US"/>
        </w:rPr>
        <w:t xml:space="preserve"> </w:t>
      </w:r>
    </w:p>
    <w:p w14:paraId="55D20FA7" w14:textId="77777777" w:rsidR="00C92B2E" w:rsidRDefault="00C92B2E" w:rsidP="0055209F">
      <w:pPr>
        <w:spacing w:after="0" w:line="240" w:lineRule="auto"/>
        <w:jc w:val="both"/>
        <w:rPr>
          <w:rFonts w:ascii="Times New Roman" w:hAnsi="Times New Roman" w:cs="Times New Roman"/>
          <w:sz w:val="24"/>
          <w:szCs w:val="24"/>
          <w:lang w:val="en-US"/>
        </w:rPr>
      </w:pPr>
    </w:p>
    <w:p w14:paraId="514A9DAE" w14:textId="0E52A70C" w:rsidR="005130A9" w:rsidRDefault="00C05A6C"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As observed in the present research, differences among subgroups have also been detecte</w:t>
      </w:r>
      <w:r w:rsidR="005130A9">
        <w:rPr>
          <w:rFonts w:ascii="Times New Roman" w:hAnsi="Times New Roman" w:cs="Times New Roman"/>
          <w:sz w:val="24"/>
          <w:szCs w:val="24"/>
          <w:lang w:val="en-US"/>
        </w:rPr>
        <w:t>d in other studies. A close exam</w:t>
      </w:r>
      <w:r>
        <w:rPr>
          <w:rFonts w:ascii="Times New Roman" w:hAnsi="Times New Roman" w:cs="Times New Roman"/>
          <w:sz w:val="24"/>
          <w:szCs w:val="24"/>
          <w:lang w:val="en-US"/>
        </w:rPr>
        <w:t xml:space="preserve"> to related literature showed previous physical fitness levels</w:t>
      </w:r>
      <w:r w:rsidR="001E4D37">
        <w:rPr>
          <w:rFonts w:ascii="Times New Roman" w:hAnsi="Times New Roman" w:cs="Times New Roman"/>
          <w:sz w:val="24"/>
          <w:szCs w:val="24"/>
          <w:lang w:val="en-US"/>
        </w:rPr>
        <w:t>,</w:t>
      </w:r>
      <w:r>
        <w:rPr>
          <w:rFonts w:ascii="Times New Roman" w:hAnsi="Times New Roman" w:cs="Times New Roman"/>
          <w:sz w:val="24"/>
          <w:szCs w:val="24"/>
          <w:lang w:val="en-US"/>
        </w:rPr>
        <w:t xml:space="preserve"> as well as exercise intensity</w:t>
      </w:r>
      <w:r w:rsidR="001E4D37">
        <w:rPr>
          <w:rFonts w:ascii="Times New Roman" w:hAnsi="Times New Roman" w:cs="Times New Roman"/>
          <w:sz w:val="24"/>
          <w:szCs w:val="24"/>
          <w:lang w:val="en-US"/>
        </w:rPr>
        <w:t>,</w:t>
      </w:r>
      <w:r>
        <w:rPr>
          <w:rFonts w:ascii="Times New Roman" w:hAnsi="Times New Roman" w:cs="Times New Roman"/>
          <w:sz w:val="24"/>
          <w:szCs w:val="24"/>
          <w:lang w:val="en-US"/>
        </w:rPr>
        <w:t xml:space="preserve"> to influence the acute responses of training over mood responses </w:t>
      </w:r>
      <w:r w:rsidR="005E0370" w:rsidRPr="005E0370">
        <w:rPr>
          <w:rFonts w:ascii="Times New Roman" w:hAnsi="Times New Roman" w:cs="Times New Roman"/>
          <w:noProof/>
          <w:sz w:val="24"/>
          <w:szCs w:val="24"/>
          <w:lang w:val="en-US"/>
        </w:rPr>
        <w:t>(</w:t>
      </w:r>
      <w:r w:rsidR="001757A1">
        <w:rPr>
          <w:rFonts w:ascii="Times New Roman" w:hAnsi="Times New Roman" w:cs="Times New Roman"/>
          <w:noProof/>
          <w:sz w:val="24"/>
          <w:szCs w:val="24"/>
          <w:lang w:val="en-US"/>
        </w:rPr>
        <w:t>4</w:t>
      </w:r>
      <w:r w:rsidR="00DA68A2">
        <w:rPr>
          <w:rFonts w:ascii="Times New Roman" w:hAnsi="Times New Roman" w:cs="Times New Roman"/>
          <w:noProof/>
          <w:sz w:val="24"/>
          <w:szCs w:val="24"/>
          <w:lang w:val="en-US"/>
        </w:rPr>
        <w:t>1</w:t>
      </w:r>
      <w:r w:rsidR="005E0370" w:rsidRPr="005E0370">
        <w:rPr>
          <w:rFonts w:ascii="Times New Roman" w:hAnsi="Times New Roman" w:cs="Times New Roman"/>
          <w:noProof/>
          <w:sz w:val="24"/>
          <w:szCs w:val="24"/>
          <w:lang w:val="en-US"/>
        </w:rPr>
        <w:t>)</w:t>
      </w:r>
      <w:r>
        <w:rPr>
          <w:rFonts w:ascii="Times New Roman" w:hAnsi="Times New Roman" w:cs="Times New Roman"/>
          <w:sz w:val="24"/>
          <w:szCs w:val="24"/>
          <w:lang w:val="en-US"/>
        </w:rPr>
        <w:t xml:space="preserve">. </w:t>
      </w:r>
      <w:r w:rsidR="005130A9">
        <w:rPr>
          <w:rFonts w:ascii="Times New Roman" w:hAnsi="Times New Roman" w:cs="Times New Roman"/>
          <w:sz w:val="24"/>
          <w:szCs w:val="24"/>
          <w:lang w:val="en-US"/>
        </w:rPr>
        <w:t>C</w:t>
      </w:r>
      <w:r>
        <w:rPr>
          <w:rFonts w:ascii="Times New Roman" w:hAnsi="Times New Roman" w:cs="Times New Roman"/>
          <w:sz w:val="24"/>
          <w:szCs w:val="24"/>
          <w:lang w:val="en-US"/>
        </w:rPr>
        <w:t xml:space="preserve">omparably reasons may also </w:t>
      </w:r>
      <w:r w:rsidR="00DA68A2">
        <w:rPr>
          <w:rFonts w:ascii="Times New Roman" w:hAnsi="Times New Roman" w:cs="Times New Roman"/>
          <w:sz w:val="24"/>
          <w:szCs w:val="24"/>
          <w:lang w:val="en-US"/>
        </w:rPr>
        <w:t>apply</w:t>
      </w:r>
      <w:r>
        <w:rPr>
          <w:rFonts w:ascii="Times New Roman" w:hAnsi="Times New Roman" w:cs="Times New Roman"/>
          <w:sz w:val="24"/>
          <w:szCs w:val="24"/>
          <w:lang w:val="en-US"/>
        </w:rPr>
        <w:t xml:space="preserve"> to our study sample. </w:t>
      </w:r>
      <w:r w:rsidR="005B0667">
        <w:rPr>
          <w:rFonts w:ascii="Times New Roman" w:hAnsi="Times New Roman" w:cs="Times New Roman"/>
          <w:sz w:val="24"/>
          <w:szCs w:val="24"/>
          <w:lang w:val="en-US"/>
        </w:rPr>
        <w:t>Also, a</w:t>
      </w:r>
      <w:r w:rsidR="00FA5AB9">
        <w:rPr>
          <w:rFonts w:ascii="Times New Roman" w:hAnsi="Times New Roman" w:cs="Times New Roman"/>
          <w:sz w:val="24"/>
          <w:szCs w:val="24"/>
          <w:lang w:val="en-US"/>
        </w:rPr>
        <w:t xml:space="preserve"> meta-analysis by Reed et al. </w:t>
      </w:r>
      <w:r w:rsidR="005E0370" w:rsidRPr="005E0370">
        <w:rPr>
          <w:rFonts w:ascii="Times New Roman" w:hAnsi="Times New Roman" w:cs="Times New Roman"/>
          <w:noProof/>
          <w:sz w:val="24"/>
          <w:szCs w:val="24"/>
          <w:lang w:val="en-US"/>
        </w:rPr>
        <w:t>(</w:t>
      </w:r>
      <w:r w:rsidR="001757A1">
        <w:rPr>
          <w:rFonts w:ascii="Times New Roman" w:hAnsi="Times New Roman" w:cs="Times New Roman"/>
          <w:noProof/>
          <w:sz w:val="24"/>
          <w:szCs w:val="24"/>
          <w:lang w:val="en-US"/>
        </w:rPr>
        <w:t>4</w:t>
      </w:r>
      <w:r w:rsidR="00DA68A2">
        <w:rPr>
          <w:rFonts w:ascii="Times New Roman" w:hAnsi="Times New Roman" w:cs="Times New Roman"/>
          <w:noProof/>
          <w:sz w:val="24"/>
          <w:szCs w:val="24"/>
          <w:lang w:val="en-US"/>
        </w:rPr>
        <w:t>2</w:t>
      </w:r>
      <w:r w:rsidR="005E0370" w:rsidRPr="005E0370">
        <w:rPr>
          <w:rFonts w:ascii="Times New Roman" w:hAnsi="Times New Roman" w:cs="Times New Roman"/>
          <w:noProof/>
          <w:sz w:val="24"/>
          <w:szCs w:val="24"/>
          <w:lang w:val="en-US"/>
        </w:rPr>
        <w:t>)</w:t>
      </w:r>
      <w:r w:rsidR="000D5B93">
        <w:rPr>
          <w:rFonts w:ascii="Times New Roman" w:hAnsi="Times New Roman" w:cs="Times New Roman"/>
          <w:sz w:val="24"/>
          <w:szCs w:val="24"/>
          <w:lang w:val="en-US"/>
        </w:rPr>
        <w:t xml:space="preserve"> focused on acute responses to aerobic exercise over </w:t>
      </w:r>
      <w:r w:rsidR="000D5B93" w:rsidRPr="000D5B93">
        <w:rPr>
          <w:rFonts w:ascii="Times New Roman" w:hAnsi="Times New Roman" w:cs="Times New Roman"/>
          <w:sz w:val="24"/>
          <w:szCs w:val="24"/>
          <w:lang w:val="en-US"/>
        </w:rPr>
        <w:t>positive activated affect</w:t>
      </w:r>
      <w:r w:rsidR="000D5B93">
        <w:rPr>
          <w:rFonts w:ascii="Times New Roman" w:hAnsi="Times New Roman" w:cs="Times New Roman"/>
          <w:sz w:val="24"/>
          <w:szCs w:val="24"/>
          <w:lang w:val="en-US"/>
        </w:rPr>
        <w:t xml:space="preserve">, with higher improvements for those presenting lower levels before the aerobic training; thus, a similar effect might be experienced in participants with worse pre-PA </w:t>
      </w:r>
      <w:r w:rsidR="005B0667">
        <w:rPr>
          <w:rFonts w:ascii="Times New Roman" w:hAnsi="Times New Roman" w:cs="Times New Roman"/>
          <w:sz w:val="24"/>
          <w:szCs w:val="24"/>
          <w:lang w:val="en-US"/>
        </w:rPr>
        <w:t xml:space="preserve">over </w:t>
      </w:r>
      <w:r w:rsidR="00FC1F84">
        <w:rPr>
          <w:rFonts w:ascii="Times New Roman" w:hAnsi="Times New Roman" w:cs="Times New Roman"/>
          <w:sz w:val="24"/>
          <w:szCs w:val="24"/>
          <w:lang w:val="en-US"/>
        </w:rPr>
        <w:t>current</w:t>
      </w:r>
      <w:r w:rsidR="00FC1F84" w:rsidRPr="00BD4361">
        <w:rPr>
          <w:rFonts w:ascii="Times New Roman" w:hAnsi="Times New Roman" w:cs="Times New Roman"/>
          <w:sz w:val="24"/>
          <w:szCs w:val="24"/>
          <w:lang w:val="en-US"/>
        </w:rPr>
        <w:t xml:space="preserve"> </w:t>
      </w:r>
      <w:r w:rsidR="00BD4361" w:rsidRPr="00BD4361">
        <w:rPr>
          <w:rFonts w:ascii="Times New Roman" w:hAnsi="Times New Roman" w:cs="Times New Roman"/>
          <w:sz w:val="24"/>
          <w:szCs w:val="24"/>
          <w:lang w:val="en-US"/>
        </w:rPr>
        <w:t xml:space="preserve">perceived </w:t>
      </w:r>
      <w:r w:rsidR="00BD4361">
        <w:rPr>
          <w:rFonts w:ascii="Times New Roman" w:hAnsi="Times New Roman" w:cs="Times New Roman"/>
          <w:sz w:val="24"/>
          <w:szCs w:val="24"/>
          <w:lang w:val="en-US"/>
        </w:rPr>
        <w:t>mood</w:t>
      </w:r>
      <w:r w:rsidR="000D5B93">
        <w:rPr>
          <w:rFonts w:ascii="Times New Roman" w:hAnsi="Times New Roman" w:cs="Times New Roman"/>
          <w:sz w:val="24"/>
          <w:szCs w:val="24"/>
          <w:lang w:val="en-US"/>
        </w:rPr>
        <w:t xml:space="preserve">. </w:t>
      </w:r>
      <w:r w:rsidR="009925DC">
        <w:rPr>
          <w:rFonts w:ascii="Times New Roman" w:hAnsi="Times New Roman" w:cs="Times New Roman"/>
          <w:sz w:val="24"/>
          <w:szCs w:val="24"/>
          <w:lang w:val="en-US"/>
        </w:rPr>
        <w:t>In addition, f</w:t>
      </w:r>
      <w:r w:rsidR="005130A9">
        <w:rPr>
          <w:rFonts w:ascii="Times New Roman" w:hAnsi="Times New Roman" w:cs="Times New Roman"/>
          <w:sz w:val="24"/>
          <w:szCs w:val="24"/>
          <w:lang w:val="en-US"/>
        </w:rPr>
        <w:t xml:space="preserve">indings from a study by Rocheleau et al. </w:t>
      </w:r>
      <w:r w:rsidR="005E0370" w:rsidRPr="005E0370">
        <w:rPr>
          <w:rFonts w:ascii="Times New Roman" w:hAnsi="Times New Roman" w:cs="Times New Roman"/>
          <w:noProof/>
          <w:sz w:val="24"/>
          <w:szCs w:val="24"/>
          <w:lang w:val="en-US"/>
        </w:rPr>
        <w:t>(4</w:t>
      </w:r>
      <w:r w:rsidR="00DA68A2">
        <w:rPr>
          <w:rFonts w:ascii="Times New Roman" w:hAnsi="Times New Roman" w:cs="Times New Roman"/>
          <w:noProof/>
          <w:sz w:val="24"/>
          <w:szCs w:val="24"/>
          <w:lang w:val="en-US"/>
        </w:rPr>
        <w:t>3</w:t>
      </w:r>
      <w:r w:rsidR="005E0370" w:rsidRPr="005E0370">
        <w:rPr>
          <w:rFonts w:ascii="Times New Roman" w:hAnsi="Times New Roman" w:cs="Times New Roman"/>
          <w:noProof/>
          <w:sz w:val="24"/>
          <w:szCs w:val="24"/>
          <w:lang w:val="en-US"/>
        </w:rPr>
        <w:t>)</w:t>
      </w:r>
      <w:r w:rsidR="005130A9">
        <w:rPr>
          <w:rFonts w:ascii="Times New Roman" w:hAnsi="Times New Roman" w:cs="Times New Roman"/>
          <w:sz w:val="24"/>
          <w:szCs w:val="24"/>
          <w:lang w:val="en-US"/>
        </w:rPr>
        <w:t xml:space="preserve"> are also noteworthy since </w:t>
      </w:r>
      <w:r w:rsidR="001E4D37">
        <w:rPr>
          <w:rFonts w:ascii="Times New Roman" w:hAnsi="Times New Roman" w:cs="Times New Roman"/>
          <w:sz w:val="24"/>
          <w:szCs w:val="24"/>
          <w:lang w:val="en-US"/>
        </w:rPr>
        <w:t xml:space="preserve">they </w:t>
      </w:r>
      <w:r w:rsidR="005130A9">
        <w:rPr>
          <w:rFonts w:ascii="Times New Roman" w:hAnsi="Times New Roman" w:cs="Times New Roman"/>
          <w:sz w:val="24"/>
          <w:szCs w:val="24"/>
          <w:lang w:val="en-US"/>
        </w:rPr>
        <w:t>strengthen the notion that gender, exertion level</w:t>
      </w:r>
      <w:r w:rsidR="005130A9" w:rsidRPr="005130A9">
        <w:rPr>
          <w:rFonts w:ascii="Times New Roman" w:hAnsi="Times New Roman" w:cs="Times New Roman"/>
          <w:sz w:val="24"/>
          <w:szCs w:val="24"/>
          <w:lang w:val="en-US"/>
        </w:rPr>
        <w:t xml:space="preserve">, and </w:t>
      </w:r>
      <w:r w:rsidR="005130A9">
        <w:rPr>
          <w:rFonts w:ascii="Times New Roman" w:hAnsi="Times New Roman" w:cs="Times New Roman"/>
          <w:sz w:val="24"/>
          <w:szCs w:val="24"/>
          <w:lang w:val="en-US"/>
        </w:rPr>
        <w:t xml:space="preserve">training duration might explain differences among </w:t>
      </w:r>
      <w:r w:rsidR="009925DC">
        <w:rPr>
          <w:rFonts w:ascii="Times New Roman" w:hAnsi="Times New Roman" w:cs="Times New Roman"/>
          <w:sz w:val="24"/>
          <w:szCs w:val="24"/>
          <w:lang w:val="en-US"/>
        </w:rPr>
        <w:t xml:space="preserve">study subgroups. </w:t>
      </w:r>
    </w:p>
    <w:p w14:paraId="42E388B4" w14:textId="77777777" w:rsidR="00C92B2E" w:rsidRDefault="00C92B2E" w:rsidP="0055209F">
      <w:pPr>
        <w:spacing w:after="0" w:line="240" w:lineRule="auto"/>
        <w:jc w:val="both"/>
        <w:rPr>
          <w:rFonts w:ascii="Times New Roman" w:hAnsi="Times New Roman" w:cs="Times New Roman"/>
          <w:sz w:val="24"/>
          <w:szCs w:val="24"/>
          <w:lang w:val="en-US"/>
        </w:rPr>
      </w:pPr>
    </w:p>
    <w:p w14:paraId="0F1E2304" w14:textId="5A93CD45" w:rsidR="00913021" w:rsidRDefault="005A0853"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Finally, b</w:t>
      </w:r>
      <w:r w:rsidR="00C5594C">
        <w:rPr>
          <w:rFonts w:ascii="Times New Roman" w:hAnsi="Times New Roman" w:cs="Times New Roman"/>
          <w:sz w:val="24"/>
          <w:szCs w:val="24"/>
          <w:lang w:val="en-US"/>
        </w:rPr>
        <w:t>ecause COVID-19 settings have been observed to have a</w:t>
      </w:r>
      <w:r w:rsidR="00203960">
        <w:rPr>
          <w:rFonts w:ascii="Times New Roman" w:hAnsi="Times New Roman" w:cs="Times New Roman"/>
          <w:sz w:val="24"/>
          <w:szCs w:val="24"/>
          <w:lang w:val="en-US"/>
        </w:rPr>
        <w:t xml:space="preserve"> greater psychological </w:t>
      </w:r>
      <w:r w:rsidR="00C5594C">
        <w:rPr>
          <w:rFonts w:ascii="Times New Roman" w:hAnsi="Times New Roman" w:cs="Times New Roman"/>
          <w:sz w:val="24"/>
          <w:szCs w:val="24"/>
          <w:lang w:val="en-US"/>
        </w:rPr>
        <w:t xml:space="preserve">impact in those </w:t>
      </w:r>
      <w:r w:rsidR="00DE3CD0">
        <w:rPr>
          <w:rFonts w:ascii="Times New Roman" w:hAnsi="Times New Roman" w:cs="Times New Roman"/>
          <w:sz w:val="24"/>
          <w:szCs w:val="24"/>
          <w:lang w:val="en-US"/>
        </w:rPr>
        <w:t>with proximal experiences</w:t>
      </w:r>
      <w:r w:rsidR="00C5594C">
        <w:rPr>
          <w:rFonts w:ascii="Times New Roman" w:hAnsi="Times New Roman" w:cs="Times New Roman"/>
          <w:sz w:val="24"/>
          <w:szCs w:val="24"/>
          <w:lang w:val="en-US"/>
        </w:rPr>
        <w:t xml:space="preserve"> </w:t>
      </w:r>
      <w:r w:rsidR="005E0370" w:rsidRPr="005E0370">
        <w:rPr>
          <w:rFonts w:ascii="Times New Roman" w:hAnsi="Times New Roman" w:cs="Times New Roman"/>
          <w:noProof/>
          <w:sz w:val="24"/>
          <w:szCs w:val="24"/>
          <w:lang w:val="en-US"/>
        </w:rPr>
        <w:t>(4</w:t>
      </w:r>
      <w:r w:rsidR="00DA68A2">
        <w:rPr>
          <w:rFonts w:ascii="Times New Roman" w:hAnsi="Times New Roman" w:cs="Times New Roman"/>
          <w:noProof/>
          <w:sz w:val="24"/>
          <w:szCs w:val="24"/>
          <w:lang w:val="en-US"/>
        </w:rPr>
        <w:t>4</w:t>
      </w:r>
      <w:r w:rsidR="005E0370" w:rsidRPr="005E0370">
        <w:rPr>
          <w:rFonts w:ascii="Times New Roman" w:hAnsi="Times New Roman" w:cs="Times New Roman"/>
          <w:noProof/>
          <w:sz w:val="24"/>
          <w:szCs w:val="24"/>
          <w:lang w:val="en-US"/>
        </w:rPr>
        <w:t>)</w:t>
      </w:r>
      <w:r w:rsidR="00DE3CD0">
        <w:rPr>
          <w:rFonts w:ascii="Times New Roman" w:hAnsi="Times New Roman" w:cs="Times New Roman"/>
          <w:sz w:val="24"/>
          <w:szCs w:val="24"/>
          <w:lang w:val="en-US"/>
        </w:rPr>
        <w:t>,</w:t>
      </w:r>
      <w:r w:rsidR="00203960">
        <w:rPr>
          <w:rFonts w:ascii="Times New Roman" w:hAnsi="Times New Roman" w:cs="Times New Roman"/>
          <w:sz w:val="24"/>
          <w:szCs w:val="24"/>
          <w:lang w:val="en-US"/>
        </w:rPr>
        <w:t xml:space="preserve"> women, students and people with specific physical symptoms and poor self-rated health status </w:t>
      </w:r>
      <w:r w:rsidR="00203960" w:rsidRPr="00203960">
        <w:rPr>
          <w:rFonts w:ascii="Times New Roman" w:hAnsi="Times New Roman" w:cs="Times New Roman"/>
          <w:noProof/>
          <w:sz w:val="24"/>
          <w:szCs w:val="24"/>
          <w:lang w:val="en-US"/>
        </w:rPr>
        <w:t>(</w:t>
      </w:r>
      <w:r w:rsidR="00244E68">
        <w:rPr>
          <w:rFonts w:ascii="Times New Roman" w:hAnsi="Times New Roman" w:cs="Times New Roman"/>
          <w:noProof/>
          <w:sz w:val="24"/>
          <w:szCs w:val="24"/>
          <w:lang w:val="en-US"/>
        </w:rPr>
        <w:t>1</w:t>
      </w:r>
      <w:r w:rsidR="00203960" w:rsidRPr="00203960">
        <w:rPr>
          <w:rFonts w:ascii="Times New Roman" w:hAnsi="Times New Roman" w:cs="Times New Roman"/>
          <w:noProof/>
          <w:sz w:val="24"/>
          <w:szCs w:val="24"/>
          <w:lang w:val="en-US"/>
        </w:rPr>
        <w:t>2)</w:t>
      </w:r>
      <w:r w:rsidR="00203960">
        <w:rPr>
          <w:rFonts w:ascii="Times New Roman" w:hAnsi="Times New Roman" w:cs="Times New Roman"/>
          <w:sz w:val="24"/>
          <w:szCs w:val="24"/>
          <w:lang w:val="en-US"/>
        </w:rPr>
        <w:t xml:space="preserve">, </w:t>
      </w:r>
      <w:r w:rsidR="00DE3CD0">
        <w:rPr>
          <w:rFonts w:ascii="Times New Roman" w:hAnsi="Times New Roman" w:cs="Times New Roman"/>
          <w:sz w:val="24"/>
          <w:szCs w:val="24"/>
          <w:lang w:val="en-US"/>
        </w:rPr>
        <w:t xml:space="preserve">PA could play a critical role in preserving mental health </w:t>
      </w:r>
      <w:r>
        <w:rPr>
          <w:rFonts w:ascii="Times New Roman" w:hAnsi="Times New Roman" w:cs="Times New Roman"/>
          <w:sz w:val="24"/>
          <w:szCs w:val="24"/>
          <w:lang w:val="en-US"/>
        </w:rPr>
        <w:t>during the confinement period</w:t>
      </w:r>
      <w:r w:rsidR="00203960">
        <w:rPr>
          <w:rFonts w:ascii="Times New Roman" w:hAnsi="Times New Roman" w:cs="Times New Roman"/>
          <w:sz w:val="24"/>
          <w:szCs w:val="24"/>
          <w:lang w:val="en-US"/>
        </w:rPr>
        <w:t xml:space="preserve"> among these subgroups. </w:t>
      </w:r>
    </w:p>
    <w:p w14:paraId="5A8E10DD" w14:textId="77777777" w:rsidR="00C92B2E" w:rsidRDefault="00C92B2E" w:rsidP="0055209F">
      <w:pPr>
        <w:spacing w:after="0" w:line="240" w:lineRule="auto"/>
        <w:jc w:val="both"/>
        <w:rPr>
          <w:rFonts w:ascii="Times New Roman" w:hAnsi="Times New Roman" w:cs="Times New Roman"/>
          <w:b/>
          <w:sz w:val="24"/>
          <w:szCs w:val="24"/>
          <w:lang w:val="en-US"/>
        </w:rPr>
      </w:pPr>
    </w:p>
    <w:p w14:paraId="13F872C8" w14:textId="2E2A11F1" w:rsidR="002B4032" w:rsidRPr="000A4810" w:rsidRDefault="00C92B2E" w:rsidP="0055209F">
      <w:pP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4.3</w:t>
      </w:r>
      <w:r>
        <w:rPr>
          <w:rFonts w:ascii="Times New Roman" w:hAnsi="Times New Roman" w:cs="Times New Roman"/>
          <w:b/>
          <w:sz w:val="24"/>
          <w:szCs w:val="24"/>
          <w:lang w:val="en-US"/>
        </w:rPr>
        <w:tab/>
      </w:r>
      <w:r w:rsidR="002B4032" w:rsidRPr="000A4810">
        <w:rPr>
          <w:rFonts w:ascii="Times New Roman" w:hAnsi="Times New Roman" w:cs="Times New Roman"/>
          <w:b/>
          <w:sz w:val="24"/>
          <w:szCs w:val="24"/>
          <w:lang w:val="en-US"/>
        </w:rPr>
        <w:t>Strengths and limitations</w:t>
      </w:r>
    </w:p>
    <w:p w14:paraId="38C7071C" w14:textId="77777777" w:rsidR="00C92B2E" w:rsidRDefault="00C92B2E" w:rsidP="0055209F">
      <w:pPr>
        <w:spacing w:after="0" w:line="240" w:lineRule="auto"/>
        <w:jc w:val="both"/>
        <w:rPr>
          <w:rFonts w:ascii="Times New Roman" w:hAnsi="Times New Roman" w:cs="Times New Roman"/>
          <w:sz w:val="24"/>
          <w:szCs w:val="24"/>
          <w:lang w:val="en-US"/>
        </w:rPr>
      </w:pPr>
    </w:p>
    <w:p w14:paraId="36F090AE" w14:textId="302B8C20" w:rsidR="00AC1FAB" w:rsidRDefault="00AC1FAB" w:rsidP="0055209F">
      <w:pPr>
        <w:spacing w:after="0" w:line="240" w:lineRule="auto"/>
        <w:jc w:val="both"/>
        <w:rPr>
          <w:rFonts w:ascii="Times New Roman" w:hAnsi="Times New Roman" w:cs="Times New Roman"/>
          <w:sz w:val="24"/>
          <w:szCs w:val="24"/>
          <w:lang w:val="en-US"/>
        </w:rPr>
      </w:pPr>
      <w:r w:rsidRPr="00AC1FAB">
        <w:rPr>
          <w:rFonts w:ascii="Times New Roman" w:hAnsi="Times New Roman" w:cs="Times New Roman"/>
          <w:sz w:val="24"/>
          <w:szCs w:val="24"/>
          <w:lang w:val="en-US"/>
        </w:rPr>
        <w:t xml:space="preserve">Strengths of the current study </w:t>
      </w:r>
      <w:r w:rsidR="00263943">
        <w:rPr>
          <w:rFonts w:ascii="Times New Roman" w:hAnsi="Times New Roman" w:cs="Times New Roman"/>
          <w:sz w:val="24"/>
          <w:szCs w:val="24"/>
          <w:lang w:val="en-US"/>
        </w:rPr>
        <w:t>consist of examining</w:t>
      </w:r>
      <w:r w:rsidRPr="00AC1FAB">
        <w:rPr>
          <w:rFonts w:ascii="Times New Roman" w:hAnsi="Times New Roman" w:cs="Times New Roman"/>
          <w:sz w:val="24"/>
          <w:szCs w:val="24"/>
          <w:lang w:val="en-US"/>
        </w:rPr>
        <w:t xml:space="preserve"> a </w:t>
      </w:r>
      <w:r w:rsidR="00B15C30">
        <w:rPr>
          <w:rFonts w:ascii="Times New Roman" w:hAnsi="Times New Roman" w:cs="Times New Roman"/>
          <w:sz w:val="24"/>
          <w:szCs w:val="24"/>
          <w:lang w:val="en-US"/>
        </w:rPr>
        <w:t>wide and large</w:t>
      </w:r>
      <w:r w:rsidRPr="00AC1FAB">
        <w:rPr>
          <w:rFonts w:ascii="Times New Roman" w:hAnsi="Times New Roman" w:cs="Times New Roman"/>
          <w:sz w:val="24"/>
          <w:szCs w:val="24"/>
          <w:lang w:val="en-US"/>
        </w:rPr>
        <w:t xml:space="preserve"> sample of Spanish adults (i.e.</w:t>
      </w:r>
      <w:r w:rsidR="004F7FDA">
        <w:rPr>
          <w:rFonts w:ascii="Times New Roman" w:hAnsi="Times New Roman" w:cs="Times New Roman"/>
          <w:sz w:val="24"/>
          <w:szCs w:val="24"/>
          <w:lang w:val="en-US"/>
        </w:rPr>
        <w:t xml:space="preserve"> </w:t>
      </w:r>
      <w:r w:rsidRPr="00AC1FAB">
        <w:rPr>
          <w:rFonts w:ascii="Times New Roman" w:hAnsi="Times New Roman" w:cs="Times New Roman"/>
          <w:sz w:val="24"/>
          <w:szCs w:val="24"/>
          <w:lang w:val="en-US"/>
        </w:rPr>
        <w:t>participants</w:t>
      </w:r>
      <w:r w:rsidR="00263943">
        <w:rPr>
          <w:rFonts w:ascii="Times New Roman" w:hAnsi="Times New Roman" w:cs="Times New Roman"/>
          <w:sz w:val="24"/>
          <w:szCs w:val="24"/>
          <w:lang w:val="en-US"/>
        </w:rPr>
        <w:t xml:space="preserve"> representing</w:t>
      </w:r>
      <w:r w:rsidRPr="00AC1FAB">
        <w:rPr>
          <w:rFonts w:ascii="Times New Roman" w:hAnsi="Times New Roman" w:cs="Times New Roman"/>
          <w:sz w:val="24"/>
          <w:szCs w:val="24"/>
          <w:lang w:val="en-US"/>
        </w:rPr>
        <w:t xml:space="preserve"> all the Spanish regions) and </w:t>
      </w:r>
      <w:r w:rsidR="00263943">
        <w:rPr>
          <w:rFonts w:ascii="Times New Roman" w:hAnsi="Times New Roman" w:cs="Times New Roman"/>
          <w:sz w:val="24"/>
          <w:szCs w:val="24"/>
          <w:lang w:val="en-US"/>
        </w:rPr>
        <w:t xml:space="preserve">using </w:t>
      </w:r>
      <w:r w:rsidRPr="00AC1FAB">
        <w:rPr>
          <w:rFonts w:ascii="Times New Roman" w:hAnsi="Times New Roman" w:cs="Times New Roman"/>
          <w:sz w:val="24"/>
          <w:szCs w:val="24"/>
          <w:lang w:val="en-US"/>
        </w:rPr>
        <w:t xml:space="preserve">a validated </w:t>
      </w:r>
      <w:r w:rsidR="00263943">
        <w:rPr>
          <w:rFonts w:ascii="Times New Roman" w:hAnsi="Times New Roman" w:cs="Times New Roman"/>
          <w:sz w:val="24"/>
          <w:szCs w:val="24"/>
          <w:lang w:val="en-US"/>
        </w:rPr>
        <w:t>question</w:t>
      </w:r>
      <w:r w:rsidRPr="00AC1FAB">
        <w:rPr>
          <w:rFonts w:ascii="Times New Roman" w:hAnsi="Times New Roman" w:cs="Times New Roman"/>
          <w:sz w:val="24"/>
          <w:szCs w:val="24"/>
          <w:lang w:val="en-US"/>
        </w:rPr>
        <w:t xml:space="preserve"> to </w:t>
      </w:r>
      <w:r w:rsidR="00263943">
        <w:rPr>
          <w:rFonts w:ascii="Times New Roman" w:hAnsi="Times New Roman" w:cs="Times New Roman"/>
          <w:sz w:val="24"/>
          <w:szCs w:val="24"/>
          <w:lang w:val="en-US"/>
        </w:rPr>
        <w:t>estimate</w:t>
      </w:r>
      <w:r w:rsidRPr="00AC1FAB">
        <w:rPr>
          <w:rFonts w:ascii="Times New Roman" w:hAnsi="Times New Roman" w:cs="Times New Roman"/>
          <w:sz w:val="24"/>
          <w:szCs w:val="24"/>
          <w:lang w:val="en-US"/>
        </w:rPr>
        <w:t xml:space="preserve"> PA. </w:t>
      </w:r>
      <w:r w:rsidR="009E3597">
        <w:rPr>
          <w:rFonts w:ascii="Times New Roman" w:hAnsi="Times New Roman" w:cs="Times New Roman"/>
          <w:sz w:val="24"/>
          <w:szCs w:val="24"/>
          <w:lang w:val="en-US"/>
        </w:rPr>
        <w:t>Moreover, a wide set of control variables, including novel var</w:t>
      </w:r>
      <w:r w:rsidR="00A16685">
        <w:rPr>
          <w:rFonts w:ascii="Times New Roman" w:hAnsi="Times New Roman" w:cs="Times New Roman"/>
          <w:sz w:val="24"/>
          <w:szCs w:val="24"/>
          <w:lang w:val="en-US"/>
        </w:rPr>
        <w:t xml:space="preserve">iables such as </w:t>
      </w:r>
      <w:r w:rsidR="00DA68A2">
        <w:rPr>
          <w:rFonts w:ascii="Times New Roman" w:hAnsi="Times New Roman" w:cs="Times New Roman"/>
          <w:sz w:val="24"/>
          <w:szCs w:val="24"/>
          <w:lang w:val="en-US"/>
        </w:rPr>
        <w:t xml:space="preserve">the </w:t>
      </w:r>
      <w:r w:rsidR="00A16685">
        <w:rPr>
          <w:rFonts w:ascii="Times New Roman" w:hAnsi="Times New Roman" w:cs="Times New Roman"/>
          <w:sz w:val="24"/>
          <w:szCs w:val="24"/>
          <w:lang w:val="en-US"/>
        </w:rPr>
        <w:t xml:space="preserve">number of days isolated or exposure to COVID-19 have been included in the regression </w:t>
      </w:r>
      <w:r w:rsidR="00591412">
        <w:rPr>
          <w:rFonts w:ascii="Times New Roman" w:hAnsi="Times New Roman" w:cs="Times New Roman"/>
          <w:sz w:val="24"/>
          <w:szCs w:val="24"/>
          <w:lang w:val="en-US"/>
        </w:rPr>
        <w:t>models; although the study did not control other potential</w:t>
      </w:r>
      <w:r w:rsidR="004F7FDA">
        <w:rPr>
          <w:rFonts w:ascii="Times New Roman" w:hAnsi="Times New Roman" w:cs="Times New Roman"/>
          <w:sz w:val="24"/>
          <w:szCs w:val="24"/>
          <w:lang w:val="en-US"/>
        </w:rPr>
        <w:t>ly</w:t>
      </w:r>
      <w:r w:rsidR="00591412">
        <w:rPr>
          <w:rFonts w:ascii="Times New Roman" w:hAnsi="Times New Roman" w:cs="Times New Roman"/>
          <w:sz w:val="24"/>
          <w:szCs w:val="24"/>
          <w:lang w:val="en-US"/>
        </w:rPr>
        <w:t xml:space="preserve"> relevant variables (i.e. </w:t>
      </w:r>
      <w:r w:rsidR="003E3768">
        <w:rPr>
          <w:rFonts w:ascii="Times New Roman" w:hAnsi="Times New Roman" w:cs="Times New Roman"/>
          <w:sz w:val="24"/>
          <w:szCs w:val="24"/>
          <w:lang w:val="en-US"/>
        </w:rPr>
        <w:t xml:space="preserve">both </w:t>
      </w:r>
      <w:r w:rsidR="00591412">
        <w:rPr>
          <w:rFonts w:ascii="Times New Roman" w:hAnsi="Times New Roman" w:cs="Times New Roman"/>
          <w:sz w:val="24"/>
          <w:szCs w:val="24"/>
          <w:lang w:val="en-US"/>
        </w:rPr>
        <w:t>physical and pre-diagnosed mental health</w:t>
      </w:r>
      <w:r w:rsidR="00A903D4">
        <w:rPr>
          <w:rFonts w:ascii="Times New Roman" w:hAnsi="Times New Roman" w:cs="Times New Roman"/>
          <w:sz w:val="24"/>
          <w:szCs w:val="24"/>
          <w:lang w:val="en-US"/>
        </w:rPr>
        <w:t xml:space="preserve"> or</w:t>
      </w:r>
      <w:r w:rsidR="003E3768">
        <w:rPr>
          <w:rFonts w:ascii="Times New Roman" w:hAnsi="Times New Roman" w:cs="Times New Roman"/>
          <w:sz w:val="24"/>
          <w:szCs w:val="24"/>
          <w:lang w:val="en-US"/>
        </w:rPr>
        <w:t xml:space="preserve"> </w:t>
      </w:r>
      <w:r w:rsidR="00A903D4">
        <w:rPr>
          <w:rFonts w:ascii="Times New Roman" w:hAnsi="Times New Roman" w:cs="Times New Roman"/>
          <w:sz w:val="24"/>
          <w:szCs w:val="24"/>
          <w:lang w:val="en-US"/>
        </w:rPr>
        <w:t xml:space="preserve">either </w:t>
      </w:r>
      <w:r w:rsidR="003E3768">
        <w:rPr>
          <w:rFonts w:ascii="Times New Roman" w:hAnsi="Times New Roman" w:cs="Times New Roman"/>
          <w:sz w:val="24"/>
          <w:szCs w:val="24"/>
          <w:lang w:val="en-US"/>
        </w:rPr>
        <w:t xml:space="preserve">perceived </w:t>
      </w:r>
      <w:r w:rsidR="00A903D4">
        <w:rPr>
          <w:rFonts w:ascii="Times New Roman" w:hAnsi="Times New Roman" w:cs="Times New Roman"/>
          <w:sz w:val="24"/>
          <w:szCs w:val="24"/>
          <w:lang w:val="en-US"/>
        </w:rPr>
        <w:t>anxiety or</w:t>
      </w:r>
      <w:r w:rsidR="003E3768">
        <w:rPr>
          <w:rFonts w:ascii="Times New Roman" w:hAnsi="Times New Roman" w:cs="Times New Roman"/>
          <w:sz w:val="24"/>
          <w:szCs w:val="24"/>
          <w:lang w:val="en-US"/>
        </w:rPr>
        <w:t xml:space="preserve"> mood</w:t>
      </w:r>
      <w:r w:rsidR="00591412">
        <w:rPr>
          <w:rFonts w:ascii="Times New Roman" w:hAnsi="Times New Roman" w:cs="Times New Roman"/>
          <w:sz w:val="24"/>
          <w:szCs w:val="24"/>
          <w:lang w:val="en-US"/>
        </w:rPr>
        <w:t>). In addition</w:t>
      </w:r>
      <w:r w:rsidRPr="00AC1FAB">
        <w:rPr>
          <w:rFonts w:ascii="Times New Roman" w:hAnsi="Times New Roman" w:cs="Times New Roman"/>
          <w:sz w:val="24"/>
          <w:szCs w:val="24"/>
          <w:lang w:val="en-US"/>
        </w:rPr>
        <w:t xml:space="preserve">, several limitations should be </w:t>
      </w:r>
      <w:r w:rsidR="00B15C30">
        <w:rPr>
          <w:rFonts w:ascii="Times New Roman" w:hAnsi="Times New Roman" w:cs="Times New Roman"/>
          <w:sz w:val="24"/>
          <w:szCs w:val="24"/>
          <w:lang w:val="en-US"/>
        </w:rPr>
        <w:t>underscored</w:t>
      </w:r>
      <w:r w:rsidRPr="00AC1FAB">
        <w:rPr>
          <w:rFonts w:ascii="Times New Roman" w:hAnsi="Times New Roman" w:cs="Times New Roman"/>
          <w:sz w:val="24"/>
          <w:szCs w:val="24"/>
          <w:lang w:val="en-US"/>
        </w:rPr>
        <w:t xml:space="preserve"> for this study. First</w:t>
      </w:r>
      <w:r w:rsidR="00B15C30">
        <w:rPr>
          <w:rFonts w:ascii="Times New Roman" w:hAnsi="Times New Roman" w:cs="Times New Roman"/>
          <w:sz w:val="24"/>
          <w:szCs w:val="24"/>
          <w:lang w:val="en-US"/>
        </w:rPr>
        <w:t>ly</w:t>
      </w:r>
      <w:r w:rsidRPr="00AC1FAB">
        <w:rPr>
          <w:rFonts w:ascii="Times New Roman" w:hAnsi="Times New Roman" w:cs="Times New Roman"/>
          <w:sz w:val="24"/>
          <w:szCs w:val="24"/>
          <w:lang w:val="en-US"/>
        </w:rPr>
        <w:t xml:space="preserve">, </w:t>
      </w:r>
      <w:r w:rsidR="00B15C30">
        <w:rPr>
          <w:rFonts w:ascii="Times New Roman" w:hAnsi="Times New Roman" w:cs="Times New Roman"/>
          <w:sz w:val="24"/>
          <w:szCs w:val="24"/>
          <w:lang w:val="en-US"/>
        </w:rPr>
        <w:t>since</w:t>
      </w:r>
      <w:r w:rsidRPr="00AC1FAB">
        <w:rPr>
          <w:rFonts w:ascii="Times New Roman" w:hAnsi="Times New Roman" w:cs="Times New Roman"/>
          <w:sz w:val="24"/>
          <w:szCs w:val="24"/>
          <w:lang w:val="en-US"/>
        </w:rPr>
        <w:t xml:space="preserve"> PA and other variables are self-reported, </w:t>
      </w:r>
      <w:r w:rsidR="00B15C30">
        <w:rPr>
          <w:rFonts w:ascii="Times New Roman" w:hAnsi="Times New Roman" w:cs="Times New Roman"/>
          <w:sz w:val="24"/>
          <w:szCs w:val="24"/>
          <w:lang w:val="en-US"/>
        </w:rPr>
        <w:t xml:space="preserve">there is still a chance of </w:t>
      </w:r>
      <w:r w:rsidRPr="00AC1FAB">
        <w:rPr>
          <w:rFonts w:ascii="Times New Roman" w:hAnsi="Times New Roman" w:cs="Times New Roman"/>
          <w:sz w:val="24"/>
          <w:szCs w:val="24"/>
          <w:lang w:val="en-US"/>
        </w:rPr>
        <w:t>an information bias</w:t>
      </w:r>
      <w:r w:rsidR="002E2E2F">
        <w:rPr>
          <w:rFonts w:ascii="Times New Roman" w:hAnsi="Times New Roman" w:cs="Times New Roman"/>
          <w:sz w:val="24"/>
          <w:szCs w:val="24"/>
          <w:lang w:val="en-US"/>
        </w:rPr>
        <w:t xml:space="preserve">; also, </w:t>
      </w:r>
      <w:r w:rsidR="002E2E2F" w:rsidRPr="002E2E2F">
        <w:rPr>
          <w:rFonts w:ascii="Times New Roman" w:hAnsi="Times New Roman" w:cs="Times New Roman"/>
          <w:sz w:val="24"/>
          <w:szCs w:val="24"/>
          <w:lang w:val="en-US"/>
        </w:rPr>
        <w:t xml:space="preserve">there is a possibility of selection bias </w:t>
      </w:r>
      <w:r w:rsidR="00A903D4">
        <w:rPr>
          <w:rFonts w:ascii="Times New Roman" w:hAnsi="Times New Roman" w:cs="Times New Roman"/>
          <w:sz w:val="24"/>
          <w:szCs w:val="24"/>
          <w:lang w:val="en-US"/>
        </w:rPr>
        <w:t>(i.e. d</w:t>
      </w:r>
      <w:r w:rsidR="00A903D4" w:rsidRPr="002B4032">
        <w:rPr>
          <w:rFonts w:ascii="Times New Roman" w:hAnsi="Times New Roman" w:cs="Times New Roman"/>
          <w:sz w:val="24"/>
          <w:szCs w:val="24"/>
          <w:lang w:val="en-US"/>
        </w:rPr>
        <w:t>ue to the</w:t>
      </w:r>
      <w:r w:rsidR="00A903D4">
        <w:rPr>
          <w:rFonts w:ascii="Times New Roman" w:hAnsi="Times New Roman" w:cs="Times New Roman"/>
          <w:sz w:val="24"/>
          <w:szCs w:val="24"/>
          <w:lang w:val="en-US"/>
        </w:rPr>
        <w:t xml:space="preserve"> sampling method we do not know </w:t>
      </w:r>
      <w:r w:rsidR="00A903D4" w:rsidRPr="002B4032">
        <w:rPr>
          <w:rFonts w:ascii="Times New Roman" w:hAnsi="Times New Roman" w:cs="Times New Roman"/>
          <w:sz w:val="24"/>
          <w:szCs w:val="24"/>
          <w:lang w:val="en-US"/>
        </w:rPr>
        <w:t>whether the respondents represented the Spanish popula</w:t>
      </w:r>
      <w:r w:rsidR="00A903D4">
        <w:rPr>
          <w:rFonts w:ascii="Times New Roman" w:hAnsi="Times New Roman" w:cs="Times New Roman"/>
          <w:sz w:val="24"/>
          <w:szCs w:val="24"/>
          <w:lang w:val="en-US"/>
        </w:rPr>
        <w:t>tion in general)</w:t>
      </w:r>
      <w:r w:rsidR="00FC1F84">
        <w:rPr>
          <w:rFonts w:ascii="Times New Roman" w:hAnsi="Times New Roman" w:cs="Times New Roman"/>
          <w:sz w:val="24"/>
          <w:szCs w:val="24"/>
          <w:lang w:val="en-US"/>
        </w:rPr>
        <w:t>.</w:t>
      </w:r>
      <w:r w:rsidR="006F13EE">
        <w:rPr>
          <w:rFonts w:ascii="Times New Roman" w:hAnsi="Times New Roman" w:cs="Times New Roman"/>
          <w:sz w:val="24"/>
          <w:szCs w:val="24"/>
          <w:lang w:val="en-US"/>
        </w:rPr>
        <w:t xml:space="preserve"> </w:t>
      </w:r>
      <w:ins w:id="1" w:author="Author">
        <w:r w:rsidR="00283E67" w:rsidRPr="00283E67">
          <w:rPr>
            <w:rFonts w:ascii="Times New Roman" w:hAnsi="Times New Roman" w:cs="Times New Roman"/>
            <w:sz w:val="24"/>
            <w:szCs w:val="24"/>
            <w:lang w:val="en-US"/>
          </w:rPr>
          <w:t>Further, of all invited to participate in the survey, 540 individuals (18.9%) declined. In these, no characteristic was observed to be substantially different compared to the group of individuals who agreed to participate (i.e. age, gender, and region). Yet, there is a possibility that those who declined to participate may have had either lower or no benefit from current PA for their current perceived anxiety and mood</w:t>
        </w:r>
        <w:r w:rsidR="00283E67">
          <w:rPr>
            <w:rFonts w:ascii="Times New Roman" w:hAnsi="Times New Roman" w:cs="Times New Roman"/>
            <w:sz w:val="24"/>
            <w:szCs w:val="24"/>
            <w:lang w:val="en-US"/>
          </w:rPr>
          <w:t xml:space="preserve">. </w:t>
        </w:r>
      </w:ins>
      <w:del w:id="2" w:author="Author">
        <w:r w:rsidR="006F13EE" w:rsidDel="00283E67">
          <w:rPr>
            <w:rFonts w:ascii="Times New Roman" w:hAnsi="Times New Roman" w:cs="Times New Roman"/>
            <w:sz w:val="24"/>
            <w:szCs w:val="24"/>
            <w:lang w:val="en-US"/>
          </w:rPr>
          <w:delText xml:space="preserve">Further, 540 </w:delText>
        </w:r>
        <w:r w:rsidR="00C93343" w:rsidDel="00283E67">
          <w:rPr>
            <w:rFonts w:ascii="Times New Roman" w:hAnsi="Times New Roman" w:cs="Times New Roman"/>
            <w:sz w:val="24"/>
            <w:szCs w:val="24"/>
            <w:lang w:val="en-US"/>
          </w:rPr>
          <w:delText xml:space="preserve">individuals </w:delText>
        </w:r>
        <w:r w:rsidR="000B12BD" w:rsidDel="00283E67">
          <w:rPr>
            <w:rFonts w:ascii="Times New Roman" w:hAnsi="Times New Roman" w:cs="Times New Roman"/>
            <w:sz w:val="24"/>
            <w:szCs w:val="24"/>
            <w:lang w:val="en-US"/>
          </w:rPr>
          <w:delText xml:space="preserve">(18.9%) from among those </w:delText>
        </w:r>
        <w:r w:rsidR="006F13EE" w:rsidDel="00283E67">
          <w:rPr>
            <w:rFonts w:ascii="Times New Roman" w:hAnsi="Times New Roman" w:cs="Times New Roman"/>
            <w:sz w:val="24"/>
            <w:szCs w:val="24"/>
            <w:lang w:val="en-US"/>
          </w:rPr>
          <w:delText>who were offered to participate in the survey refused to d</w:delText>
        </w:r>
        <w:r w:rsidR="003A0C75" w:rsidDel="00283E67">
          <w:rPr>
            <w:rFonts w:ascii="Times New Roman" w:hAnsi="Times New Roman" w:cs="Times New Roman"/>
            <w:sz w:val="24"/>
            <w:szCs w:val="24"/>
            <w:lang w:val="en-US"/>
          </w:rPr>
          <w:delText xml:space="preserve">o it; </w:delText>
        </w:r>
        <w:r w:rsidR="002A5689" w:rsidDel="00283E67">
          <w:rPr>
            <w:rFonts w:ascii="Times New Roman" w:hAnsi="Times New Roman" w:cs="Times New Roman"/>
            <w:sz w:val="24"/>
            <w:szCs w:val="24"/>
            <w:lang w:val="en-US"/>
          </w:rPr>
          <w:delText xml:space="preserve">also, </w:delText>
        </w:r>
        <w:r w:rsidR="003A0C75" w:rsidDel="00283E67">
          <w:rPr>
            <w:rFonts w:ascii="Times New Roman" w:hAnsi="Times New Roman" w:cs="Times New Roman"/>
            <w:sz w:val="24"/>
            <w:szCs w:val="24"/>
            <w:lang w:val="en-US"/>
          </w:rPr>
          <w:delText>although no particular characteristic was observed as substantially different as regards the group of individuals who decided to participate (i.e. age</w:delText>
        </w:r>
        <w:r w:rsidR="00A85853" w:rsidDel="00283E67">
          <w:rPr>
            <w:rFonts w:ascii="Times New Roman" w:hAnsi="Times New Roman" w:cs="Times New Roman"/>
            <w:sz w:val="24"/>
            <w:szCs w:val="24"/>
            <w:lang w:val="en-US"/>
          </w:rPr>
          <w:delText>, gender, and region)</w:delText>
        </w:r>
        <w:r w:rsidR="003A0C75" w:rsidDel="00283E67">
          <w:rPr>
            <w:rFonts w:ascii="Times New Roman" w:hAnsi="Times New Roman" w:cs="Times New Roman"/>
            <w:sz w:val="24"/>
            <w:szCs w:val="24"/>
            <w:lang w:val="en-US"/>
          </w:rPr>
          <w:delText xml:space="preserve">, </w:delText>
        </w:r>
        <w:r w:rsidR="00A85853" w:rsidDel="00283E67">
          <w:rPr>
            <w:rFonts w:ascii="Times New Roman" w:hAnsi="Times New Roman" w:cs="Times New Roman"/>
            <w:sz w:val="24"/>
            <w:szCs w:val="24"/>
            <w:lang w:val="en-US"/>
          </w:rPr>
          <w:delText xml:space="preserve">the possibility that those who refused </w:delText>
        </w:r>
        <w:r w:rsidR="002A5689" w:rsidDel="00283E67">
          <w:rPr>
            <w:rFonts w:ascii="Times New Roman" w:hAnsi="Times New Roman" w:cs="Times New Roman"/>
            <w:sz w:val="24"/>
            <w:szCs w:val="24"/>
            <w:lang w:val="en-US"/>
          </w:rPr>
          <w:delText xml:space="preserve">to participate may have had either lower or no benefit from current PA over current perceived anxiety and mood still exists. </w:delText>
        </w:r>
        <w:r w:rsidR="00FC1F84" w:rsidDel="00283E67">
          <w:rPr>
            <w:rFonts w:ascii="Times New Roman" w:hAnsi="Times New Roman" w:cs="Times New Roman"/>
            <w:sz w:val="24"/>
            <w:szCs w:val="24"/>
            <w:lang w:val="en-US"/>
          </w:rPr>
          <w:delText>Yet</w:delText>
        </w:r>
      </w:del>
      <w:ins w:id="3" w:author="Author">
        <w:r w:rsidR="00283E67">
          <w:rPr>
            <w:rFonts w:ascii="Times New Roman" w:hAnsi="Times New Roman" w:cs="Times New Roman"/>
            <w:sz w:val="24"/>
            <w:szCs w:val="24"/>
            <w:lang w:val="en-US"/>
          </w:rPr>
          <w:t>Nevertheless</w:t>
        </w:r>
      </w:ins>
      <w:r w:rsidR="00FC1F84">
        <w:rPr>
          <w:rFonts w:ascii="Times New Roman" w:hAnsi="Times New Roman" w:cs="Times New Roman"/>
          <w:sz w:val="24"/>
          <w:szCs w:val="24"/>
          <w:lang w:val="en-US"/>
        </w:rPr>
        <w:t>, the</w:t>
      </w:r>
      <w:r w:rsidR="00A903D4" w:rsidRPr="002B4032">
        <w:rPr>
          <w:rFonts w:ascii="Times New Roman" w:hAnsi="Times New Roman" w:cs="Times New Roman"/>
          <w:sz w:val="24"/>
          <w:szCs w:val="24"/>
          <w:lang w:val="en-US"/>
        </w:rPr>
        <w:t xml:space="preserve"> analyses</w:t>
      </w:r>
      <w:r w:rsidR="00A903D4">
        <w:rPr>
          <w:rFonts w:ascii="Times New Roman" w:hAnsi="Times New Roman" w:cs="Times New Roman"/>
          <w:sz w:val="24"/>
          <w:szCs w:val="24"/>
          <w:lang w:val="en-US"/>
        </w:rPr>
        <w:t xml:space="preserve"> stratified for age and gender</w:t>
      </w:r>
      <w:r w:rsidR="00A903D4" w:rsidRPr="002B4032">
        <w:rPr>
          <w:rFonts w:ascii="Times New Roman" w:hAnsi="Times New Roman" w:cs="Times New Roman"/>
          <w:sz w:val="24"/>
          <w:szCs w:val="24"/>
          <w:lang w:val="en-US"/>
        </w:rPr>
        <w:t xml:space="preserve"> showed</w:t>
      </w:r>
      <w:r w:rsidR="00A903D4">
        <w:rPr>
          <w:rFonts w:ascii="Times New Roman" w:hAnsi="Times New Roman" w:cs="Times New Roman"/>
          <w:sz w:val="24"/>
          <w:szCs w:val="24"/>
          <w:lang w:val="en-US"/>
        </w:rPr>
        <w:t xml:space="preserve"> important associations</w:t>
      </w:r>
      <w:r w:rsidR="00A903D4" w:rsidRPr="00AC1FAB">
        <w:rPr>
          <w:rFonts w:ascii="Times New Roman" w:hAnsi="Times New Roman" w:cs="Times New Roman"/>
          <w:sz w:val="24"/>
          <w:szCs w:val="24"/>
          <w:lang w:val="en-US"/>
        </w:rPr>
        <w:t xml:space="preserve"> </w:t>
      </w:r>
      <w:r w:rsidR="00A903D4">
        <w:rPr>
          <w:rFonts w:ascii="Times New Roman" w:hAnsi="Times New Roman" w:cs="Times New Roman"/>
          <w:sz w:val="24"/>
          <w:szCs w:val="24"/>
          <w:lang w:val="en-US"/>
        </w:rPr>
        <w:t>between</w:t>
      </w:r>
      <w:r w:rsidR="00A903D4" w:rsidRPr="00AC1FAB">
        <w:rPr>
          <w:rFonts w:ascii="Times New Roman" w:hAnsi="Times New Roman" w:cs="Times New Roman"/>
          <w:sz w:val="24"/>
          <w:szCs w:val="24"/>
          <w:lang w:val="en-US"/>
        </w:rPr>
        <w:t xml:space="preserve"> PA adherence to WHO guidelines </w:t>
      </w:r>
      <w:r w:rsidR="00A903D4">
        <w:rPr>
          <w:rFonts w:ascii="Times New Roman" w:hAnsi="Times New Roman" w:cs="Times New Roman"/>
          <w:sz w:val="24"/>
          <w:szCs w:val="24"/>
          <w:lang w:val="en-US"/>
        </w:rPr>
        <w:t xml:space="preserve">and </w:t>
      </w:r>
      <w:r w:rsidR="00BD4361">
        <w:rPr>
          <w:rFonts w:ascii="Times New Roman" w:hAnsi="Times New Roman" w:cs="Times New Roman"/>
          <w:sz w:val="24"/>
          <w:szCs w:val="24"/>
          <w:lang w:val="en-US"/>
        </w:rPr>
        <w:t xml:space="preserve">lower </w:t>
      </w:r>
      <w:r w:rsidR="00FC1F84">
        <w:rPr>
          <w:rFonts w:ascii="Times New Roman" w:hAnsi="Times New Roman" w:cs="Times New Roman"/>
          <w:sz w:val="24"/>
          <w:szCs w:val="24"/>
          <w:lang w:val="en-US"/>
        </w:rPr>
        <w:t xml:space="preserve">current </w:t>
      </w:r>
      <w:r w:rsidR="00BD4361">
        <w:rPr>
          <w:rFonts w:ascii="Times New Roman" w:hAnsi="Times New Roman" w:cs="Times New Roman"/>
          <w:sz w:val="24"/>
          <w:szCs w:val="24"/>
          <w:lang w:val="en-US"/>
        </w:rPr>
        <w:t>perceived anxiety</w:t>
      </w:r>
      <w:r w:rsidR="00A903D4">
        <w:rPr>
          <w:rFonts w:ascii="Times New Roman" w:hAnsi="Times New Roman" w:cs="Times New Roman"/>
          <w:sz w:val="24"/>
          <w:szCs w:val="24"/>
          <w:lang w:val="en-US"/>
        </w:rPr>
        <w:t xml:space="preserve"> </w:t>
      </w:r>
      <w:r w:rsidR="00A903D4" w:rsidRPr="00AC1FAB">
        <w:rPr>
          <w:rFonts w:ascii="Times New Roman" w:hAnsi="Times New Roman" w:cs="Times New Roman"/>
          <w:sz w:val="24"/>
          <w:szCs w:val="24"/>
          <w:lang w:val="en-US"/>
        </w:rPr>
        <w:t xml:space="preserve">in </w:t>
      </w:r>
      <w:r w:rsidR="00A903D4">
        <w:rPr>
          <w:rFonts w:ascii="Times New Roman" w:hAnsi="Times New Roman" w:cs="Times New Roman"/>
          <w:sz w:val="24"/>
          <w:szCs w:val="24"/>
          <w:lang w:val="en-US"/>
        </w:rPr>
        <w:t>most of</w:t>
      </w:r>
      <w:r w:rsidR="00A903D4" w:rsidRPr="00AC1FAB">
        <w:rPr>
          <w:rFonts w:ascii="Times New Roman" w:hAnsi="Times New Roman" w:cs="Times New Roman"/>
          <w:sz w:val="24"/>
          <w:szCs w:val="24"/>
          <w:lang w:val="en-US"/>
        </w:rPr>
        <w:t xml:space="preserve"> the study subgroups</w:t>
      </w:r>
      <w:r w:rsidR="002E2E2F">
        <w:rPr>
          <w:rFonts w:ascii="Times New Roman" w:hAnsi="Times New Roman" w:cs="Times New Roman"/>
          <w:sz w:val="24"/>
          <w:szCs w:val="24"/>
          <w:lang w:val="en-US"/>
        </w:rPr>
        <w:t>, providing</w:t>
      </w:r>
      <w:r w:rsidR="002E2E2F" w:rsidRPr="00AC1FAB">
        <w:rPr>
          <w:rFonts w:ascii="Times New Roman" w:hAnsi="Times New Roman" w:cs="Times New Roman"/>
          <w:sz w:val="24"/>
          <w:szCs w:val="24"/>
          <w:lang w:val="en-US"/>
        </w:rPr>
        <w:t xml:space="preserve"> consistency to our findings</w:t>
      </w:r>
      <w:r w:rsidR="002E2E2F">
        <w:rPr>
          <w:rFonts w:ascii="Times New Roman" w:hAnsi="Times New Roman" w:cs="Times New Roman"/>
          <w:sz w:val="24"/>
          <w:szCs w:val="24"/>
          <w:lang w:val="en-US"/>
        </w:rPr>
        <w:t xml:space="preserve"> (i.e. the association between </w:t>
      </w:r>
      <w:r w:rsidR="00FC1F84">
        <w:rPr>
          <w:rFonts w:ascii="Times New Roman" w:hAnsi="Times New Roman" w:cs="Times New Roman"/>
          <w:sz w:val="24"/>
          <w:szCs w:val="24"/>
          <w:lang w:val="en-US"/>
        </w:rPr>
        <w:t xml:space="preserve">current </w:t>
      </w:r>
      <w:r w:rsidR="002E2E2F">
        <w:rPr>
          <w:rFonts w:ascii="Times New Roman" w:hAnsi="Times New Roman" w:cs="Times New Roman"/>
          <w:sz w:val="24"/>
          <w:szCs w:val="24"/>
          <w:lang w:val="en-US"/>
        </w:rPr>
        <w:t xml:space="preserve">PA and </w:t>
      </w:r>
      <w:r w:rsidR="00FC1F84">
        <w:rPr>
          <w:rFonts w:ascii="Times New Roman" w:hAnsi="Times New Roman" w:cs="Times New Roman"/>
          <w:sz w:val="24"/>
          <w:szCs w:val="24"/>
          <w:lang w:val="en-US"/>
        </w:rPr>
        <w:t>current</w:t>
      </w:r>
      <w:r w:rsidR="00FC1F84" w:rsidRPr="00BD4361">
        <w:rPr>
          <w:rFonts w:ascii="Times New Roman" w:hAnsi="Times New Roman" w:cs="Times New Roman"/>
          <w:sz w:val="24"/>
          <w:szCs w:val="24"/>
          <w:lang w:val="en-US"/>
        </w:rPr>
        <w:t xml:space="preserve"> </w:t>
      </w:r>
      <w:r w:rsidR="00BD4361" w:rsidRPr="00BD4361">
        <w:rPr>
          <w:rFonts w:ascii="Times New Roman" w:hAnsi="Times New Roman" w:cs="Times New Roman"/>
          <w:sz w:val="24"/>
          <w:szCs w:val="24"/>
          <w:lang w:val="en-US"/>
        </w:rPr>
        <w:t>perceived</w:t>
      </w:r>
      <w:r w:rsidR="005C550E">
        <w:rPr>
          <w:rFonts w:ascii="Times New Roman" w:hAnsi="Times New Roman" w:cs="Times New Roman"/>
          <w:sz w:val="24"/>
          <w:szCs w:val="24"/>
          <w:lang w:val="en-US"/>
        </w:rPr>
        <w:t xml:space="preserve"> </w:t>
      </w:r>
      <w:r w:rsidR="002E2E2F">
        <w:rPr>
          <w:rFonts w:ascii="Times New Roman" w:hAnsi="Times New Roman" w:cs="Times New Roman"/>
          <w:sz w:val="24"/>
          <w:szCs w:val="24"/>
          <w:lang w:val="en-US"/>
        </w:rPr>
        <w:t>anxiety and mood is widely observed across study subgroups)</w:t>
      </w:r>
      <w:r w:rsidR="00A903D4">
        <w:rPr>
          <w:rFonts w:ascii="Times New Roman" w:hAnsi="Times New Roman" w:cs="Times New Roman"/>
          <w:sz w:val="24"/>
          <w:szCs w:val="24"/>
          <w:lang w:val="en-US"/>
        </w:rPr>
        <w:t>.</w:t>
      </w:r>
      <w:r w:rsidR="00394F7B" w:rsidRPr="00394F7B">
        <w:rPr>
          <w:lang w:val="en-US"/>
        </w:rPr>
        <w:t xml:space="preserve"> </w:t>
      </w:r>
      <w:r w:rsidR="00394F7B" w:rsidRPr="00394F7B">
        <w:rPr>
          <w:rFonts w:ascii="Times New Roman" w:hAnsi="Times New Roman" w:cs="Times New Roman"/>
          <w:sz w:val="24"/>
          <w:szCs w:val="24"/>
          <w:lang w:val="en-US"/>
        </w:rPr>
        <w:t>During the present circumstances and due to the necessity to collect data rapidly, it was not possible to use time-consuming methods en</w:t>
      </w:r>
      <w:r w:rsidR="00394F7B">
        <w:rPr>
          <w:rFonts w:ascii="Times New Roman" w:hAnsi="Times New Roman" w:cs="Times New Roman"/>
          <w:sz w:val="24"/>
          <w:szCs w:val="24"/>
          <w:lang w:val="en-US"/>
        </w:rPr>
        <w:t>suring a representative sample.</w:t>
      </w:r>
      <w:r w:rsidR="00A903D4">
        <w:rPr>
          <w:rFonts w:ascii="Times New Roman" w:hAnsi="Times New Roman" w:cs="Times New Roman"/>
          <w:sz w:val="24"/>
          <w:szCs w:val="24"/>
          <w:lang w:val="en-US"/>
        </w:rPr>
        <w:t xml:space="preserve"> </w:t>
      </w:r>
      <w:r w:rsidRPr="00AC1FAB">
        <w:rPr>
          <w:rFonts w:ascii="Times New Roman" w:hAnsi="Times New Roman" w:cs="Times New Roman"/>
          <w:sz w:val="24"/>
          <w:szCs w:val="24"/>
          <w:lang w:val="en-US"/>
        </w:rPr>
        <w:t>Second</w:t>
      </w:r>
      <w:r w:rsidR="00B15C30">
        <w:rPr>
          <w:rFonts w:ascii="Times New Roman" w:hAnsi="Times New Roman" w:cs="Times New Roman"/>
          <w:sz w:val="24"/>
          <w:szCs w:val="24"/>
          <w:lang w:val="en-US"/>
        </w:rPr>
        <w:t>ly</w:t>
      </w:r>
      <w:r w:rsidRPr="00AC1FAB">
        <w:rPr>
          <w:rFonts w:ascii="Times New Roman" w:hAnsi="Times New Roman" w:cs="Times New Roman"/>
          <w:sz w:val="24"/>
          <w:szCs w:val="24"/>
          <w:lang w:val="en-US"/>
        </w:rPr>
        <w:t xml:space="preserve">, </w:t>
      </w:r>
      <w:r w:rsidR="00B15C30">
        <w:rPr>
          <w:rFonts w:ascii="Times New Roman" w:hAnsi="Times New Roman" w:cs="Times New Roman"/>
          <w:sz w:val="24"/>
          <w:szCs w:val="24"/>
          <w:lang w:val="en-US"/>
        </w:rPr>
        <w:t>because</w:t>
      </w:r>
      <w:r w:rsidRPr="00AC1FAB">
        <w:rPr>
          <w:rFonts w:ascii="Times New Roman" w:hAnsi="Times New Roman" w:cs="Times New Roman"/>
          <w:sz w:val="24"/>
          <w:szCs w:val="24"/>
          <w:lang w:val="en-US"/>
        </w:rPr>
        <w:t xml:space="preserve"> young adults </w:t>
      </w:r>
      <w:r w:rsidR="00B15C30">
        <w:rPr>
          <w:rFonts w:ascii="Times New Roman" w:hAnsi="Times New Roman" w:cs="Times New Roman"/>
          <w:sz w:val="24"/>
          <w:szCs w:val="24"/>
          <w:lang w:val="en-US"/>
        </w:rPr>
        <w:t>are overrepresented in the examined</w:t>
      </w:r>
      <w:r w:rsidRPr="00AC1FAB">
        <w:rPr>
          <w:rFonts w:ascii="Times New Roman" w:hAnsi="Times New Roman" w:cs="Times New Roman"/>
          <w:sz w:val="24"/>
          <w:szCs w:val="24"/>
          <w:lang w:val="en-US"/>
        </w:rPr>
        <w:t xml:space="preserve"> sample, </w:t>
      </w:r>
      <w:r w:rsidR="00B15C30">
        <w:rPr>
          <w:rFonts w:ascii="Times New Roman" w:hAnsi="Times New Roman" w:cs="Times New Roman"/>
          <w:sz w:val="24"/>
          <w:szCs w:val="24"/>
          <w:lang w:val="en-US"/>
        </w:rPr>
        <w:t>estimated</w:t>
      </w:r>
      <w:r w:rsidRPr="00AC1FAB">
        <w:rPr>
          <w:rFonts w:ascii="Times New Roman" w:hAnsi="Times New Roman" w:cs="Times New Roman"/>
          <w:sz w:val="24"/>
          <w:szCs w:val="24"/>
          <w:lang w:val="en-US"/>
        </w:rPr>
        <w:t xml:space="preserve"> </w:t>
      </w:r>
      <w:r w:rsidR="00135711">
        <w:rPr>
          <w:rFonts w:ascii="Times New Roman" w:hAnsi="Times New Roman" w:cs="Times New Roman"/>
          <w:sz w:val="24"/>
          <w:szCs w:val="24"/>
          <w:lang w:val="en-US"/>
        </w:rPr>
        <w:t xml:space="preserve">current </w:t>
      </w:r>
      <w:r w:rsidRPr="00AC1FAB">
        <w:rPr>
          <w:rFonts w:ascii="Times New Roman" w:hAnsi="Times New Roman" w:cs="Times New Roman"/>
          <w:sz w:val="24"/>
          <w:szCs w:val="24"/>
          <w:lang w:val="en-US"/>
        </w:rPr>
        <w:t xml:space="preserve">PA </w:t>
      </w:r>
      <w:r w:rsidR="00B15C30">
        <w:rPr>
          <w:rFonts w:ascii="Times New Roman" w:hAnsi="Times New Roman" w:cs="Times New Roman"/>
          <w:sz w:val="24"/>
          <w:szCs w:val="24"/>
          <w:lang w:val="en-US"/>
        </w:rPr>
        <w:t>adherence</w:t>
      </w:r>
      <w:r w:rsidR="004F7FDA">
        <w:rPr>
          <w:rFonts w:ascii="Times New Roman" w:hAnsi="Times New Roman" w:cs="Times New Roman"/>
          <w:sz w:val="24"/>
          <w:szCs w:val="24"/>
          <w:lang w:val="en-US"/>
        </w:rPr>
        <w:t xml:space="preserve">, as well as both </w:t>
      </w:r>
      <w:r w:rsidR="00135711">
        <w:rPr>
          <w:rFonts w:ascii="Times New Roman" w:hAnsi="Times New Roman" w:cs="Times New Roman"/>
          <w:sz w:val="24"/>
          <w:szCs w:val="24"/>
          <w:lang w:val="en-US"/>
        </w:rPr>
        <w:t xml:space="preserve">current perceived </w:t>
      </w:r>
      <w:r w:rsidR="004F7FDA">
        <w:rPr>
          <w:rFonts w:ascii="Times New Roman" w:hAnsi="Times New Roman" w:cs="Times New Roman"/>
          <w:sz w:val="24"/>
          <w:szCs w:val="24"/>
          <w:lang w:val="en-US"/>
        </w:rPr>
        <w:t>anxiety and mood,</w:t>
      </w:r>
      <w:r w:rsidRPr="00AC1FAB">
        <w:rPr>
          <w:rFonts w:ascii="Times New Roman" w:hAnsi="Times New Roman" w:cs="Times New Roman"/>
          <w:sz w:val="24"/>
          <w:szCs w:val="24"/>
          <w:lang w:val="en-US"/>
        </w:rPr>
        <w:t xml:space="preserve"> </w:t>
      </w:r>
      <w:r w:rsidR="00B15C30">
        <w:rPr>
          <w:rFonts w:ascii="Times New Roman" w:hAnsi="Times New Roman" w:cs="Times New Roman"/>
          <w:sz w:val="24"/>
          <w:szCs w:val="24"/>
          <w:lang w:val="en-US"/>
        </w:rPr>
        <w:t>m</w:t>
      </w:r>
      <w:r w:rsidR="004F7FDA">
        <w:rPr>
          <w:rFonts w:ascii="Times New Roman" w:hAnsi="Times New Roman" w:cs="Times New Roman"/>
          <w:sz w:val="24"/>
          <w:szCs w:val="24"/>
          <w:lang w:val="en-US"/>
        </w:rPr>
        <w:t>ight</w:t>
      </w:r>
      <w:r w:rsidRPr="00AC1FAB">
        <w:rPr>
          <w:rFonts w:ascii="Times New Roman" w:hAnsi="Times New Roman" w:cs="Times New Roman"/>
          <w:sz w:val="24"/>
          <w:szCs w:val="24"/>
          <w:lang w:val="en-US"/>
        </w:rPr>
        <w:t xml:space="preserve"> be </w:t>
      </w:r>
      <w:r w:rsidR="004F7FDA">
        <w:rPr>
          <w:rFonts w:ascii="Times New Roman" w:hAnsi="Times New Roman" w:cs="Times New Roman"/>
          <w:sz w:val="24"/>
          <w:szCs w:val="24"/>
          <w:lang w:val="en-US"/>
        </w:rPr>
        <w:t>different</w:t>
      </w:r>
      <w:r w:rsidR="004F7FDA" w:rsidRPr="00AC1FAB">
        <w:rPr>
          <w:rFonts w:ascii="Times New Roman" w:hAnsi="Times New Roman" w:cs="Times New Roman"/>
          <w:sz w:val="24"/>
          <w:szCs w:val="24"/>
          <w:lang w:val="en-US"/>
        </w:rPr>
        <w:t xml:space="preserve"> </w:t>
      </w:r>
      <w:r w:rsidRPr="00AC1FAB">
        <w:rPr>
          <w:rFonts w:ascii="Times New Roman" w:hAnsi="Times New Roman" w:cs="Times New Roman"/>
          <w:sz w:val="24"/>
          <w:szCs w:val="24"/>
          <w:lang w:val="en-US"/>
        </w:rPr>
        <w:t xml:space="preserve">than in </w:t>
      </w:r>
      <w:r w:rsidR="004F7FDA">
        <w:rPr>
          <w:rFonts w:ascii="Times New Roman" w:hAnsi="Times New Roman" w:cs="Times New Roman"/>
          <w:sz w:val="24"/>
          <w:szCs w:val="24"/>
          <w:lang w:val="en-US"/>
        </w:rPr>
        <w:t>other older</w:t>
      </w:r>
      <w:r w:rsidRPr="00AC1FAB">
        <w:rPr>
          <w:rFonts w:ascii="Times New Roman" w:hAnsi="Times New Roman" w:cs="Times New Roman"/>
          <w:sz w:val="24"/>
          <w:szCs w:val="24"/>
          <w:lang w:val="en-US"/>
        </w:rPr>
        <w:t xml:space="preserve"> </w:t>
      </w:r>
      <w:r w:rsidR="00B15C30">
        <w:rPr>
          <w:rFonts w:ascii="Times New Roman" w:hAnsi="Times New Roman" w:cs="Times New Roman"/>
          <w:sz w:val="24"/>
          <w:szCs w:val="24"/>
          <w:lang w:val="en-US"/>
        </w:rPr>
        <w:t>adult population</w:t>
      </w:r>
      <w:r w:rsidR="00FC1F84">
        <w:rPr>
          <w:rFonts w:ascii="Times New Roman" w:hAnsi="Times New Roman" w:cs="Times New Roman"/>
          <w:sz w:val="24"/>
          <w:szCs w:val="24"/>
          <w:lang w:val="en-US"/>
        </w:rPr>
        <w:t>; also</w:t>
      </w:r>
      <w:r w:rsidR="00FC1F84" w:rsidRPr="00FC1F84">
        <w:rPr>
          <w:rFonts w:ascii="Times New Roman" w:hAnsi="Times New Roman" w:cs="Times New Roman"/>
          <w:sz w:val="24"/>
          <w:szCs w:val="24"/>
          <w:lang w:val="en-US"/>
        </w:rPr>
        <w:t xml:space="preserve">, estimated </w:t>
      </w:r>
      <w:r w:rsidR="00135711">
        <w:rPr>
          <w:rFonts w:ascii="Times New Roman" w:hAnsi="Times New Roman" w:cs="Times New Roman"/>
          <w:sz w:val="24"/>
          <w:szCs w:val="24"/>
          <w:lang w:val="en-US"/>
        </w:rPr>
        <w:t xml:space="preserve">current </w:t>
      </w:r>
      <w:r w:rsidR="00FC1F84" w:rsidRPr="00FC1F84">
        <w:rPr>
          <w:rFonts w:ascii="Times New Roman" w:hAnsi="Times New Roman" w:cs="Times New Roman"/>
          <w:sz w:val="24"/>
          <w:szCs w:val="24"/>
          <w:lang w:val="en-US"/>
        </w:rPr>
        <w:t>PA levels might be higher than in the genera</w:t>
      </w:r>
      <w:r w:rsidR="00FC1F84">
        <w:rPr>
          <w:rFonts w:ascii="Times New Roman" w:hAnsi="Times New Roman" w:cs="Times New Roman"/>
          <w:sz w:val="24"/>
          <w:szCs w:val="24"/>
          <w:lang w:val="en-US"/>
        </w:rPr>
        <w:t>l Spanish population of adults. A</w:t>
      </w:r>
      <w:r w:rsidR="00FC1F84" w:rsidRPr="00FC1F84">
        <w:rPr>
          <w:rFonts w:ascii="Times New Roman" w:hAnsi="Times New Roman" w:cs="Times New Roman"/>
          <w:sz w:val="24"/>
          <w:szCs w:val="24"/>
          <w:lang w:val="en-US"/>
        </w:rPr>
        <w:t>ccording to the figures from the National Statistics Institute of Spain (45), the characteristics of this study sample substantially differ from the Spanish general population in variables such as age and education (i.e. the participants of this study are younger and higher educated than the average Spanish general population of adults), hence the findings of the present study should be interpreted in the light of this information</w:t>
      </w:r>
      <w:r w:rsidR="00FC1F84">
        <w:rPr>
          <w:rFonts w:ascii="Times New Roman" w:hAnsi="Times New Roman" w:cs="Times New Roman"/>
          <w:sz w:val="24"/>
          <w:szCs w:val="24"/>
          <w:lang w:val="en-US"/>
        </w:rPr>
        <w:t>.</w:t>
      </w:r>
      <w:r w:rsidR="004F7FDA">
        <w:rPr>
          <w:rFonts w:ascii="Times New Roman" w:hAnsi="Times New Roman" w:cs="Times New Roman"/>
          <w:sz w:val="24"/>
          <w:szCs w:val="24"/>
          <w:lang w:val="en-US"/>
        </w:rPr>
        <w:t xml:space="preserve"> </w:t>
      </w:r>
      <w:r w:rsidRPr="00AC1FAB">
        <w:rPr>
          <w:rFonts w:ascii="Times New Roman" w:hAnsi="Times New Roman" w:cs="Times New Roman"/>
          <w:sz w:val="24"/>
          <w:szCs w:val="24"/>
          <w:lang w:val="en-US"/>
        </w:rPr>
        <w:t>Third</w:t>
      </w:r>
      <w:r w:rsidR="00B15C30">
        <w:rPr>
          <w:rFonts w:ascii="Times New Roman" w:hAnsi="Times New Roman" w:cs="Times New Roman"/>
          <w:sz w:val="24"/>
          <w:szCs w:val="24"/>
          <w:lang w:val="en-US"/>
        </w:rPr>
        <w:t>ly</w:t>
      </w:r>
      <w:r w:rsidRPr="00AC1FAB">
        <w:rPr>
          <w:rFonts w:ascii="Times New Roman" w:hAnsi="Times New Roman" w:cs="Times New Roman"/>
          <w:sz w:val="24"/>
          <w:szCs w:val="24"/>
          <w:lang w:val="en-US"/>
        </w:rPr>
        <w:t xml:space="preserve">, </w:t>
      </w:r>
      <w:r w:rsidR="00614606">
        <w:rPr>
          <w:rFonts w:ascii="Times New Roman" w:hAnsi="Times New Roman" w:cs="Times New Roman"/>
          <w:sz w:val="24"/>
          <w:szCs w:val="24"/>
          <w:lang w:val="en-US"/>
        </w:rPr>
        <w:t xml:space="preserve">the outcome variables were assessed with a not validated tool, which could lead to an information bias; nevertheless, </w:t>
      </w:r>
      <w:r w:rsidR="006F4B34">
        <w:rPr>
          <w:rFonts w:ascii="Times New Roman" w:hAnsi="Times New Roman" w:cs="Times New Roman"/>
          <w:sz w:val="24"/>
          <w:szCs w:val="24"/>
          <w:lang w:val="en-US"/>
        </w:rPr>
        <w:t xml:space="preserve">similar </w:t>
      </w:r>
      <w:r w:rsidR="00614606">
        <w:rPr>
          <w:rFonts w:ascii="Times New Roman" w:hAnsi="Times New Roman" w:cs="Times New Roman"/>
          <w:sz w:val="24"/>
          <w:szCs w:val="24"/>
          <w:lang w:val="en-US"/>
        </w:rPr>
        <w:t>single-item questions have been used in prior research to estimate differen</w:t>
      </w:r>
      <w:r w:rsidR="006F4B34">
        <w:rPr>
          <w:rFonts w:ascii="Times New Roman" w:hAnsi="Times New Roman" w:cs="Times New Roman"/>
          <w:sz w:val="24"/>
          <w:szCs w:val="24"/>
          <w:lang w:val="en-US"/>
        </w:rPr>
        <w:t xml:space="preserve">t mental health conditions, and have shown moderate correlation with validated mental health scales </w:t>
      </w:r>
      <w:r w:rsidR="00782D41">
        <w:rPr>
          <w:rFonts w:ascii="Times New Roman" w:hAnsi="Times New Roman" w:cs="Times New Roman"/>
          <w:sz w:val="24"/>
          <w:szCs w:val="24"/>
          <w:lang w:val="en-US"/>
        </w:rPr>
        <w:t>(</w:t>
      </w:r>
      <w:r w:rsidR="000447A9">
        <w:rPr>
          <w:rFonts w:ascii="Times New Roman" w:hAnsi="Times New Roman" w:cs="Times New Roman"/>
          <w:sz w:val="24"/>
          <w:szCs w:val="24"/>
          <w:lang w:val="en-US"/>
        </w:rPr>
        <w:t>4</w:t>
      </w:r>
      <w:r w:rsidR="00FC1F84">
        <w:rPr>
          <w:rFonts w:ascii="Times New Roman" w:hAnsi="Times New Roman" w:cs="Times New Roman"/>
          <w:sz w:val="24"/>
          <w:szCs w:val="24"/>
          <w:lang w:val="en-US"/>
        </w:rPr>
        <w:t>6</w:t>
      </w:r>
      <w:r w:rsidR="000447A9">
        <w:rPr>
          <w:rFonts w:ascii="Times New Roman" w:hAnsi="Times New Roman" w:cs="Times New Roman"/>
          <w:sz w:val="24"/>
          <w:szCs w:val="24"/>
          <w:lang w:val="en-US"/>
        </w:rPr>
        <w:t>,4</w:t>
      </w:r>
      <w:r w:rsidR="00FC1F84">
        <w:rPr>
          <w:rFonts w:ascii="Times New Roman" w:hAnsi="Times New Roman" w:cs="Times New Roman"/>
          <w:sz w:val="24"/>
          <w:szCs w:val="24"/>
          <w:lang w:val="en-US"/>
        </w:rPr>
        <w:t>7</w:t>
      </w:r>
      <w:r w:rsidR="00782D41">
        <w:rPr>
          <w:rFonts w:ascii="Times New Roman" w:hAnsi="Times New Roman" w:cs="Times New Roman"/>
          <w:sz w:val="24"/>
          <w:szCs w:val="24"/>
          <w:lang w:val="en-US"/>
        </w:rPr>
        <w:t>).</w:t>
      </w:r>
      <w:r w:rsidR="00E44346">
        <w:rPr>
          <w:rFonts w:ascii="Times New Roman" w:hAnsi="Times New Roman" w:cs="Times New Roman"/>
          <w:sz w:val="24"/>
          <w:szCs w:val="24"/>
          <w:lang w:val="en-US"/>
        </w:rPr>
        <w:t xml:space="preserve"> Due to their brevity, single-item questions have been further recommended to apply in specific contexts of illness and frailty, hence, the authors decided to use it in this specific confinement context due to COVID-19 pandemic</w:t>
      </w:r>
      <w:r w:rsidR="005B0667">
        <w:rPr>
          <w:rFonts w:ascii="Times New Roman" w:hAnsi="Times New Roman" w:cs="Times New Roman"/>
          <w:sz w:val="24"/>
          <w:szCs w:val="24"/>
          <w:lang w:val="en-US"/>
        </w:rPr>
        <w:t xml:space="preserve"> (4</w:t>
      </w:r>
      <w:r w:rsidR="00FC1F84">
        <w:rPr>
          <w:rFonts w:ascii="Times New Roman" w:hAnsi="Times New Roman" w:cs="Times New Roman"/>
          <w:sz w:val="24"/>
          <w:szCs w:val="24"/>
          <w:lang w:val="en-US"/>
        </w:rPr>
        <w:t>8</w:t>
      </w:r>
      <w:r w:rsidR="00E44346">
        <w:rPr>
          <w:rFonts w:ascii="Times New Roman" w:hAnsi="Times New Roman" w:cs="Times New Roman"/>
          <w:sz w:val="24"/>
          <w:szCs w:val="24"/>
          <w:lang w:val="en-US"/>
        </w:rPr>
        <w:t xml:space="preserve">). </w:t>
      </w:r>
      <w:r w:rsidR="00614606">
        <w:rPr>
          <w:rFonts w:ascii="Times New Roman" w:hAnsi="Times New Roman" w:cs="Times New Roman"/>
          <w:sz w:val="24"/>
          <w:szCs w:val="24"/>
          <w:lang w:val="en-US"/>
        </w:rPr>
        <w:t xml:space="preserve">Last, </w:t>
      </w:r>
      <w:r w:rsidRPr="00AC1FAB">
        <w:rPr>
          <w:rFonts w:ascii="Times New Roman" w:hAnsi="Times New Roman" w:cs="Times New Roman"/>
          <w:sz w:val="24"/>
          <w:szCs w:val="24"/>
          <w:lang w:val="en-US"/>
        </w:rPr>
        <w:t xml:space="preserve">due to </w:t>
      </w:r>
      <w:r w:rsidR="00B15C30">
        <w:rPr>
          <w:rFonts w:ascii="Times New Roman" w:hAnsi="Times New Roman" w:cs="Times New Roman"/>
          <w:sz w:val="24"/>
          <w:szCs w:val="24"/>
          <w:lang w:val="en-US"/>
        </w:rPr>
        <w:t xml:space="preserve">the </w:t>
      </w:r>
      <w:r w:rsidR="00222A83">
        <w:rPr>
          <w:rFonts w:ascii="Times New Roman" w:hAnsi="Times New Roman" w:cs="Times New Roman"/>
          <w:sz w:val="24"/>
          <w:szCs w:val="24"/>
          <w:lang w:val="en-US"/>
        </w:rPr>
        <w:t xml:space="preserve">cross-sectional </w:t>
      </w:r>
      <w:r w:rsidR="00B15C30">
        <w:rPr>
          <w:rFonts w:ascii="Times New Roman" w:hAnsi="Times New Roman" w:cs="Times New Roman"/>
          <w:sz w:val="24"/>
          <w:szCs w:val="24"/>
          <w:lang w:val="en-US"/>
        </w:rPr>
        <w:t>design</w:t>
      </w:r>
      <w:r w:rsidRPr="00AC1FAB">
        <w:rPr>
          <w:rFonts w:ascii="Times New Roman" w:hAnsi="Times New Roman" w:cs="Times New Roman"/>
          <w:sz w:val="24"/>
          <w:szCs w:val="24"/>
          <w:lang w:val="en-US"/>
        </w:rPr>
        <w:t xml:space="preserve">, the present </w:t>
      </w:r>
      <w:r w:rsidR="00B15C30">
        <w:rPr>
          <w:rFonts w:ascii="Times New Roman" w:hAnsi="Times New Roman" w:cs="Times New Roman"/>
          <w:sz w:val="24"/>
          <w:szCs w:val="24"/>
          <w:lang w:val="en-US"/>
        </w:rPr>
        <w:t>study</w:t>
      </w:r>
      <w:r w:rsidRPr="00AC1FAB">
        <w:rPr>
          <w:rFonts w:ascii="Times New Roman" w:hAnsi="Times New Roman" w:cs="Times New Roman"/>
          <w:sz w:val="24"/>
          <w:szCs w:val="24"/>
          <w:lang w:val="en-US"/>
        </w:rPr>
        <w:t xml:space="preserve"> does not allow </w:t>
      </w:r>
      <w:r w:rsidR="00B15C30">
        <w:rPr>
          <w:rFonts w:ascii="Times New Roman" w:hAnsi="Times New Roman" w:cs="Times New Roman"/>
          <w:sz w:val="24"/>
          <w:szCs w:val="24"/>
          <w:lang w:val="en-US"/>
        </w:rPr>
        <w:t xml:space="preserve">inferring </w:t>
      </w:r>
      <w:r w:rsidRPr="00AC1FAB">
        <w:rPr>
          <w:rFonts w:ascii="Times New Roman" w:hAnsi="Times New Roman" w:cs="Times New Roman"/>
          <w:sz w:val="24"/>
          <w:szCs w:val="24"/>
          <w:lang w:val="en-US"/>
        </w:rPr>
        <w:t xml:space="preserve">causal </w:t>
      </w:r>
      <w:r w:rsidR="00B15C30">
        <w:rPr>
          <w:rFonts w:ascii="Times New Roman" w:hAnsi="Times New Roman" w:cs="Times New Roman"/>
          <w:sz w:val="24"/>
          <w:szCs w:val="24"/>
          <w:lang w:val="en-US"/>
        </w:rPr>
        <w:t>conclusions</w:t>
      </w:r>
      <w:r w:rsidR="00FC1F84">
        <w:rPr>
          <w:rFonts w:ascii="Times New Roman" w:hAnsi="Times New Roman" w:cs="Times New Roman"/>
          <w:sz w:val="24"/>
          <w:szCs w:val="24"/>
          <w:lang w:val="en-US"/>
        </w:rPr>
        <w:t xml:space="preserve">; thus, </w:t>
      </w:r>
      <w:r w:rsidR="002A5689">
        <w:rPr>
          <w:rFonts w:ascii="Times New Roman" w:hAnsi="Times New Roman" w:cs="Times New Roman"/>
          <w:sz w:val="24"/>
          <w:szCs w:val="24"/>
          <w:lang w:val="en-US"/>
        </w:rPr>
        <w:t>randomized control</w:t>
      </w:r>
      <w:r w:rsidR="0062592C">
        <w:rPr>
          <w:rFonts w:ascii="Times New Roman" w:hAnsi="Times New Roman" w:cs="Times New Roman"/>
          <w:sz w:val="24"/>
          <w:szCs w:val="24"/>
          <w:lang w:val="en-US"/>
        </w:rPr>
        <w:t>led</w:t>
      </w:r>
      <w:r w:rsidR="002A5689">
        <w:rPr>
          <w:rFonts w:ascii="Times New Roman" w:hAnsi="Times New Roman" w:cs="Times New Roman"/>
          <w:sz w:val="24"/>
          <w:szCs w:val="24"/>
          <w:lang w:val="en-US"/>
        </w:rPr>
        <w:t xml:space="preserve"> trials</w:t>
      </w:r>
      <w:r w:rsidR="00FC1F84">
        <w:rPr>
          <w:rFonts w:ascii="Times New Roman" w:hAnsi="Times New Roman" w:cs="Times New Roman"/>
          <w:sz w:val="24"/>
          <w:szCs w:val="24"/>
          <w:lang w:val="en-US"/>
        </w:rPr>
        <w:t xml:space="preserve"> are further necessary to confirm these findings. </w:t>
      </w:r>
      <w:r w:rsidR="00222A83" w:rsidRPr="00222A83">
        <w:rPr>
          <w:rFonts w:ascii="Times New Roman" w:hAnsi="Times New Roman" w:cs="Times New Roman"/>
          <w:sz w:val="24"/>
          <w:szCs w:val="24"/>
          <w:lang w:val="en-US"/>
        </w:rPr>
        <w:t>However, as the epidemic and subsequent confinement could not be</w:t>
      </w:r>
      <w:r w:rsidR="005C550E">
        <w:rPr>
          <w:rFonts w:ascii="Times New Roman" w:hAnsi="Times New Roman" w:cs="Times New Roman"/>
          <w:sz w:val="24"/>
          <w:szCs w:val="24"/>
          <w:lang w:val="en-US"/>
        </w:rPr>
        <w:t xml:space="preserve"> </w:t>
      </w:r>
      <w:r w:rsidR="00222A83" w:rsidRPr="00222A83">
        <w:rPr>
          <w:rFonts w:ascii="Times New Roman" w:hAnsi="Times New Roman" w:cs="Times New Roman"/>
          <w:sz w:val="24"/>
          <w:szCs w:val="24"/>
          <w:lang w:val="en-US"/>
        </w:rPr>
        <w:t>foreseen, it was simply not possible to collect data on pre-confinement conditions to</w:t>
      </w:r>
      <w:r w:rsidR="005C550E">
        <w:rPr>
          <w:rFonts w:ascii="Times New Roman" w:hAnsi="Times New Roman" w:cs="Times New Roman"/>
          <w:sz w:val="24"/>
          <w:szCs w:val="24"/>
          <w:lang w:val="en-US"/>
        </w:rPr>
        <w:t xml:space="preserve"> </w:t>
      </w:r>
      <w:r w:rsidR="00222A83" w:rsidRPr="00222A83">
        <w:rPr>
          <w:rFonts w:ascii="Times New Roman" w:hAnsi="Times New Roman" w:cs="Times New Roman"/>
          <w:sz w:val="24"/>
          <w:szCs w:val="24"/>
          <w:lang w:val="en-US"/>
        </w:rPr>
        <w:t>allow for assessment of more causal associations.</w:t>
      </w:r>
      <w:r w:rsidR="00222A83">
        <w:rPr>
          <w:rFonts w:ascii="Times New Roman" w:hAnsi="Times New Roman" w:cs="Times New Roman"/>
          <w:sz w:val="24"/>
          <w:szCs w:val="24"/>
          <w:lang w:val="en-US"/>
        </w:rPr>
        <w:t xml:space="preserve"> </w:t>
      </w:r>
      <w:r w:rsidR="00B15C30">
        <w:rPr>
          <w:rFonts w:ascii="Times New Roman" w:hAnsi="Times New Roman" w:cs="Times New Roman"/>
          <w:sz w:val="24"/>
          <w:szCs w:val="24"/>
          <w:lang w:val="en-US"/>
        </w:rPr>
        <w:t>In closing</w:t>
      </w:r>
      <w:r w:rsidRPr="00AC1FAB">
        <w:rPr>
          <w:rFonts w:ascii="Times New Roman" w:hAnsi="Times New Roman" w:cs="Times New Roman"/>
          <w:sz w:val="24"/>
          <w:szCs w:val="24"/>
          <w:lang w:val="en-US"/>
        </w:rPr>
        <w:t xml:space="preserve">, because the data </w:t>
      </w:r>
      <w:r w:rsidR="00FC1F84">
        <w:rPr>
          <w:rFonts w:ascii="Times New Roman" w:hAnsi="Times New Roman" w:cs="Times New Roman"/>
          <w:sz w:val="24"/>
          <w:szCs w:val="24"/>
          <w:lang w:val="en-US"/>
        </w:rPr>
        <w:t xml:space="preserve">of the </w:t>
      </w:r>
      <w:r w:rsidR="00B15C30">
        <w:rPr>
          <w:rFonts w:ascii="Times New Roman" w:hAnsi="Times New Roman" w:cs="Times New Roman"/>
          <w:sz w:val="24"/>
          <w:szCs w:val="24"/>
          <w:lang w:val="en-US"/>
        </w:rPr>
        <w:t xml:space="preserve">survey </w:t>
      </w:r>
      <w:r w:rsidRPr="00AC1FAB">
        <w:rPr>
          <w:rFonts w:ascii="Times New Roman" w:hAnsi="Times New Roman" w:cs="Times New Roman"/>
          <w:sz w:val="24"/>
          <w:szCs w:val="24"/>
          <w:lang w:val="en-US"/>
        </w:rPr>
        <w:t xml:space="preserve">were mainly referred to the first </w:t>
      </w:r>
      <w:r w:rsidR="00B15C30">
        <w:rPr>
          <w:rFonts w:ascii="Times New Roman" w:hAnsi="Times New Roman" w:cs="Times New Roman"/>
          <w:sz w:val="24"/>
          <w:szCs w:val="24"/>
          <w:lang w:val="en-US"/>
        </w:rPr>
        <w:t xml:space="preserve">days </w:t>
      </w:r>
      <w:r w:rsidRPr="00AC1FAB">
        <w:rPr>
          <w:rFonts w:ascii="Times New Roman" w:hAnsi="Times New Roman" w:cs="Times New Roman"/>
          <w:sz w:val="24"/>
          <w:szCs w:val="24"/>
          <w:lang w:val="en-US"/>
        </w:rPr>
        <w:t xml:space="preserve">of the COVID-19 outbreak in Spain, </w:t>
      </w:r>
      <w:r w:rsidR="00DD543B">
        <w:rPr>
          <w:rFonts w:ascii="Times New Roman" w:hAnsi="Times New Roman" w:cs="Times New Roman"/>
          <w:sz w:val="24"/>
          <w:szCs w:val="24"/>
          <w:lang w:val="en-US"/>
        </w:rPr>
        <w:t>the present results might not be reflecting the worse period of the confinement.</w:t>
      </w:r>
      <w:r w:rsidRPr="00AC1FAB">
        <w:rPr>
          <w:rFonts w:ascii="Times New Roman" w:hAnsi="Times New Roman" w:cs="Times New Roman"/>
          <w:sz w:val="24"/>
          <w:szCs w:val="24"/>
          <w:lang w:val="en-US"/>
        </w:rPr>
        <w:t xml:space="preserve"> (i.e. more days of isolation might </w:t>
      </w:r>
      <w:r w:rsidR="00DD543B">
        <w:rPr>
          <w:rFonts w:ascii="Times New Roman" w:hAnsi="Times New Roman" w:cs="Times New Roman"/>
          <w:sz w:val="24"/>
          <w:szCs w:val="24"/>
          <w:lang w:val="en-US"/>
        </w:rPr>
        <w:t>lead to higher</w:t>
      </w:r>
      <w:r w:rsidR="005C550E">
        <w:rPr>
          <w:rFonts w:ascii="Times New Roman" w:hAnsi="Times New Roman" w:cs="Times New Roman"/>
          <w:sz w:val="24"/>
          <w:szCs w:val="24"/>
          <w:lang w:val="en-US"/>
        </w:rPr>
        <w:t xml:space="preserve"> </w:t>
      </w:r>
      <w:r w:rsidR="00135711">
        <w:rPr>
          <w:rFonts w:ascii="Times New Roman" w:hAnsi="Times New Roman" w:cs="Times New Roman"/>
          <w:sz w:val="24"/>
          <w:szCs w:val="24"/>
          <w:lang w:val="en-US"/>
        </w:rPr>
        <w:t xml:space="preserve">current </w:t>
      </w:r>
      <w:r w:rsidR="005C550E">
        <w:rPr>
          <w:rFonts w:ascii="Times New Roman" w:hAnsi="Times New Roman" w:cs="Times New Roman"/>
          <w:sz w:val="24"/>
          <w:szCs w:val="24"/>
          <w:lang w:val="en-US"/>
        </w:rPr>
        <w:t xml:space="preserve">perceived </w:t>
      </w:r>
      <w:r w:rsidR="00DD543B">
        <w:rPr>
          <w:rFonts w:ascii="Times New Roman" w:hAnsi="Times New Roman" w:cs="Times New Roman"/>
          <w:sz w:val="24"/>
          <w:szCs w:val="24"/>
          <w:lang w:val="en-US"/>
        </w:rPr>
        <w:t xml:space="preserve">anxiety </w:t>
      </w:r>
      <w:r w:rsidR="005C550E">
        <w:rPr>
          <w:rFonts w:ascii="Times New Roman" w:hAnsi="Times New Roman" w:cs="Times New Roman"/>
          <w:sz w:val="24"/>
          <w:szCs w:val="24"/>
          <w:lang w:val="en-US"/>
        </w:rPr>
        <w:t>and</w:t>
      </w:r>
      <w:r w:rsidR="00DD543B">
        <w:rPr>
          <w:rFonts w:ascii="Times New Roman" w:hAnsi="Times New Roman" w:cs="Times New Roman"/>
          <w:sz w:val="24"/>
          <w:szCs w:val="24"/>
          <w:lang w:val="en-US"/>
        </w:rPr>
        <w:t xml:space="preserve"> </w:t>
      </w:r>
      <w:r w:rsidR="00135711">
        <w:rPr>
          <w:rFonts w:ascii="Times New Roman" w:hAnsi="Times New Roman" w:cs="Times New Roman"/>
          <w:sz w:val="24"/>
          <w:szCs w:val="24"/>
          <w:lang w:val="en-US"/>
        </w:rPr>
        <w:t xml:space="preserve">worse </w:t>
      </w:r>
      <w:r w:rsidR="00DD543B">
        <w:rPr>
          <w:rFonts w:ascii="Times New Roman" w:hAnsi="Times New Roman" w:cs="Times New Roman"/>
          <w:sz w:val="24"/>
          <w:szCs w:val="24"/>
          <w:lang w:val="en-US"/>
        </w:rPr>
        <w:t>mood</w:t>
      </w:r>
      <w:r w:rsidRPr="00AC1FAB">
        <w:rPr>
          <w:rFonts w:ascii="Times New Roman" w:hAnsi="Times New Roman" w:cs="Times New Roman"/>
          <w:sz w:val="24"/>
          <w:szCs w:val="24"/>
          <w:lang w:val="en-US"/>
        </w:rPr>
        <w:t xml:space="preserve">). </w:t>
      </w:r>
      <w:r w:rsidR="00DD543B">
        <w:rPr>
          <w:rFonts w:ascii="Times New Roman" w:hAnsi="Times New Roman" w:cs="Times New Roman"/>
          <w:sz w:val="24"/>
          <w:szCs w:val="24"/>
          <w:lang w:val="en-US"/>
        </w:rPr>
        <w:t>Therefore</w:t>
      </w:r>
      <w:r w:rsidRPr="00AC1FAB">
        <w:rPr>
          <w:rFonts w:ascii="Times New Roman" w:hAnsi="Times New Roman" w:cs="Times New Roman"/>
          <w:sz w:val="24"/>
          <w:szCs w:val="24"/>
          <w:lang w:val="en-US"/>
        </w:rPr>
        <w:t xml:space="preserve">, future research should </w:t>
      </w:r>
      <w:r w:rsidR="00DD543B">
        <w:rPr>
          <w:rFonts w:ascii="Times New Roman" w:hAnsi="Times New Roman" w:cs="Times New Roman"/>
          <w:sz w:val="24"/>
          <w:szCs w:val="24"/>
          <w:lang w:val="en-US"/>
        </w:rPr>
        <w:t>focus</w:t>
      </w:r>
      <w:r w:rsidRPr="00AC1FAB">
        <w:rPr>
          <w:rFonts w:ascii="Times New Roman" w:hAnsi="Times New Roman" w:cs="Times New Roman"/>
          <w:sz w:val="24"/>
          <w:szCs w:val="24"/>
          <w:lang w:val="en-US"/>
        </w:rPr>
        <w:t xml:space="preserve"> on how PA </w:t>
      </w:r>
      <w:r w:rsidR="00DD543B">
        <w:rPr>
          <w:rFonts w:ascii="Times New Roman" w:hAnsi="Times New Roman" w:cs="Times New Roman"/>
          <w:sz w:val="24"/>
          <w:szCs w:val="24"/>
          <w:lang w:val="en-US"/>
        </w:rPr>
        <w:t xml:space="preserve">adherence might </w:t>
      </w:r>
      <w:r w:rsidR="00FC1F84">
        <w:rPr>
          <w:rFonts w:ascii="Times New Roman" w:hAnsi="Times New Roman" w:cs="Times New Roman"/>
          <w:sz w:val="24"/>
          <w:szCs w:val="24"/>
          <w:lang w:val="en-US"/>
        </w:rPr>
        <w:t xml:space="preserve">influence </w:t>
      </w:r>
      <w:r w:rsidR="00BD4361" w:rsidRPr="00BD4361">
        <w:rPr>
          <w:rFonts w:ascii="Times New Roman" w:hAnsi="Times New Roman" w:cs="Times New Roman"/>
          <w:sz w:val="24"/>
          <w:szCs w:val="24"/>
          <w:lang w:val="en-US"/>
        </w:rPr>
        <w:t>perceived</w:t>
      </w:r>
      <w:r w:rsidR="00224712">
        <w:rPr>
          <w:rFonts w:ascii="Times New Roman" w:hAnsi="Times New Roman" w:cs="Times New Roman"/>
          <w:sz w:val="24"/>
          <w:szCs w:val="24"/>
          <w:lang w:val="en-US"/>
        </w:rPr>
        <w:t xml:space="preserve"> </w:t>
      </w:r>
      <w:r w:rsidR="00DD543B">
        <w:rPr>
          <w:rFonts w:ascii="Times New Roman" w:hAnsi="Times New Roman" w:cs="Times New Roman"/>
          <w:sz w:val="24"/>
          <w:szCs w:val="24"/>
          <w:lang w:val="en-US"/>
        </w:rPr>
        <w:t xml:space="preserve">anxiety and mood regarding </w:t>
      </w:r>
      <w:r w:rsidR="007A6B9E">
        <w:rPr>
          <w:rFonts w:ascii="Times New Roman" w:hAnsi="Times New Roman" w:cs="Times New Roman"/>
          <w:sz w:val="24"/>
          <w:szCs w:val="24"/>
          <w:lang w:val="en-US"/>
        </w:rPr>
        <w:t>longer-</w:t>
      </w:r>
      <w:r w:rsidR="00DD543B">
        <w:rPr>
          <w:rFonts w:ascii="Times New Roman" w:hAnsi="Times New Roman" w:cs="Times New Roman"/>
          <w:sz w:val="24"/>
          <w:szCs w:val="24"/>
          <w:lang w:val="en-US"/>
        </w:rPr>
        <w:t xml:space="preserve">term isolation. </w:t>
      </w:r>
      <w:r w:rsidR="00224712">
        <w:rPr>
          <w:rFonts w:ascii="Times New Roman" w:hAnsi="Times New Roman" w:cs="Times New Roman"/>
          <w:sz w:val="24"/>
          <w:szCs w:val="24"/>
          <w:lang w:val="en-US"/>
        </w:rPr>
        <w:t xml:space="preserve">Also, the use of larger and validated measurement scales </w:t>
      </w:r>
      <w:r w:rsidR="00823F64">
        <w:rPr>
          <w:rFonts w:ascii="Times New Roman" w:hAnsi="Times New Roman" w:cs="Times New Roman"/>
          <w:sz w:val="24"/>
          <w:szCs w:val="24"/>
          <w:lang w:val="en-US"/>
        </w:rPr>
        <w:t>would better contribute to understand</w:t>
      </w:r>
      <w:r w:rsidR="004F7FDA">
        <w:rPr>
          <w:rFonts w:ascii="Times New Roman" w:hAnsi="Times New Roman" w:cs="Times New Roman"/>
          <w:sz w:val="24"/>
          <w:szCs w:val="24"/>
          <w:lang w:val="en-US"/>
        </w:rPr>
        <w:t>ing</w:t>
      </w:r>
      <w:r w:rsidR="00823F64">
        <w:rPr>
          <w:rFonts w:ascii="Times New Roman" w:hAnsi="Times New Roman" w:cs="Times New Roman"/>
          <w:sz w:val="24"/>
          <w:szCs w:val="24"/>
          <w:lang w:val="en-US"/>
        </w:rPr>
        <w:t xml:space="preserve"> how complex subjects such as anxiety and mood can be affected in a confinement context, and the influence of PA in this relationship. </w:t>
      </w:r>
    </w:p>
    <w:p w14:paraId="3A44031C" w14:textId="77777777" w:rsidR="00C92B2E" w:rsidRPr="00F46C1D" w:rsidRDefault="00C92B2E" w:rsidP="0055209F">
      <w:pPr>
        <w:spacing w:after="0" w:line="240" w:lineRule="auto"/>
        <w:jc w:val="both"/>
        <w:rPr>
          <w:rFonts w:ascii="Times New Roman" w:hAnsi="Times New Roman" w:cs="Times New Roman"/>
          <w:sz w:val="24"/>
          <w:szCs w:val="24"/>
          <w:lang w:val="en-US"/>
        </w:rPr>
      </w:pPr>
    </w:p>
    <w:p w14:paraId="69E04B07" w14:textId="0382AE79" w:rsidR="00F82CFB" w:rsidRDefault="00F82CFB" w:rsidP="0055209F">
      <w:pPr>
        <w:spacing w:after="0" w:line="240" w:lineRule="auto"/>
        <w:jc w:val="both"/>
        <w:rPr>
          <w:rFonts w:ascii="Times New Roman" w:hAnsi="Times New Roman" w:cs="Times New Roman"/>
          <w:b/>
          <w:sz w:val="24"/>
          <w:szCs w:val="24"/>
          <w:lang w:val="en-US"/>
        </w:rPr>
      </w:pPr>
      <w:r w:rsidRPr="00F46C1D">
        <w:rPr>
          <w:rFonts w:ascii="Times New Roman" w:hAnsi="Times New Roman" w:cs="Times New Roman"/>
          <w:b/>
          <w:sz w:val="24"/>
          <w:szCs w:val="24"/>
          <w:lang w:val="en-US"/>
        </w:rPr>
        <w:t>5.</w:t>
      </w:r>
      <w:r w:rsidR="00C92B2E">
        <w:rPr>
          <w:rFonts w:ascii="Times New Roman" w:hAnsi="Times New Roman" w:cs="Times New Roman"/>
          <w:b/>
          <w:sz w:val="24"/>
          <w:szCs w:val="24"/>
          <w:lang w:val="en-US"/>
        </w:rPr>
        <w:tab/>
      </w:r>
      <w:r w:rsidRPr="00F46C1D">
        <w:rPr>
          <w:rFonts w:ascii="Times New Roman" w:hAnsi="Times New Roman" w:cs="Times New Roman"/>
          <w:b/>
          <w:sz w:val="24"/>
          <w:szCs w:val="24"/>
          <w:lang w:val="en-US"/>
        </w:rPr>
        <w:t>C</w:t>
      </w:r>
      <w:r w:rsidR="00C92B2E" w:rsidRPr="00F46C1D">
        <w:rPr>
          <w:rFonts w:ascii="Times New Roman" w:hAnsi="Times New Roman" w:cs="Times New Roman"/>
          <w:b/>
          <w:sz w:val="24"/>
          <w:szCs w:val="24"/>
          <w:lang w:val="en-US"/>
        </w:rPr>
        <w:t>onclusion</w:t>
      </w:r>
    </w:p>
    <w:p w14:paraId="476C194B" w14:textId="77777777" w:rsidR="00C92B2E" w:rsidRDefault="00C92B2E" w:rsidP="0055209F">
      <w:pPr>
        <w:spacing w:after="0" w:line="240" w:lineRule="auto"/>
        <w:jc w:val="both"/>
        <w:rPr>
          <w:rFonts w:ascii="Times New Roman" w:hAnsi="Times New Roman" w:cs="Times New Roman"/>
          <w:b/>
          <w:sz w:val="24"/>
          <w:szCs w:val="24"/>
          <w:lang w:val="en-US"/>
        </w:rPr>
      </w:pPr>
    </w:p>
    <w:p w14:paraId="2A2ECDFF" w14:textId="5DCF12E6" w:rsidR="00AC1FAB" w:rsidRDefault="00AC1FAB" w:rsidP="0055209F">
      <w:pPr>
        <w:spacing w:after="0" w:line="240" w:lineRule="auto"/>
        <w:jc w:val="both"/>
        <w:rPr>
          <w:rFonts w:ascii="Times New Roman" w:hAnsi="Times New Roman" w:cs="Times New Roman"/>
          <w:sz w:val="24"/>
          <w:szCs w:val="24"/>
          <w:lang w:val="en-US"/>
        </w:rPr>
      </w:pPr>
      <w:r w:rsidRPr="00AC1FAB">
        <w:rPr>
          <w:rFonts w:ascii="Times New Roman" w:hAnsi="Times New Roman" w:cs="Times New Roman"/>
          <w:sz w:val="24"/>
          <w:szCs w:val="24"/>
          <w:lang w:val="en-US"/>
        </w:rPr>
        <w:t xml:space="preserve">The results of the present study indicate that </w:t>
      </w:r>
      <w:r w:rsidR="00FC1F84">
        <w:rPr>
          <w:rFonts w:ascii="Times New Roman" w:hAnsi="Times New Roman" w:cs="Times New Roman"/>
          <w:sz w:val="24"/>
          <w:szCs w:val="24"/>
          <w:lang w:val="en-US"/>
        </w:rPr>
        <w:t xml:space="preserve">current </w:t>
      </w:r>
      <w:r w:rsidRPr="00AC1FAB">
        <w:rPr>
          <w:rFonts w:ascii="Times New Roman" w:hAnsi="Times New Roman" w:cs="Times New Roman"/>
          <w:sz w:val="24"/>
          <w:szCs w:val="24"/>
          <w:lang w:val="en-US"/>
        </w:rPr>
        <w:t xml:space="preserve">PA adherence to WHO guidelines </w:t>
      </w:r>
      <w:r w:rsidR="00D162D0">
        <w:rPr>
          <w:rFonts w:ascii="Times New Roman" w:hAnsi="Times New Roman" w:cs="Times New Roman"/>
          <w:sz w:val="24"/>
          <w:szCs w:val="24"/>
          <w:lang w:val="en-US"/>
        </w:rPr>
        <w:t xml:space="preserve">in </w:t>
      </w:r>
      <w:r w:rsidR="00203960">
        <w:rPr>
          <w:rFonts w:ascii="Times New Roman" w:hAnsi="Times New Roman" w:cs="Times New Roman"/>
          <w:sz w:val="24"/>
          <w:szCs w:val="24"/>
          <w:lang w:val="en-US"/>
        </w:rPr>
        <w:t>the i</w:t>
      </w:r>
      <w:r w:rsidR="00203960" w:rsidRPr="00203960">
        <w:rPr>
          <w:rFonts w:ascii="Times New Roman" w:hAnsi="Times New Roman" w:cs="Times New Roman"/>
          <w:sz w:val="24"/>
          <w:szCs w:val="24"/>
          <w:lang w:val="en-US"/>
        </w:rPr>
        <w:t>nitial phase of COVID-19 confinement</w:t>
      </w:r>
      <w:r w:rsidR="00203960" w:rsidRPr="00203960" w:rsidDel="00203960">
        <w:rPr>
          <w:rFonts w:ascii="Times New Roman" w:hAnsi="Times New Roman" w:cs="Times New Roman"/>
          <w:sz w:val="24"/>
          <w:szCs w:val="24"/>
          <w:lang w:val="en-US"/>
        </w:rPr>
        <w:t xml:space="preserve"> </w:t>
      </w:r>
      <w:r w:rsidR="00B57FC0">
        <w:rPr>
          <w:rFonts w:ascii="Times New Roman" w:hAnsi="Times New Roman" w:cs="Times New Roman"/>
          <w:sz w:val="24"/>
          <w:szCs w:val="24"/>
          <w:lang w:val="en-US"/>
        </w:rPr>
        <w:t xml:space="preserve">significantly associates with </w:t>
      </w:r>
      <w:r w:rsidR="00BD4361">
        <w:rPr>
          <w:rFonts w:ascii="Times New Roman" w:hAnsi="Times New Roman" w:cs="Times New Roman"/>
          <w:sz w:val="24"/>
          <w:szCs w:val="24"/>
          <w:lang w:val="en-US"/>
        </w:rPr>
        <w:t xml:space="preserve">lower </w:t>
      </w:r>
      <w:r w:rsidR="00FC1F84">
        <w:rPr>
          <w:rFonts w:ascii="Times New Roman" w:hAnsi="Times New Roman" w:cs="Times New Roman"/>
          <w:sz w:val="24"/>
          <w:szCs w:val="24"/>
          <w:lang w:val="en-US"/>
        </w:rPr>
        <w:t>current</w:t>
      </w:r>
      <w:r w:rsidR="00FC1F84" w:rsidRPr="00BD4361">
        <w:rPr>
          <w:rFonts w:ascii="Times New Roman" w:hAnsi="Times New Roman" w:cs="Times New Roman"/>
          <w:sz w:val="24"/>
          <w:szCs w:val="24"/>
          <w:lang w:val="en-US"/>
        </w:rPr>
        <w:t xml:space="preserve"> </w:t>
      </w:r>
      <w:r w:rsidR="00BD4361" w:rsidRPr="00BD4361">
        <w:rPr>
          <w:rFonts w:ascii="Times New Roman" w:hAnsi="Times New Roman" w:cs="Times New Roman"/>
          <w:sz w:val="24"/>
          <w:szCs w:val="24"/>
          <w:lang w:val="en-US"/>
        </w:rPr>
        <w:t xml:space="preserve">perceived </w:t>
      </w:r>
      <w:r w:rsidR="00B57FC0">
        <w:rPr>
          <w:rFonts w:ascii="Times New Roman" w:hAnsi="Times New Roman" w:cs="Times New Roman"/>
          <w:sz w:val="24"/>
          <w:szCs w:val="24"/>
          <w:lang w:val="en-US"/>
        </w:rPr>
        <w:t xml:space="preserve">anxiety and </w:t>
      </w:r>
      <w:r w:rsidR="004B68C8">
        <w:rPr>
          <w:rFonts w:ascii="Times New Roman" w:hAnsi="Times New Roman" w:cs="Times New Roman"/>
          <w:sz w:val="24"/>
          <w:szCs w:val="24"/>
          <w:lang w:val="en-US"/>
        </w:rPr>
        <w:t xml:space="preserve">lower </w:t>
      </w:r>
      <w:r w:rsidR="00FC1F84">
        <w:rPr>
          <w:rFonts w:ascii="Times New Roman" w:hAnsi="Times New Roman" w:cs="Times New Roman"/>
          <w:sz w:val="24"/>
          <w:szCs w:val="24"/>
          <w:lang w:val="en-US"/>
        </w:rPr>
        <w:t xml:space="preserve">current </w:t>
      </w:r>
      <w:r w:rsidR="00BD4361">
        <w:rPr>
          <w:rFonts w:ascii="Times New Roman" w:hAnsi="Times New Roman" w:cs="Times New Roman"/>
          <w:sz w:val="24"/>
          <w:szCs w:val="24"/>
          <w:lang w:val="en-US"/>
        </w:rPr>
        <w:t xml:space="preserve">perceived worse </w:t>
      </w:r>
      <w:r w:rsidR="004B68C8">
        <w:rPr>
          <w:rFonts w:ascii="Times New Roman" w:hAnsi="Times New Roman" w:cs="Times New Roman"/>
          <w:sz w:val="24"/>
          <w:szCs w:val="24"/>
          <w:lang w:val="en-US"/>
        </w:rPr>
        <w:t xml:space="preserve">mood </w:t>
      </w:r>
      <w:r w:rsidR="00B57FC0">
        <w:rPr>
          <w:rFonts w:ascii="Times New Roman" w:hAnsi="Times New Roman" w:cs="Times New Roman"/>
          <w:sz w:val="24"/>
          <w:szCs w:val="24"/>
          <w:lang w:val="en-US"/>
        </w:rPr>
        <w:t xml:space="preserve">in a </w:t>
      </w:r>
      <w:r w:rsidR="001E4D37">
        <w:rPr>
          <w:rFonts w:ascii="Times New Roman" w:hAnsi="Times New Roman" w:cs="Times New Roman"/>
          <w:sz w:val="24"/>
          <w:szCs w:val="24"/>
          <w:lang w:val="en-US"/>
        </w:rPr>
        <w:t xml:space="preserve">large </w:t>
      </w:r>
      <w:r w:rsidR="00B57FC0">
        <w:rPr>
          <w:rFonts w:ascii="Times New Roman" w:hAnsi="Times New Roman" w:cs="Times New Roman"/>
          <w:sz w:val="24"/>
          <w:szCs w:val="24"/>
          <w:lang w:val="en-US"/>
        </w:rPr>
        <w:t xml:space="preserve">sample of Spanish </w:t>
      </w:r>
      <w:r w:rsidR="001E4D37">
        <w:rPr>
          <w:rFonts w:ascii="Times New Roman" w:hAnsi="Times New Roman" w:cs="Times New Roman"/>
          <w:sz w:val="24"/>
          <w:szCs w:val="24"/>
          <w:lang w:val="en-US"/>
        </w:rPr>
        <w:t xml:space="preserve">confined </w:t>
      </w:r>
      <w:r w:rsidR="00B57FC0">
        <w:rPr>
          <w:rFonts w:ascii="Times New Roman" w:hAnsi="Times New Roman" w:cs="Times New Roman"/>
          <w:sz w:val="24"/>
          <w:szCs w:val="24"/>
          <w:lang w:val="en-US"/>
        </w:rPr>
        <w:t>adults. Health</w:t>
      </w:r>
      <w:r w:rsidR="00DA68A2">
        <w:rPr>
          <w:rFonts w:ascii="Times New Roman" w:hAnsi="Times New Roman" w:cs="Times New Roman"/>
          <w:sz w:val="24"/>
          <w:szCs w:val="24"/>
          <w:lang w:val="en-US"/>
        </w:rPr>
        <w:t>y</w:t>
      </w:r>
      <w:r w:rsidR="00B57FC0">
        <w:rPr>
          <w:rFonts w:ascii="Times New Roman" w:hAnsi="Times New Roman" w:cs="Times New Roman"/>
          <w:sz w:val="24"/>
          <w:szCs w:val="24"/>
          <w:lang w:val="en-US"/>
        </w:rPr>
        <w:t xml:space="preserve"> habits seem to influence both association</w:t>
      </w:r>
      <w:r w:rsidR="001E4D37">
        <w:rPr>
          <w:rFonts w:ascii="Times New Roman" w:hAnsi="Times New Roman" w:cs="Times New Roman"/>
          <w:sz w:val="24"/>
          <w:szCs w:val="24"/>
          <w:lang w:val="en-US"/>
        </w:rPr>
        <w:t>s</w:t>
      </w:r>
      <w:r w:rsidR="00B57FC0">
        <w:rPr>
          <w:rFonts w:ascii="Times New Roman" w:hAnsi="Times New Roman" w:cs="Times New Roman"/>
          <w:sz w:val="24"/>
          <w:szCs w:val="24"/>
          <w:lang w:val="en-US"/>
        </w:rPr>
        <w:t xml:space="preserve"> which could be stronger among women. </w:t>
      </w:r>
      <w:r w:rsidRPr="00AC1FAB">
        <w:rPr>
          <w:rFonts w:ascii="Times New Roman" w:hAnsi="Times New Roman" w:cs="Times New Roman"/>
          <w:sz w:val="24"/>
          <w:szCs w:val="24"/>
          <w:lang w:val="en-US"/>
        </w:rPr>
        <w:t>T</w:t>
      </w:r>
      <w:r w:rsidR="00B57FC0">
        <w:rPr>
          <w:rFonts w:ascii="Times New Roman" w:hAnsi="Times New Roman" w:cs="Times New Roman"/>
          <w:sz w:val="24"/>
          <w:szCs w:val="24"/>
          <w:lang w:val="en-US"/>
        </w:rPr>
        <w:t>hus</w:t>
      </w:r>
      <w:r w:rsidRPr="00AC1FAB">
        <w:rPr>
          <w:rFonts w:ascii="Times New Roman" w:hAnsi="Times New Roman" w:cs="Times New Roman"/>
          <w:sz w:val="24"/>
          <w:szCs w:val="24"/>
          <w:lang w:val="en-US"/>
        </w:rPr>
        <w:t xml:space="preserve">, home-based strategies </w:t>
      </w:r>
      <w:r w:rsidR="00B57FC0">
        <w:rPr>
          <w:rFonts w:ascii="Times New Roman" w:hAnsi="Times New Roman" w:cs="Times New Roman"/>
          <w:sz w:val="24"/>
          <w:szCs w:val="24"/>
          <w:lang w:val="en-US"/>
        </w:rPr>
        <w:t xml:space="preserve">are recommended in this population of adults. </w:t>
      </w:r>
    </w:p>
    <w:p w14:paraId="11CDFFCD" w14:textId="26DB2248" w:rsidR="00C92B2E" w:rsidRDefault="00C92B2E" w:rsidP="0055209F">
      <w:pPr>
        <w:spacing w:after="0" w:line="240" w:lineRule="auto"/>
        <w:jc w:val="both"/>
        <w:rPr>
          <w:rFonts w:ascii="Times New Roman" w:hAnsi="Times New Roman" w:cs="Times New Roman"/>
          <w:sz w:val="24"/>
          <w:szCs w:val="24"/>
          <w:lang w:val="en-US"/>
        </w:rPr>
      </w:pPr>
    </w:p>
    <w:p w14:paraId="0027F439" w14:textId="1E0DB7DE" w:rsidR="00066E32" w:rsidRDefault="00066E32" w:rsidP="0055209F">
      <w:pPr>
        <w:spacing w:after="0" w:line="240"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Acknowledgments</w:t>
      </w:r>
    </w:p>
    <w:p w14:paraId="0F537586" w14:textId="0FD06029" w:rsidR="00066E32" w:rsidRDefault="00066E32" w:rsidP="0055209F">
      <w:pPr>
        <w:spacing w:after="0" w:line="240" w:lineRule="auto"/>
        <w:jc w:val="both"/>
        <w:rPr>
          <w:rFonts w:ascii="Times New Roman" w:hAnsi="Times New Roman" w:cs="Times New Roman"/>
          <w:b/>
          <w:bCs/>
          <w:sz w:val="24"/>
          <w:szCs w:val="24"/>
          <w:lang w:val="en-US"/>
        </w:rPr>
      </w:pPr>
    </w:p>
    <w:p w14:paraId="4805CD80" w14:textId="1856A840" w:rsidR="00066E32" w:rsidRPr="00066E32" w:rsidRDefault="00066E32"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authors thank the participants for their contribution</w:t>
      </w:r>
      <w:r w:rsidRPr="00066E32">
        <w:rPr>
          <w:rFonts w:ascii="Times New Roman" w:hAnsi="Times New Roman" w:cs="Times New Roman"/>
          <w:sz w:val="24"/>
          <w:szCs w:val="24"/>
          <w:lang w:val="en-US"/>
        </w:rPr>
        <w:t xml:space="preserve"> </w:t>
      </w:r>
      <w:r>
        <w:rPr>
          <w:rFonts w:ascii="Times New Roman" w:hAnsi="Times New Roman" w:cs="Times New Roman"/>
          <w:sz w:val="24"/>
          <w:szCs w:val="24"/>
          <w:lang w:val="en-US"/>
        </w:rPr>
        <w:t>to the study.</w:t>
      </w:r>
    </w:p>
    <w:p w14:paraId="43AFF4AE" w14:textId="77777777" w:rsidR="00066E32" w:rsidRDefault="00066E32" w:rsidP="0055209F">
      <w:pPr>
        <w:spacing w:after="0" w:line="240" w:lineRule="auto"/>
        <w:jc w:val="both"/>
        <w:rPr>
          <w:rFonts w:ascii="Times New Roman" w:hAnsi="Times New Roman" w:cs="Times New Roman"/>
          <w:b/>
          <w:bCs/>
          <w:sz w:val="24"/>
          <w:szCs w:val="24"/>
          <w:lang w:val="en-US"/>
        </w:rPr>
      </w:pPr>
    </w:p>
    <w:p w14:paraId="3FBEF095" w14:textId="7671A085" w:rsidR="00C92B2E" w:rsidRPr="00C92B2E" w:rsidRDefault="00C92B2E" w:rsidP="0055209F">
      <w:pPr>
        <w:spacing w:after="0" w:line="240" w:lineRule="auto"/>
        <w:jc w:val="both"/>
        <w:rPr>
          <w:rFonts w:ascii="Times New Roman" w:hAnsi="Times New Roman" w:cs="Times New Roman"/>
          <w:b/>
          <w:bCs/>
          <w:sz w:val="24"/>
          <w:szCs w:val="24"/>
          <w:lang w:val="en-US"/>
        </w:rPr>
      </w:pPr>
      <w:r w:rsidRPr="00C92B2E">
        <w:rPr>
          <w:rFonts w:ascii="Times New Roman" w:hAnsi="Times New Roman" w:cs="Times New Roman"/>
          <w:b/>
          <w:bCs/>
          <w:sz w:val="24"/>
          <w:szCs w:val="24"/>
          <w:lang w:val="en-US"/>
        </w:rPr>
        <w:t>Author contributions</w:t>
      </w:r>
    </w:p>
    <w:p w14:paraId="2BCAD331" w14:textId="1F14B700" w:rsidR="00C92B2E" w:rsidRDefault="00C92B2E" w:rsidP="0055209F">
      <w:pPr>
        <w:spacing w:after="0" w:line="240" w:lineRule="auto"/>
        <w:jc w:val="both"/>
        <w:rPr>
          <w:rFonts w:ascii="Times New Roman" w:hAnsi="Times New Roman" w:cs="Times New Roman"/>
          <w:sz w:val="24"/>
          <w:szCs w:val="24"/>
          <w:lang w:val="en-US"/>
        </w:rPr>
      </w:pPr>
    </w:p>
    <w:p w14:paraId="24D25D53" w14:textId="032437E9" w:rsidR="00C92B2E" w:rsidRDefault="00203FC6" w:rsidP="0055209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RLB</w:t>
      </w:r>
      <w:r w:rsidR="00C92B2E" w:rsidRPr="00C92B2E">
        <w:rPr>
          <w:rFonts w:ascii="Times New Roman" w:hAnsi="Times New Roman" w:cs="Times New Roman"/>
          <w:sz w:val="24"/>
          <w:szCs w:val="24"/>
          <w:lang w:val="en-US"/>
        </w:rPr>
        <w:t xml:space="preserve">, </w:t>
      </w:r>
      <w:r w:rsidR="00E22FDD">
        <w:rPr>
          <w:rFonts w:ascii="Times New Roman" w:hAnsi="Times New Roman" w:cs="Times New Roman"/>
          <w:sz w:val="24"/>
          <w:szCs w:val="24"/>
          <w:lang w:val="en-US"/>
        </w:rPr>
        <w:t xml:space="preserve">GFLS, JAC, LS </w:t>
      </w:r>
      <w:r w:rsidR="00C92B2E" w:rsidRPr="00C92B2E">
        <w:rPr>
          <w:rFonts w:ascii="Times New Roman" w:hAnsi="Times New Roman" w:cs="Times New Roman"/>
          <w:sz w:val="24"/>
          <w:szCs w:val="24"/>
          <w:lang w:val="en-US"/>
        </w:rPr>
        <w:t xml:space="preserve">and </w:t>
      </w:r>
      <w:r>
        <w:rPr>
          <w:rFonts w:ascii="Times New Roman" w:hAnsi="Times New Roman" w:cs="Times New Roman"/>
          <w:sz w:val="24"/>
          <w:szCs w:val="24"/>
          <w:lang w:val="en-US"/>
        </w:rPr>
        <w:t>JC</w:t>
      </w:r>
      <w:r w:rsidR="00C92B2E" w:rsidRPr="00C92B2E">
        <w:rPr>
          <w:rFonts w:ascii="Times New Roman" w:hAnsi="Times New Roman" w:cs="Times New Roman"/>
          <w:sz w:val="24"/>
          <w:szCs w:val="24"/>
          <w:lang w:val="en-US"/>
        </w:rPr>
        <w:t xml:space="preserve"> contributed conception and design of the study; </w:t>
      </w:r>
      <w:r>
        <w:rPr>
          <w:rFonts w:ascii="Times New Roman" w:hAnsi="Times New Roman" w:cs="Times New Roman"/>
          <w:sz w:val="24"/>
          <w:szCs w:val="24"/>
          <w:lang w:val="en-US"/>
        </w:rPr>
        <w:t>RLB</w:t>
      </w:r>
      <w:r w:rsidR="00C92B2E" w:rsidRPr="00C92B2E">
        <w:rPr>
          <w:rFonts w:ascii="Times New Roman" w:hAnsi="Times New Roman" w:cs="Times New Roman"/>
          <w:sz w:val="24"/>
          <w:szCs w:val="24"/>
          <w:lang w:val="en-US"/>
        </w:rPr>
        <w:t xml:space="preserve"> organized the database; </w:t>
      </w:r>
      <w:r>
        <w:rPr>
          <w:rFonts w:ascii="Times New Roman" w:hAnsi="Times New Roman" w:cs="Times New Roman"/>
          <w:sz w:val="24"/>
          <w:szCs w:val="24"/>
          <w:lang w:val="en-US"/>
        </w:rPr>
        <w:t xml:space="preserve">RLB and </w:t>
      </w:r>
      <w:r w:rsidR="00E22FDD">
        <w:rPr>
          <w:rFonts w:ascii="Times New Roman" w:hAnsi="Times New Roman" w:cs="Times New Roman"/>
          <w:sz w:val="24"/>
          <w:szCs w:val="24"/>
          <w:lang w:val="en-US"/>
        </w:rPr>
        <w:t>GFLS</w:t>
      </w:r>
      <w:r w:rsidR="00C92B2E" w:rsidRPr="00C92B2E">
        <w:rPr>
          <w:rFonts w:ascii="Times New Roman" w:hAnsi="Times New Roman" w:cs="Times New Roman"/>
          <w:sz w:val="24"/>
          <w:szCs w:val="24"/>
          <w:lang w:val="en-US"/>
        </w:rPr>
        <w:t xml:space="preserve"> performed the statistical analysis; </w:t>
      </w:r>
      <w:r>
        <w:rPr>
          <w:rFonts w:ascii="Times New Roman" w:hAnsi="Times New Roman" w:cs="Times New Roman"/>
          <w:sz w:val="24"/>
          <w:szCs w:val="24"/>
          <w:lang w:val="en-US"/>
        </w:rPr>
        <w:t>RLB</w:t>
      </w:r>
      <w:r w:rsidR="00C92B2E" w:rsidRPr="00C92B2E">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and GFLS </w:t>
      </w:r>
      <w:r w:rsidR="00C92B2E" w:rsidRPr="00C92B2E">
        <w:rPr>
          <w:rFonts w:ascii="Times New Roman" w:hAnsi="Times New Roman" w:cs="Times New Roman"/>
          <w:sz w:val="24"/>
          <w:szCs w:val="24"/>
          <w:lang w:val="en-US"/>
        </w:rPr>
        <w:t>wrote th</w:t>
      </w:r>
      <w:r>
        <w:rPr>
          <w:rFonts w:ascii="Times New Roman" w:hAnsi="Times New Roman" w:cs="Times New Roman"/>
          <w:sz w:val="24"/>
          <w:szCs w:val="24"/>
          <w:lang w:val="en-US"/>
        </w:rPr>
        <w:t>e first draft of the manuscript; JC</w:t>
      </w:r>
      <w:r w:rsidR="00C92B2E" w:rsidRPr="00C92B2E">
        <w:rPr>
          <w:rFonts w:ascii="Times New Roman" w:hAnsi="Times New Roman" w:cs="Times New Roman"/>
          <w:sz w:val="24"/>
          <w:szCs w:val="24"/>
          <w:lang w:val="en-US"/>
        </w:rPr>
        <w:t xml:space="preserve">, </w:t>
      </w:r>
      <w:r>
        <w:rPr>
          <w:rFonts w:ascii="Times New Roman" w:hAnsi="Times New Roman" w:cs="Times New Roman"/>
          <w:sz w:val="24"/>
          <w:szCs w:val="24"/>
          <w:lang w:val="en-US"/>
        </w:rPr>
        <w:t>LS</w:t>
      </w:r>
      <w:r w:rsidR="00C92B2E" w:rsidRPr="00C92B2E">
        <w:rPr>
          <w:rFonts w:ascii="Times New Roman" w:hAnsi="Times New Roman" w:cs="Times New Roman"/>
          <w:sz w:val="24"/>
          <w:szCs w:val="24"/>
          <w:lang w:val="en-US"/>
        </w:rPr>
        <w:t xml:space="preserve">, </w:t>
      </w:r>
      <w:r>
        <w:rPr>
          <w:rFonts w:ascii="Times New Roman" w:hAnsi="Times New Roman" w:cs="Times New Roman"/>
          <w:sz w:val="24"/>
          <w:szCs w:val="24"/>
          <w:lang w:val="en-US"/>
        </w:rPr>
        <w:t>LA, YE</w:t>
      </w:r>
      <w:r w:rsidR="00C92B2E" w:rsidRPr="00C92B2E">
        <w:rPr>
          <w:rFonts w:ascii="Times New Roman" w:hAnsi="Times New Roman" w:cs="Times New Roman"/>
          <w:sz w:val="24"/>
          <w:szCs w:val="24"/>
          <w:lang w:val="en-US"/>
        </w:rPr>
        <w:t xml:space="preserve"> and </w:t>
      </w:r>
      <w:r>
        <w:rPr>
          <w:rFonts w:ascii="Times New Roman" w:hAnsi="Times New Roman" w:cs="Times New Roman"/>
          <w:sz w:val="24"/>
          <w:szCs w:val="24"/>
          <w:lang w:val="en-US"/>
        </w:rPr>
        <w:t>JAC</w:t>
      </w:r>
      <w:r w:rsidR="00C92B2E" w:rsidRPr="00C92B2E">
        <w:rPr>
          <w:rFonts w:ascii="Times New Roman" w:hAnsi="Times New Roman" w:cs="Times New Roman"/>
          <w:sz w:val="24"/>
          <w:szCs w:val="24"/>
          <w:lang w:val="en-US"/>
        </w:rPr>
        <w:t xml:space="preserve"> wrote sections of the manuscript. All authors contributed to manuscript revision, read and approved the submitted version.</w:t>
      </w:r>
    </w:p>
    <w:p w14:paraId="45910975" w14:textId="6824B4D4" w:rsidR="00066E32" w:rsidRDefault="00066E32" w:rsidP="0055209F">
      <w:pPr>
        <w:spacing w:after="0" w:line="240" w:lineRule="auto"/>
        <w:jc w:val="both"/>
        <w:rPr>
          <w:rFonts w:ascii="Times New Roman" w:hAnsi="Times New Roman" w:cs="Times New Roman"/>
          <w:sz w:val="24"/>
          <w:szCs w:val="24"/>
          <w:lang w:val="en-US"/>
        </w:rPr>
      </w:pPr>
    </w:p>
    <w:p w14:paraId="32DF0B09" w14:textId="16207693" w:rsidR="00066E32" w:rsidRDefault="00066E32" w:rsidP="00066E32">
      <w:pPr>
        <w:spacing w:after="0" w:line="240" w:lineRule="auto"/>
        <w:jc w:val="both"/>
        <w:rPr>
          <w:rFonts w:ascii="Times New Roman" w:hAnsi="Times New Roman" w:cs="Times New Roman"/>
          <w:b/>
          <w:bCs/>
          <w:sz w:val="24"/>
          <w:szCs w:val="24"/>
          <w:lang w:val="en-US"/>
        </w:rPr>
      </w:pPr>
      <w:r w:rsidRPr="00066E32">
        <w:rPr>
          <w:rFonts w:ascii="Times New Roman" w:hAnsi="Times New Roman" w:cs="Times New Roman"/>
          <w:b/>
          <w:bCs/>
          <w:sz w:val="24"/>
          <w:szCs w:val="24"/>
          <w:lang w:val="en-US"/>
        </w:rPr>
        <w:t>Conflict</w:t>
      </w:r>
      <w:r>
        <w:rPr>
          <w:rFonts w:ascii="Times New Roman" w:hAnsi="Times New Roman" w:cs="Times New Roman"/>
          <w:b/>
          <w:bCs/>
          <w:sz w:val="24"/>
          <w:szCs w:val="24"/>
          <w:lang w:val="en-US"/>
        </w:rPr>
        <w:t>s</w:t>
      </w:r>
      <w:r w:rsidRPr="00066E32">
        <w:rPr>
          <w:rFonts w:ascii="Times New Roman" w:hAnsi="Times New Roman" w:cs="Times New Roman"/>
          <w:b/>
          <w:bCs/>
          <w:sz w:val="24"/>
          <w:szCs w:val="24"/>
          <w:lang w:val="en-US"/>
        </w:rPr>
        <w:t xml:space="preserve"> of Interest</w:t>
      </w:r>
    </w:p>
    <w:p w14:paraId="71D51200" w14:textId="77777777" w:rsidR="00066E32" w:rsidRPr="00066E32" w:rsidRDefault="00066E32" w:rsidP="00066E32">
      <w:pPr>
        <w:spacing w:after="0" w:line="240" w:lineRule="auto"/>
        <w:jc w:val="both"/>
        <w:rPr>
          <w:rFonts w:ascii="Times New Roman" w:hAnsi="Times New Roman" w:cs="Times New Roman"/>
          <w:b/>
          <w:bCs/>
          <w:sz w:val="24"/>
          <w:szCs w:val="24"/>
          <w:lang w:val="en-US"/>
        </w:rPr>
      </w:pPr>
    </w:p>
    <w:p w14:paraId="633A155C" w14:textId="31B7382E" w:rsidR="00066E32" w:rsidRDefault="00066E32" w:rsidP="00066E32">
      <w:pPr>
        <w:spacing w:after="0" w:line="240" w:lineRule="auto"/>
        <w:jc w:val="both"/>
        <w:rPr>
          <w:rFonts w:ascii="Times New Roman" w:hAnsi="Times New Roman" w:cs="Times New Roman"/>
          <w:sz w:val="24"/>
          <w:szCs w:val="24"/>
          <w:lang w:val="en-US"/>
        </w:rPr>
      </w:pPr>
      <w:r w:rsidRPr="00066E32">
        <w:rPr>
          <w:rFonts w:ascii="Times New Roman" w:hAnsi="Times New Roman" w:cs="Times New Roman"/>
          <w:sz w:val="24"/>
          <w:szCs w:val="24"/>
          <w:lang w:val="en-US"/>
        </w:rPr>
        <w:t>The authors declare that the research was conducted in the absence of any commercial or financial relationships that could be construed as a potential conflict of interest.</w:t>
      </w:r>
    </w:p>
    <w:p w14:paraId="1E73894C" w14:textId="77777777" w:rsidR="00DA15B1" w:rsidRDefault="00DA15B1" w:rsidP="00066E32">
      <w:pPr>
        <w:spacing w:after="0" w:line="240" w:lineRule="auto"/>
        <w:jc w:val="both"/>
        <w:rPr>
          <w:rFonts w:ascii="Times New Roman" w:hAnsi="Times New Roman" w:cs="Times New Roman"/>
          <w:sz w:val="24"/>
          <w:szCs w:val="24"/>
          <w:lang w:val="en-US"/>
        </w:rPr>
      </w:pPr>
    </w:p>
    <w:p w14:paraId="6E49405B" w14:textId="77777777" w:rsidR="00DA15B1" w:rsidRDefault="00DA15B1" w:rsidP="00066E32">
      <w:pPr>
        <w:spacing w:after="0" w:line="240" w:lineRule="auto"/>
        <w:jc w:val="both"/>
        <w:rPr>
          <w:rFonts w:ascii="Times New Roman" w:hAnsi="Times New Roman" w:cs="Times New Roman"/>
          <w:sz w:val="24"/>
          <w:szCs w:val="24"/>
          <w:lang w:val="en-US"/>
        </w:rPr>
      </w:pPr>
    </w:p>
    <w:p w14:paraId="1842C580" w14:textId="77777777" w:rsidR="00DA15B1" w:rsidRDefault="00DA15B1" w:rsidP="00066E32">
      <w:pPr>
        <w:spacing w:after="0" w:line="240" w:lineRule="auto"/>
        <w:jc w:val="both"/>
        <w:rPr>
          <w:rFonts w:ascii="Times New Roman" w:hAnsi="Times New Roman" w:cs="Times New Roman"/>
          <w:sz w:val="24"/>
          <w:szCs w:val="24"/>
          <w:lang w:val="en-US"/>
        </w:rPr>
      </w:pPr>
    </w:p>
    <w:p w14:paraId="71E6F0DA" w14:textId="77777777" w:rsidR="00DA15B1" w:rsidRDefault="00DA15B1" w:rsidP="00066E32">
      <w:pPr>
        <w:spacing w:after="0" w:line="240" w:lineRule="auto"/>
        <w:jc w:val="both"/>
        <w:rPr>
          <w:rFonts w:ascii="Times New Roman" w:hAnsi="Times New Roman" w:cs="Times New Roman"/>
          <w:sz w:val="24"/>
          <w:szCs w:val="24"/>
          <w:lang w:val="en-US"/>
        </w:rPr>
      </w:pPr>
    </w:p>
    <w:p w14:paraId="445E2E2A" w14:textId="77777777" w:rsidR="00DA15B1" w:rsidRDefault="00DA15B1" w:rsidP="00066E32">
      <w:pPr>
        <w:spacing w:after="0" w:line="240" w:lineRule="auto"/>
        <w:jc w:val="both"/>
        <w:rPr>
          <w:rFonts w:ascii="Times New Roman" w:hAnsi="Times New Roman" w:cs="Times New Roman"/>
          <w:sz w:val="24"/>
          <w:szCs w:val="24"/>
          <w:lang w:val="en-US"/>
        </w:rPr>
      </w:pPr>
    </w:p>
    <w:p w14:paraId="6F2DA407" w14:textId="77777777" w:rsidR="00DA15B1" w:rsidRDefault="00DA15B1" w:rsidP="00066E32">
      <w:pPr>
        <w:spacing w:after="0" w:line="240" w:lineRule="auto"/>
        <w:jc w:val="both"/>
        <w:rPr>
          <w:rFonts w:ascii="Times New Roman" w:hAnsi="Times New Roman" w:cs="Times New Roman"/>
          <w:sz w:val="24"/>
          <w:szCs w:val="24"/>
          <w:lang w:val="en-US"/>
        </w:rPr>
      </w:pPr>
    </w:p>
    <w:p w14:paraId="329F7862" w14:textId="77777777" w:rsidR="00DA15B1" w:rsidRDefault="00DA15B1" w:rsidP="00066E32">
      <w:pPr>
        <w:spacing w:after="0" w:line="240" w:lineRule="auto"/>
        <w:jc w:val="both"/>
        <w:rPr>
          <w:rFonts w:ascii="Times New Roman" w:hAnsi="Times New Roman" w:cs="Times New Roman"/>
          <w:sz w:val="24"/>
          <w:szCs w:val="24"/>
          <w:lang w:val="en-US"/>
        </w:rPr>
      </w:pPr>
    </w:p>
    <w:p w14:paraId="21D60B58" w14:textId="77777777" w:rsidR="00DA15B1" w:rsidRDefault="00DA15B1" w:rsidP="00066E32">
      <w:pPr>
        <w:spacing w:after="0" w:line="240" w:lineRule="auto"/>
        <w:jc w:val="both"/>
        <w:rPr>
          <w:rFonts w:ascii="Times New Roman" w:hAnsi="Times New Roman" w:cs="Times New Roman"/>
          <w:sz w:val="24"/>
          <w:szCs w:val="24"/>
          <w:lang w:val="en-US"/>
        </w:rPr>
      </w:pPr>
    </w:p>
    <w:p w14:paraId="20030A42" w14:textId="77777777" w:rsidR="006E2B82" w:rsidRDefault="006E2B82" w:rsidP="00066E32">
      <w:pPr>
        <w:spacing w:after="0" w:line="240" w:lineRule="auto"/>
        <w:jc w:val="both"/>
        <w:rPr>
          <w:rFonts w:ascii="Times New Roman" w:hAnsi="Times New Roman" w:cs="Times New Roman"/>
          <w:sz w:val="24"/>
          <w:szCs w:val="24"/>
          <w:lang w:val="en-US"/>
        </w:rPr>
      </w:pPr>
    </w:p>
    <w:p w14:paraId="5E0BB6DA" w14:textId="77777777" w:rsidR="006E2B82" w:rsidRDefault="006E2B82" w:rsidP="00066E32">
      <w:pPr>
        <w:spacing w:after="0" w:line="240" w:lineRule="auto"/>
        <w:jc w:val="both"/>
        <w:rPr>
          <w:rFonts w:ascii="Times New Roman" w:hAnsi="Times New Roman" w:cs="Times New Roman"/>
          <w:sz w:val="24"/>
          <w:szCs w:val="24"/>
          <w:lang w:val="en-US"/>
        </w:rPr>
      </w:pPr>
    </w:p>
    <w:p w14:paraId="20C4E35B" w14:textId="77777777" w:rsidR="006E2B82" w:rsidRDefault="006E2B82" w:rsidP="00066E32">
      <w:pPr>
        <w:spacing w:after="0" w:line="240" w:lineRule="auto"/>
        <w:jc w:val="both"/>
        <w:rPr>
          <w:rFonts w:ascii="Times New Roman" w:hAnsi="Times New Roman" w:cs="Times New Roman"/>
          <w:sz w:val="24"/>
          <w:szCs w:val="24"/>
          <w:lang w:val="en-US"/>
        </w:rPr>
      </w:pPr>
    </w:p>
    <w:p w14:paraId="5F32FD41" w14:textId="77777777" w:rsidR="006E2B82" w:rsidRDefault="006E2B82" w:rsidP="00066E32">
      <w:pPr>
        <w:spacing w:after="0" w:line="240" w:lineRule="auto"/>
        <w:jc w:val="both"/>
        <w:rPr>
          <w:rFonts w:ascii="Times New Roman" w:hAnsi="Times New Roman" w:cs="Times New Roman"/>
          <w:sz w:val="24"/>
          <w:szCs w:val="24"/>
          <w:lang w:val="en-US"/>
        </w:rPr>
      </w:pPr>
    </w:p>
    <w:p w14:paraId="7B8ECC1E" w14:textId="77777777" w:rsidR="006E2B82" w:rsidRDefault="006E2B82" w:rsidP="00066E32">
      <w:pPr>
        <w:spacing w:after="0" w:line="240" w:lineRule="auto"/>
        <w:jc w:val="both"/>
        <w:rPr>
          <w:rFonts w:ascii="Times New Roman" w:hAnsi="Times New Roman" w:cs="Times New Roman"/>
          <w:sz w:val="24"/>
          <w:szCs w:val="24"/>
          <w:lang w:val="en-US"/>
        </w:rPr>
      </w:pPr>
    </w:p>
    <w:p w14:paraId="2288073C" w14:textId="77777777" w:rsidR="006E2B82" w:rsidRDefault="006E2B82" w:rsidP="00066E32">
      <w:pPr>
        <w:spacing w:after="0" w:line="240" w:lineRule="auto"/>
        <w:jc w:val="both"/>
        <w:rPr>
          <w:rFonts w:ascii="Times New Roman" w:hAnsi="Times New Roman" w:cs="Times New Roman"/>
          <w:sz w:val="24"/>
          <w:szCs w:val="24"/>
          <w:lang w:val="en-US"/>
        </w:rPr>
      </w:pPr>
    </w:p>
    <w:p w14:paraId="56F18919" w14:textId="77777777" w:rsidR="006E2B82" w:rsidRDefault="006E2B82" w:rsidP="00066E32">
      <w:pPr>
        <w:spacing w:after="0" w:line="240" w:lineRule="auto"/>
        <w:jc w:val="both"/>
        <w:rPr>
          <w:rFonts w:ascii="Times New Roman" w:hAnsi="Times New Roman" w:cs="Times New Roman"/>
          <w:sz w:val="24"/>
          <w:szCs w:val="24"/>
          <w:lang w:val="en-US"/>
        </w:rPr>
      </w:pPr>
    </w:p>
    <w:p w14:paraId="5A3A2045" w14:textId="77777777" w:rsidR="006E2B82" w:rsidRDefault="006E2B82" w:rsidP="00066E32">
      <w:pPr>
        <w:spacing w:after="0" w:line="240" w:lineRule="auto"/>
        <w:jc w:val="both"/>
        <w:rPr>
          <w:rFonts w:ascii="Times New Roman" w:hAnsi="Times New Roman" w:cs="Times New Roman"/>
          <w:sz w:val="24"/>
          <w:szCs w:val="24"/>
          <w:lang w:val="en-US"/>
        </w:rPr>
      </w:pPr>
    </w:p>
    <w:p w14:paraId="014C683A" w14:textId="77777777" w:rsidR="006E2B82" w:rsidRDefault="006E2B82" w:rsidP="00066E32">
      <w:pPr>
        <w:spacing w:after="0" w:line="240" w:lineRule="auto"/>
        <w:jc w:val="both"/>
        <w:rPr>
          <w:rFonts w:ascii="Times New Roman" w:hAnsi="Times New Roman" w:cs="Times New Roman"/>
          <w:sz w:val="24"/>
          <w:szCs w:val="24"/>
          <w:lang w:val="en-US"/>
        </w:rPr>
      </w:pPr>
    </w:p>
    <w:p w14:paraId="05EFC060" w14:textId="77777777" w:rsidR="006E2B82" w:rsidRDefault="006E2B82" w:rsidP="00066E32">
      <w:pPr>
        <w:spacing w:after="0" w:line="240" w:lineRule="auto"/>
        <w:jc w:val="both"/>
        <w:rPr>
          <w:rFonts w:ascii="Times New Roman" w:hAnsi="Times New Roman" w:cs="Times New Roman"/>
          <w:sz w:val="24"/>
          <w:szCs w:val="24"/>
          <w:lang w:val="en-US"/>
        </w:rPr>
      </w:pPr>
    </w:p>
    <w:p w14:paraId="19C969C0" w14:textId="77777777" w:rsidR="006E2B82" w:rsidRDefault="006E2B82" w:rsidP="00066E32">
      <w:pPr>
        <w:spacing w:after="0" w:line="240" w:lineRule="auto"/>
        <w:jc w:val="both"/>
        <w:rPr>
          <w:rFonts w:ascii="Times New Roman" w:hAnsi="Times New Roman" w:cs="Times New Roman"/>
          <w:sz w:val="24"/>
          <w:szCs w:val="24"/>
          <w:lang w:val="en-US"/>
        </w:rPr>
      </w:pPr>
    </w:p>
    <w:p w14:paraId="7CADBF12" w14:textId="77777777" w:rsidR="006E2B82" w:rsidRDefault="006E2B82" w:rsidP="00066E32">
      <w:pPr>
        <w:spacing w:after="0" w:line="240" w:lineRule="auto"/>
        <w:jc w:val="both"/>
        <w:rPr>
          <w:rFonts w:ascii="Times New Roman" w:hAnsi="Times New Roman" w:cs="Times New Roman"/>
          <w:sz w:val="24"/>
          <w:szCs w:val="24"/>
          <w:lang w:val="en-US"/>
        </w:rPr>
      </w:pPr>
    </w:p>
    <w:p w14:paraId="10CE801E" w14:textId="77777777" w:rsidR="006E2B82" w:rsidRDefault="006E2B82" w:rsidP="00066E32">
      <w:pPr>
        <w:spacing w:after="0" w:line="240" w:lineRule="auto"/>
        <w:jc w:val="both"/>
        <w:rPr>
          <w:rFonts w:ascii="Times New Roman" w:hAnsi="Times New Roman" w:cs="Times New Roman"/>
          <w:sz w:val="24"/>
          <w:szCs w:val="24"/>
          <w:lang w:val="en-US"/>
        </w:rPr>
      </w:pPr>
    </w:p>
    <w:p w14:paraId="52651454" w14:textId="77777777" w:rsidR="006E2B82" w:rsidRDefault="006E2B82" w:rsidP="00066E32">
      <w:pPr>
        <w:spacing w:after="0" w:line="240" w:lineRule="auto"/>
        <w:jc w:val="both"/>
        <w:rPr>
          <w:rFonts w:ascii="Times New Roman" w:hAnsi="Times New Roman" w:cs="Times New Roman"/>
          <w:sz w:val="24"/>
          <w:szCs w:val="24"/>
          <w:lang w:val="en-US"/>
        </w:rPr>
      </w:pPr>
    </w:p>
    <w:p w14:paraId="4DEA389A" w14:textId="77777777" w:rsidR="006E2B82" w:rsidRDefault="006E2B82" w:rsidP="00066E32">
      <w:pPr>
        <w:spacing w:after="0" w:line="240" w:lineRule="auto"/>
        <w:jc w:val="both"/>
        <w:rPr>
          <w:rFonts w:ascii="Times New Roman" w:hAnsi="Times New Roman" w:cs="Times New Roman"/>
          <w:sz w:val="24"/>
          <w:szCs w:val="24"/>
          <w:lang w:val="en-US"/>
        </w:rPr>
      </w:pPr>
    </w:p>
    <w:p w14:paraId="6F1F6D6C" w14:textId="77777777" w:rsidR="00DA15B1" w:rsidRDefault="00DA15B1" w:rsidP="00066E32">
      <w:pPr>
        <w:spacing w:after="0" w:line="240" w:lineRule="auto"/>
        <w:jc w:val="both"/>
        <w:rPr>
          <w:rFonts w:ascii="Times New Roman" w:hAnsi="Times New Roman" w:cs="Times New Roman"/>
          <w:sz w:val="24"/>
          <w:szCs w:val="24"/>
          <w:lang w:val="en-US"/>
        </w:rPr>
      </w:pPr>
    </w:p>
    <w:p w14:paraId="539D0EB0" w14:textId="77777777" w:rsidR="00DA15B1" w:rsidRDefault="00DA15B1" w:rsidP="00066E32">
      <w:pPr>
        <w:spacing w:after="0" w:line="240" w:lineRule="auto"/>
        <w:jc w:val="both"/>
        <w:rPr>
          <w:rFonts w:ascii="Times New Roman" w:hAnsi="Times New Roman" w:cs="Times New Roman"/>
          <w:sz w:val="24"/>
          <w:szCs w:val="24"/>
          <w:lang w:val="en-US"/>
        </w:rPr>
      </w:pPr>
    </w:p>
    <w:p w14:paraId="5ADD9BD7" w14:textId="77777777" w:rsidR="00C92B2E" w:rsidRDefault="00C92B2E" w:rsidP="0055209F">
      <w:pPr>
        <w:spacing w:after="0" w:line="240" w:lineRule="auto"/>
        <w:jc w:val="both"/>
        <w:rPr>
          <w:rFonts w:ascii="Times New Roman" w:hAnsi="Times New Roman" w:cs="Times New Roman"/>
          <w:sz w:val="24"/>
          <w:szCs w:val="24"/>
          <w:lang w:val="en-US"/>
        </w:rPr>
      </w:pPr>
    </w:p>
    <w:p w14:paraId="28410B81" w14:textId="77777777" w:rsidR="004B68C8" w:rsidRDefault="004B68C8" w:rsidP="0055209F">
      <w:pPr>
        <w:spacing w:after="0" w:line="240" w:lineRule="auto"/>
        <w:jc w:val="both"/>
        <w:rPr>
          <w:rFonts w:ascii="Times New Roman" w:hAnsi="Times New Roman" w:cs="Times New Roman"/>
          <w:sz w:val="24"/>
          <w:szCs w:val="24"/>
          <w:lang w:val="en-US"/>
        </w:rPr>
      </w:pPr>
    </w:p>
    <w:p w14:paraId="1A8FAFEE" w14:textId="77777777" w:rsidR="004B68C8" w:rsidRDefault="004B68C8" w:rsidP="0055209F">
      <w:pPr>
        <w:spacing w:after="0" w:line="240" w:lineRule="auto"/>
        <w:jc w:val="both"/>
        <w:rPr>
          <w:rFonts w:ascii="Times New Roman" w:hAnsi="Times New Roman" w:cs="Times New Roman"/>
          <w:sz w:val="24"/>
          <w:szCs w:val="24"/>
          <w:lang w:val="en-US"/>
        </w:rPr>
      </w:pPr>
    </w:p>
    <w:p w14:paraId="1CF918F2" w14:textId="77777777" w:rsidR="004B68C8" w:rsidRDefault="004B68C8" w:rsidP="0055209F">
      <w:pPr>
        <w:spacing w:after="0" w:line="240" w:lineRule="auto"/>
        <w:jc w:val="both"/>
        <w:rPr>
          <w:rFonts w:ascii="Times New Roman" w:hAnsi="Times New Roman" w:cs="Times New Roman"/>
          <w:sz w:val="24"/>
          <w:szCs w:val="24"/>
          <w:lang w:val="en-US"/>
        </w:rPr>
      </w:pPr>
    </w:p>
    <w:p w14:paraId="48A7B06F" w14:textId="77777777" w:rsidR="004B68C8" w:rsidRDefault="004B68C8" w:rsidP="0055209F">
      <w:pPr>
        <w:spacing w:after="0" w:line="240" w:lineRule="auto"/>
        <w:jc w:val="both"/>
        <w:rPr>
          <w:rFonts w:ascii="Times New Roman" w:hAnsi="Times New Roman" w:cs="Times New Roman"/>
          <w:sz w:val="24"/>
          <w:szCs w:val="24"/>
          <w:lang w:val="en-US"/>
        </w:rPr>
      </w:pPr>
    </w:p>
    <w:p w14:paraId="4F6FA340" w14:textId="77777777" w:rsidR="004B68C8" w:rsidRDefault="004B68C8" w:rsidP="0055209F">
      <w:pPr>
        <w:spacing w:after="0" w:line="240" w:lineRule="auto"/>
        <w:jc w:val="both"/>
        <w:rPr>
          <w:rFonts w:ascii="Times New Roman" w:hAnsi="Times New Roman" w:cs="Times New Roman"/>
          <w:sz w:val="24"/>
          <w:szCs w:val="24"/>
          <w:lang w:val="en-US"/>
        </w:rPr>
      </w:pPr>
    </w:p>
    <w:p w14:paraId="0CDDF750" w14:textId="77777777" w:rsidR="004B68C8" w:rsidRDefault="004B68C8" w:rsidP="0055209F">
      <w:pPr>
        <w:spacing w:after="0" w:line="240" w:lineRule="auto"/>
        <w:jc w:val="both"/>
        <w:rPr>
          <w:rFonts w:ascii="Times New Roman" w:hAnsi="Times New Roman" w:cs="Times New Roman"/>
          <w:sz w:val="24"/>
          <w:szCs w:val="24"/>
          <w:lang w:val="en-US"/>
        </w:rPr>
      </w:pPr>
    </w:p>
    <w:p w14:paraId="75860F3E" w14:textId="77777777" w:rsidR="004B68C8" w:rsidRDefault="004B68C8" w:rsidP="0055209F">
      <w:pPr>
        <w:spacing w:after="0" w:line="240" w:lineRule="auto"/>
        <w:jc w:val="both"/>
        <w:rPr>
          <w:rFonts w:ascii="Times New Roman" w:hAnsi="Times New Roman" w:cs="Times New Roman"/>
          <w:sz w:val="24"/>
          <w:szCs w:val="24"/>
          <w:lang w:val="en-US"/>
        </w:rPr>
      </w:pPr>
    </w:p>
    <w:p w14:paraId="09736777" w14:textId="77777777" w:rsidR="004B68C8" w:rsidRDefault="004B68C8" w:rsidP="0055209F">
      <w:pPr>
        <w:spacing w:after="0" w:line="240" w:lineRule="auto"/>
        <w:jc w:val="both"/>
        <w:rPr>
          <w:rFonts w:ascii="Times New Roman" w:hAnsi="Times New Roman" w:cs="Times New Roman"/>
          <w:sz w:val="24"/>
          <w:szCs w:val="24"/>
          <w:lang w:val="en-US"/>
        </w:rPr>
      </w:pPr>
    </w:p>
    <w:p w14:paraId="06C2F731" w14:textId="77777777" w:rsidR="004B68C8" w:rsidRDefault="004B68C8" w:rsidP="0055209F">
      <w:pPr>
        <w:spacing w:after="0" w:line="240" w:lineRule="auto"/>
        <w:jc w:val="both"/>
        <w:rPr>
          <w:rFonts w:ascii="Times New Roman" w:hAnsi="Times New Roman" w:cs="Times New Roman"/>
          <w:sz w:val="24"/>
          <w:szCs w:val="24"/>
          <w:lang w:val="en-US"/>
        </w:rPr>
      </w:pPr>
    </w:p>
    <w:p w14:paraId="722466F2" w14:textId="77777777" w:rsidR="004B68C8" w:rsidRDefault="004B68C8" w:rsidP="0055209F">
      <w:pPr>
        <w:spacing w:after="0" w:line="240" w:lineRule="auto"/>
        <w:jc w:val="both"/>
        <w:rPr>
          <w:rFonts w:ascii="Times New Roman" w:hAnsi="Times New Roman" w:cs="Times New Roman"/>
          <w:sz w:val="24"/>
          <w:szCs w:val="24"/>
          <w:lang w:val="en-US"/>
        </w:rPr>
      </w:pPr>
    </w:p>
    <w:p w14:paraId="35190271" w14:textId="77777777" w:rsidR="004B68C8" w:rsidRDefault="004B68C8" w:rsidP="0055209F">
      <w:pPr>
        <w:spacing w:after="0" w:line="240" w:lineRule="auto"/>
        <w:jc w:val="both"/>
        <w:rPr>
          <w:rFonts w:ascii="Times New Roman" w:hAnsi="Times New Roman" w:cs="Times New Roman"/>
          <w:sz w:val="24"/>
          <w:szCs w:val="24"/>
          <w:lang w:val="en-US"/>
        </w:rPr>
      </w:pPr>
    </w:p>
    <w:p w14:paraId="3EFEE767" w14:textId="77777777" w:rsidR="004B68C8" w:rsidRDefault="004B68C8" w:rsidP="0055209F">
      <w:pPr>
        <w:spacing w:after="0" w:line="240" w:lineRule="auto"/>
        <w:jc w:val="both"/>
        <w:rPr>
          <w:rFonts w:ascii="Times New Roman" w:hAnsi="Times New Roman" w:cs="Times New Roman"/>
          <w:sz w:val="24"/>
          <w:szCs w:val="24"/>
          <w:lang w:val="en-US"/>
        </w:rPr>
      </w:pPr>
    </w:p>
    <w:p w14:paraId="16541C14" w14:textId="77777777" w:rsidR="004B68C8" w:rsidRDefault="004B68C8" w:rsidP="0055209F">
      <w:pPr>
        <w:spacing w:after="0" w:line="240" w:lineRule="auto"/>
        <w:jc w:val="both"/>
        <w:rPr>
          <w:rFonts w:ascii="Times New Roman" w:hAnsi="Times New Roman" w:cs="Times New Roman"/>
          <w:sz w:val="24"/>
          <w:szCs w:val="24"/>
          <w:lang w:val="en-US"/>
        </w:rPr>
      </w:pPr>
    </w:p>
    <w:p w14:paraId="3AF94D56" w14:textId="77777777" w:rsidR="004B68C8" w:rsidRPr="00AC1FAB" w:rsidRDefault="004B68C8" w:rsidP="0055209F">
      <w:pPr>
        <w:spacing w:after="0" w:line="240" w:lineRule="auto"/>
        <w:jc w:val="both"/>
        <w:rPr>
          <w:rFonts w:ascii="Times New Roman" w:hAnsi="Times New Roman" w:cs="Times New Roman"/>
          <w:sz w:val="24"/>
          <w:szCs w:val="24"/>
          <w:lang w:val="en-US"/>
        </w:rPr>
      </w:pPr>
    </w:p>
    <w:p w14:paraId="5CAB41C7" w14:textId="5EF4CEAF" w:rsidR="00F82CFB" w:rsidRDefault="00F82CFB" w:rsidP="0055209F">
      <w:pPr>
        <w:spacing w:after="0" w:line="240" w:lineRule="auto"/>
        <w:jc w:val="both"/>
        <w:rPr>
          <w:rFonts w:ascii="Times New Roman" w:hAnsi="Times New Roman" w:cs="Times New Roman"/>
          <w:b/>
          <w:sz w:val="24"/>
          <w:szCs w:val="24"/>
          <w:lang w:val="en-US"/>
        </w:rPr>
      </w:pPr>
      <w:r w:rsidRPr="00F46C1D">
        <w:rPr>
          <w:rFonts w:ascii="Times New Roman" w:hAnsi="Times New Roman" w:cs="Times New Roman"/>
          <w:b/>
          <w:sz w:val="24"/>
          <w:szCs w:val="24"/>
          <w:lang w:val="en-US"/>
        </w:rPr>
        <w:t>6.</w:t>
      </w:r>
      <w:r w:rsidR="00066E32">
        <w:rPr>
          <w:rFonts w:ascii="Times New Roman" w:hAnsi="Times New Roman" w:cs="Times New Roman"/>
          <w:b/>
          <w:sz w:val="24"/>
          <w:szCs w:val="24"/>
          <w:lang w:val="en-US"/>
        </w:rPr>
        <w:tab/>
      </w:r>
      <w:r w:rsidR="00066E32" w:rsidRPr="00F46C1D">
        <w:rPr>
          <w:rFonts w:ascii="Times New Roman" w:hAnsi="Times New Roman" w:cs="Times New Roman"/>
          <w:b/>
          <w:sz w:val="24"/>
          <w:szCs w:val="24"/>
          <w:lang w:val="en-US"/>
        </w:rPr>
        <w:t>References</w:t>
      </w:r>
    </w:p>
    <w:p w14:paraId="12BA4F81" w14:textId="77777777" w:rsidR="00066E32" w:rsidRPr="00F46C1D" w:rsidRDefault="00066E32" w:rsidP="0055209F">
      <w:pPr>
        <w:spacing w:after="0" w:line="240" w:lineRule="auto"/>
        <w:jc w:val="both"/>
        <w:rPr>
          <w:rFonts w:ascii="Times New Roman" w:hAnsi="Times New Roman" w:cs="Times New Roman"/>
          <w:b/>
          <w:sz w:val="24"/>
          <w:szCs w:val="24"/>
          <w:lang w:val="en-US"/>
        </w:rPr>
      </w:pPr>
    </w:p>
    <w:p w14:paraId="31076143" w14:textId="2E14ECE6" w:rsidR="00155A02" w:rsidRPr="00F46C1D" w:rsidRDefault="006B6259" w:rsidP="0055209F">
      <w:pPr>
        <w:pStyle w:val="ListParagraph"/>
        <w:numPr>
          <w:ilvl w:val="0"/>
          <w:numId w:val="2"/>
        </w:numPr>
        <w:spacing w:after="0" w:line="240" w:lineRule="auto"/>
        <w:jc w:val="both"/>
        <w:rPr>
          <w:rFonts w:ascii="Times New Roman" w:hAnsi="Times New Roman" w:cs="Times New Roman"/>
          <w:sz w:val="24"/>
          <w:szCs w:val="24"/>
          <w:lang w:val="en-US"/>
        </w:rPr>
      </w:pPr>
      <w:r w:rsidRPr="00F46C1D">
        <w:rPr>
          <w:rFonts w:ascii="Times New Roman" w:hAnsi="Times New Roman" w:cs="Times New Roman"/>
          <w:sz w:val="24"/>
          <w:szCs w:val="24"/>
          <w:lang w:val="en-US"/>
        </w:rPr>
        <w:t>World Health Organization</w:t>
      </w:r>
      <w:r w:rsidR="007D54D3" w:rsidRPr="00F46C1D">
        <w:rPr>
          <w:rFonts w:ascii="Times New Roman" w:hAnsi="Times New Roman" w:cs="Times New Roman"/>
          <w:sz w:val="24"/>
          <w:szCs w:val="24"/>
          <w:lang w:val="en-US"/>
        </w:rPr>
        <w:t>.</w:t>
      </w:r>
      <w:r w:rsidR="007D54D3">
        <w:rPr>
          <w:rFonts w:ascii="Times New Roman" w:hAnsi="Times New Roman" w:cs="Times New Roman"/>
          <w:sz w:val="24"/>
          <w:szCs w:val="24"/>
          <w:lang w:val="en-US"/>
        </w:rPr>
        <w:t xml:space="preserve"> (2020).</w:t>
      </w:r>
      <w:r w:rsidRPr="00F46C1D">
        <w:rPr>
          <w:rFonts w:ascii="Times New Roman" w:hAnsi="Times New Roman" w:cs="Times New Roman"/>
          <w:sz w:val="24"/>
          <w:szCs w:val="24"/>
          <w:lang w:val="en-US"/>
        </w:rPr>
        <w:t xml:space="preserve"> </w:t>
      </w:r>
      <w:r w:rsidR="00155A02" w:rsidRPr="00F46C1D">
        <w:rPr>
          <w:rFonts w:ascii="Times New Roman" w:hAnsi="Times New Roman" w:cs="Times New Roman"/>
          <w:sz w:val="24"/>
          <w:szCs w:val="24"/>
          <w:lang w:val="en-US"/>
        </w:rPr>
        <w:t xml:space="preserve">Coronavirus disease 2019 </w:t>
      </w:r>
      <w:r w:rsidR="007D54D3">
        <w:rPr>
          <w:rFonts w:ascii="Times New Roman" w:hAnsi="Times New Roman" w:cs="Times New Roman"/>
          <w:sz w:val="24"/>
          <w:szCs w:val="24"/>
          <w:lang w:val="en-US"/>
        </w:rPr>
        <w:t xml:space="preserve">(COVID-19): situation report, </w:t>
      </w:r>
      <w:r w:rsidR="00F15743" w:rsidRPr="00F46C1D">
        <w:rPr>
          <w:rFonts w:ascii="Times New Roman" w:hAnsi="Times New Roman" w:cs="Times New Roman"/>
          <w:sz w:val="24"/>
          <w:szCs w:val="24"/>
          <w:lang w:val="en-US"/>
        </w:rPr>
        <w:t>51</w:t>
      </w:r>
      <w:r w:rsidR="007D54D3">
        <w:rPr>
          <w:rFonts w:ascii="Times New Roman" w:hAnsi="Times New Roman" w:cs="Times New Roman"/>
          <w:sz w:val="24"/>
          <w:szCs w:val="24"/>
          <w:lang w:val="en-US"/>
        </w:rPr>
        <w:t xml:space="preserve">. </w:t>
      </w:r>
      <w:r w:rsidRPr="00DA15B1">
        <w:rPr>
          <w:rStyle w:val="Hyperlink"/>
          <w:rFonts w:ascii="Times New Roman" w:hAnsi="Times New Roman" w:cs="Times New Roman"/>
          <w:color w:val="auto"/>
          <w:sz w:val="24"/>
          <w:szCs w:val="24"/>
          <w:u w:val="none"/>
          <w:lang w:val="en-US"/>
        </w:rPr>
        <w:t>https://www.who.int/emergencies/diseases/novel-coronavirus-2019/situation-reports</w:t>
      </w:r>
      <w:r w:rsidRPr="00DA15B1">
        <w:rPr>
          <w:rFonts w:ascii="Times New Roman" w:hAnsi="Times New Roman" w:cs="Times New Roman"/>
          <w:sz w:val="24"/>
          <w:szCs w:val="24"/>
          <w:lang w:val="en-US"/>
        </w:rPr>
        <w:t xml:space="preserve"> </w:t>
      </w:r>
      <w:r w:rsidR="007D54D3">
        <w:rPr>
          <w:rFonts w:ascii="Times New Roman" w:hAnsi="Times New Roman" w:cs="Times New Roman"/>
          <w:sz w:val="24"/>
          <w:szCs w:val="24"/>
          <w:lang w:val="en-US"/>
        </w:rPr>
        <w:t>[</w:t>
      </w:r>
      <w:r w:rsidRPr="00F46C1D">
        <w:rPr>
          <w:rFonts w:ascii="Times New Roman" w:hAnsi="Times New Roman" w:cs="Times New Roman"/>
          <w:sz w:val="24"/>
          <w:szCs w:val="24"/>
          <w:lang w:val="en-US"/>
        </w:rPr>
        <w:t xml:space="preserve">Accessed </w:t>
      </w:r>
      <w:r w:rsidR="00AB4B56" w:rsidRPr="00AB4B56">
        <w:rPr>
          <w:rFonts w:ascii="Times New Roman" w:hAnsi="Times New Roman" w:cs="Times New Roman"/>
          <w:sz w:val="24"/>
          <w:szCs w:val="24"/>
          <w:lang w:val="en-US"/>
        </w:rPr>
        <w:t>April 1</w:t>
      </w:r>
      <w:r w:rsidR="00155A02" w:rsidRPr="00F46C1D">
        <w:rPr>
          <w:rFonts w:ascii="Times New Roman" w:hAnsi="Times New Roman" w:cs="Times New Roman"/>
          <w:sz w:val="24"/>
          <w:szCs w:val="24"/>
          <w:lang w:val="en-US"/>
        </w:rPr>
        <w:t>, 2020</w:t>
      </w:r>
      <w:r w:rsidR="007D54D3">
        <w:rPr>
          <w:rFonts w:ascii="Times New Roman" w:hAnsi="Times New Roman" w:cs="Times New Roman"/>
          <w:sz w:val="24"/>
          <w:szCs w:val="24"/>
          <w:lang w:val="en-US"/>
        </w:rPr>
        <w:t>]</w:t>
      </w:r>
      <w:r w:rsidR="00155A02" w:rsidRPr="00F46C1D">
        <w:rPr>
          <w:rFonts w:ascii="Times New Roman" w:hAnsi="Times New Roman" w:cs="Times New Roman"/>
          <w:sz w:val="24"/>
          <w:szCs w:val="24"/>
          <w:lang w:val="en-US"/>
        </w:rPr>
        <w:t>.</w:t>
      </w:r>
    </w:p>
    <w:p w14:paraId="032B0562" w14:textId="620EB87F" w:rsidR="00F15743" w:rsidRPr="003B2C87" w:rsidRDefault="00F15743" w:rsidP="0055209F">
      <w:pPr>
        <w:pStyle w:val="ListParagraph"/>
        <w:numPr>
          <w:ilvl w:val="0"/>
          <w:numId w:val="2"/>
        </w:numPr>
        <w:spacing w:after="0" w:line="240" w:lineRule="auto"/>
        <w:jc w:val="both"/>
        <w:rPr>
          <w:rFonts w:ascii="Times New Roman" w:hAnsi="Times New Roman" w:cs="Times New Roman"/>
          <w:sz w:val="24"/>
          <w:szCs w:val="24"/>
          <w:lang w:val="en-US"/>
        </w:rPr>
      </w:pPr>
      <w:r w:rsidRPr="00F46C1D">
        <w:rPr>
          <w:rFonts w:ascii="Times New Roman" w:hAnsi="Times New Roman" w:cs="Times New Roman"/>
          <w:sz w:val="24"/>
          <w:szCs w:val="24"/>
          <w:lang w:val="en-US"/>
        </w:rPr>
        <w:t>World Health Organization.</w:t>
      </w:r>
      <w:r w:rsidR="007D54D3">
        <w:rPr>
          <w:rFonts w:ascii="Times New Roman" w:hAnsi="Times New Roman" w:cs="Times New Roman"/>
          <w:sz w:val="24"/>
          <w:szCs w:val="24"/>
          <w:lang w:val="en-US"/>
        </w:rPr>
        <w:t xml:space="preserve"> </w:t>
      </w:r>
      <w:r w:rsidR="007D54D3" w:rsidRPr="003B2C87">
        <w:rPr>
          <w:rFonts w:ascii="Times New Roman" w:hAnsi="Times New Roman" w:cs="Times New Roman"/>
          <w:sz w:val="24"/>
          <w:szCs w:val="24"/>
          <w:lang w:val="en-US"/>
        </w:rPr>
        <w:t>(2020).</w:t>
      </w:r>
      <w:r w:rsidRPr="003B2C87">
        <w:rPr>
          <w:rFonts w:ascii="Times New Roman" w:hAnsi="Times New Roman" w:cs="Times New Roman"/>
          <w:sz w:val="24"/>
          <w:szCs w:val="24"/>
          <w:lang w:val="en-US"/>
        </w:rPr>
        <w:t xml:space="preserve"> Coronavirus disease 2019 </w:t>
      </w:r>
      <w:r w:rsidR="00E4476B" w:rsidRPr="003B2C87">
        <w:rPr>
          <w:rFonts w:ascii="Times New Roman" w:hAnsi="Times New Roman" w:cs="Times New Roman"/>
          <w:sz w:val="24"/>
          <w:szCs w:val="24"/>
          <w:lang w:val="en-US"/>
        </w:rPr>
        <w:t>(COVID-19): S</w:t>
      </w:r>
      <w:r w:rsidRPr="003B2C87">
        <w:rPr>
          <w:rFonts w:ascii="Times New Roman" w:hAnsi="Times New Roman" w:cs="Times New Roman"/>
          <w:sz w:val="24"/>
          <w:szCs w:val="24"/>
          <w:lang w:val="en-US"/>
        </w:rPr>
        <w:t xml:space="preserve">ituation report, </w:t>
      </w:r>
      <w:r w:rsidR="00AB4B56" w:rsidRPr="003B2C87">
        <w:rPr>
          <w:rFonts w:ascii="Times New Roman" w:hAnsi="Times New Roman" w:cs="Times New Roman"/>
          <w:sz w:val="24"/>
          <w:szCs w:val="24"/>
          <w:lang w:val="en-US"/>
        </w:rPr>
        <w:t>74</w:t>
      </w:r>
      <w:r w:rsidRPr="003B2C87">
        <w:rPr>
          <w:rFonts w:ascii="Times New Roman" w:hAnsi="Times New Roman" w:cs="Times New Roman"/>
          <w:sz w:val="24"/>
          <w:szCs w:val="24"/>
          <w:lang w:val="en-US"/>
        </w:rPr>
        <w:t xml:space="preserve">. </w:t>
      </w:r>
      <w:r w:rsidRPr="003B2C87">
        <w:rPr>
          <w:rStyle w:val="Hyperlink"/>
          <w:rFonts w:ascii="Times New Roman" w:hAnsi="Times New Roman" w:cs="Times New Roman"/>
          <w:color w:val="auto"/>
          <w:sz w:val="24"/>
          <w:szCs w:val="24"/>
          <w:u w:val="none"/>
          <w:lang w:val="en-US"/>
        </w:rPr>
        <w:t>https://www.who.int/emergencies/diseases/novel-coronavirus-2019/situation-reports</w:t>
      </w:r>
      <w:r w:rsidRPr="003B2C87">
        <w:rPr>
          <w:rFonts w:ascii="Times New Roman" w:hAnsi="Times New Roman" w:cs="Times New Roman"/>
          <w:sz w:val="24"/>
          <w:szCs w:val="24"/>
          <w:lang w:val="en-US"/>
        </w:rPr>
        <w:t xml:space="preserve"> </w:t>
      </w:r>
      <w:r w:rsidR="007D54D3" w:rsidRPr="003B2C87">
        <w:rPr>
          <w:rFonts w:ascii="Times New Roman" w:hAnsi="Times New Roman" w:cs="Times New Roman"/>
          <w:sz w:val="24"/>
          <w:szCs w:val="24"/>
          <w:lang w:val="en-US"/>
        </w:rPr>
        <w:t>[</w:t>
      </w:r>
      <w:r w:rsidRPr="003B2C87">
        <w:rPr>
          <w:rFonts w:ascii="Times New Roman" w:hAnsi="Times New Roman" w:cs="Times New Roman"/>
          <w:sz w:val="24"/>
          <w:szCs w:val="24"/>
          <w:lang w:val="en-US"/>
        </w:rPr>
        <w:t xml:space="preserve">Accessed </w:t>
      </w:r>
      <w:r w:rsidR="00AB4B56" w:rsidRPr="003B2C87">
        <w:rPr>
          <w:rFonts w:ascii="Times New Roman" w:hAnsi="Times New Roman" w:cs="Times New Roman"/>
          <w:sz w:val="24"/>
          <w:szCs w:val="24"/>
          <w:lang w:val="en-US"/>
        </w:rPr>
        <w:t>April</w:t>
      </w:r>
      <w:r w:rsidRPr="003B2C87">
        <w:rPr>
          <w:rFonts w:ascii="Times New Roman" w:hAnsi="Times New Roman" w:cs="Times New Roman"/>
          <w:sz w:val="24"/>
          <w:szCs w:val="24"/>
          <w:lang w:val="en-US"/>
        </w:rPr>
        <w:t xml:space="preserve"> </w:t>
      </w:r>
      <w:r w:rsidR="00AB4B56" w:rsidRPr="003B2C87">
        <w:rPr>
          <w:rFonts w:ascii="Times New Roman" w:hAnsi="Times New Roman" w:cs="Times New Roman"/>
          <w:sz w:val="24"/>
          <w:szCs w:val="24"/>
          <w:lang w:val="en-US"/>
        </w:rPr>
        <w:t>4</w:t>
      </w:r>
      <w:r w:rsidRPr="003B2C87">
        <w:rPr>
          <w:rFonts w:ascii="Times New Roman" w:hAnsi="Times New Roman" w:cs="Times New Roman"/>
          <w:sz w:val="24"/>
          <w:szCs w:val="24"/>
          <w:lang w:val="en-US"/>
        </w:rPr>
        <w:t>, 2020</w:t>
      </w:r>
      <w:r w:rsidR="007D54D3" w:rsidRPr="003B2C87">
        <w:rPr>
          <w:rFonts w:ascii="Times New Roman" w:hAnsi="Times New Roman" w:cs="Times New Roman"/>
          <w:sz w:val="24"/>
          <w:szCs w:val="24"/>
          <w:lang w:val="en-US"/>
        </w:rPr>
        <w:t>]</w:t>
      </w:r>
      <w:r w:rsidRPr="003B2C87">
        <w:rPr>
          <w:rFonts w:ascii="Times New Roman" w:hAnsi="Times New Roman" w:cs="Times New Roman"/>
          <w:sz w:val="24"/>
          <w:szCs w:val="24"/>
          <w:lang w:val="en-US"/>
        </w:rPr>
        <w:t>.</w:t>
      </w:r>
    </w:p>
    <w:p w14:paraId="247A435D" w14:textId="70B83F16" w:rsidR="00155A02" w:rsidRPr="00AB4B56" w:rsidRDefault="00CB0A16" w:rsidP="0055209F">
      <w:pPr>
        <w:pStyle w:val="ListParagraph"/>
        <w:numPr>
          <w:ilvl w:val="0"/>
          <w:numId w:val="2"/>
        </w:numPr>
        <w:spacing w:after="0" w:line="240" w:lineRule="auto"/>
        <w:jc w:val="both"/>
        <w:rPr>
          <w:rFonts w:ascii="Times New Roman" w:hAnsi="Times New Roman" w:cs="Times New Roman"/>
          <w:sz w:val="24"/>
          <w:szCs w:val="24"/>
          <w:lang w:val="en-US"/>
        </w:rPr>
      </w:pPr>
      <w:r w:rsidRPr="00755EE4">
        <w:rPr>
          <w:rFonts w:ascii="Times New Roman" w:hAnsi="Times New Roman" w:cs="Times New Roman"/>
          <w:sz w:val="24"/>
          <w:szCs w:val="24"/>
        </w:rPr>
        <w:t>Ministerio de Sanidad, Consumo y Bienestar Social</w:t>
      </w:r>
      <w:r w:rsidR="007D54D3">
        <w:rPr>
          <w:rFonts w:ascii="Times New Roman" w:hAnsi="Times New Roman" w:cs="Times New Roman"/>
          <w:sz w:val="24"/>
          <w:szCs w:val="24"/>
        </w:rPr>
        <w:t xml:space="preserve"> (2020)</w:t>
      </w:r>
      <w:r w:rsidR="00E4476B" w:rsidRPr="00755EE4">
        <w:rPr>
          <w:rFonts w:ascii="Times New Roman" w:hAnsi="Times New Roman" w:cs="Times New Roman"/>
          <w:sz w:val="24"/>
          <w:szCs w:val="24"/>
        </w:rPr>
        <w:t xml:space="preserve">. Enfermedad por nuevo coronavirus, COVID-19: Situación actual. </w:t>
      </w:r>
      <w:r w:rsidR="00E4476B" w:rsidRPr="00DA15B1">
        <w:rPr>
          <w:rFonts w:ascii="Times New Roman" w:hAnsi="Times New Roman" w:cs="Times New Roman"/>
          <w:sz w:val="24"/>
          <w:szCs w:val="24"/>
        </w:rPr>
        <w:t xml:space="preserve">Actualización nº </w:t>
      </w:r>
      <w:r w:rsidR="00AB4B56" w:rsidRPr="00DA15B1">
        <w:rPr>
          <w:rFonts w:ascii="Times New Roman" w:hAnsi="Times New Roman" w:cs="Times New Roman"/>
          <w:sz w:val="24"/>
          <w:szCs w:val="24"/>
        </w:rPr>
        <w:t>65</w:t>
      </w:r>
      <w:r w:rsidR="00E4476B" w:rsidRPr="00DA15B1">
        <w:rPr>
          <w:rFonts w:ascii="Times New Roman" w:hAnsi="Times New Roman" w:cs="Times New Roman"/>
          <w:sz w:val="24"/>
          <w:szCs w:val="24"/>
          <w:lang w:val="en-US"/>
        </w:rPr>
        <w:t xml:space="preserve">. </w:t>
      </w:r>
      <w:r w:rsidR="00E4476B" w:rsidRPr="00DA15B1">
        <w:rPr>
          <w:rStyle w:val="Hyperlink"/>
          <w:rFonts w:ascii="Times New Roman" w:hAnsi="Times New Roman" w:cs="Times New Roman"/>
          <w:color w:val="auto"/>
          <w:sz w:val="24"/>
          <w:szCs w:val="24"/>
          <w:u w:val="none"/>
          <w:lang w:val="en-US"/>
        </w:rPr>
        <w:t>https://www.mscbs.gob.es/profesionales/saludPublica/ccayes/alertasActual/nCov-China/situacionActual.htm</w:t>
      </w:r>
      <w:r w:rsidR="00E4476B" w:rsidRPr="00AB4B56">
        <w:rPr>
          <w:rFonts w:ascii="Times New Roman" w:hAnsi="Times New Roman" w:cs="Times New Roman"/>
          <w:sz w:val="24"/>
          <w:szCs w:val="24"/>
          <w:lang w:val="en-US"/>
        </w:rPr>
        <w:t xml:space="preserve"> </w:t>
      </w:r>
      <w:r w:rsidR="007D54D3">
        <w:rPr>
          <w:rFonts w:ascii="Times New Roman" w:hAnsi="Times New Roman" w:cs="Times New Roman"/>
          <w:sz w:val="24"/>
          <w:szCs w:val="24"/>
          <w:lang w:val="en-US"/>
        </w:rPr>
        <w:t>[</w:t>
      </w:r>
      <w:r w:rsidR="00E4476B" w:rsidRPr="00AB4B56">
        <w:rPr>
          <w:rFonts w:ascii="Times New Roman" w:hAnsi="Times New Roman" w:cs="Times New Roman"/>
          <w:sz w:val="24"/>
          <w:szCs w:val="24"/>
          <w:lang w:val="en-US"/>
        </w:rPr>
        <w:t xml:space="preserve">Accessed </w:t>
      </w:r>
      <w:r w:rsidR="00AB4B56" w:rsidRPr="00AB4B56">
        <w:rPr>
          <w:rFonts w:ascii="Times New Roman" w:hAnsi="Times New Roman" w:cs="Times New Roman"/>
          <w:sz w:val="24"/>
          <w:szCs w:val="24"/>
          <w:lang w:val="en-US"/>
        </w:rPr>
        <w:t>April 4</w:t>
      </w:r>
      <w:r w:rsidR="00E4476B" w:rsidRPr="00AB4B56">
        <w:rPr>
          <w:rFonts w:ascii="Times New Roman" w:hAnsi="Times New Roman" w:cs="Times New Roman"/>
          <w:sz w:val="24"/>
          <w:szCs w:val="24"/>
          <w:lang w:val="en-US"/>
        </w:rPr>
        <w:t>, 2020</w:t>
      </w:r>
      <w:r w:rsidR="007D54D3">
        <w:rPr>
          <w:rFonts w:ascii="Times New Roman" w:hAnsi="Times New Roman" w:cs="Times New Roman"/>
          <w:sz w:val="24"/>
          <w:szCs w:val="24"/>
          <w:lang w:val="en-US"/>
        </w:rPr>
        <w:t>]</w:t>
      </w:r>
      <w:r w:rsidR="00E4476B" w:rsidRPr="00AB4B56">
        <w:rPr>
          <w:rFonts w:ascii="Times New Roman" w:hAnsi="Times New Roman" w:cs="Times New Roman"/>
          <w:sz w:val="24"/>
          <w:szCs w:val="24"/>
          <w:lang w:val="en-US"/>
        </w:rPr>
        <w:t>.</w:t>
      </w:r>
    </w:p>
    <w:p w14:paraId="3BC1812B" w14:textId="75D422B4" w:rsidR="00F479D7" w:rsidRDefault="00C13D8E" w:rsidP="0055209F">
      <w:pPr>
        <w:pStyle w:val="ListParagraph"/>
        <w:numPr>
          <w:ilvl w:val="0"/>
          <w:numId w:val="2"/>
        </w:numPr>
        <w:spacing w:after="0" w:line="240" w:lineRule="auto"/>
        <w:jc w:val="both"/>
        <w:rPr>
          <w:rFonts w:ascii="Times New Roman" w:hAnsi="Times New Roman" w:cs="Times New Roman"/>
          <w:sz w:val="24"/>
          <w:szCs w:val="24"/>
          <w:lang w:val="en-US"/>
        </w:rPr>
      </w:pPr>
      <w:r w:rsidRPr="00F479D7">
        <w:rPr>
          <w:rFonts w:ascii="Times New Roman" w:hAnsi="Times New Roman" w:cs="Times New Roman"/>
          <w:sz w:val="24"/>
          <w:szCs w:val="24"/>
        </w:rPr>
        <w:t xml:space="preserve">Real Decreto 463/2020, de 14 de marzo, por el que se declara el estado de alarma para la gestión de la situación de crisis sanitaria ocasionada por el COVID-19. </w:t>
      </w:r>
      <w:r w:rsidR="007D54D3" w:rsidRPr="007D54D3">
        <w:rPr>
          <w:rFonts w:ascii="Times New Roman" w:hAnsi="Times New Roman" w:cs="Times New Roman"/>
          <w:sz w:val="24"/>
          <w:szCs w:val="24"/>
          <w:lang w:val="en-US"/>
        </w:rPr>
        <w:t>(</w:t>
      </w:r>
      <w:r w:rsidRPr="00F479D7">
        <w:rPr>
          <w:rFonts w:ascii="Times New Roman" w:hAnsi="Times New Roman" w:cs="Times New Roman"/>
          <w:sz w:val="24"/>
          <w:szCs w:val="24"/>
          <w:lang w:val="en-US"/>
        </w:rPr>
        <w:t>2020</w:t>
      </w:r>
      <w:r w:rsidR="007D54D3">
        <w:rPr>
          <w:rFonts w:ascii="Times New Roman" w:hAnsi="Times New Roman" w:cs="Times New Roman"/>
          <w:sz w:val="24"/>
          <w:szCs w:val="24"/>
          <w:lang w:val="en-US"/>
        </w:rPr>
        <w:t>)</w:t>
      </w:r>
      <w:r w:rsidRPr="00F479D7">
        <w:rPr>
          <w:rFonts w:ascii="Times New Roman" w:hAnsi="Times New Roman" w:cs="Times New Roman"/>
          <w:sz w:val="24"/>
          <w:szCs w:val="24"/>
          <w:lang w:val="en-US"/>
        </w:rPr>
        <w:t xml:space="preserve">. </w:t>
      </w:r>
      <w:r w:rsidRPr="00DA15B1">
        <w:rPr>
          <w:rStyle w:val="Hyperlink"/>
          <w:rFonts w:ascii="Times New Roman" w:hAnsi="Times New Roman" w:cs="Times New Roman"/>
          <w:color w:val="auto"/>
          <w:sz w:val="24"/>
          <w:szCs w:val="24"/>
          <w:u w:val="none"/>
          <w:lang w:val="en-US"/>
        </w:rPr>
        <w:t>https://www.boe.es/buscar/doc.php?id=BOE-A-2020-3692</w:t>
      </w:r>
      <w:r w:rsidRPr="00F479D7">
        <w:rPr>
          <w:rFonts w:ascii="Times New Roman" w:hAnsi="Times New Roman" w:cs="Times New Roman"/>
          <w:sz w:val="24"/>
          <w:szCs w:val="24"/>
          <w:lang w:val="en-US"/>
        </w:rPr>
        <w:t xml:space="preserve"> </w:t>
      </w:r>
      <w:r w:rsidR="007D54D3">
        <w:rPr>
          <w:rFonts w:ascii="Times New Roman" w:hAnsi="Times New Roman" w:cs="Times New Roman"/>
          <w:sz w:val="24"/>
          <w:szCs w:val="24"/>
          <w:lang w:val="en-US"/>
        </w:rPr>
        <w:t>[</w:t>
      </w:r>
      <w:r w:rsidRPr="00F479D7">
        <w:rPr>
          <w:rFonts w:ascii="Times New Roman" w:hAnsi="Times New Roman" w:cs="Times New Roman"/>
          <w:sz w:val="24"/>
          <w:szCs w:val="24"/>
          <w:lang w:val="en-US"/>
        </w:rPr>
        <w:t xml:space="preserve">Accessed </w:t>
      </w:r>
      <w:r w:rsidRPr="00AB4B56">
        <w:rPr>
          <w:rFonts w:ascii="Times New Roman" w:hAnsi="Times New Roman" w:cs="Times New Roman"/>
          <w:sz w:val="24"/>
          <w:szCs w:val="24"/>
          <w:lang w:val="en-US"/>
        </w:rPr>
        <w:t>March 22</w:t>
      </w:r>
      <w:r w:rsidRPr="00F479D7">
        <w:rPr>
          <w:rFonts w:ascii="Times New Roman" w:hAnsi="Times New Roman" w:cs="Times New Roman"/>
          <w:sz w:val="24"/>
          <w:szCs w:val="24"/>
          <w:lang w:val="en-US"/>
        </w:rPr>
        <w:t>, 2020</w:t>
      </w:r>
      <w:r w:rsidR="007D54D3">
        <w:rPr>
          <w:rFonts w:ascii="Times New Roman" w:hAnsi="Times New Roman" w:cs="Times New Roman"/>
          <w:sz w:val="24"/>
          <w:szCs w:val="24"/>
          <w:lang w:val="en-US"/>
        </w:rPr>
        <w:t>]</w:t>
      </w:r>
      <w:r w:rsidRPr="00F479D7">
        <w:rPr>
          <w:rFonts w:ascii="Times New Roman" w:hAnsi="Times New Roman" w:cs="Times New Roman"/>
          <w:sz w:val="24"/>
          <w:szCs w:val="24"/>
          <w:lang w:val="en-US"/>
        </w:rPr>
        <w:t>.</w:t>
      </w:r>
    </w:p>
    <w:p w14:paraId="6DE5FF1E" w14:textId="43854885" w:rsidR="009E3597" w:rsidRPr="003B2C87" w:rsidRDefault="009E3597" w:rsidP="0055209F">
      <w:pPr>
        <w:pStyle w:val="ListParagraph"/>
        <w:numPr>
          <w:ilvl w:val="0"/>
          <w:numId w:val="2"/>
        </w:numPr>
        <w:spacing w:after="0" w:line="240" w:lineRule="auto"/>
        <w:jc w:val="both"/>
        <w:rPr>
          <w:rFonts w:ascii="Times New Roman" w:hAnsi="Times New Roman" w:cs="Times New Roman"/>
          <w:sz w:val="24"/>
          <w:szCs w:val="24"/>
        </w:rPr>
      </w:pPr>
      <w:r w:rsidRPr="00F70EEB">
        <w:rPr>
          <w:rFonts w:ascii="Times New Roman" w:hAnsi="Times New Roman" w:cs="Times New Roman"/>
          <w:sz w:val="24"/>
          <w:szCs w:val="24"/>
        </w:rPr>
        <w:t xml:space="preserve">Consejo Superior de Deportes. </w:t>
      </w:r>
      <w:r w:rsidR="007D54D3" w:rsidRPr="003B2C87">
        <w:rPr>
          <w:rFonts w:ascii="Times New Roman" w:hAnsi="Times New Roman" w:cs="Times New Roman"/>
          <w:sz w:val="24"/>
          <w:szCs w:val="24"/>
        </w:rPr>
        <w:t>(</w:t>
      </w:r>
      <w:r w:rsidRPr="003B2C87">
        <w:rPr>
          <w:rFonts w:ascii="Times New Roman" w:hAnsi="Times New Roman" w:cs="Times New Roman"/>
          <w:sz w:val="24"/>
          <w:szCs w:val="24"/>
        </w:rPr>
        <w:t>2020</w:t>
      </w:r>
      <w:r w:rsidR="007D54D3" w:rsidRPr="003B2C87">
        <w:rPr>
          <w:rFonts w:ascii="Times New Roman" w:hAnsi="Times New Roman" w:cs="Times New Roman"/>
          <w:sz w:val="24"/>
          <w:szCs w:val="24"/>
        </w:rPr>
        <w:t>)</w:t>
      </w:r>
      <w:r w:rsidRPr="003B2C87">
        <w:rPr>
          <w:rFonts w:ascii="Times New Roman" w:hAnsi="Times New Roman" w:cs="Times New Roman"/>
          <w:sz w:val="24"/>
          <w:szCs w:val="24"/>
        </w:rPr>
        <w:t xml:space="preserve">. </w:t>
      </w:r>
      <w:r w:rsidRPr="003B2C87">
        <w:rPr>
          <w:rStyle w:val="Hyperlink"/>
          <w:rFonts w:ascii="Times New Roman" w:hAnsi="Times New Roman" w:cs="Times New Roman"/>
          <w:color w:val="auto"/>
          <w:sz w:val="24"/>
          <w:szCs w:val="24"/>
          <w:u w:val="none"/>
        </w:rPr>
        <w:t>https://www.csd.gob.es/es/la-campana-yomemuevoencasa-del-csd-y-el-consejo-colef-recuerda-la-importancia-de-mantener-un-estilo-de-vida-activo-durant</w:t>
      </w:r>
      <w:r w:rsidRPr="003B2C87">
        <w:rPr>
          <w:rStyle w:val="Hyperlink"/>
          <w:rFonts w:ascii="Times New Roman" w:hAnsi="Times New Roman" w:cs="Times New Roman"/>
          <w:sz w:val="24"/>
          <w:szCs w:val="24"/>
        </w:rPr>
        <w:t>e</w:t>
      </w:r>
      <w:r w:rsidRPr="003B2C87">
        <w:t xml:space="preserve"> </w:t>
      </w:r>
      <w:r w:rsidR="007D54D3" w:rsidRPr="003B2C87">
        <w:t>[</w:t>
      </w:r>
      <w:r w:rsidRPr="003B2C87">
        <w:rPr>
          <w:rFonts w:ascii="Times New Roman" w:hAnsi="Times New Roman" w:cs="Times New Roman"/>
          <w:sz w:val="24"/>
          <w:szCs w:val="24"/>
        </w:rPr>
        <w:t>Accesed March 24, 2020</w:t>
      </w:r>
      <w:r w:rsidR="007D54D3" w:rsidRPr="003B2C87">
        <w:rPr>
          <w:rFonts w:ascii="Times New Roman" w:hAnsi="Times New Roman" w:cs="Times New Roman"/>
          <w:sz w:val="24"/>
          <w:szCs w:val="24"/>
        </w:rPr>
        <w:t>]</w:t>
      </w:r>
      <w:r w:rsidRPr="003B2C87">
        <w:rPr>
          <w:rFonts w:ascii="Times New Roman" w:hAnsi="Times New Roman" w:cs="Times New Roman"/>
        </w:rPr>
        <w:t>.</w:t>
      </w:r>
      <w:r w:rsidRPr="003B2C87">
        <w:t xml:space="preserve"> </w:t>
      </w:r>
    </w:p>
    <w:p w14:paraId="7F24D0E5" w14:textId="2271E218" w:rsidR="00E87163" w:rsidRPr="00E87163" w:rsidRDefault="005E0370" w:rsidP="0055209F">
      <w:pPr>
        <w:pStyle w:val="ListParagraph"/>
        <w:numPr>
          <w:ilvl w:val="0"/>
          <w:numId w:val="2"/>
        </w:numPr>
        <w:spacing w:after="0" w:line="240" w:lineRule="auto"/>
        <w:jc w:val="both"/>
        <w:rPr>
          <w:rFonts w:ascii="Times New Roman" w:hAnsi="Times New Roman" w:cs="Times New Roman"/>
          <w:sz w:val="24"/>
          <w:szCs w:val="24"/>
          <w:lang w:val="en-US"/>
        </w:rPr>
      </w:pPr>
      <w:r w:rsidRPr="000A4810">
        <w:rPr>
          <w:rFonts w:ascii="Times New Roman" w:hAnsi="Times New Roman" w:cs="Times New Roman"/>
          <w:noProof/>
          <w:sz w:val="24"/>
          <w:szCs w:val="24"/>
          <w:lang w:val="en-US"/>
        </w:rPr>
        <w:t xml:space="preserve">Chen P, Mao L, Nassis GP, Harmer P, Ainsworth BE, Li F. Wuhan coronavirus (2019-nCoV): The need to maintain regular physical activity while taking precautions [Internet]. Vol. 9, Journal of Sport and Health Science. Elsevier B.V.; 2020. p. 103–4. </w:t>
      </w:r>
      <w:r w:rsidR="00C601D8" w:rsidRPr="003B2C87">
        <w:rPr>
          <w:rStyle w:val="Hyperlink"/>
          <w:rFonts w:ascii="Times New Roman" w:hAnsi="Times New Roman" w:cs="Times New Roman"/>
          <w:noProof/>
          <w:color w:val="auto"/>
          <w:sz w:val="24"/>
          <w:szCs w:val="24"/>
          <w:u w:val="none"/>
          <w:lang w:val="en-US"/>
        </w:rPr>
        <w:t xml:space="preserve">doi: </w:t>
      </w:r>
      <w:r w:rsidR="00F479D7" w:rsidRPr="003B2C87">
        <w:rPr>
          <w:rStyle w:val="Hyperlink"/>
          <w:rFonts w:ascii="Times New Roman" w:hAnsi="Times New Roman" w:cs="Times New Roman"/>
          <w:noProof/>
          <w:color w:val="auto"/>
          <w:sz w:val="24"/>
          <w:szCs w:val="24"/>
          <w:u w:val="none"/>
          <w:lang w:val="en-US"/>
        </w:rPr>
        <w:t>10.1016/j.jshs.2020.02.001</w:t>
      </w:r>
    </w:p>
    <w:p w14:paraId="69457FBB" w14:textId="32039AF7" w:rsidR="00E87163" w:rsidRPr="00E87163" w:rsidRDefault="00E87163" w:rsidP="00E05BA6">
      <w:pPr>
        <w:pStyle w:val="ListParagraph"/>
        <w:numPr>
          <w:ilvl w:val="0"/>
          <w:numId w:val="2"/>
        </w:numPr>
        <w:spacing w:after="0" w:line="240" w:lineRule="auto"/>
        <w:jc w:val="both"/>
        <w:rPr>
          <w:rFonts w:ascii="Times New Roman" w:hAnsi="Times New Roman" w:cs="Times New Roman"/>
          <w:sz w:val="24"/>
          <w:szCs w:val="24"/>
          <w:lang w:val="en-US"/>
        </w:rPr>
      </w:pPr>
      <w:r w:rsidRPr="00E87163">
        <w:rPr>
          <w:rFonts w:ascii="Times New Roman" w:hAnsi="Times New Roman" w:cs="Times New Roman"/>
          <w:noProof/>
          <w:sz w:val="24"/>
          <w:szCs w:val="24"/>
        </w:rPr>
        <w:t xml:space="preserve">Peluso MAM, Guerra de Andrade LHS. </w:t>
      </w:r>
      <w:r w:rsidRPr="00E87163">
        <w:rPr>
          <w:rFonts w:ascii="Times New Roman" w:hAnsi="Times New Roman" w:cs="Times New Roman"/>
          <w:noProof/>
          <w:sz w:val="24"/>
          <w:szCs w:val="24"/>
          <w:lang w:val="en-US"/>
        </w:rPr>
        <w:t xml:space="preserve">Physical activity and mental health: the association between exercise and mood. </w:t>
      </w:r>
      <w:r w:rsidRPr="00C601D8">
        <w:rPr>
          <w:rFonts w:ascii="Times New Roman" w:hAnsi="Times New Roman" w:cs="Times New Roman"/>
          <w:i/>
          <w:noProof/>
          <w:sz w:val="24"/>
          <w:szCs w:val="24"/>
          <w:lang w:val="en-US"/>
        </w:rPr>
        <w:t>Clinics (Sao Paulo)</w:t>
      </w:r>
      <w:r w:rsidRPr="00C601D8">
        <w:rPr>
          <w:rFonts w:ascii="Times New Roman" w:hAnsi="Times New Roman" w:cs="Times New Roman"/>
          <w:noProof/>
          <w:sz w:val="24"/>
          <w:szCs w:val="24"/>
          <w:lang w:val="en-US"/>
        </w:rPr>
        <w:t xml:space="preserve">. </w:t>
      </w:r>
      <w:r w:rsidR="00C601D8" w:rsidRPr="00C601D8">
        <w:rPr>
          <w:rFonts w:ascii="Times New Roman" w:hAnsi="Times New Roman" w:cs="Times New Roman"/>
          <w:noProof/>
          <w:sz w:val="24"/>
          <w:szCs w:val="24"/>
          <w:lang w:val="en-US"/>
        </w:rPr>
        <w:t>(</w:t>
      </w:r>
      <w:r w:rsidRPr="00C601D8">
        <w:rPr>
          <w:rFonts w:ascii="Times New Roman" w:hAnsi="Times New Roman" w:cs="Times New Roman"/>
          <w:noProof/>
          <w:sz w:val="24"/>
          <w:szCs w:val="24"/>
          <w:lang w:val="en-US"/>
        </w:rPr>
        <w:t>2005</w:t>
      </w:r>
      <w:r w:rsidR="00C601D8" w:rsidRPr="00C601D8">
        <w:rPr>
          <w:rFonts w:ascii="Times New Roman" w:hAnsi="Times New Roman" w:cs="Times New Roman"/>
          <w:noProof/>
          <w:sz w:val="24"/>
          <w:szCs w:val="24"/>
          <w:lang w:val="en-US"/>
        </w:rPr>
        <w:t xml:space="preserve">). </w:t>
      </w:r>
      <w:r w:rsidRPr="00C601D8">
        <w:rPr>
          <w:rFonts w:ascii="Times New Roman" w:hAnsi="Times New Roman" w:cs="Times New Roman"/>
          <w:noProof/>
          <w:sz w:val="24"/>
          <w:szCs w:val="24"/>
          <w:lang w:val="en-US"/>
        </w:rPr>
        <w:t>60(1):61–70.</w:t>
      </w:r>
      <w:r w:rsidR="00E05BA6">
        <w:rPr>
          <w:rFonts w:ascii="Times New Roman" w:hAnsi="Times New Roman" w:cs="Times New Roman"/>
          <w:noProof/>
          <w:sz w:val="24"/>
          <w:szCs w:val="24"/>
          <w:lang w:val="en-US"/>
        </w:rPr>
        <w:t xml:space="preserve"> doi:</w:t>
      </w:r>
      <w:r w:rsidR="00E05BA6" w:rsidRPr="00E05BA6">
        <w:t xml:space="preserve"> </w:t>
      </w:r>
      <w:r w:rsidR="00E05BA6" w:rsidRPr="00E05BA6">
        <w:rPr>
          <w:rFonts w:ascii="Times New Roman" w:hAnsi="Times New Roman" w:cs="Times New Roman"/>
          <w:noProof/>
          <w:sz w:val="24"/>
          <w:szCs w:val="24"/>
          <w:lang w:val="en-US"/>
        </w:rPr>
        <w:t>10.1590/S1807-59322005000100012</w:t>
      </w:r>
    </w:p>
    <w:p w14:paraId="1F02AC3F" w14:textId="167AE794" w:rsidR="00E87163" w:rsidRPr="00E87163" w:rsidRDefault="005E0370" w:rsidP="00E05BA6">
      <w:pPr>
        <w:pStyle w:val="ListParagraph"/>
        <w:numPr>
          <w:ilvl w:val="0"/>
          <w:numId w:val="2"/>
        </w:numPr>
        <w:spacing w:after="0" w:line="240" w:lineRule="auto"/>
        <w:jc w:val="both"/>
        <w:rPr>
          <w:rFonts w:ascii="Times New Roman" w:hAnsi="Times New Roman" w:cs="Times New Roman"/>
          <w:sz w:val="24"/>
          <w:szCs w:val="24"/>
          <w:lang w:val="en-US"/>
        </w:rPr>
      </w:pPr>
      <w:r w:rsidRPr="000A4810">
        <w:rPr>
          <w:rFonts w:ascii="Times New Roman" w:hAnsi="Times New Roman" w:cs="Times New Roman"/>
          <w:noProof/>
          <w:sz w:val="24"/>
          <w:szCs w:val="24"/>
          <w:lang w:val="en-US"/>
        </w:rPr>
        <w:t>Martinsen EW. Physical activity in the prevention and treat</w:t>
      </w:r>
      <w:r w:rsidR="00C601D8">
        <w:rPr>
          <w:rFonts w:ascii="Times New Roman" w:hAnsi="Times New Roman" w:cs="Times New Roman"/>
          <w:noProof/>
          <w:sz w:val="24"/>
          <w:szCs w:val="24"/>
          <w:lang w:val="en-US"/>
        </w:rPr>
        <w:t xml:space="preserve">ment of anxiety and depression. </w:t>
      </w:r>
      <w:r w:rsidRPr="00C601D8">
        <w:rPr>
          <w:rFonts w:ascii="Times New Roman" w:hAnsi="Times New Roman" w:cs="Times New Roman"/>
          <w:i/>
          <w:noProof/>
          <w:sz w:val="24"/>
          <w:szCs w:val="24"/>
          <w:lang w:val="en-US"/>
        </w:rPr>
        <w:t>Nordic Journal of Psychiat</w:t>
      </w:r>
      <w:r w:rsidRPr="00E05BA6">
        <w:rPr>
          <w:rFonts w:ascii="Times New Roman" w:hAnsi="Times New Roman" w:cs="Times New Roman"/>
          <w:i/>
          <w:noProof/>
          <w:sz w:val="24"/>
          <w:szCs w:val="24"/>
          <w:lang w:val="en-US"/>
        </w:rPr>
        <w:t>ry</w:t>
      </w:r>
      <w:r w:rsidRPr="00E05BA6">
        <w:rPr>
          <w:rFonts w:ascii="Times New Roman" w:hAnsi="Times New Roman" w:cs="Times New Roman"/>
          <w:noProof/>
          <w:sz w:val="24"/>
          <w:szCs w:val="24"/>
          <w:lang w:val="en-US"/>
        </w:rPr>
        <w:t xml:space="preserve">. </w:t>
      </w:r>
      <w:r w:rsidR="00C601D8" w:rsidRPr="00E05BA6">
        <w:rPr>
          <w:rFonts w:ascii="Times New Roman" w:hAnsi="Times New Roman" w:cs="Times New Roman"/>
          <w:noProof/>
          <w:sz w:val="24"/>
          <w:szCs w:val="24"/>
          <w:lang w:val="en-US"/>
        </w:rPr>
        <w:t>(</w:t>
      </w:r>
      <w:r w:rsidRPr="00E05BA6">
        <w:rPr>
          <w:rFonts w:ascii="Times New Roman" w:hAnsi="Times New Roman" w:cs="Times New Roman"/>
          <w:noProof/>
          <w:sz w:val="24"/>
          <w:szCs w:val="24"/>
          <w:lang w:val="en-US"/>
        </w:rPr>
        <w:t>2008</w:t>
      </w:r>
      <w:r w:rsidR="00C601D8" w:rsidRPr="00E05BA6">
        <w:rPr>
          <w:rFonts w:ascii="Times New Roman" w:hAnsi="Times New Roman" w:cs="Times New Roman"/>
          <w:noProof/>
          <w:sz w:val="24"/>
          <w:szCs w:val="24"/>
          <w:lang w:val="en-US"/>
        </w:rPr>
        <w:t>)</w:t>
      </w:r>
      <w:r w:rsidRPr="00E05BA6">
        <w:rPr>
          <w:rFonts w:ascii="Times New Roman" w:hAnsi="Times New Roman" w:cs="Times New Roman"/>
          <w:noProof/>
          <w:sz w:val="24"/>
          <w:szCs w:val="24"/>
          <w:lang w:val="en-US"/>
        </w:rPr>
        <w:t xml:space="preserve">. </w:t>
      </w:r>
      <w:r w:rsidR="00C601D8" w:rsidRPr="00E05BA6">
        <w:rPr>
          <w:rFonts w:ascii="Times New Roman" w:hAnsi="Times New Roman" w:cs="Times New Roman"/>
          <w:noProof/>
          <w:sz w:val="24"/>
          <w:szCs w:val="24"/>
          <w:lang w:val="en-US"/>
        </w:rPr>
        <w:t>62(Suppl. 47):</w:t>
      </w:r>
      <w:r w:rsidRPr="00E05BA6">
        <w:rPr>
          <w:rFonts w:ascii="Times New Roman" w:hAnsi="Times New Roman" w:cs="Times New Roman"/>
          <w:noProof/>
          <w:sz w:val="24"/>
          <w:szCs w:val="24"/>
          <w:lang w:val="en-US"/>
        </w:rPr>
        <w:t xml:space="preserve">25–9. </w:t>
      </w:r>
      <w:r w:rsidR="00E05BA6">
        <w:rPr>
          <w:rFonts w:ascii="Times New Roman" w:hAnsi="Times New Roman" w:cs="Times New Roman"/>
          <w:noProof/>
          <w:sz w:val="24"/>
          <w:szCs w:val="24"/>
          <w:lang w:val="en-US"/>
        </w:rPr>
        <w:t xml:space="preserve">doi: </w:t>
      </w:r>
      <w:r w:rsidR="00E05BA6" w:rsidRPr="00E05BA6">
        <w:rPr>
          <w:rFonts w:ascii="Times New Roman" w:hAnsi="Times New Roman" w:cs="Times New Roman"/>
          <w:noProof/>
          <w:sz w:val="24"/>
          <w:szCs w:val="24"/>
          <w:lang w:val="en-US"/>
        </w:rPr>
        <w:t>10.1080/08039480802315640</w:t>
      </w:r>
    </w:p>
    <w:p w14:paraId="1F387E5B" w14:textId="56AA360B" w:rsidR="00E87163" w:rsidRPr="00E87163" w:rsidRDefault="005E0370" w:rsidP="00E05BA6">
      <w:pPr>
        <w:pStyle w:val="ListParagraph"/>
        <w:numPr>
          <w:ilvl w:val="0"/>
          <w:numId w:val="2"/>
        </w:numPr>
        <w:spacing w:after="0" w:line="240" w:lineRule="auto"/>
        <w:jc w:val="both"/>
        <w:rPr>
          <w:rFonts w:ascii="Times New Roman" w:hAnsi="Times New Roman" w:cs="Times New Roman"/>
          <w:sz w:val="24"/>
          <w:szCs w:val="24"/>
          <w:lang w:val="en-US"/>
        </w:rPr>
      </w:pPr>
      <w:r w:rsidRPr="000A4810">
        <w:rPr>
          <w:rFonts w:ascii="Times New Roman" w:hAnsi="Times New Roman" w:cs="Times New Roman"/>
          <w:noProof/>
          <w:sz w:val="24"/>
          <w:szCs w:val="24"/>
          <w:lang w:val="en-US"/>
        </w:rPr>
        <w:t xml:space="preserve">Schrempft S, Jackowska M, Hamer M, Steptoe A. Associations between social isolation, loneliness, and objective physical activity in older men and women. </w:t>
      </w:r>
      <w:r w:rsidRPr="00E05BA6">
        <w:rPr>
          <w:rFonts w:ascii="Times New Roman" w:hAnsi="Times New Roman" w:cs="Times New Roman"/>
          <w:i/>
          <w:noProof/>
          <w:sz w:val="24"/>
          <w:szCs w:val="24"/>
          <w:lang w:val="en-US"/>
        </w:rPr>
        <w:t>BMC Public Health</w:t>
      </w:r>
      <w:r w:rsidRPr="00E05BA6">
        <w:rPr>
          <w:rFonts w:ascii="Times New Roman" w:hAnsi="Times New Roman" w:cs="Times New Roman"/>
          <w:noProof/>
          <w:sz w:val="24"/>
          <w:szCs w:val="24"/>
          <w:lang w:val="en-US"/>
        </w:rPr>
        <w:t xml:space="preserve">. 2019;19(1):1–10. </w:t>
      </w:r>
      <w:r w:rsidR="00E05BA6">
        <w:rPr>
          <w:rFonts w:ascii="Times New Roman" w:hAnsi="Times New Roman" w:cs="Times New Roman"/>
          <w:noProof/>
          <w:sz w:val="24"/>
          <w:szCs w:val="24"/>
          <w:lang w:val="en-US"/>
        </w:rPr>
        <w:t xml:space="preserve">doi: </w:t>
      </w:r>
      <w:r w:rsidR="00E05BA6" w:rsidRPr="00E05BA6">
        <w:rPr>
          <w:rFonts w:ascii="Times New Roman" w:hAnsi="Times New Roman" w:cs="Times New Roman"/>
          <w:noProof/>
          <w:sz w:val="24"/>
          <w:szCs w:val="24"/>
          <w:lang w:val="en-US"/>
        </w:rPr>
        <w:t>10.1186/s12889-019-6424-y</w:t>
      </w:r>
    </w:p>
    <w:p w14:paraId="035FED1E" w14:textId="65BAFD35" w:rsidR="00E87163" w:rsidRDefault="005E0370" w:rsidP="00E05BA6">
      <w:pPr>
        <w:pStyle w:val="ListParagraph"/>
        <w:numPr>
          <w:ilvl w:val="0"/>
          <w:numId w:val="2"/>
        </w:numPr>
        <w:spacing w:after="0" w:line="240" w:lineRule="auto"/>
        <w:jc w:val="both"/>
        <w:rPr>
          <w:rFonts w:ascii="Times New Roman" w:hAnsi="Times New Roman" w:cs="Times New Roman"/>
          <w:sz w:val="24"/>
          <w:szCs w:val="24"/>
          <w:lang w:val="en-US"/>
        </w:rPr>
      </w:pPr>
      <w:r w:rsidRPr="00E87163">
        <w:rPr>
          <w:rFonts w:ascii="Times New Roman" w:hAnsi="Times New Roman" w:cs="Times New Roman"/>
          <w:noProof/>
          <w:sz w:val="24"/>
          <w:szCs w:val="24"/>
          <w:lang w:val="en-US"/>
        </w:rPr>
        <w:t xml:space="preserve">Lindsay Smith G, Banting L, Eime R, O’Sullivan G, van Uffelen JGZ. </w:t>
      </w:r>
      <w:r w:rsidRPr="000A4810">
        <w:rPr>
          <w:rFonts w:ascii="Times New Roman" w:hAnsi="Times New Roman" w:cs="Times New Roman"/>
          <w:noProof/>
          <w:sz w:val="24"/>
          <w:szCs w:val="24"/>
          <w:lang w:val="en-US"/>
        </w:rPr>
        <w:t>The association between social support and physical activity in older adults</w:t>
      </w:r>
      <w:r w:rsidR="00C601D8">
        <w:rPr>
          <w:rFonts w:ascii="Times New Roman" w:hAnsi="Times New Roman" w:cs="Times New Roman"/>
          <w:noProof/>
          <w:sz w:val="24"/>
          <w:szCs w:val="24"/>
          <w:lang w:val="en-US"/>
        </w:rPr>
        <w:t xml:space="preserve">: A systematic review. </w:t>
      </w:r>
      <w:r w:rsidRPr="00C601D8">
        <w:rPr>
          <w:rFonts w:ascii="Times New Roman" w:hAnsi="Times New Roman" w:cs="Times New Roman"/>
          <w:i/>
          <w:noProof/>
          <w:sz w:val="24"/>
          <w:szCs w:val="24"/>
          <w:lang w:val="en-US"/>
        </w:rPr>
        <w:t>International Journal of Behavioral Nutrition and Physical Activity</w:t>
      </w:r>
      <w:r w:rsidR="00C601D8">
        <w:rPr>
          <w:rFonts w:ascii="Times New Roman" w:hAnsi="Times New Roman" w:cs="Times New Roman"/>
          <w:noProof/>
          <w:sz w:val="24"/>
          <w:szCs w:val="24"/>
          <w:lang w:val="en-US"/>
        </w:rPr>
        <w:t>. (</w:t>
      </w:r>
      <w:r w:rsidRPr="000A4810">
        <w:rPr>
          <w:rFonts w:ascii="Times New Roman" w:hAnsi="Times New Roman" w:cs="Times New Roman"/>
          <w:noProof/>
          <w:sz w:val="24"/>
          <w:szCs w:val="24"/>
          <w:lang w:val="en-US"/>
        </w:rPr>
        <w:t>2017</w:t>
      </w:r>
      <w:r w:rsidR="00C601D8">
        <w:rPr>
          <w:rFonts w:ascii="Times New Roman" w:hAnsi="Times New Roman" w:cs="Times New Roman"/>
          <w:noProof/>
          <w:sz w:val="24"/>
          <w:szCs w:val="24"/>
          <w:lang w:val="en-US"/>
        </w:rPr>
        <w:t>)</w:t>
      </w:r>
      <w:r w:rsidRPr="000A4810">
        <w:rPr>
          <w:rFonts w:ascii="Times New Roman" w:hAnsi="Times New Roman" w:cs="Times New Roman"/>
          <w:noProof/>
          <w:sz w:val="24"/>
          <w:szCs w:val="24"/>
          <w:lang w:val="en-US"/>
        </w:rPr>
        <w:t xml:space="preserve">. </w:t>
      </w:r>
      <w:r w:rsidR="00C601D8">
        <w:rPr>
          <w:rFonts w:ascii="Times New Roman" w:hAnsi="Times New Roman" w:cs="Times New Roman"/>
          <w:noProof/>
          <w:sz w:val="24"/>
          <w:szCs w:val="24"/>
          <w:lang w:val="en-US"/>
        </w:rPr>
        <w:t>14(</w:t>
      </w:r>
      <w:r w:rsidR="005F43C9">
        <w:rPr>
          <w:rFonts w:ascii="Times New Roman" w:hAnsi="Times New Roman" w:cs="Times New Roman"/>
          <w:noProof/>
          <w:sz w:val="24"/>
          <w:szCs w:val="24"/>
          <w:lang w:val="en-US"/>
        </w:rPr>
        <w:t>1)</w:t>
      </w:r>
      <w:r w:rsidR="00C601D8">
        <w:rPr>
          <w:rFonts w:ascii="Times New Roman" w:hAnsi="Times New Roman" w:cs="Times New Roman"/>
          <w:noProof/>
          <w:sz w:val="24"/>
          <w:szCs w:val="24"/>
          <w:lang w:val="en-US"/>
        </w:rPr>
        <w:t>:</w:t>
      </w:r>
      <w:r w:rsidRPr="000A4810">
        <w:rPr>
          <w:rFonts w:ascii="Times New Roman" w:hAnsi="Times New Roman" w:cs="Times New Roman"/>
          <w:noProof/>
          <w:sz w:val="24"/>
          <w:szCs w:val="24"/>
          <w:lang w:val="en-US"/>
        </w:rPr>
        <w:t xml:space="preserve">1–21. </w:t>
      </w:r>
      <w:r w:rsidR="00E05BA6">
        <w:rPr>
          <w:rFonts w:ascii="Times New Roman" w:hAnsi="Times New Roman" w:cs="Times New Roman"/>
          <w:noProof/>
          <w:sz w:val="24"/>
          <w:szCs w:val="24"/>
          <w:lang w:val="en-US"/>
        </w:rPr>
        <w:t xml:space="preserve">doi: </w:t>
      </w:r>
      <w:r w:rsidR="00E05BA6" w:rsidRPr="00E05BA6">
        <w:rPr>
          <w:rFonts w:ascii="Times New Roman" w:hAnsi="Times New Roman" w:cs="Times New Roman"/>
          <w:noProof/>
          <w:sz w:val="24"/>
          <w:szCs w:val="24"/>
          <w:lang w:val="en-US"/>
        </w:rPr>
        <w:t>10.1186/s12966-017-0509-8</w:t>
      </w:r>
    </w:p>
    <w:p w14:paraId="6A62BD89" w14:textId="56DAF21C" w:rsidR="00244E68" w:rsidRPr="00244E68" w:rsidRDefault="00244E68" w:rsidP="00E05BA6">
      <w:pPr>
        <w:pStyle w:val="ListParagraph"/>
        <w:numPr>
          <w:ilvl w:val="0"/>
          <w:numId w:val="2"/>
        </w:numPr>
        <w:spacing w:after="0" w:line="240" w:lineRule="auto"/>
        <w:jc w:val="both"/>
        <w:rPr>
          <w:rFonts w:ascii="Times New Roman" w:hAnsi="Times New Roman" w:cs="Times New Roman"/>
          <w:sz w:val="24"/>
          <w:szCs w:val="24"/>
          <w:lang w:val="en-US"/>
        </w:rPr>
      </w:pPr>
      <w:r w:rsidRPr="00244E68">
        <w:rPr>
          <w:rFonts w:ascii="Times New Roman" w:hAnsi="Times New Roman" w:cs="Times New Roman"/>
          <w:sz w:val="24"/>
          <w:szCs w:val="24"/>
          <w:lang w:val="en-US"/>
        </w:rPr>
        <w:t xml:space="preserve">Jacob L, Haro JM, Koyanagi A. Relationship between living alone and common mental disorders in the 1993, 2000 and 2007 National Psychiatric Morbidity Surveys. </w:t>
      </w:r>
      <w:r w:rsidRPr="005F43C9">
        <w:rPr>
          <w:rFonts w:ascii="Times New Roman" w:hAnsi="Times New Roman" w:cs="Times New Roman"/>
          <w:i/>
          <w:sz w:val="24"/>
          <w:szCs w:val="24"/>
          <w:lang w:val="en-US"/>
        </w:rPr>
        <w:t>PLoS One</w:t>
      </w:r>
      <w:r w:rsidR="005F43C9">
        <w:rPr>
          <w:rFonts w:ascii="Times New Roman" w:hAnsi="Times New Roman" w:cs="Times New Roman"/>
          <w:sz w:val="24"/>
          <w:szCs w:val="24"/>
          <w:lang w:val="en-US"/>
        </w:rPr>
        <w:t>. (2019).</w:t>
      </w:r>
      <w:r w:rsidRPr="00244E68">
        <w:rPr>
          <w:rFonts w:ascii="Times New Roman" w:hAnsi="Times New Roman" w:cs="Times New Roman"/>
          <w:sz w:val="24"/>
          <w:szCs w:val="24"/>
          <w:lang w:val="en-US"/>
        </w:rPr>
        <w:t xml:space="preserve">14(5):1–12. </w:t>
      </w:r>
      <w:r w:rsidR="00E05BA6">
        <w:rPr>
          <w:rFonts w:ascii="Times New Roman" w:hAnsi="Times New Roman" w:cs="Times New Roman"/>
          <w:sz w:val="24"/>
          <w:szCs w:val="24"/>
          <w:lang w:val="en-US"/>
        </w:rPr>
        <w:t xml:space="preserve">doi: </w:t>
      </w:r>
      <w:r w:rsidR="00E05BA6" w:rsidRPr="00E05BA6">
        <w:rPr>
          <w:rFonts w:ascii="Times New Roman" w:hAnsi="Times New Roman" w:cs="Times New Roman"/>
          <w:sz w:val="24"/>
          <w:szCs w:val="24"/>
          <w:lang w:val="en-US"/>
        </w:rPr>
        <w:t>10.1371/journal.pone.0215182</w:t>
      </w:r>
    </w:p>
    <w:p w14:paraId="74726A33" w14:textId="0780FC55" w:rsidR="00244E68" w:rsidRPr="00E87163" w:rsidRDefault="00244E68" w:rsidP="00E05BA6">
      <w:pPr>
        <w:pStyle w:val="ListParagraph"/>
        <w:numPr>
          <w:ilvl w:val="0"/>
          <w:numId w:val="2"/>
        </w:numPr>
        <w:spacing w:after="0" w:line="240" w:lineRule="auto"/>
        <w:jc w:val="both"/>
        <w:rPr>
          <w:rFonts w:ascii="Times New Roman" w:hAnsi="Times New Roman" w:cs="Times New Roman"/>
          <w:sz w:val="24"/>
          <w:szCs w:val="24"/>
          <w:lang w:val="en-US"/>
        </w:rPr>
      </w:pPr>
      <w:r w:rsidRPr="003B2C87">
        <w:rPr>
          <w:rFonts w:ascii="Times New Roman" w:hAnsi="Times New Roman" w:cs="Times New Roman"/>
          <w:sz w:val="24"/>
          <w:szCs w:val="24"/>
        </w:rPr>
        <w:t xml:space="preserve">Wang C, Pan R, Wan X, Tan Y, Xu L, Ho CS, et al. </w:t>
      </w:r>
      <w:r w:rsidRPr="00244E68">
        <w:rPr>
          <w:rFonts w:ascii="Times New Roman" w:hAnsi="Times New Roman" w:cs="Times New Roman"/>
          <w:sz w:val="24"/>
          <w:szCs w:val="24"/>
          <w:lang w:val="en-US"/>
        </w:rPr>
        <w:t xml:space="preserve">Immediate psychological responses and associated factors during the initial stage of the 2019 coronavirus disease (COVID-19) epidemic among the general population in China. </w:t>
      </w:r>
      <w:r w:rsidRPr="005F43C9">
        <w:rPr>
          <w:rFonts w:ascii="Times New Roman" w:hAnsi="Times New Roman" w:cs="Times New Roman"/>
          <w:i/>
          <w:sz w:val="24"/>
          <w:szCs w:val="24"/>
          <w:lang w:val="en-US"/>
        </w:rPr>
        <w:t>Int J Environ Res Public Health</w:t>
      </w:r>
      <w:r w:rsidRPr="00244E68">
        <w:rPr>
          <w:rFonts w:ascii="Times New Roman" w:hAnsi="Times New Roman" w:cs="Times New Roman"/>
          <w:sz w:val="24"/>
          <w:szCs w:val="24"/>
          <w:lang w:val="en-US"/>
        </w:rPr>
        <w:t xml:space="preserve">. </w:t>
      </w:r>
      <w:r w:rsidR="005F43C9">
        <w:rPr>
          <w:rFonts w:ascii="Times New Roman" w:hAnsi="Times New Roman" w:cs="Times New Roman"/>
          <w:sz w:val="24"/>
          <w:szCs w:val="24"/>
          <w:lang w:val="en-US"/>
        </w:rPr>
        <w:t>(</w:t>
      </w:r>
      <w:r w:rsidRPr="00244E68">
        <w:rPr>
          <w:rFonts w:ascii="Times New Roman" w:hAnsi="Times New Roman" w:cs="Times New Roman"/>
          <w:sz w:val="24"/>
          <w:szCs w:val="24"/>
          <w:lang w:val="en-US"/>
        </w:rPr>
        <w:t>2020</w:t>
      </w:r>
      <w:r w:rsidR="005F43C9">
        <w:rPr>
          <w:rFonts w:ascii="Times New Roman" w:hAnsi="Times New Roman" w:cs="Times New Roman"/>
          <w:sz w:val="24"/>
          <w:szCs w:val="24"/>
          <w:lang w:val="en-US"/>
        </w:rPr>
        <w:t>).17(5).</w:t>
      </w:r>
      <w:r w:rsidR="00E05BA6">
        <w:rPr>
          <w:rFonts w:ascii="Times New Roman" w:hAnsi="Times New Roman" w:cs="Times New Roman"/>
          <w:sz w:val="24"/>
          <w:szCs w:val="24"/>
          <w:lang w:val="en-US"/>
        </w:rPr>
        <w:t xml:space="preserve"> doi: </w:t>
      </w:r>
      <w:r w:rsidR="00E05BA6" w:rsidRPr="00E05BA6">
        <w:rPr>
          <w:rFonts w:ascii="Times New Roman" w:hAnsi="Times New Roman" w:cs="Times New Roman"/>
          <w:sz w:val="24"/>
          <w:szCs w:val="24"/>
          <w:lang w:val="en-US"/>
        </w:rPr>
        <w:t>10.3390/ijerph17051729</w:t>
      </w:r>
    </w:p>
    <w:p w14:paraId="77CC7073" w14:textId="1E2DD221" w:rsidR="00E87163" w:rsidRPr="00E87163" w:rsidRDefault="005E0370" w:rsidP="00E05BA6">
      <w:pPr>
        <w:pStyle w:val="ListParagraph"/>
        <w:numPr>
          <w:ilvl w:val="0"/>
          <w:numId w:val="2"/>
        </w:numPr>
        <w:spacing w:after="0" w:line="240" w:lineRule="auto"/>
        <w:jc w:val="both"/>
        <w:rPr>
          <w:rFonts w:ascii="Times New Roman" w:hAnsi="Times New Roman" w:cs="Times New Roman"/>
          <w:sz w:val="24"/>
          <w:szCs w:val="24"/>
          <w:lang w:val="en-US"/>
        </w:rPr>
      </w:pPr>
      <w:r w:rsidRPr="000A4810">
        <w:rPr>
          <w:rFonts w:ascii="Times New Roman" w:hAnsi="Times New Roman" w:cs="Times New Roman"/>
          <w:noProof/>
          <w:sz w:val="24"/>
          <w:szCs w:val="24"/>
          <w:lang w:val="en-US"/>
        </w:rPr>
        <w:t xml:space="preserve">Szabo A. Acute psychological benefits of exercise performed at self-selected workloads: Implications for theory and practice. </w:t>
      </w:r>
      <w:r w:rsidRPr="005F43C9">
        <w:rPr>
          <w:rFonts w:ascii="Times New Roman" w:hAnsi="Times New Roman" w:cs="Times New Roman"/>
          <w:i/>
          <w:noProof/>
          <w:sz w:val="24"/>
          <w:szCs w:val="24"/>
          <w:lang w:val="en-US"/>
        </w:rPr>
        <w:t>J Sport Sci Med</w:t>
      </w:r>
      <w:r w:rsidRPr="000A4810">
        <w:rPr>
          <w:rFonts w:ascii="Times New Roman" w:hAnsi="Times New Roman" w:cs="Times New Roman"/>
          <w:noProof/>
          <w:sz w:val="24"/>
          <w:szCs w:val="24"/>
          <w:lang w:val="en-US"/>
        </w:rPr>
        <w:t xml:space="preserve">. </w:t>
      </w:r>
      <w:r w:rsidR="005F43C9">
        <w:rPr>
          <w:rFonts w:ascii="Times New Roman" w:hAnsi="Times New Roman" w:cs="Times New Roman"/>
          <w:noProof/>
          <w:sz w:val="24"/>
          <w:szCs w:val="24"/>
          <w:lang w:val="en-US"/>
        </w:rPr>
        <w:t>(</w:t>
      </w:r>
      <w:r w:rsidRPr="000A4810">
        <w:rPr>
          <w:rFonts w:ascii="Times New Roman" w:hAnsi="Times New Roman" w:cs="Times New Roman"/>
          <w:noProof/>
          <w:sz w:val="24"/>
          <w:szCs w:val="24"/>
          <w:lang w:val="en-US"/>
        </w:rPr>
        <w:t>2003</w:t>
      </w:r>
      <w:r w:rsidR="005F43C9">
        <w:rPr>
          <w:rFonts w:ascii="Times New Roman" w:hAnsi="Times New Roman" w:cs="Times New Roman"/>
          <w:noProof/>
          <w:sz w:val="24"/>
          <w:szCs w:val="24"/>
          <w:lang w:val="en-US"/>
        </w:rPr>
        <w:t>).</w:t>
      </w:r>
      <w:r w:rsidRPr="000A4810">
        <w:rPr>
          <w:rFonts w:ascii="Times New Roman" w:hAnsi="Times New Roman" w:cs="Times New Roman"/>
          <w:noProof/>
          <w:sz w:val="24"/>
          <w:szCs w:val="24"/>
          <w:lang w:val="en-US"/>
        </w:rPr>
        <w:t xml:space="preserve">2(3):77–87. </w:t>
      </w:r>
      <w:r w:rsidR="00E05BA6">
        <w:rPr>
          <w:rFonts w:ascii="Times New Roman" w:hAnsi="Times New Roman" w:cs="Times New Roman"/>
          <w:noProof/>
          <w:sz w:val="24"/>
          <w:szCs w:val="24"/>
          <w:lang w:val="en-US"/>
        </w:rPr>
        <w:t xml:space="preserve">doi: </w:t>
      </w:r>
      <w:r w:rsidR="00E05BA6" w:rsidRPr="00E05BA6">
        <w:rPr>
          <w:rFonts w:ascii="Times New Roman" w:hAnsi="Times New Roman" w:cs="Times New Roman"/>
          <w:noProof/>
          <w:sz w:val="24"/>
          <w:szCs w:val="24"/>
          <w:lang w:val="en-US"/>
        </w:rPr>
        <w:t>10.1037/e547922012-382</w:t>
      </w:r>
    </w:p>
    <w:p w14:paraId="79C10CD0" w14:textId="742F8800" w:rsidR="00E87163" w:rsidRPr="00E87163" w:rsidRDefault="005E0370" w:rsidP="0055209F">
      <w:pPr>
        <w:pStyle w:val="ListParagraph"/>
        <w:numPr>
          <w:ilvl w:val="0"/>
          <w:numId w:val="2"/>
        </w:numPr>
        <w:spacing w:after="0" w:line="240" w:lineRule="auto"/>
        <w:jc w:val="both"/>
        <w:rPr>
          <w:rFonts w:ascii="Times New Roman" w:hAnsi="Times New Roman" w:cs="Times New Roman"/>
          <w:sz w:val="24"/>
          <w:szCs w:val="24"/>
          <w:lang w:val="en-US"/>
        </w:rPr>
      </w:pPr>
      <w:r w:rsidRPr="00E87163">
        <w:rPr>
          <w:rFonts w:ascii="Times New Roman" w:hAnsi="Times New Roman" w:cs="Times New Roman"/>
          <w:noProof/>
          <w:sz w:val="24"/>
          <w:szCs w:val="24"/>
          <w:lang w:val="en-US"/>
        </w:rPr>
        <w:t xml:space="preserve">Fleming KM, Campbell M, Herring MP. </w:t>
      </w:r>
      <w:r w:rsidRPr="000A4810">
        <w:rPr>
          <w:rFonts w:ascii="Times New Roman" w:hAnsi="Times New Roman" w:cs="Times New Roman"/>
          <w:noProof/>
          <w:sz w:val="24"/>
          <w:szCs w:val="24"/>
          <w:lang w:val="en-US"/>
        </w:rPr>
        <w:t xml:space="preserve">Acute effects of Pilates on mood states among young adult males. </w:t>
      </w:r>
      <w:r w:rsidRPr="005F43C9">
        <w:rPr>
          <w:rFonts w:ascii="Times New Roman" w:hAnsi="Times New Roman" w:cs="Times New Roman"/>
          <w:i/>
          <w:noProof/>
          <w:sz w:val="24"/>
          <w:szCs w:val="24"/>
          <w:lang w:val="en-US"/>
        </w:rPr>
        <w:t>Complement Ther Med [Internet]</w:t>
      </w:r>
      <w:r w:rsidRPr="000A4810">
        <w:rPr>
          <w:rFonts w:ascii="Times New Roman" w:hAnsi="Times New Roman" w:cs="Times New Roman"/>
          <w:noProof/>
          <w:sz w:val="24"/>
          <w:szCs w:val="24"/>
          <w:lang w:val="en-US"/>
        </w:rPr>
        <w:t xml:space="preserve">. </w:t>
      </w:r>
      <w:r w:rsidR="005F43C9">
        <w:rPr>
          <w:rFonts w:ascii="Times New Roman" w:hAnsi="Times New Roman" w:cs="Times New Roman"/>
          <w:noProof/>
          <w:sz w:val="24"/>
          <w:szCs w:val="24"/>
          <w:lang w:val="en-US"/>
        </w:rPr>
        <w:t>(</w:t>
      </w:r>
      <w:r w:rsidRPr="000A4810">
        <w:rPr>
          <w:rFonts w:ascii="Times New Roman" w:hAnsi="Times New Roman" w:cs="Times New Roman"/>
          <w:noProof/>
          <w:sz w:val="24"/>
          <w:szCs w:val="24"/>
          <w:lang w:val="en-US"/>
        </w:rPr>
        <w:t>2020</w:t>
      </w:r>
      <w:r w:rsidR="005F43C9">
        <w:rPr>
          <w:rFonts w:ascii="Times New Roman" w:hAnsi="Times New Roman" w:cs="Times New Roman"/>
          <w:noProof/>
          <w:sz w:val="24"/>
          <w:szCs w:val="24"/>
          <w:lang w:val="en-US"/>
        </w:rPr>
        <w:t>).</w:t>
      </w:r>
      <w:r w:rsidRPr="000A4810">
        <w:rPr>
          <w:rFonts w:ascii="Times New Roman" w:hAnsi="Times New Roman" w:cs="Times New Roman"/>
          <w:noProof/>
          <w:sz w:val="24"/>
          <w:szCs w:val="24"/>
          <w:lang w:val="en-US"/>
        </w:rPr>
        <w:t xml:space="preserve">49(January):102313. </w:t>
      </w:r>
      <w:hyperlink r:id="rId14" w:history="1">
        <w:r w:rsidR="00E05BA6" w:rsidRPr="00DA15B1">
          <w:rPr>
            <w:rStyle w:val="Hyperlink"/>
            <w:rFonts w:ascii="Times New Roman" w:hAnsi="Times New Roman" w:cs="Times New Roman"/>
            <w:noProof/>
            <w:color w:val="auto"/>
            <w:sz w:val="24"/>
            <w:szCs w:val="24"/>
            <w:u w:val="none"/>
            <w:lang w:val="en-US"/>
          </w:rPr>
          <w:t xml:space="preserve">doi: </w:t>
        </w:r>
        <w:r w:rsidR="00E87163" w:rsidRPr="00DA15B1">
          <w:rPr>
            <w:rStyle w:val="Hyperlink"/>
            <w:rFonts w:ascii="Times New Roman" w:hAnsi="Times New Roman" w:cs="Times New Roman"/>
            <w:noProof/>
            <w:color w:val="auto"/>
            <w:sz w:val="24"/>
            <w:szCs w:val="24"/>
            <w:u w:val="none"/>
            <w:lang w:val="en-US"/>
          </w:rPr>
          <w:t>10.1016/j.ctim.2020.102313</w:t>
        </w:r>
      </w:hyperlink>
    </w:p>
    <w:p w14:paraId="335E5948" w14:textId="103270E0" w:rsidR="00E87163" w:rsidRPr="00E87163" w:rsidRDefault="005E0370" w:rsidP="0055209F">
      <w:pPr>
        <w:pStyle w:val="ListParagraph"/>
        <w:numPr>
          <w:ilvl w:val="0"/>
          <w:numId w:val="2"/>
        </w:numPr>
        <w:spacing w:after="0" w:line="240" w:lineRule="auto"/>
        <w:jc w:val="both"/>
        <w:rPr>
          <w:rFonts w:ascii="Times New Roman" w:hAnsi="Times New Roman" w:cs="Times New Roman"/>
          <w:sz w:val="24"/>
          <w:szCs w:val="24"/>
          <w:lang w:val="en-US"/>
        </w:rPr>
      </w:pPr>
      <w:r w:rsidRPr="000A4810">
        <w:rPr>
          <w:rFonts w:ascii="Times New Roman" w:hAnsi="Times New Roman" w:cs="Times New Roman"/>
          <w:noProof/>
          <w:sz w:val="24"/>
          <w:szCs w:val="24"/>
          <w:lang w:val="en-US"/>
        </w:rPr>
        <w:t xml:space="preserve">Morgan WP, Horstman DH. Anxiety reduction following acute physical activity. </w:t>
      </w:r>
      <w:r w:rsidRPr="005F43C9">
        <w:rPr>
          <w:rFonts w:ascii="Times New Roman" w:hAnsi="Times New Roman" w:cs="Times New Roman"/>
          <w:i/>
          <w:noProof/>
          <w:sz w:val="24"/>
          <w:szCs w:val="24"/>
        </w:rPr>
        <w:t>Psychiatr Ann.</w:t>
      </w:r>
      <w:r w:rsidRPr="00E87163">
        <w:rPr>
          <w:rFonts w:ascii="Times New Roman" w:hAnsi="Times New Roman" w:cs="Times New Roman"/>
          <w:noProof/>
          <w:sz w:val="24"/>
          <w:szCs w:val="24"/>
        </w:rPr>
        <w:t xml:space="preserve"> </w:t>
      </w:r>
      <w:r w:rsidR="005F43C9">
        <w:rPr>
          <w:rFonts w:ascii="Times New Roman" w:hAnsi="Times New Roman" w:cs="Times New Roman"/>
          <w:noProof/>
          <w:sz w:val="24"/>
          <w:szCs w:val="24"/>
        </w:rPr>
        <w:t>(</w:t>
      </w:r>
      <w:r w:rsidRPr="00E87163">
        <w:rPr>
          <w:rFonts w:ascii="Times New Roman" w:hAnsi="Times New Roman" w:cs="Times New Roman"/>
          <w:noProof/>
          <w:sz w:val="24"/>
          <w:szCs w:val="24"/>
        </w:rPr>
        <w:t>1979</w:t>
      </w:r>
      <w:r w:rsidR="005F43C9">
        <w:rPr>
          <w:rFonts w:ascii="Times New Roman" w:hAnsi="Times New Roman" w:cs="Times New Roman"/>
          <w:noProof/>
          <w:sz w:val="24"/>
          <w:szCs w:val="24"/>
        </w:rPr>
        <w:t>).</w:t>
      </w:r>
      <w:r w:rsidRPr="00E87163">
        <w:rPr>
          <w:rFonts w:ascii="Times New Roman" w:hAnsi="Times New Roman" w:cs="Times New Roman"/>
          <w:noProof/>
          <w:sz w:val="24"/>
          <w:szCs w:val="24"/>
        </w:rPr>
        <w:t xml:space="preserve">9(3):36–45. </w:t>
      </w:r>
    </w:p>
    <w:p w14:paraId="7DA3151E" w14:textId="5E160100" w:rsidR="00E87163" w:rsidRPr="00E87163" w:rsidRDefault="005E0370" w:rsidP="0055209F">
      <w:pPr>
        <w:pStyle w:val="ListParagraph"/>
        <w:numPr>
          <w:ilvl w:val="0"/>
          <w:numId w:val="2"/>
        </w:numPr>
        <w:spacing w:after="0" w:line="240" w:lineRule="auto"/>
        <w:jc w:val="both"/>
        <w:rPr>
          <w:rFonts w:ascii="Times New Roman" w:hAnsi="Times New Roman" w:cs="Times New Roman"/>
          <w:sz w:val="24"/>
          <w:szCs w:val="24"/>
          <w:lang w:val="en-US"/>
        </w:rPr>
      </w:pPr>
      <w:r w:rsidRPr="00E87163">
        <w:rPr>
          <w:rFonts w:ascii="Times New Roman" w:hAnsi="Times New Roman" w:cs="Times New Roman"/>
          <w:noProof/>
          <w:sz w:val="24"/>
          <w:szCs w:val="24"/>
        </w:rPr>
        <w:t xml:space="preserve">Jiménez-Pavón D, Carbonell-Baeza A, Lavie CJ. </w:t>
      </w:r>
      <w:r w:rsidRPr="000A4810">
        <w:rPr>
          <w:rFonts w:ascii="Times New Roman" w:hAnsi="Times New Roman" w:cs="Times New Roman"/>
          <w:noProof/>
          <w:sz w:val="24"/>
          <w:szCs w:val="24"/>
          <w:lang w:val="en-US"/>
        </w:rPr>
        <w:t xml:space="preserve">Physical exercise as therapy to fight against the mental and physical consequences of COVID-19 quarantine: Special focus in older people. </w:t>
      </w:r>
      <w:r w:rsidRPr="00F075C7">
        <w:rPr>
          <w:rFonts w:ascii="Times New Roman" w:hAnsi="Times New Roman" w:cs="Times New Roman"/>
          <w:i/>
          <w:noProof/>
          <w:sz w:val="24"/>
          <w:szCs w:val="24"/>
          <w:lang w:val="en-US"/>
        </w:rPr>
        <w:t>Prog Cardiovasc Dis [Internet]</w:t>
      </w:r>
      <w:r w:rsidRPr="000A4810">
        <w:rPr>
          <w:rFonts w:ascii="Times New Roman" w:hAnsi="Times New Roman" w:cs="Times New Roman"/>
          <w:noProof/>
          <w:sz w:val="24"/>
          <w:szCs w:val="24"/>
          <w:lang w:val="en-US"/>
        </w:rPr>
        <w:t xml:space="preserve">. </w:t>
      </w:r>
      <w:r w:rsidR="00F075C7">
        <w:rPr>
          <w:rFonts w:ascii="Times New Roman" w:hAnsi="Times New Roman" w:cs="Times New Roman"/>
          <w:noProof/>
          <w:sz w:val="24"/>
          <w:szCs w:val="24"/>
          <w:lang w:val="en-US"/>
        </w:rPr>
        <w:t>(</w:t>
      </w:r>
      <w:r w:rsidRPr="000A4810">
        <w:rPr>
          <w:rFonts w:ascii="Times New Roman" w:hAnsi="Times New Roman" w:cs="Times New Roman"/>
          <w:noProof/>
          <w:sz w:val="24"/>
          <w:szCs w:val="24"/>
          <w:lang w:val="en-US"/>
        </w:rPr>
        <w:t>2020</w:t>
      </w:r>
      <w:r w:rsidR="00F075C7">
        <w:rPr>
          <w:rFonts w:ascii="Times New Roman" w:hAnsi="Times New Roman" w:cs="Times New Roman"/>
          <w:noProof/>
          <w:sz w:val="24"/>
          <w:szCs w:val="24"/>
          <w:lang w:val="en-US"/>
        </w:rPr>
        <w:t>).</w:t>
      </w:r>
      <w:r w:rsidRPr="000A4810">
        <w:rPr>
          <w:rFonts w:ascii="Times New Roman" w:hAnsi="Times New Roman" w:cs="Times New Roman"/>
          <w:noProof/>
          <w:sz w:val="24"/>
          <w:szCs w:val="24"/>
          <w:lang w:val="en-US"/>
        </w:rPr>
        <w:t xml:space="preserve">1862(2):183135. </w:t>
      </w:r>
      <w:r w:rsidR="004D2EE4" w:rsidRPr="00DA15B1">
        <w:rPr>
          <w:rStyle w:val="Hyperlink"/>
          <w:rFonts w:ascii="Times New Roman" w:hAnsi="Times New Roman" w:cs="Times New Roman"/>
          <w:noProof/>
          <w:color w:val="auto"/>
          <w:sz w:val="24"/>
          <w:szCs w:val="24"/>
          <w:u w:val="none"/>
          <w:lang w:val="en-US"/>
        </w:rPr>
        <w:t xml:space="preserve">doi: </w:t>
      </w:r>
      <w:r w:rsidR="00E87163" w:rsidRPr="00DA15B1">
        <w:rPr>
          <w:rStyle w:val="Hyperlink"/>
          <w:rFonts w:ascii="Times New Roman" w:hAnsi="Times New Roman" w:cs="Times New Roman"/>
          <w:noProof/>
          <w:color w:val="auto"/>
          <w:sz w:val="24"/>
          <w:szCs w:val="24"/>
          <w:u w:val="none"/>
          <w:lang w:val="en-US"/>
        </w:rPr>
        <w:t>10.1016/j.pcad.2020.03.009</w:t>
      </w:r>
    </w:p>
    <w:p w14:paraId="1ABFF1FA" w14:textId="77F95739" w:rsidR="00E87163" w:rsidRDefault="00F479D7" w:rsidP="0055209F">
      <w:pPr>
        <w:pStyle w:val="ListParagraph"/>
        <w:numPr>
          <w:ilvl w:val="0"/>
          <w:numId w:val="2"/>
        </w:numPr>
        <w:spacing w:after="0" w:line="240" w:lineRule="auto"/>
        <w:jc w:val="both"/>
        <w:rPr>
          <w:rFonts w:ascii="Times New Roman" w:hAnsi="Times New Roman" w:cs="Times New Roman"/>
          <w:sz w:val="24"/>
          <w:szCs w:val="24"/>
          <w:lang w:val="en-US"/>
        </w:rPr>
      </w:pPr>
      <w:r w:rsidRPr="00E87163">
        <w:rPr>
          <w:rFonts w:ascii="Times New Roman" w:hAnsi="Times New Roman" w:cs="Times New Roman"/>
          <w:noProof/>
          <w:sz w:val="24"/>
          <w:szCs w:val="24"/>
          <w:lang w:val="en-US"/>
        </w:rPr>
        <w:t>World Health Organization.</w:t>
      </w:r>
      <w:r w:rsidR="00BC115B">
        <w:rPr>
          <w:rFonts w:ascii="Times New Roman" w:hAnsi="Times New Roman" w:cs="Times New Roman"/>
          <w:noProof/>
          <w:sz w:val="24"/>
          <w:szCs w:val="24"/>
          <w:lang w:val="en-US"/>
        </w:rPr>
        <w:t>(2010).</w:t>
      </w:r>
      <w:r w:rsidRPr="00E87163">
        <w:rPr>
          <w:rFonts w:ascii="Times New Roman" w:hAnsi="Times New Roman" w:cs="Times New Roman"/>
          <w:noProof/>
          <w:sz w:val="24"/>
          <w:szCs w:val="24"/>
          <w:lang w:val="en-US"/>
        </w:rPr>
        <w:t xml:space="preserve"> Global recommendations o</w:t>
      </w:r>
      <w:r w:rsidR="00BC115B">
        <w:rPr>
          <w:rFonts w:ascii="Times New Roman" w:hAnsi="Times New Roman" w:cs="Times New Roman"/>
          <w:noProof/>
          <w:sz w:val="24"/>
          <w:szCs w:val="24"/>
          <w:lang w:val="en-US"/>
        </w:rPr>
        <w:t>n physical activity for health</w:t>
      </w:r>
      <w:r w:rsidRPr="00E87163">
        <w:rPr>
          <w:rFonts w:ascii="Times New Roman" w:hAnsi="Times New Roman" w:cs="Times New Roman"/>
          <w:noProof/>
          <w:sz w:val="24"/>
          <w:szCs w:val="24"/>
          <w:lang w:val="en-US"/>
        </w:rPr>
        <w:t xml:space="preserve">. https://www.who.int/dietphysicalactivity/factsheet_recommendations/en/  </w:t>
      </w:r>
      <w:r w:rsidR="00F075C7">
        <w:rPr>
          <w:rFonts w:ascii="Times New Roman" w:hAnsi="Times New Roman" w:cs="Times New Roman"/>
          <w:noProof/>
          <w:sz w:val="24"/>
          <w:szCs w:val="24"/>
          <w:lang w:val="en-US"/>
        </w:rPr>
        <w:t>[</w:t>
      </w:r>
      <w:r w:rsidRPr="00E87163">
        <w:rPr>
          <w:rFonts w:ascii="Times New Roman" w:hAnsi="Times New Roman" w:cs="Times New Roman"/>
          <w:noProof/>
          <w:sz w:val="24"/>
          <w:szCs w:val="24"/>
          <w:lang w:val="en-US"/>
        </w:rPr>
        <w:t>Accessed March 22, 2020</w:t>
      </w:r>
      <w:r w:rsidR="00F075C7">
        <w:rPr>
          <w:rFonts w:ascii="Times New Roman" w:hAnsi="Times New Roman" w:cs="Times New Roman"/>
          <w:noProof/>
          <w:sz w:val="24"/>
          <w:szCs w:val="24"/>
          <w:lang w:val="en-US"/>
        </w:rPr>
        <w:t>]</w:t>
      </w:r>
      <w:r w:rsidRPr="00E87163">
        <w:rPr>
          <w:rFonts w:ascii="Times New Roman" w:hAnsi="Times New Roman" w:cs="Times New Roman"/>
          <w:noProof/>
          <w:sz w:val="24"/>
          <w:szCs w:val="24"/>
          <w:lang w:val="en-US"/>
        </w:rPr>
        <w:t>.</w:t>
      </w:r>
    </w:p>
    <w:p w14:paraId="537D400A" w14:textId="198A7A22" w:rsidR="00244E68" w:rsidRDefault="00F479D7" w:rsidP="0055209F">
      <w:pPr>
        <w:pStyle w:val="ListParagraph"/>
        <w:numPr>
          <w:ilvl w:val="0"/>
          <w:numId w:val="2"/>
        </w:numPr>
        <w:spacing w:after="0" w:line="240" w:lineRule="auto"/>
        <w:jc w:val="both"/>
        <w:rPr>
          <w:rFonts w:ascii="Times New Roman" w:hAnsi="Times New Roman" w:cs="Times New Roman"/>
          <w:sz w:val="24"/>
          <w:szCs w:val="24"/>
          <w:lang w:val="en-US"/>
        </w:rPr>
      </w:pPr>
      <w:r w:rsidRPr="00E87163">
        <w:rPr>
          <w:rFonts w:ascii="Times New Roman" w:hAnsi="Times New Roman" w:cs="Times New Roman"/>
          <w:noProof/>
          <w:sz w:val="24"/>
          <w:szCs w:val="24"/>
          <w:lang w:val="en-US"/>
        </w:rPr>
        <w:t>World Health Organization.</w:t>
      </w:r>
      <w:r w:rsidR="00BC115B">
        <w:rPr>
          <w:rFonts w:ascii="Times New Roman" w:hAnsi="Times New Roman" w:cs="Times New Roman"/>
          <w:noProof/>
          <w:sz w:val="24"/>
          <w:szCs w:val="24"/>
          <w:lang w:val="en-US"/>
        </w:rPr>
        <w:t>(2012).</w:t>
      </w:r>
      <w:r w:rsidRPr="00E87163">
        <w:rPr>
          <w:rFonts w:ascii="Times New Roman" w:hAnsi="Times New Roman" w:cs="Times New Roman"/>
          <w:noProof/>
          <w:sz w:val="24"/>
          <w:szCs w:val="24"/>
          <w:lang w:val="en-US"/>
        </w:rPr>
        <w:t xml:space="preserve"> Global physical activity quest</w:t>
      </w:r>
      <w:r w:rsidR="00BC115B">
        <w:rPr>
          <w:rFonts w:ascii="Times New Roman" w:hAnsi="Times New Roman" w:cs="Times New Roman"/>
          <w:noProof/>
          <w:sz w:val="24"/>
          <w:szCs w:val="24"/>
          <w:lang w:val="en-US"/>
        </w:rPr>
        <w:t>ionnaire (GPAQ) analysis guide</w:t>
      </w:r>
      <w:r w:rsidRPr="000A4810">
        <w:rPr>
          <w:rFonts w:ascii="Times New Roman" w:hAnsi="Times New Roman" w:cs="Times New Roman"/>
          <w:noProof/>
          <w:sz w:val="24"/>
          <w:szCs w:val="24"/>
          <w:lang w:val="en-US"/>
        </w:rPr>
        <w:t xml:space="preserve">. https://www.who.int/ncds/surveillance/steps/resources/GPAQ_Analysis_Guide.pdf </w:t>
      </w:r>
      <w:r w:rsidR="00F075C7">
        <w:rPr>
          <w:rFonts w:ascii="Times New Roman" w:hAnsi="Times New Roman" w:cs="Times New Roman"/>
          <w:noProof/>
          <w:sz w:val="24"/>
          <w:szCs w:val="24"/>
          <w:lang w:val="en-US"/>
        </w:rPr>
        <w:t>[Accessed March 22, 2020]</w:t>
      </w:r>
      <w:r w:rsidR="005E0370" w:rsidRPr="000A4810">
        <w:rPr>
          <w:rFonts w:ascii="Times New Roman" w:hAnsi="Times New Roman" w:cs="Times New Roman"/>
          <w:noProof/>
          <w:sz w:val="24"/>
          <w:szCs w:val="24"/>
          <w:lang w:val="en-US"/>
        </w:rPr>
        <w:t xml:space="preserve"> </w:t>
      </w:r>
      <w:r w:rsidR="005E0370" w:rsidRPr="000A4810">
        <w:rPr>
          <w:rFonts w:ascii="Times New Roman" w:hAnsi="Times New Roman" w:cs="Times New Roman"/>
          <w:noProof/>
          <w:sz w:val="24"/>
          <w:szCs w:val="24"/>
          <w:lang w:val="en-US"/>
        </w:rPr>
        <w:tab/>
      </w:r>
    </w:p>
    <w:p w14:paraId="285EF1A3" w14:textId="222C83BF" w:rsidR="00E87163" w:rsidRPr="000A4810" w:rsidRDefault="005E0370" w:rsidP="004D2EE4">
      <w:pPr>
        <w:pStyle w:val="ListParagraph"/>
        <w:numPr>
          <w:ilvl w:val="0"/>
          <w:numId w:val="2"/>
        </w:numPr>
        <w:spacing w:after="0" w:line="240" w:lineRule="auto"/>
        <w:jc w:val="both"/>
        <w:rPr>
          <w:rFonts w:ascii="Times New Roman" w:hAnsi="Times New Roman" w:cs="Times New Roman"/>
          <w:sz w:val="24"/>
          <w:szCs w:val="24"/>
          <w:lang w:val="en-US"/>
        </w:rPr>
      </w:pPr>
      <w:r w:rsidRPr="000A4810">
        <w:rPr>
          <w:rFonts w:ascii="Times New Roman" w:hAnsi="Times New Roman" w:cs="Times New Roman"/>
          <w:noProof/>
          <w:sz w:val="24"/>
          <w:szCs w:val="24"/>
          <w:lang w:val="en-US"/>
        </w:rPr>
        <w:t xml:space="preserve">von Elm E, Altman DG, Egger M, Pocock SJ, Gøtzsche PC, Vandenbroucke JP. The strengthening the reporting of observational studies in epidemiology (STROBE) statement: Guidelines for reporting observational studies. </w:t>
      </w:r>
      <w:r w:rsidRPr="00F075C7">
        <w:rPr>
          <w:rFonts w:ascii="Times New Roman" w:hAnsi="Times New Roman" w:cs="Times New Roman"/>
          <w:i/>
          <w:noProof/>
          <w:sz w:val="24"/>
          <w:szCs w:val="24"/>
          <w:lang w:val="en-US"/>
        </w:rPr>
        <w:t>Epidemiology</w:t>
      </w:r>
      <w:r w:rsidRPr="000A4810">
        <w:rPr>
          <w:rFonts w:ascii="Times New Roman" w:hAnsi="Times New Roman" w:cs="Times New Roman"/>
          <w:noProof/>
          <w:sz w:val="24"/>
          <w:szCs w:val="24"/>
          <w:lang w:val="en-US"/>
        </w:rPr>
        <w:t xml:space="preserve">. </w:t>
      </w:r>
      <w:r w:rsidR="00F075C7">
        <w:rPr>
          <w:rFonts w:ascii="Times New Roman" w:hAnsi="Times New Roman" w:cs="Times New Roman"/>
          <w:noProof/>
          <w:sz w:val="24"/>
          <w:szCs w:val="24"/>
          <w:lang w:val="en-US"/>
        </w:rPr>
        <w:t>(</w:t>
      </w:r>
      <w:r w:rsidRPr="000A4810">
        <w:rPr>
          <w:rFonts w:ascii="Times New Roman" w:hAnsi="Times New Roman" w:cs="Times New Roman"/>
          <w:noProof/>
          <w:sz w:val="24"/>
          <w:szCs w:val="24"/>
          <w:lang w:val="en-US"/>
        </w:rPr>
        <w:t>2007</w:t>
      </w:r>
      <w:r w:rsidR="00F075C7">
        <w:rPr>
          <w:rFonts w:ascii="Times New Roman" w:hAnsi="Times New Roman" w:cs="Times New Roman"/>
          <w:noProof/>
          <w:sz w:val="24"/>
          <w:szCs w:val="24"/>
          <w:lang w:val="en-US"/>
        </w:rPr>
        <w:t>).</w:t>
      </w:r>
      <w:r w:rsidRPr="000A4810">
        <w:rPr>
          <w:rFonts w:ascii="Times New Roman" w:hAnsi="Times New Roman" w:cs="Times New Roman"/>
          <w:noProof/>
          <w:sz w:val="24"/>
          <w:szCs w:val="24"/>
          <w:lang w:val="en-US"/>
        </w:rPr>
        <w:t xml:space="preserve">18(6):800–4. </w:t>
      </w:r>
      <w:r w:rsidR="004D2EE4">
        <w:rPr>
          <w:rFonts w:ascii="Times New Roman" w:hAnsi="Times New Roman" w:cs="Times New Roman"/>
          <w:noProof/>
          <w:sz w:val="24"/>
          <w:szCs w:val="24"/>
          <w:lang w:val="en-US"/>
        </w:rPr>
        <w:t xml:space="preserve">doi: </w:t>
      </w:r>
      <w:r w:rsidR="004D2EE4" w:rsidRPr="004D2EE4">
        <w:rPr>
          <w:rFonts w:ascii="Times New Roman" w:hAnsi="Times New Roman" w:cs="Times New Roman"/>
          <w:noProof/>
          <w:sz w:val="24"/>
          <w:szCs w:val="24"/>
          <w:lang w:val="en-US"/>
        </w:rPr>
        <w:t>10.1007/s00108-008-2138-4</w:t>
      </w:r>
    </w:p>
    <w:p w14:paraId="62989871" w14:textId="50783835" w:rsidR="00E87163" w:rsidRPr="00E87163" w:rsidRDefault="005E0370" w:rsidP="004D2EE4">
      <w:pPr>
        <w:pStyle w:val="ListParagraph"/>
        <w:numPr>
          <w:ilvl w:val="0"/>
          <w:numId w:val="2"/>
        </w:numPr>
        <w:spacing w:after="0" w:line="240" w:lineRule="auto"/>
        <w:jc w:val="both"/>
        <w:rPr>
          <w:rFonts w:ascii="Times New Roman" w:hAnsi="Times New Roman" w:cs="Times New Roman"/>
          <w:sz w:val="24"/>
          <w:szCs w:val="24"/>
          <w:lang w:val="en-US"/>
        </w:rPr>
      </w:pPr>
      <w:r w:rsidRPr="00E87163">
        <w:rPr>
          <w:rFonts w:ascii="Times New Roman" w:hAnsi="Times New Roman" w:cs="Times New Roman"/>
          <w:noProof/>
          <w:sz w:val="24"/>
          <w:szCs w:val="24"/>
          <w:lang w:val="en-US"/>
        </w:rPr>
        <w:t xml:space="preserve">Greenwood JLJ, Joy EA, Stanford JB. </w:t>
      </w:r>
      <w:r w:rsidRPr="000A4810">
        <w:rPr>
          <w:rFonts w:ascii="Times New Roman" w:hAnsi="Times New Roman" w:cs="Times New Roman"/>
          <w:noProof/>
          <w:sz w:val="24"/>
          <w:szCs w:val="24"/>
          <w:lang w:val="en-US"/>
        </w:rPr>
        <w:t xml:space="preserve">The Physical Activity Vital Sign: A Primary Care Tool to Guide Counseling for Obesity. </w:t>
      </w:r>
      <w:r w:rsidRPr="004D2EE4">
        <w:rPr>
          <w:rFonts w:ascii="Times New Roman" w:hAnsi="Times New Roman" w:cs="Times New Roman"/>
          <w:i/>
          <w:noProof/>
          <w:sz w:val="24"/>
          <w:szCs w:val="24"/>
          <w:lang w:val="en-US"/>
        </w:rPr>
        <w:t>J Phys Act Heal</w:t>
      </w:r>
      <w:r w:rsidRPr="004D2EE4">
        <w:rPr>
          <w:rFonts w:ascii="Times New Roman" w:hAnsi="Times New Roman" w:cs="Times New Roman"/>
          <w:noProof/>
          <w:sz w:val="24"/>
          <w:szCs w:val="24"/>
          <w:lang w:val="en-US"/>
        </w:rPr>
        <w:t xml:space="preserve">. </w:t>
      </w:r>
      <w:r w:rsidR="00F075C7" w:rsidRPr="004D2EE4">
        <w:rPr>
          <w:rFonts w:ascii="Times New Roman" w:hAnsi="Times New Roman" w:cs="Times New Roman"/>
          <w:noProof/>
          <w:sz w:val="24"/>
          <w:szCs w:val="24"/>
          <w:lang w:val="en-US"/>
        </w:rPr>
        <w:t>(</w:t>
      </w:r>
      <w:r w:rsidRPr="004D2EE4">
        <w:rPr>
          <w:rFonts w:ascii="Times New Roman" w:hAnsi="Times New Roman" w:cs="Times New Roman"/>
          <w:noProof/>
          <w:sz w:val="24"/>
          <w:szCs w:val="24"/>
          <w:lang w:val="en-US"/>
        </w:rPr>
        <w:t>2010</w:t>
      </w:r>
      <w:r w:rsidR="00F075C7" w:rsidRPr="004D2EE4">
        <w:rPr>
          <w:rFonts w:ascii="Times New Roman" w:hAnsi="Times New Roman" w:cs="Times New Roman"/>
          <w:noProof/>
          <w:sz w:val="24"/>
          <w:szCs w:val="24"/>
          <w:lang w:val="en-US"/>
        </w:rPr>
        <w:t>)</w:t>
      </w:r>
      <w:r w:rsidRPr="004D2EE4">
        <w:rPr>
          <w:rFonts w:ascii="Times New Roman" w:hAnsi="Times New Roman" w:cs="Times New Roman"/>
          <w:noProof/>
          <w:sz w:val="24"/>
          <w:szCs w:val="24"/>
          <w:lang w:val="en-US"/>
        </w:rPr>
        <w:t xml:space="preserve">;7(5):571–6. </w:t>
      </w:r>
      <w:r w:rsidR="004D2EE4">
        <w:rPr>
          <w:rFonts w:ascii="Times New Roman" w:hAnsi="Times New Roman" w:cs="Times New Roman"/>
          <w:noProof/>
          <w:sz w:val="24"/>
          <w:szCs w:val="24"/>
          <w:lang w:val="en-US"/>
        </w:rPr>
        <w:t xml:space="preserve">doi: </w:t>
      </w:r>
      <w:r w:rsidR="004D2EE4" w:rsidRPr="004D2EE4">
        <w:rPr>
          <w:rFonts w:ascii="Times New Roman" w:hAnsi="Times New Roman" w:cs="Times New Roman"/>
          <w:noProof/>
          <w:sz w:val="24"/>
          <w:szCs w:val="24"/>
          <w:lang w:val="en-US"/>
        </w:rPr>
        <w:t>10.1123/jpah.7.5.571</w:t>
      </w:r>
    </w:p>
    <w:p w14:paraId="1993BD5A" w14:textId="08CBF9E7" w:rsidR="00E87163" w:rsidRPr="00E87163" w:rsidRDefault="005E0370" w:rsidP="004D2EE4">
      <w:pPr>
        <w:pStyle w:val="ListParagraph"/>
        <w:numPr>
          <w:ilvl w:val="0"/>
          <w:numId w:val="2"/>
        </w:numPr>
        <w:spacing w:after="0" w:line="240" w:lineRule="auto"/>
        <w:jc w:val="both"/>
        <w:rPr>
          <w:rFonts w:ascii="Times New Roman" w:hAnsi="Times New Roman" w:cs="Times New Roman"/>
          <w:sz w:val="24"/>
          <w:szCs w:val="24"/>
          <w:lang w:val="en-US"/>
        </w:rPr>
      </w:pPr>
      <w:r w:rsidRPr="000A4810">
        <w:rPr>
          <w:rFonts w:ascii="Times New Roman" w:hAnsi="Times New Roman" w:cs="Times New Roman"/>
          <w:noProof/>
          <w:sz w:val="24"/>
          <w:szCs w:val="24"/>
          <w:lang w:val="en-US"/>
        </w:rPr>
        <w:t xml:space="preserve">Coleman KJ, Ngor E, Reynolds K, Quinn VP, Koebnick C, Young DR, et al. Initial validation of an exercise “vital sign” in electronic medical records. </w:t>
      </w:r>
      <w:r w:rsidRPr="00F075C7">
        <w:rPr>
          <w:rFonts w:ascii="Times New Roman" w:hAnsi="Times New Roman" w:cs="Times New Roman"/>
          <w:i/>
          <w:noProof/>
          <w:sz w:val="24"/>
          <w:szCs w:val="24"/>
          <w:lang w:val="en-US"/>
        </w:rPr>
        <w:t>Med Sci Sports Exerc</w:t>
      </w:r>
      <w:r w:rsidRPr="000A4810">
        <w:rPr>
          <w:rFonts w:ascii="Times New Roman" w:hAnsi="Times New Roman" w:cs="Times New Roman"/>
          <w:noProof/>
          <w:sz w:val="24"/>
          <w:szCs w:val="24"/>
          <w:lang w:val="en-US"/>
        </w:rPr>
        <w:t xml:space="preserve">. </w:t>
      </w:r>
      <w:r w:rsidR="00F075C7">
        <w:rPr>
          <w:rFonts w:ascii="Times New Roman" w:hAnsi="Times New Roman" w:cs="Times New Roman"/>
          <w:noProof/>
          <w:sz w:val="24"/>
          <w:szCs w:val="24"/>
          <w:lang w:val="en-US"/>
        </w:rPr>
        <w:t>(</w:t>
      </w:r>
      <w:r w:rsidRPr="000A4810">
        <w:rPr>
          <w:rFonts w:ascii="Times New Roman" w:hAnsi="Times New Roman" w:cs="Times New Roman"/>
          <w:noProof/>
          <w:sz w:val="24"/>
          <w:szCs w:val="24"/>
          <w:lang w:val="en-US"/>
        </w:rPr>
        <w:t>2012</w:t>
      </w:r>
      <w:r w:rsidR="00F075C7">
        <w:rPr>
          <w:rFonts w:ascii="Times New Roman" w:hAnsi="Times New Roman" w:cs="Times New Roman"/>
          <w:noProof/>
          <w:sz w:val="24"/>
          <w:szCs w:val="24"/>
          <w:lang w:val="en-US"/>
        </w:rPr>
        <w:t>).</w:t>
      </w:r>
      <w:r w:rsidRPr="000A4810">
        <w:rPr>
          <w:rFonts w:ascii="Times New Roman" w:hAnsi="Times New Roman" w:cs="Times New Roman"/>
          <w:noProof/>
          <w:sz w:val="24"/>
          <w:szCs w:val="24"/>
          <w:lang w:val="en-US"/>
        </w:rPr>
        <w:t xml:space="preserve">44(11):2071–6. </w:t>
      </w:r>
      <w:r w:rsidR="004D2EE4">
        <w:rPr>
          <w:rFonts w:ascii="Times New Roman" w:hAnsi="Times New Roman" w:cs="Times New Roman"/>
          <w:noProof/>
          <w:sz w:val="24"/>
          <w:szCs w:val="24"/>
          <w:lang w:val="en-US"/>
        </w:rPr>
        <w:t xml:space="preserve">doi: </w:t>
      </w:r>
      <w:r w:rsidR="004D2EE4" w:rsidRPr="004D2EE4">
        <w:rPr>
          <w:rFonts w:ascii="Times New Roman" w:hAnsi="Times New Roman" w:cs="Times New Roman"/>
          <w:noProof/>
          <w:sz w:val="24"/>
          <w:szCs w:val="24"/>
          <w:lang w:val="en-US"/>
        </w:rPr>
        <w:t>10.1249/MSS.0b013e3182630ec1</w:t>
      </w:r>
    </w:p>
    <w:p w14:paraId="2D1B2901" w14:textId="26683AF1" w:rsidR="00E87163" w:rsidRPr="00E87163" w:rsidRDefault="005E0370" w:rsidP="004D2EE4">
      <w:pPr>
        <w:pStyle w:val="ListParagraph"/>
        <w:numPr>
          <w:ilvl w:val="0"/>
          <w:numId w:val="2"/>
        </w:numPr>
        <w:spacing w:after="0" w:line="240" w:lineRule="auto"/>
        <w:jc w:val="both"/>
        <w:rPr>
          <w:rFonts w:ascii="Times New Roman" w:hAnsi="Times New Roman" w:cs="Times New Roman"/>
          <w:sz w:val="24"/>
          <w:szCs w:val="24"/>
          <w:lang w:val="en-US"/>
        </w:rPr>
      </w:pPr>
      <w:r w:rsidRPr="000A4810">
        <w:rPr>
          <w:rFonts w:ascii="Times New Roman" w:hAnsi="Times New Roman" w:cs="Times New Roman"/>
          <w:noProof/>
          <w:sz w:val="24"/>
          <w:szCs w:val="24"/>
          <w:lang w:val="en-US"/>
        </w:rPr>
        <w:t xml:space="preserve">Fernandez-Navarro P, Aragones MT, Ley V. Leisure-time physical activity and prevalence of non-communicable pathologies and prescription medication in Spain. </w:t>
      </w:r>
      <w:r w:rsidRPr="004D2EE4">
        <w:rPr>
          <w:rFonts w:ascii="Times New Roman" w:hAnsi="Times New Roman" w:cs="Times New Roman"/>
          <w:i/>
          <w:noProof/>
          <w:sz w:val="24"/>
          <w:szCs w:val="24"/>
          <w:lang w:val="en-US"/>
        </w:rPr>
        <w:t>PLoS One</w:t>
      </w:r>
      <w:r w:rsidRPr="004D2EE4">
        <w:rPr>
          <w:rFonts w:ascii="Times New Roman" w:hAnsi="Times New Roman" w:cs="Times New Roman"/>
          <w:noProof/>
          <w:sz w:val="24"/>
          <w:szCs w:val="24"/>
          <w:lang w:val="en-US"/>
        </w:rPr>
        <w:t xml:space="preserve">. </w:t>
      </w:r>
      <w:r w:rsidR="00F075C7" w:rsidRPr="004D2EE4">
        <w:rPr>
          <w:rFonts w:ascii="Times New Roman" w:hAnsi="Times New Roman" w:cs="Times New Roman"/>
          <w:noProof/>
          <w:sz w:val="24"/>
          <w:szCs w:val="24"/>
          <w:lang w:val="en-US"/>
        </w:rPr>
        <w:t>(</w:t>
      </w:r>
      <w:r w:rsidRPr="004D2EE4">
        <w:rPr>
          <w:rFonts w:ascii="Times New Roman" w:hAnsi="Times New Roman" w:cs="Times New Roman"/>
          <w:noProof/>
          <w:sz w:val="24"/>
          <w:szCs w:val="24"/>
          <w:lang w:val="en-US"/>
        </w:rPr>
        <w:t>2018</w:t>
      </w:r>
      <w:r w:rsidR="00F075C7" w:rsidRPr="004D2EE4">
        <w:rPr>
          <w:rFonts w:ascii="Times New Roman" w:hAnsi="Times New Roman" w:cs="Times New Roman"/>
          <w:noProof/>
          <w:sz w:val="24"/>
          <w:szCs w:val="24"/>
          <w:lang w:val="en-US"/>
        </w:rPr>
        <w:t>).</w:t>
      </w:r>
      <w:r w:rsidRPr="004D2EE4">
        <w:rPr>
          <w:rFonts w:ascii="Times New Roman" w:hAnsi="Times New Roman" w:cs="Times New Roman"/>
          <w:noProof/>
          <w:sz w:val="24"/>
          <w:szCs w:val="24"/>
          <w:lang w:val="en-US"/>
        </w:rPr>
        <w:t xml:space="preserve">13(1):1–13. </w:t>
      </w:r>
      <w:r w:rsidR="004D2EE4">
        <w:rPr>
          <w:rFonts w:ascii="Times New Roman" w:hAnsi="Times New Roman" w:cs="Times New Roman"/>
          <w:noProof/>
          <w:sz w:val="24"/>
          <w:szCs w:val="24"/>
          <w:lang w:val="en-US"/>
        </w:rPr>
        <w:t xml:space="preserve">doi: </w:t>
      </w:r>
      <w:r w:rsidR="004D2EE4" w:rsidRPr="004D2EE4">
        <w:rPr>
          <w:rFonts w:ascii="Times New Roman" w:hAnsi="Times New Roman" w:cs="Times New Roman"/>
          <w:noProof/>
          <w:sz w:val="24"/>
          <w:szCs w:val="24"/>
          <w:lang w:val="en-US"/>
        </w:rPr>
        <w:t>10.1371/journal.pone.0191542</w:t>
      </w:r>
    </w:p>
    <w:p w14:paraId="2F86EDFB" w14:textId="673F4E28" w:rsidR="00F075C7" w:rsidRPr="00E87163" w:rsidRDefault="00F075C7" w:rsidP="00F075C7">
      <w:pPr>
        <w:pStyle w:val="ListParagraph"/>
        <w:numPr>
          <w:ilvl w:val="0"/>
          <w:numId w:val="2"/>
        </w:numPr>
        <w:spacing w:after="0" w:line="240" w:lineRule="auto"/>
        <w:jc w:val="both"/>
        <w:rPr>
          <w:rFonts w:ascii="Times New Roman" w:hAnsi="Times New Roman" w:cs="Times New Roman"/>
          <w:sz w:val="24"/>
          <w:szCs w:val="24"/>
          <w:lang w:val="en-US"/>
        </w:rPr>
      </w:pPr>
      <w:r w:rsidRPr="00F075C7">
        <w:rPr>
          <w:rFonts w:ascii="Times New Roman" w:hAnsi="Times New Roman" w:cs="Times New Roman"/>
          <w:sz w:val="24"/>
          <w:szCs w:val="24"/>
          <w:lang w:val="en-US"/>
        </w:rPr>
        <w:t>He, Jing-Wen, Zhi-Hao Tu, Lei Xiao</w:t>
      </w:r>
      <w:r>
        <w:rPr>
          <w:rFonts w:ascii="Times New Roman" w:hAnsi="Times New Roman" w:cs="Times New Roman"/>
          <w:sz w:val="24"/>
          <w:szCs w:val="24"/>
          <w:lang w:val="en-US"/>
        </w:rPr>
        <w:t xml:space="preserve">, Tong Su, and Yun-Xiang Tang. </w:t>
      </w:r>
      <w:r w:rsidRPr="00F075C7">
        <w:rPr>
          <w:rFonts w:ascii="Times New Roman" w:hAnsi="Times New Roman" w:cs="Times New Roman"/>
          <w:sz w:val="24"/>
          <w:szCs w:val="24"/>
          <w:lang w:val="en-US"/>
        </w:rPr>
        <w:t xml:space="preserve">Effect of Restricting Bedtime Mobile Phone Use on Sleep, Arousal, Mood, and Working Memory: A Randomized Pilot Trial. </w:t>
      </w:r>
      <w:r w:rsidRPr="00F075C7">
        <w:rPr>
          <w:rFonts w:ascii="Times New Roman" w:hAnsi="Times New Roman" w:cs="Times New Roman"/>
          <w:i/>
          <w:sz w:val="24"/>
          <w:szCs w:val="24"/>
          <w:lang w:val="en-US"/>
        </w:rPr>
        <w:t>Plos One</w:t>
      </w:r>
      <w:r>
        <w:rPr>
          <w:rFonts w:ascii="Times New Roman" w:hAnsi="Times New Roman" w:cs="Times New Roman"/>
          <w:sz w:val="24"/>
          <w:szCs w:val="24"/>
          <w:lang w:val="en-US"/>
        </w:rPr>
        <w:t>. (2020). 15(</w:t>
      </w:r>
      <w:r w:rsidRPr="00F075C7">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r w:rsidR="004D2EE4">
        <w:rPr>
          <w:rFonts w:ascii="Times New Roman" w:hAnsi="Times New Roman" w:cs="Times New Roman"/>
          <w:sz w:val="24"/>
          <w:szCs w:val="24"/>
          <w:lang w:val="en-US"/>
        </w:rPr>
        <w:t xml:space="preserve">doi: </w:t>
      </w:r>
      <w:r w:rsidRPr="00F075C7">
        <w:rPr>
          <w:rFonts w:ascii="Times New Roman" w:hAnsi="Times New Roman" w:cs="Times New Roman"/>
          <w:sz w:val="24"/>
          <w:szCs w:val="24"/>
          <w:lang w:val="en-US"/>
        </w:rPr>
        <w:t>10.1371/journal.pone.0228756.</w:t>
      </w:r>
    </w:p>
    <w:p w14:paraId="1361F49A" w14:textId="09C044F6" w:rsidR="00E87163" w:rsidRPr="00E87163" w:rsidRDefault="005E0370" w:rsidP="004D2EE4">
      <w:pPr>
        <w:pStyle w:val="ListParagraph"/>
        <w:numPr>
          <w:ilvl w:val="0"/>
          <w:numId w:val="2"/>
        </w:numPr>
        <w:spacing w:after="0" w:line="240" w:lineRule="auto"/>
        <w:jc w:val="both"/>
        <w:rPr>
          <w:rFonts w:ascii="Times New Roman" w:hAnsi="Times New Roman" w:cs="Times New Roman"/>
          <w:sz w:val="24"/>
          <w:szCs w:val="24"/>
          <w:lang w:val="en-US"/>
        </w:rPr>
      </w:pPr>
      <w:r w:rsidRPr="000A4810">
        <w:rPr>
          <w:rFonts w:ascii="Times New Roman" w:hAnsi="Times New Roman" w:cs="Times New Roman"/>
          <w:noProof/>
          <w:sz w:val="24"/>
          <w:szCs w:val="24"/>
          <w:lang w:val="en-US"/>
        </w:rPr>
        <w:t xml:space="preserve">López-Sánchez GF, Grabovac I, Pizzol D, Yang L, Smith L. The association between difficulty seeing and physical activity among 17,777 adults residing in </w:t>
      </w:r>
      <w:r w:rsidRPr="00BC115B">
        <w:rPr>
          <w:rFonts w:ascii="Times New Roman" w:hAnsi="Times New Roman" w:cs="Times New Roman"/>
          <w:noProof/>
          <w:sz w:val="24"/>
          <w:szCs w:val="24"/>
          <w:lang w:val="en-US"/>
        </w:rPr>
        <w:t>Spain.</w:t>
      </w:r>
      <w:r w:rsidRPr="00F075C7">
        <w:rPr>
          <w:rFonts w:ascii="Times New Roman" w:hAnsi="Times New Roman" w:cs="Times New Roman"/>
          <w:i/>
          <w:noProof/>
          <w:sz w:val="24"/>
          <w:szCs w:val="24"/>
          <w:lang w:val="en-US"/>
        </w:rPr>
        <w:t xml:space="preserve"> Int J Environ Res Public Health</w:t>
      </w:r>
      <w:r w:rsidRPr="00F075C7">
        <w:rPr>
          <w:rFonts w:ascii="Times New Roman" w:hAnsi="Times New Roman" w:cs="Times New Roman"/>
          <w:noProof/>
          <w:sz w:val="24"/>
          <w:szCs w:val="24"/>
          <w:lang w:val="en-US"/>
        </w:rPr>
        <w:t xml:space="preserve">. </w:t>
      </w:r>
      <w:r w:rsidR="00BC115B">
        <w:rPr>
          <w:rFonts w:ascii="Times New Roman" w:hAnsi="Times New Roman" w:cs="Times New Roman"/>
          <w:noProof/>
          <w:sz w:val="24"/>
          <w:szCs w:val="24"/>
          <w:lang w:val="en-US"/>
        </w:rPr>
        <w:t>(</w:t>
      </w:r>
      <w:r w:rsidRPr="00F075C7">
        <w:rPr>
          <w:rFonts w:ascii="Times New Roman" w:hAnsi="Times New Roman" w:cs="Times New Roman"/>
          <w:noProof/>
          <w:sz w:val="24"/>
          <w:szCs w:val="24"/>
          <w:lang w:val="en-US"/>
        </w:rPr>
        <w:t>2019</w:t>
      </w:r>
      <w:r w:rsidR="00BC115B">
        <w:rPr>
          <w:rFonts w:ascii="Times New Roman" w:hAnsi="Times New Roman" w:cs="Times New Roman"/>
          <w:noProof/>
          <w:sz w:val="24"/>
          <w:szCs w:val="24"/>
          <w:lang w:val="en-US"/>
        </w:rPr>
        <w:t>).</w:t>
      </w:r>
      <w:r w:rsidRPr="00F075C7">
        <w:rPr>
          <w:rFonts w:ascii="Times New Roman" w:hAnsi="Times New Roman" w:cs="Times New Roman"/>
          <w:noProof/>
          <w:sz w:val="24"/>
          <w:szCs w:val="24"/>
          <w:lang w:val="en-US"/>
        </w:rPr>
        <w:t xml:space="preserve">16(21). </w:t>
      </w:r>
      <w:r w:rsidR="004D2EE4">
        <w:rPr>
          <w:rFonts w:ascii="Times New Roman" w:hAnsi="Times New Roman" w:cs="Times New Roman"/>
          <w:noProof/>
          <w:sz w:val="24"/>
          <w:szCs w:val="24"/>
          <w:lang w:val="en-US"/>
        </w:rPr>
        <w:t xml:space="preserve">doi: </w:t>
      </w:r>
      <w:r w:rsidR="004D2EE4" w:rsidRPr="004D2EE4">
        <w:rPr>
          <w:rFonts w:ascii="Times New Roman" w:hAnsi="Times New Roman" w:cs="Times New Roman"/>
          <w:noProof/>
          <w:sz w:val="24"/>
          <w:szCs w:val="24"/>
          <w:lang w:val="en-US"/>
        </w:rPr>
        <w:t>10.3390/ijerph16214267</w:t>
      </w:r>
    </w:p>
    <w:p w14:paraId="7AB84141" w14:textId="2DC75AA1" w:rsidR="00E87163" w:rsidRPr="00DA15B1" w:rsidRDefault="00BC115B" w:rsidP="0055209F">
      <w:pPr>
        <w:pStyle w:val="ListParagraph"/>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t>Ministerio de Sanidad</w:t>
      </w:r>
      <w:r w:rsidR="005E0370" w:rsidRPr="00E87163">
        <w:rPr>
          <w:rFonts w:ascii="Times New Roman" w:hAnsi="Times New Roman" w:cs="Times New Roman"/>
          <w:noProof/>
          <w:sz w:val="24"/>
          <w:szCs w:val="24"/>
        </w:rPr>
        <w:t xml:space="preserve">. </w:t>
      </w:r>
      <w:r>
        <w:rPr>
          <w:rFonts w:ascii="Times New Roman" w:hAnsi="Times New Roman" w:cs="Times New Roman"/>
          <w:noProof/>
          <w:sz w:val="24"/>
          <w:szCs w:val="24"/>
        </w:rPr>
        <w:t xml:space="preserve">(2017). </w:t>
      </w:r>
      <w:r w:rsidR="005E0370" w:rsidRPr="00E87163">
        <w:rPr>
          <w:rFonts w:ascii="Times New Roman" w:hAnsi="Times New Roman" w:cs="Times New Roman"/>
          <w:noProof/>
          <w:sz w:val="24"/>
          <w:szCs w:val="24"/>
        </w:rPr>
        <w:t>Encuesta Nacional de Salud España 2017.</w:t>
      </w:r>
      <w:r w:rsidR="00F075C7">
        <w:rPr>
          <w:rFonts w:ascii="Times New Roman" w:hAnsi="Times New Roman" w:cs="Times New Roman"/>
          <w:noProof/>
          <w:sz w:val="24"/>
          <w:szCs w:val="24"/>
        </w:rPr>
        <w:t xml:space="preserve"> </w:t>
      </w:r>
      <w:r w:rsidR="005E0370" w:rsidRPr="00E87163">
        <w:rPr>
          <w:rFonts w:ascii="Times New Roman" w:hAnsi="Times New Roman" w:cs="Times New Roman"/>
          <w:noProof/>
          <w:sz w:val="24"/>
          <w:szCs w:val="24"/>
        </w:rPr>
        <w:t xml:space="preserve">Informe monográfico de Salud Mental. </w:t>
      </w:r>
      <w:r w:rsidRPr="00DA15B1">
        <w:t xml:space="preserve">https://www.mscbs.gob.es/estadEstudios/estadisticas/encuestaNacional/encuestaNac2017/SALUD_MENTAL.pdf </w:t>
      </w:r>
      <w:r w:rsidRPr="00DA15B1">
        <w:rPr>
          <w:rFonts w:ascii="Times New Roman" w:hAnsi="Times New Roman" w:cs="Times New Roman"/>
          <w:noProof/>
          <w:sz w:val="24"/>
          <w:szCs w:val="24"/>
        </w:rPr>
        <w:t>[Accessed March 22, 2020]</w:t>
      </w:r>
    </w:p>
    <w:p w14:paraId="7709DAF6" w14:textId="57F50A17" w:rsidR="00E87163" w:rsidRPr="00E87163" w:rsidRDefault="00BC115B" w:rsidP="004D2EE4">
      <w:pPr>
        <w:pStyle w:val="ListParagraph"/>
        <w:numPr>
          <w:ilvl w:val="0"/>
          <w:numId w:val="2"/>
        </w:numPr>
        <w:spacing w:after="0" w:line="240" w:lineRule="auto"/>
        <w:jc w:val="both"/>
        <w:rPr>
          <w:rFonts w:ascii="Times New Roman" w:hAnsi="Times New Roman" w:cs="Times New Roman"/>
          <w:sz w:val="24"/>
          <w:szCs w:val="24"/>
          <w:lang w:val="en-US"/>
        </w:rPr>
      </w:pPr>
      <w:r w:rsidRPr="00BC115B">
        <w:rPr>
          <w:rFonts w:ascii="Times New Roman" w:hAnsi="Times New Roman" w:cs="Times New Roman"/>
          <w:noProof/>
          <w:sz w:val="24"/>
          <w:szCs w:val="24"/>
          <w:lang w:val="en-US"/>
        </w:rPr>
        <w:t xml:space="preserve">Kandola A, Vancampfort D, Herring M, Rebar A, Hallgren M, Firth J, et al. Moving to Beat Anxiety: Epidemiology and Therapeutic Issues with Physical Activity for Anxiety. </w:t>
      </w:r>
      <w:r w:rsidRPr="00BC115B">
        <w:rPr>
          <w:rFonts w:ascii="Times New Roman" w:hAnsi="Times New Roman" w:cs="Times New Roman"/>
          <w:i/>
          <w:noProof/>
          <w:sz w:val="24"/>
          <w:szCs w:val="24"/>
          <w:lang w:val="en-US"/>
        </w:rPr>
        <w:t>Curr Psychiatry Rep</w:t>
      </w:r>
      <w:r w:rsidRPr="00BC115B">
        <w:rPr>
          <w:rFonts w:ascii="Times New Roman" w:hAnsi="Times New Roman" w:cs="Times New Roman"/>
          <w:noProof/>
          <w:sz w:val="24"/>
          <w:szCs w:val="24"/>
          <w:lang w:val="en-US"/>
        </w:rPr>
        <w:t xml:space="preserve">. </w:t>
      </w:r>
      <w:r>
        <w:rPr>
          <w:rFonts w:ascii="Times New Roman" w:hAnsi="Times New Roman" w:cs="Times New Roman"/>
          <w:noProof/>
          <w:sz w:val="24"/>
          <w:szCs w:val="24"/>
          <w:lang w:val="en-US"/>
        </w:rPr>
        <w:t>(</w:t>
      </w:r>
      <w:r w:rsidRPr="00BC115B">
        <w:rPr>
          <w:rFonts w:ascii="Times New Roman" w:hAnsi="Times New Roman" w:cs="Times New Roman"/>
          <w:noProof/>
          <w:sz w:val="24"/>
          <w:szCs w:val="24"/>
          <w:lang w:val="en-US"/>
        </w:rPr>
        <w:t>2018</w:t>
      </w:r>
      <w:r>
        <w:rPr>
          <w:rFonts w:ascii="Times New Roman" w:hAnsi="Times New Roman" w:cs="Times New Roman"/>
          <w:noProof/>
          <w:sz w:val="24"/>
          <w:szCs w:val="24"/>
          <w:lang w:val="en-US"/>
        </w:rPr>
        <w:t>).</w:t>
      </w:r>
      <w:r w:rsidRPr="00BC115B">
        <w:rPr>
          <w:rFonts w:ascii="Times New Roman" w:hAnsi="Times New Roman" w:cs="Times New Roman"/>
          <w:noProof/>
          <w:sz w:val="24"/>
          <w:szCs w:val="24"/>
          <w:lang w:val="en-US"/>
        </w:rPr>
        <w:t>20(8).</w:t>
      </w:r>
      <w:r w:rsidR="004D2EE4">
        <w:rPr>
          <w:rFonts w:ascii="Times New Roman" w:hAnsi="Times New Roman" w:cs="Times New Roman"/>
          <w:noProof/>
          <w:sz w:val="24"/>
          <w:szCs w:val="24"/>
          <w:lang w:val="en-US"/>
        </w:rPr>
        <w:t xml:space="preserve"> doi: </w:t>
      </w:r>
      <w:r w:rsidRPr="00BC115B">
        <w:rPr>
          <w:rFonts w:ascii="Times New Roman" w:hAnsi="Times New Roman" w:cs="Times New Roman"/>
          <w:noProof/>
          <w:sz w:val="24"/>
          <w:szCs w:val="24"/>
          <w:lang w:val="en-US"/>
        </w:rPr>
        <w:t xml:space="preserve"> </w:t>
      </w:r>
      <w:r w:rsidR="004D2EE4" w:rsidRPr="004D2EE4">
        <w:rPr>
          <w:rFonts w:ascii="Times New Roman" w:hAnsi="Times New Roman" w:cs="Times New Roman"/>
          <w:noProof/>
          <w:sz w:val="24"/>
          <w:szCs w:val="24"/>
          <w:lang w:val="en-US"/>
        </w:rPr>
        <w:t>10.1007/s11920-018-0923-x</w:t>
      </w:r>
      <w:r w:rsidR="005E0370" w:rsidRPr="000A4810">
        <w:rPr>
          <w:rFonts w:ascii="Times New Roman" w:hAnsi="Times New Roman" w:cs="Times New Roman"/>
          <w:noProof/>
          <w:sz w:val="24"/>
          <w:szCs w:val="24"/>
          <w:lang w:val="en-US"/>
        </w:rPr>
        <w:t xml:space="preserve"> </w:t>
      </w:r>
    </w:p>
    <w:p w14:paraId="230FAA03" w14:textId="62AD98F9" w:rsidR="00E87163" w:rsidRPr="00E87163" w:rsidRDefault="005E0370" w:rsidP="0055209F">
      <w:pPr>
        <w:pStyle w:val="ListParagraph"/>
        <w:numPr>
          <w:ilvl w:val="0"/>
          <w:numId w:val="2"/>
        </w:numPr>
        <w:spacing w:after="0" w:line="240" w:lineRule="auto"/>
        <w:jc w:val="both"/>
        <w:rPr>
          <w:rFonts w:ascii="Times New Roman" w:hAnsi="Times New Roman" w:cs="Times New Roman"/>
          <w:sz w:val="24"/>
          <w:szCs w:val="24"/>
          <w:lang w:val="en-US"/>
        </w:rPr>
      </w:pPr>
      <w:r w:rsidRPr="000A4810">
        <w:rPr>
          <w:rFonts w:ascii="Times New Roman" w:hAnsi="Times New Roman" w:cs="Times New Roman"/>
          <w:noProof/>
          <w:sz w:val="24"/>
          <w:szCs w:val="24"/>
          <w:lang w:val="en-US"/>
        </w:rPr>
        <w:t xml:space="preserve">Kandola A, Ashdown-Franks G, Hendrikse J, Sabiston CM, Stubbs B. Physical activity and depression: Towards understanding the antidepressant mechanisms of physical activity. </w:t>
      </w:r>
      <w:r w:rsidR="008011D9">
        <w:rPr>
          <w:rFonts w:ascii="Times New Roman" w:hAnsi="Times New Roman" w:cs="Times New Roman"/>
          <w:i/>
          <w:noProof/>
          <w:sz w:val="24"/>
          <w:szCs w:val="24"/>
          <w:lang w:val="en-US"/>
        </w:rPr>
        <w:t>Neurosci Biobehav Rev</w:t>
      </w:r>
      <w:r w:rsidRPr="000A4810">
        <w:rPr>
          <w:rFonts w:ascii="Times New Roman" w:hAnsi="Times New Roman" w:cs="Times New Roman"/>
          <w:noProof/>
          <w:sz w:val="24"/>
          <w:szCs w:val="24"/>
          <w:lang w:val="en-US"/>
        </w:rPr>
        <w:t xml:space="preserve">. </w:t>
      </w:r>
      <w:r w:rsidR="00BC115B">
        <w:rPr>
          <w:rFonts w:ascii="Times New Roman" w:hAnsi="Times New Roman" w:cs="Times New Roman"/>
          <w:noProof/>
          <w:sz w:val="24"/>
          <w:szCs w:val="24"/>
          <w:lang w:val="en-US"/>
        </w:rPr>
        <w:t>(</w:t>
      </w:r>
      <w:r w:rsidRPr="000A4810">
        <w:rPr>
          <w:rFonts w:ascii="Times New Roman" w:hAnsi="Times New Roman" w:cs="Times New Roman"/>
          <w:noProof/>
          <w:sz w:val="24"/>
          <w:szCs w:val="24"/>
          <w:lang w:val="en-US"/>
        </w:rPr>
        <w:t>2019</w:t>
      </w:r>
      <w:r w:rsidR="00BC115B">
        <w:rPr>
          <w:rFonts w:ascii="Times New Roman" w:hAnsi="Times New Roman" w:cs="Times New Roman"/>
          <w:noProof/>
          <w:sz w:val="24"/>
          <w:szCs w:val="24"/>
          <w:lang w:val="en-US"/>
        </w:rPr>
        <w:t xml:space="preserve">). </w:t>
      </w:r>
      <w:r w:rsidRPr="000A4810">
        <w:rPr>
          <w:rFonts w:ascii="Times New Roman" w:hAnsi="Times New Roman" w:cs="Times New Roman"/>
          <w:noProof/>
          <w:sz w:val="24"/>
          <w:szCs w:val="24"/>
          <w:lang w:val="en-US"/>
        </w:rPr>
        <w:t xml:space="preserve">107:525–39. </w:t>
      </w:r>
      <w:r w:rsidR="004D2EE4" w:rsidRPr="008011D9">
        <w:rPr>
          <w:rStyle w:val="Hyperlink"/>
          <w:rFonts w:ascii="Times New Roman" w:hAnsi="Times New Roman" w:cs="Times New Roman"/>
          <w:noProof/>
          <w:color w:val="auto"/>
          <w:sz w:val="24"/>
          <w:szCs w:val="24"/>
          <w:u w:val="none"/>
          <w:lang w:val="en-US"/>
        </w:rPr>
        <w:t xml:space="preserve">doi: </w:t>
      </w:r>
      <w:r w:rsidR="00E87163" w:rsidRPr="008011D9">
        <w:rPr>
          <w:rStyle w:val="Hyperlink"/>
          <w:rFonts w:ascii="Times New Roman" w:hAnsi="Times New Roman" w:cs="Times New Roman"/>
          <w:noProof/>
          <w:color w:val="auto"/>
          <w:sz w:val="24"/>
          <w:szCs w:val="24"/>
          <w:u w:val="none"/>
          <w:lang w:val="en-US"/>
        </w:rPr>
        <w:t>10.1016/j.neubiorev.2019.09.040</w:t>
      </w:r>
    </w:p>
    <w:p w14:paraId="421DA900" w14:textId="506AE73D" w:rsidR="00E87163" w:rsidRPr="00E87163" w:rsidRDefault="005E0370" w:rsidP="0055209F">
      <w:pPr>
        <w:pStyle w:val="ListParagraph"/>
        <w:numPr>
          <w:ilvl w:val="0"/>
          <w:numId w:val="2"/>
        </w:numPr>
        <w:spacing w:after="0" w:line="240" w:lineRule="auto"/>
        <w:jc w:val="both"/>
        <w:rPr>
          <w:rFonts w:ascii="Times New Roman" w:hAnsi="Times New Roman" w:cs="Times New Roman"/>
          <w:sz w:val="24"/>
          <w:szCs w:val="24"/>
          <w:lang w:val="en-US"/>
        </w:rPr>
      </w:pPr>
      <w:r w:rsidRPr="00E87163">
        <w:rPr>
          <w:rFonts w:ascii="Times New Roman" w:hAnsi="Times New Roman" w:cs="Times New Roman"/>
          <w:noProof/>
          <w:sz w:val="24"/>
          <w:szCs w:val="24"/>
          <w:lang w:val="en-US"/>
        </w:rPr>
        <w:t xml:space="preserve">Stubbs B, Vancampfort D, Firth J, Cosco T, Salum GA, Schuch FB, et al. </w:t>
      </w:r>
      <w:r w:rsidRPr="000A4810">
        <w:rPr>
          <w:rFonts w:ascii="Times New Roman" w:hAnsi="Times New Roman" w:cs="Times New Roman"/>
          <w:noProof/>
          <w:sz w:val="24"/>
          <w:szCs w:val="24"/>
          <w:lang w:val="en-US"/>
        </w:rPr>
        <w:t>An examination of the anxiolytic effect</w:t>
      </w:r>
      <w:r w:rsidR="00BC115B">
        <w:rPr>
          <w:rFonts w:ascii="Times New Roman" w:hAnsi="Times New Roman" w:cs="Times New Roman"/>
          <w:noProof/>
          <w:sz w:val="24"/>
          <w:szCs w:val="24"/>
          <w:lang w:val="en-US"/>
        </w:rPr>
        <w:t xml:space="preserve">s of exercise. </w:t>
      </w:r>
      <w:r w:rsidRPr="00F93FD8">
        <w:rPr>
          <w:rFonts w:ascii="Times New Roman" w:hAnsi="Times New Roman" w:cs="Times New Roman"/>
          <w:i/>
          <w:noProof/>
          <w:sz w:val="24"/>
          <w:szCs w:val="24"/>
          <w:lang w:val="en-US"/>
        </w:rPr>
        <w:t>Psychiatry Research. Psychiatry Res</w:t>
      </w:r>
      <w:r w:rsidRPr="000A4810">
        <w:rPr>
          <w:rFonts w:ascii="Times New Roman" w:hAnsi="Times New Roman" w:cs="Times New Roman"/>
          <w:noProof/>
          <w:sz w:val="24"/>
          <w:szCs w:val="24"/>
          <w:lang w:val="en-US"/>
        </w:rPr>
        <w:t xml:space="preserve">. </w:t>
      </w:r>
      <w:r w:rsidR="00F93FD8">
        <w:rPr>
          <w:rFonts w:ascii="Times New Roman" w:hAnsi="Times New Roman" w:cs="Times New Roman"/>
          <w:noProof/>
          <w:sz w:val="24"/>
          <w:szCs w:val="24"/>
          <w:lang w:val="en-US"/>
        </w:rPr>
        <w:t>(</w:t>
      </w:r>
      <w:r w:rsidRPr="000A4810">
        <w:rPr>
          <w:rFonts w:ascii="Times New Roman" w:hAnsi="Times New Roman" w:cs="Times New Roman"/>
          <w:noProof/>
          <w:sz w:val="24"/>
          <w:szCs w:val="24"/>
          <w:lang w:val="en-US"/>
        </w:rPr>
        <w:t>2016</w:t>
      </w:r>
      <w:r w:rsidR="00F93FD8">
        <w:rPr>
          <w:rFonts w:ascii="Times New Roman" w:hAnsi="Times New Roman" w:cs="Times New Roman"/>
          <w:noProof/>
          <w:sz w:val="24"/>
          <w:szCs w:val="24"/>
          <w:lang w:val="en-US"/>
        </w:rPr>
        <w:t>).</w:t>
      </w:r>
      <w:r w:rsidR="004D2EE4">
        <w:rPr>
          <w:rFonts w:ascii="Times New Roman" w:hAnsi="Times New Roman" w:cs="Times New Roman"/>
          <w:noProof/>
          <w:sz w:val="24"/>
          <w:szCs w:val="24"/>
          <w:lang w:val="en-US"/>
        </w:rPr>
        <w:t xml:space="preserve"> </w:t>
      </w:r>
      <w:r w:rsidR="004D2EE4" w:rsidRPr="008011D9">
        <w:rPr>
          <w:rStyle w:val="Hyperlink"/>
          <w:rFonts w:ascii="Times New Roman" w:hAnsi="Times New Roman" w:cs="Times New Roman"/>
          <w:noProof/>
          <w:color w:val="auto"/>
          <w:sz w:val="24"/>
          <w:szCs w:val="24"/>
          <w:u w:val="none"/>
          <w:lang w:val="en-US"/>
        </w:rPr>
        <w:t xml:space="preserve">doi: </w:t>
      </w:r>
      <w:r w:rsidR="00E87163" w:rsidRPr="008011D9">
        <w:rPr>
          <w:rStyle w:val="Hyperlink"/>
          <w:rFonts w:ascii="Times New Roman" w:hAnsi="Times New Roman" w:cs="Times New Roman"/>
          <w:noProof/>
          <w:color w:val="auto"/>
          <w:sz w:val="24"/>
          <w:szCs w:val="24"/>
          <w:u w:val="none"/>
          <w:lang w:val="en-US"/>
        </w:rPr>
        <w:t>10.1016/j.psychres.2016.12.020</w:t>
      </w:r>
    </w:p>
    <w:p w14:paraId="313F999E" w14:textId="28F56D19" w:rsidR="00E87163" w:rsidRPr="00E87163" w:rsidRDefault="00F93FD8" w:rsidP="00F93FD8">
      <w:pPr>
        <w:pStyle w:val="ListParagraph"/>
        <w:numPr>
          <w:ilvl w:val="0"/>
          <w:numId w:val="2"/>
        </w:numPr>
        <w:spacing w:after="0" w:line="240" w:lineRule="auto"/>
        <w:jc w:val="both"/>
        <w:rPr>
          <w:rFonts w:ascii="Times New Roman" w:hAnsi="Times New Roman" w:cs="Times New Roman"/>
          <w:sz w:val="24"/>
          <w:szCs w:val="24"/>
          <w:lang w:val="en-US"/>
        </w:rPr>
      </w:pPr>
      <w:r w:rsidRPr="00F93FD8">
        <w:rPr>
          <w:rFonts w:ascii="Times New Roman" w:hAnsi="Times New Roman" w:cs="Times New Roman"/>
          <w:noProof/>
          <w:sz w:val="24"/>
          <w:szCs w:val="24"/>
          <w:lang w:val="en-US"/>
        </w:rPr>
        <w:t>Dowell, Cillian P. Mc, Angela Carlin, Laura Capranica, Christina Dillon, Janas M. Harrington, Jeroen</w:t>
      </w:r>
      <w:r>
        <w:rPr>
          <w:rFonts w:ascii="Times New Roman" w:hAnsi="Times New Roman" w:cs="Times New Roman"/>
          <w:noProof/>
          <w:sz w:val="24"/>
          <w:szCs w:val="24"/>
          <w:lang w:val="en-US"/>
        </w:rPr>
        <w:t xml:space="preserve"> Lakerveld, Anne Loyen, et al. </w:t>
      </w:r>
      <w:r w:rsidRPr="00F93FD8">
        <w:rPr>
          <w:rFonts w:ascii="Times New Roman" w:hAnsi="Times New Roman" w:cs="Times New Roman"/>
          <w:noProof/>
          <w:sz w:val="24"/>
          <w:szCs w:val="24"/>
          <w:lang w:val="en-US"/>
        </w:rPr>
        <w:t>Associations of Self-Reported Physical Activity and Anxiety Symptoms and Status among 7,874 Irish Adults across Harmoni</w:t>
      </w:r>
      <w:r>
        <w:rPr>
          <w:rFonts w:ascii="Times New Roman" w:hAnsi="Times New Roman" w:cs="Times New Roman"/>
          <w:noProof/>
          <w:sz w:val="24"/>
          <w:szCs w:val="24"/>
          <w:lang w:val="en-US"/>
        </w:rPr>
        <w:t xml:space="preserve">sed Datasets: a DEDIPAC-Study. </w:t>
      </w:r>
      <w:r w:rsidRPr="00F93FD8">
        <w:rPr>
          <w:rFonts w:ascii="Times New Roman" w:hAnsi="Times New Roman" w:cs="Times New Roman"/>
          <w:i/>
          <w:noProof/>
          <w:sz w:val="24"/>
          <w:szCs w:val="24"/>
          <w:lang w:val="en-US"/>
        </w:rPr>
        <w:t>BMC Public Health</w:t>
      </w:r>
      <w:r>
        <w:rPr>
          <w:rFonts w:ascii="Times New Roman" w:hAnsi="Times New Roman" w:cs="Times New Roman"/>
          <w:noProof/>
          <w:sz w:val="24"/>
          <w:szCs w:val="24"/>
          <w:lang w:val="en-US"/>
        </w:rPr>
        <w:t>.</w:t>
      </w:r>
      <w:r w:rsidRPr="00F93FD8">
        <w:rPr>
          <w:rFonts w:ascii="Times New Roman" w:hAnsi="Times New Roman" w:cs="Times New Roman"/>
          <w:noProof/>
          <w:sz w:val="24"/>
          <w:szCs w:val="24"/>
          <w:lang w:val="en-US"/>
        </w:rPr>
        <w:t xml:space="preserve"> (2020).</w:t>
      </w:r>
      <w:r>
        <w:rPr>
          <w:rFonts w:ascii="Times New Roman" w:hAnsi="Times New Roman" w:cs="Times New Roman"/>
          <w:noProof/>
          <w:sz w:val="24"/>
          <w:szCs w:val="24"/>
          <w:lang w:val="en-US"/>
        </w:rPr>
        <w:t>20(1)</w:t>
      </w:r>
      <w:r w:rsidR="004D2EE4">
        <w:rPr>
          <w:rFonts w:ascii="Times New Roman" w:hAnsi="Times New Roman" w:cs="Times New Roman"/>
          <w:noProof/>
          <w:sz w:val="24"/>
          <w:szCs w:val="24"/>
          <w:lang w:val="en-US"/>
        </w:rPr>
        <w:t>. doi:</w:t>
      </w:r>
      <w:r w:rsidR="004D2EE4" w:rsidRPr="00F93FD8">
        <w:rPr>
          <w:rFonts w:ascii="Times New Roman" w:hAnsi="Times New Roman" w:cs="Times New Roman"/>
          <w:noProof/>
          <w:sz w:val="24"/>
          <w:szCs w:val="24"/>
          <w:lang w:val="en-US"/>
        </w:rPr>
        <w:t xml:space="preserve"> </w:t>
      </w:r>
      <w:r w:rsidRPr="00F93FD8">
        <w:rPr>
          <w:rFonts w:ascii="Times New Roman" w:hAnsi="Times New Roman" w:cs="Times New Roman"/>
          <w:noProof/>
          <w:sz w:val="24"/>
          <w:szCs w:val="24"/>
          <w:lang w:val="en-US"/>
        </w:rPr>
        <w:t>10.1186/s12889-020-08481-3.</w:t>
      </w:r>
      <w:r w:rsidR="005E0370" w:rsidRPr="000A4810">
        <w:rPr>
          <w:rFonts w:ascii="Times New Roman" w:hAnsi="Times New Roman" w:cs="Times New Roman"/>
          <w:noProof/>
          <w:sz w:val="24"/>
          <w:szCs w:val="24"/>
          <w:lang w:val="en-US"/>
        </w:rPr>
        <w:t xml:space="preserve"> </w:t>
      </w:r>
    </w:p>
    <w:p w14:paraId="32BBC344" w14:textId="779A4189" w:rsidR="00F93FD8" w:rsidRDefault="00F93FD8" w:rsidP="004D2EE4">
      <w:pPr>
        <w:pStyle w:val="ListParagraph"/>
        <w:numPr>
          <w:ilvl w:val="0"/>
          <w:numId w:val="2"/>
        </w:numPr>
        <w:spacing w:after="0" w:line="240" w:lineRule="auto"/>
        <w:jc w:val="both"/>
        <w:rPr>
          <w:rFonts w:ascii="Times New Roman" w:hAnsi="Times New Roman" w:cs="Times New Roman"/>
          <w:sz w:val="24"/>
          <w:szCs w:val="24"/>
          <w:lang w:val="en-US"/>
        </w:rPr>
      </w:pPr>
      <w:r w:rsidRPr="00F93FD8">
        <w:rPr>
          <w:rFonts w:ascii="Times New Roman" w:hAnsi="Times New Roman" w:cs="Times New Roman"/>
          <w:noProof/>
          <w:sz w:val="24"/>
          <w:szCs w:val="24"/>
          <w:lang w:val="en-US"/>
        </w:rPr>
        <w:t xml:space="preserve">Hofmann SG, Hinton DE. Cross-cultural aspects of anxiety disorders. </w:t>
      </w:r>
      <w:r w:rsidRPr="00F93FD8">
        <w:rPr>
          <w:rFonts w:ascii="Times New Roman" w:hAnsi="Times New Roman" w:cs="Times New Roman"/>
          <w:i/>
          <w:noProof/>
          <w:sz w:val="24"/>
          <w:szCs w:val="24"/>
          <w:lang w:val="en-US"/>
        </w:rPr>
        <w:t>Curr Psychiatry Rep</w:t>
      </w:r>
      <w:r w:rsidRPr="00F93FD8">
        <w:rPr>
          <w:rFonts w:ascii="Times New Roman" w:hAnsi="Times New Roman" w:cs="Times New Roman"/>
          <w:noProof/>
          <w:sz w:val="24"/>
          <w:szCs w:val="24"/>
          <w:lang w:val="en-US"/>
        </w:rPr>
        <w:t xml:space="preserve">. </w:t>
      </w:r>
      <w:r>
        <w:rPr>
          <w:rFonts w:ascii="Times New Roman" w:hAnsi="Times New Roman" w:cs="Times New Roman"/>
          <w:noProof/>
          <w:sz w:val="24"/>
          <w:szCs w:val="24"/>
          <w:lang w:val="en-US"/>
        </w:rPr>
        <w:t>(</w:t>
      </w:r>
      <w:r w:rsidRPr="00F93FD8">
        <w:rPr>
          <w:rFonts w:ascii="Times New Roman" w:hAnsi="Times New Roman" w:cs="Times New Roman"/>
          <w:noProof/>
          <w:sz w:val="24"/>
          <w:szCs w:val="24"/>
          <w:lang w:val="en-US"/>
        </w:rPr>
        <w:t>2014</w:t>
      </w:r>
      <w:r>
        <w:rPr>
          <w:rFonts w:ascii="Times New Roman" w:hAnsi="Times New Roman" w:cs="Times New Roman"/>
          <w:noProof/>
          <w:sz w:val="24"/>
          <w:szCs w:val="24"/>
          <w:lang w:val="en-US"/>
        </w:rPr>
        <w:t>).</w:t>
      </w:r>
      <w:r w:rsidRPr="00F93FD8">
        <w:rPr>
          <w:rFonts w:ascii="Times New Roman" w:hAnsi="Times New Roman" w:cs="Times New Roman"/>
          <w:noProof/>
          <w:sz w:val="24"/>
          <w:szCs w:val="24"/>
          <w:lang w:val="en-US"/>
        </w:rPr>
        <w:t xml:space="preserve">16(6). </w:t>
      </w:r>
      <w:r w:rsidR="004D2EE4">
        <w:rPr>
          <w:rFonts w:ascii="Times New Roman" w:hAnsi="Times New Roman" w:cs="Times New Roman"/>
          <w:noProof/>
          <w:sz w:val="24"/>
          <w:szCs w:val="24"/>
          <w:lang w:val="en-US"/>
        </w:rPr>
        <w:t xml:space="preserve">doi: </w:t>
      </w:r>
      <w:r w:rsidR="004D2EE4" w:rsidRPr="004D2EE4">
        <w:rPr>
          <w:rFonts w:ascii="Times New Roman" w:hAnsi="Times New Roman" w:cs="Times New Roman"/>
          <w:noProof/>
          <w:sz w:val="24"/>
          <w:szCs w:val="24"/>
          <w:lang w:val="en-US"/>
        </w:rPr>
        <w:t>10.1007/s11920-014-0450-3</w:t>
      </w:r>
    </w:p>
    <w:p w14:paraId="377110F3" w14:textId="78A3A1E2" w:rsidR="00E87163" w:rsidRPr="00E87163" w:rsidRDefault="00F93FD8" w:rsidP="004D2EE4">
      <w:pPr>
        <w:pStyle w:val="ListParagraph"/>
        <w:numPr>
          <w:ilvl w:val="0"/>
          <w:numId w:val="2"/>
        </w:numPr>
        <w:spacing w:after="0" w:line="240" w:lineRule="auto"/>
        <w:jc w:val="both"/>
        <w:rPr>
          <w:rFonts w:ascii="Times New Roman" w:hAnsi="Times New Roman" w:cs="Times New Roman"/>
          <w:sz w:val="24"/>
          <w:szCs w:val="24"/>
          <w:lang w:val="en-US"/>
        </w:rPr>
      </w:pPr>
      <w:r w:rsidRPr="00F93FD8">
        <w:rPr>
          <w:rFonts w:ascii="Times New Roman" w:hAnsi="Times New Roman" w:cs="Times New Roman"/>
          <w:noProof/>
          <w:sz w:val="24"/>
          <w:szCs w:val="24"/>
          <w:lang w:val="en-US"/>
        </w:rPr>
        <w:t xml:space="preserve">Remes O, Brayne C, van der Linde R, Lafortune L. A systematic review of reviews on the prevalence of anxiety disorders in adult populations. </w:t>
      </w:r>
      <w:r w:rsidRPr="00F93FD8">
        <w:rPr>
          <w:rFonts w:ascii="Times New Roman" w:hAnsi="Times New Roman" w:cs="Times New Roman"/>
          <w:i/>
          <w:noProof/>
          <w:sz w:val="24"/>
          <w:szCs w:val="24"/>
          <w:lang w:val="en-US"/>
        </w:rPr>
        <w:t>Brain Behav</w:t>
      </w:r>
      <w:r w:rsidRPr="00F93FD8">
        <w:rPr>
          <w:rFonts w:ascii="Times New Roman" w:hAnsi="Times New Roman" w:cs="Times New Roman"/>
          <w:noProof/>
          <w:sz w:val="24"/>
          <w:szCs w:val="24"/>
          <w:lang w:val="en-US"/>
        </w:rPr>
        <w:t xml:space="preserve">. </w:t>
      </w:r>
      <w:r>
        <w:rPr>
          <w:rFonts w:ascii="Times New Roman" w:hAnsi="Times New Roman" w:cs="Times New Roman"/>
          <w:noProof/>
          <w:sz w:val="24"/>
          <w:szCs w:val="24"/>
          <w:lang w:val="en-US"/>
        </w:rPr>
        <w:t>(</w:t>
      </w:r>
      <w:r w:rsidRPr="00F93FD8">
        <w:rPr>
          <w:rFonts w:ascii="Times New Roman" w:hAnsi="Times New Roman" w:cs="Times New Roman"/>
          <w:noProof/>
          <w:sz w:val="24"/>
          <w:szCs w:val="24"/>
          <w:lang w:val="en-US"/>
        </w:rPr>
        <w:t>2016</w:t>
      </w:r>
      <w:r>
        <w:rPr>
          <w:rFonts w:ascii="Times New Roman" w:hAnsi="Times New Roman" w:cs="Times New Roman"/>
          <w:noProof/>
          <w:sz w:val="24"/>
          <w:szCs w:val="24"/>
          <w:lang w:val="en-US"/>
        </w:rPr>
        <w:t>).</w:t>
      </w:r>
      <w:r w:rsidRPr="00F93FD8">
        <w:rPr>
          <w:rFonts w:ascii="Times New Roman" w:hAnsi="Times New Roman" w:cs="Times New Roman"/>
          <w:noProof/>
          <w:sz w:val="24"/>
          <w:szCs w:val="24"/>
          <w:lang w:val="en-US"/>
        </w:rPr>
        <w:t xml:space="preserve">6(7). </w:t>
      </w:r>
      <w:r w:rsidR="005E0370" w:rsidRPr="00F93FD8">
        <w:rPr>
          <w:rFonts w:ascii="Times New Roman" w:hAnsi="Times New Roman" w:cs="Times New Roman"/>
          <w:noProof/>
          <w:sz w:val="24"/>
          <w:szCs w:val="24"/>
          <w:lang w:val="en-US"/>
        </w:rPr>
        <w:t xml:space="preserve"> </w:t>
      </w:r>
      <w:r w:rsidR="004D2EE4">
        <w:rPr>
          <w:rFonts w:ascii="Times New Roman" w:hAnsi="Times New Roman" w:cs="Times New Roman"/>
          <w:noProof/>
          <w:sz w:val="24"/>
          <w:szCs w:val="24"/>
          <w:lang w:val="en-US"/>
        </w:rPr>
        <w:t xml:space="preserve">doi: </w:t>
      </w:r>
      <w:r w:rsidR="004D2EE4" w:rsidRPr="004D2EE4">
        <w:rPr>
          <w:rFonts w:ascii="Times New Roman" w:hAnsi="Times New Roman" w:cs="Times New Roman"/>
          <w:noProof/>
          <w:sz w:val="24"/>
          <w:szCs w:val="24"/>
          <w:lang w:val="en-US"/>
        </w:rPr>
        <w:t>10.1002/brb3.497</w:t>
      </w:r>
    </w:p>
    <w:p w14:paraId="43418A11" w14:textId="57D19870" w:rsidR="00E87163" w:rsidRDefault="00F93FD8" w:rsidP="00F93FD8">
      <w:pPr>
        <w:pStyle w:val="ListParagraph"/>
        <w:numPr>
          <w:ilvl w:val="0"/>
          <w:numId w:val="2"/>
        </w:numPr>
        <w:spacing w:after="0" w:line="240" w:lineRule="auto"/>
        <w:jc w:val="both"/>
        <w:rPr>
          <w:rFonts w:ascii="Times New Roman" w:hAnsi="Times New Roman" w:cs="Times New Roman"/>
          <w:sz w:val="24"/>
          <w:szCs w:val="24"/>
          <w:lang w:val="en-US"/>
        </w:rPr>
      </w:pPr>
      <w:r w:rsidRPr="00F93FD8">
        <w:rPr>
          <w:rFonts w:ascii="Times New Roman" w:hAnsi="Times New Roman" w:cs="Times New Roman"/>
          <w:noProof/>
          <w:sz w:val="24"/>
          <w:szCs w:val="24"/>
          <w:lang w:val="en-US"/>
        </w:rPr>
        <w:t>Chen, Yu-Chun, Chenyi Chen, Róger Marcelo Martínez, Jennifer L. E</w:t>
      </w:r>
      <w:r>
        <w:rPr>
          <w:rFonts w:ascii="Times New Roman" w:hAnsi="Times New Roman" w:cs="Times New Roman"/>
          <w:noProof/>
          <w:sz w:val="24"/>
          <w:szCs w:val="24"/>
          <w:lang w:val="en-US"/>
        </w:rPr>
        <w:t xml:space="preserve">tnier, and Yawei Cheng. </w:t>
      </w:r>
      <w:r w:rsidRPr="00F93FD8">
        <w:rPr>
          <w:rFonts w:ascii="Times New Roman" w:hAnsi="Times New Roman" w:cs="Times New Roman"/>
          <w:noProof/>
          <w:sz w:val="24"/>
          <w:szCs w:val="24"/>
          <w:lang w:val="en-US"/>
        </w:rPr>
        <w:t>Habitual Physical Activity Mediates the Acute Exercise-Induced Modulation of Anxiety-Related Amy</w:t>
      </w:r>
      <w:r>
        <w:rPr>
          <w:rFonts w:ascii="Times New Roman" w:hAnsi="Times New Roman" w:cs="Times New Roman"/>
          <w:noProof/>
          <w:sz w:val="24"/>
          <w:szCs w:val="24"/>
          <w:lang w:val="en-US"/>
        </w:rPr>
        <w:t xml:space="preserve">gdala Functional Connectivity. </w:t>
      </w:r>
      <w:r w:rsidRPr="00F93FD8">
        <w:rPr>
          <w:rFonts w:ascii="Times New Roman" w:hAnsi="Times New Roman" w:cs="Times New Roman"/>
          <w:i/>
          <w:noProof/>
          <w:sz w:val="24"/>
          <w:szCs w:val="24"/>
          <w:lang w:val="en-US"/>
        </w:rPr>
        <w:t>Scientific Reports</w:t>
      </w:r>
      <w:r>
        <w:rPr>
          <w:rFonts w:ascii="Times New Roman" w:hAnsi="Times New Roman" w:cs="Times New Roman"/>
          <w:noProof/>
          <w:sz w:val="24"/>
          <w:szCs w:val="24"/>
          <w:lang w:val="en-US"/>
        </w:rPr>
        <w:t xml:space="preserve">. </w:t>
      </w:r>
      <w:r w:rsidRPr="00F93FD8">
        <w:rPr>
          <w:rFonts w:ascii="Times New Roman" w:hAnsi="Times New Roman" w:cs="Times New Roman"/>
          <w:noProof/>
          <w:sz w:val="24"/>
          <w:szCs w:val="24"/>
          <w:lang w:val="en-US"/>
        </w:rPr>
        <w:t xml:space="preserve">(2019). </w:t>
      </w:r>
      <w:r>
        <w:rPr>
          <w:rFonts w:ascii="Times New Roman" w:hAnsi="Times New Roman" w:cs="Times New Roman"/>
          <w:noProof/>
          <w:sz w:val="24"/>
          <w:szCs w:val="24"/>
          <w:lang w:val="en-US"/>
        </w:rPr>
        <w:t xml:space="preserve">9(1). </w:t>
      </w:r>
      <w:r w:rsidR="004D2EE4">
        <w:rPr>
          <w:rFonts w:ascii="Times New Roman" w:hAnsi="Times New Roman" w:cs="Times New Roman"/>
          <w:noProof/>
          <w:sz w:val="24"/>
          <w:szCs w:val="24"/>
          <w:lang w:val="en-US"/>
        </w:rPr>
        <w:t xml:space="preserve">doi: </w:t>
      </w:r>
      <w:r w:rsidRPr="00F93FD8">
        <w:rPr>
          <w:rFonts w:ascii="Times New Roman" w:hAnsi="Times New Roman" w:cs="Times New Roman"/>
          <w:noProof/>
          <w:sz w:val="24"/>
          <w:szCs w:val="24"/>
          <w:lang w:val="en-US"/>
        </w:rPr>
        <w:t>10.1038/s41598-019-56226-z.</w:t>
      </w:r>
      <w:r w:rsidR="005E0370" w:rsidRPr="00F93FD8">
        <w:rPr>
          <w:rFonts w:ascii="Times New Roman" w:hAnsi="Times New Roman" w:cs="Times New Roman"/>
          <w:noProof/>
          <w:sz w:val="24"/>
          <w:szCs w:val="24"/>
          <w:lang w:val="en-US"/>
        </w:rPr>
        <w:t xml:space="preserve"> </w:t>
      </w:r>
    </w:p>
    <w:p w14:paraId="537F07A9" w14:textId="4E68E12D" w:rsidR="008C0BF4" w:rsidRPr="00E87163" w:rsidRDefault="008C0BF4" w:rsidP="008C0BF4">
      <w:pPr>
        <w:pStyle w:val="ListParagraph"/>
        <w:numPr>
          <w:ilvl w:val="0"/>
          <w:numId w:val="2"/>
        </w:numPr>
        <w:spacing w:after="0" w:line="240" w:lineRule="auto"/>
        <w:jc w:val="both"/>
        <w:rPr>
          <w:rFonts w:ascii="Times New Roman" w:hAnsi="Times New Roman" w:cs="Times New Roman"/>
          <w:sz w:val="24"/>
          <w:szCs w:val="24"/>
          <w:lang w:val="en-US"/>
        </w:rPr>
      </w:pPr>
      <w:r w:rsidRPr="008C0BF4">
        <w:rPr>
          <w:rFonts w:ascii="Times New Roman" w:hAnsi="Times New Roman" w:cs="Times New Roman"/>
          <w:sz w:val="24"/>
          <w:szCs w:val="24"/>
          <w:lang w:val="en-US"/>
        </w:rPr>
        <w:t xml:space="preserve">Korman N, Armour M, Chapman J, Rosenbaum S, Kisely S, Suetani S, et al. High Intensity Interval training (HIIT) for people with severe mental illness: A systematic review &amp; meta-analysis of intervention studies– considering diverse approaches for mental and physical recovery. Psychiatry Res [Internet]. 2020;284:112601. </w:t>
      </w:r>
      <w:r>
        <w:rPr>
          <w:rFonts w:ascii="Times New Roman" w:hAnsi="Times New Roman" w:cs="Times New Roman"/>
          <w:sz w:val="24"/>
          <w:szCs w:val="24"/>
          <w:lang w:val="en-US"/>
        </w:rPr>
        <w:t>doi:</w:t>
      </w:r>
      <w:r w:rsidRPr="008C0BF4">
        <w:rPr>
          <w:rFonts w:ascii="Times New Roman" w:hAnsi="Times New Roman" w:cs="Times New Roman"/>
          <w:sz w:val="24"/>
          <w:szCs w:val="24"/>
          <w:lang w:val="en-US"/>
        </w:rPr>
        <w:t>10.1016/j.psychres.2019.112601</w:t>
      </w:r>
    </w:p>
    <w:p w14:paraId="2B62E0F5" w14:textId="5BC2F980" w:rsidR="00E87163" w:rsidRPr="00E87163" w:rsidRDefault="005E0370" w:rsidP="004D2EE4">
      <w:pPr>
        <w:pStyle w:val="ListParagraph"/>
        <w:numPr>
          <w:ilvl w:val="0"/>
          <w:numId w:val="2"/>
        </w:numPr>
        <w:spacing w:after="0" w:line="240" w:lineRule="auto"/>
        <w:jc w:val="both"/>
        <w:rPr>
          <w:rFonts w:ascii="Times New Roman" w:hAnsi="Times New Roman" w:cs="Times New Roman"/>
          <w:sz w:val="24"/>
          <w:szCs w:val="24"/>
          <w:lang w:val="en-US"/>
        </w:rPr>
      </w:pPr>
      <w:r w:rsidRPr="003B2C87">
        <w:rPr>
          <w:rFonts w:ascii="Times New Roman" w:hAnsi="Times New Roman" w:cs="Times New Roman"/>
          <w:noProof/>
          <w:sz w:val="24"/>
          <w:szCs w:val="24"/>
        </w:rPr>
        <w:t xml:space="preserve">Monteiro-Junior RS, Rodrigues VD, Campos C, Paes F, Murillo-Rodriguez E, Maranhão-Neto GA, et al. </w:t>
      </w:r>
      <w:r w:rsidRPr="000A4810">
        <w:rPr>
          <w:rFonts w:ascii="Times New Roman" w:hAnsi="Times New Roman" w:cs="Times New Roman"/>
          <w:noProof/>
          <w:sz w:val="24"/>
          <w:szCs w:val="24"/>
          <w:lang w:val="en-US"/>
        </w:rPr>
        <w:t xml:space="preserve">The Role of Physical Activity on Mood State and Functional Skills of Elderly Women. </w:t>
      </w:r>
      <w:r w:rsidRPr="00F93FD8">
        <w:rPr>
          <w:rFonts w:ascii="Times New Roman" w:hAnsi="Times New Roman" w:cs="Times New Roman"/>
          <w:i/>
          <w:noProof/>
          <w:sz w:val="24"/>
          <w:szCs w:val="24"/>
          <w:lang w:val="en-US"/>
        </w:rPr>
        <w:t>Clin Pract Epidemiol Ment Heal</w:t>
      </w:r>
      <w:r w:rsidRPr="00F93FD8">
        <w:rPr>
          <w:rFonts w:ascii="Times New Roman" w:hAnsi="Times New Roman" w:cs="Times New Roman"/>
          <w:noProof/>
          <w:sz w:val="24"/>
          <w:szCs w:val="24"/>
          <w:lang w:val="en-US"/>
        </w:rPr>
        <w:t xml:space="preserve">. </w:t>
      </w:r>
      <w:r w:rsidR="00F93FD8" w:rsidRPr="00F93FD8">
        <w:rPr>
          <w:rFonts w:ascii="Times New Roman" w:hAnsi="Times New Roman" w:cs="Times New Roman"/>
          <w:noProof/>
          <w:sz w:val="24"/>
          <w:szCs w:val="24"/>
          <w:lang w:val="en-US"/>
        </w:rPr>
        <w:t>(</w:t>
      </w:r>
      <w:r w:rsidRPr="00F93FD8">
        <w:rPr>
          <w:rFonts w:ascii="Times New Roman" w:hAnsi="Times New Roman" w:cs="Times New Roman"/>
          <w:noProof/>
          <w:sz w:val="24"/>
          <w:szCs w:val="24"/>
          <w:lang w:val="en-US"/>
        </w:rPr>
        <w:t>2017</w:t>
      </w:r>
      <w:r w:rsidR="00F93FD8" w:rsidRPr="00F93FD8">
        <w:rPr>
          <w:rFonts w:ascii="Times New Roman" w:hAnsi="Times New Roman" w:cs="Times New Roman"/>
          <w:noProof/>
          <w:sz w:val="24"/>
          <w:szCs w:val="24"/>
          <w:lang w:val="en-US"/>
        </w:rPr>
        <w:t xml:space="preserve">). </w:t>
      </w:r>
      <w:r w:rsidRPr="00F93FD8">
        <w:rPr>
          <w:rFonts w:ascii="Times New Roman" w:hAnsi="Times New Roman" w:cs="Times New Roman"/>
          <w:noProof/>
          <w:sz w:val="24"/>
          <w:szCs w:val="24"/>
          <w:lang w:val="en-US"/>
        </w:rPr>
        <w:t xml:space="preserve">13(1):125–33. </w:t>
      </w:r>
      <w:r w:rsidR="004D2EE4">
        <w:rPr>
          <w:rFonts w:ascii="Times New Roman" w:hAnsi="Times New Roman" w:cs="Times New Roman"/>
          <w:noProof/>
          <w:sz w:val="24"/>
          <w:szCs w:val="24"/>
          <w:lang w:val="en-US"/>
        </w:rPr>
        <w:t xml:space="preserve">doi: </w:t>
      </w:r>
      <w:r w:rsidR="004D2EE4" w:rsidRPr="004D2EE4">
        <w:rPr>
          <w:rFonts w:ascii="Times New Roman" w:hAnsi="Times New Roman" w:cs="Times New Roman"/>
          <w:noProof/>
          <w:sz w:val="24"/>
          <w:szCs w:val="24"/>
          <w:lang w:val="en-US"/>
        </w:rPr>
        <w:t>10.1590/S1807-59322005000100012</w:t>
      </w:r>
    </w:p>
    <w:p w14:paraId="3F0B668A" w14:textId="09265277" w:rsidR="00E87163" w:rsidRPr="00E87163" w:rsidRDefault="005E0370" w:rsidP="004D2EE4">
      <w:pPr>
        <w:pStyle w:val="ListParagraph"/>
        <w:numPr>
          <w:ilvl w:val="0"/>
          <w:numId w:val="2"/>
        </w:numPr>
        <w:spacing w:after="0" w:line="240" w:lineRule="auto"/>
        <w:jc w:val="both"/>
        <w:rPr>
          <w:rFonts w:ascii="Times New Roman" w:hAnsi="Times New Roman" w:cs="Times New Roman"/>
          <w:sz w:val="24"/>
          <w:szCs w:val="24"/>
          <w:lang w:val="en-US"/>
        </w:rPr>
      </w:pPr>
      <w:r w:rsidRPr="003B2C87">
        <w:rPr>
          <w:rFonts w:ascii="Times New Roman" w:hAnsi="Times New Roman" w:cs="Times New Roman"/>
          <w:noProof/>
          <w:sz w:val="24"/>
          <w:szCs w:val="24"/>
        </w:rPr>
        <w:t xml:space="preserve">Legey S, Aquino F, Lamego MK, Paes F, Nardi AE, Neto GM, et al. </w:t>
      </w:r>
      <w:r w:rsidRPr="000A4810">
        <w:rPr>
          <w:rFonts w:ascii="Times New Roman" w:hAnsi="Times New Roman" w:cs="Times New Roman"/>
          <w:noProof/>
          <w:sz w:val="24"/>
          <w:szCs w:val="24"/>
          <w:lang w:val="en-US"/>
        </w:rPr>
        <w:t xml:space="preserve">Relationship Among Physical Activity Level, Mood and Anxiety States and Quality of Life in Physical Education Students. </w:t>
      </w:r>
      <w:r w:rsidRPr="004D2EE4">
        <w:rPr>
          <w:rFonts w:ascii="Times New Roman" w:hAnsi="Times New Roman" w:cs="Times New Roman"/>
          <w:i/>
          <w:noProof/>
          <w:sz w:val="24"/>
          <w:szCs w:val="24"/>
          <w:lang w:val="en-US"/>
        </w:rPr>
        <w:t>Clin Pract Epidemiol Ment Heal</w:t>
      </w:r>
      <w:r w:rsidRPr="004D2EE4">
        <w:rPr>
          <w:rFonts w:ascii="Times New Roman" w:hAnsi="Times New Roman" w:cs="Times New Roman"/>
          <w:noProof/>
          <w:sz w:val="24"/>
          <w:szCs w:val="24"/>
          <w:lang w:val="en-US"/>
        </w:rPr>
        <w:t xml:space="preserve">. </w:t>
      </w:r>
      <w:r w:rsidR="00F93FD8" w:rsidRPr="004D2EE4">
        <w:rPr>
          <w:rFonts w:ascii="Times New Roman" w:hAnsi="Times New Roman" w:cs="Times New Roman"/>
          <w:noProof/>
          <w:sz w:val="24"/>
          <w:szCs w:val="24"/>
          <w:lang w:val="en-US"/>
        </w:rPr>
        <w:t>(</w:t>
      </w:r>
      <w:r w:rsidRPr="004D2EE4">
        <w:rPr>
          <w:rFonts w:ascii="Times New Roman" w:hAnsi="Times New Roman" w:cs="Times New Roman"/>
          <w:noProof/>
          <w:sz w:val="24"/>
          <w:szCs w:val="24"/>
          <w:lang w:val="en-US"/>
        </w:rPr>
        <w:t>2017</w:t>
      </w:r>
      <w:r w:rsidR="00F93FD8" w:rsidRPr="004D2EE4">
        <w:rPr>
          <w:rFonts w:ascii="Times New Roman" w:hAnsi="Times New Roman" w:cs="Times New Roman"/>
          <w:noProof/>
          <w:sz w:val="24"/>
          <w:szCs w:val="24"/>
          <w:lang w:val="en-US"/>
        </w:rPr>
        <w:t>).</w:t>
      </w:r>
      <w:r w:rsidRPr="004D2EE4">
        <w:rPr>
          <w:rFonts w:ascii="Times New Roman" w:hAnsi="Times New Roman" w:cs="Times New Roman"/>
          <w:noProof/>
          <w:sz w:val="24"/>
          <w:szCs w:val="24"/>
          <w:lang w:val="en-US"/>
        </w:rPr>
        <w:t xml:space="preserve">13(1):82–91. </w:t>
      </w:r>
      <w:r w:rsidR="004D2EE4">
        <w:rPr>
          <w:rFonts w:ascii="Times New Roman" w:hAnsi="Times New Roman" w:cs="Times New Roman"/>
          <w:noProof/>
          <w:sz w:val="24"/>
          <w:szCs w:val="24"/>
          <w:lang w:val="en-US"/>
        </w:rPr>
        <w:t xml:space="preserve">doi: </w:t>
      </w:r>
      <w:r w:rsidR="004D2EE4" w:rsidRPr="004D2EE4">
        <w:rPr>
          <w:rFonts w:ascii="Times New Roman" w:hAnsi="Times New Roman" w:cs="Times New Roman"/>
          <w:noProof/>
          <w:sz w:val="24"/>
          <w:szCs w:val="24"/>
          <w:lang w:val="en-US"/>
        </w:rPr>
        <w:t>10.2174/1745017901713010082</w:t>
      </w:r>
    </w:p>
    <w:p w14:paraId="2CBA4C92" w14:textId="0FB7DEA8" w:rsidR="00CE4A92" w:rsidRDefault="00F93FD8" w:rsidP="00F93FD8">
      <w:pPr>
        <w:pStyle w:val="ListParagraph"/>
        <w:numPr>
          <w:ilvl w:val="0"/>
          <w:numId w:val="2"/>
        </w:numPr>
        <w:spacing w:after="0" w:line="240" w:lineRule="auto"/>
        <w:jc w:val="both"/>
        <w:rPr>
          <w:rFonts w:ascii="Times New Roman" w:hAnsi="Times New Roman" w:cs="Times New Roman"/>
          <w:sz w:val="24"/>
          <w:szCs w:val="24"/>
          <w:lang w:val="en-US"/>
        </w:rPr>
      </w:pPr>
      <w:r w:rsidRPr="00F93FD8">
        <w:rPr>
          <w:rFonts w:ascii="Times New Roman" w:hAnsi="Times New Roman" w:cs="Times New Roman"/>
          <w:noProof/>
          <w:sz w:val="24"/>
          <w:szCs w:val="24"/>
          <w:lang w:val="en-US"/>
        </w:rPr>
        <w:t>Chen, Yu-Chun, Chenyi Chen, Róger Marcelo Martínez, Jennif</w:t>
      </w:r>
      <w:r>
        <w:rPr>
          <w:rFonts w:ascii="Times New Roman" w:hAnsi="Times New Roman" w:cs="Times New Roman"/>
          <w:noProof/>
          <w:sz w:val="24"/>
          <w:szCs w:val="24"/>
          <w:lang w:val="en-US"/>
        </w:rPr>
        <w:t xml:space="preserve">er L. Etnier, and Yawei Cheng. </w:t>
      </w:r>
      <w:r w:rsidRPr="00F93FD8">
        <w:rPr>
          <w:rFonts w:ascii="Times New Roman" w:hAnsi="Times New Roman" w:cs="Times New Roman"/>
          <w:noProof/>
          <w:sz w:val="24"/>
          <w:szCs w:val="24"/>
          <w:lang w:val="en-US"/>
        </w:rPr>
        <w:t>Habitual Physical Activity Mediates the Acute Exercise-Induced Modulation of Anxiety-Related Am</w:t>
      </w:r>
      <w:r>
        <w:rPr>
          <w:rFonts w:ascii="Times New Roman" w:hAnsi="Times New Roman" w:cs="Times New Roman"/>
          <w:noProof/>
          <w:sz w:val="24"/>
          <w:szCs w:val="24"/>
          <w:lang w:val="en-US"/>
        </w:rPr>
        <w:t>ygdala Functional Connectivity.</w:t>
      </w:r>
      <w:r w:rsidRPr="00F93FD8">
        <w:rPr>
          <w:rFonts w:ascii="Times New Roman" w:hAnsi="Times New Roman" w:cs="Times New Roman"/>
          <w:noProof/>
          <w:sz w:val="24"/>
          <w:szCs w:val="24"/>
          <w:lang w:val="en-US"/>
        </w:rPr>
        <w:t xml:space="preserve"> </w:t>
      </w:r>
      <w:r w:rsidRPr="00F93FD8">
        <w:rPr>
          <w:rFonts w:ascii="Times New Roman" w:hAnsi="Times New Roman" w:cs="Times New Roman"/>
          <w:i/>
          <w:noProof/>
          <w:sz w:val="24"/>
          <w:szCs w:val="24"/>
          <w:lang w:val="en-US"/>
        </w:rPr>
        <w:t>Scientific Reports</w:t>
      </w:r>
      <w:r>
        <w:rPr>
          <w:rFonts w:ascii="Times New Roman" w:hAnsi="Times New Roman" w:cs="Times New Roman"/>
          <w:i/>
          <w:noProof/>
          <w:sz w:val="24"/>
          <w:szCs w:val="24"/>
          <w:lang w:val="en-US"/>
        </w:rPr>
        <w:t>.</w:t>
      </w:r>
      <w:r w:rsidR="00CE4A92">
        <w:rPr>
          <w:rFonts w:ascii="Times New Roman" w:hAnsi="Times New Roman" w:cs="Times New Roman"/>
          <w:noProof/>
          <w:sz w:val="24"/>
          <w:szCs w:val="24"/>
          <w:lang w:val="en-US"/>
        </w:rPr>
        <w:t xml:space="preserve"> </w:t>
      </w:r>
      <w:r w:rsidRPr="00F93FD8">
        <w:rPr>
          <w:rFonts w:ascii="Times New Roman" w:hAnsi="Times New Roman" w:cs="Times New Roman"/>
          <w:noProof/>
          <w:sz w:val="24"/>
          <w:szCs w:val="24"/>
          <w:lang w:val="en-US"/>
        </w:rPr>
        <w:t>(2019).</w:t>
      </w:r>
      <w:r w:rsidR="00CE4A92">
        <w:rPr>
          <w:rFonts w:ascii="Times New Roman" w:hAnsi="Times New Roman" w:cs="Times New Roman"/>
          <w:noProof/>
          <w:sz w:val="24"/>
          <w:szCs w:val="24"/>
          <w:lang w:val="en-US"/>
        </w:rPr>
        <w:t>9(1)</w:t>
      </w:r>
      <w:r w:rsidR="004D2EE4">
        <w:rPr>
          <w:rFonts w:ascii="Times New Roman" w:hAnsi="Times New Roman" w:cs="Times New Roman"/>
          <w:noProof/>
          <w:sz w:val="24"/>
          <w:szCs w:val="24"/>
          <w:lang w:val="en-US"/>
        </w:rPr>
        <w:t xml:space="preserve"> doi: </w:t>
      </w:r>
      <w:r w:rsidRPr="00F93FD8">
        <w:rPr>
          <w:rFonts w:ascii="Times New Roman" w:hAnsi="Times New Roman" w:cs="Times New Roman"/>
          <w:noProof/>
          <w:sz w:val="24"/>
          <w:szCs w:val="24"/>
          <w:lang w:val="en-US"/>
        </w:rPr>
        <w:t xml:space="preserve">10.1038/s41598-019-56226-z. </w:t>
      </w:r>
    </w:p>
    <w:p w14:paraId="79654E88" w14:textId="33FC8CE6" w:rsidR="00E87163" w:rsidRPr="00E87163" w:rsidRDefault="005E0370" w:rsidP="00952B6D">
      <w:pPr>
        <w:pStyle w:val="ListParagraph"/>
        <w:numPr>
          <w:ilvl w:val="0"/>
          <w:numId w:val="2"/>
        </w:numPr>
        <w:spacing w:after="0" w:line="240" w:lineRule="auto"/>
        <w:jc w:val="both"/>
        <w:rPr>
          <w:rFonts w:ascii="Times New Roman" w:hAnsi="Times New Roman" w:cs="Times New Roman"/>
          <w:sz w:val="24"/>
          <w:szCs w:val="24"/>
          <w:lang w:val="en-US"/>
        </w:rPr>
      </w:pPr>
      <w:r w:rsidRPr="000A4810">
        <w:rPr>
          <w:rFonts w:ascii="Times New Roman" w:hAnsi="Times New Roman" w:cs="Times New Roman"/>
          <w:noProof/>
          <w:sz w:val="24"/>
          <w:szCs w:val="24"/>
          <w:lang w:val="en-US"/>
        </w:rPr>
        <w:t xml:space="preserve">Fritz KM, O’Connor PJ. Acute exercise improves mood and motivation in young men with ADHD symptoms. </w:t>
      </w:r>
      <w:r w:rsidRPr="00CE4A92">
        <w:rPr>
          <w:rFonts w:ascii="Times New Roman" w:hAnsi="Times New Roman" w:cs="Times New Roman"/>
          <w:i/>
          <w:noProof/>
          <w:sz w:val="24"/>
          <w:szCs w:val="24"/>
          <w:lang w:val="en-US"/>
        </w:rPr>
        <w:t>Med Sci Sports Exerc</w:t>
      </w:r>
      <w:r w:rsidRPr="00F93FD8">
        <w:rPr>
          <w:rFonts w:ascii="Times New Roman" w:hAnsi="Times New Roman" w:cs="Times New Roman"/>
          <w:noProof/>
          <w:sz w:val="24"/>
          <w:szCs w:val="24"/>
          <w:lang w:val="en-US"/>
        </w:rPr>
        <w:t xml:space="preserve">. </w:t>
      </w:r>
      <w:r w:rsidR="00CE4A92">
        <w:rPr>
          <w:rFonts w:ascii="Times New Roman" w:hAnsi="Times New Roman" w:cs="Times New Roman"/>
          <w:noProof/>
          <w:sz w:val="24"/>
          <w:szCs w:val="24"/>
          <w:lang w:val="en-US"/>
        </w:rPr>
        <w:t>(</w:t>
      </w:r>
      <w:r w:rsidRPr="00F93FD8">
        <w:rPr>
          <w:rFonts w:ascii="Times New Roman" w:hAnsi="Times New Roman" w:cs="Times New Roman"/>
          <w:noProof/>
          <w:sz w:val="24"/>
          <w:szCs w:val="24"/>
          <w:lang w:val="en-US"/>
        </w:rPr>
        <w:t>2016</w:t>
      </w:r>
      <w:r w:rsidR="00CE4A92">
        <w:rPr>
          <w:rFonts w:ascii="Times New Roman" w:hAnsi="Times New Roman" w:cs="Times New Roman"/>
          <w:noProof/>
          <w:sz w:val="24"/>
          <w:szCs w:val="24"/>
          <w:lang w:val="en-US"/>
        </w:rPr>
        <w:t>).</w:t>
      </w:r>
      <w:r w:rsidRPr="00E87163">
        <w:rPr>
          <w:rFonts w:ascii="Times New Roman" w:hAnsi="Times New Roman" w:cs="Times New Roman"/>
          <w:noProof/>
          <w:sz w:val="24"/>
          <w:szCs w:val="24"/>
        </w:rPr>
        <w:t xml:space="preserve">48(6):1153–60. </w:t>
      </w:r>
      <w:r w:rsidR="00952B6D">
        <w:rPr>
          <w:rFonts w:ascii="Times New Roman" w:hAnsi="Times New Roman" w:cs="Times New Roman"/>
          <w:noProof/>
          <w:sz w:val="24"/>
          <w:szCs w:val="24"/>
        </w:rPr>
        <w:t xml:space="preserve">doi: </w:t>
      </w:r>
      <w:r w:rsidR="00952B6D" w:rsidRPr="00952B6D">
        <w:rPr>
          <w:rFonts w:ascii="Times New Roman" w:hAnsi="Times New Roman" w:cs="Times New Roman"/>
          <w:noProof/>
          <w:sz w:val="24"/>
          <w:szCs w:val="24"/>
        </w:rPr>
        <w:t>10.1249/MSS.0000000000000864</w:t>
      </w:r>
    </w:p>
    <w:p w14:paraId="03FA6E1F" w14:textId="63D79073" w:rsidR="001757A1" w:rsidRDefault="001757A1" w:rsidP="00952B6D">
      <w:pPr>
        <w:pStyle w:val="ListParagraph"/>
        <w:numPr>
          <w:ilvl w:val="0"/>
          <w:numId w:val="2"/>
        </w:numPr>
        <w:spacing w:after="0" w:line="240" w:lineRule="auto"/>
        <w:jc w:val="both"/>
        <w:rPr>
          <w:rFonts w:ascii="Times New Roman" w:hAnsi="Times New Roman" w:cs="Times New Roman"/>
          <w:sz w:val="24"/>
          <w:szCs w:val="24"/>
          <w:lang w:val="en-US"/>
        </w:rPr>
      </w:pPr>
      <w:r w:rsidRPr="001757A1">
        <w:rPr>
          <w:rFonts w:ascii="Times New Roman" w:hAnsi="Times New Roman" w:cs="Times New Roman"/>
          <w:noProof/>
          <w:sz w:val="24"/>
          <w:szCs w:val="24"/>
          <w:lang w:val="en-US"/>
        </w:rPr>
        <w:t xml:space="preserve">Steptoe A, Cox S. Acute effects of aerobic exercise on mood. </w:t>
      </w:r>
      <w:r w:rsidRPr="00CE4A92">
        <w:rPr>
          <w:rFonts w:ascii="Times New Roman" w:hAnsi="Times New Roman" w:cs="Times New Roman"/>
          <w:i/>
          <w:noProof/>
          <w:sz w:val="24"/>
          <w:szCs w:val="24"/>
          <w:lang w:val="en-US"/>
        </w:rPr>
        <w:t>Health Psychol.</w:t>
      </w:r>
      <w:r w:rsidRPr="001757A1">
        <w:rPr>
          <w:rFonts w:ascii="Times New Roman" w:hAnsi="Times New Roman" w:cs="Times New Roman"/>
          <w:noProof/>
          <w:sz w:val="24"/>
          <w:szCs w:val="24"/>
          <w:lang w:val="en-US"/>
        </w:rPr>
        <w:t xml:space="preserve"> </w:t>
      </w:r>
      <w:r w:rsidR="00CE4A92">
        <w:rPr>
          <w:rFonts w:ascii="Times New Roman" w:hAnsi="Times New Roman" w:cs="Times New Roman"/>
          <w:noProof/>
          <w:sz w:val="24"/>
          <w:szCs w:val="24"/>
          <w:lang w:val="en-US"/>
        </w:rPr>
        <w:t>(</w:t>
      </w:r>
      <w:r w:rsidRPr="001757A1">
        <w:rPr>
          <w:rFonts w:ascii="Times New Roman" w:hAnsi="Times New Roman" w:cs="Times New Roman"/>
          <w:noProof/>
          <w:sz w:val="24"/>
          <w:szCs w:val="24"/>
          <w:lang w:val="en-US"/>
        </w:rPr>
        <w:t>1988</w:t>
      </w:r>
      <w:r w:rsidR="00CE4A92">
        <w:rPr>
          <w:rFonts w:ascii="Times New Roman" w:hAnsi="Times New Roman" w:cs="Times New Roman"/>
          <w:noProof/>
          <w:sz w:val="24"/>
          <w:szCs w:val="24"/>
          <w:lang w:val="en-US"/>
        </w:rPr>
        <w:t>).</w:t>
      </w:r>
      <w:r w:rsidRPr="001757A1">
        <w:rPr>
          <w:rFonts w:ascii="Times New Roman" w:hAnsi="Times New Roman" w:cs="Times New Roman"/>
          <w:noProof/>
          <w:sz w:val="24"/>
          <w:szCs w:val="24"/>
          <w:lang w:val="en-US"/>
        </w:rPr>
        <w:t xml:space="preserve">7(4):329–40. </w:t>
      </w:r>
      <w:r w:rsidR="00952B6D">
        <w:rPr>
          <w:rFonts w:ascii="Times New Roman" w:hAnsi="Times New Roman" w:cs="Times New Roman"/>
          <w:noProof/>
          <w:sz w:val="24"/>
          <w:szCs w:val="24"/>
          <w:lang w:val="en-US"/>
        </w:rPr>
        <w:t xml:space="preserve">doi: </w:t>
      </w:r>
      <w:r w:rsidR="00952B6D" w:rsidRPr="00952B6D">
        <w:rPr>
          <w:rFonts w:ascii="Times New Roman" w:hAnsi="Times New Roman" w:cs="Times New Roman"/>
          <w:noProof/>
          <w:sz w:val="24"/>
          <w:szCs w:val="24"/>
          <w:lang w:val="en-US"/>
        </w:rPr>
        <w:t>10.1037/0278-6133.7.4.329</w:t>
      </w:r>
    </w:p>
    <w:p w14:paraId="7520583A" w14:textId="4770FD3C" w:rsidR="001757A1" w:rsidRPr="001757A1" w:rsidRDefault="001757A1" w:rsidP="0055209F">
      <w:pPr>
        <w:pStyle w:val="ListParagraph"/>
        <w:numPr>
          <w:ilvl w:val="0"/>
          <w:numId w:val="2"/>
        </w:numPr>
        <w:spacing w:after="0" w:line="240" w:lineRule="auto"/>
        <w:jc w:val="both"/>
        <w:rPr>
          <w:rFonts w:ascii="Times New Roman" w:hAnsi="Times New Roman" w:cs="Times New Roman"/>
          <w:sz w:val="24"/>
          <w:szCs w:val="24"/>
          <w:lang w:val="en-US"/>
        </w:rPr>
      </w:pPr>
      <w:r w:rsidRPr="001757A1">
        <w:rPr>
          <w:rFonts w:ascii="Times New Roman" w:hAnsi="Times New Roman" w:cs="Times New Roman"/>
          <w:sz w:val="24"/>
          <w:szCs w:val="24"/>
          <w:lang w:val="en-US"/>
        </w:rPr>
        <w:t>Chekroud SR, Gueorguieva R, Zheutlin AB, Paulus M, Krumholz HM, Krystal JH, et al. Association between physical exercise and mental health in 1·2 million individuals in the USA between 2011 and 2015: a cross-sectional study.</w:t>
      </w:r>
      <w:r w:rsidRPr="00CE4A92">
        <w:rPr>
          <w:rFonts w:ascii="Times New Roman" w:hAnsi="Times New Roman" w:cs="Times New Roman"/>
          <w:i/>
          <w:sz w:val="24"/>
          <w:szCs w:val="24"/>
          <w:lang w:val="en-US"/>
        </w:rPr>
        <w:t xml:space="preserve"> The Lancet Psychiatry [Internet]</w:t>
      </w:r>
      <w:r w:rsidRPr="001757A1">
        <w:rPr>
          <w:rFonts w:ascii="Times New Roman" w:hAnsi="Times New Roman" w:cs="Times New Roman"/>
          <w:sz w:val="24"/>
          <w:szCs w:val="24"/>
          <w:lang w:val="en-US"/>
        </w:rPr>
        <w:t xml:space="preserve">. </w:t>
      </w:r>
      <w:r w:rsidR="00CE4A92">
        <w:rPr>
          <w:rFonts w:ascii="Times New Roman" w:hAnsi="Times New Roman" w:cs="Times New Roman"/>
          <w:sz w:val="24"/>
          <w:szCs w:val="24"/>
          <w:lang w:val="en-US"/>
        </w:rPr>
        <w:t>(</w:t>
      </w:r>
      <w:r w:rsidRPr="001757A1">
        <w:rPr>
          <w:rFonts w:ascii="Times New Roman" w:hAnsi="Times New Roman" w:cs="Times New Roman"/>
          <w:sz w:val="24"/>
          <w:szCs w:val="24"/>
          <w:lang w:val="en-US"/>
        </w:rPr>
        <w:t>2018</w:t>
      </w:r>
      <w:r w:rsidR="00CE4A92">
        <w:rPr>
          <w:rFonts w:ascii="Times New Roman" w:hAnsi="Times New Roman" w:cs="Times New Roman"/>
          <w:sz w:val="24"/>
          <w:szCs w:val="24"/>
          <w:lang w:val="en-US"/>
        </w:rPr>
        <w:t>).</w:t>
      </w:r>
      <w:r w:rsidRPr="001757A1">
        <w:rPr>
          <w:rFonts w:ascii="Times New Roman" w:hAnsi="Times New Roman" w:cs="Times New Roman"/>
          <w:sz w:val="24"/>
          <w:szCs w:val="24"/>
          <w:lang w:val="en-US"/>
        </w:rPr>
        <w:t xml:space="preserve">5(9):739–46. </w:t>
      </w:r>
      <w:r w:rsidR="00952B6D">
        <w:rPr>
          <w:rFonts w:ascii="Times New Roman" w:hAnsi="Times New Roman" w:cs="Times New Roman"/>
          <w:sz w:val="24"/>
          <w:szCs w:val="24"/>
          <w:lang w:val="en-US"/>
        </w:rPr>
        <w:t xml:space="preserve">doi: </w:t>
      </w:r>
      <w:r w:rsidRPr="001757A1">
        <w:rPr>
          <w:rFonts w:ascii="Times New Roman" w:hAnsi="Times New Roman" w:cs="Times New Roman"/>
          <w:sz w:val="24"/>
          <w:szCs w:val="24"/>
          <w:lang w:val="en-US"/>
        </w:rPr>
        <w:t>10.1016/S2215-0366(18)30227-X</w:t>
      </w:r>
    </w:p>
    <w:p w14:paraId="501FB924" w14:textId="59A27318" w:rsidR="001757A1" w:rsidRPr="00952B6D" w:rsidRDefault="001757A1" w:rsidP="00952B6D">
      <w:pPr>
        <w:pStyle w:val="ListParagraph"/>
        <w:numPr>
          <w:ilvl w:val="0"/>
          <w:numId w:val="2"/>
        </w:numPr>
        <w:spacing w:after="0" w:line="240" w:lineRule="auto"/>
        <w:jc w:val="both"/>
        <w:rPr>
          <w:rFonts w:ascii="Times New Roman" w:hAnsi="Times New Roman" w:cs="Times New Roman"/>
          <w:sz w:val="24"/>
          <w:szCs w:val="24"/>
          <w:lang w:val="en-US"/>
        </w:rPr>
      </w:pPr>
      <w:r w:rsidRPr="001757A1">
        <w:rPr>
          <w:rFonts w:ascii="Times New Roman" w:hAnsi="Times New Roman" w:cs="Times New Roman"/>
          <w:sz w:val="24"/>
          <w:szCs w:val="24"/>
          <w:lang w:val="en-US"/>
        </w:rPr>
        <w:t xml:space="preserve">Heyman E, Gamelin FX, Goekint M, Piscitelli F, Roelands B, Leclair E, et al. Intense exercise increases circulating endocannabinoid and BDNF levels in humans-Possible implications for reward and depression. </w:t>
      </w:r>
      <w:r w:rsidRPr="00CE4A92">
        <w:rPr>
          <w:rFonts w:ascii="Times New Roman" w:hAnsi="Times New Roman" w:cs="Times New Roman"/>
          <w:i/>
          <w:sz w:val="24"/>
          <w:szCs w:val="24"/>
          <w:lang w:val="en-US"/>
        </w:rPr>
        <w:t>Psychoneuroendocrinology [Internet]</w:t>
      </w:r>
      <w:r w:rsidRPr="001757A1">
        <w:rPr>
          <w:rFonts w:ascii="Times New Roman" w:hAnsi="Times New Roman" w:cs="Times New Roman"/>
          <w:sz w:val="24"/>
          <w:szCs w:val="24"/>
          <w:lang w:val="en-US"/>
        </w:rPr>
        <w:t xml:space="preserve">. </w:t>
      </w:r>
      <w:r w:rsidR="00CE4A92">
        <w:rPr>
          <w:rFonts w:ascii="Times New Roman" w:hAnsi="Times New Roman" w:cs="Times New Roman"/>
          <w:sz w:val="24"/>
          <w:szCs w:val="24"/>
          <w:lang w:val="en-US"/>
        </w:rPr>
        <w:t>(</w:t>
      </w:r>
      <w:r w:rsidRPr="001757A1">
        <w:rPr>
          <w:rFonts w:ascii="Times New Roman" w:hAnsi="Times New Roman" w:cs="Times New Roman"/>
          <w:sz w:val="24"/>
          <w:szCs w:val="24"/>
          <w:lang w:val="en-US"/>
        </w:rPr>
        <w:t>2012</w:t>
      </w:r>
      <w:r w:rsidR="00CE4A92">
        <w:rPr>
          <w:rFonts w:ascii="Times New Roman" w:hAnsi="Times New Roman" w:cs="Times New Roman"/>
          <w:sz w:val="24"/>
          <w:szCs w:val="24"/>
          <w:lang w:val="en-US"/>
        </w:rPr>
        <w:t>).</w:t>
      </w:r>
      <w:r w:rsidRPr="001757A1">
        <w:rPr>
          <w:rFonts w:ascii="Times New Roman" w:hAnsi="Times New Roman" w:cs="Times New Roman"/>
          <w:sz w:val="24"/>
          <w:szCs w:val="24"/>
          <w:lang w:val="en-US"/>
        </w:rPr>
        <w:t xml:space="preserve">37(6):844–51. </w:t>
      </w:r>
      <w:r w:rsidR="00952B6D">
        <w:rPr>
          <w:rFonts w:ascii="Times New Roman" w:hAnsi="Times New Roman" w:cs="Times New Roman"/>
          <w:sz w:val="24"/>
          <w:szCs w:val="24"/>
          <w:lang w:val="en-US"/>
        </w:rPr>
        <w:t xml:space="preserve">doi: </w:t>
      </w:r>
      <w:r w:rsidRPr="00952B6D">
        <w:rPr>
          <w:rFonts w:ascii="Times New Roman" w:hAnsi="Times New Roman" w:cs="Times New Roman"/>
          <w:sz w:val="24"/>
          <w:szCs w:val="24"/>
          <w:lang w:val="en-US"/>
        </w:rPr>
        <w:t>10.1016/j.psyneuen.2011.09.017</w:t>
      </w:r>
    </w:p>
    <w:p w14:paraId="618C25D2" w14:textId="40B985B7" w:rsidR="00CE4A92" w:rsidRDefault="00CE4A92" w:rsidP="00CE4A92">
      <w:pPr>
        <w:pStyle w:val="ListParagraph"/>
        <w:numPr>
          <w:ilvl w:val="0"/>
          <w:numId w:val="2"/>
        </w:numPr>
        <w:spacing w:after="0" w:line="240" w:lineRule="auto"/>
        <w:jc w:val="both"/>
        <w:rPr>
          <w:rFonts w:ascii="Times New Roman" w:hAnsi="Times New Roman" w:cs="Times New Roman"/>
          <w:sz w:val="24"/>
          <w:szCs w:val="24"/>
          <w:lang w:val="en-US"/>
        </w:rPr>
      </w:pPr>
      <w:r w:rsidRPr="00CE4A92">
        <w:rPr>
          <w:rFonts w:ascii="Times New Roman" w:hAnsi="Times New Roman" w:cs="Times New Roman"/>
          <w:noProof/>
          <w:sz w:val="24"/>
          <w:szCs w:val="24"/>
          <w:lang w:val="en-US"/>
        </w:rPr>
        <w:t>Schmitt, Angelika, Diana Wallat, Carolin Stangier, Jason Anthony Martin, Ulrike Schlesinger</w:t>
      </w:r>
      <w:r w:rsidRPr="00CE4A92">
        <w:rPr>
          <w:rFonts w:ascii="Cambria Math" w:hAnsi="Cambria Math" w:cs="Cambria Math"/>
          <w:noProof/>
          <w:sz w:val="24"/>
          <w:szCs w:val="24"/>
          <w:lang w:val="en-US"/>
        </w:rPr>
        <w:t>‐</w:t>
      </w:r>
      <w:r w:rsidRPr="00CE4A92">
        <w:rPr>
          <w:rFonts w:ascii="Times New Roman" w:hAnsi="Times New Roman" w:cs="Times New Roman"/>
          <w:noProof/>
          <w:sz w:val="24"/>
          <w:szCs w:val="24"/>
          <w:lang w:val="en-US"/>
        </w:rPr>
        <w:t xml:space="preserve">Irsch, and Henning Boecker. Effects of Fitness Level and Exercise Intensity on Pain and Mood Responses. </w:t>
      </w:r>
      <w:r w:rsidRPr="00CE4A92">
        <w:rPr>
          <w:rFonts w:ascii="Times New Roman" w:hAnsi="Times New Roman" w:cs="Times New Roman"/>
          <w:i/>
          <w:noProof/>
          <w:sz w:val="24"/>
          <w:szCs w:val="24"/>
          <w:lang w:val="en-US"/>
        </w:rPr>
        <w:t>European Journal of Pain</w:t>
      </w:r>
      <w:r>
        <w:rPr>
          <w:rFonts w:ascii="Times New Roman" w:hAnsi="Times New Roman" w:cs="Times New Roman"/>
          <w:noProof/>
          <w:sz w:val="24"/>
          <w:szCs w:val="24"/>
          <w:lang w:val="en-US"/>
        </w:rPr>
        <w:t xml:space="preserve">. (2019). </w:t>
      </w:r>
      <w:r w:rsidRPr="00CE4A92">
        <w:rPr>
          <w:rFonts w:ascii="Times New Roman" w:hAnsi="Times New Roman" w:cs="Times New Roman"/>
          <w:noProof/>
          <w:sz w:val="24"/>
          <w:szCs w:val="24"/>
          <w:lang w:val="en-US"/>
        </w:rPr>
        <w:t>24</w:t>
      </w:r>
      <w:r>
        <w:rPr>
          <w:rFonts w:ascii="Times New Roman" w:hAnsi="Times New Roman" w:cs="Times New Roman"/>
          <w:noProof/>
          <w:sz w:val="24"/>
          <w:szCs w:val="24"/>
          <w:lang w:val="en-US"/>
        </w:rPr>
        <w:t xml:space="preserve"> (3):</w:t>
      </w:r>
      <w:r w:rsidRPr="00CE4A92">
        <w:rPr>
          <w:rFonts w:ascii="Times New Roman" w:hAnsi="Times New Roman" w:cs="Times New Roman"/>
          <w:noProof/>
          <w:sz w:val="24"/>
          <w:szCs w:val="24"/>
          <w:lang w:val="en-US"/>
        </w:rPr>
        <w:t xml:space="preserve">568–79. </w:t>
      </w:r>
      <w:r w:rsidR="00952B6D">
        <w:rPr>
          <w:rFonts w:ascii="Times New Roman" w:hAnsi="Times New Roman" w:cs="Times New Roman"/>
          <w:noProof/>
          <w:sz w:val="24"/>
          <w:szCs w:val="24"/>
          <w:lang w:val="en-US"/>
        </w:rPr>
        <w:t xml:space="preserve">doi: </w:t>
      </w:r>
      <w:r w:rsidRPr="00CE4A92">
        <w:rPr>
          <w:rFonts w:ascii="Times New Roman" w:hAnsi="Times New Roman" w:cs="Times New Roman"/>
          <w:noProof/>
          <w:sz w:val="24"/>
          <w:szCs w:val="24"/>
          <w:lang w:val="en-US"/>
        </w:rPr>
        <w:t xml:space="preserve">10.1002/ejp.1508. </w:t>
      </w:r>
    </w:p>
    <w:p w14:paraId="347973E1" w14:textId="7E4F89A9" w:rsidR="00CE4A92" w:rsidRDefault="00CE4A92" w:rsidP="00CE4A92">
      <w:pPr>
        <w:pStyle w:val="ListParagraph"/>
        <w:numPr>
          <w:ilvl w:val="0"/>
          <w:numId w:val="2"/>
        </w:numPr>
        <w:spacing w:after="0" w:line="240" w:lineRule="auto"/>
        <w:jc w:val="both"/>
        <w:rPr>
          <w:rFonts w:ascii="Times New Roman" w:hAnsi="Times New Roman" w:cs="Times New Roman"/>
          <w:sz w:val="24"/>
          <w:szCs w:val="24"/>
          <w:lang w:val="en-US"/>
        </w:rPr>
      </w:pPr>
      <w:r w:rsidRPr="00CE4A92">
        <w:rPr>
          <w:rFonts w:ascii="Times New Roman" w:hAnsi="Times New Roman" w:cs="Times New Roman"/>
          <w:noProof/>
          <w:sz w:val="24"/>
          <w:szCs w:val="24"/>
          <w:lang w:val="en-US"/>
        </w:rPr>
        <w:t>R</w:t>
      </w:r>
      <w:r>
        <w:rPr>
          <w:rFonts w:ascii="Times New Roman" w:hAnsi="Times New Roman" w:cs="Times New Roman"/>
          <w:noProof/>
          <w:sz w:val="24"/>
          <w:szCs w:val="24"/>
          <w:lang w:val="en-US"/>
        </w:rPr>
        <w:t xml:space="preserve">eed, Justy, and Deniz S. Ones. </w:t>
      </w:r>
      <w:r w:rsidRPr="00CE4A92">
        <w:rPr>
          <w:rFonts w:ascii="Times New Roman" w:hAnsi="Times New Roman" w:cs="Times New Roman"/>
          <w:noProof/>
          <w:sz w:val="24"/>
          <w:szCs w:val="24"/>
          <w:lang w:val="en-US"/>
        </w:rPr>
        <w:t>The Effect of Acute Aerobic Exercise on Positive Act</w:t>
      </w:r>
      <w:r>
        <w:rPr>
          <w:rFonts w:ascii="Times New Roman" w:hAnsi="Times New Roman" w:cs="Times New Roman"/>
          <w:noProof/>
          <w:sz w:val="24"/>
          <w:szCs w:val="24"/>
          <w:lang w:val="en-US"/>
        </w:rPr>
        <w:t>ivated Affect: A Meta-Analysis.</w:t>
      </w:r>
      <w:r w:rsidRPr="00CE4A92">
        <w:rPr>
          <w:rFonts w:ascii="Times New Roman" w:hAnsi="Times New Roman" w:cs="Times New Roman"/>
          <w:noProof/>
          <w:sz w:val="24"/>
          <w:szCs w:val="24"/>
          <w:lang w:val="en-US"/>
        </w:rPr>
        <w:t xml:space="preserve"> </w:t>
      </w:r>
      <w:r w:rsidRPr="00CE4A92">
        <w:rPr>
          <w:rFonts w:ascii="Times New Roman" w:hAnsi="Times New Roman" w:cs="Times New Roman"/>
          <w:i/>
          <w:noProof/>
          <w:sz w:val="24"/>
          <w:szCs w:val="24"/>
          <w:lang w:val="en-US"/>
        </w:rPr>
        <w:t>Psychology of Sport and Exercise</w:t>
      </w:r>
      <w:r>
        <w:rPr>
          <w:rFonts w:ascii="Times New Roman" w:hAnsi="Times New Roman" w:cs="Times New Roman"/>
          <w:i/>
          <w:noProof/>
          <w:sz w:val="24"/>
          <w:szCs w:val="24"/>
          <w:lang w:val="en-US"/>
        </w:rPr>
        <w:t>.</w:t>
      </w:r>
      <w:r>
        <w:rPr>
          <w:rFonts w:ascii="Times New Roman" w:hAnsi="Times New Roman" w:cs="Times New Roman"/>
          <w:noProof/>
          <w:sz w:val="24"/>
          <w:szCs w:val="24"/>
          <w:lang w:val="en-US"/>
        </w:rPr>
        <w:t xml:space="preserve"> (2006). 7(5):</w:t>
      </w:r>
      <w:r w:rsidRPr="00CE4A92">
        <w:rPr>
          <w:rFonts w:ascii="Times New Roman" w:hAnsi="Times New Roman" w:cs="Times New Roman"/>
          <w:noProof/>
          <w:sz w:val="24"/>
          <w:szCs w:val="24"/>
          <w:lang w:val="en-US"/>
        </w:rPr>
        <w:t xml:space="preserve"> 477–514. </w:t>
      </w:r>
      <w:r w:rsidR="00952B6D" w:rsidRPr="008011D9">
        <w:rPr>
          <w:rFonts w:ascii="Times New Roman" w:hAnsi="Times New Roman" w:cs="Times New Roman"/>
          <w:noProof/>
          <w:sz w:val="24"/>
          <w:szCs w:val="24"/>
          <w:lang w:val="en-US"/>
        </w:rPr>
        <w:t xml:space="preserve">doi: </w:t>
      </w:r>
      <w:r w:rsidRPr="008011D9">
        <w:rPr>
          <w:rFonts w:ascii="Times New Roman" w:hAnsi="Times New Roman" w:cs="Times New Roman"/>
          <w:noProof/>
          <w:sz w:val="24"/>
          <w:szCs w:val="24"/>
          <w:lang w:val="en-US"/>
        </w:rPr>
        <w:t>10.1016/j.psychsport.2005.11.003</w:t>
      </w:r>
      <w:r w:rsidRPr="00CE4A92">
        <w:rPr>
          <w:rFonts w:ascii="Times New Roman" w:hAnsi="Times New Roman" w:cs="Times New Roman"/>
          <w:noProof/>
          <w:sz w:val="24"/>
          <w:szCs w:val="24"/>
          <w:lang w:val="en-US"/>
        </w:rPr>
        <w:t>.</w:t>
      </w:r>
    </w:p>
    <w:p w14:paraId="011B1B29" w14:textId="77562FD9" w:rsidR="00E87163" w:rsidRPr="00952B6D" w:rsidRDefault="00CE4A92" w:rsidP="00CE4A92">
      <w:pPr>
        <w:pStyle w:val="ListParagraph"/>
        <w:numPr>
          <w:ilvl w:val="0"/>
          <w:numId w:val="2"/>
        </w:numPr>
        <w:spacing w:after="0" w:line="240" w:lineRule="auto"/>
        <w:jc w:val="both"/>
        <w:rPr>
          <w:rFonts w:ascii="Times New Roman" w:hAnsi="Times New Roman" w:cs="Times New Roman"/>
          <w:sz w:val="24"/>
          <w:szCs w:val="24"/>
        </w:rPr>
      </w:pPr>
      <w:r w:rsidRPr="00CE4A92">
        <w:rPr>
          <w:rFonts w:ascii="Times New Roman" w:hAnsi="Times New Roman" w:cs="Times New Roman"/>
          <w:noProof/>
          <w:sz w:val="24"/>
          <w:szCs w:val="24"/>
          <w:lang w:val="en-US"/>
        </w:rPr>
        <w:t>Rocheleau, Courtney A., Gregory D. Webster, Angela</w:t>
      </w:r>
      <w:r>
        <w:rPr>
          <w:rFonts w:ascii="Times New Roman" w:hAnsi="Times New Roman" w:cs="Times New Roman"/>
          <w:noProof/>
          <w:sz w:val="24"/>
          <w:szCs w:val="24"/>
          <w:lang w:val="en-US"/>
        </w:rPr>
        <w:t xml:space="preserve"> Bryan, and Jacquelyn Frazier. </w:t>
      </w:r>
      <w:r w:rsidRPr="00CE4A92">
        <w:rPr>
          <w:rFonts w:ascii="Times New Roman" w:hAnsi="Times New Roman" w:cs="Times New Roman"/>
          <w:noProof/>
          <w:sz w:val="24"/>
          <w:szCs w:val="24"/>
          <w:lang w:val="en-US"/>
        </w:rPr>
        <w:t>Moderators of the Relationship between Exercise and Mood Changes: Gender, Exertion Level, and Workout Dur</w:t>
      </w:r>
      <w:r>
        <w:rPr>
          <w:rFonts w:ascii="Times New Roman" w:hAnsi="Times New Roman" w:cs="Times New Roman"/>
          <w:noProof/>
          <w:sz w:val="24"/>
          <w:szCs w:val="24"/>
          <w:lang w:val="en-US"/>
        </w:rPr>
        <w:t>ation.</w:t>
      </w:r>
      <w:r w:rsidRPr="00CE4A92">
        <w:rPr>
          <w:rFonts w:ascii="Times New Roman" w:hAnsi="Times New Roman" w:cs="Times New Roman"/>
          <w:noProof/>
          <w:sz w:val="24"/>
          <w:szCs w:val="24"/>
          <w:lang w:val="en-US"/>
        </w:rPr>
        <w:t xml:space="preserve"> </w:t>
      </w:r>
      <w:r w:rsidRPr="00CE4A92">
        <w:rPr>
          <w:rFonts w:ascii="Times New Roman" w:hAnsi="Times New Roman" w:cs="Times New Roman"/>
          <w:i/>
          <w:noProof/>
          <w:sz w:val="24"/>
          <w:szCs w:val="24"/>
          <w:lang w:val="en-US"/>
        </w:rPr>
        <w:t>Psychology &amp; Health</w:t>
      </w:r>
      <w:r>
        <w:rPr>
          <w:rFonts w:ascii="Times New Roman" w:hAnsi="Times New Roman" w:cs="Times New Roman"/>
          <w:noProof/>
          <w:sz w:val="24"/>
          <w:szCs w:val="24"/>
          <w:lang w:val="en-US"/>
        </w:rPr>
        <w:t xml:space="preserve">. </w:t>
      </w:r>
      <w:r w:rsidRPr="00952B6D">
        <w:rPr>
          <w:rFonts w:ascii="Times New Roman" w:hAnsi="Times New Roman" w:cs="Times New Roman"/>
          <w:noProof/>
          <w:sz w:val="24"/>
          <w:szCs w:val="24"/>
        </w:rPr>
        <w:t xml:space="preserve">(2004). 19(4): 491–506. </w:t>
      </w:r>
      <w:r w:rsidR="00952B6D">
        <w:rPr>
          <w:rFonts w:ascii="Times New Roman" w:hAnsi="Times New Roman" w:cs="Times New Roman"/>
          <w:noProof/>
          <w:sz w:val="24"/>
          <w:szCs w:val="24"/>
        </w:rPr>
        <w:t xml:space="preserve">doi: </w:t>
      </w:r>
      <w:r w:rsidRPr="00952B6D">
        <w:rPr>
          <w:rFonts w:ascii="Times New Roman" w:hAnsi="Times New Roman" w:cs="Times New Roman"/>
          <w:noProof/>
          <w:sz w:val="24"/>
          <w:szCs w:val="24"/>
        </w:rPr>
        <w:t>10.1080/08870440310001613509.</w:t>
      </w:r>
      <w:r w:rsidR="005E0370" w:rsidRPr="00952B6D">
        <w:rPr>
          <w:rFonts w:ascii="Times New Roman" w:hAnsi="Times New Roman" w:cs="Times New Roman"/>
          <w:noProof/>
          <w:sz w:val="24"/>
          <w:szCs w:val="24"/>
        </w:rPr>
        <w:t xml:space="preserve"> </w:t>
      </w:r>
    </w:p>
    <w:p w14:paraId="7B90CA8A" w14:textId="71201B0B" w:rsidR="00782D41" w:rsidRPr="00366B79" w:rsidRDefault="005E0370" w:rsidP="0055209F">
      <w:pPr>
        <w:pStyle w:val="ListParagraph"/>
        <w:numPr>
          <w:ilvl w:val="0"/>
          <w:numId w:val="2"/>
        </w:numPr>
        <w:spacing w:after="0" w:line="240" w:lineRule="auto"/>
        <w:jc w:val="both"/>
        <w:rPr>
          <w:rFonts w:ascii="Times New Roman" w:hAnsi="Times New Roman" w:cs="Times New Roman"/>
          <w:noProof/>
          <w:sz w:val="24"/>
          <w:szCs w:val="24"/>
        </w:rPr>
      </w:pPr>
      <w:r w:rsidRPr="00952B6D">
        <w:rPr>
          <w:rFonts w:ascii="Times New Roman" w:hAnsi="Times New Roman" w:cs="Times New Roman"/>
          <w:noProof/>
          <w:sz w:val="24"/>
          <w:szCs w:val="24"/>
        </w:rPr>
        <w:t xml:space="preserve">Lima CKT, Carvalho PM de M, Lima I de AS, Nunes JVA de O, Saraiva JS, de Souza RI, et al. </w:t>
      </w:r>
      <w:r w:rsidRPr="003B2C87">
        <w:rPr>
          <w:rFonts w:ascii="Times New Roman" w:hAnsi="Times New Roman" w:cs="Times New Roman"/>
          <w:noProof/>
          <w:sz w:val="24"/>
          <w:szCs w:val="24"/>
          <w:lang w:val="en-US"/>
        </w:rPr>
        <w:t>The Emotional Impact Of Coronavirus 2</w:t>
      </w:r>
      <w:r w:rsidRPr="000A4810">
        <w:rPr>
          <w:rFonts w:ascii="Times New Roman" w:hAnsi="Times New Roman" w:cs="Times New Roman"/>
          <w:noProof/>
          <w:sz w:val="24"/>
          <w:szCs w:val="24"/>
          <w:lang w:val="en-US"/>
        </w:rPr>
        <w:t xml:space="preserve">019-Ncov (New Coronavirus Disease). </w:t>
      </w:r>
      <w:r w:rsidRPr="00CE4A92">
        <w:rPr>
          <w:rFonts w:ascii="Times New Roman" w:hAnsi="Times New Roman" w:cs="Times New Roman"/>
          <w:i/>
          <w:noProof/>
          <w:sz w:val="24"/>
          <w:szCs w:val="24"/>
          <w:lang w:val="en-US"/>
        </w:rPr>
        <w:t>Psychiatry Res [Internet]</w:t>
      </w:r>
      <w:r w:rsidRPr="000A4810">
        <w:rPr>
          <w:rFonts w:ascii="Times New Roman" w:hAnsi="Times New Roman" w:cs="Times New Roman"/>
          <w:noProof/>
          <w:sz w:val="24"/>
          <w:szCs w:val="24"/>
          <w:lang w:val="en-US"/>
        </w:rPr>
        <w:t xml:space="preserve">. </w:t>
      </w:r>
      <w:r w:rsidR="00CE4A92">
        <w:rPr>
          <w:rFonts w:ascii="Times New Roman" w:hAnsi="Times New Roman" w:cs="Times New Roman"/>
          <w:noProof/>
          <w:sz w:val="24"/>
          <w:szCs w:val="24"/>
          <w:lang w:val="en-US"/>
        </w:rPr>
        <w:t>(</w:t>
      </w:r>
      <w:r w:rsidRPr="00E87163">
        <w:rPr>
          <w:rFonts w:ascii="Times New Roman" w:hAnsi="Times New Roman" w:cs="Times New Roman"/>
          <w:noProof/>
          <w:sz w:val="24"/>
          <w:szCs w:val="24"/>
        </w:rPr>
        <w:t>2020</w:t>
      </w:r>
      <w:r w:rsidR="00CE4A92">
        <w:rPr>
          <w:rFonts w:ascii="Times New Roman" w:hAnsi="Times New Roman" w:cs="Times New Roman"/>
          <w:noProof/>
          <w:sz w:val="24"/>
          <w:szCs w:val="24"/>
        </w:rPr>
        <w:t xml:space="preserve">). </w:t>
      </w:r>
      <w:r w:rsidRPr="00E87163">
        <w:rPr>
          <w:rFonts w:ascii="Times New Roman" w:hAnsi="Times New Roman" w:cs="Times New Roman"/>
          <w:noProof/>
          <w:sz w:val="24"/>
          <w:szCs w:val="24"/>
        </w:rPr>
        <w:t xml:space="preserve">287:112915. </w:t>
      </w:r>
      <w:r w:rsidR="00952B6D">
        <w:rPr>
          <w:rFonts w:ascii="Times New Roman" w:hAnsi="Times New Roman" w:cs="Times New Roman"/>
          <w:noProof/>
          <w:sz w:val="24"/>
          <w:szCs w:val="24"/>
        </w:rPr>
        <w:t xml:space="preserve">doi: </w:t>
      </w:r>
      <w:r w:rsidRPr="00E87163">
        <w:rPr>
          <w:rFonts w:ascii="Times New Roman" w:hAnsi="Times New Roman" w:cs="Times New Roman"/>
          <w:noProof/>
          <w:sz w:val="24"/>
          <w:szCs w:val="24"/>
        </w:rPr>
        <w:t>10.1016/j.psychres.2020.112915</w:t>
      </w:r>
    </w:p>
    <w:p w14:paraId="01A03B5B" w14:textId="0FE9EA13" w:rsidR="00FC1F84" w:rsidRPr="00DF4E4B" w:rsidRDefault="00FC1F84" w:rsidP="00366B79">
      <w:pPr>
        <w:pStyle w:val="ListParagraph"/>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Instituto Nacional de Estadística</w:t>
      </w:r>
      <w:r w:rsidRPr="00FC1F84">
        <w:rPr>
          <w:rFonts w:ascii="Times New Roman" w:hAnsi="Times New Roman" w:cs="Times New Roman"/>
          <w:sz w:val="24"/>
          <w:szCs w:val="24"/>
        </w:rPr>
        <w:t>. (202</w:t>
      </w:r>
      <w:r>
        <w:rPr>
          <w:rFonts w:ascii="Times New Roman" w:hAnsi="Times New Roman" w:cs="Times New Roman"/>
          <w:sz w:val="24"/>
          <w:szCs w:val="24"/>
        </w:rPr>
        <w:t>0</w:t>
      </w:r>
      <w:r w:rsidRPr="00283E67">
        <w:rPr>
          <w:rFonts w:ascii="Times New Roman" w:hAnsi="Times New Roman" w:cs="Times New Roman"/>
          <w:sz w:val="24"/>
          <w:szCs w:val="24"/>
          <w:lang w:val="en-US"/>
        </w:rPr>
        <w:t xml:space="preserve">). </w:t>
      </w:r>
      <w:r w:rsidRPr="00C81529">
        <w:rPr>
          <w:rFonts w:ascii="Times New Roman" w:hAnsi="Times New Roman" w:cs="Times New Roman"/>
          <w:sz w:val="24"/>
          <w:szCs w:val="24"/>
        </w:rPr>
        <w:t>I</w:t>
      </w:r>
      <w:r w:rsidRPr="00283E67">
        <w:rPr>
          <w:rFonts w:ascii="Times New Roman" w:hAnsi="Times New Roman" w:cs="Times New Roman"/>
          <w:sz w:val="24"/>
          <w:szCs w:val="24"/>
          <w:lang w:val="en-US"/>
        </w:rPr>
        <w:t>NE</w:t>
      </w:r>
      <w:r w:rsidRPr="00C81529">
        <w:rPr>
          <w:rFonts w:ascii="Times New Roman" w:hAnsi="Times New Roman" w:cs="Times New Roman"/>
          <w:sz w:val="24"/>
          <w:szCs w:val="24"/>
        </w:rPr>
        <w:t>ba</w:t>
      </w:r>
      <w:r w:rsidRPr="00283E67">
        <w:rPr>
          <w:rFonts w:ascii="Times New Roman" w:hAnsi="Times New Roman" w:cs="Times New Roman"/>
          <w:sz w:val="24"/>
          <w:szCs w:val="24"/>
          <w:lang w:val="en-US"/>
        </w:rPr>
        <w:t xml:space="preserve">se. </w:t>
      </w:r>
      <w:r w:rsidRPr="00DF4E4B">
        <w:rPr>
          <w:rFonts w:ascii="Times New Roman" w:hAnsi="Times New Roman" w:cs="Times New Roman"/>
          <w:sz w:val="24"/>
          <w:szCs w:val="24"/>
        </w:rPr>
        <w:t xml:space="preserve">Demografía y población. </w:t>
      </w:r>
      <w:r w:rsidRPr="00FC1F84">
        <w:rPr>
          <w:rFonts w:ascii="Times New Roman" w:hAnsi="Times New Roman" w:cs="Times New Roman"/>
          <w:sz w:val="24"/>
          <w:szCs w:val="24"/>
        </w:rPr>
        <w:t>https://www.ine.es/dyngs/INEbase/es/operacion.htm?c=Estadistica_C&amp;cid=1254736176951&amp;menu=ultiDatos&amp;idp=1254735572981</w:t>
      </w:r>
      <w:r w:rsidRPr="00DF4E4B">
        <w:rPr>
          <w:rFonts w:ascii="Times New Roman" w:hAnsi="Times New Roman" w:cs="Times New Roman"/>
          <w:sz w:val="24"/>
          <w:szCs w:val="24"/>
        </w:rPr>
        <w:t xml:space="preserve"> [Accessed </w:t>
      </w:r>
      <w:r w:rsidRPr="00FC1F84">
        <w:rPr>
          <w:rFonts w:ascii="Times New Roman" w:hAnsi="Times New Roman" w:cs="Times New Roman"/>
          <w:sz w:val="24"/>
          <w:szCs w:val="24"/>
        </w:rPr>
        <w:t>J</w:t>
      </w:r>
      <w:r w:rsidRPr="004575A5">
        <w:rPr>
          <w:rFonts w:ascii="Times New Roman" w:hAnsi="Times New Roman" w:cs="Times New Roman"/>
          <w:sz w:val="24"/>
          <w:szCs w:val="24"/>
        </w:rPr>
        <w:t>uly</w:t>
      </w:r>
      <w:r w:rsidRPr="00FC1F84">
        <w:rPr>
          <w:rFonts w:ascii="Times New Roman" w:hAnsi="Times New Roman" w:cs="Times New Roman"/>
          <w:sz w:val="24"/>
          <w:szCs w:val="24"/>
        </w:rPr>
        <w:t xml:space="preserve"> 03</w:t>
      </w:r>
      <w:r w:rsidRPr="00DF4E4B">
        <w:rPr>
          <w:rFonts w:ascii="Times New Roman" w:hAnsi="Times New Roman" w:cs="Times New Roman"/>
          <w:sz w:val="24"/>
          <w:szCs w:val="24"/>
        </w:rPr>
        <w:t>, 2020]</w:t>
      </w:r>
    </w:p>
    <w:p w14:paraId="4F35D86D" w14:textId="46D18CBD" w:rsidR="00782D41" w:rsidRPr="004E5F56" w:rsidRDefault="00782D41" w:rsidP="004E5F56">
      <w:pPr>
        <w:pStyle w:val="ListParagraph"/>
        <w:numPr>
          <w:ilvl w:val="0"/>
          <w:numId w:val="2"/>
        </w:numPr>
        <w:spacing w:after="0" w:line="240" w:lineRule="auto"/>
        <w:jc w:val="both"/>
        <w:rPr>
          <w:rFonts w:ascii="Times New Roman" w:hAnsi="Times New Roman" w:cs="Times New Roman"/>
          <w:sz w:val="24"/>
          <w:szCs w:val="24"/>
          <w:lang w:val="en-US"/>
        </w:rPr>
      </w:pPr>
      <w:r w:rsidRPr="004E5F56">
        <w:rPr>
          <w:rFonts w:ascii="Times New Roman" w:hAnsi="Times New Roman" w:cs="Times New Roman"/>
          <w:noProof/>
          <w:sz w:val="24"/>
          <w:szCs w:val="24"/>
          <w:lang w:val="en-US"/>
        </w:rPr>
        <w:t xml:space="preserve">Ahmad F, Jhajj AK, Stewart DE, Burghardt M, Bierman AS. Single item measures of self-rated mental health: A scoping review. </w:t>
      </w:r>
      <w:r w:rsidRPr="004E5F56">
        <w:rPr>
          <w:rFonts w:ascii="Times New Roman" w:hAnsi="Times New Roman" w:cs="Times New Roman"/>
          <w:i/>
          <w:noProof/>
          <w:sz w:val="24"/>
          <w:szCs w:val="24"/>
          <w:lang w:val="en-US"/>
        </w:rPr>
        <w:t xml:space="preserve">BMC Health Serv Res. </w:t>
      </w:r>
      <w:r>
        <w:rPr>
          <w:rFonts w:ascii="Times New Roman" w:hAnsi="Times New Roman" w:cs="Times New Roman"/>
          <w:noProof/>
          <w:sz w:val="24"/>
          <w:szCs w:val="24"/>
          <w:lang w:val="en-US"/>
        </w:rPr>
        <w:t>(</w:t>
      </w:r>
      <w:r w:rsidRPr="004E5F56">
        <w:rPr>
          <w:rFonts w:ascii="Times New Roman" w:hAnsi="Times New Roman" w:cs="Times New Roman"/>
          <w:noProof/>
          <w:sz w:val="24"/>
          <w:szCs w:val="24"/>
          <w:lang w:val="en-US"/>
        </w:rPr>
        <w:t>2014</w:t>
      </w:r>
      <w:r>
        <w:rPr>
          <w:rFonts w:ascii="Times New Roman" w:hAnsi="Times New Roman" w:cs="Times New Roman"/>
          <w:noProof/>
          <w:sz w:val="24"/>
          <w:szCs w:val="24"/>
          <w:lang w:val="en-US"/>
        </w:rPr>
        <w:t>)</w:t>
      </w:r>
      <w:r w:rsidRPr="00B716FA">
        <w:rPr>
          <w:rFonts w:ascii="Times New Roman" w:hAnsi="Times New Roman" w:cs="Times New Roman"/>
          <w:noProof/>
          <w:sz w:val="24"/>
          <w:szCs w:val="24"/>
          <w:lang w:val="en-US"/>
        </w:rPr>
        <w:t>.</w:t>
      </w:r>
      <w:r w:rsidRPr="004E5F56">
        <w:rPr>
          <w:rFonts w:ascii="Times New Roman" w:hAnsi="Times New Roman" w:cs="Times New Roman"/>
          <w:noProof/>
          <w:sz w:val="24"/>
          <w:szCs w:val="24"/>
          <w:lang w:val="en-US"/>
        </w:rPr>
        <w:t>14(1):1–</w:t>
      </w:r>
      <w:r>
        <w:rPr>
          <w:rFonts w:ascii="Times New Roman" w:hAnsi="Times New Roman" w:cs="Times New Roman"/>
          <w:noProof/>
          <w:sz w:val="24"/>
          <w:szCs w:val="24"/>
          <w:lang w:val="en-US"/>
        </w:rPr>
        <w:t xml:space="preserve">11. doi: </w:t>
      </w:r>
      <w:r w:rsidRPr="00782D41">
        <w:rPr>
          <w:rFonts w:ascii="Times New Roman" w:hAnsi="Times New Roman" w:cs="Times New Roman"/>
          <w:noProof/>
          <w:sz w:val="24"/>
          <w:szCs w:val="24"/>
          <w:lang w:val="en-US"/>
        </w:rPr>
        <w:t>10.1186/1472-6963-14-398</w:t>
      </w:r>
    </w:p>
    <w:p w14:paraId="770945CA" w14:textId="5931027A" w:rsidR="005E2728" w:rsidRPr="004E5F56" w:rsidRDefault="00782D41" w:rsidP="004E5F56">
      <w:pPr>
        <w:pStyle w:val="ListParagraph"/>
        <w:numPr>
          <w:ilvl w:val="0"/>
          <w:numId w:val="2"/>
        </w:numPr>
        <w:spacing w:after="0" w:line="240" w:lineRule="auto"/>
        <w:jc w:val="both"/>
        <w:rPr>
          <w:rFonts w:ascii="Times New Roman" w:hAnsi="Times New Roman" w:cs="Times New Roman"/>
          <w:noProof/>
          <w:sz w:val="24"/>
          <w:szCs w:val="24"/>
          <w:lang w:val="en-US"/>
        </w:rPr>
      </w:pPr>
      <w:r w:rsidRPr="004E5F56">
        <w:rPr>
          <w:rFonts w:ascii="Times New Roman" w:hAnsi="Times New Roman" w:cs="Times New Roman"/>
          <w:sz w:val="24"/>
          <w:szCs w:val="24"/>
          <w:lang w:val="en-US"/>
        </w:rPr>
        <w:t xml:space="preserve">Turon H, Carey M, Boyes A, Hobden B, Dilworth S, Sanson-Fisher R. Agreement between a single-item measure of anxiety and depression and the Hospital Anxiety and Depression Scale: A cross-sectional study. </w:t>
      </w:r>
      <w:r w:rsidRPr="004E5F56">
        <w:rPr>
          <w:rFonts w:ascii="Times New Roman" w:hAnsi="Times New Roman" w:cs="Times New Roman"/>
          <w:i/>
          <w:sz w:val="24"/>
          <w:szCs w:val="24"/>
          <w:lang w:val="en-US"/>
        </w:rPr>
        <w:t xml:space="preserve">PLoS One. </w:t>
      </w:r>
      <w:r>
        <w:rPr>
          <w:rFonts w:ascii="Times New Roman" w:hAnsi="Times New Roman" w:cs="Times New Roman"/>
          <w:sz w:val="24"/>
          <w:szCs w:val="24"/>
          <w:lang w:val="en-US"/>
        </w:rPr>
        <w:t>(</w:t>
      </w:r>
      <w:r w:rsidRPr="004E5F56">
        <w:rPr>
          <w:rFonts w:ascii="Times New Roman" w:hAnsi="Times New Roman" w:cs="Times New Roman"/>
          <w:sz w:val="24"/>
          <w:szCs w:val="24"/>
          <w:lang w:val="en-US"/>
        </w:rPr>
        <w:t>2019</w:t>
      </w:r>
      <w:r>
        <w:rPr>
          <w:rFonts w:ascii="Times New Roman" w:hAnsi="Times New Roman" w:cs="Times New Roman"/>
          <w:sz w:val="24"/>
          <w:szCs w:val="24"/>
          <w:lang w:val="en-US"/>
        </w:rPr>
        <w:t>)</w:t>
      </w:r>
      <w:r w:rsidRPr="00B716FA">
        <w:rPr>
          <w:rFonts w:ascii="Times New Roman" w:hAnsi="Times New Roman" w:cs="Times New Roman"/>
          <w:sz w:val="24"/>
          <w:szCs w:val="24"/>
          <w:lang w:val="en-US"/>
        </w:rPr>
        <w:t>.</w:t>
      </w:r>
      <w:r w:rsidRPr="004E5F56">
        <w:rPr>
          <w:rFonts w:ascii="Times New Roman" w:hAnsi="Times New Roman" w:cs="Times New Roman"/>
          <w:sz w:val="24"/>
          <w:szCs w:val="24"/>
          <w:lang w:val="en-US"/>
        </w:rPr>
        <w:t>14(1):1–12.</w:t>
      </w:r>
      <w:r>
        <w:rPr>
          <w:rFonts w:ascii="Times New Roman" w:hAnsi="Times New Roman" w:cs="Times New Roman"/>
          <w:sz w:val="24"/>
          <w:szCs w:val="24"/>
          <w:lang w:val="en-US"/>
        </w:rPr>
        <w:t xml:space="preserve"> doi: </w:t>
      </w:r>
      <w:r w:rsidRPr="00782D41">
        <w:rPr>
          <w:rFonts w:ascii="Times New Roman" w:hAnsi="Times New Roman" w:cs="Times New Roman"/>
          <w:sz w:val="24"/>
          <w:szCs w:val="24"/>
          <w:lang w:val="en-US"/>
        </w:rPr>
        <w:t>10.1371/journal.pone.0210111</w:t>
      </w:r>
    </w:p>
    <w:p w14:paraId="54B6669A" w14:textId="680D5B2C" w:rsidR="00764247" w:rsidRPr="004E5F56" w:rsidRDefault="00E44346" w:rsidP="004E5F56">
      <w:pPr>
        <w:pStyle w:val="ListParagraph"/>
        <w:numPr>
          <w:ilvl w:val="0"/>
          <w:numId w:val="2"/>
        </w:numPr>
        <w:spacing w:after="0" w:line="240" w:lineRule="auto"/>
        <w:jc w:val="both"/>
        <w:rPr>
          <w:rFonts w:ascii="Times New Roman" w:hAnsi="Times New Roman" w:cs="Times New Roman"/>
          <w:sz w:val="24"/>
          <w:szCs w:val="24"/>
          <w:lang w:val="en-US"/>
        </w:rPr>
      </w:pPr>
      <w:r w:rsidRPr="004E5F56">
        <w:rPr>
          <w:rFonts w:ascii="Times New Roman" w:hAnsi="Times New Roman" w:cs="Times New Roman"/>
          <w:sz w:val="24"/>
          <w:szCs w:val="24"/>
          <w:lang w:val="en-US"/>
        </w:rPr>
        <w:t xml:space="preserve">Bowling A. Just one question: If one question works, why ask several? </w:t>
      </w:r>
      <w:r w:rsidRPr="004E5F56">
        <w:rPr>
          <w:rFonts w:ascii="Times New Roman" w:hAnsi="Times New Roman" w:cs="Times New Roman"/>
          <w:i/>
          <w:sz w:val="24"/>
          <w:szCs w:val="24"/>
          <w:lang w:val="en-US"/>
        </w:rPr>
        <w:t>J    Epidemiol Community Health</w:t>
      </w:r>
      <w:r w:rsidRPr="004E5F56">
        <w:rPr>
          <w:rFonts w:ascii="Times New Roman" w:hAnsi="Times New Roman" w:cs="Times New Roman"/>
          <w:sz w:val="24"/>
          <w:szCs w:val="24"/>
          <w:lang w:val="en-US"/>
        </w:rPr>
        <w:t>. 2005;59(5):342–5. doi:10.1136/jech.2004.021204</w:t>
      </w:r>
    </w:p>
    <w:p w14:paraId="748B08AB" w14:textId="77777777" w:rsidR="00764247" w:rsidRDefault="00764247" w:rsidP="0055209F">
      <w:pPr>
        <w:spacing w:after="0" w:line="240" w:lineRule="auto"/>
        <w:ind w:left="360"/>
        <w:jc w:val="both"/>
        <w:rPr>
          <w:rFonts w:ascii="Times New Roman" w:hAnsi="Times New Roman" w:cs="Times New Roman"/>
          <w:sz w:val="24"/>
          <w:szCs w:val="24"/>
          <w:lang w:val="en-US"/>
        </w:rPr>
      </w:pPr>
    </w:p>
    <w:p w14:paraId="14D88973" w14:textId="10AAD4DF" w:rsidR="0063521D" w:rsidRDefault="0063521D">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04B528A3" w14:textId="70F5F85A" w:rsidR="00764247" w:rsidRPr="00C92B2E" w:rsidRDefault="0063521D" w:rsidP="00C92B2E">
      <w:pPr>
        <w:spacing w:after="0" w:line="240" w:lineRule="auto"/>
        <w:jc w:val="both"/>
        <w:rPr>
          <w:rFonts w:ascii="Times New Roman" w:hAnsi="Times New Roman" w:cs="Times New Roman"/>
          <w:b/>
          <w:bCs/>
          <w:sz w:val="24"/>
          <w:szCs w:val="24"/>
          <w:lang w:val="en-US"/>
        </w:rPr>
      </w:pPr>
      <w:r w:rsidRPr="00C92B2E">
        <w:rPr>
          <w:rFonts w:ascii="Times New Roman" w:hAnsi="Times New Roman" w:cs="Times New Roman"/>
          <w:b/>
          <w:bCs/>
          <w:sz w:val="24"/>
          <w:szCs w:val="24"/>
          <w:lang w:val="en-US"/>
        </w:rPr>
        <w:t>Tables</w:t>
      </w:r>
    </w:p>
    <w:p w14:paraId="27458876" w14:textId="3190E2C5" w:rsidR="0063521D" w:rsidRDefault="0063521D" w:rsidP="0055209F">
      <w:pPr>
        <w:spacing w:after="0" w:line="240" w:lineRule="auto"/>
        <w:ind w:left="360"/>
        <w:jc w:val="both"/>
        <w:rPr>
          <w:rFonts w:ascii="Times New Roman" w:hAnsi="Times New Roman" w:cs="Times New Roman"/>
          <w:sz w:val="24"/>
          <w:szCs w:val="24"/>
          <w:lang w:val="en-US"/>
        </w:rPr>
      </w:pPr>
    </w:p>
    <w:tbl>
      <w:tblPr>
        <w:tblStyle w:val="Tablaconcuadrcula1"/>
        <w:tblpPr w:leftFromText="141" w:rightFromText="141" w:vertAnchor="text" w:tblpY="1"/>
        <w:tblOverlap w:val="never"/>
        <w:tblW w:w="5000" w:type="pct"/>
        <w:tblLook w:val="04A0" w:firstRow="1" w:lastRow="0" w:firstColumn="1" w:lastColumn="0" w:noHBand="0" w:noVBand="1"/>
      </w:tblPr>
      <w:tblGrid>
        <w:gridCol w:w="4626"/>
        <w:gridCol w:w="1342"/>
        <w:gridCol w:w="2536"/>
      </w:tblGrid>
      <w:tr w:rsidR="0063521D" w:rsidRPr="00283E67" w14:paraId="2FB1C9A6" w14:textId="77777777" w:rsidTr="00C92B2E">
        <w:tc>
          <w:tcPr>
            <w:tcW w:w="5000" w:type="pct"/>
            <w:gridSpan w:val="3"/>
            <w:tcBorders>
              <w:top w:val="nil"/>
              <w:left w:val="nil"/>
              <w:right w:val="nil"/>
            </w:tcBorders>
          </w:tcPr>
          <w:p w14:paraId="61371CB3" w14:textId="77777777" w:rsidR="0063521D" w:rsidRPr="00E22279" w:rsidRDefault="0063521D" w:rsidP="00E22279">
            <w:pPr>
              <w:rPr>
                <w:rFonts w:ascii="Times New Roman" w:hAnsi="Times New Roman" w:cs="Times New Roman"/>
                <w:sz w:val="20"/>
                <w:szCs w:val="20"/>
                <w:lang w:val="en-US"/>
              </w:rPr>
            </w:pPr>
            <w:r w:rsidRPr="00E22279">
              <w:rPr>
                <w:rFonts w:ascii="Times New Roman" w:hAnsi="Times New Roman" w:cs="Times New Roman"/>
                <w:b/>
                <w:sz w:val="20"/>
                <w:szCs w:val="20"/>
                <w:lang w:val="en-US"/>
              </w:rPr>
              <w:t xml:space="preserve">Table 1. </w:t>
            </w:r>
            <w:r w:rsidRPr="00E22279">
              <w:rPr>
                <w:rFonts w:ascii="Times New Roman" w:hAnsi="Times New Roman" w:cs="Times New Roman"/>
                <w:sz w:val="20"/>
                <w:szCs w:val="20"/>
                <w:lang w:val="en-US"/>
              </w:rPr>
              <w:t>Characteristics of the study population.</w:t>
            </w:r>
          </w:p>
          <w:p w14:paraId="36CE9EE0" w14:textId="093F6CA1" w:rsidR="0063521D" w:rsidRPr="00E22279" w:rsidRDefault="0063521D" w:rsidP="00E22279">
            <w:pPr>
              <w:rPr>
                <w:rFonts w:ascii="Times New Roman" w:hAnsi="Times New Roman" w:cs="Times New Roman"/>
                <w:sz w:val="20"/>
                <w:szCs w:val="20"/>
                <w:lang w:val="en-US"/>
              </w:rPr>
            </w:pPr>
          </w:p>
        </w:tc>
      </w:tr>
      <w:tr w:rsidR="00C92B2E" w:rsidRPr="00B716FA" w14:paraId="68984554" w14:textId="77777777" w:rsidTr="00C92B2E">
        <w:tc>
          <w:tcPr>
            <w:tcW w:w="2720" w:type="pct"/>
            <w:tcBorders>
              <w:left w:val="nil"/>
              <w:right w:val="nil"/>
            </w:tcBorders>
          </w:tcPr>
          <w:p w14:paraId="5291A9B7" w14:textId="77777777" w:rsidR="0063521D" w:rsidRPr="00E22279" w:rsidRDefault="0063521D" w:rsidP="00E22279">
            <w:pPr>
              <w:rPr>
                <w:rFonts w:ascii="Times New Roman" w:hAnsi="Times New Roman" w:cs="Times New Roman"/>
                <w:b/>
                <w:sz w:val="20"/>
                <w:szCs w:val="20"/>
                <w:lang w:val="en-US"/>
              </w:rPr>
            </w:pPr>
            <w:r w:rsidRPr="00E22279">
              <w:rPr>
                <w:rFonts w:ascii="Times New Roman" w:hAnsi="Times New Roman" w:cs="Times New Roman"/>
                <w:b/>
                <w:sz w:val="20"/>
                <w:szCs w:val="20"/>
                <w:lang w:val="en-US"/>
              </w:rPr>
              <w:t>N=2250</w:t>
            </w:r>
          </w:p>
        </w:tc>
        <w:tc>
          <w:tcPr>
            <w:tcW w:w="789" w:type="pct"/>
            <w:tcBorders>
              <w:left w:val="nil"/>
              <w:right w:val="nil"/>
            </w:tcBorders>
          </w:tcPr>
          <w:p w14:paraId="3928A51A" w14:textId="77777777" w:rsidR="0063521D" w:rsidRPr="004E5F56" w:rsidRDefault="0063521D" w:rsidP="00E22279">
            <w:pPr>
              <w:jc w:val="center"/>
              <w:rPr>
                <w:rFonts w:ascii="Times New Roman" w:hAnsi="Times New Roman" w:cs="Times New Roman"/>
                <w:b/>
                <w:sz w:val="20"/>
                <w:szCs w:val="20"/>
                <w:lang w:val="en-US"/>
              </w:rPr>
            </w:pPr>
            <w:r w:rsidRPr="004E5F56">
              <w:rPr>
                <w:rFonts w:ascii="Times New Roman" w:hAnsi="Times New Roman" w:cs="Times New Roman"/>
                <w:b/>
                <w:sz w:val="20"/>
                <w:szCs w:val="20"/>
                <w:lang w:val="en-US"/>
              </w:rPr>
              <w:t>n (%)</w:t>
            </w:r>
          </w:p>
        </w:tc>
        <w:tc>
          <w:tcPr>
            <w:tcW w:w="1491" w:type="pct"/>
            <w:tcBorders>
              <w:left w:val="nil"/>
              <w:right w:val="nil"/>
            </w:tcBorders>
          </w:tcPr>
          <w:p w14:paraId="6752A531" w14:textId="77777777" w:rsidR="0063521D" w:rsidRPr="004E5F56" w:rsidRDefault="0063521D" w:rsidP="00E22279">
            <w:pPr>
              <w:jc w:val="center"/>
              <w:rPr>
                <w:rFonts w:ascii="Times New Roman" w:hAnsi="Times New Roman" w:cs="Times New Roman"/>
                <w:b/>
                <w:sz w:val="20"/>
                <w:szCs w:val="20"/>
                <w:lang w:val="en-US"/>
              </w:rPr>
            </w:pPr>
            <w:r w:rsidRPr="004E5F56">
              <w:rPr>
                <w:rFonts w:ascii="Times New Roman" w:hAnsi="Times New Roman" w:cs="Times New Roman"/>
                <w:b/>
                <w:sz w:val="20"/>
                <w:szCs w:val="20"/>
                <w:lang w:val="en-US"/>
              </w:rPr>
              <w:t>Mean (SD)</w:t>
            </w:r>
          </w:p>
        </w:tc>
      </w:tr>
      <w:tr w:rsidR="00C92B2E" w:rsidRPr="00B716FA" w14:paraId="3DDE166F" w14:textId="77777777" w:rsidTr="00C92B2E">
        <w:tc>
          <w:tcPr>
            <w:tcW w:w="2720" w:type="pct"/>
            <w:tcBorders>
              <w:left w:val="nil"/>
              <w:bottom w:val="nil"/>
              <w:right w:val="nil"/>
            </w:tcBorders>
          </w:tcPr>
          <w:p w14:paraId="34A8A360" w14:textId="77777777" w:rsidR="0063521D" w:rsidRPr="004E5F56" w:rsidRDefault="0063521D" w:rsidP="00E22279">
            <w:pPr>
              <w:rPr>
                <w:rFonts w:ascii="Times New Roman" w:hAnsi="Times New Roman" w:cs="Times New Roman"/>
                <w:sz w:val="20"/>
                <w:szCs w:val="20"/>
                <w:lang w:val="en-US"/>
              </w:rPr>
            </w:pPr>
            <w:r w:rsidRPr="004E5F56">
              <w:rPr>
                <w:rFonts w:ascii="Times New Roman" w:hAnsi="Times New Roman" w:cs="Times New Roman"/>
                <w:sz w:val="20"/>
                <w:szCs w:val="20"/>
                <w:lang w:val="en-US"/>
              </w:rPr>
              <w:t>Age (y)</w:t>
            </w:r>
          </w:p>
        </w:tc>
        <w:tc>
          <w:tcPr>
            <w:tcW w:w="789" w:type="pct"/>
            <w:tcBorders>
              <w:left w:val="nil"/>
              <w:bottom w:val="nil"/>
              <w:right w:val="nil"/>
            </w:tcBorders>
          </w:tcPr>
          <w:p w14:paraId="44905704" w14:textId="77777777" w:rsidR="0063521D" w:rsidRPr="004E5F56" w:rsidRDefault="0063521D" w:rsidP="00E22279">
            <w:pPr>
              <w:jc w:val="center"/>
              <w:rPr>
                <w:rFonts w:ascii="Times New Roman" w:hAnsi="Times New Roman" w:cs="Times New Roman"/>
                <w:sz w:val="20"/>
                <w:szCs w:val="20"/>
                <w:lang w:val="en-US"/>
              </w:rPr>
            </w:pPr>
          </w:p>
        </w:tc>
        <w:tc>
          <w:tcPr>
            <w:tcW w:w="1491" w:type="pct"/>
            <w:tcBorders>
              <w:left w:val="nil"/>
              <w:bottom w:val="nil"/>
              <w:right w:val="nil"/>
            </w:tcBorders>
          </w:tcPr>
          <w:p w14:paraId="706716AE" w14:textId="77777777" w:rsidR="0063521D" w:rsidRPr="004E5F56" w:rsidRDefault="0063521D" w:rsidP="00E22279">
            <w:pPr>
              <w:jc w:val="center"/>
              <w:rPr>
                <w:rFonts w:ascii="Times New Roman" w:hAnsi="Times New Roman" w:cs="Times New Roman"/>
                <w:sz w:val="20"/>
                <w:szCs w:val="20"/>
                <w:lang w:val="en-US"/>
              </w:rPr>
            </w:pPr>
            <w:r w:rsidRPr="004E5F56">
              <w:rPr>
                <w:rFonts w:ascii="Times New Roman" w:hAnsi="Times New Roman" w:cs="Times New Roman"/>
                <w:sz w:val="20"/>
                <w:szCs w:val="20"/>
                <w:lang w:val="en-US"/>
              </w:rPr>
              <w:t>35.3 (13.6)</w:t>
            </w:r>
          </w:p>
        </w:tc>
      </w:tr>
      <w:tr w:rsidR="00C92B2E" w:rsidRPr="00B716FA" w14:paraId="10932A5E" w14:textId="77777777" w:rsidTr="00C92B2E">
        <w:tc>
          <w:tcPr>
            <w:tcW w:w="2720" w:type="pct"/>
            <w:tcBorders>
              <w:top w:val="nil"/>
              <w:left w:val="nil"/>
              <w:bottom w:val="nil"/>
              <w:right w:val="nil"/>
            </w:tcBorders>
          </w:tcPr>
          <w:p w14:paraId="0C0F78AB" w14:textId="77777777" w:rsidR="0063521D" w:rsidRPr="004E5F56" w:rsidRDefault="0063521D" w:rsidP="00E22279">
            <w:pPr>
              <w:rPr>
                <w:rFonts w:ascii="Times New Roman" w:hAnsi="Times New Roman" w:cs="Times New Roman"/>
                <w:b/>
                <w:sz w:val="20"/>
                <w:szCs w:val="20"/>
                <w:lang w:val="en-US"/>
              </w:rPr>
            </w:pPr>
            <w:r w:rsidRPr="004E5F56">
              <w:rPr>
                <w:rFonts w:ascii="Times New Roman" w:hAnsi="Times New Roman" w:cs="Times New Roman"/>
                <w:b/>
                <w:sz w:val="20"/>
                <w:szCs w:val="20"/>
                <w:lang w:val="en-US"/>
              </w:rPr>
              <w:t>Gender</w:t>
            </w:r>
          </w:p>
        </w:tc>
        <w:tc>
          <w:tcPr>
            <w:tcW w:w="789" w:type="pct"/>
            <w:tcBorders>
              <w:top w:val="nil"/>
              <w:left w:val="nil"/>
              <w:bottom w:val="nil"/>
              <w:right w:val="nil"/>
            </w:tcBorders>
          </w:tcPr>
          <w:p w14:paraId="4894F184" w14:textId="77777777" w:rsidR="0063521D" w:rsidRPr="004E5F56" w:rsidRDefault="0063521D" w:rsidP="00E22279">
            <w:pPr>
              <w:jc w:val="center"/>
              <w:rPr>
                <w:rFonts w:ascii="Times New Roman" w:hAnsi="Times New Roman" w:cs="Times New Roman"/>
                <w:sz w:val="20"/>
                <w:szCs w:val="20"/>
                <w:lang w:val="en-US"/>
              </w:rPr>
            </w:pPr>
          </w:p>
        </w:tc>
        <w:tc>
          <w:tcPr>
            <w:tcW w:w="1491" w:type="pct"/>
            <w:tcBorders>
              <w:top w:val="nil"/>
              <w:left w:val="nil"/>
              <w:bottom w:val="nil"/>
              <w:right w:val="nil"/>
            </w:tcBorders>
          </w:tcPr>
          <w:p w14:paraId="1502340A" w14:textId="77777777" w:rsidR="0063521D" w:rsidRPr="004E5F56" w:rsidRDefault="0063521D" w:rsidP="00E22279">
            <w:pPr>
              <w:jc w:val="center"/>
              <w:rPr>
                <w:rFonts w:ascii="Times New Roman" w:hAnsi="Times New Roman" w:cs="Times New Roman"/>
                <w:sz w:val="20"/>
                <w:szCs w:val="20"/>
                <w:lang w:val="en-US"/>
              </w:rPr>
            </w:pPr>
          </w:p>
        </w:tc>
      </w:tr>
      <w:tr w:rsidR="00C92B2E" w:rsidRPr="00E22279" w14:paraId="0FB46635" w14:textId="77777777" w:rsidTr="00C92B2E">
        <w:tc>
          <w:tcPr>
            <w:tcW w:w="2720" w:type="pct"/>
            <w:tcBorders>
              <w:top w:val="nil"/>
              <w:left w:val="nil"/>
              <w:bottom w:val="nil"/>
              <w:right w:val="nil"/>
            </w:tcBorders>
          </w:tcPr>
          <w:p w14:paraId="78CD1D9B" w14:textId="77777777" w:rsidR="0063521D" w:rsidRPr="004E5F56" w:rsidRDefault="0063521D" w:rsidP="00E22279">
            <w:pPr>
              <w:rPr>
                <w:rFonts w:ascii="Times New Roman" w:hAnsi="Times New Roman" w:cs="Times New Roman"/>
                <w:sz w:val="20"/>
                <w:szCs w:val="20"/>
                <w:lang w:val="en-US"/>
              </w:rPr>
            </w:pPr>
            <w:r w:rsidRPr="004E5F56">
              <w:rPr>
                <w:rFonts w:ascii="Times New Roman" w:hAnsi="Times New Roman" w:cs="Times New Roman"/>
                <w:sz w:val="20"/>
                <w:szCs w:val="20"/>
                <w:lang w:val="en-US"/>
              </w:rPr>
              <w:t>Men</w:t>
            </w:r>
          </w:p>
        </w:tc>
        <w:tc>
          <w:tcPr>
            <w:tcW w:w="789" w:type="pct"/>
            <w:tcBorders>
              <w:top w:val="nil"/>
              <w:left w:val="nil"/>
              <w:bottom w:val="nil"/>
              <w:right w:val="nil"/>
            </w:tcBorders>
          </w:tcPr>
          <w:p w14:paraId="6FF5ABC2" w14:textId="77777777" w:rsidR="0063521D" w:rsidRPr="00E22279" w:rsidRDefault="0063521D" w:rsidP="00E22279">
            <w:pPr>
              <w:jc w:val="center"/>
              <w:rPr>
                <w:rFonts w:ascii="Times New Roman" w:hAnsi="Times New Roman" w:cs="Times New Roman"/>
                <w:sz w:val="20"/>
                <w:szCs w:val="20"/>
              </w:rPr>
            </w:pPr>
            <w:r w:rsidRPr="004E5F56">
              <w:rPr>
                <w:rFonts w:ascii="Times New Roman" w:hAnsi="Times New Roman" w:cs="Times New Roman"/>
                <w:sz w:val="20"/>
                <w:szCs w:val="20"/>
                <w:lang w:val="en-US"/>
              </w:rPr>
              <w:t>10</w:t>
            </w:r>
            <w:r w:rsidRPr="00E22279">
              <w:rPr>
                <w:rFonts w:ascii="Times New Roman" w:hAnsi="Times New Roman" w:cs="Times New Roman"/>
                <w:sz w:val="20"/>
                <w:szCs w:val="20"/>
              </w:rPr>
              <w:t>18 (45.2)</w:t>
            </w:r>
          </w:p>
        </w:tc>
        <w:tc>
          <w:tcPr>
            <w:tcW w:w="1491" w:type="pct"/>
            <w:tcBorders>
              <w:top w:val="nil"/>
              <w:left w:val="nil"/>
              <w:bottom w:val="nil"/>
              <w:right w:val="nil"/>
            </w:tcBorders>
          </w:tcPr>
          <w:p w14:paraId="3ECB1369" w14:textId="77777777" w:rsidR="0063521D" w:rsidRPr="00E22279" w:rsidRDefault="0063521D" w:rsidP="00E22279">
            <w:pPr>
              <w:jc w:val="center"/>
              <w:rPr>
                <w:rFonts w:ascii="Times New Roman" w:hAnsi="Times New Roman" w:cs="Times New Roman"/>
                <w:sz w:val="20"/>
                <w:szCs w:val="20"/>
              </w:rPr>
            </w:pPr>
          </w:p>
        </w:tc>
      </w:tr>
      <w:tr w:rsidR="00C92B2E" w:rsidRPr="00E22279" w14:paraId="6F77FC41" w14:textId="77777777" w:rsidTr="00C92B2E">
        <w:tc>
          <w:tcPr>
            <w:tcW w:w="2720" w:type="pct"/>
            <w:tcBorders>
              <w:top w:val="nil"/>
              <w:left w:val="nil"/>
              <w:bottom w:val="nil"/>
              <w:right w:val="nil"/>
            </w:tcBorders>
          </w:tcPr>
          <w:p w14:paraId="16C1C889" w14:textId="77777777" w:rsidR="0063521D" w:rsidRPr="00E22279" w:rsidRDefault="0063521D" w:rsidP="00E22279">
            <w:pPr>
              <w:rPr>
                <w:rFonts w:ascii="Times New Roman" w:hAnsi="Times New Roman" w:cs="Times New Roman"/>
                <w:sz w:val="20"/>
                <w:szCs w:val="20"/>
              </w:rPr>
            </w:pPr>
            <w:r w:rsidRPr="00E22279">
              <w:rPr>
                <w:rFonts w:ascii="Times New Roman" w:hAnsi="Times New Roman" w:cs="Times New Roman"/>
                <w:sz w:val="20"/>
                <w:szCs w:val="20"/>
              </w:rPr>
              <w:t>Women</w:t>
            </w:r>
          </w:p>
        </w:tc>
        <w:tc>
          <w:tcPr>
            <w:tcW w:w="789" w:type="pct"/>
            <w:tcBorders>
              <w:top w:val="nil"/>
              <w:left w:val="nil"/>
              <w:bottom w:val="nil"/>
              <w:right w:val="nil"/>
            </w:tcBorders>
          </w:tcPr>
          <w:p w14:paraId="2336FBF9" w14:textId="77777777" w:rsidR="0063521D" w:rsidRPr="00E22279" w:rsidRDefault="0063521D" w:rsidP="00E22279">
            <w:pPr>
              <w:jc w:val="center"/>
              <w:rPr>
                <w:rFonts w:ascii="Times New Roman" w:hAnsi="Times New Roman" w:cs="Times New Roman"/>
                <w:sz w:val="20"/>
                <w:szCs w:val="20"/>
              </w:rPr>
            </w:pPr>
            <w:r w:rsidRPr="00E22279">
              <w:rPr>
                <w:rFonts w:ascii="Times New Roman" w:hAnsi="Times New Roman" w:cs="Times New Roman"/>
                <w:sz w:val="20"/>
                <w:szCs w:val="20"/>
              </w:rPr>
              <w:t>1232 (54.8)</w:t>
            </w:r>
          </w:p>
        </w:tc>
        <w:tc>
          <w:tcPr>
            <w:tcW w:w="1491" w:type="pct"/>
            <w:tcBorders>
              <w:top w:val="nil"/>
              <w:left w:val="nil"/>
              <w:bottom w:val="nil"/>
              <w:right w:val="nil"/>
            </w:tcBorders>
          </w:tcPr>
          <w:p w14:paraId="0F6D4EE2" w14:textId="77777777" w:rsidR="0063521D" w:rsidRPr="00E22279" w:rsidRDefault="0063521D" w:rsidP="00E22279">
            <w:pPr>
              <w:jc w:val="center"/>
              <w:rPr>
                <w:rFonts w:ascii="Times New Roman" w:hAnsi="Times New Roman" w:cs="Times New Roman"/>
                <w:sz w:val="20"/>
                <w:szCs w:val="20"/>
              </w:rPr>
            </w:pPr>
          </w:p>
        </w:tc>
      </w:tr>
      <w:tr w:rsidR="00C92B2E" w:rsidRPr="00E22279" w14:paraId="7DD9F04C" w14:textId="77777777" w:rsidTr="00C92B2E">
        <w:tc>
          <w:tcPr>
            <w:tcW w:w="2720" w:type="pct"/>
            <w:tcBorders>
              <w:top w:val="nil"/>
              <w:left w:val="nil"/>
              <w:bottom w:val="nil"/>
              <w:right w:val="nil"/>
            </w:tcBorders>
          </w:tcPr>
          <w:p w14:paraId="1F0B6E41" w14:textId="77777777" w:rsidR="00E22279" w:rsidRPr="00E22279" w:rsidRDefault="00E22279" w:rsidP="00E22279">
            <w:pPr>
              <w:rPr>
                <w:rFonts w:ascii="Times New Roman" w:hAnsi="Times New Roman" w:cs="Times New Roman"/>
                <w:b/>
                <w:sz w:val="20"/>
                <w:szCs w:val="20"/>
              </w:rPr>
            </w:pPr>
          </w:p>
          <w:p w14:paraId="691546BE" w14:textId="7E6FB8A4" w:rsidR="0063521D" w:rsidRPr="00E22279" w:rsidRDefault="0063521D" w:rsidP="00E22279">
            <w:pPr>
              <w:rPr>
                <w:rFonts w:ascii="Times New Roman" w:hAnsi="Times New Roman" w:cs="Times New Roman"/>
                <w:b/>
                <w:sz w:val="20"/>
                <w:szCs w:val="20"/>
              </w:rPr>
            </w:pPr>
            <w:r w:rsidRPr="00E22279">
              <w:rPr>
                <w:rFonts w:ascii="Times New Roman" w:hAnsi="Times New Roman" w:cs="Times New Roman"/>
                <w:b/>
                <w:sz w:val="20"/>
                <w:szCs w:val="20"/>
              </w:rPr>
              <w:t>Marital status</w:t>
            </w:r>
          </w:p>
        </w:tc>
        <w:tc>
          <w:tcPr>
            <w:tcW w:w="789" w:type="pct"/>
            <w:tcBorders>
              <w:top w:val="nil"/>
              <w:left w:val="nil"/>
              <w:bottom w:val="nil"/>
              <w:right w:val="nil"/>
            </w:tcBorders>
          </w:tcPr>
          <w:p w14:paraId="7047CE0C" w14:textId="77777777" w:rsidR="0063521D" w:rsidRPr="00E22279" w:rsidRDefault="0063521D" w:rsidP="00E22279">
            <w:pPr>
              <w:jc w:val="center"/>
              <w:rPr>
                <w:rFonts w:ascii="Times New Roman" w:hAnsi="Times New Roman" w:cs="Times New Roman"/>
                <w:sz w:val="20"/>
                <w:szCs w:val="20"/>
              </w:rPr>
            </w:pPr>
          </w:p>
        </w:tc>
        <w:tc>
          <w:tcPr>
            <w:tcW w:w="1491" w:type="pct"/>
            <w:tcBorders>
              <w:top w:val="nil"/>
              <w:left w:val="nil"/>
              <w:bottom w:val="nil"/>
              <w:right w:val="nil"/>
            </w:tcBorders>
          </w:tcPr>
          <w:p w14:paraId="0DB89933" w14:textId="77777777" w:rsidR="0063521D" w:rsidRPr="00E22279" w:rsidRDefault="0063521D" w:rsidP="00E22279">
            <w:pPr>
              <w:jc w:val="center"/>
              <w:rPr>
                <w:rFonts w:ascii="Times New Roman" w:hAnsi="Times New Roman" w:cs="Times New Roman"/>
                <w:sz w:val="20"/>
                <w:szCs w:val="20"/>
              </w:rPr>
            </w:pPr>
          </w:p>
        </w:tc>
      </w:tr>
      <w:tr w:rsidR="00C92B2E" w:rsidRPr="00E22279" w14:paraId="466C0B88" w14:textId="77777777" w:rsidTr="00C92B2E">
        <w:tc>
          <w:tcPr>
            <w:tcW w:w="2720" w:type="pct"/>
            <w:tcBorders>
              <w:top w:val="nil"/>
              <w:left w:val="nil"/>
              <w:bottom w:val="nil"/>
              <w:right w:val="nil"/>
            </w:tcBorders>
          </w:tcPr>
          <w:p w14:paraId="2CE48B59"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Married or having a partner</w:t>
            </w:r>
          </w:p>
        </w:tc>
        <w:tc>
          <w:tcPr>
            <w:tcW w:w="789" w:type="pct"/>
            <w:tcBorders>
              <w:top w:val="nil"/>
              <w:left w:val="nil"/>
              <w:bottom w:val="nil"/>
              <w:right w:val="nil"/>
            </w:tcBorders>
          </w:tcPr>
          <w:p w14:paraId="56C292FF" w14:textId="77777777" w:rsidR="0063521D" w:rsidRPr="00E22279" w:rsidRDefault="0063521D" w:rsidP="00E22279">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1105 (49.1)</w:t>
            </w:r>
          </w:p>
        </w:tc>
        <w:tc>
          <w:tcPr>
            <w:tcW w:w="1491" w:type="pct"/>
            <w:tcBorders>
              <w:top w:val="nil"/>
              <w:left w:val="nil"/>
              <w:bottom w:val="nil"/>
              <w:right w:val="nil"/>
            </w:tcBorders>
          </w:tcPr>
          <w:p w14:paraId="018E2D49"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06A0F2BE" w14:textId="77777777" w:rsidTr="00C92B2E">
        <w:tc>
          <w:tcPr>
            <w:tcW w:w="2720" w:type="pct"/>
            <w:tcBorders>
              <w:top w:val="nil"/>
              <w:left w:val="nil"/>
              <w:bottom w:val="nil"/>
              <w:right w:val="nil"/>
            </w:tcBorders>
          </w:tcPr>
          <w:p w14:paraId="3A033B39"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Not married or having a partner</w:t>
            </w:r>
          </w:p>
        </w:tc>
        <w:tc>
          <w:tcPr>
            <w:tcW w:w="789" w:type="pct"/>
            <w:tcBorders>
              <w:top w:val="nil"/>
              <w:left w:val="nil"/>
              <w:bottom w:val="nil"/>
              <w:right w:val="nil"/>
            </w:tcBorders>
          </w:tcPr>
          <w:p w14:paraId="2903BE58"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1145 (50.9)</w:t>
            </w:r>
          </w:p>
        </w:tc>
        <w:tc>
          <w:tcPr>
            <w:tcW w:w="1491" w:type="pct"/>
            <w:tcBorders>
              <w:top w:val="nil"/>
              <w:left w:val="nil"/>
              <w:bottom w:val="nil"/>
              <w:right w:val="nil"/>
            </w:tcBorders>
          </w:tcPr>
          <w:p w14:paraId="0FA9F822"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30E00535" w14:textId="77777777" w:rsidTr="00C92B2E">
        <w:tc>
          <w:tcPr>
            <w:tcW w:w="2720" w:type="pct"/>
            <w:tcBorders>
              <w:top w:val="nil"/>
              <w:left w:val="nil"/>
              <w:bottom w:val="nil"/>
              <w:right w:val="nil"/>
            </w:tcBorders>
          </w:tcPr>
          <w:p w14:paraId="1D357D46" w14:textId="77777777" w:rsidR="00E22279" w:rsidRPr="00E22279" w:rsidRDefault="00E22279" w:rsidP="00E22279">
            <w:pPr>
              <w:rPr>
                <w:rFonts w:ascii="Times New Roman" w:hAnsi="Times New Roman" w:cs="Times New Roman"/>
                <w:b/>
                <w:sz w:val="20"/>
                <w:szCs w:val="20"/>
                <w:lang w:val="en-US"/>
              </w:rPr>
            </w:pPr>
          </w:p>
          <w:p w14:paraId="678D13F3" w14:textId="5E3B1F88" w:rsidR="0063521D" w:rsidRPr="00E22279" w:rsidRDefault="0063521D" w:rsidP="00E22279">
            <w:pPr>
              <w:rPr>
                <w:rFonts w:ascii="Times New Roman" w:hAnsi="Times New Roman" w:cs="Times New Roman"/>
                <w:b/>
                <w:sz w:val="20"/>
                <w:szCs w:val="20"/>
                <w:lang w:val="en-US"/>
              </w:rPr>
            </w:pPr>
            <w:r w:rsidRPr="00E22279">
              <w:rPr>
                <w:rFonts w:ascii="Times New Roman" w:hAnsi="Times New Roman" w:cs="Times New Roman"/>
                <w:b/>
                <w:sz w:val="20"/>
                <w:szCs w:val="20"/>
                <w:lang w:val="en-US"/>
              </w:rPr>
              <w:t>Occupation</w:t>
            </w:r>
          </w:p>
        </w:tc>
        <w:tc>
          <w:tcPr>
            <w:tcW w:w="789" w:type="pct"/>
            <w:tcBorders>
              <w:top w:val="nil"/>
              <w:left w:val="nil"/>
              <w:bottom w:val="nil"/>
              <w:right w:val="nil"/>
            </w:tcBorders>
          </w:tcPr>
          <w:p w14:paraId="2A434292" w14:textId="77777777" w:rsidR="0063521D" w:rsidRPr="00E22279" w:rsidRDefault="0063521D" w:rsidP="00E22279">
            <w:pPr>
              <w:jc w:val="center"/>
              <w:rPr>
                <w:rFonts w:ascii="Times New Roman" w:hAnsi="Times New Roman" w:cs="Times New Roman"/>
                <w:sz w:val="20"/>
                <w:szCs w:val="20"/>
                <w:lang w:val="en-US"/>
              </w:rPr>
            </w:pPr>
          </w:p>
        </w:tc>
        <w:tc>
          <w:tcPr>
            <w:tcW w:w="1491" w:type="pct"/>
            <w:tcBorders>
              <w:top w:val="nil"/>
              <w:left w:val="nil"/>
              <w:bottom w:val="nil"/>
              <w:right w:val="nil"/>
            </w:tcBorders>
          </w:tcPr>
          <w:p w14:paraId="715DA717"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30F82EED" w14:textId="77777777" w:rsidTr="00C92B2E">
        <w:tc>
          <w:tcPr>
            <w:tcW w:w="2720" w:type="pct"/>
            <w:tcBorders>
              <w:top w:val="nil"/>
              <w:left w:val="nil"/>
              <w:bottom w:val="nil"/>
              <w:right w:val="nil"/>
            </w:tcBorders>
          </w:tcPr>
          <w:p w14:paraId="1D3492CE"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Employed</w:t>
            </w:r>
          </w:p>
        </w:tc>
        <w:tc>
          <w:tcPr>
            <w:tcW w:w="789" w:type="pct"/>
            <w:tcBorders>
              <w:top w:val="nil"/>
              <w:left w:val="nil"/>
              <w:bottom w:val="nil"/>
              <w:right w:val="nil"/>
            </w:tcBorders>
          </w:tcPr>
          <w:p w14:paraId="04F0A66E"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1399 (62.2)</w:t>
            </w:r>
          </w:p>
        </w:tc>
        <w:tc>
          <w:tcPr>
            <w:tcW w:w="1491" w:type="pct"/>
            <w:tcBorders>
              <w:top w:val="nil"/>
              <w:left w:val="nil"/>
              <w:bottom w:val="nil"/>
              <w:right w:val="nil"/>
            </w:tcBorders>
          </w:tcPr>
          <w:p w14:paraId="1F2D8947"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03D4A0EA" w14:textId="77777777" w:rsidTr="00E22279">
        <w:trPr>
          <w:trHeight w:val="50"/>
        </w:trPr>
        <w:tc>
          <w:tcPr>
            <w:tcW w:w="2720" w:type="pct"/>
            <w:tcBorders>
              <w:top w:val="nil"/>
              <w:left w:val="nil"/>
              <w:bottom w:val="nil"/>
              <w:right w:val="nil"/>
            </w:tcBorders>
          </w:tcPr>
          <w:p w14:paraId="3C2D1489"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Not employed</w:t>
            </w:r>
          </w:p>
        </w:tc>
        <w:tc>
          <w:tcPr>
            <w:tcW w:w="789" w:type="pct"/>
            <w:tcBorders>
              <w:top w:val="nil"/>
              <w:left w:val="nil"/>
              <w:bottom w:val="nil"/>
              <w:right w:val="nil"/>
            </w:tcBorders>
          </w:tcPr>
          <w:p w14:paraId="2879AED4"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851 (37.8)</w:t>
            </w:r>
          </w:p>
        </w:tc>
        <w:tc>
          <w:tcPr>
            <w:tcW w:w="1491" w:type="pct"/>
            <w:tcBorders>
              <w:top w:val="nil"/>
              <w:left w:val="nil"/>
              <w:bottom w:val="nil"/>
              <w:right w:val="nil"/>
            </w:tcBorders>
          </w:tcPr>
          <w:p w14:paraId="5F34B36F"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7347478D" w14:textId="77777777" w:rsidTr="00C92B2E">
        <w:tc>
          <w:tcPr>
            <w:tcW w:w="2720" w:type="pct"/>
            <w:tcBorders>
              <w:top w:val="nil"/>
              <w:left w:val="nil"/>
              <w:bottom w:val="nil"/>
              <w:right w:val="nil"/>
            </w:tcBorders>
          </w:tcPr>
          <w:p w14:paraId="121A17F3" w14:textId="77777777" w:rsidR="00E22279" w:rsidRPr="00E22279" w:rsidRDefault="00E22279" w:rsidP="00E22279">
            <w:pPr>
              <w:rPr>
                <w:rFonts w:ascii="Times New Roman" w:hAnsi="Times New Roman" w:cs="Times New Roman"/>
                <w:b/>
                <w:sz w:val="20"/>
                <w:szCs w:val="20"/>
                <w:lang w:val="en-US"/>
              </w:rPr>
            </w:pPr>
          </w:p>
          <w:p w14:paraId="0F2DE097" w14:textId="04ECF906" w:rsidR="0063521D" w:rsidRPr="00E22279" w:rsidRDefault="0063521D" w:rsidP="00E22279">
            <w:pPr>
              <w:rPr>
                <w:rFonts w:ascii="Times New Roman" w:hAnsi="Times New Roman" w:cs="Times New Roman"/>
                <w:b/>
                <w:sz w:val="20"/>
                <w:szCs w:val="20"/>
                <w:lang w:val="en-US"/>
              </w:rPr>
            </w:pPr>
            <w:r w:rsidRPr="00E22279">
              <w:rPr>
                <w:rFonts w:ascii="Times New Roman" w:hAnsi="Times New Roman" w:cs="Times New Roman"/>
                <w:b/>
                <w:sz w:val="20"/>
                <w:szCs w:val="20"/>
                <w:lang w:val="en-US"/>
              </w:rPr>
              <w:t>Education</w:t>
            </w:r>
          </w:p>
        </w:tc>
        <w:tc>
          <w:tcPr>
            <w:tcW w:w="789" w:type="pct"/>
            <w:tcBorders>
              <w:top w:val="nil"/>
              <w:left w:val="nil"/>
              <w:bottom w:val="nil"/>
              <w:right w:val="nil"/>
            </w:tcBorders>
          </w:tcPr>
          <w:p w14:paraId="6E0DC171" w14:textId="77777777" w:rsidR="0063521D" w:rsidRPr="00E22279" w:rsidRDefault="0063521D" w:rsidP="00E22279">
            <w:pPr>
              <w:jc w:val="center"/>
              <w:rPr>
                <w:rFonts w:ascii="Times New Roman" w:hAnsi="Times New Roman" w:cs="Times New Roman"/>
                <w:sz w:val="20"/>
                <w:szCs w:val="20"/>
                <w:lang w:val="en-US"/>
              </w:rPr>
            </w:pPr>
          </w:p>
        </w:tc>
        <w:tc>
          <w:tcPr>
            <w:tcW w:w="1491" w:type="pct"/>
            <w:tcBorders>
              <w:top w:val="nil"/>
              <w:left w:val="nil"/>
              <w:bottom w:val="nil"/>
              <w:right w:val="nil"/>
            </w:tcBorders>
          </w:tcPr>
          <w:p w14:paraId="20C2FBEC"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23A7E6F3" w14:textId="77777777" w:rsidTr="00C92B2E">
        <w:tc>
          <w:tcPr>
            <w:tcW w:w="2720" w:type="pct"/>
            <w:tcBorders>
              <w:top w:val="nil"/>
              <w:left w:val="nil"/>
              <w:bottom w:val="nil"/>
              <w:right w:val="nil"/>
            </w:tcBorders>
          </w:tcPr>
          <w:p w14:paraId="1090DC9E"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Holding a university degree</w:t>
            </w:r>
          </w:p>
        </w:tc>
        <w:tc>
          <w:tcPr>
            <w:tcW w:w="789" w:type="pct"/>
            <w:tcBorders>
              <w:top w:val="nil"/>
              <w:left w:val="nil"/>
              <w:bottom w:val="nil"/>
              <w:right w:val="nil"/>
            </w:tcBorders>
          </w:tcPr>
          <w:p w14:paraId="206C5E8F"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1377 (61.2)</w:t>
            </w:r>
          </w:p>
        </w:tc>
        <w:tc>
          <w:tcPr>
            <w:tcW w:w="1491" w:type="pct"/>
            <w:tcBorders>
              <w:top w:val="nil"/>
              <w:left w:val="nil"/>
              <w:bottom w:val="nil"/>
              <w:right w:val="nil"/>
            </w:tcBorders>
          </w:tcPr>
          <w:p w14:paraId="78746086"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3FA9FEC7" w14:textId="77777777" w:rsidTr="00C92B2E">
        <w:tc>
          <w:tcPr>
            <w:tcW w:w="2720" w:type="pct"/>
            <w:tcBorders>
              <w:top w:val="nil"/>
              <w:left w:val="nil"/>
              <w:bottom w:val="nil"/>
              <w:right w:val="nil"/>
            </w:tcBorders>
          </w:tcPr>
          <w:p w14:paraId="7B53ABE6"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Not holding a university degree</w:t>
            </w:r>
          </w:p>
        </w:tc>
        <w:tc>
          <w:tcPr>
            <w:tcW w:w="789" w:type="pct"/>
            <w:tcBorders>
              <w:top w:val="nil"/>
              <w:left w:val="nil"/>
              <w:bottom w:val="nil"/>
              <w:right w:val="nil"/>
            </w:tcBorders>
          </w:tcPr>
          <w:p w14:paraId="53F69C87"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873 (38.8)</w:t>
            </w:r>
          </w:p>
        </w:tc>
        <w:tc>
          <w:tcPr>
            <w:tcW w:w="1491" w:type="pct"/>
            <w:tcBorders>
              <w:top w:val="nil"/>
              <w:left w:val="nil"/>
              <w:bottom w:val="nil"/>
              <w:right w:val="nil"/>
            </w:tcBorders>
          </w:tcPr>
          <w:p w14:paraId="36DFB831"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296D2D16" w14:textId="77777777" w:rsidTr="00C92B2E">
        <w:tc>
          <w:tcPr>
            <w:tcW w:w="2720" w:type="pct"/>
            <w:tcBorders>
              <w:top w:val="nil"/>
              <w:left w:val="nil"/>
              <w:bottom w:val="nil"/>
              <w:right w:val="nil"/>
            </w:tcBorders>
          </w:tcPr>
          <w:p w14:paraId="30383072" w14:textId="77777777" w:rsidR="00E22279" w:rsidRPr="00E22279" w:rsidRDefault="00E22279" w:rsidP="00E22279">
            <w:pPr>
              <w:rPr>
                <w:rFonts w:ascii="Times New Roman" w:hAnsi="Times New Roman" w:cs="Times New Roman"/>
                <w:b/>
                <w:sz w:val="20"/>
                <w:szCs w:val="20"/>
                <w:lang w:val="en-US"/>
              </w:rPr>
            </w:pPr>
          </w:p>
          <w:p w14:paraId="779FDD00" w14:textId="3F8A1AF0" w:rsidR="0063521D" w:rsidRPr="00E22279" w:rsidRDefault="0063521D" w:rsidP="00E22279">
            <w:pPr>
              <w:rPr>
                <w:rFonts w:ascii="Times New Roman" w:hAnsi="Times New Roman" w:cs="Times New Roman"/>
                <w:b/>
                <w:sz w:val="20"/>
                <w:szCs w:val="20"/>
                <w:lang w:val="en-US"/>
              </w:rPr>
            </w:pPr>
            <w:r w:rsidRPr="00E22279">
              <w:rPr>
                <w:rFonts w:ascii="Times New Roman" w:hAnsi="Times New Roman" w:cs="Times New Roman"/>
                <w:b/>
                <w:sz w:val="20"/>
                <w:szCs w:val="20"/>
                <w:lang w:val="en-US"/>
              </w:rPr>
              <w:t>Alcohol consumption</w:t>
            </w:r>
          </w:p>
        </w:tc>
        <w:tc>
          <w:tcPr>
            <w:tcW w:w="789" w:type="pct"/>
            <w:tcBorders>
              <w:top w:val="nil"/>
              <w:left w:val="nil"/>
              <w:bottom w:val="nil"/>
              <w:right w:val="nil"/>
            </w:tcBorders>
          </w:tcPr>
          <w:p w14:paraId="4AEE387E" w14:textId="77777777" w:rsidR="0063521D" w:rsidRPr="00E22279" w:rsidRDefault="0063521D" w:rsidP="00E22279">
            <w:pPr>
              <w:jc w:val="center"/>
              <w:rPr>
                <w:rFonts w:ascii="Times New Roman" w:hAnsi="Times New Roman" w:cs="Times New Roman"/>
                <w:sz w:val="20"/>
                <w:szCs w:val="20"/>
                <w:lang w:val="en-US"/>
              </w:rPr>
            </w:pPr>
          </w:p>
        </w:tc>
        <w:tc>
          <w:tcPr>
            <w:tcW w:w="1491" w:type="pct"/>
            <w:tcBorders>
              <w:top w:val="nil"/>
              <w:left w:val="nil"/>
              <w:bottom w:val="nil"/>
              <w:right w:val="nil"/>
            </w:tcBorders>
          </w:tcPr>
          <w:p w14:paraId="2FFA1E67"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59830BE1" w14:textId="77777777" w:rsidTr="00C92B2E">
        <w:tc>
          <w:tcPr>
            <w:tcW w:w="2720" w:type="pct"/>
            <w:tcBorders>
              <w:top w:val="nil"/>
              <w:left w:val="nil"/>
              <w:bottom w:val="nil"/>
              <w:right w:val="nil"/>
            </w:tcBorders>
          </w:tcPr>
          <w:p w14:paraId="5C676C66"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Never</w:t>
            </w:r>
          </w:p>
        </w:tc>
        <w:tc>
          <w:tcPr>
            <w:tcW w:w="789" w:type="pct"/>
            <w:tcBorders>
              <w:top w:val="nil"/>
              <w:left w:val="nil"/>
              <w:bottom w:val="nil"/>
              <w:right w:val="nil"/>
            </w:tcBorders>
          </w:tcPr>
          <w:p w14:paraId="06B662DE"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634 (28.2)</w:t>
            </w:r>
          </w:p>
        </w:tc>
        <w:tc>
          <w:tcPr>
            <w:tcW w:w="1491" w:type="pct"/>
            <w:tcBorders>
              <w:top w:val="nil"/>
              <w:left w:val="nil"/>
              <w:bottom w:val="nil"/>
              <w:right w:val="nil"/>
            </w:tcBorders>
          </w:tcPr>
          <w:p w14:paraId="1DFBA203"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450124CC" w14:textId="77777777" w:rsidTr="00C92B2E">
        <w:tc>
          <w:tcPr>
            <w:tcW w:w="2720" w:type="pct"/>
            <w:tcBorders>
              <w:top w:val="nil"/>
              <w:left w:val="nil"/>
              <w:bottom w:val="nil"/>
              <w:right w:val="nil"/>
            </w:tcBorders>
          </w:tcPr>
          <w:p w14:paraId="136B98D3"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Moderate</w:t>
            </w:r>
          </w:p>
        </w:tc>
        <w:tc>
          <w:tcPr>
            <w:tcW w:w="789" w:type="pct"/>
            <w:tcBorders>
              <w:top w:val="nil"/>
              <w:left w:val="nil"/>
              <w:bottom w:val="nil"/>
              <w:right w:val="nil"/>
            </w:tcBorders>
          </w:tcPr>
          <w:p w14:paraId="21D28137"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1446 (64.2)</w:t>
            </w:r>
          </w:p>
        </w:tc>
        <w:tc>
          <w:tcPr>
            <w:tcW w:w="1491" w:type="pct"/>
            <w:tcBorders>
              <w:top w:val="nil"/>
              <w:left w:val="nil"/>
              <w:bottom w:val="nil"/>
              <w:right w:val="nil"/>
            </w:tcBorders>
          </w:tcPr>
          <w:p w14:paraId="23B3D50D"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621D0316" w14:textId="77777777" w:rsidTr="00C92B2E">
        <w:tc>
          <w:tcPr>
            <w:tcW w:w="2720" w:type="pct"/>
            <w:tcBorders>
              <w:top w:val="nil"/>
              <w:left w:val="nil"/>
              <w:bottom w:val="nil"/>
              <w:right w:val="nil"/>
            </w:tcBorders>
          </w:tcPr>
          <w:p w14:paraId="57ED6E1D"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Usual</w:t>
            </w:r>
          </w:p>
        </w:tc>
        <w:tc>
          <w:tcPr>
            <w:tcW w:w="789" w:type="pct"/>
            <w:tcBorders>
              <w:top w:val="nil"/>
              <w:left w:val="nil"/>
              <w:bottom w:val="nil"/>
              <w:right w:val="nil"/>
            </w:tcBorders>
          </w:tcPr>
          <w:p w14:paraId="4AA63DBA"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170 (7.6)</w:t>
            </w:r>
          </w:p>
        </w:tc>
        <w:tc>
          <w:tcPr>
            <w:tcW w:w="1491" w:type="pct"/>
            <w:tcBorders>
              <w:top w:val="nil"/>
              <w:left w:val="nil"/>
              <w:bottom w:val="nil"/>
              <w:right w:val="nil"/>
            </w:tcBorders>
          </w:tcPr>
          <w:p w14:paraId="669AF7B0"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76D4E5A3" w14:textId="77777777" w:rsidTr="00C92B2E">
        <w:tc>
          <w:tcPr>
            <w:tcW w:w="2720" w:type="pct"/>
            <w:tcBorders>
              <w:top w:val="nil"/>
              <w:left w:val="nil"/>
              <w:bottom w:val="nil"/>
              <w:right w:val="nil"/>
            </w:tcBorders>
          </w:tcPr>
          <w:p w14:paraId="064AEE74" w14:textId="77777777" w:rsidR="00E22279" w:rsidRPr="00E22279" w:rsidRDefault="00E22279" w:rsidP="00E22279">
            <w:pPr>
              <w:rPr>
                <w:rFonts w:ascii="Times New Roman" w:hAnsi="Times New Roman" w:cs="Times New Roman"/>
                <w:b/>
                <w:sz w:val="20"/>
                <w:szCs w:val="20"/>
                <w:lang w:val="en-US"/>
              </w:rPr>
            </w:pPr>
          </w:p>
          <w:p w14:paraId="0E0C4F44" w14:textId="618D56E1" w:rsidR="0063521D" w:rsidRPr="00E22279" w:rsidRDefault="0063521D" w:rsidP="00E22279">
            <w:pPr>
              <w:rPr>
                <w:rFonts w:ascii="Times New Roman" w:hAnsi="Times New Roman" w:cs="Times New Roman"/>
                <w:b/>
                <w:sz w:val="20"/>
                <w:szCs w:val="20"/>
                <w:lang w:val="en-US"/>
              </w:rPr>
            </w:pPr>
            <w:r w:rsidRPr="00E22279">
              <w:rPr>
                <w:rFonts w:ascii="Times New Roman" w:hAnsi="Times New Roman" w:cs="Times New Roman"/>
                <w:b/>
                <w:sz w:val="20"/>
                <w:szCs w:val="20"/>
                <w:lang w:val="en-US"/>
              </w:rPr>
              <w:t>Smoker</w:t>
            </w:r>
          </w:p>
        </w:tc>
        <w:tc>
          <w:tcPr>
            <w:tcW w:w="789" w:type="pct"/>
            <w:tcBorders>
              <w:top w:val="nil"/>
              <w:left w:val="nil"/>
              <w:bottom w:val="nil"/>
              <w:right w:val="nil"/>
            </w:tcBorders>
          </w:tcPr>
          <w:p w14:paraId="0949A93E" w14:textId="77777777" w:rsidR="0063521D" w:rsidRPr="00E22279" w:rsidRDefault="0063521D" w:rsidP="00E22279">
            <w:pPr>
              <w:jc w:val="center"/>
              <w:rPr>
                <w:rFonts w:ascii="Times New Roman" w:hAnsi="Times New Roman" w:cs="Times New Roman"/>
                <w:sz w:val="20"/>
                <w:szCs w:val="20"/>
                <w:lang w:val="en-US"/>
              </w:rPr>
            </w:pPr>
          </w:p>
        </w:tc>
        <w:tc>
          <w:tcPr>
            <w:tcW w:w="1491" w:type="pct"/>
            <w:tcBorders>
              <w:top w:val="nil"/>
              <w:left w:val="nil"/>
              <w:bottom w:val="nil"/>
              <w:right w:val="nil"/>
            </w:tcBorders>
          </w:tcPr>
          <w:p w14:paraId="69EE5237"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5E8D7ADA" w14:textId="77777777" w:rsidTr="00C92B2E">
        <w:tc>
          <w:tcPr>
            <w:tcW w:w="2720" w:type="pct"/>
            <w:tcBorders>
              <w:top w:val="nil"/>
              <w:left w:val="nil"/>
              <w:bottom w:val="nil"/>
              <w:right w:val="nil"/>
            </w:tcBorders>
          </w:tcPr>
          <w:p w14:paraId="607AA05D"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No</w:t>
            </w:r>
          </w:p>
        </w:tc>
        <w:tc>
          <w:tcPr>
            <w:tcW w:w="789" w:type="pct"/>
            <w:tcBorders>
              <w:top w:val="nil"/>
              <w:left w:val="nil"/>
              <w:bottom w:val="nil"/>
              <w:right w:val="nil"/>
            </w:tcBorders>
          </w:tcPr>
          <w:p w14:paraId="5B66FD41"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1928 (85.7)</w:t>
            </w:r>
          </w:p>
        </w:tc>
        <w:tc>
          <w:tcPr>
            <w:tcW w:w="1491" w:type="pct"/>
            <w:tcBorders>
              <w:top w:val="nil"/>
              <w:left w:val="nil"/>
              <w:bottom w:val="nil"/>
              <w:right w:val="nil"/>
            </w:tcBorders>
          </w:tcPr>
          <w:p w14:paraId="190E8EEB"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0E11614A" w14:textId="77777777" w:rsidTr="00C92B2E">
        <w:tc>
          <w:tcPr>
            <w:tcW w:w="2720" w:type="pct"/>
            <w:tcBorders>
              <w:top w:val="nil"/>
              <w:left w:val="nil"/>
              <w:bottom w:val="nil"/>
              <w:right w:val="nil"/>
            </w:tcBorders>
          </w:tcPr>
          <w:p w14:paraId="74AEE0D9"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Yes</w:t>
            </w:r>
          </w:p>
        </w:tc>
        <w:tc>
          <w:tcPr>
            <w:tcW w:w="789" w:type="pct"/>
            <w:tcBorders>
              <w:top w:val="nil"/>
              <w:left w:val="nil"/>
              <w:bottom w:val="nil"/>
              <w:right w:val="nil"/>
            </w:tcBorders>
          </w:tcPr>
          <w:p w14:paraId="73F4D4FF"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322 (14.3)</w:t>
            </w:r>
          </w:p>
        </w:tc>
        <w:tc>
          <w:tcPr>
            <w:tcW w:w="1491" w:type="pct"/>
            <w:tcBorders>
              <w:top w:val="nil"/>
              <w:left w:val="nil"/>
              <w:bottom w:val="nil"/>
              <w:right w:val="nil"/>
            </w:tcBorders>
          </w:tcPr>
          <w:p w14:paraId="129C37B2"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0E302F59" w14:textId="77777777" w:rsidTr="00C92B2E">
        <w:tc>
          <w:tcPr>
            <w:tcW w:w="2720" w:type="pct"/>
            <w:tcBorders>
              <w:top w:val="nil"/>
              <w:left w:val="nil"/>
              <w:bottom w:val="nil"/>
              <w:right w:val="nil"/>
            </w:tcBorders>
          </w:tcPr>
          <w:p w14:paraId="4BCDFB25" w14:textId="77777777" w:rsidR="0063521D" w:rsidRPr="00E22279" w:rsidRDefault="0063521D" w:rsidP="00E22279">
            <w:pPr>
              <w:rPr>
                <w:rFonts w:ascii="Times New Roman" w:hAnsi="Times New Roman" w:cs="Times New Roman"/>
                <w:sz w:val="20"/>
                <w:szCs w:val="20"/>
                <w:lang w:val="en-US"/>
              </w:rPr>
            </w:pPr>
            <w:r w:rsidRPr="00E22279">
              <w:rPr>
                <w:rFonts w:ascii="Times New Roman" w:hAnsi="Times New Roman" w:cs="Times New Roman"/>
                <w:sz w:val="20"/>
                <w:szCs w:val="20"/>
                <w:lang w:val="en-US"/>
              </w:rPr>
              <w:t>Sleep time (h)</w:t>
            </w:r>
          </w:p>
        </w:tc>
        <w:tc>
          <w:tcPr>
            <w:tcW w:w="789" w:type="pct"/>
            <w:tcBorders>
              <w:top w:val="nil"/>
              <w:left w:val="nil"/>
              <w:bottom w:val="nil"/>
              <w:right w:val="nil"/>
            </w:tcBorders>
          </w:tcPr>
          <w:p w14:paraId="38289B2D" w14:textId="77777777" w:rsidR="0063521D" w:rsidRPr="00E22279" w:rsidRDefault="0063521D" w:rsidP="00E22279">
            <w:pPr>
              <w:jc w:val="center"/>
              <w:rPr>
                <w:rFonts w:ascii="Times New Roman" w:hAnsi="Times New Roman" w:cs="Times New Roman"/>
                <w:sz w:val="20"/>
                <w:szCs w:val="20"/>
                <w:lang w:val="en-US"/>
              </w:rPr>
            </w:pPr>
          </w:p>
        </w:tc>
        <w:tc>
          <w:tcPr>
            <w:tcW w:w="1491" w:type="pct"/>
            <w:tcBorders>
              <w:top w:val="nil"/>
              <w:left w:val="nil"/>
              <w:bottom w:val="nil"/>
              <w:right w:val="nil"/>
            </w:tcBorders>
          </w:tcPr>
          <w:p w14:paraId="08D5D3EF"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7.9 (1.1)</w:t>
            </w:r>
          </w:p>
        </w:tc>
      </w:tr>
      <w:tr w:rsidR="00C92B2E" w:rsidRPr="00E22279" w14:paraId="4521117D" w14:textId="77777777" w:rsidTr="00C92B2E">
        <w:tc>
          <w:tcPr>
            <w:tcW w:w="2720" w:type="pct"/>
            <w:tcBorders>
              <w:top w:val="nil"/>
              <w:left w:val="nil"/>
              <w:bottom w:val="nil"/>
              <w:right w:val="nil"/>
            </w:tcBorders>
          </w:tcPr>
          <w:p w14:paraId="699533A9" w14:textId="77777777" w:rsidR="0063521D" w:rsidRPr="00E22279" w:rsidRDefault="0063521D" w:rsidP="00E22279">
            <w:pPr>
              <w:rPr>
                <w:rFonts w:ascii="Times New Roman" w:hAnsi="Times New Roman" w:cs="Times New Roman"/>
                <w:sz w:val="20"/>
                <w:szCs w:val="20"/>
                <w:lang w:val="en-US"/>
              </w:rPr>
            </w:pPr>
            <w:r w:rsidRPr="00E22279">
              <w:rPr>
                <w:rFonts w:ascii="Times New Roman" w:hAnsi="Times New Roman" w:cs="Times New Roman"/>
                <w:sz w:val="20"/>
                <w:szCs w:val="20"/>
                <w:lang w:val="en-US"/>
              </w:rPr>
              <w:t>Screen time (h)</w:t>
            </w:r>
          </w:p>
        </w:tc>
        <w:tc>
          <w:tcPr>
            <w:tcW w:w="789" w:type="pct"/>
            <w:tcBorders>
              <w:top w:val="nil"/>
              <w:left w:val="nil"/>
              <w:bottom w:val="nil"/>
              <w:right w:val="nil"/>
            </w:tcBorders>
          </w:tcPr>
          <w:p w14:paraId="1BEBBB6E" w14:textId="77777777" w:rsidR="0063521D" w:rsidRPr="00E22279" w:rsidRDefault="0063521D" w:rsidP="00E22279">
            <w:pPr>
              <w:jc w:val="center"/>
              <w:rPr>
                <w:rFonts w:ascii="Times New Roman" w:hAnsi="Times New Roman" w:cs="Times New Roman"/>
                <w:sz w:val="20"/>
                <w:szCs w:val="20"/>
                <w:lang w:val="en-US"/>
              </w:rPr>
            </w:pPr>
          </w:p>
        </w:tc>
        <w:tc>
          <w:tcPr>
            <w:tcW w:w="1491" w:type="pct"/>
            <w:tcBorders>
              <w:top w:val="nil"/>
              <w:left w:val="nil"/>
              <w:bottom w:val="nil"/>
              <w:right w:val="nil"/>
            </w:tcBorders>
          </w:tcPr>
          <w:p w14:paraId="3D82270E"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5.8 (2.3)</w:t>
            </w:r>
          </w:p>
        </w:tc>
      </w:tr>
      <w:tr w:rsidR="00C92B2E" w:rsidRPr="00E22279" w14:paraId="033C70F0" w14:textId="77777777" w:rsidTr="00C92B2E">
        <w:tc>
          <w:tcPr>
            <w:tcW w:w="2720" w:type="pct"/>
            <w:tcBorders>
              <w:top w:val="nil"/>
              <w:left w:val="nil"/>
              <w:bottom w:val="nil"/>
              <w:right w:val="nil"/>
            </w:tcBorders>
          </w:tcPr>
          <w:p w14:paraId="2B6F3BC6" w14:textId="77777777" w:rsidR="00E22279" w:rsidRPr="00E22279" w:rsidRDefault="00E22279" w:rsidP="00E22279">
            <w:pPr>
              <w:rPr>
                <w:rFonts w:ascii="Times New Roman" w:hAnsi="Times New Roman" w:cs="Times New Roman"/>
                <w:b/>
                <w:sz w:val="20"/>
                <w:szCs w:val="20"/>
                <w:lang w:val="en-US"/>
              </w:rPr>
            </w:pPr>
          </w:p>
          <w:p w14:paraId="20A8B43D" w14:textId="21D2B4CF" w:rsidR="0063521D" w:rsidRPr="00E22279" w:rsidRDefault="0063521D" w:rsidP="00E22279">
            <w:pPr>
              <w:rPr>
                <w:rFonts w:ascii="Times New Roman" w:hAnsi="Times New Roman" w:cs="Times New Roman"/>
                <w:b/>
                <w:sz w:val="20"/>
                <w:szCs w:val="20"/>
                <w:lang w:val="en-US"/>
              </w:rPr>
            </w:pPr>
            <w:r w:rsidRPr="00E22279">
              <w:rPr>
                <w:rFonts w:ascii="Times New Roman" w:hAnsi="Times New Roman" w:cs="Times New Roman"/>
                <w:b/>
                <w:sz w:val="20"/>
                <w:szCs w:val="20"/>
                <w:lang w:val="en-US"/>
              </w:rPr>
              <w:t xml:space="preserve">Exposure to COVID-19 </w:t>
            </w:r>
          </w:p>
        </w:tc>
        <w:tc>
          <w:tcPr>
            <w:tcW w:w="789" w:type="pct"/>
            <w:tcBorders>
              <w:top w:val="nil"/>
              <w:left w:val="nil"/>
              <w:bottom w:val="nil"/>
              <w:right w:val="nil"/>
            </w:tcBorders>
          </w:tcPr>
          <w:p w14:paraId="03175B1C" w14:textId="77777777" w:rsidR="0063521D" w:rsidRPr="00E22279" w:rsidRDefault="0063521D" w:rsidP="00E22279">
            <w:pPr>
              <w:jc w:val="center"/>
              <w:rPr>
                <w:rFonts w:ascii="Times New Roman" w:hAnsi="Times New Roman" w:cs="Times New Roman"/>
                <w:sz w:val="20"/>
                <w:szCs w:val="20"/>
                <w:lang w:val="en-US"/>
              </w:rPr>
            </w:pPr>
          </w:p>
        </w:tc>
        <w:tc>
          <w:tcPr>
            <w:tcW w:w="1491" w:type="pct"/>
            <w:tcBorders>
              <w:top w:val="nil"/>
              <w:left w:val="nil"/>
              <w:bottom w:val="nil"/>
              <w:right w:val="nil"/>
            </w:tcBorders>
          </w:tcPr>
          <w:p w14:paraId="320EF792"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1F3D3296" w14:textId="77777777" w:rsidTr="00C92B2E">
        <w:tc>
          <w:tcPr>
            <w:tcW w:w="2720" w:type="pct"/>
            <w:tcBorders>
              <w:top w:val="nil"/>
              <w:left w:val="nil"/>
              <w:bottom w:val="nil"/>
              <w:right w:val="nil"/>
            </w:tcBorders>
          </w:tcPr>
          <w:p w14:paraId="40C569F3"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Yes</w:t>
            </w:r>
          </w:p>
        </w:tc>
        <w:tc>
          <w:tcPr>
            <w:tcW w:w="789" w:type="pct"/>
            <w:tcBorders>
              <w:top w:val="nil"/>
              <w:left w:val="nil"/>
              <w:bottom w:val="nil"/>
              <w:right w:val="nil"/>
            </w:tcBorders>
          </w:tcPr>
          <w:p w14:paraId="707E630C"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210 (9.3)</w:t>
            </w:r>
          </w:p>
        </w:tc>
        <w:tc>
          <w:tcPr>
            <w:tcW w:w="1491" w:type="pct"/>
            <w:tcBorders>
              <w:top w:val="nil"/>
              <w:left w:val="nil"/>
              <w:bottom w:val="nil"/>
              <w:right w:val="nil"/>
            </w:tcBorders>
          </w:tcPr>
          <w:p w14:paraId="3BAAB70D"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433B1BF1" w14:textId="77777777" w:rsidTr="00C92B2E">
        <w:tc>
          <w:tcPr>
            <w:tcW w:w="2720" w:type="pct"/>
            <w:tcBorders>
              <w:top w:val="nil"/>
              <w:left w:val="nil"/>
              <w:bottom w:val="nil"/>
              <w:right w:val="nil"/>
            </w:tcBorders>
          </w:tcPr>
          <w:p w14:paraId="5753BA58" w14:textId="77777777" w:rsidR="0063521D" w:rsidRPr="00E22279" w:rsidRDefault="0063521D" w:rsidP="00E22279">
            <w:pPr>
              <w:rPr>
                <w:rFonts w:ascii="Times New Roman" w:hAnsi="Times New Roman" w:cs="Times New Roman"/>
                <w:sz w:val="20"/>
                <w:szCs w:val="20"/>
                <w:lang w:val="en-US"/>
              </w:rPr>
            </w:pPr>
            <w:r w:rsidRPr="00E22279">
              <w:rPr>
                <w:rFonts w:ascii="Times New Roman" w:hAnsi="Times New Roman" w:cs="Times New Roman"/>
                <w:sz w:val="20"/>
                <w:szCs w:val="20"/>
                <w:lang w:val="en-US"/>
              </w:rPr>
              <w:t>No</w:t>
            </w:r>
          </w:p>
          <w:p w14:paraId="09CA5533" w14:textId="72D7AEA4" w:rsidR="00E22279" w:rsidRPr="00E22279" w:rsidRDefault="00E22279" w:rsidP="00E22279">
            <w:pPr>
              <w:rPr>
                <w:rFonts w:ascii="Times New Roman" w:hAnsi="Times New Roman" w:cs="Times New Roman"/>
                <w:b/>
                <w:bCs/>
                <w:sz w:val="20"/>
                <w:szCs w:val="20"/>
                <w:lang w:val="en-US"/>
              </w:rPr>
            </w:pPr>
          </w:p>
        </w:tc>
        <w:tc>
          <w:tcPr>
            <w:tcW w:w="789" w:type="pct"/>
            <w:tcBorders>
              <w:top w:val="nil"/>
              <w:left w:val="nil"/>
              <w:bottom w:val="nil"/>
              <w:right w:val="nil"/>
            </w:tcBorders>
          </w:tcPr>
          <w:p w14:paraId="32333B8D"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2040 (90.7)</w:t>
            </w:r>
          </w:p>
        </w:tc>
        <w:tc>
          <w:tcPr>
            <w:tcW w:w="1491" w:type="pct"/>
            <w:tcBorders>
              <w:top w:val="nil"/>
              <w:left w:val="nil"/>
              <w:bottom w:val="nil"/>
              <w:right w:val="nil"/>
            </w:tcBorders>
          </w:tcPr>
          <w:p w14:paraId="728068A3"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76B73ECB" w14:textId="77777777" w:rsidTr="00C92B2E">
        <w:tc>
          <w:tcPr>
            <w:tcW w:w="2720" w:type="pct"/>
            <w:tcBorders>
              <w:top w:val="nil"/>
              <w:left w:val="nil"/>
              <w:bottom w:val="nil"/>
              <w:right w:val="nil"/>
            </w:tcBorders>
          </w:tcPr>
          <w:p w14:paraId="4DABC797" w14:textId="77777777" w:rsidR="0063521D" w:rsidRPr="00E22279" w:rsidRDefault="0063521D" w:rsidP="00E22279">
            <w:pPr>
              <w:rPr>
                <w:rFonts w:ascii="Times New Roman" w:hAnsi="Times New Roman" w:cs="Times New Roman"/>
                <w:b/>
                <w:sz w:val="20"/>
                <w:szCs w:val="20"/>
                <w:lang w:val="en-US"/>
              </w:rPr>
            </w:pPr>
            <w:r w:rsidRPr="00E22279">
              <w:rPr>
                <w:rFonts w:ascii="Times New Roman" w:hAnsi="Times New Roman" w:cs="Times New Roman"/>
                <w:b/>
                <w:sz w:val="20"/>
                <w:szCs w:val="20"/>
                <w:lang w:val="en-US"/>
              </w:rPr>
              <w:t>Alone while COVID-19 lockdown</w:t>
            </w:r>
          </w:p>
        </w:tc>
        <w:tc>
          <w:tcPr>
            <w:tcW w:w="789" w:type="pct"/>
            <w:tcBorders>
              <w:top w:val="nil"/>
              <w:left w:val="nil"/>
              <w:bottom w:val="nil"/>
              <w:right w:val="nil"/>
            </w:tcBorders>
          </w:tcPr>
          <w:p w14:paraId="5214B9EE" w14:textId="77777777" w:rsidR="0063521D" w:rsidRPr="00E22279" w:rsidRDefault="0063521D" w:rsidP="00E22279">
            <w:pPr>
              <w:jc w:val="center"/>
              <w:rPr>
                <w:rFonts w:ascii="Times New Roman" w:hAnsi="Times New Roman" w:cs="Times New Roman"/>
                <w:sz w:val="20"/>
                <w:szCs w:val="20"/>
                <w:lang w:val="en-US"/>
              </w:rPr>
            </w:pPr>
          </w:p>
        </w:tc>
        <w:tc>
          <w:tcPr>
            <w:tcW w:w="1491" w:type="pct"/>
            <w:tcBorders>
              <w:top w:val="nil"/>
              <w:left w:val="nil"/>
              <w:bottom w:val="nil"/>
              <w:right w:val="nil"/>
            </w:tcBorders>
          </w:tcPr>
          <w:p w14:paraId="002DC3A5"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4553D326" w14:textId="77777777" w:rsidTr="00C92B2E">
        <w:tc>
          <w:tcPr>
            <w:tcW w:w="2720" w:type="pct"/>
            <w:tcBorders>
              <w:top w:val="nil"/>
              <w:left w:val="nil"/>
              <w:bottom w:val="nil"/>
              <w:right w:val="nil"/>
            </w:tcBorders>
          </w:tcPr>
          <w:p w14:paraId="6EF0F83E"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Yes</w:t>
            </w:r>
          </w:p>
        </w:tc>
        <w:tc>
          <w:tcPr>
            <w:tcW w:w="789" w:type="pct"/>
            <w:tcBorders>
              <w:top w:val="nil"/>
              <w:left w:val="nil"/>
              <w:bottom w:val="nil"/>
              <w:right w:val="nil"/>
            </w:tcBorders>
          </w:tcPr>
          <w:p w14:paraId="2D704C8C"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168 (7.5)</w:t>
            </w:r>
          </w:p>
        </w:tc>
        <w:tc>
          <w:tcPr>
            <w:tcW w:w="1491" w:type="pct"/>
            <w:tcBorders>
              <w:top w:val="nil"/>
              <w:left w:val="nil"/>
              <w:bottom w:val="nil"/>
              <w:right w:val="nil"/>
            </w:tcBorders>
          </w:tcPr>
          <w:p w14:paraId="48357199"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670DE1AB" w14:textId="77777777" w:rsidTr="00C92B2E">
        <w:tc>
          <w:tcPr>
            <w:tcW w:w="2720" w:type="pct"/>
            <w:tcBorders>
              <w:top w:val="nil"/>
              <w:left w:val="nil"/>
              <w:bottom w:val="nil"/>
              <w:right w:val="nil"/>
            </w:tcBorders>
          </w:tcPr>
          <w:p w14:paraId="3BD8271B"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No</w:t>
            </w:r>
          </w:p>
        </w:tc>
        <w:tc>
          <w:tcPr>
            <w:tcW w:w="789" w:type="pct"/>
            <w:tcBorders>
              <w:top w:val="nil"/>
              <w:left w:val="nil"/>
              <w:bottom w:val="nil"/>
              <w:right w:val="nil"/>
            </w:tcBorders>
          </w:tcPr>
          <w:p w14:paraId="6E610987"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2082 (92.5)</w:t>
            </w:r>
          </w:p>
        </w:tc>
        <w:tc>
          <w:tcPr>
            <w:tcW w:w="1491" w:type="pct"/>
            <w:tcBorders>
              <w:top w:val="nil"/>
              <w:left w:val="nil"/>
              <w:bottom w:val="nil"/>
              <w:right w:val="nil"/>
            </w:tcBorders>
          </w:tcPr>
          <w:p w14:paraId="1BB76E44"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19001128" w14:textId="77777777" w:rsidTr="00C92B2E">
        <w:tc>
          <w:tcPr>
            <w:tcW w:w="2720" w:type="pct"/>
            <w:tcBorders>
              <w:top w:val="nil"/>
              <w:left w:val="nil"/>
              <w:bottom w:val="nil"/>
              <w:right w:val="nil"/>
            </w:tcBorders>
          </w:tcPr>
          <w:p w14:paraId="1A975B74" w14:textId="77777777" w:rsidR="0063521D" w:rsidRPr="00E22279" w:rsidRDefault="0063521D" w:rsidP="00E22279">
            <w:pPr>
              <w:rPr>
                <w:rFonts w:ascii="Times New Roman" w:hAnsi="Times New Roman" w:cs="Times New Roman"/>
                <w:sz w:val="20"/>
                <w:szCs w:val="20"/>
                <w:lang w:val="en-US"/>
              </w:rPr>
            </w:pPr>
            <w:r w:rsidRPr="00E22279">
              <w:rPr>
                <w:rFonts w:ascii="Times New Roman" w:hAnsi="Times New Roman" w:cs="Times New Roman"/>
                <w:sz w:val="20"/>
                <w:szCs w:val="20"/>
                <w:lang w:val="en-US"/>
              </w:rPr>
              <w:t xml:space="preserve">Days isolated from COVID-19 </w:t>
            </w:r>
          </w:p>
        </w:tc>
        <w:tc>
          <w:tcPr>
            <w:tcW w:w="789" w:type="pct"/>
            <w:tcBorders>
              <w:top w:val="nil"/>
              <w:left w:val="nil"/>
              <w:bottom w:val="nil"/>
              <w:right w:val="nil"/>
            </w:tcBorders>
          </w:tcPr>
          <w:p w14:paraId="3B9C2E0F" w14:textId="77777777" w:rsidR="0063521D" w:rsidRPr="00E22279" w:rsidRDefault="0063521D" w:rsidP="00E22279">
            <w:pPr>
              <w:jc w:val="center"/>
              <w:rPr>
                <w:rFonts w:ascii="Times New Roman" w:hAnsi="Times New Roman" w:cs="Times New Roman"/>
                <w:sz w:val="20"/>
                <w:szCs w:val="20"/>
                <w:lang w:val="en-US"/>
              </w:rPr>
            </w:pPr>
          </w:p>
        </w:tc>
        <w:tc>
          <w:tcPr>
            <w:tcW w:w="1491" w:type="pct"/>
            <w:tcBorders>
              <w:top w:val="nil"/>
              <w:left w:val="nil"/>
              <w:bottom w:val="nil"/>
              <w:right w:val="nil"/>
            </w:tcBorders>
          </w:tcPr>
          <w:p w14:paraId="719FC2C6"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7.2 (2.9)</w:t>
            </w:r>
          </w:p>
        </w:tc>
      </w:tr>
      <w:tr w:rsidR="00C92B2E" w:rsidRPr="00E22279" w14:paraId="616BDF57" w14:textId="77777777" w:rsidTr="00C92B2E">
        <w:tc>
          <w:tcPr>
            <w:tcW w:w="2720" w:type="pct"/>
            <w:tcBorders>
              <w:top w:val="nil"/>
              <w:left w:val="nil"/>
              <w:bottom w:val="nil"/>
              <w:right w:val="nil"/>
            </w:tcBorders>
          </w:tcPr>
          <w:p w14:paraId="329EDC50" w14:textId="77777777" w:rsidR="0063521D" w:rsidRPr="00E22279" w:rsidRDefault="0063521D" w:rsidP="00E22279">
            <w:pPr>
              <w:rPr>
                <w:rFonts w:ascii="Times New Roman" w:hAnsi="Times New Roman" w:cs="Times New Roman"/>
                <w:sz w:val="20"/>
                <w:szCs w:val="20"/>
                <w:lang w:val="en-US"/>
              </w:rPr>
            </w:pPr>
            <w:r w:rsidRPr="00E22279">
              <w:rPr>
                <w:rFonts w:ascii="Times New Roman" w:hAnsi="Times New Roman" w:cs="Times New Roman"/>
                <w:sz w:val="20"/>
                <w:szCs w:val="20"/>
                <w:lang w:val="en-US"/>
              </w:rPr>
              <w:t>PA weekly minutes while isolated from COVID-19</w:t>
            </w:r>
          </w:p>
        </w:tc>
        <w:tc>
          <w:tcPr>
            <w:tcW w:w="789" w:type="pct"/>
            <w:tcBorders>
              <w:top w:val="nil"/>
              <w:left w:val="nil"/>
              <w:bottom w:val="nil"/>
              <w:right w:val="nil"/>
            </w:tcBorders>
          </w:tcPr>
          <w:p w14:paraId="1376A60F" w14:textId="77777777" w:rsidR="0063521D" w:rsidRPr="00E22279" w:rsidRDefault="0063521D" w:rsidP="00E22279">
            <w:pPr>
              <w:jc w:val="center"/>
              <w:rPr>
                <w:rFonts w:ascii="Times New Roman" w:hAnsi="Times New Roman" w:cs="Times New Roman"/>
                <w:sz w:val="20"/>
                <w:szCs w:val="20"/>
                <w:lang w:val="en-US"/>
              </w:rPr>
            </w:pPr>
          </w:p>
        </w:tc>
        <w:tc>
          <w:tcPr>
            <w:tcW w:w="1491" w:type="pct"/>
            <w:tcBorders>
              <w:top w:val="nil"/>
              <w:left w:val="nil"/>
              <w:bottom w:val="nil"/>
              <w:right w:val="nil"/>
            </w:tcBorders>
          </w:tcPr>
          <w:p w14:paraId="49CD3B61"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182.5 (180.7)</w:t>
            </w:r>
          </w:p>
        </w:tc>
      </w:tr>
      <w:tr w:rsidR="00C92B2E" w:rsidRPr="00283E67" w14:paraId="4C95DC57" w14:textId="77777777" w:rsidTr="00C92B2E">
        <w:tc>
          <w:tcPr>
            <w:tcW w:w="2720" w:type="pct"/>
            <w:tcBorders>
              <w:top w:val="nil"/>
              <w:left w:val="nil"/>
              <w:bottom w:val="nil"/>
              <w:right w:val="nil"/>
            </w:tcBorders>
          </w:tcPr>
          <w:p w14:paraId="7683CADB" w14:textId="77777777" w:rsidR="00E22279" w:rsidRPr="00E22279" w:rsidRDefault="00E22279" w:rsidP="00E22279">
            <w:pPr>
              <w:rPr>
                <w:rFonts w:ascii="Times New Roman" w:hAnsi="Times New Roman" w:cs="Times New Roman"/>
                <w:b/>
                <w:sz w:val="20"/>
                <w:szCs w:val="20"/>
                <w:lang w:val="en-US"/>
              </w:rPr>
            </w:pPr>
          </w:p>
          <w:p w14:paraId="0263E40D" w14:textId="40A0DE7A" w:rsidR="0063521D" w:rsidRPr="00E22279" w:rsidRDefault="0063521D" w:rsidP="00E22279">
            <w:pPr>
              <w:rPr>
                <w:rFonts w:ascii="Times New Roman" w:hAnsi="Times New Roman" w:cs="Times New Roman"/>
                <w:b/>
                <w:sz w:val="20"/>
                <w:szCs w:val="20"/>
                <w:lang w:val="en-US"/>
              </w:rPr>
            </w:pPr>
            <w:r w:rsidRPr="00E22279">
              <w:rPr>
                <w:rFonts w:ascii="Times New Roman" w:hAnsi="Times New Roman" w:cs="Times New Roman"/>
                <w:b/>
                <w:sz w:val="20"/>
                <w:szCs w:val="20"/>
                <w:lang w:val="en-US"/>
              </w:rPr>
              <w:t>WHO PA recommendations while isolated from COVID-19</w:t>
            </w:r>
          </w:p>
        </w:tc>
        <w:tc>
          <w:tcPr>
            <w:tcW w:w="789" w:type="pct"/>
            <w:tcBorders>
              <w:top w:val="nil"/>
              <w:left w:val="nil"/>
              <w:bottom w:val="nil"/>
              <w:right w:val="nil"/>
            </w:tcBorders>
          </w:tcPr>
          <w:p w14:paraId="4D307939" w14:textId="77777777" w:rsidR="0063521D" w:rsidRPr="00E22279" w:rsidRDefault="0063521D" w:rsidP="00E22279">
            <w:pPr>
              <w:jc w:val="center"/>
              <w:rPr>
                <w:rFonts w:ascii="Times New Roman" w:hAnsi="Times New Roman" w:cs="Times New Roman"/>
                <w:sz w:val="20"/>
                <w:szCs w:val="20"/>
                <w:lang w:val="en-US"/>
              </w:rPr>
            </w:pPr>
          </w:p>
        </w:tc>
        <w:tc>
          <w:tcPr>
            <w:tcW w:w="1491" w:type="pct"/>
            <w:tcBorders>
              <w:top w:val="nil"/>
              <w:left w:val="nil"/>
              <w:bottom w:val="nil"/>
              <w:right w:val="nil"/>
            </w:tcBorders>
          </w:tcPr>
          <w:p w14:paraId="57A769E2"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6C2BEB7F" w14:textId="77777777" w:rsidTr="00C92B2E">
        <w:tc>
          <w:tcPr>
            <w:tcW w:w="2720" w:type="pct"/>
            <w:tcBorders>
              <w:top w:val="nil"/>
              <w:left w:val="nil"/>
              <w:bottom w:val="nil"/>
              <w:right w:val="nil"/>
            </w:tcBorders>
          </w:tcPr>
          <w:p w14:paraId="2C32DC42"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Yes</w:t>
            </w:r>
          </w:p>
        </w:tc>
        <w:tc>
          <w:tcPr>
            <w:tcW w:w="789" w:type="pct"/>
            <w:tcBorders>
              <w:top w:val="nil"/>
              <w:left w:val="nil"/>
              <w:bottom w:val="nil"/>
              <w:right w:val="nil"/>
            </w:tcBorders>
          </w:tcPr>
          <w:p w14:paraId="3638A3F9"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1142 (50.8)</w:t>
            </w:r>
          </w:p>
        </w:tc>
        <w:tc>
          <w:tcPr>
            <w:tcW w:w="1491" w:type="pct"/>
            <w:tcBorders>
              <w:top w:val="nil"/>
              <w:left w:val="nil"/>
              <w:bottom w:val="nil"/>
              <w:right w:val="nil"/>
            </w:tcBorders>
          </w:tcPr>
          <w:p w14:paraId="35F752B0"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23279543" w14:textId="77777777" w:rsidTr="00C92B2E">
        <w:tc>
          <w:tcPr>
            <w:tcW w:w="2720" w:type="pct"/>
            <w:tcBorders>
              <w:top w:val="nil"/>
              <w:left w:val="nil"/>
              <w:bottom w:val="nil"/>
              <w:right w:val="nil"/>
            </w:tcBorders>
          </w:tcPr>
          <w:p w14:paraId="6BF664DD" w14:textId="77777777" w:rsidR="0063521D" w:rsidRPr="00E22279" w:rsidRDefault="0063521D" w:rsidP="00E22279">
            <w:pPr>
              <w:rPr>
                <w:rFonts w:ascii="Times New Roman" w:hAnsi="Times New Roman" w:cs="Times New Roman"/>
                <w:sz w:val="20"/>
                <w:szCs w:val="20"/>
                <w:lang w:val="en-US"/>
              </w:rPr>
            </w:pPr>
            <w:r w:rsidRPr="00E22279">
              <w:rPr>
                <w:rFonts w:ascii="Times New Roman" w:hAnsi="Times New Roman" w:cs="Times New Roman"/>
                <w:sz w:val="20"/>
                <w:szCs w:val="20"/>
                <w:lang w:val="en-US"/>
              </w:rPr>
              <w:t>No</w:t>
            </w:r>
          </w:p>
        </w:tc>
        <w:tc>
          <w:tcPr>
            <w:tcW w:w="789" w:type="pct"/>
            <w:tcBorders>
              <w:top w:val="nil"/>
              <w:left w:val="nil"/>
              <w:bottom w:val="nil"/>
              <w:right w:val="nil"/>
            </w:tcBorders>
          </w:tcPr>
          <w:p w14:paraId="66886AB1"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1108 (49.2)</w:t>
            </w:r>
          </w:p>
        </w:tc>
        <w:tc>
          <w:tcPr>
            <w:tcW w:w="1491" w:type="pct"/>
            <w:tcBorders>
              <w:top w:val="nil"/>
              <w:left w:val="nil"/>
              <w:bottom w:val="nil"/>
              <w:right w:val="nil"/>
            </w:tcBorders>
          </w:tcPr>
          <w:p w14:paraId="1A72049C"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6B14F94B" w14:textId="77777777" w:rsidTr="00C92B2E">
        <w:tc>
          <w:tcPr>
            <w:tcW w:w="2720" w:type="pct"/>
            <w:tcBorders>
              <w:top w:val="nil"/>
              <w:left w:val="nil"/>
              <w:bottom w:val="nil"/>
              <w:right w:val="nil"/>
            </w:tcBorders>
          </w:tcPr>
          <w:p w14:paraId="4095F4D8" w14:textId="77777777" w:rsidR="0063521D" w:rsidRPr="00E22279" w:rsidRDefault="0063521D" w:rsidP="00E22279">
            <w:pPr>
              <w:rPr>
                <w:rFonts w:ascii="Times New Roman" w:hAnsi="Times New Roman" w:cs="Times New Roman"/>
                <w:sz w:val="20"/>
                <w:szCs w:val="20"/>
                <w:lang w:val="en-US"/>
              </w:rPr>
            </w:pPr>
            <w:r w:rsidRPr="00E22279">
              <w:rPr>
                <w:rFonts w:ascii="Times New Roman" w:hAnsi="Times New Roman" w:cs="Times New Roman"/>
                <w:sz w:val="20"/>
                <w:szCs w:val="20"/>
                <w:lang w:val="en-US"/>
              </w:rPr>
              <w:t>PA weekly minutes before isolated from COVID-19</w:t>
            </w:r>
          </w:p>
        </w:tc>
        <w:tc>
          <w:tcPr>
            <w:tcW w:w="789" w:type="pct"/>
            <w:tcBorders>
              <w:top w:val="nil"/>
              <w:left w:val="nil"/>
              <w:bottom w:val="nil"/>
              <w:right w:val="nil"/>
            </w:tcBorders>
          </w:tcPr>
          <w:p w14:paraId="53DEE393" w14:textId="77777777" w:rsidR="0063521D" w:rsidRPr="00E22279" w:rsidRDefault="0063521D" w:rsidP="00E22279">
            <w:pPr>
              <w:jc w:val="center"/>
              <w:rPr>
                <w:rFonts w:ascii="Times New Roman" w:hAnsi="Times New Roman" w:cs="Times New Roman"/>
                <w:sz w:val="20"/>
                <w:szCs w:val="20"/>
                <w:lang w:val="en-US"/>
              </w:rPr>
            </w:pPr>
          </w:p>
        </w:tc>
        <w:tc>
          <w:tcPr>
            <w:tcW w:w="1491" w:type="pct"/>
            <w:tcBorders>
              <w:top w:val="nil"/>
              <w:left w:val="nil"/>
              <w:bottom w:val="nil"/>
              <w:right w:val="nil"/>
            </w:tcBorders>
          </w:tcPr>
          <w:p w14:paraId="28CD67D4" w14:textId="77777777" w:rsidR="0063521D" w:rsidRPr="00E22279" w:rsidRDefault="0063521D" w:rsidP="00E22279">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222.4 (190.9)</w:t>
            </w:r>
          </w:p>
        </w:tc>
      </w:tr>
      <w:tr w:rsidR="00C92B2E" w:rsidRPr="00283E67" w14:paraId="69C4F4D5" w14:textId="77777777" w:rsidTr="00C92B2E">
        <w:tc>
          <w:tcPr>
            <w:tcW w:w="2720" w:type="pct"/>
            <w:tcBorders>
              <w:top w:val="nil"/>
              <w:left w:val="nil"/>
              <w:bottom w:val="nil"/>
              <w:right w:val="nil"/>
            </w:tcBorders>
          </w:tcPr>
          <w:p w14:paraId="43B6A08E" w14:textId="77777777" w:rsidR="00E22279" w:rsidRPr="00E22279" w:rsidRDefault="00E22279" w:rsidP="00E22279">
            <w:pPr>
              <w:rPr>
                <w:rFonts w:ascii="Times New Roman" w:hAnsi="Times New Roman" w:cs="Times New Roman"/>
                <w:b/>
                <w:sz w:val="20"/>
                <w:szCs w:val="20"/>
                <w:lang w:val="en-US"/>
              </w:rPr>
            </w:pPr>
          </w:p>
          <w:p w14:paraId="1EACA4D0" w14:textId="1E1917E6" w:rsidR="0063521D" w:rsidRPr="00E22279" w:rsidRDefault="0063521D" w:rsidP="00E22279">
            <w:pPr>
              <w:rPr>
                <w:rFonts w:ascii="Times New Roman" w:hAnsi="Times New Roman" w:cs="Times New Roman"/>
                <w:sz w:val="20"/>
                <w:szCs w:val="20"/>
                <w:lang w:val="en-US"/>
              </w:rPr>
            </w:pPr>
            <w:r w:rsidRPr="00E22279">
              <w:rPr>
                <w:rFonts w:ascii="Times New Roman" w:hAnsi="Times New Roman" w:cs="Times New Roman"/>
                <w:b/>
                <w:sz w:val="20"/>
                <w:szCs w:val="20"/>
                <w:lang w:val="en-US"/>
              </w:rPr>
              <w:t>WHO PA recommendations before isolated from COVID-19</w:t>
            </w:r>
          </w:p>
        </w:tc>
        <w:tc>
          <w:tcPr>
            <w:tcW w:w="789" w:type="pct"/>
            <w:tcBorders>
              <w:top w:val="nil"/>
              <w:left w:val="nil"/>
              <w:bottom w:val="nil"/>
              <w:right w:val="nil"/>
            </w:tcBorders>
          </w:tcPr>
          <w:p w14:paraId="603B8F0F" w14:textId="77777777" w:rsidR="0063521D" w:rsidRPr="00E22279" w:rsidRDefault="0063521D" w:rsidP="00E22279">
            <w:pPr>
              <w:jc w:val="center"/>
              <w:rPr>
                <w:rFonts w:ascii="Times New Roman" w:hAnsi="Times New Roman" w:cs="Times New Roman"/>
                <w:sz w:val="20"/>
                <w:szCs w:val="20"/>
                <w:lang w:val="en-US"/>
              </w:rPr>
            </w:pPr>
          </w:p>
        </w:tc>
        <w:tc>
          <w:tcPr>
            <w:tcW w:w="1491" w:type="pct"/>
            <w:tcBorders>
              <w:top w:val="nil"/>
              <w:left w:val="nil"/>
              <w:bottom w:val="nil"/>
              <w:right w:val="nil"/>
            </w:tcBorders>
          </w:tcPr>
          <w:p w14:paraId="67EC27EF"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6B9C1DFD" w14:textId="77777777" w:rsidTr="00C92B2E">
        <w:tc>
          <w:tcPr>
            <w:tcW w:w="2720" w:type="pct"/>
            <w:tcBorders>
              <w:top w:val="nil"/>
              <w:left w:val="nil"/>
              <w:bottom w:val="nil"/>
              <w:right w:val="nil"/>
            </w:tcBorders>
          </w:tcPr>
          <w:p w14:paraId="43F176A1" w14:textId="77777777" w:rsidR="0063521D" w:rsidRPr="00E22279" w:rsidRDefault="0063521D" w:rsidP="00E22279">
            <w:pPr>
              <w:rPr>
                <w:rFonts w:ascii="Times New Roman" w:hAnsi="Times New Roman" w:cs="Times New Roman"/>
                <w:sz w:val="20"/>
                <w:szCs w:val="20"/>
                <w:lang w:val="en-US"/>
              </w:rPr>
            </w:pPr>
            <w:r w:rsidRPr="00E22279">
              <w:rPr>
                <w:rFonts w:ascii="Times New Roman" w:hAnsi="Times New Roman" w:cs="Times New Roman"/>
                <w:sz w:val="20"/>
                <w:szCs w:val="20"/>
                <w:lang w:val="en-US"/>
              </w:rPr>
              <w:t>Yes</w:t>
            </w:r>
          </w:p>
        </w:tc>
        <w:tc>
          <w:tcPr>
            <w:tcW w:w="789" w:type="pct"/>
            <w:tcBorders>
              <w:top w:val="nil"/>
              <w:left w:val="nil"/>
              <w:bottom w:val="nil"/>
              <w:right w:val="nil"/>
            </w:tcBorders>
          </w:tcPr>
          <w:p w14:paraId="2160E3DE" w14:textId="77777777" w:rsidR="0063521D" w:rsidRPr="00E22279" w:rsidRDefault="0063521D" w:rsidP="00E22279">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1374 (38.9)</w:t>
            </w:r>
          </w:p>
        </w:tc>
        <w:tc>
          <w:tcPr>
            <w:tcW w:w="1491" w:type="pct"/>
            <w:tcBorders>
              <w:top w:val="nil"/>
              <w:left w:val="nil"/>
              <w:bottom w:val="nil"/>
              <w:right w:val="nil"/>
            </w:tcBorders>
          </w:tcPr>
          <w:p w14:paraId="1D128C46"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58B8D404" w14:textId="77777777" w:rsidTr="00C92B2E">
        <w:tc>
          <w:tcPr>
            <w:tcW w:w="2720" w:type="pct"/>
            <w:tcBorders>
              <w:top w:val="nil"/>
              <w:left w:val="nil"/>
              <w:bottom w:val="nil"/>
              <w:right w:val="nil"/>
            </w:tcBorders>
          </w:tcPr>
          <w:p w14:paraId="5F375477" w14:textId="77777777" w:rsidR="0063521D" w:rsidRPr="00E22279" w:rsidRDefault="0063521D" w:rsidP="00E22279">
            <w:pPr>
              <w:rPr>
                <w:rFonts w:ascii="Times New Roman" w:hAnsi="Times New Roman" w:cs="Times New Roman"/>
                <w:sz w:val="20"/>
                <w:szCs w:val="20"/>
                <w:lang w:val="en-US"/>
              </w:rPr>
            </w:pPr>
            <w:r w:rsidRPr="00E22279">
              <w:rPr>
                <w:rFonts w:ascii="Times New Roman" w:hAnsi="Times New Roman" w:cs="Times New Roman"/>
                <w:sz w:val="20"/>
                <w:szCs w:val="20"/>
                <w:lang w:val="en-US"/>
              </w:rPr>
              <w:t>No</w:t>
            </w:r>
          </w:p>
        </w:tc>
        <w:tc>
          <w:tcPr>
            <w:tcW w:w="789" w:type="pct"/>
            <w:tcBorders>
              <w:top w:val="nil"/>
              <w:left w:val="nil"/>
              <w:bottom w:val="nil"/>
              <w:right w:val="nil"/>
            </w:tcBorders>
          </w:tcPr>
          <w:p w14:paraId="68B04640" w14:textId="77777777" w:rsidR="0063521D" w:rsidRPr="00E22279" w:rsidRDefault="0063521D" w:rsidP="00E22279">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876 (61.1)</w:t>
            </w:r>
          </w:p>
        </w:tc>
        <w:tc>
          <w:tcPr>
            <w:tcW w:w="1491" w:type="pct"/>
            <w:tcBorders>
              <w:top w:val="nil"/>
              <w:left w:val="nil"/>
              <w:bottom w:val="nil"/>
              <w:right w:val="nil"/>
            </w:tcBorders>
          </w:tcPr>
          <w:p w14:paraId="4D83EA1A" w14:textId="77777777" w:rsidR="0063521D" w:rsidRPr="00E22279" w:rsidRDefault="0063521D" w:rsidP="00E22279">
            <w:pPr>
              <w:jc w:val="center"/>
              <w:rPr>
                <w:rFonts w:ascii="Times New Roman" w:hAnsi="Times New Roman" w:cs="Times New Roman"/>
                <w:sz w:val="20"/>
                <w:szCs w:val="20"/>
                <w:lang w:val="en-US"/>
              </w:rPr>
            </w:pPr>
          </w:p>
        </w:tc>
      </w:tr>
      <w:tr w:rsidR="00C92B2E" w:rsidRPr="004E5F56" w14:paraId="03A0CC8C" w14:textId="77777777" w:rsidTr="00C92B2E">
        <w:tc>
          <w:tcPr>
            <w:tcW w:w="2720" w:type="pct"/>
            <w:tcBorders>
              <w:top w:val="nil"/>
              <w:left w:val="nil"/>
              <w:bottom w:val="nil"/>
              <w:right w:val="nil"/>
            </w:tcBorders>
          </w:tcPr>
          <w:p w14:paraId="00B7E0F2" w14:textId="77777777" w:rsidR="00E22279" w:rsidRPr="00E22279" w:rsidRDefault="00E22279" w:rsidP="00E22279">
            <w:pPr>
              <w:rPr>
                <w:rFonts w:ascii="Times New Roman" w:hAnsi="Times New Roman" w:cs="Times New Roman"/>
                <w:b/>
                <w:sz w:val="20"/>
                <w:szCs w:val="20"/>
                <w:lang w:val="en-US"/>
              </w:rPr>
            </w:pPr>
          </w:p>
          <w:p w14:paraId="45AA7EDC" w14:textId="0CE84060" w:rsidR="0063521D" w:rsidRPr="00E22279" w:rsidRDefault="00FC1F84" w:rsidP="004575A5">
            <w:pPr>
              <w:rPr>
                <w:rFonts w:ascii="Times New Roman" w:hAnsi="Times New Roman" w:cs="Times New Roman"/>
                <w:b/>
                <w:sz w:val="20"/>
                <w:szCs w:val="20"/>
                <w:lang w:val="en-US"/>
              </w:rPr>
            </w:pPr>
            <w:r w:rsidRPr="00366B79">
              <w:rPr>
                <w:rFonts w:ascii="Times New Roman" w:hAnsi="Times New Roman" w:cs="Times New Roman"/>
                <w:b/>
                <w:sz w:val="20"/>
                <w:szCs w:val="20"/>
                <w:lang w:val="en-US"/>
              </w:rPr>
              <w:t>Current p</w:t>
            </w:r>
            <w:r w:rsidR="003D37C6" w:rsidRPr="003D37C6">
              <w:rPr>
                <w:rFonts w:ascii="Times New Roman" w:hAnsi="Times New Roman" w:cs="Times New Roman"/>
                <w:b/>
                <w:sz w:val="20"/>
                <w:szCs w:val="20"/>
                <w:lang w:val="en-US"/>
              </w:rPr>
              <w:t xml:space="preserve">erceived </w:t>
            </w:r>
            <w:r w:rsidR="003D37C6">
              <w:rPr>
                <w:rFonts w:ascii="Times New Roman" w:hAnsi="Times New Roman" w:cs="Times New Roman"/>
                <w:b/>
                <w:sz w:val="20"/>
                <w:szCs w:val="20"/>
                <w:lang w:val="en-US"/>
              </w:rPr>
              <w:t xml:space="preserve">higher </w:t>
            </w:r>
            <w:r w:rsidR="0063521D" w:rsidRPr="00E22279">
              <w:rPr>
                <w:rFonts w:ascii="Times New Roman" w:hAnsi="Times New Roman" w:cs="Times New Roman"/>
                <w:b/>
                <w:sz w:val="20"/>
                <w:szCs w:val="20"/>
                <w:lang w:val="en-US"/>
              </w:rPr>
              <w:t>anxiety</w:t>
            </w:r>
          </w:p>
        </w:tc>
        <w:tc>
          <w:tcPr>
            <w:tcW w:w="789" w:type="pct"/>
            <w:tcBorders>
              <w:top w:val="nil"/>
              <w:left w:val="nil"/>
              <w:bottom w:val="nil"/>
              <w:right w:val="nil"/>
            </w:tcBorders>
          </w:tcPr>
          <w:p w14:paraId="38D19CDB" w14:textId="77777777" w:rsidR="0063521D" w:rsidRPr="00E22279" w:rsidRDefault="0063521D" w:rsidP="00E22279">
            <w:pPr>
              <w:jc w:val="center"/>
              <w:rPr>
                <w:rFonts w:ascii="Times New Roman" w:hAnsi="Times New Roman" w:cs="Times New Roman"/>
                <w:sz w:val="20"/>
                <w:szCs w:val="20"/>
                <w:lang w:val="en-US"/>
              </w:rPr>
            </w:pPr>
          </w:p>
        </w:tc>
        <w:tc>
          <w:tcPr>
            <w:tcW w:w="1491" w:type="pct"/>
            <w:tcBorders>
              <w:top w:val="nil"/>
              <w:left w:val="nil"/>
              <w:bottom w:val="nil"/>
              <w:right w:val="nil"/>
            </w:tcBorders>
          </w:tcPr>
          <w:p w14:paraId="5C7B5CB7"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716B54CA" w14:textId="77777777" w:rsidTr="00C92B2E">
        <w:tc>
          <w:tcPr>
            <w:tcW w:w="2720" w:type="pct"/>
            <w:tcBorders>
              <w:top w:val="nil"/>
              <w:left w:val="nil"/>
              <w:bottom w:val="nil"/>
              <w:right w:val="nil"/>
            </w:tcBorders>
          </w:tcPr>
          <w:p w14:paraId="4AD3D832"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Yes</w:t>
            </w:r>
          </w:p>
        </w:tc>
        <w:tc>
          <w:tcPr>
            <w:tcW w:w="789" w:type="pct"/>
            <w:tcBorders>
              <w:top w:val="nil"/>
              <w:left w:val="nil"/>
              <w:bottom w:val="nil"/>
              <w:right w:val="nil"/>
            </w:tcBorders>
          </w:tcPr>
          <w:p w14:paraId="3C19DEFD"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970 (43.1)</w:t>
            </w:r>
          </w:p>
        </w:tc>
        <w:tc>
          <w:tcPr>
            <w:tcW w:w="1491" w:type="pct"/>
            <w:tcBorders>
              <w:top w:val="nil"/>
              <w:left w:val="nil"/>
              <w:bottom w:val="nil"/>
              <w:right w:val="nil"/>
            </w:tcBorders>
          </w:tcPr>
          <w:p w14:paraId="478C6E2B" w14:textId="77777777" w:rsidR="0063521D" w:rsidRPr="00E22279" w:rsidRDefault="0063521D" w:rsidP="00E22279">
            <w:pPr>
              <w:jc w:val="center"/>
              <w:rPr>
                <w:rFonts w:ascii="Times New Roman" w:hAnsi="Times New Roman" w:cs="Times New Roman"/>
                <w:sz w:val="20"/>
                <w:szCs w:val="20"/>
                <w:lang w:val="en-US"/>
              </w:rPr>
            </w:pPr>
          </w:p>
        </w:tc>
      </w:tr>
      <w:tr w:rsidR="00C92B2E" w:rsidRPr="00E22279" w14:paraId="0814473D" w14:textId="77777777" w:rsidTr="00C92B2E">
        <w:tc>
          <w:tcPr>
            <w:tcW w:w="2720" w:type="pct"/>
            <w:tcBorders>
              <w:top w:val="nil"/>
              <w:left w:val="nil"/>
              <w:bottom w:val="nil"/>
              <w:right w:val="nil"/>
            </w:tcBorders>
          </w:tcPr>
          <w:p w14:paraId="3DA0BC2C"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No</w:t>
            </w:r>
          </w:p>
        </w:tc>
        <w:tc>
          <w:tcPr>
            <w:tcW w:w="789" w:type="pct"/>
            <w:tcBorders>
              <w:top w:val="nil"/>
              <w:left w:val="nil"/>
              <w:bottom w:val="nil"/>
              <w:right w:val="nil"/>
            </w:tcBorders>
          </w:tcPr>
          <w:p w14:paraId="5A5FC850" w14:textId="77777777" w:rsidR="0063521D" w:rsidRPr="00E22279" w:rsidRDefault="0063521D" w:rsidP="00E22279">
            <w:pPr>
              <w:jc w:val="center"/>
              <w:rPr>
                <w:rFonts w:ascii="Times New Roman" w:hAnsi="Times New Roman" w:cs="Times New Roman"/>
                <w:b/>
                <w:bCs/>
                <w:sz w:val="20"/>
                <w:szCs w:val="20"/>
                <w:lang w:val="en-US"/>
              </w:rPr>
            </w:pPr>
            <w:r w:rsidRPr="00E22279">
              <w:rPr>
                <w:rFonts w:ascii="Times New Roman" w:hAnsi="Times New Roman" w:cs="Times New Roman"/>
                <w:sz w:val="20"/>
                <w:szCs w:val="20"/>
                <w:lang w:val="en-US"/>
              </w:rPr>
              <w:t>1280 (56.9)</w:t>
            </w:r>
          </w:p>
        </w:tc>
        <w:tc>
          <w:tcPr>
            <w:tcW w:w="1491" w:type="pct"/>
            <w:tcBorders>
              <w:top w:val="nil"/>
              <w:left w:val="nil"/>
              <w:bottom w:val="nil"/>
              <w:right w:val="nil"/>
            </w:tcBorders>
          </w:tcPr>
          <w:p w14:paraId="27948738" w14:textId="77777777" w:rsidR="0063521D" w:rsidRPr="00E22279" w:rsidRDefault="0063521D" w:rsidP="00E22279">
            <w:pPr>
              <w:jc w:val="center"/>
              <w:rPr>
                <w:rFonts w:ascii="Times New Roman" w:hAnsi="Times New Roman" w:cs="Times New Roman"/>
                <w:sz w:val="20"/>
                <w:szCs w:val="20"/>
                <w:lang w:val="en-US"/>
              </w:rPr>
            </w:pPr>
          </w:p>
        </w:tc>
      </w:tr>
      <w:tr w:rsidR="00C92B2E" w:rsidRPr="004E5F56" w14:paraId="5B6017A0" w14:textId="77777777" w:rsidTr="00C92B2E">
        <w:tc>
          <w:tcPr>
            <w:tcW w:w="2720" w:type="pct"/>
            <w:tcBorders>
              <w:top w:val="nil"/>
              <w:left w:val="nil"/>
              <w:bottom w:val="nil"/>
              <w:right w:val="nil"/>
            </w:tcBorders>
          </w:tcPr>
          <w:p w14:paraId="5EB4804D" w14:textId="77777777" w:rsidR="00E22279" w:rsidRPr="00E22279" w:rsidRDefault="00E22279" w:rsidP="00E22279">
            <w:pPr>
              <w:rPr>
                <w:rFonts w:ascii="Times New Roman" w:hAnsi="Times New Roman" w:cs="Times New Roman"/>
                <w:b/>
                <w:sz w:val="20"/>
                <w:szCs w:val="20"/>
                <w:lang w:val="en-US"/>
              </w:rPr>
            </w:pPr>
          </w:p>
          <w:p w14:paraId="0CFDA51D" w14:textId="3E555982" w:rsidR="0063521D" w:rsidRPr="00E22279" w:rsidRDefault="00FC1F84" w:rsidP="004575A5">
            <w:pPr>
              <w:rPr>
                <w:rFonts w:ascii="Times New Roman" w:hAnsi="Times New Roman" w:cs="Times New Roman"/>
                <w:b/>
                <w:sz w:val="20"/>
                <w:szCs w:val="20"/>
                <w:lang w:val="en-US"/>
              </w:rPr>
            </w:pPr>
            <w:r>
              <w:rPr>
                <w:rFonts w:ascii="Times New Roman" w:hAnsi="Times New Roman" w:cs="Times New Roman"/>
                <w:b/>
                <w:sz w:val="20"/>
                <w:szCs w:val="20"/>
                <w:lang w:val="en-US"/>
              </w:rPr>
              <w:t>Current</w:t>
            </w:r>
            <w:r w:rsidRPr="003D37C6">
              <w:rPr>
                <w:rFonts w:ascii="Times New Roman" w:hAnsi="Times New Roman" w:cs="Times New Roman"/>
                <w:b/>
                <w:sz w:val="20"/>
                <w:szCs w:val="20"/>
                <w:lang w:val="en-US"/>
              </w:rPr>
              <w:t xml:space="preserve"> </w:t>
            </w:r>
            <w:r w:rsidR="003D37C6" w:rsidRPr="003D37C6">
              <w:rPr>
                <w:rFonts w:ascii="Times New Roman" w:hAnsi="Times New Roman" w:cs="Times New Roman"/>
                <w:b/>
                <w:sz w:val="20"/>
                <w:szCs w:val="20"/>
                <w:lang w:val="en-US"/>
              </w:rPr>
              <w:t xml:space="preserve">perceived </w:t>
            </w:r>
            <w:r w:rsidR="003D37C6">
              <w:rPr>
                <w:rFonts w:ascii="Times New Roman" w:hAnsi="Times New Roman" w:cs="Times New Roman"/>
                <w:b/>
                <w:sz w:val="20"/>
                <w:szCs w:val="20"/>
                <w:lang w:val="en-US"/>
              </w:rPr>
              <w:t xml:space="preserve">worse </w:t>
            </w:r>
            <w:r w:rsidR="0063521D" w:rsidRPr="00E22279">
              <w:rPr>
                <w:rFonts w:ascii="Times New Roman" w:hAnsi="Times New Roman" w:cs="Times New Roman"/>
                <w:b/>
                <w:sz w:val="20"/>
                <w:szCs w:val="20"/>
                <w:lang w:val="en-US"/>
              </w:rPr>
              <w:t>mood</w:t>
            </w:r>
          </w:p>
        </w:tc>
        <w:tc>
          <w:tcPr>
            <w:tcW w:w="789" w:type="pct"/>
            <w:tcBorders>
              <w:top w:val="nil"/>
              <w:left w:val="nil"/>
              <w:bottom w:val="nil"/>
              <w:right w:val="nil"/>
            </w:tcBorders>
          </w:tcPr>
          <w:p w14:paraId="79B3F49E" w14:textId="77777777" w:rsidR="0063521D" w:rsidRPr="00E22279" w:rsidRDefault="0063521D" w:rsidP="00E22279">
            <w:pPr>
              <w:rPr>
                <w:rFonts w:ascii="Times New Roman" w:hAnsi="Times New Roman" w:cs="Times New Roman"/>
                <w:sz w:val="20"/>
                <w:szCs w:val="20"/>
                <w:lang w:val="en-US"/>
              </w:rPr>
            </w:pPr>
          </w:p>
        </w:tc>
        <w:tc>
          <w:tcPr>
            <w:tcW w:w="1491" w:type="pct"/>
            <w:tcBorders>
              <w:top w:val="nil"/>
              <w:left w:val="nil"/>
              <w:bottom w:val="nil"/>
              <w:right w:val="nil"/>
            </w:tcBorders>
          </w:tcPr>
          <w:p w14:paraId="07BC3C40" w14:textId="77777777" w:rsidR="0063521D" w:rsidRPr="00E22279" w:rsidRDefault="0063521D" w:rsidP="00E22279">
            <w:pPr>
              <w:rPr>
                <w:rFonts w:ascii="Times New Roman" w:hAnsi="Times New Roman" w:cs="Times New Roman"/>
                <w:sz w:val="20"/>
                <w:szCs w:val="20"/>
                <w:lang w:val="en-US"/>
              </w:rPr>
            </w:pPr>
          </w:p>
        </w:tc>
      </w:tr>
      <w:tr w:rsidR="00C92B2E" w:rsidRPr="00E22279" w14:paraId="56B5CAFA" w14:textId="77777777" w:rsidTr="00C92B2E">
        <w:tc>
          <w:tcPr>
            <w:tcW w:w="2720" w:type="pct"/>
            <w:tcBorders>
              <w:top w:val="nil"/>
              <w:left w:val="nil"/>
              <w:bottom w:val="nil"/>
              <w:right w:val="nil"/>
            </w:tcBorders>
          </w:tcPr>
          <w:p w14:paraId="10772DB2"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Yes</w:t>
            </w:r>
          </w:p>
        </w:tc>
        <w:tc>
          <w:tcPr>
            <w:tcW w:w="789" w:type="pct"/>
            <w:tcBorders>
              <w:top w:val="nil"/>
              <w:left w:val="nil"/>
              <w:bottom w:val="nil"/>
              <w:right w:val="nil"/>
            </w:tcBorders>
          </w:tcPr>
          <w:p w14:paraId="4720AD9A" w14:textId="77777777" w:rsidR="0063521D" w:rsidRPr="00E22279" w:rsidRDefault="0063521D" w:rsidP="00E22279">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984 (43.7)</w:t>
            </w:r>
          </w:p>
        </w:tc>
        <w:tc>
          <w:tcPr>
            <w:tcW w:w="1491" w:type="pct"/>
            <w:tcBorders>
              <w:top w:val="nil"/>
              <w:left w:val="nil"/>
              <w:bottom w:val="nil"/>
              <w:right w:val="nil"/>
            </w:tcBorders>
          </w:tcPr>
          <w:p w14:paraId="4BB0BFAA" w14:textId="77777777" w:rsidR="0063521D" w:rsidRPr="00E22279" w:rsidRDefault="0063521D" w:rsidP="00E22279">
            <w:pPr>
              <w:rPr>
                <w:rFonts w:ascii="Times New Roman" w:hAnsi="Times New Roman" w:cs="Times New Roman"/>
                <w:sz w:val="20"/>
                <w:szCs w:val="20"/>
                <w:lang w:val="en-US"/>
              </w:rPr>
            </w:pPr>
          </w:p>
        </w:tc>
      </w:tr>
      <w:tr w:rsidR="00C92B2E" w:rsidRPr="00E22279" w14:paraId="09AAC4FA" w14:textId="77777777" w:rsidTr="00C92B2E">
        <w:tc>
          <w:tcPr>
            <w:tcW w:w="2720" w:type="pct"/>
            <w:tcBorders>
              <w:top w:val="nil"/>
              <w:left w:val="nil"/>
              <w:right w:val="nil"/>
            </w:tcBorders>
          </w:tcPr>
          <w:p w14:paraId="1738BA14" w14:textId="77777777" w:rsidR="0063521D" w:rsidRPr="00E22279" w:rsidRDefault="0063521D" w:rsidP="00E22279">
            <w:pPr>
              <w:rPr>
                <w:rFonts w:ascii="Times New Roman" w:hAnsi="Times New Roman" w:cs="Times New Roman"/>
                <w:b/>
                <w:bCs/>
                <w:sz w:val="20"/>
                <w:szCs w:val="20"/>
                <w:lang w:val="en-US"/>
              </w:rPr>
            </w:pPr>
            <w:r w:rsidRPr="00E22279">
              <w:rPr>
                <w:rFonts w:ascii="Times New Roman" w:hAnsi="Times New Roman" w:cs="Times New Roman"/>
                <w:sz w:val="20"/>
                <w:szCs w:val="20"/>
                <w:lang w:val="en-US"/>
              </w:rPr>
              <w:t>No</w:t>
            </w:r>
          </w:p>
        </w:tc>
        <w:tc>
          <w:tcPr>
            <w:tcW w:w="789" w:type="pct"/>
            <w:tcBorders>
              <w:top w:val="nil"/>
              <w:left w:val="nil"/>
              <w:right w:val="nil"/>
            </w:tcBorders>
          </w:tcPr>
          <w:p w14:paraId="76476243" w14:textId="77777777" w:rsidR="0063521D" w:rsidRPr="00E22279" w:rsidRDefault="0063521D" w:rsidP="00E22279">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1266 (56.3)</w:t>
            </w:r>
          </w:p>
        </w:tc>
        <w:tc>
          <w:tcPr>
            <w:tcW w:w="1491" w:type="pct"/>
            <w:tcBorders>
              <w:top w:val="nil"/>
              <w:left w:val="nil"/>
              <w:right w:val="nil"/>
            </w:tcBorders>
          </w:tcPr>
          <w:p w14:paraId="2B918BBE" w14:textId="77777777" w:rsidR="0063521D" w:rsidRPr="00E22279" w:rsidRDefault="0063521D" w:rsidP="00E22279">
            <w:pPr>
              <w:rPr>
                <w:rFonts w:ascii="Times New Roman" w:hAnsi="Times New Roman" w:cs="Times New Roman"/>
                <w:sz w:val="20"/>
                <w:szCs w:val="20"/>
                <w:lang w:val="en-US"/>
              </w:rPr>
            </w:pPr>
          </w:p>
        </w:tc>
      </w:tr>
    </w:tbl>
    <w:p w14:paraId="1E58797C" w14:textId="3578F768" w:rsidR="0063521D" w:rsidRDefault="00C92B2E" w:rsidP="0055209F">
      <w:pPr>
        <w:spacing w:after="0" w:line="24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br w:type="textWrapping" w:clear="all"/>
      </w:r>
    </w:p>
    <w:p w14:paraId="521DC809" w14:textId="77777777" w:rsidR="00764247" w:rsidRDefault="00764247" w:rsidP="0055209F">
      <w:pPr>
        <w:spacing w:after="0" w:line="240" w:lineRule="auto"/>
        <w:ind w:left="360"/>
        <w:jc w:val="both"/>
        <w:rPr>
          <w:rFonts w:ascii="Times New Roman" w:hAnsi="Times New Roman" w:cs="Times New Roman"/>
          <w:sz w:val="24"/>
          <w:szCs w:val="24"/>
          <w:lang w:val="en-US"/>
        </w:rPr>
      </w:pPr>
    </w:p>
    <w:p w14:paraId="5B8FD124" w14:textId="77777777" w:rsidR="00764247" w:rsidRDefault="00764247" w:rsidP="0055209F">
      <w:pPr>
        <w:spacing w:after="0" w:line="240" w:lineRule="auto"/>
        <w:ind w:left="360"/>
        <w:jc w:val="both"/>
        <w:rPr>
          <w:rFonts w:ascii="Times New Roman" w:hAnsi="Times New Roman" w:cs="Times New Roman"/>
          <w:sz w:val="24"/>
          <w:szCs w:val="24"/>
          <w:lang w:val="en-US"/>
        </w:rPr>
      </w:pPr>
    </w:p>
    <w:p w14:paraId="3757440B" w14:textId="77777777" w:rsidR="00764247" w:rsidRDefault="00764247" w:rsidP="0055209F">
      <w:pPr>
        <w:spacing w:after="0" w:line="240" w:lineRule="auto"/>
        <w:ind w:left="360"/>
        <w:jc w:val="both"/>
        <w:rPr>
          <w:rFonts w:ascii="Times New Roman" w:hAnsi="Times New Roman" w:cs="Times New Roman"/>
          <w:sz w:val="24"/>
          <w:szCs w:val="24"/>
          <w:lang w:val="en-US"/>
        </w:rPr>
      </w:pPr>
    </w:p>
    <w:p w14:paraId="29DA3E67" w14:textId="77777777" w:rsidR="00764247" w:rsidRDefault="00764247" w:rsidP="0055209F">
      <w:pPr>
        <w:spacing w:after="0" w:line="240" w:lineRule="auto"/>
        <w:ind w:left="360"/>
        <w:jc w:val="both"/>
        <w:rPr>
          <w:rFonts w:ascii="Times New Roman" w:hAnsi="Times New Roman" w:cs="Times New Roman"/>
          <w:sz w:val="24"/>
          <w:szCs w:val="24"/>
          <w:lang w:val="en-US"/>
        </w:rPr>
      </w:pPr>
    </w:p>
    <w:p w14:paraId="3498B82E" w14:textId="77777777" w:rsidR="00764247" w:rsidRDefault="00764247" w:rsidP="0055209F">
      <w:pPr>
        <w:spacing w:after="0" w:line="240" w:lineRule="auto"/>
        <w:ind w:left="360"/>
        <w:jc w:val="both"/>
        <w:rPr>
          <w:rFonts w:ascii="Times New Roman" w:hAnsi="Times New Roman" w:cs="Times New Roman"/>
          <w:sz w:val="24"/>
          <w:szCs w:val="24"/>
          <w:lang w:val="en-US"/>
        </w:rPr>
      </w:pPr>
    </w:p>
    <w:p w14:paraId="61DE907B" w14:textId="77777777" w:rsidR="00764247" w:rsidRDefault="00764247" w:rsidP="0055209F">
      <w:pPr>
        <w:spacing w:after="0" w:line="240" w:lineRule="auto"/>
        <w:ind w:left="360"/>
        <w:jc w:val="both"/>
        <w:rPr>
          <w:rFonts w:ascii="Times New Roman" w:hAnsi="Times New Roman" w:cs="Times New Roman"/>
          <w:sz w:val="24"/>
          <w:szCs w:val="24"/>
          <w:lang w:val="en-US"/>
        </w:rPr>
      </w:pPr>
    </w:p>
    <w:p w14:paraId="32599B5F" w14:textId="77777777" w:rsidR="00764247" w:rsidRDefault="00764247" w:rsidP="0055209F">
      <w:pPr>
        <w:spacing w:after="0" w:line="240" w:lineRule="auto"/>
        <w:ind w:left="360"/>
        <w:jc w:val="both"/>
        <w:rPr>
          <w:rFonts w:ascii="Times New Roman" w:hAnsi="Times New Roman" w:cs="Times New Roman"/>
          <w:sz w:val="24"/>
          <w:szCs w:val="24"/>
          <w:lang w:val="en-US"/>
        </w:rPr>
      </w:pPr>
    </w:p>
    <w:p w14:paraId="32AA5970" w14:textId="77777777" w:rsidR="00764247" w:rsidRDefault="00764247" w:rsidP="0055209F">
      <w:pPr>
        <w:spacing w:after="0" w:line="240" w:lineRule="auto"/>
        <w:ind w:left="360"/>
        <w:jc w:val="both"/>
        <w:rPr>
          <w:rFonts w:ascii="Times New Roman" w:hAnsi="Times New Roman" w:cs="Times New Roman"/>
          <w:sz w:val="24"/>
          <w:szCs w:val="24"/>
          <w:lang w:val="en-US"/>
        </w:rPr>
      </w:pPr>
    </w:p>
    <w:p w14:paraId="4C35F3EE" w14:textId="77777777" w:rsidR="00764247" w:rsidRDefault="00764247" w:rsidP="0055209F">
      <w:pPr>
        <w:spacing w:after="0" w:line="240" w:lineRule="auto"/>
        <w:ind w:left="360"/>
        <w:jc w:val="both"/>
        <w:rPr>
          <w:rFonts w:ascii="Times New Roman" w:hAnsi="Times New Roman" w:cs="Times New Roman"/>
          <w:sz w:val="24"/>
          <w:szCs w:val="24"/>
          <w:lang w:val="en-US"/>
        </w:rPr>
      </w:pPr>
    </w:p>
    <w:p w14:paraId="4CDBCDEC" w14:textId="77777777" w:rsidR="00764247" w:rsidRDefault="00764247" w:rsidP="0055209F">
      <w:pPr>
        <w:spacing w:after="0" w:line="240" w:lineRule="auto"/>
        <w:ind w:left="360"/>
        <w:jc w:val="both"/>
        <w:rPr>
          <w:rFonts w:ascii="Times New Roman" w:hAnsi="Times New Roman" w:cs="Times New Roman"/>
          <w:sz w:val="24"/>
          <w:szCs w:val="24"/>
          <w:lang w:val="en-US"/>
        </w:rPr>
      </w:pPr>
    </w:p>
    <w:p w14:paraId="7EAEB579" w14:textId="4F816C20" w:rsidR="00066E32" w:rsidRDefault="00066E32">
      <w:pPr>
        <w:rPr>
          <w:rFonts w:ascii="Times New Roman" w:hAnsi="Times New Roman" w:cs="Times New Roman"/>
          <w:sz w:val="24"/>
          <w:szCs w:val="24"/>
          <w:lang w:val="en-US"/>
        </w:rPr>
      </w:pPr>
      <w:r>
        <w:rPr>
          <w:rFonts w:ascii="Times New Roman" w:hAnsi="Times New Roman" w:cs="Times New Roman"/>
          <w:sz w:val="24"/>
          <w:szCs w:val="24"/>
          <w:lang w:val="en-US"/>
        </w:rPr>
        <w:br w:type="page"/>
      </w:r>
    </w:p>
    <w:tbl>
      <w:tblPr>
        <w:tblStyle w:val="TableGrid"/>
        <w:tblW w:w="9645" w:type="dxa"/>
        <w:jc w:val="center"/>
        <w:tblLayout w:type="fixed"/>
        <w:tblLook w:val="04A0" w:firstRow="1" w:lastRow="0" w:firstColumn="1" w:lastColumn="0" w:noHBand="0" w:noVBand="1"/>
      </w:tblPr>
      <w:tblGrid>
        <w:gridCol w:w="1411"/>
        <w:gridCol w:w="858"/>
        <w:gridCol w:w="762"/>
        <w:gridCol w:w="700"/>
        <w:gridCol w:w="1489"/>
        <w:gridCol w:w="1468"/>
        <w:gridCol w:w="1489"/>
        <w:gridCol w:w="1468"/>
      </w:tblGrid>
      <w:tr w:rsidR="00066E32" w:rsidRPr="00283E67" w14:paraId="7A7253DD" w14:textId="77777777" w:rsidTr="004E5F56">
        <w:trPr>
          <w:trHeight w:val="955"/>
          <w:jc w:val="center"/>
        </w:trPr>
        <w:tc>
          <w:tcPr>
            <w:tcW w:w="9645" w:type="dxa"/>
            <w:gridSpan w:val="8"/>
            <w:tcBorders>
              <w:top w:val="nil"/>
              <w:left w:val="nil"/>
              <w:right w:val="nil"/>
            </w:tcBorders>
          </w:tcPr>
          <w:p w14:paraId="2F09CF2B" w14:textId="04834A17" w:rsidR="00066E32" w:rsidRPr="00E22279" w:rsidRDefault="00066E32" w:rsidP="00066E32">
            <w:pPr>
              <w:rPr>
                <w:rFonts w:ascii="Times New Roman" w:hAnsi="Times New Roman" w:cs="Times New Roman"/>
                <w:sz w:val="20"/>
                <w:szCs w:val="20"/>
                <w:lang w:val="en-US"/>
              </w:rPr>
            </w:pPr>
            <w:r w:rsidRPr="00E22279">
              <w:rPr>
                <w:rFonts w:ascii="Times New Roman" w:hAnsi="Times New Roman" w:cs="Times New Roman"/>
                <w:b/>
                <w:sz w:val="20"/>
                <w:szCs w:val="20"/>
                <w:lang w:val="en-US"/>
              </w:rPr>
              <w:t>Table 2.</w:t>
            </w:r>
            <w:r w:rsidRPr="00E22279">
              <w:rPr>
                <w:rFonts w:ascii="Times New Roman" w:hAnsi="Times New Roman" w:cs="Times New Roman"/>
                <w:sz w:val="20"/>
                <w:szCs w:val="20"/>
                <w:lang w:val="en-US"/>
              </w:rPr>
              <w:t xml:space="preserve"> Adjusted odds ratios (95% confidence interval) for </w:t>
            </w:r>
            <w:r w:rsidR="001E3223">
              <w:rPr>
                <w:rFonts w:ascii="Times New Roman" w:hAnsi="Times New Roman" w:cs="Times New Roman"/>
                <w:sz w:val="20"/>
                <w:szCs w:val="20"/>
                <w:lang w:val="en-US"/>
              </w:rPr>
              <w:t xml:space="preserve">higher </w:t>
            </w:r>
            <w:r w:rsidR="00FC1F84">
              <w:rPr>
                <w:rFonts w:ascii="Times New Roman" w:hAnsi="Times New Roman" w:cs="Times New Roman"/>
                <w:sz w:val="20"/>
                <w:szCs w:val="20"/>
                <w:lang w:val="en-US"/>
              </w:rPr>
              <w:t>current</w:t>
            </w:r>
            <w:r w:rsidR="00FC1F84" w:rsidRPr="001E3223">
              <w:rPr>
                <w:rFonts w:ascii="Times New Roman" w:hAnsi="Times New Roman" w:cs="Times New Roman"/>
                <w:sz w:val="20"/>
                <w:szCs w:val="20"/>
                <w:lang w:val="en-US"/>
              </w:rPr>
              <w:t xml:space="preserve"> </w:t>
            </w:r>
            <w:r w:rsidR="001E3223" w:rsidRPr="001E3223">
              <w:rPr>
                <w:rFonts w:ascii="Times New Roman" w:hAnsi="Times New Roman" w:cs="Times New Roman"/>
                <w:sz w:val="20"/>
                <w:szCs w:val="20"/>
                <w:lang w:val="en-US"/>
              </w:rPr>
              <w:t xml:space="preserve">perceived </w:t>
            </w:r>
            <w:r w:rsidRPr="00E22279">
              <w:rPr>
                <w:rFonts w:ascii="Times New Roman" w:hAnsi="Times New Roman" w:cs="Times New Roman"/>
                <w:sz w:val="20"/>
                <w:szCs w:val="20"/>
                <w:lang w:val="en-US"/>
              </w:rPr>
              <w:t xml:space="preserve">anxiety than usual in relation to WHO physical activity guidelines (reference: less than 150 weekly minutes of physical activity) in the entire study population and in age and gender subgroups. </w:t>
            </w:r>
          </w:p>
          <w:p w14:paraId="7C6CF14F" w14:textId="1C3EC49F" w:rsidR="00066E32" w:rsidRPr="00E22279" w:rsidRDefault="00066E32" w:rsidP="00066E32">
            <w:pPr>
              <w:rPr>
                <w:rFonts w:ascii="Times New Roman" w:hAnsi="Times New Roman" w:cs="Times New Roman"/>
                <w:sz w:val="20"/>
                <w:szCs w:val="20"/>
                <w:lang w:val="en-US"/>
              </w:rPr>
            </w:pPr>
          </w:p>
        </w:tc>
      </w:tr>
      <w:tr w:rsidR="000660D7" w:rsidRPr="00E22279" w14:paraId="7ACAA0B0" w14:textId="77777777" w:rsidTr="004F7FDA">
        <w:trPr>
          <w:trHeight w:val="240"/>
          <w:jc w:val="center"/>
        </w:trPr>
        <w:tc>
          <w:tcPr>
            <w:tcW w:w="1411" w:type="dxa"/>
            <w:tcBorders>
              <w:left w:val="nil"/>
              <w:right w:val="nil"/>
            </w:tcBorders>
          </w:tcPr>
          <w:p w14:paraId="0F084258"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N=2250</w:t>
            </w:r>
          </w:p>
        </w:tc>
        <w:tc>
          <w:tcPr>
            <w:tcW w:w="858" w:type="dxa"/>
            <w:tcBorders>
              <w:left w:val="nil"/>
              <w:right w:val="nil"/>
            </w:tcBorders>
          </w:tcPr>
          <w:p w14:paraId="4AE5E397"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WHO</w:t>
            </w:r>
          </w:p>
        </w:tc>
        <w:tc>
          <w:tcPr>
            <w:tcW w:w="762" w:type="dxa"/>
            <w:tcBorders>
              <w:left w:val="nil"/>
              <w:right w:val="nil"/>
            </w:tcBorders>
          </w:tcPr>
          <w:p w14:paraId="7058E57B"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n</w:t>
            </w:r>
          </w:p>
        </w:tc>
        <w:tc>
          <w:tcPr>
            <w:tcW w:w="700" w:type="dxa"/>
            <w:tcBorders>
              <w:left w:val="nil"/>
              <w:right w:val="nil"/>
            </w:tcBorders>
          </w:tcPr>
          <w:p w14:paraId="1D68806B"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w:t>
            </w:r>
          </w:p>
        </w:tc>
        <w:tc>
          <w:tcPr>
            <w:tcW w:w="1489" w:type="dxa"/>
            <w:tcBorders>
              <w:left w:val="nil"/>
              <w:right w:val="nil"/>
            </w:tcBorders>
          </w:tcPr>
          <w:p w14:paraId="4D134F87"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Model 1</w:t>
            </w:r>
            <w:r w:rsidRPr="00E22279">
              <w:rPr>
                <w:rFonts w:ascii="Times New Roman" w:hAnsi="Times New Roman" w:cs="Times New Roman"/>
                <w:sz w:val="20"/>
                <w:szCs w:val="20"/>
                <w:vertAlign w:val="superscript"/>
                <w:lang w:val="en-US"/>
              </w:rPr>
              <w:t>a</w:t>
            </w:r>
          </w:p>
        </w:tc>
        <w:tc>
          <w:tcPr>
            <w:tcW w:w="1468" w:type="dxa"/>
            <w:tcBorders>
              <w:left w:val="nil"/>
              <w:right w:val="nil"/>
            </w:tcBorders>
          </w:tcPr>
          <w:p w14:paraId="78DED2E5"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Model 2</w:t>
            </w:r>
            <w:r w:rsidRPr="00E22279">
              <w:rPr>
                <w:rFonts w:ascii="Times New Roman" w:hAnsi="Times New Roman" w:cs="Times New Roman"/>
                <w:sz w:val="20"/>
                <w:szCs w:val="20"/>
                <w:vertAlign w:val="superscript"/>
                <w:lang w:val="en-US"/>
              </w:rPr>
              <w:t>b</w:t>
            </w:r>
          </w:p>
        </w:tc>
        <w:tc>
          <w:tcPr>
            <w:tcW w:w="1489" w:type="dxa"/>
            <w:tcBorders>
              <w:left w:val="nil"/>
              <w:right w:val="nil"/>
            </w:tcBorders>
          </w:tcPr>
          <w:p w14:paraId="174D87C4"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Model 3</w:t>
            </w:r>
            <w:r w:rsidRPr="00E22279">
              <w:rPr>
                <w:rFonts w:ascii="Times New Roman" w:hAnsi="Times New Roman" w:cs="Times New Roman"/>
                <w:sz w:val="20"/>
                <w:szCs w:val="20"/>
                <w:vertAlign w:val="superscript"/>
                <w:lang w:val="en-US"/>
              </w:rPr>
              <w:t>c</w:t>
            </w:r>
          </w:p>
        </w:tc>
        <w:tc>
          <w:tcPr>
            <w:tcW w:w="1468" w:type="dxa"/>
            <w:tcBorders>
              <w:left w:val="nil"/>
              <w:right w:val="nil"/>
            </w:tcBorders>
          </w:tcPr>
          <w:p w14:paraId="145E2553"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Model 4</w:t>
            </w:r>
            <w:r w:rsidRPr="00E22279">
              <w:rPr>
                <w:rFonts w:ascii="Times New Roman" w:hAnsi="Times New Roman" w:cs="Times New Roman"/>
                <w:sz w:val="20"/>
                <w:szCs w:val="20"/>
                <w:vertAlign w:val="superscript"/>
                <w:lang w:val="en-US"/>
              </w:rPr>
              <w:t>d</w:t>
            </w:r>
          </w:p>
        </w:tc>
      </w:tr>
      <w:tr w:rsidR="000660D7" w:rsidRPr="00E22279" w14:paraId="783EC4C0" w14:textId="77777777" w:rsidTr="004F7FDA">
        <w:trPr>
          <w:trHeight w:val="240"/>
          <w:jc w:val="center"/>
        </w:trPr>
        <w:tc>
          <w:tcPr>
            <w:tcW w:w="1411" w:type="dxa"/>
            <w:tcBorders>
              <w:top w:val="nil"/>
              <w:left w:val="nil"/>
              <w:bottom w:val="nil"/>
              <w:right w:val="nil"/>
            </w:tcBorders>
          </w:tcPr>
          <w:p w14:paraId="4A838157"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All</w:t>
            </w:r>
          </w:p>
        </w:tc>
        <w:tc>
          <w:tcPr>
            <w:tcW w:w="858" w:type="dxa"/>
            <w:tcBorders>
              <w:top w:val="nil"/>
              <w:left w:val="nil"/>
              <w:bottom w:val="nil"/>
              <w:right w:val="nil"/>
            </w:tcBorders>
          </w:tcPr>
          <w:p w14:paraId="3205B4C2"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lang w:val="en-US"/>
              </w:rPr>
              <w:t>No</w:t>
            </w:r>
          </w:p>
        </w:tc>
        <w:tc>
          <w:tcPr>
            <w:tcW w:w="762" w:type="dxa"/>
            <w:tcBorders>
              <w:top w:val="nil"/>
              <w:left w:val="nil"/>
              <w:bottom w:val="nil"/>
              <w:right w:val="nil"/>
            </w:tcBorders>
          </w:tcPr>
          <w:p w14:paraId="1FF43B43"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1108</w:t>
            </w:r>
          </w:p>
        </w:tc>
        <w:tc>
          <w:tcPr>
            <w:tcW w:w="700" w:type="dxa"/>
            <w:tcBorders>
              <w:top w:val="nil"/>
              <w:left w:val="nil"/>
              <w:bottom w:val="nil"/>
              <w:right w:val="nil"/>
            </w:tcBorders>
          </w:tcPr>
          <w:p w14:paraId="7792496F"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49.2</w:t>
            </w:r>
          </w:p>
        </w:tc>
        <w:tc>
          <w:tcPr>
            <w:tcW w:w="1489" w:type="dxa"/>
            <w:tcBorders>
              <w:top w:val="nil"/>
              <w:left w:val="nil"/>
              <w:bottom w:val="nil"/>
              <w:right w:val="nil"/>
            </w:tcBorders>
          </w:tcPr>
          <w:p w14:paraId="42182E32"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68" w:type="dxa"/>
            <w:tcBorders>
              <w:top w:val="nil"/>
              <w:left w:val="nil"/>
              <w:bottom w:val="nil"/>
              <w:right w:val="nil"/>
            </w:tcBorders>
          </w:tcPr>
          <w:p w14:paraId="34B10C35"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89" w:type="dxa"/>
            <w:tcBorders>
              <w:top w:val="nil"/>
              <w:left w:val="nil"/>
              <w:bottom w:val="nil"/>
              <w:right w:val="nil"/>
            </w:tcBorders>
          </w:tcPr>
          <w:p w14:paraId="072E1125"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68" w:type="dxa"/>
            <w:tcBorders>
              <w:top w:val="nil"/>
              <w:left w:val="nil"/>
              <w:bottom w:val="nil"/>
              <w:right w:val="nil"/>
            </w:tcBorders>
          </w:tcPr>
          <w:p w14:paraId="0D545B49"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r>
      <w:tr w:rsidR="000660D7" w:rsidRPr="00E22279" w14:paraId="53C41CC8" w14:textId="77777777" w:rsidTr="004F7FDA">
        <w:trPr>
          <w:trHeight w:val="233"/>
          <w:jc w:val="center"/>
        </w:trPr>
        <w:tc>
          <w:tcPr>
            <w:tcW w:w="1411" w:type="dxa"/>
            <w:tcBorders>
              <w:top w:val="nil"/>
              <w:left w:val="nil"/>
              <w:bottom w:val="single" w:sz="4" w:space="0" w:color="auto"/>
              <w:right w:val="nil"/>
            </w:tcBorders>
          </w:tcPr>
          <w:p w14:paraId="1B0EF3A9" w14:textId="77777777" w:rsidR="00066E32" w:rsidRPr="00E22279" w:rsidRDefault="00066E32" w:rsidP="004E5F56">
            <w:pPr>
              <w:jc w:val="center"/>
              <w:rPr>
                <w:rFonts w:ascii="Times New Roman" w:hAnsi="Times New Roman" w:cs="Times New Roman"/>
                <w:sz w:val="20"/>
                <w:szCs w:val="20"/>
              </w:rPr>
            </w:pPr>
          </w:p>
        </w:tc>
        <w:tc>
          <w:tcPr>
            <w:tcW w:w="858" w:type="dxa"/>
            <w:tcBorders>
              <w:top w:val="nil"/>
              <w:left w:val="nil"/>
              <w:bottom w:val="single" w:sz="4" w:space="0" w:color="auto"/>
              <w:right w:val="nil"/>
            </w:tcBorders>
          </w:tcPr>
          <w:p w14:paraId="27A66241"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Yes</w:t>
            </w:r>
          </w:p>
        </w:tc>
        <w:tc>
          <w:tcPr>
            <w:tcW w:w="762" w:type="dxa"/>
            <w:tcBorders>
              <w:top w:val="nil"/>
              <w:left w:val="nil"/>
              <w:bottom w:val="single" w:sz="4" w:space="0" w:color="auto"/>
              <w:right w:val="nil"/>
            </w:tcBorders>
          </w:tcPr>
          <w:p w14:paraId="35141282"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1142</w:t>
            </w:r>
          </w:p>
        </w:tc>
        <w:tc>
          <w:tcPr>
            <w:tcW w:w="700" w:type="dxa"/>
            <w:tcBorders>
              <w:top w:val="nil"/>
              <w:left w:val="nil"/>
              <w:bottom w:val="single" w:sz="4" w:space="0" w:color="auto"/>
              <w:right w:val="nil"/>
            </w:tcBorders>
          </w:tcPr>
          <w:p w14:paraId="5E16D639"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50.8</w:t>
            </w:r>
          </w:p>
        </w:tc>
        <w:tc>
          <w:tcPr>
            <w:tcW w:w="1489" w:type="dxa"/>
            <w:tcBorders>
              <w:top w:val="nil"/>
              <w:left w:val="nil"/>
              <w:bottom w:val="single" w:sz="4" w:space="0" w:color="auto"/>
              <w:right w:val="nil"/>
            </w:tcBorders>
          </w:tcPr>
          <w:p w14:paraId="2D25301C"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0.65(0.55-0.78)</w:t>
            </w:r>
          </w:p>
        </w:tc>
        <w:tc>
          <w:tcPr>
            <w:tcW w:w="1468" w:type="dxa"/>
            <w:tcBorders>
              <w:top w:val="nil"/>
              <w:left w:val="nil"/>
              <w:bottom w:val="single" w:sz="4" w:space="0" w:color="auto"/>
              <w:right w:val="nil"/>
            </w:tcBorders>
          </w:tcPr>
          <w:p w14:paraId="06B36F21"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0.66(0.55-0.78)</w:t>
            </w:r>
          </w:p>
        </w:tc>
        <w:tc>
          <w:tcPr>
            <w:tcW w:w="1489" w:type="dxa"/>
            <w:tcBorders>
              <w:top w:val="nil"/>
              <w:left w:val="nil"/>
              <w:bottom w:val="single" w:sz="4" w:space="0" w:color="auto"/>
              <w:right w:val="nil"/>
            </w:tcBorders>
          </w:tcPr>
          <w:p w14:paraId="2CBAE702"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0.68(0.57-0.81)</w:t>
            </w:r>
          </w:p>
        </w:tc>
        <w:tc>
          <w:tcPr>
            <w:tcW w:w="1468" w:type="dxa"/>
            <w:tcBorders>
              <w:top w:val="nil"/>
              <w:left w:val="nil"/>
              <w:bottom w:val="single" w:sz="4" w:space="0" w:color="auto"/>
              <w:right w:val="nil"/>
            </w:tcBorders>
          </w:tcPr>
          <w:p w14:paraId="193CFD0A"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0.66(0.54-0.79)</w:t>
            </w:r>
          </w:p>
        </w:tc>
      </w:tr>
      <w:tr w:rsidR="000660D7" w:rsidRPr="00E22279" w14:paraId="4E81BE92" w14:textId="77777777" w:rsidTr="004F7FDA">
        <w:trPr>
          <w:trHeight w:val="240"/>
          <w:jc w:val="center"/>
        </w:trPr>
        <w:tc>
          <w:tcPr>
            <w:tcW w:w="1411" w:type="dxa"/>
            <w:tcBorders>
              <w:top w:val="single" w:sz="4" w:space="0" w:color="auto"/>
              <w:left w:val="nil"/>
              <w:bottom w:val="nil"/>
              <w:right w:val="nil"/>
            </w:tcBorders>
          </w:tcPr>
          <w:p w14:paraId="25910EAF"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&lt;45 years</w:t>
            </w:r>
          </w:p>
        </w:tc>
        <w:tc>
          <w:tcPr>
            <w:tcW w:w="858" w:type="dxa"/>
            <w:tcBorders>
              <w:top w:val="single" w:sz="4" w:space="0" w:color="auto"/>
              <w:left w:val="nil"/>
              <w:bottom w:val="nil"/>
              <w:right w:val="nil"/>
            </w:tcBorders>
          </w:tcPr>
          <w:p w14:paraId="48ED03E0"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lang w:val="en-US"/>
              </w:rPr>
              <w:t>No</w:t>
            </w:r>
          </w:p>
        </w:tc>
        <w:tc>
          <w:tcPr>
            <w:tcW w:w="762" w:type="dxa"/>
            <w:tcBorders>
              <w:top w:val="single" w:sz="4" w:space="0" w:color="auto"/>
              <w:left w:val="nil"/>
              <w:bottom w:val="nil"/>
              <w:right w:val="nil"/>
            </w:tcBorders>
          </w:tcPr>
          <w:p w14:paraId="47BA79F9"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736</w:t>
            </w:r>
          </w:p>
        </w:tc>
        <w:tc>
          <w:tcPr>
            <w:tcW w:w="700" w:type="dxa"/>
            <w:tcBorders>
              <w:top w:val="single" w:sz="4" w:space="0" w:color="auto"/>
              <w:left w:val="nil"/>
              <w:bottom w:val="nil"/>
              <w:right w:val="nil"/>
            </w:tcBorders>
          </w:tcPr>
          <w:p w14:paraId="57E617E1"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43.8</w:t>
            </w:r>
          </w:p>
        </w:tc>
        <w:tc>
          <w:tcPr>
            <w:tcW w:w="1489" w:type="dxa"/>
            <w:tcBorders>
              <w:top w:val="single" w:sz="4" w:space="0" w:color="auto"/>
              <w:left w:val="nil"/>
              <w:bottom w:val="nil"/>
              <w:right w:val="nil"/>
            </w:tcBorders>
          </w:tcPr>
          <w:p w14:paraId="312EE516"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68" w:type="dxa"/>
            <w:tcBorders>
              <w:top w:val="single" w:sz="4" w:space="0" w:color="auto"/>
              <w:left w:val="nil"/>
              <w:bottom w:val="nil"/>
              <w:right w:val="nil"/>
            </w:tcBorders>
          </w:tcPr>
          <w:p w14:paraId="6F17485E"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89" w:type="dxa"/>
            <w:tcBorders>
              <w:top w:val="single" w:sz="4" w:space="0" w:color="auto"/>
              <w:left w:val="nil"/>
              <w:bottom w:val="nil"/>
              <w:right w:val="nil"/>
            </w:tcBorders>
          </w:tcPr>
          <w:p w14:paraId="6B403402"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68" w:type="dxa"/>
            <w:tcBorders>
              <w:top w:val="single" w:sz="4" w:space="0" w:color="auto"/>
              <w:left w:val="nil"/>
              <w:bottom w:val="nil"/>
              <w:right w:val="nil"/>
            </w:tcBorders>
          </w:tcPr>
          <w:p w14:paraId="1918264B"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r>
      <w:tr w:rsidR="000660D7" w:rsidRPr="00E22279" w14:paraId="32B1B40F" w14:textId="77777777" w:rsidTr="004F7FDA">
        <w:trPr>
          <w:trHeight w:val="240"/>
          <w:jc w:val="center"/>
        </w:trPr>
        <w:tc>
          <w:tcPr>
            <w:tcW w:w="1411" w:type="dxa"/>
            <w:tcBorders>
              <w:top w:val="nil"/>
              <w:left w:val="nil"/>
              <w:bottom w:val="single" w:sz="4" w:space="0" w:color="auto"/>
              <w:right w:val="nil"/>
            </w:tcBorders>
          </w:tcPr>
          <w:p w14:paraId="6278D123" w14:textId="77777777" w:rsidR="00066E32" w:rsidRPr="00E22279" w:rsidRDefault="00066E32" w:rsidP="004E5F56">
            <w:pPr>
              <w:jc w:val="center"/>
              <w:rPr>
                <w:rFonts w:ascii="Times New Roman" w:hAnsi="Times New Roman" w:cs="Times New Roman"/>
                <w:sz w:val="20"/>
                <w:szCs w:val="20"/>
              </w:rPr>
            </w:pPr>
          </w:p>
        </w:tc>
        <w:tc>
          <w:tcPr>
            <w:tcW w:w="858" w:type="dxa"/>
            <w:tcBorders>
              <w:top w:val="nil"/>
              <w:left w:val="nil"/>
              <w:bottom w:val="single" w:sz="4" w:space="0" w:color="auto"/>
              <w:right w:val="nil"/>
            </w:tcBorders>
          </w:tcPr>
          <w:p w14:paraId="4FFC0D59"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Yes</w:t>
            </w:r>
          </w:p>
        </w:tc>
        <w:tc>
          <w:tcPr>
            <w:tcW w:w="762" w:type="dxa"/>
            <w:tcBorders>
              <w:top w:val="nil"/>
              <w:left w:val="nil"/>
              <w:bottom w:val="single" w:sz="4" w:space="0" w:color="auto"/>
              <w:right w:val="nil"/>
            </w:tcBorders>
          </w:tcPr>
          <w:p w14:paraId="1398DCD0"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944</w:t>
            </w:r>
          </w:p>
        </w:tc>
        <w:tc>
          <w:tcPr>
            <w:tcW w:w="700" w:type="dxa"/>
            <w:tcBorders>
              <w:top w:val="nil"/>
              <w:left w:val="nil"/>
              <w:bottom w:val="single" w:sz="4" w:space="0" w:color="auto"/>
              <w:right w:val="nil"/>
            </w:tcBorders>
          </w:tcPr>
          <w:p w14:paraId="6A5BC3FE"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56.2</w:t>
            </w:r>
          </w:p>
        </w:tc>
        <w:tc>
          <w:tcPr>
            <w:tcW w:w="1489" w:type="dxa"/>
            <w:tcBorders>
              <w:top w:val="nil"/>
              <w:left w:val="nil"/>
              <w:bottom w:val="single" w:sz="4" w:space="0" w:color="auto"/>
              <w:right w:val="nil"/>
            </w:tcBorders>
          </w:tcPr>
          <w:p w14:paraId="5D7ADC76"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0.66(0.54-0.80)</w:t>
            </w:r>
          </w:p>
        </w:tc>
        <w:tc>
          <w:tcPr>
            <w:tcW w:w="1468" w:type="dxa"/>
            <w:tcBorders>
              <w:top w:val="nil"/>
              <w:left w:val="nil"/>
              <w:bottom w:val="single" w:sz="4" w:space="0" w:color="auto"/>
              <w:right w:val="nil"/>
            </w:tcBorders>
          </w:tcPr>
          <w:p w14:paraId="4D687801"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0.65(0.54-0.80)</w:t>
            </w:r>
          </w:p>
        </w:tc>
        <w:tc>
          <w:tcPr>
            <w:tcW w:w="1489" w:type="dxa"/>
            <w:tcBorders>
              <w:top w:val="nil"/>
              <w:left w:val="nil"/>
              <w:bottom w:val="single" w:sz="4" w:space="0" w:color="auto"/>
              <w:right w:val="nil"/>
            </w:tcBorders>
          </w:tcPr>
          <w:p w14:paraId="3BD08FBC"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0.69 (0.53-0.81)</w:t>
            </w:r>
          </w:p>
        </w:tc>
        <w:tc>
          <w:tcPr>
            <w:tcW w:w="1468" w:type="dxa"/>
            <w:tcBorders>
              <w:top w:val="nil"/>
              <w:left w:val="nil"/>
              <w:bottom w:val="single" w:sz="4" w:space="0" w:color="auto"/>
              <w:right w:val="nil"/>
            </w:tcBorders>
          </w:tcPr>
          <w:p w14:paraId="4B27032D"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0.64(0.52-0.80)</w:t>
            </w:r>
          </w:p>
        </w:tc>
      </w:tr>
      <w:tr w:rsidR="000660D7" w:rsidRPr="00E22279" w14:paraId="5B73D6AE" w14:textId="77777777" w:rsidTr="004F7FDA">
        <w:trPr>
          <w:trHeight w:val="240"/>
          <w:jc w:val="center"/>
        </w:trPr>
        <w:tc>
          <w:tcPr>
            <w:tcW w:w="1411" w:type="dxa"/>
            <w:tcBorders>
              <w:top w:val="single" w:sz="4" w:space="0" w:color="auto"/>
              <w:left w:val="nil"/>
              <w:bottom w:val="nil"/>
              <w:right w:val="nil"/>
            </w:tcBorders>
          </w:tcPr>
          <w:p w14:paraId="66556DB3"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≥45 years</w:t>
            </w:r>
          </w:p>
        </w:tc>
        <w:tc>
          <w:tcPr>
            <w:tcW w:w="858" w:type="dxa"/>
            <w:tcBorders>
              <w:top w:val="single" w:sz="4" w:space="0" w:color="auto"/>
              <w:left w:val="nil"/>
              <w:bottom w:val="nil"/>
              <w:right w:val="nil"/>
            </w:tcBorders>
          </w:tcPr>
          <w:p w14:paraId="765E6C74"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lang w:val="en-US"/>
              </w:rPr>
              <w:t>No</w:t>
            </w:r>
          </w:p>
        </w:tc>
        <w:tc>
          <w:tcPr>
            <w:tcW w:w="762" w:type="dxa"/>
            <w:tcBorders>
              <w:top w:val="single" w:sz="4" w:space="0" w:color="auto"/>
              <w:left w:val="nil"/>
              <w:bottom w:val="nil"/>
              <w:right w:val="nil"/>
            </w:tcBorders>
          </w:tcPr>
          <w:p w14:paraId="1F7384B8"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372</w:t>
            </w:r>
          </w:p>
        </w:tc>
        <w:tc>
          <w:tcPr>
            <w:tcW w:w="700" w:type="dxa"/>
            <w:tcBorders>
              <w:top w:val="single" w:sz="4" w:space="0" w:color="auto"/>
              <w:left w:val="nil"/>
              <w:bottom w:val="nil"/>
              <w:right w:val="nil"/>
            </w:tcBorders>
          </w:tcPr>
          <w:p w14:paraId="2DB753F2"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65.3</w:t>
            </w:r>
          </w:p>
        </w:tc>
        <w:tc>
          <w:tcPr>
            <w:tcW w:w="1489" w:type="dxa"/>
            <w:tcBorders>
              <w:top w:val="single" w:sz="4" w:space="0" w:color="auto"/>
              <w:left w:val="nil"/>
              <w:bottom w:val="nil"/>
              <w:right w:val="nil"/>
            </w:tcBorders>
          </w:tcPr>
          <w:p w14:paraId="6D1C413B"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68" w:type="dxa"/>
            <w:tcBorders>
              <w:top w:val="single" w:sz="4" w:space="0" w:color="auto"/>
              <w:left w:val="nil"/>
              <w:bottom w:val="nil"/>
              <w:right w:val="nil"/>
            </w:tcBorders>
          </w:tcPr>
          <w:p w14:paraId="6FFF57DC"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89" w:type="dxa"/>
            <w:tcBorders>
              <w:top w:val="single" w:sz="4" w:space="0" w:color="auto"/>
              <w:left w:val="nil"/>
              <w:bottom w:val="nil"/>
              <w:right w:val="nil"/>
            </w:tcBorders>
          </w:tcPr>
          <w:p w14:paraId="31DA94A0"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68" w:type="dxa"/>
            <w:tcBorders>
              <w:top w:val="single" w:sz="4" w:space="0" w:color="auto"/>
              <w:left w:val="nil"/>
              <w:bottom w:val="nil"/>
              <w:right w:val="nil"/>
            </w:tcBorders>
          </w:tcPr>
          <w:p w14:paraId="298481C9"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r>
      <w:tr w:rsidR="000660D7" w:rsidRPr="00E22279" w14:paraId="2A23C45E" w14:textId="77777777" w:rsidTr="004F7FDA">
        <w:trPr>
          <w:trHeight w:val="240"/>
          <w:jc w:val="center"/>
        </w:trPr>
        <w:tc>
          <w:tcPr>
            <w:tcW w:w="1411" w:type="dxa"/>
            <w:tcBorders>
              <w:top w:val="nil"/>
              <w:left w:val="nil"/>
              <w:bottom w:val="single" w:sz="4" w:space="0" w:color="auto"/>
              <w:right w:val="nil"/>
            </w:tcBorders>
          </w:tcPr>
          <w:p w14:paraId="05FFC92D" w14:textId="77777777" w:rsidR="00066E32" w:rsidRPr="00E22279" w:rsidRDefault="00066E32" w:rsidP="004E5F56">
            <w:pPr>
              <w:jc w:val="center"/>
              <w:rPr>
                <w:rFonts w:ascii="Times New Roman" w:hAnsi="Times New Roman" w:cs="Times New Roman"/>
                <w:sz w:val="20"/>
                <w:szCs w:val="20"/>
              </w:rPr>
            </w:pPr>
          </w:p>
        </w:tc>
        <w:tc>
          <w:tcPr>
            <w:tcW w:w="858" w:type="dxa"/>
            <w:tcBorders>
              <w:top w:val="nil"/>
              <w:left w:val="nil"/>
              <w:bottom w:val="single" w:sz="4" w:space="0" w:color="auto"/>
              <w:right w:val="nil"/>
            </w:tcBorders>
          </w:tcPr>
          <w:p w14:paraId="40D56F68"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Yes</w:t>
            </w:r>
          </w:p>
        </w:tc>
        <w:tc>
          <w:tcPr>
            <w:tcW w:w="762" w:type="dxa"/>
            <w:tcBorders>
              <w:top w:val="nil"/>
              <w:left w:val="nil"/>
              <w:bottom w:val="single" w:sz="4" w:space="0" w:color="auto"/>
              <w:right w:val="nil"/>
            </w:tcBorders>
          </w:tcPr>
          <w:p w14:paraId="571FBB20"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198</w:t>
            </w:r>
          </w:p>
        </w:tc>
        <w:tc>
          <w:tcPr>
            <w:tcW w:w="700" w:type="dxa"/>
            <w:tcBorders>
              <w:top w:val="nil"/>
              <w:left w:val="nil"/>
              <w:bottom w:val="single" w:sz="4" w:space="0" w:color="auto"/>
              <w:right w:val="nil"/>
            </w:tcBorders>
          </w:tcPr>
          <w:p w14:paraId="775AAC5D"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34.7</w:t>
            </w:r>
          </w:p>
        </w:tc>
        <w:tc>
          <w:tcPr>
            <w:tcW w:w="1489" w:type="dxa"/>
            <w:tcBorders>
              <w:top w:val="nil"/>
              <w:left w:val="nil"/>
              <w:bottom w:val="single" w:sz="4" w:space="0" w:color="auto"/>
              <w:right w:val="nil"/>
            </w:tcBorders>
          </w:tcPr>
          <w:p w14:paraId="6C9361A5"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0.64(0.44-0.93)</w:t>
            </w:r>
          </w:p>
        </w:tc>
        <w:tc>
          <w:tcPr>
            <w:tcW w:w="1468" w:type="dxa"/>
            <w:tcBorders>
              <w:top w:val="nil"/>
              <w:left w:val="nil"/>
              <w:bottom w:val="single" w:sz="4" w:space="0" w:color="auto"/>
              <w:right w:val="nil"/>
            </w:tcBorders>
          </w:tcPr>
          <w:p w14:paraId="6D15EC80"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0.63(0.44-0.92)</w:t>
            </w:r>
          </w:p>
        </w:tc>
        <w:tc>
          <w:tcPr>
            <w:tcW w:w="1489" w:type="dxa"/>
            <w:tcBorders>
              <w:top w:val="nil"/>
              <w:left w:val="nil"/>
              <w:bottom w:val="single" w:sz="4" w:space="0" w:color="auto"/>
              <w:right w:val="nil"/>
            </w:tcBorders>
          </w:tcPr>
          <w:p w14:paraId="7D1EEA8D"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0.64 (0.43-0.95)</w:t>
            </w:r>
          </w:p>
        </w:tc>
        <w:tc>
          <w:tcPr>
            <w:tcW w:w="1468" w:type="dxa"/>
            <w:tcBorders>
              <w:top w:val="nil"/>
              <w:left w:val="nil"/>
              <w:bottom w:val="single" w:sz="4" w:space="0" w:color="auto"/>
              <w:right w:val="nil"/>
            </w:tcBorders>
          </w:tcPr>
          <w:p w14:paraId="26190D66"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0.67(0.45-1.01)</w:t>
            </w:r>
          </w:p>
        </w:tc>
      </w:tr>
      <w:tr w:rsidR="000660D7" w:rsidRPr="00E22279" w14:paraId="6FA15682" w14:textId="77777777" w:rsidTr="004F7FDA">
        <w:trPr>
          <w:trHeight w:val="240"/>
          <w:jc w:val="center"/>
        </w:trPr>
        <w:tc>
          <w:tcPr>
            <w:tcW w:w="1411" w:type="dxa"/>
            <w:tcBorders>
              <w:top w:val="single" w:sz="4" w:space="0" w:color="auto"/>
              <w:left w:val="nil"/>
              <w:bottom w:val="nil"/>
              <w:right w:val="nil"/>
            </w:tcBorders>
          </w:tcPr>
          <w:p w14:paraId="39311A79"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Men</w:t>
            </w:r>
          </w:p>
        </w:tc>
        <w:tc>
          <w:tcPr>
            <w:tcW w:w="858" w:type="dxa"/>
            <w:tcBorders>
              <w:top w:val="single" w:sz="4" w:space="0" w:color="auto"/>
              <w:left w:val="nil"/>
              <w:bottom w:val="nil"/>
              <w:right w:val="nil"/>
            </w:tcBorders>
          </w:tcPr>
          <w:p w14:paraId="2BD16302"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lang w:val="en-US"/>
              </w:rPr>
              <w:t>No</w:t>
            </w:r>
          </w:p>
        </w:tc>
        <w:tc>
          <w:tcPr>
            <w:tcW w:w="762" w:type="dxa"/>
            <w:tcBorders>
              <w:top w:val="single" w:sz="4" w:space="0" w:color="auto"/>
              <w:left w:val="nil"/>
              <w:bottom w:val="nil"/>
              <w:right w:val="nil"/>
            </w:tcBorders>
          </w:tcPr>
          <w:p w14:paraId="1AD00F68"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465</w:t>
            </w:r>
          </w:p>
        </w:tc>
        <w:tc>
          <w:tcPr>
            <w:tcW w:w="700" w:type="dxa"/>
            <w:tcBorders>
              <w:top w:val="single" w:sz="4" w:space="0" w:color="auto"/>
              <w:left w:val="nil"/>
              <w:bottom w:val="nil"/>
              <w:right w:val="nil"/>
            </w:tcBorders>
          </w:tcPr>
          <w:p w14:paraId="3AEBCDCA"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45.7</w:t>
            </w:r>
          </w:p>
        </w:tc>
        <w:tc>
          <w:tcPr>
            <w:tcW w:w="1489" w:type="dxa"/>
            <w:tcBorders>
              <w:top w:val="single" w:sz="4" w:space="0" w:color="auto"/>
              <w:left w:val="nil"/>
              <w:bottom w:val="nil"/>
              <w:right w:val="nil"/>
            </w:tcBorders>
          </w:tcPr>
          <w:p w14:paraId="0342A364"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68" w:type="dxa"/>
            <w:tcBorders>
              <w:top w:val="single" w:sz="4" w:space="0" w:color="auto"/>
              <w:left w:val="nil"/>
              <w:bottom w:val="nil"/>
              <w:right w:val="nil"/>
            </w:tcBorders>
          </w:tcPr>
          <w:p w14:paraId="2E82E11C"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89" w:type="dxa"/>
            <w:tcBorders>
              <w:top w:val="single" w:sz="4" w:space="0" w:color="auto"/>
              <w:left w:val="nil"/>
              <w:bottom w:val="nil"/>
              <w:right w:val="nil"/>
            </w:tcBorders>
          </w:tcPr>
          <w:p w14:paraId="6E02C856"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68" w:type="dxa"/>
            <w:tcBorders>
              <w:top w:val="single" w:sz="4" w:space="0" w:color="auto"/>
              <w:left w:val="nil"/>
              <w:bottom w:val="nil"/>
              <w:right w:val="nil"/>
            </w:tcBorders>
          </w:tcPr>
          <w:p w14:paraId="7BCC81ED"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r>
      <w:tr w:rsidR="000660D7" w:rsidRPr="00E22279" w14:paraId="1076451C" w14:textId="77777777" w:rsidTr="004F7FDA">
        <w:trPr>
          <w:trHeight w:val="233"/>
          <w:jc w:val="center"/>
        </w:trPr>
        <w:tc>
          <w:tcPr>
            <w:tcW w:w="1411" w:type="dxa"/>
            <w:tcBorders>
              <w:top w:val="nil"/>
              <w:left w:val="nil"/>
              <w:bottom w:val="single" w:sz="4" w:space="0" w:color="auto"/>
              <w:right w:val="nil"/>
            </w:tcBorders>
          </w:tcPr>
          <w:p w14:paraId="1B80AB58" w14:textId="77777777" w:rsidR="00066E32" w:rsidRPr="00E22279" w:rsidRDefault="00066E32" w:rsidP="004E5F56">
            <w:pPr>
              <w:jc w:val="center"/>
              <w:rPr>
                <w:rFonts w:ascii="Times New Roman" w:hAnsi="Times New Roman" w:cs="Times New Roman"/>
                <w:sz w:val="20"/>
                <w:szCs w:val="20"/>
              </w:rPr>
            </w:pPr>
          </w:p>
        </w:tc>
        <w:tc>
          <w:tcPr>
            <w:tcW w:w="858" w:type="dxa"/>
            <w:tcBorders>
              <w:top w:val="nil"/>
              <w:left w:val="nil"/>
              <w:bottom w:val="single" w:sz="4" w:space="0" w:color="auto"/>
              <w:right w:val="nil"/>
            </w:tcBorders>
          </w:tcPr>
          <w:p w14:paraId="323A1B06"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Yes</w:t>
            </w:r>
          </w:p>
        </w:tc>
        <w:tc>
          <w:tcPr>
            <w:tcW w:w="762" w:type="dxa"/>
            <w:tcBorders>
              <w:top w:val="nil"/>
              <w:left w:val="nil"/>
              <w:bottom w:val="single" w:sz="4" w:space="0" w:color="auto"/>
              <w:right w:val="nil"/>
            </w:tcBorders>
          </w:tcPr>
          <w:p w14:paraId="7A2B76AA"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553</w:t>
            </w:r>
          </w:p>
        </w:tc>
        <w:tc>
          <w:tcPr>
            <w:tcW w:w="700" w:type="dxa"/>
            <w:tcBorders>
              <w:top w:val="nil"/>
              <w:left w:val="nil"/>
              <w:bottom w:val="single" w:sz="4" w:space="0" w:color="auto"/>
              <w:right w:val="nil"/>
            </w:tcBorders>
          </w:tcPr>
          <w:p w14:paraId="70744E84"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54.3</w:t>
            </w:r>
          </w:p>
        </w:tc>
        <w:tc>
          <w:tcPr>
            <w:tcW w:w="1489" w:type="dxa"/>
            <w:tcBorders>
              <w:top w:val="nil"/>
              <w:left w:val="nil"/>
              <w:bottom w:val="single" w:sz="4" w:space="0" w:color="auto"/>
              <w:right w:val="nil"/>
            </w:tcBorders>
          </w:tcPr>
          <w:p w14:paraId="38F51A69"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0.67(0.52-0.87)</w:t>
            </w:r>
          </w:p>
        </w:tc>
        <w:tc>
          <w:tcPr>
            <w:tcW w:w="1468" w:type="dxa"/>
            <w:tcBorders>
              <w:top w:val="nil"/>
              <w:left w:val="nil"/>
              <w:bottom w:val="single" w:sz="4" w:space="0" w:color="auto"/>
              <w:right w:val="nil"/>
            </w:tcBorders>
          </w:tcPr>
          <w:p w14:paraId="2E02FCBF"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0.68(0.52-0.88)</w:t>
            </w:r>
          </w:p>
        </w:tc>
        <w:tc>
          <w:tcPr>
            <w:tcW w:w="1489" w:type="dxa"/>
            <w:tcBorders>
              <w:top w:val="nil"/>
              <w:left w:val="nil"/>
              <w:bottom w:val="single" w:sz="4" w:space="0" w:color="auto"/>
              <w:right w:val="nil"/>
            </w:tcBorders>
          </w:tcPr>
          <w:p w14:paraId="43A6F39E"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0.74(0.52-1.06)</w:t>
            </w:r>
          </w:p>
        </w:tc>
        <w:tc>
          <w:tcPr>
            <w:tcW w:w="1468" w:type="dxa"/>
            <w:tcBorders>
              <w:top w:val="nil"/>
              <w:left w:val="nil"/>
              <w:bottom w:val="single" w:sz="4" w:space="0" w:color="auto"/>
              <w:right w:val="nil"/>
            </w:tcBorders>
          </w:tcPr>
          <w:p w14:paraId="76DCD221"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0.75(0.56-1.01)</w:t>
            </w:r>
          </w:p>
        </w:tc>
      </w:tr>
      <w:tr w:rsidR="000660D7" w:rsidRPr="00E22279" w14:paraId="5CED42CF" w14:textId="77777777" w:rsidTr="004F7FDA">
        <w:trPr>
          <w:trHeight w:val="240"/>
          <w:jc w:val="center"/>
        </w:trPr>
        <w:tc>
          <w:tcPr>
            <w:tcW w:w="1411" w:type="dxa"/>
            <w:tcBorders>
              <w:top w:val="single" w:sz="4" w:space="0" w:color="auto"/>
              <w:left w:val="nil"/>
              <w:bottom w:val="nil"/>
              <w:right w:val="nil"/>
            </w:tcBorders>
          </w:tcPr>
          <w:p w14:paraId="2446063C"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Women</w:t>
            </w:r>
          </w:p>
        </w:tc>
        <w:tc>
          <w:tcPr>
            <w:tcW w:w="858" w:type="dxa"/>
            <w:tcBorders>
              <w:top w:val="single" w:sz="4" w:space="0" w:color="auto"/>
              <w:left w:val="nil"/>
              <w:bottom w:val="nil"/>
              <w:right w:val="nil"/>
            </w:tcBorders>
          </w:tcPr>
          <w:p w14:paraId="2D69F514"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lang w:val="en-US"/>
              </w:rPr>
              <w:t>No</w:t>
            </w:r>
          </w:p>
        </w:tc>
        <w:tc>
          <w:tcPr>
            <w:tcW w:w="762" w:type="dxa"/>
            <w:tcBorders>
              <w:top w:val="single" w:sz="4" w:space="0" w:color="auto"/>
              <w:left w:val="nil"/>
              <w:bottom w:val="nil"/>
              <w:right w:val="nil"/>
            </w:tcBorders>
          </w:tcPr>
          <w:p w14:paraId="54EBCC77"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643</w:t>
            </w:r>
          </w:p>
        </w:tc>
        <w:tc>
          <w:tcPr>
            <w:tcW w:w="700" w:type="dxa"/>
            <w:tcBorders>
              <w:top w:val="single" w:sz="4" w:space="0" w:color="auto"/>
              <w:left w:val="nil"/>
              <w:bottom w:val="nil"/>
              <w:right w:val="nil"/>
            </w:tcBorders>
          </w:tcPr>
          <w:p w14:paraId="750FE704"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52.2</w:t>
            </w:r>
          </w:p>
        </w:tc>
        <w:tc>
          <w:tcPr>
            <w:tcW w:w="1489" w:type="dxa"/>
            <w:tcBorders>
              <w:top w:val="single" w:sz="4" w:space="0" w:color="auto"/>
              <w:left w:val="nil"/>
              <w:bottom w:val="nil"/>
              <w:right w:val="nil"/>
            </w:tcBorders>
          </w:tcPr>
          <w:p w14:paraId="7E1E72F8"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68" w:type="dxa"/>
            <w:tcBorders>
              <w:top w:val="single" w:sz="4" w:space="0" w:color="auto"/>
              <w:left w:val="nil"/>
              <w:bottom w:val="nil"/>
              <w:right w:val="nil"/>
            </w:tcBorders>
          </w:tcPr>
          <w:p w14:paraId="712D914C"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89" w:type="dxa"/>
            <w:tcBorders>
              <w:top w:val="single" w:sz="4" w:space="0" w:color="auto"/>
              <w:left w:val="nil"/>
              <w:bottom w:val="nil"/>
              <w:right w:val="nil"/>
            </w:tcBorders>
          </w:tcPr>
          <w:p w14:paraId="7C2BFE87"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68" w:type="dxa"/>
            <w:tcBorders>
              <w:top w:val="single" w:sz="4" w:space="0" w:color="auto"/>
              <w:left w:val="nil"/>
              <w:bottom w:val="nil"/>
              <w:right w:val="nil"/>
            </w:tcBorders>
          </w:tcPr>
          <w:p w14:paraId="3ED06CDD"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r>
      <w:tr w:rsidR="000660D7" w:rsidRPr="00E22279" w14:paraId="552D2CD9" w14:textId="77777777" w:rsidTr="004F7FDA">
        <w:trPr>
          <w:trHeight w:val="240"/>
          <w:jc w:val="center"/>
        </w:trPr>
        <w:tc>
          <w:tcPr>
            <w:tcW w:w="1411" w:type="dxa"/>
            <w:tcBorders>
              <w:top w:val="nil"/>
              <w:left w:val="nil"/>
              <w:bottom w:val="single" w:sz="4" w:space="0" w:color="auto"/>
              <w:right w:val="nil"/>
            </w:tcBorders>
          </w:tcPr>
          <w:p w14:paraId="1528E7F4" w14:textId="77777777" w:rsidR="00066E32" w:rsidRPr="00E22279" w:rsidRDefault="00066E32" w:rsidP="004E5F56">
            <w:pPr>
              <w:jc w:val="center"/>
              <w:rPr>
                <w:rFonts w:ascii="Times New Roman" w:hAnsi="Times New Roman" w:cs="Times New Roman"/>
                <w:sz w:val="20"/>
                <w:szCs w:val="20"/>
              </w:rPr>
            </w:pPr>
          </w:p>
        </w:tc>
        <w:tc>
          <w:tcPr>
            <w:tcW w:w="858" w:type="dxa"/>
            <w:tcBorders>
              <w:top w:val="nil"/>
              <w:left w:val="nil"/>
              <w:bottom w:val="single" w:sz="4" w:space="0" w:color="auto"/>
              <w:right w:val="nil"/>
            </w:tcBorders>
          </w:tcPr>
          <w:p w14:paraId="5D572C91"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Yes</w:t>
            </w:r>
          </w:p>
        </w:tc>
        <w:tc>
          <w:tcPr>
            <w:tcW w:w="762" w:type="dxa"/>
            <w:tcBorders>
              <w:top w:val="nil"/>
              <w:left w:val="nil"/>
              <w:bottom w:val="single" w:sz="4" w:space="0" w:color="auto"/>
              <w:right w:val="nil"/>
            </w:tcBorders>
          </w:tcPr>
          <w:p w14:paraId="7455A7F7"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589</w:t>
            </w:r>
          </w:p>
        </w:tc>
        <w:tc>
          <w:tcPr>
            <w:tcW w:w="700" w:type="dxa"/>
            <w:tcBorders>
              <w:top w:val="nil"/>
              <w:left w:val="nil"/>
              <w:bottom w:val="single" w:sz="4" w:space="0" w:color="auto"/>
              <w:right w:val="nil"/>
            </w:tcBorders>
          </w:tcPr>
          <w:p w14:paraId="1519A126"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47.8</w:t>
            </w:r>
          </w:p>
        </w:tc>
        <w:tc>
          <w:tcPr>
            <w:tcW w:w="1489" w:type="dxa"/>
            <w:tcBorders>
              <w:top w:val="nil"/>
              <w:left w:val="nil"/>
              <w:bottom w:val="single" w:sz="4" w:space="0" w:color="auto"/>
              <w:right w:val="nil"/>
            </w:tcBorders>
          </w:tcPr>
          <w:p w14:paraId="1347F05F"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0.63(0.51-0.81)</w:t>
            </w:r>
          </w:p>
        </w:tc>
        <w:tc>
          <w:tcPr>
            <w:tcW w:w="1468" w:type="dxa"/>
            <w:tcBorders>
              <w:top w:val="nil"/>
              <w:left w:val="nil"/>
              <w:bottom w:val="single" w:sz="4" w:space="0" w:color="auto"/>
              <w:right w:val="nil"/>
            </w:tcBorders>
          </w:tcPr>
          <w:p w14:paraId="49DD1D84"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0.64(0.51-0.81)</w:t>
            </w:r>
          </w:p>
        </w:tc>
        <w:tc>
          <w:tcPr>
            <w:tcW w:w="1489" w:type="dxa"/>
            <w:tcBorders>
              <w:top w:val="nil"/>
              <w:left w:val="nil"/>
              <w:bottom w:val="single" w:sz="4" w:space="0" w:color="auto"/>
              <w:right w:val="nil"/>
            </w:tcBorders>
          </w:tcPr>
          <w:p w14:paraId="42C222DA"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0.62(0.48-0.79)</w:t>
            </w:r>
          </w:p>
        </w:tc>
        <w:tc>
          <w:tcPr>
            <w:tcW w:w="1468" w:type="dxa"/>
            <w:tcBorders>
              <w:top w:val="nil"/>
              <w:left w:val="nil"/>
              <w:bottom w:val="single" w:sz="4" w:space="0" w:color="auto"/>
              <w:right w:val="nil"/>
            </w:tcBorders>
          </w:tcPr>
          <w:p w14:paraId="2CBFCD21"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0.61(0.47-0.78)</w:t>
            </w:r>
          </w:p>
        </w:tc>
      </w:tr>
      <w:tr w:rsidR="000660D7" w:rsidRPr="00E22279" w14:paraId="3B7C2E90" w14:textId="77777777" w:rsidTr="004F7FDA">
        <w:trPr>
          <w:trHeight w:val="481"/>
          <w:jc w:val="center"/>
        </w:trPr>
        <w:tc>
          <w:tcPr>
            <w:tcW w:w="1411" w:type="dxa"/>
            <w:tcBorders>
              <w:top w:val="single" w:sz="4" w:space="0" w:color="auto"/>
              <w:left w:val="nil"/>
              <w:bottom w:val="nil"/>
              <w:right w:val="nil"/>
            </w:tcBorders>
          </w:tcPr>
          <w:p w14:paraId="411E7412"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Men</w:t>
            </w:r>
          </w:p>
          <w:p w14:paraId="4857BE51"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&lt;45 years</w:t>
            </w:r>
          </w:p>
        </w:tc>
        <w:tc>
          <w:tcPr>
            <w:tcW w:w="858" w:type="dxa"/>
            <w:tcBorders>
              <w:top w:val="single" w:sz="4" w:space="0" w:color="auto"/>
              <w:left w:val="nil"/>
              <w:bottom w:val="nil"/>
              <w:right w:val="nil"/>
            </w:tcBorders>
          </w:tcPr>
          <w:p w14:paraId="692CF2DA"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No</w:t>
            </w:r>
          </w:p>
        </w:tc>
        <w:tc>
          <w:tcPr>
            <w:tcW w:w="762" w:type="dxa"/>
            <w:tcBorders>
              <w:top w:val="single" w:sz="4" w:space="0" w:color="auto"/>
              <w:left w:val="nil"/>
              <w:bottom w:val="nil"/>
              <w:right w:val="nil"/>
            </w:tcBorders>
          </w:tcPr>
          <w:p w14:paraId="7C6D95B2"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340</w:t>
            </w:r>
          </w:p>
        </w:tc>
        <w:tc>
          <w:tcPr>
            <w:tcW w:w="700" w:type="dxa"/>
            <w:tcBorders>
              <w:top w:val="single" w:sz="4" w:space="0" w:color="auto"/>
              <w:left w:val="nil"/>
              <w:bottom w:val="nil"/>
              <w:right w:val="nil"/>
            </w:tcBorders>
          </w:tcPr>
          <w:p w14:paraId="1314BB36"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41.5</w:t>
            </w:r>
          </w:p>
        </w:tc>
        <w:tc>
          <w:tcPr>
            <w:tcW w:w="1489" w:type="dxa"/>
            <w:tcBorders>
              <w:top w:val="single" w:sz="4" w:space="0" w:color="auto"/>
              <w:left w:val="nil"/>
              <w:bottom w:val="nil"/>
              <w:right w:val="nil"/>
            </w:tcBorders>
          </w:tcPr>
          <w:p w14:paraId="1D5ECFAD"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1</w:t>
            </w:r>
          </w:p>
        </w:tc>
        <w:tc>
          <w:tcPr>
            <w:tcW w:w="1468" w:type="dxa"/>
            <w:tcBorders>
              <w:top w:val="single" w:sz="4" w:space="0" w:color="auto"/>
              <w:left w:val="nil"/>
              <w:bottom w:val="nil"/>
              <w:right w:val="nil"/>
            </w:tcBorders>
          </w:tcPr>
          <w:p w14:paraId="5951D725"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1</w:t>
            </w:r>
          </w:p>
        </w:tc>
        <w:tc>
          <w:tcPr>
            <w:tcW w:w="1489" w:type="dxa"/>
            <w:tcBorders>
              <w:top w:val="single" w:sz="4" w:space="0" w:color="auto"/>
              <w:left w:val="nil"/>
              <w:bottom w:val="nil"/>
              <w:right w:val="nil"/>
            </w:tcBorders>
          </w:tcPr>
          <w:p w14:paraId="33B7823B"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1</w:t>
            </w:r>
          </w:p>
        </w:tc>
        <w:tc>
          <w:tcPr>
            <w:tcW w:w="1468" w:type="dxa"/>
            <w:tcBorders>
              <w:top w:val="single" w:sz="4" w:space="0" w:color="auto"/>
              <w:left w:val="nil"/>
              <w:bottom w:val="nil"/>
              <w:right w:val="nil"/>
            </w:tcBorders>
          </w:tcPr>
          <w:p w14:paraId="220BD878"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1</w:t>
            </w:r>
          </w:p>
        </w:tc>
      </w:tr>
      <w:tr w:rsidR="000660D7" w:rsidRPr="00E22279" w14:paraId="7011F801" w14:textId="77777777" w:rsidTr="004F7FDA">
        <w:trPr>
          <w:trHeight w:val="233"/>
          <w:jc w:val="center"/>
        </w:trPr>
        <w:tc>
          <w:tcPr>
            <w:tcW w:w="1411" w:type="dxa"/>
            <w:tcBorders>
              <w:top w:val="nil"/>
              <w:left w:val="nil"/>
              <w:bottom w:val="single" w:sz="4" w:space="0" w:color="auto"/>
              <w:right w:val="nil"/>
            </w:tcBorders>
          </w:tcPr>
          <w:p w14:paraId="26132248" w14:textId="77777777" w:rsidR="00066E32" w:rsidRPr="00E22279" w:rsidRDefault="00066E32" w:rsidP="004E5F56">
            <w:pPr>
              <w:jc w:val="center"/>
              <w:rPr>
                <w:rFonts w:ascii="Times New Roman" w:hAnsi="Times New Roman" w:cs="Times New Roman"/>
                <w:sz w:val="20"/>
                <w:szCs w:val="20"/>
                <w:lang w:val="en-US"/>
              </w:rPr>
            </w:pPr>
          </w:p>
        </w:tc>
        <w:tc>
          <w:tcPr>
            <w:tcW w:w="858" w:type="dxa"/>
            <w:tcBorders>
              <w:top w:val="nil"/>
              <w:left w:val="nil"/>
              <w:bottom w:val="single" w:sz="4" w:space="0" w:color="auto"/>
              <w:right w:val="nil"/>
            </w:tcBorders>
          </w:tcPr>
          <w:p w14:paraId="4716E113"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Yes</w:t>
            </w:r>
          </w:p>
        </w:tc>
        <w:tc>
          <w:tcPr>
            <w:tcW w:w="762" w:type="dxa"/>
            <w:tcBorders>
              <w:top w:val="nil"/>
              <w:left w:val="nil"/>
              <w:bottom w:val="single" w:sz="4" w:space="0" w:color="auto"/>
              <w:right w:val="nil"/>
            </w:tcBorders>
          </w:tcPr>
          <w:p w14:paraId="53C5633A"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479</w:t>
            </w:r>
          </w:p>
        </w:tc>
        <w:tc>
          <w:tcPr>
            <w:tcW w:w="700" w:type="dxa"/>
            <w:tcBorders>
              <w:top w:val="nil"/>
              <w:left w:val="nil"/>
              <w:bottom w:val="single" w:sz="4" w:space="0" w:color="auto"/>
              <w:right w:val="nil"/>
            </w:tcBorders>
          </w:tcPr>
          <w:p w14:paraId="567C934B"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58.5</w:t>
            </w:r>
          </w:p>
        </w:tc>
        <w:tc>
          <w:tcPr>
            <w:tcW w:w="1489" w:type="dxa"/>
            <w:tcBorders>
              <w:top w:val="nil"/>
              <w:left w:val="nil"/>
              <w:bottom w:val="single" w:sz="4" w:space="0" w:color="auto"/>
              <w:right w:val="nil"/>
            </w:tcBorders>
          </w:tcPr>
          <w:p w14:paraId="042B7B51"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0.69 (0.52-0.92)</w:t>
            </w:r>
          </w:p>
        </w:tc>
        <w:tc>
          <w:tcPr>
            <w:tcW w:w="1468" w:type="dxa"/>
            <w:tcBorders>
              <w:top w:val="nil"/>
              <w:left w:val="nil"/>
              <w:bottom w:val="single" w:sz="4" w:space="0" w:color="auto"/>
              <w:right w:val="nil"/>
            </w:tcBorders>
          </w:tcPr>
          <w:p w14:paraId="13268874"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0.70(0.52-0.93)</w:t>
            </w:r>
          </w:p>
        </w:tc>
        <w:tc>
          <w:tcPr>
            <w:tcW w:w="1489" w:type="dxa"/>
            <w:tcBorders>
              <w:top w:val="nil"/>
              <w:left w:val="nil"/>
              <w:bottom w:val="single" w:sz="4" w:space="0" w:color="auto"/>
              <w:right w:val="nil"/>
            </w:tcBorders>
          </w:tcPr>
          <w:p w14:paraId="484D7C31"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0.74 (0.54-1.01)</w:t>
            </w:r>
          </w:p>
        </w:tc>
        <w:tc>
          <w:tcPr>
            <w:tcW w:w="1468" w:type="dxa"/>
            <w:tcBorders>
              <w:top w:val="nil"/>
              <w:left w:val="nil"/>
              <w:bottom w:val="single" w:sz="4" w:space="0" w:color="auto"/>
              <w:right w:val="nil"/>
            </w:tcBorders>
          </w:tcPr>
          <w:p w14:paraId="5FA24A87"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0.74(0.54-1.02)</w:t>
            </w:r>
          </w:p>
        </w:tc>
      </w:tr>
      <w:tr w:rsidR="000660D7" w:rsidRPr="00E22279" w14:paraId="08B5793D" w14:textId="77777777" w:rsidTr="004F7FDA">
        <w:trPr>
          <w:trHeight w:val="481"/>
          <w:jc w:val="center"/>
        </w:trPr>
        <w:tc>
          <w:tcPr>
            <w:tcW w:w="1411" w:type="dxa"/>
            <w:tcBorders>
              <w:top w:val="single" w:sz="4" w:space="0" w:color="auto"/>
              <w:left w:val="nil"/>
              <w:bottom w:val="nil"/>
              <w:right w:val="nil"/>
            </w:tcBorders>
          </w:tcPr>
          <w:p w14:paraId="7C642BD5"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lang w:val="en-US"/>
              </w:rPr>
              <w:t>Women &lt;4</w:t>
            </w:r>
            <w:r w:rsidRPr="00E22279">
              <w:rPr>
                <w:rFonts w:ascii="Times New Roman" w:hAnsi="Times New Roman" w:cs="Times New Roman"/>
                <w:sz w:val="20"/>
                <w:szCs w:val="20"/>
              </w:rPr>
              <w:t>5 years</w:t>
            </w:r>
          </w:p>
        </w:tc>
        <w:tc>
          <w:tcPr>
            <w:tcW w:w="858" w:type="dxa"/>
            <w:tcBorders>
              <w:top w:val="single" w:sz="4" w:space="0" w:color="auto"/>
              <w:left w:val="nil"/>
              <w:bottom w:val="nil"/>
              <w:right w:val="nil"/>
            </w:tcBorders>
          </w:tcPr>
          <w:p w14:paraId="29F272C1"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lang w:val="en-US"/>
              </w:rPr>
              <w:t>No</w:t>
            </w:r>
          </w:p>
        </w:tc>
        <w:tc>
          <w:tcPr>
            <w:tcW w:w="762" w:type="dxa"/>
            <w:tcBorders>
              <w:top w:val="single" w:sz="4" w:space="0" w:color="auto"/>
              <w:left w:val="nil"/>
              <w:bottom w:val="nil"/>
              <w:right w:val="nil"/>
            </w:tcBorders>
          </w:tcPr>
          <w:p w14:paraId="55293100"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396</w:t>
            </w:r>
          </w:p>
        </w:tc>
        <w:tc>
          <w:tcPr>
            <w:tcW w:w="700" w:type="dxa"/>
            <w:tcBorders>
              <w:top w:val="single" w:sz="4" w:space="0" w:color="auto"/>
              <w:left w:val="nil"/>
              <w:bottom w:val="nil"/>
              <w:right w:val="nil"/>
            </w:tcBorders>
          </w:tcPr>
          <w:p w14:paraId="2849B381"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45.6</w:t>
            </w:r>
          </w:p>
        </w:tc>
        <w:tc>
          <w:tcPr>
            <w:tcW w:w="1489" w:type="dxa"/>
            <w:tcBorders>
              <w:top w:val="single" w:sz="4" w:space="0" w:color="auto"/>
              <w:left w:val="nil"/>
              <w:bottom w:val="nil"/>
              <w:right w:val="nil"/>
            </w:tcBorders>
          </w:tcPr>
          <w:p w14:paraId="2E7821EC"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68" w:type="dxa"/>
            <w:tcBorders>
              <w:top w:val="single" w:sz="4" w:space="0" w:color="auto"/>
              <w:left w:val="nil"/>
              <w:bottom w:val="nil"/>
              <w:right w:val="nil"/>
            </w:tcBorders>
          </w:tcPr>
          <w:p w14:paraId="51BA2E34"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89" w:type="dxa"/>
            <w:tcBorders>
              <w:top w:val="single" w:sz="4" w:space="0" w:color="auto"/>
              <w:left w:val="nil"/>
              <w:bottom w:val="nil"/>
              <w:right w:val="nil"/>
            </w:tcBorders>
          </w:tcPr>
          <w:p w14:paraId="6E8B6810"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68" w:type="dxa"/>
            <w:tcBorders>
              <w:top w:val="single" w:sz="4" w:space="0" w:color="auto"/>
              <w:left w:val="nil"/>
              <w:bottom w:val="nil"/>
              <w:right w:val="nil"/>
            </w:tcBorders>
          </w:tcPr>
          <w:p w14:paraId="75243295"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r>
      <w:tr w:rsidR="000660D7" w:rsidRPr="00E22279" w14:paraId="4FB6AB9D" w14:textId="77777777" w:rsidTr="004F7FDA">
        <w:trPr>
          <w:trHeight w:val="240"/>
          <w:jc w:val="center"/>
        </w:trPr>
        <w:tc>
          <w:tcPr>
            <w:tcW w:w="1411" w:type="dxa"/>
            <w:tcBorders>
              <w:top w:val="nil"/>
              <w:left w:val="nil"/>
              <w:bottom w:val="single" w:sz="4" w:space="0" w:color="auto"/>
              <w:right w:val="nil"/>
            </w:tcBorders>
          </w:tcPr>
          <w:p w14:paraId="34F8DD6C" w14:textId="77777777" w:rsidR="00066E32" w:rsidRPr="00E22279" w:rsidRDefault="00066E32" w:rsidP="004E5F56">
            <w:pPr>
              <w:jc w:val="center"/>
              <w:rPr>
                <w:rFonts w:ascii="Times New Roman" w:hAnsi="Times New Roman" w:cs="Times New Roman"/>
                <w:sz w:val="20"/>
                <w:szCs w:val="20"/>
              </w:rPr>
            </w:pPr>
          </w:p>
        </w:tc>
        <w:tc>
          <w:tcPr>
            <w:tcW w:w="858" w:type="dxa"/>
            <w:tcBorders>
              <w:top w:val="nil"/>
              <w:left w:val="nil"/>
              <w:bottom w:val="single" w:sz="4" w:space="0" w:color="auto"/>
              <w:right w:val="nil"/>
            </w:tcBorders>
          </w:tcPr>
          <w:p w14:paraId="4A533DEB"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Yes</w:t>
            </w:r>
          </w:p>
        </w:tc>
        <w:tc>
          <w:tcPr>
            <w:tcW w:w="762" w:type="dxa"/>
            <w:tcBorders>
              <w:top w:val="nil"/>
              <w:left w:val="nil"/>
              <w:bottom w:val="single" w:sz="4" w:space="0" w:color="auto"/>
              <w:right w:val="nil"/>
            </w:tcBorders>
          </w:tcPr>
          <w:p w14:paraId="767B375C"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465</w:t>
            </w:r>
          </w:p>
        </w:tc>
        <w:tc>
          <w:tcPr>
            <w:tcW w:w="700" w:type="dxa"/>
            <w:tcBorders>
              <w:top w:val="nil"/>
              <w:left w:val="nil"/>
              <w:bottom w:val="single" w:sz="4" w:space="0" w:color="auto"/>
              <w:right w:val="nil"/>
            </w:tcBorders>
          </w:tcPr>
          <w:p w14:paraId="7007C033"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54.0</w:t>
            </w:r>
          </w:p>
        </w:tc>
        <w:tc>
          <w:tcPr>
            <w:tcW w:w="1489" w:type="dxa"/>
            <w:tcBorders>
              <w:top w:val="nil"/>
              <w:left w:val="nil"/>
              <w:bottom w:val="single" w:sz="4" w:space="0" w:color="auto"/>
              <w:right w:val="nil"/>
            </w:tcBorders>
          </w:tcPr>
          <w:p w14:paraId="7465676D"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0.63(0.48-0.82)</w:t>
            </w:r>
          </w:p>
        </w:tc>
        <w:tc>
          <w:tcPr>
            <w:tcW w:w="1468" w:type="dxa"/>
            <w:tcBorders>
              <w:top w:val="nil"/>
              <w:left w:val="nil"/>
              <w:bottom w:val="single" w:sz="4" w:space="0" w:color="auto"/>
              <w:right w:val="nil"/>
            </w:tcBorders>
          </w:tcPr>
          <w:p w14:paraId="713DA706"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0.63(0.48-0.82)</w:t>
            </w:r>
          </w:p>
        </w:tc>
        <w:tc>
          <w:tcPr>
            <w:tcW w:w="1489" w:type="dxa"/>
            <w:tcBorders>
              <w:top w:val="nil"/>
              <w:left w:val="nil"/>
              <w:bottom w:val="single" w:sz="4" w:space="0" w:color="auto"/>
              <w:right w:val="nil"/>
            </w:tcBorders>
          </w:tcPr>
          <w:p w14:paraId="653D76B5"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0.60(0.45-0.81)</w:t>
            </w:r>
          </w:p>
        </w:tc>
        <w:tc>
          <w:tcPr>
            <w:tcW w:w="1468" w:type="dxa"/>
            <w:tcBorders>
              <w:top w:val="nil"/>
              <w:left w:val="nil"/>
              <w:bottom w:val="single" w:sz="4" w:space="0" w:color="auto"/>
              <w:right w:val="nil"/>
            </w:tcBorders>
          </w:tcPr>
          <w:p w14:paraId="01FFDC64"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0.59(0.43-0.79)</w:t>
            </w:r>
          </w:p>
        </w:tc>
      </w:tr>
      <w:tr w:rsidR="000660D7" w:rsidRPr="00E22279" w14:paraId="2F77AC8F" w14:textId="77777777" w:rsidTr="004F7FDA">
        <w:trPr>
          <w:trHeight w:val="474"/>
          <w:jc w:val="center"/>
        </w:trPr>
        <w:tc>
          <w:tcPr>
            <w:tcW w:w="1411" w:type="dxa"/>
            <w:tcBorders>
              <w:top w:val="single" w:sz="4" w:space="0" w:color="auto"/>
              <w:left w:val="nil"/>
              <w:bottom w:val="nil"/>
              <w:right w:val="nil"/>
            </w:tcBorders>
          </w:tcPr>
          <w:p w14:paraId="2DE28439" w14:textId="64F5F896"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Men</w:t>
            </w:r>
          </w:p>
          <w:p w14:paraId="65F7558C"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≥45 years</w:t>
            </w:r>
          </w:p>
        </w:tc>
        <w:tc>
          <w:tcPr>
            <w:tcW w:w="858" w:type="dxa"/>
            <w:tcBorders>
              <w:top w:val="single" w:sz="4" w:space="0" w:color="auto"/>
              <w:left w:val="nil"/>
              <w:bottom w:val="nil"/>
              <w:right w:val="nil"/>
            </w:tcBorders>
          </w:tcPr>
          <w:p w14:paraId="5C99C9B4"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No</w:t>
            </w:r>
          </w:p>
        </w:tc>
        <w:tc>
          <w:tcPr>
            <w:tcW w:w="762" w:type="dxa"/>
            <w:tcBorders>
              <w:top w:val="single" w:sz="4" w:space="0" w:color="auto"/>
              <w:left w:val="nil"/>
              <w:bottom w:val="nil"/>
              <w:right w:val="nil"/>
            </w:tcBorders>
          </w:tcPr>
          <w:p w14:paraId="12DBE32C"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125</w:t>
            </w:r>
          </w:p>
        </w:tc>
        <w:tc>
          <w:tcPr>
            <w:tcW w:w="700" w:type="dxa"/>
            <w:tcBorders>
              <w:top w:val="single" w:sz="4" w:space="0" w:color="auto"/>
              <w:left w:val="nil"/>
              <w:bottom w:val="nil"/>
              <w:right w:val="nil"/>
            </w:tcBorders>
          </w:tcPr>
          <w:p w14:paraId="18A6CE3A"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62.8</w:t>
            </w:r>
          </w:p>
        </w:tc>
        <w:tc>
          <w:tcPr>
            <w:tcW w:w="1489" w:type="dxa"/>
            <w:tcBorders>
              <w:top w:val="single" w:sz="4" w:space="0" w:color="auto"/>
              <w:left w:val="nil"/>
              <w:bottom w:val="nil"/>
              <w:right w:val="nil"/>
            </w:tcBorders>
          </w:tcPr>
          <w:p w14:paraId="5242463C"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1</w:t>
            </w:r>
          </w:p>
        </w:tc>
        <w:tc>
          <w:tcPr>
            <w:tcW w:w="1468" w:type="dxa"/>
            <w:tcBorders>
              <w:top w:val="single" w:sz="4" w:space="0" w:color="auto"/>
              <w:left w:val="nil"/>
              <w:bottom w:val="nil"/>
              <w:right w:val="nil"/>
            </w:tcBorders>
          </w:tcPr>
          <w:p w14:paraId="538D4A5B"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1</w:t>
            </w:r>
          </w:p>
        </w:tc>
        <w:tc>
          <w:tcPr>
            <w:tcW w:w="1489" w:type="dxa"/>
            <w:tcBorders>
              <w:top w:val="single" w:sz="4" w:space="0" w:color="auto"/>
              <w:left w:val="nil"/>
              <w:bottom w:val="nil"/>
              <w:right w:val="nil"/>
            </w:tcBorders>
          </w:tcPr>
          <w:p w14:paraId="6E6A67BD"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1</w:t>
            </w:r>
          </w:p>
        </w:tc>
        <w:tc>
          <w:tcPr>
            <w:tcW w:w="1468" w:type="dxa"/>
            <w:tcBorders>
              <w:top w:val="single" w:sz="4" w:space="0" w:color="auto"/>
              <w:left w:val="nil"/>
              <w:bottom w:val="nil"/>
              <w:right w:val="nil"/>
            </w:tcBorders>
          </w:tcPr>
          <w:p w14:paraId="031A9FF8"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1</w:t>
            </w:r>
          </w:p>
        </w:tc>
      </w:tr>
      <w:tr w:rsidR="000660D7" w:rsidRPr="00E22279" w14:paraId="782401E7" w14:textId="77777777" w:rsidTr="004F7FDA">
        <w:trPr>
          <w:trHeight w:val="240"/>
          <w:jc w:val="center"/>
        </w:trPr>
        <w:tc>
          <w:tcPr>
            <w:tcW w:w="1411" w:type="dxa"/>
            <w:tcBorders>
              <w:top w:val="nil"/>
              <w:left w:val="nil"/>
              <w:bottom w:val="single" w:sz="4" w:space="0" w:color="auto"/>
              <w:right w:val="nil"/>
            </w:tcBorders>
          </w:tcPr>
          <w:p w14:paraId="1D23BE06" w14:textId="77777777" w:rsidR="00066E32" w:rsidRPr="00E22279" w:rsidRDefault="00066E32" w:rsidP="004E5F56">
            <w:pPr>
              <w:jc w:val="center"/>
              <w:rPr>
                <w:rFonts w:ascii="Times New Roman" w:hAnsi="Times New Roman" w:cs="Times New Roman"/>
                <w:sz w:val="20"/>
                <w:szCs w:val="20"/>
                <w:lang w:val="en-US"/>
              </w:rPr>
            </w:pPr>
          </w:p>
        </w:tc>
        <w:tc>
          <w:tcPr>
            <w:tcW w:w="858" w:type="dxa"/>
            <w:tcBorders>
              <w:top w:val="nil"/>
              <w:left w:val="nil"/>
              <w:bottom w:val="single" w:sz="4" w:space="0" w:color="auto"/>
              <w:right w:val="nil"/>
            </w:tcBorders>
          </w:tcPr>
          <w:p w14:paraId="7F3DAF03"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Yes</w:t>
            </w:r>
          </w:p>
        </w:tc>
        <w:tc>
          <w:tcPr>
            <w:tcW w:w="762" w:type="dxa"/>
            <w:tcBorders>
              <w:top w:val="nil"/>
              <w:left w:val="nil"/>
              <w:bottom w:val="single" w:sz="4" w:space="0" w:color="auto"/>
              <w:right w:val="nil"/>
            </w:tcBorders>
          </w:tcPr>
          <w:p w14:paraId="7C700730"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74</w:t>
            </w:r>
          </w:p>
        </w:tc>
        <w:tc>
          <w:tcPr>
            <w:tcW w:w="700" w:type="dxa"/>
            <w:tcBorders>
              <w:top w:val="nil"/>
              <w:left w:val="nil"/>
              <w:bottom w:val="single" w:sz="4" w:space="0" w:color="auto"/>
              <w:right w:val="nil"/>
            </w:tcBorders>
          </w:tcPr>
          <w:p w14:paraId="70D0BB70"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37.2</w:t>
            </w:r>
          </w:p>
        </w:tc>
        <w:tc>
          <w:tcPr>
            <w:tcW w:w="1489" w:type="dxa"/>
            <w:tcBorders>
              <w:top w:val="nil"/>
              <w:left w:val="nil"/>
              <w:bottom w:val="single" w:sz="4" w:space="0" w:color="auto"/>
              <w:right w:val="nil"/>
            </w:tcBorders>
          </w:tcPr>
          <w:p w14:paraId="12B3B366"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0.59 (0.32-1.11)</w:t>
            </w:r>
          </w:p>
        </w:tc>
        <w:tc>
          <w:tcPr>
            <w:tcW w:w="1468" w:type="dxa"/>
            <w:tcBorders>
              <w:top w:val="nil"/>
              <w:left w:val="nil"/>
              <w:bottom w:val="single" w:sz="4" w:space="0" w:color="auto"/>
              <w:right w:val="nil"/>
            </w:tcBorders>
          </w:tcPr>
          <w:p w14:paraId="12F5FF56"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0.60(0.32-1.13)</w:t>
            </w:r>
          </w:p>
        </w:tc>
        <w:tc>
          <w:tcPr>
            <w:tcW w:w="1489" w:type="dxa"/>
            <w:tcBorders>
              <w:top w:val="nil"/>
              <w:left w:val="nil"/>
              <w:bottom w:val="single" w:sz="4" w:space="0" w:color="auto"/>
              <w:right w:val="nil"/>
            </w:tcBorders>
          </w:tcPr>
          <w:p w14:paraId="02515153"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0.62(0.31-1.24)</w:t>
            </w:r>
          </w:p>
        </w:tc>
        <w:tc>
          <w:tcPr>
            <w:tcW w:w="1468" w:type="dxa"/>
            <w:tcBorders>
              <w:top w:val="nil"/>
              <w:left w:val="nil"/>
              <w:bottom w:val="single" w:sz="4" w:space="0" w:color="auto"/>
              <w:right w:val="nil"/>
            </w:tcBorders>
          </w:tcPr>
          <w:p w14:paraId="04A990C8"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0.75(0.36-1.55)</w:t>
            </w:r>
          </w:p>
        </w:tc>
      </w:tr>
      <w:tr w:rsidR="000660D7" w:rsidRPr="00E22279" w14:paraId="6F59C245" w14:textId="77777777" w:rsidTr="004F7FDA">
        <w:trPr>
          <w:trHeight w:val="481"/>
          <w:jc w:val="center"/>
        </w:trPr>
        <w:tc>
          <w:tcPr>
            <w:tcW w:w="1411" w:type="dxa"/>
            <w:tcBorders>
              <w:top w:val="single" w:sz="4" w:space="0" w:color="auto"/>
              <w:left w:val="nil"/>
              <w:bottom w:val="nil"/>
              <w:right w:val="nil"/>
            </w:tcBorders>
          </w:tcPr>
          <w:p w14:paraId="1869E310"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Women</w:t>
            </w:r>
          </w:p>
          <w:p w14:paraId="31389396"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lang w:val="en-US"/>
              </w:rPr>
              <w:t>≥45 ye</w:t>
            </w:r>
            <w:r w:rsidRPr="00E22279">
              <w:rPr>
                <w:rFonts w:ascii="Times New Roman" w:hAnsi="Times New Roman" w:cs="Times New Roman"/>
                <w:sz w:val="20"/>
                <w:szCs w:val="20"/>
              </w:rPr>
              <w:t>ars</w:t>
            </w:r>
          </w:p>
        </w:tc>
        <w:tc>
          <w:tcPr>
            <w:tcW w:w="858" w:type="dxa"/>
            <w:tcBorders>
              <w:top w:val="single" w:sz="4" w:space="0" w:color="auto"/>
              <w:left w:val="nil"/>
              <w:bottom w:val="nil"/>
              <w:right w:val="nil"/>
            </w:tcBorders>
          </w:tcPr>
          <w:p w14:paraId="6282B2DD"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lang w:val="en-US"/>
              </w:rPr>
              <w:t>No</w:t>
            </w:r>
          </w:p>
        </w:tc>
        <w:tc>
          <w:tcPr>
            <w:tcW w:w="762" w:type="dxa"/>
            <w:tcBorders>
              <w:top w:val="single" w:sz="4" w:space="0" w:color="auto"/>
              <w:left w:val="nil"/>
              <w:bottom w:val="nil"/>
              <w:right w:val="nil"/>
            </w:tcBorders>
          </w:tcPr>
          <w:p w14:paraId="4B14AC2A"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247</w:t>
            </w:r>
          </w:p>
        </w:tc>
        <w:tc>
          <w:tcPr>
            <w:tcW w:w="700" w:type="dxa"/>
            <w:tcBorders>
              <w:top w:val="single" w:sz="4" w:space="0" w:color="auto"/>
              <w:left w:val="nil"/>
              <w:bottom w:val="nil"/>
              <w:right w:val="nil"/>
            </w:tcBorders>
          </w:tcPr>
          <w:p w14:paraId="731DA5F7"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66.6</w:t>
            </w:r>
          </w:p>
        </w:tc>
        <w:tc>
          <w:tcPr>
            <w:tcW w:w="1489" w:type="dxa"/>
            <w:tcBorders>
              <w:top w:val="single" w:sz="4" w:space="0" w:color="auto"/>
              <w:left w:val="nil"/>
              <w:bottom w:val="nil"/>
              <w:right w:val="nil"/>
            </w:tcBorders>
          </w:tcPr>
          <w:p w14:paraId="5374E559"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68" w:type="dxa"/>
            <w:tcBorders>
              <w:top w:val="single" w:sz="4" w:space="0" w:color="auto"/>
              <w:left w:val="nil"/>
              <w:bottom w:val="nil"/>
              <w:right w:val="nil"/>
            </w:tcBorders>
          </w:tcPr>
          <w:p w14:paraId="468F6178"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89" w:type="dxa"/>
            <w:tcBorders>
              <w:top w:val="single" w:sz="4" w:space="0" w:color="auto"/>
              <w:left w:val="nil"/>
              <w:bottom w:val="nil"/>
              <w:right w:val="nil"/>
            </w:tcBorders>
          </w:tcPr>
          <w:p w14:paraId="059B2625"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c>
          <w:tcPr>
            <w:tcW w:w="1468" w:type="dxa"/>
            <w:tcBorders>
              <w:top w:val="single" w:sz="4" w:space="0" w:color="auto"/>
              <w:left w:val="nil"/>
              <w:bottom w:val="nil"/>
              <w:right w:val="nil"/>
            </w:tcBorders>
          </w:tcPr>
          <w:p w14:paraId="2C12FBFC"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w:t>
            </w:r>
          </w:p>
        </w:tc>
      </w:tr>
      <w:tr w:rsidR="000660D7" w:rsidRPr="00E22279" w14:paraId="5DF9C1D5" w14:textId="77777777" w:rsidTr="004F7FDA">
        <w:trPr>
          <w:trHeight w:val="233"/>
          <w:jc w:val="center"/>
        </w:trPr>
        <w:tc>
          <w:tcPr>
            <w:tcW w:w="1411" w:type="dxa"/>
            <w:tcBorders>
              <w:top w:val="nil"/>
              <w:left w:val="nil"/>
              <w:bottom w:val="single" w:sz="4" w:space="0" w:color="auto"/>
              <w:right w:val="nil"/>
            </w:tcBorders>
          </w:tcPr>
          <w:p w14:paraId="617EB518" w14:textId="77777777" w:rsidR="00066E32" w:rsidRPr="00E22279" w:rsidRDefault="00066E32" w:rsidP="004E5F56">
            <w:pPr>
              <w:jc w:val="center"/>
              <w:rPr>
                <w:rFonts w:ascii="Times New Roman" w:hAnsi="Times New Roman" w:cs="Times New Roman"/>
                <w:sz w:val="20"/>
                <w:szCs w:val="20"/>
              </w:rPr>
            </w:pPr>
          </w:p>
        </w:tc>
        <w:tc>
          <w:tcPr>
            <w:tcW w:w="858" w:type="dxa"/>
            <w:tcBorders>
              <w:top w:val="nil"/>
              <w:left w:val="nil"/>
              <w:bottom w:val="single" w:sz="4" w:space="0" w:color="auto"/>
              <w:right w:val="nil"/>
            </w:tcBorders>
          </w:tcPr>
          <w:p w14:paraId="54F64670"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Yes</w:t>
            </w:r>
          </w:p>
        </w:tc>
        <w:tc>
          <w:tcPr>
            <w:tcW w:w="762" w:type="dxa"/>
            <w:tcBorders>
              <w:top w:val="nil"/>
              <w:left w:val="nil"/>
              <w:bottom w:val="single" w:sz="4" w:space="0" w:color="auto"/>
              <w:right w:val="nil"/>
            </w:tcBorders>
          </w:tcPr>
          <w:p w14:paraId="06F92609"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124</w:t>
            </w:r>
          </w:p>
        </w:tc>
        <w:tc>
          <w:tcPr>
            <w:tcW w:w="700" w:type="dxa"/>
            <w:tcBorders>
              <w:top w:val="nil"/>
              <w:left w:val="nil"/>
              <w:bottom w:val="single" w:sz="4" w:space="0" w:color="auto"/>
              <w:right w:val="nil"/>
            </w:tcBorders>
          </w:tcPr>
          <w:p w14:paraId="1F34D79A"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33.4</w:t>
            </w:r>
          </w:p>
        </w:tc>
        <w:tc>
          <w:tcPr>
            <w:tcW w:w="1489" w:type="dxa"/>
            <w:tcBorders>
              <w:top w:val="nil"/>
              <w:left w:val="nil"/>
              <w:bottom w:val="single" w:sz="4" w:space="0" w:color="auto"/>
              <w:right w:val="nil"/>
            </w:tcBorders>
          </w:tcPr>
          <w:p w14:paraId="493FE87D"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0.67(0.42-1.06)</w:t>
            </w:r>
          </w:p>
        </w:tc>
        <w:tc>
          <w:tcPr>
            <w:tcW w:w="1468" w:type="dxa"/>
            <w:tcBorders>
              <w:top w:val="nil"/>
              <w:left w:val="nil"/>
              <w:bottom w:val="single" w:sz="4" w:space="0" w:color="auto"/>
              <w:right w:val="nil"/>
            </w:tcBorders>
          </w:tcPr>
          <w:p w14:paraId="33C6F06F"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0.65(0.41-1.03)</w:t>
            </w:r>
          </w:p>
        </w:tc>
        <w:tc>
          <w:tcPr>
            <w:tcW w:w="1489" w:type="dxa"/>
            <w:tcBorders>
              <w:top w:val="nil"/>
              <w:left w:val="nil"/>
              <w:bottom w:val="single" w:sz="4" w:space="0" w:color="auto"/>
              <w:right w:val="nil"/>
            </w:tcBorders>
          </w:tcPr>
          <w:p w14:paraId="720290D0" w14:textId="77777777" w:rsidR="00066E32" w:rsidRPr="00E22279" w:rsidRDefault="00066E32" w:rsidP="004E5F56">
            <w:pPr>
              <w:jc w:val="center"/>
              <w:rPr>
                <w:rFonts w:ascii="Times New Roman" w:hAnsi="Times New Roman" w:cs="Times New Roman"/>
                <w:sz w:val="20"/>
                <w:szCs w:val="20"/>
              </w:rPr>
            </w:pPr>
            <w:r w:rsidRPr="00E22279">
              <w:rPr>
                <w:rFonts w:ascii="Times New Roman" w:hAnsi="Times New Roman" w:cs="Times New Roman"/>
                <w:sz w:val="20"/>
                <w:szCs w:val="20"/>
              </w:rPr>
              <w:t>0.66(0.40-1.09)</w:t>
            </w:r>
          </w:p>
        </w:tc>
        <w:tc>
          <w:tcPr>
            <w:tcW w:w="1468" w:type="dxa"/>
            <w:tcBorders>
              <w:top w:val="nil"/>
              <w:left w:val="nil"/>
              <w:bottom w:val="single" w:sz="4" w:space="0" w:color="auto"/>
              <w:right w:val="nil"/>
            </w:tcBorders>
          </w:tcPr>
          <w:p w14:paraId="677A6822" w14:textId="77777777" w:rsidR="00066E32" w:rsidRPr="00E22279" w:rsidRDefault="00066E32" w:rsidP="004E5F56">
            <w:pPr>
              <w:jc w:val="center"/>
              <w:rPr>
                <w:rFonts w:ascii="Times New Roman" w:hAnsi="Times New Roman" w:cs="Times New Roman"/>
                <w:sz w:val="20"/>
                <w:szCs w:val="20"/>
                <w:lang w:val="en-US"/>
              </w:rPr>
            </w:pPr>
            <w:r w:rsidRPr="00E22279">
              <w:rPr>
                <w:rFonts w:ascii="Times New Roman" w:hAnsi="Times New Roman" w:cs="Times New Roman"/>
                <w:sz w:val="20"/>
                <w:szCs w:val="20"/>
                <w:lang w:val="en-US"/>
              </w:rPr>
              <w:t>0.67(0.41-1.11)</w:t>
            </w:r>
          </w:p>
        </w:tc>
      </w:tr>
      <w:tr w:rsidR="00066E32" w:rsidRPr="00283E67" w14:paraId="1955F8D4" w14:textId="77777777" w:rsidTr="004E5F56">
        <w:trPr>
          <w:trHeight w:val="1196"/>
          <w:jc w:val="center"/>
        </w:trPr>
        <w:tc>
          <w:tcPr>
            <w:tcW w:w="9645" w:type="dxa"/>
            <w:gridSpan w:val="8"/>
            <w:tcBorders>
              <w:left w:val="nil"/>
              <w:bottom w:val="nil"/>
              <w:right w:val="nil"/>
            </w:tcBorders>
          </w:tcPr>
          <w:p w14:paraId="518DEE48" w14:textId="77777777" w:rsidR="00066E32" w:rsidRPr="00E22279" w:rsidRDefault="00066E32" w:rsidP="00066E32">
            <w:pPr>
              <w:rPr>
                <w:rFonts w:ascii="Times New Roman" w:hAnsi="Times New Roman" w:cs="Times New Roman"/>
                <w:sz w:val="20"/>
                <w:szCs w:val="20"/>
                <w:lang w:val="en-US"/>
              </w:rPr>
            </w:pPr>
            <w:r w:rsidRPr="00E22279">
              <w:rPr>
                <w:rFonts w:ascii="Times New Roman" w:hAnsi="Times New Roman" w:cs="Times New Roman"/>
                <w:sz w:val="20"/>
                <w:szCs w:val="20"/>
                <w:vertAlign w:val="superscript"/>
                <w:lang w:val="en-US"/>
              </w:rPr>
              <w:t>a</w:t>
            </w:r>
            <w:r w:rsidRPr="00E22279">
              <w:rPr>
                <w:rFonts w:ascii="Times New Roman" w:hAnsi="Times New Roman" w:cs="Times New Roman"/>
                <w:sz w:val="20"/>
                <w:szCs w:val="20"/>
                <w:lang w:val="en-US"/>
              </w:rPr>
              <w:t>Adjusted for age and gender (all participants), for gender (&lt;45 y, ≥45 y), for age (men, women) and crude model for gender and age subgroups (men &lt; 45 years, women &lt; 45 years, men ≥ 45 years, women ≥ 45 years).</w:t>
            </w:r>
          </w:p>
          <w:p w14:paraId="4CFB1B32" w14:textId="77777777" w:rsidR="00066E32" w:rsidRPr="00E22279" w:rsidRDefault="00066E32" w:rsidP="0070303B">
            <w:pPr>
              <w:rPr>
                <w:rFonts w:ascii="Times New Roman" w:hAnsi="Times New Roman" w:cs="Times New Roman"/>
                <w:sz w:val="20"/>
                <w:szCs w:val="20"/>
                <w:lang w:val="en-US"/>
              </w:rPr>
            </w:pPr>
            <w:r w:rsidRPr="00E22279">
              <w:rPr>
                <w:rFonts w:ascii="Times New Roman" w:hAnsi="Times New Roman" w:cs="Times New Roman"/>
                <w:sz w:val="20"/>
                <w:szCs w:val="20"/>
                <w:vertAlign w:val="superscript"/>
                <w:lang w:val="en-US"/>
              </w:rPr>
              <w:t>b</w:t>
            </w:r>
            <w:r w:rsidRPr="00E22279">
              <w:rPr>
                <w:rFonts w:ascii="Times New Roman" w:hAnsi="Times New Roman" w:cs="Times New Roman"/>
                <w:sz w:val="20"/>
                <w:szCs w:val="20"/>
                <w:lang w:val="en-US"/>
              </w:rPr>
              <w:t>Model 1+ socioeconomic features (civil status, occupation and education).</w:t>
            </w:r>
          </w:p>
          <w:p w14:paraId="584F1B3D" w14:textId="77777777" w:rsidR="00066E32" w:rsidRPr="00E22279" w:rsidRDefault="00066E32" w:rsidP="0070303B">
            <w:pPr>
              <w:rPr>
                <w:rFonts w:ascii="Times New Roman" w:hAnsi="Times New Roman" w:cs="Times New Roman"/>
                <w:sz w:val="20"/>
                <w:szCs w:val="20"/>
                <w:lang w:val="en-US"/>
              </w:rPr>
            </w:pPr>
            <w:r w:rsidRPr="00E22279">
              <w:rPr>
                <w:rFonts w:ascii="Times New Roman" w:hAnsi="Times New Roman" w:cs="Times New Roman"/>
                <w:sz w:val="20"/>
                <w:szCs w:val="20"/>
                <w:vertAlign w:val="superscript"/>
                <w:lang w:val="en-US"/>
              </w:rPr>
              <w:t>c</w:t>
            </w:r>
            <w:r w:rsidRPr="00E22279">
              <w:rPr>
                <w:rFonts w:ascii="Times New Roman" w:hAnsi="Times New Roman" w:cs="Times New Roman"/>
                <w:sz w:val="20"/>
                <w:szCs w:val="20"/>
                <w:lang w:val="en-US"/>
              </w:rPr>
              <w:t>Model 2+ lifestyle (previous PA, alcohol consumption, smoking habit, sleep time and screen exposure).</w:t>
            </w:r>
          </w:p>
          <w:p w14:paraId="6DD4D756" w14:textId="77777777" w:rsidR="00066E32" w:rsidRPr="00E22279" w:rsidRDefault="00066E32" w:rsidP="00066E32">
            <w:pPr>
              <w:rPr>
                <w:rFonts w:ascii="Times New Roman" w:hAnsi="Times New Roman" w:cs="Times New Roman"/>
                <w:sz w:val="20"/>
                <w:szCs w:val="20"/>
                <w:lang w:val="en-US"/>
              </w:rPr>
            </w:pPr>
            <w:r w:rsidRPr="00E22279">
              <w:rPr>
                <w:rFonts w:ascii="Times New Roman" w:hAnsi="Times New Roman" w:cs="Times New Roman"/>
                <w:sz w:val="20"/>
                <w:szCs w:val="20"/>
                <w:vertAlign w:val="superscript"/>
                <w:lang w:val="en-US"/>
              </w:rPr>
              <w:t>d</w:t>
            </w:r>
            <w:r w:rsidRPr="00E22279">
              <w:rPr>
                <w:rFonts w:ascii="Times New Roman" w:hAnsi="Times New Roman" w:cs="Times New Roman"/>
                <w:sz w:val="20"/>
                <w:szCs w:val="20"/>
                <w:lang w:val="en-US"/>
              </w:rPr>
              <w:t>Model 3+ COVID-19 isolation context (isolation days, number of partners and proximity to COVID-19)</w:t>
            </w:r>
          </w:p>
        </w:tc>
      </w:tr>
    </w:tbl>
    <w:p w14:paraId="331DEF67" w14:textId="77777777" w:rsidR="00764247" w:rsidRDefault="00764247" w:rsidP="0055209F">
      <w:pPr>
        <w:spacing w:after="0" w:line="240" w:lineRule="auto"/>
        <w:ind w:left="360"/>
        <w:jc w:val="both"/>
        <w:rPr>
          <w:rFonts w:ascii="Times New Roman" w:hAnsi="Times New Roman" w:cs="Times New Roman"/>
          <w:sz w:val="24"/>
          <w:szCs w:val="24"/>
          <w:lang w:val="en-US"/>
        </w:rPr>
      </w:pPr>
    </w:p>
    <w:p w14:paraId="13507B18" w14:textId="77777777" w:rsidR="00E22FDD" w:rsidRDefault="00E22FDD" w:rsidP="0055209F">
      <w:pPr>
        <w:spacing w:after="0" w:line="240" w:lineRule="auto"/>
        <w:ind w:left="360"/>
        <w:jc w:val="both"/>
        <w:rPr>
          <w:rFonts w:ascii="Times New Roman" w:hAnsi="Times New Roman" w:cs="Times New Roman"/>
          <w:sz w:val="24"/>
          <w:szCs w:val="24"/>
          <w:lang w:val="en-US"/>
        </w:rPr>
      </w:pPr>
    </w:p>
    <w:p w14:paraId="08E45744" w14:textId="77777777" w:rsidR="00E22FDD" w:rsidRDefault="00E22FDD" w:rsidP="0055209F">
      <w:pPr>
        <w:spacing w:after="0" w:line="240" w:lineRule="auto"/>
        <w:ind w:left="360"/>
        <w:jc w:val="both"/>
        <w:rPr>
          <w:rFonts w:ascii="Times New Roman" w:hAnsi="Times New Roman" w:cs="Times New Roman"/>
          <w:sz w:val="24"/>
          <w:szCs w:val="24"/>
          <w:lang w:val="en-US"/>
        </w:rPr>
      </w:pPr>
    </w:p>
    <w:p w14:paraId="3F28EB4A" w14:textId="77777777" w:rsidR="00E22FDD" w:rsidRDefault="00E22FDD" w:rsidP="0055209F">
      <w:pPr>
        <w:spacing w:after="0" w:line="240" w:lineRule="auto"/>
        <w:ind w:left="360"/>
        <w:jc w:val="both"/>
        <w:rPr>
          <w:rFonts w:ascii="Times New Roman" w:hAnsi="Times New Roman" w:cs="Times New Roman"/>
          <w:sz w:val="24"/>
          <w:szCs w:val="24"/>
          <w:lang w:val="en-US"/>
        </w:rPr>
      </w:pPr>
    </w:p>
    <w:p w14:paraId="61E4F433" w14:textId="77777777" w:rsidR="00E22FDD" w:rsidRDefault="00E22FDD" w:rsidP="0055209F">
      <w:pPr>
        <w:spacing w:after="0" w:line="240" w:lineRule="auto"/>
        <w:ind w:left="360"/>
        <w:jc w:val="both"/>
        <w:rPr>
          <w:rFonts w:ascii="Times New Roman" w:hAnsi="Times New Roman" w:cs="Times New Roman"/>
          <w:sz w:val="24"/>
          <w:szCs w:val="24"/>
          <w:lang w:val="en-US"/>
        </w:rPr>
      </w:pPr>
    </w:p>
    <w:p w14:paraId="5C604F29" w14:textId="77777777" w:rsidR="00E22FDD" w:rsidRDefault="00E22FDD" w:rsidP="0055209F">
      <w:pPr>
        <w:spacing w:after="0" w:line="240" w:lineRule="auto"/>
        <w:ind w:left="360"/>
        <w:jc w:val="both"/>
        <w:rPr>
          <w:rFonts w:ascii="Times New Roman" w:hAnsi="Times New Roman" w:cs="Times New Roman"/>
          <w:sz w:val="24"/>
          <w:szCs w:val="24"/>
          <w:lang w:val="en-US"/>
        </w:rPr>
      </w:pPr>
    </w:p>
    <w:p w14:paraId="6B99FDC1" w14:textId="77777777" w:rsidR="00E22FDD" w:rsidRDefault="00E22FDD" w:rsidP="0055209F">
      <w:pPr>
        <w:spacing w:after="0" w:line="240" w:lineRule="auto"/>
        <w:ind w:left="360"/>
        <w:jc w:val="both"/>
        <w:rPr>
          <w:rFonts w:ascii="Times New Roman" w:hAnsi="Times New Roman" w:cs="Times New Roman"/>
          <w:sz w:val="24"/>
          <w:szCs w:val="24"/>
          <w:lang w:val="en-US"/>
        </w:rPr>
      </w:pPr>
    </w:p>
    <w:p w14:paraId="5DF9DF73" w14:textId="77777777" w:rsidR="00E22FDD" w:rsidRDefault="00E22FDD" w:rsidP="0055209F">
      <w:pPr>
        <w:spacing w:after="0" w:line="240" w:lineRule="auto"/>
        <w:ind w:left="360"/>
        <w:jc w:val="both"/>
        <w:rPr>
          <w:rFonts w:ascii="Times New Roman" w:hAnsi="Times New Roman" w:cs="Times New Roman"/>
          <w:sz w:val="24"/>
          <w:szCs w:val="24"/>
          <w:lang w:val="en-US"/>
        </w:rPr>
      </w:pPr>
    </w:p>
    <w:p w14:paraId="0FAD77D1" w14:textId="77777777" w:rsidR="00E22FDD" w:rsidRDefault="00E22FDD" w:rsidP="0055209F">
      <w:pPr>
        <w:spacing w:after="0" w:line="240" w:lineRule="auto"/>
        <w:ind w:left="360"/>
        <w:jc w:val="both"/>
        <w:rPr>
          <w:rFonts w:ascii="Times New Roman" w:hAnsi="Times New Roman" w:cs="Times New Roman"/>
          <w:sz w:val="24"/>
          <w:szCs w:val="24"/>
          <w:lang w:val="en-US"/>
        </w:rPr>
      </w:pPr>
    </w:p>
    <w:p w14:paraId="59AE3547" w14:textId="77777777" w:rsidR="00E22FDD" w:rsidRDefault="00E22FDD" w:rsidP="0055209F">
      <w:pPr>
        <w:spacing w:after="0" w:line="240" w:lineRule="auto"/>
        <w:ind w:left="360"/>
        <w:jc w:val="both"/>
        <w:rPr>
          <w:rFonts w:ascii="Times New Roman" w:hAnsi="Times New Roman" w:cs="Times New Roman"/>
          <w:sz w:val="24"/>
          <w:szCs w:val="24"/>
          <w:lang w:val="en-US"/>
        </w:rPr>
      </w:pPr>
    </w:p>
    <w:p w14:paraId="5319B528" w14:textId="77777777" w:rsidR="00E22FDD" w:rsidRDefault="00E22FDD" w:rsidP="0055209F">
      <w:pPr>
        <w:spacing w:after="0" w:line="240" w:lineRule="auto"/>
        <w:ind w:left="360"/>
        <w:jc w:val="both"/>
        <w:rPr>
          <w:rFonts w:ascii="Times New Roman" w:hAnsi="Times New Roman" w:cs="Times New Roman"/>
          <w:sz w:val="24"/>
          <w:szCs w:val="24"/>
          <w:lang w:val="en-US"/>
        </w:rPr>
      </w:pPr>
    </w:p>
    <w:p w14:paraId="5E0DFF83" w14:textId="77777777" w:rsidR="00E22FDD" w:rsidRDefault="00E22FDD" w:rsidP="0055209F">
      <w:pPr>
        <w:spacing w:after="0" w:line="240" w:lineRule="auto"/>
        <w:ind w:left="360"/>
        <w:jc w:val="both"/>
        <w:rPr>
          <w:rFonts w:ascii="Times New Roman" w:hAnsi="Times New Roman" w:cs="Times New Roman"/>
          <w:sz w:val="24"/>
          <w:szCs w:val="24"/>
          <w:lang w:val="en-US"/>
        </w:rPr>
      </w:pPr>
    </w:p>
    <w:p w14:paraId="0CCB5952" w14:textId="77777777" w:rsidR="00E22FDD" w:rsidRDefault="00E22FDD" w:rsidP="0055209F">
      <w:pPr>
        <w:spacing w:after="0" w:line="240" w:lineRule="auto"/>
        <w:ind w:left="360"/>
        <w:jc w:val="both"/>
        <w:rPr>
          <w:rFonts w:ascii="Times New Roman" w:hAnsi="Times New Roman" w:cs="Times New Roman"/>
          <w:sz w:val="24"/>
          <w:szCs w:val="24"/>
          <w:lang w:val="en-US"/>
        </w:rPr>
      </w:pPr>
    </w:p>
    <w:p w14:paraId="0F514987" w14:textId="77777777" w:rsidR="00E22FDD" w:rsidRDefault="00E22FDD" w:rsidP="0055209F">
      <w:pPr>
        <w:spacing w:after="0" w:line="240" w:lineRule="auto"/>
        <w:ind w:left="360"/>
        <w:jc w:val="both"/>
        <w:rPr>
          <w:rFonts w:ascii="Times New Roman" w:hAnsi="Times New Roman" w:cs="Times New Roman"/>
          <w:sz w:val="24"/>
          <w:szCs w:val="24"/>
          <w:lang w:val="en-US"/>
        </w:rPr>
      </w:pPr>
    </w:p>
    <w:p w14:paraId="0D6CC756" w14:textId="77777777" w:rsidR="00E22FDD" w:rsidRDefault="00E22FDD" w:rsidP="0055209F">
      <w:pPr>
        <w:spacing w:after="0" w:line="240" w:lineRule="auto"/>
        <w:ind w:left="360"/>
        <w:jc w:val="both"/>
        <w:rPr>
          <w:rFonts w:ascii="Times New Roman" w:hAnsi="Times New Roman" w:cs="Times New Roman"/>
          <w:sz w:val="24"/>
          <w:szCs w:val="24"/>
          <w:lang w:val="en-US"/>
        </w:rPr>
      </w:pPr>
    </w:p>
    <w:p w14:paraId="073F463F" w14:textId="77777777" w:rsidR="00E22FDD" w:rsidRDefault="00E22FDD" w:rsidP="0055209F">
      <w:pPr>
        <w:spacing w:after="0" w:line="240" w:lineRule="auto"/>
        <w:ind w:left="360"/>
        <w:jc w:val="both"/>
        <w:rPr>
          <w:rFonts w:ascii="Times New Roman" w:hAnsi="Times New Roman" w:cs="Times New Roman"/>
          <w:sz w:val="24"/>
          <w:szCs w:val="24"/>
          <w:lang w:val="en-US"/>
        </w:rPr>
      </w:pPr>
    </w:p>
    <w:p w14:paraId="2A8F1C7C" w14:textId="77777777" w:rsidR="00E22FDD" w:rsidRDefault="00E22FDD" w:rsidP="0055209F">
      <w:pPr>
        <w:spacing w:after="0" w:line="240" w:lineRule="auto"/>
        <w:ind w:left="360"/>
        <w:jc w:val="both"/>
        <w:rPr>
          <w:rFonts w:ascii="Times New Roman" w:hAnsi="Times New Roman" w:cs="Times New Roman"/>
          <w:sz w:val="24"/>
          <w:szCs w:val="24"/>
          <w:lang w:val="en-US"/>
        </w:rPr>
      </w:pPr>
    </w:p>
    <w:tbl>
      <w:tblPr>
        <w:tblStyle w:val="TableGrid"/>
        <w:tblW w:w="9690" w:type="dxa"/>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9"/>
        <w:gridCol w:w="860"/>
        <w:gridCol w:w="763"/>
        <w:gridCol w:w="701"/>
        <w:gridCol w:w="1500"/>
        <w:gridCol w:w="1479"/>
        <w:gridCol w:w="1479"/>
        <w:gridCol w:w="1479"/>
      </w:tblGrid>
      <w:tr w:rsidR="0070303B" w:rsidRPr="00283E67" w14:paraId="05C2C7D3" w14:textId="77777777" w:rsidTr="004E5F56">
        <w:trPr>
          <w:trHeight w:val="630"/>
          <w:jc w:val="center"/>
        </w:trPr>
        <w:tc>
          <w:tcPr>
            <w:tcW w:w="0" w:type="auto"/>
            <w:gridSpan w:val="8"/>
            <w:tcBorders>
              <w:bottom w:val="single" w:sz="4" w:space="0" w:color="auto"/>
            </w:tcBorders>
          </w:tcPr>
          <w:p w14:paraId="5B1302C9" w14:textId="042A6570" w:rsidR="0070303B" w:rsidRDefault="0070303B" w:rsidP="006D7CC0">
            <w:pPr>
              <w:rPr>
                <w:rFonts w:ascii="Times New Roman" w:hAnsi="Times New Roman" w:cs="Times New Roman"/>
                <w:sz w:val="20"/>
                <w:szCs w:val="20"/>
                <w:lang w:val="en-US"/>
              </w:rPr>
            </w:pPr>
            <w:r w:rsidRPr="0070303B">
              <w:rPr>
                <w:rFonts w:ascii="Times New Roman" w:hAnsi="Times New Roman" w:cs="Times New Roman"/>
                <w:b/>
                <w:sz w:val="20"/>
                <w:szCs w:val="20"/>
                <w:lang w:val="en-US"/>
              </w:rPr>
              <w:t>Table 3</w:t>
            </w:r>
            <w:r w:rsidRPr="0070303B">
              <w:rPr>
                <w:rFonts w:ascii="Times New Roman" w:hAnsi="Times New Roman" w:cs="Times New Roman"/>
                <w:sz w:val="20"/>
                <w:szCs w:val="20"/>
                <w:lang w:val="en-US"/>
              </w:rPr>
              <w:t>. Adjusted odds ratios (95% confidence interval) for</w:t>
            </w:r>
            <w:r w:rsidR="00FC1F84">
              <w:rPr>
                <w:rFonts w:ascii="Times New Roman" w:hAnsi="Times New Roman" w:cs="Times New Roman"/>
                <w:sz w:val="20"/>
                <w:szCs w:val="20"/>
                <w:lang w:val="en-US"/>
              </w:rPr>
              <w:t xml:space="preserve"> current</w:t>
            </w:r>
            <w:r w:rsidR="001E3223" w:rsidRPr="001E3223">
              <w:rPr>
                <w:rFonts w:ascii="Times New Roman" w:hAnsi="Times New Roman" w:cs="Times New Roman"/>
                <w:sz w:val="20"/>
                <w:szCs w:val="20"/>
                <w:lang w:val="en-US"/>
              </w:rPr>
              <w:t xml:space="preserve"> perceived </w:t>
            </w:r>
            <w:r w:rsidR="001E3223">
              <w:rPr>
                <w:rFonts w:ascii="Times New Roman" w:hAnsi="Times New Roman" w:cs="Times New Roman"/>
                <w:sz w:val="20"/>
                <w:szCs w:val="20"/>
                <w:lang w:val="en-US"/>
              </w:rPr>
              <w:t xml:space="preserve">worse </w:t>
            </w:r>
            <w:r w:rsidR="0010610B">
              <w:rPr>
                <w:rFonts w:ascii="Times New Roman" w:hAnsi="Times New Roman" w:cs="Times New Roman"/>
                <w:sz w:val="20"/>
                <w:szCs w:val="20"/>
                <w:lang w:val="en-US"/>
              </w:rPr>
              <w:t>mood</w:t>
            </w:r>
            <w:r w:rsidRPr="0070303B">
              <w:rPr>
                <w:rFonts w:ascii="Times New Roman" w:hAnsi="Times New Roman" w:cs="Times New Roman"/>
                <w:sz w:val="20"/>
                <w:szCs w:val="20"/>
                <w:lang w:val="en-US"/>
              </w:rPr>
              <w:t xml:space="preserve"> in relation to WHO physical activity guidelines (reference: less than 150 weekly minutes of physical activity) in the entire study population and in age and gender subgroups. </w:t>
            </w:r>
          </w:p>
          <w:p w14:paraId="22111E43" w14:textId="77777777" w:rsidR="0070303B" w:rsidRPr="0070303B" w:rsidRDefault="0070303B" w:rsidP="006D7CC0">
            <w:pPr>
              <w:rPr>
                <w:rFonts w:ascii="Times New Roman" w:hAnsi="Times New Roman" w:cs="Times New Roman"/>
                <w:sz w:val="20"/>
                <w:szCs w:val="20"/>
                <w:lang w:val="en-US"/>
              </w:rPr>
            </w:pPr>
          </w:p>
        </w:tc>
      </w:tr>
      <w:tr w:rsidR="000660D7" w:rsidRPr="0070303B" w14:paraId="0DF4A966" w14:textId="77777777" w:rsidTr="004F7FDA">
        <w:trPr>
          <w:trHeight w:val="204"/>
          <w:jc w:val="center"/>
        </w:trPr>
        <w:tc>
          <w:tcPr>
            <w:tcW w:w="0" w:type="auto"/>
            <w:tcBorders>
              <w:top w:val="single" w:sz="4" w:space="0" w:color="auto"/>
            </w:tcBorders>
          </w:tcPr>
          <w:p w14:paraId="1C788C76" w14:textId="77777777" w:rsidR="0070303B" w:rsidRPr="0070303B" w:rsidRDefault="0070303B" w:rsidP="004E5F56">
            <w:pPr>
              <w:jc w:val="center"/>
              <w:rPr>
                <w:rFonts w:ascii="Times New Roman" w:hAnsi="Times New Roman" w:cs="Times New Roman"/>
                <w:sz w:val="20"/>
                <w:szCs w:val="20"/>
                <w:lang w:val="en-US"/>
              </w:rPr>
            </w:pPr>
            <w:r w:rsidRPr="0070303B">
              <w:rPr>
                <w:rFonts w:ascii="Times New Roman" w:hAnsi="Times New Roman" w:cs="Times New Roman"/>
                <w:sz w:val="20"/>
                <w:szCs w:val="20"/>
                <w:lang w:val="en-US"/>
              </w:rPr>
              <w:t>N=2250</w:t>
            </w:r>
          </w:p>
        </w:tc>
        <w:tc>
          <w:tcPr>
            <w:tcW w:w="0" w:type="auto"/>
            <w:tcBorders>
              <w:top w:val="single" w:sz="4" w:space="0" w:color="auto"/>
            </w:tcBorders>
          </w:tcPr>
          <w:p w14:paraId="57B1396F" w14:textId="77777777" w:rsidR="0070303B" w:rsidRPr="0070303B" w:rsidRDefault="0070303B" w:rsidP="004E5F56">
            <w:pPr>
              <w:jc w:val="center"/>
              <w:rPr>
                <w:rFonts w:ascii="Times New Roman" w:hAnsi="Times New Roman" w:cs="Times New Roman"/>
                <w:sz w:val="20"/>
                <w:szCs w:val="20"/>
                <w:lang w:val="en-US"/>
              </w:rPr>
            </w:pPr>
            <w:r w:rsidRPr="0070303B">
              <w:rPr>
                <w:rFonts w:ascii="Times New Roman" w:hAnsi="Times New Roman" w:cs="Times New Roman"/>
                <w:sz w:val="20"/>
                <w:szCs w:val="20"/>
                <w:lang w:val="en-US"/>
              </w:rPr>
              <w:t>WHO</w:t>
            </w:r>
          </w:p>
        </w:tc>
        <w:tc>
          <w:tcPr>
            <w:tcW w:w="0" w:type="auto"/>
            <w:tcBorders>
              <w:top w:val="single" w:sz="4" w:space="0" w:color="auto"/>
            </w:tcBorders>
          </w:tcPr>
          <w:p w14:paraId="44F5401D" w14:textId="77777777" w:rsidR="0070303B" w:rsidRPr="0070303B" w:rsidRDefault="0070303B" w:rsidP="004E5F56">
            <w:pPr>
              <w:jc w:val="center"/>
              <w:rPr>
                <w:rFonts w:ascii="Times New Roman" w:hAnsi="Times New Roman" w:cs="Times New Roman"/>
                <w:sz w:val="20"/>
                <w:szCs w:val="20"/>
                <w:lang w:val="en-US"/>
              </w:rPr>
            </w:pPr>
            <w:r w:rsidRPr="0070303B">
              <w:rPr>
                <w:rFonts w:ascii="Times New Roman" w:hAnsi="Times New Roman" w:cs="Times New Roman"/>
                <w:sz w:val="20"/>
                <w:szCs w:val="20"/>
                <w:lang w:val="en-US"/>
              </w:rPr>
              <w:t>n</w:t>
            </w:r>
          </w:p>
        </w:tc>
        <w:tc>
          <w:tcPr>
            <w:tcW w:w="0" w:type="auto"/>
            <w:tcBorders>
              <w:top w:val="single" w:sz="4" w:space="0" w:color="auto"/>
            </w:tcBorders>
          </w:tcPr>
          <w:p w14:paraId="0FA9602B" w14:textId="77777777" w:rsidR="0070303B" w:rsidRPr="0070303B" w:rsidRDefault="0070303B" w:rsidP="004E5F56">
            <w:pPr>
              <w:jc w:val="center"/>
              <w:rPr>
                <w:rFonts w:ascii="Times New Roman" w:hAnsi="Times New Roman" w:cs="Times New Roman"/>
                <w:sz w:val="20"/>
                <w:szCs w:val="20"/>
                <w:lang w:val="en-US"/>
              </w:rPr>
            </w:pPr>
            <w:r w:rsidRPr="0070303B">
              <w:rPr>
                <w:rFonts w:ascii="Times New Roman" w:hAnsi="Times New Roman" w:cs="Times New Roman"/>
                <w:sz w:val="20"/>
                <w:szCs w:val="20"/>
                <w:lang w:val="en-US"/>
              </w:rPr>
              <w:t>%</w:t>
            </w:r>
          </w:p>
        </w:tc>
        <w:tc>
          <w:tcPr>
            <w:tcW w:w="0" w:type="auto"/>
            <w:tcBorders>
              <w:top w:val="single" w:sz="4" w:space="0" w:color="auto"/>
              <w:bottom w:val="single" w:sz="4" w:space="0" w:color="auto"/>
            </w:tcBorders>
          </w:tcPr>
          <w:p w14:paraId="6FDB1DF8" w14:textId="77777777" w:rsidR="0070303B" w:rsidRPr="0070303B" w:rsidRDefault="0070303B" w:rsidP="004E5F56">
            <w:pPr>
              <w:jc w:val="center"/>
              <w:rPr>
                <w:rFonts w:ascii="Times New Roman" w:hAnsi="Times New Roman" w:cs="Times New Roman"/>
                <w:sz w:val="20"/>
                <w:szCs w:val="20"/>
                <w:lang w:val="en-US"/>
              </w:rPr>
            </w:pPr>
            <w:r w:rsidRPr="0070303B">
              <w:rPr>
                <w:rFonts w:ascii="Times New Roman" w:hAnsi="Times New Roman" w:cs="Times New Roman"/>
                <w:sz w:val="20"/>
                <w:szCs w:val="20"/>
                <w:lang w:val="en-US"/>
              </w:rPr>
              <w:t>Model 1</w:t>
            </w:r>
            <w:r w:rsidRPr="0070303B">
              <w:rPr>
                <w:rFonts w:ascii="Times New Roman" w:hAnsi="Times New Roman" w:cs="Times New Roman"/>
                <w:sz w:val="20"/>
                <w:szCs w:val="20"/>
                <w:vertAlign w:val="superscript"/>
                <w:lang w:val="en-US"/>
              </w:rPr>
              <w:t>a</w:t>
            </w:r>
          </w:p>
        </w:tc>
        <w:tc>
          <w:tcPr>
            <w:tcW w:w="0" w:type="auto"/>
            <w:tcBorders>
              <w:top w:val="single" w:sz="4" w:space="0" w:color="auto"/>
            </w:tcBorders>
          </w:tcPr>
          <w:p w14:paraId="4419B6D1" w14:textId="77777777" w:rsidR="0070303B" w:rsidRPr="0070303B" w:rsidRDefault="0070303B" w:rsidP="004E5F56">
            <w:pPr>
              <w:jc w:val="center"/>
              <w:rPr>
                <w:rFonts w:ascii="Times New Roman" w:hAnsi="Times New Roman" w:cs="Times New Roman"/>
                <w:sz w:val="20"/>
                <w:szCs w:val="20"/>
                <w:lang w:val="en-US"/>
              </w:rPr>
            </w:pPr>
            <w:r w:rsidRPr="0070303B">
              <w:rPr>
                <w:rFonts w:ascii="Times New Roman" w:hAnsi="Times New Roman" w:cs="Times New Roman"/>
                <w:sz w:val="20"/>
                <w:szCs w:val="20"/>
                <w:lang w:val="en-US"/>
              </w:rPr>
              <w:t>Model 2</w:t>
            </w:r>
            <w:r w:rsidRPr="0070303B">
              <w:rPr>
                <w:rFonts w:ascii="Times New Roman" w:hAnsi="Times New Roman" w:cs="Times New Roman"/>
                <w:sz w:val="20"/>
                <w:szCs w:val="20"/>
                <w:vertAlign w:val="superscript"/>
                <w:lang w:val="en-US"/>
              </w:rPr>
              <w:t>b</w:t>
            </w:r>
          </w:p>
        </w:tc>
        <w:tc>
          <w:tcPr>
            <w:tcW w:w="0" w:type="auto"/>
            <w:tcBorders>
              <w:top w:val="single" w:sz="4" w:space="0" w:color="auto"/>
              <w:bottom w:val="single" w:sz="4" w:space="0" w:color="auto"/>
            </w:tcBorders>
          </w:tcPr>
          <w:p w14:paraId="2987565B" w14:textId="77777777" w:rsidR="0070303B" w:rsidRPr="0070303B" w:rsidRDefault="0070303B" w:rsidP="004E5F56">
            <w:pPr>
              <w:jc w:val="center"/>
              <w:rPr>
                <w:rFonts w:ascii="Times New Roman" w:hAnsi="Times New Roman" w:cs="Times New Roman"/>
                <w:sz w:val="20"/>
                <w:szCs w:val="20"/>
                <w:lang w:val="en-US"/>
              </w:rPr>
            </w:pPr>
            <w:r w:rsidRPr="0070303B">
              <w:rPr>
                <w:rFonts w:ascii="Times New Roman" w:hAnsi="Times New Roman" w:cs="Times New Roman"/>
                <w:sz w:val="20"/>
                <w:szCs w:val="20"/>
                <w:lang w:val="en-US"/>
              </w:rPr>
              <w:t>Model 3</w:t>
            </w:r>
            <w:r w:rsidRPr="0070303B">
              <w:rPr>
                <w:rFonts w:ascii="Times New Roman" w:hAnsi="Times New Roman" w:cs="Times New Roman"/>
                <w:sz w:val="20"/>
                <w:szCs w:val="20"/>
                <w:vertAlign w:val="superscript"/>
                <w:lang w:val="en-US"/>
              </w:rPr>
              <w:t>c</w:t>
            </w:r>
          </w:p>
        </w:tc>
        <w:tc>
          <w:tcPr>
            <w:tcW w:w="0" w:type="auto"/>
            <w:tcBorders>
              <w:top w:val="single" w:sz="4" w:space="0" w:color="auto"/>
              <w:bottom w:val="single" w:sz="4" w:space="0" w:color="auto"/>
            </w:tcBorders>
          </w:tcPr>
          <w:p w14:paraId="4808A026" w14:textId="77777777" w:rsidR="0070303B" w:rsidRPr="0070303B" w:rsidRDefault="0070303B" w:rsidP="004E5F56">
            <w:pPr>
              <w:jc w:val="center"/>
              <w:rPr>
                <w:rFonts w:ascii="Times New Roman" w:hAnsi="Times New Roman" w:cs="Times New Roman"/>
                <w:sz w:val="20"/>
                <w:szCs w:val="20"/>
                <w:lang w:val="en-US"/>
              </w:rPr>
            </w:pPr>
            <w:r w:rsidRPr="0070303B">
              <w:rPr>
                <w:rFonts w:ascii="Times New Roman" w:hAnsi="Times New Roman" w:cs="Times New Roman"/>
                <w:sz w:val="20"/>
                <w:szCs w:val="20"/>
                <w:lang w:val="en-US"/>
              </w:rPr>
              <w:t>Model 4</w:t>
            </w:r>
            <w:r w:rsidRPr="0070303B">
              <w:rPr>
                <w:rFonts w:ascii="Times New Roman" w:hAnsi="Times New Roman" w:cs="Times New Roman"/>
                <w:sz w:val="20"/>
                <w:szCs w:val="20"/>
                <w:vertAlign w:val="superscript"/>
                <w:lang w:val="en-US"/>
              </w:rPr>
              <w:t>d</w:t>
            </w:r>
          </w:p>
        </w:tc>
      </w:tr>
      <w:tr w:rsidR="000660D7" w:rsidRPr="0070303B" w14:paraId="563CA03A" w14:textId="77777777" w:rsidTr="004F7FDA">
        <w:trPr>
          <w:trHeight w:val="204"/>
          <w:jc w:val="center"/>
        </w:trPr>
        <w:tc>
          <w:tcPr>
            <w:tcW w:w="0" w:type="auto"/>
            <w:tcBorders>
              <w:top w:val="single" w:sz="4" w:space="0" w:color="auto"/>
              <w:bottom w:val="nil"/>
            </w:tcBorders>
          </w:tcPr>
          <w:p w14:paraId="7E136E7D" w14:textId="77777777" w:rsidR="0070303B" w:rsidRPr="0070303B" w:rsidRDefault="0070303B" w:rsidP="004E5F56">
            <w:pPr>
              <w:jc w:val="center"/>
              <w:rPr>
                <w:rFonts w:ascii="Times New Roman" w:hAnsi="Times New Roman" w:cs="Times New Roman"/>
                <w:sz w:val="20"/>
                <w:szCs w:val="20"/>
                <w:lang w:val="en-US"/>
              </w:rPr>
            </w:pPr>
            <w:r w:rsidRPr="0070303B">
              <w:rPr>
                <w:rFonts w:ascii="Times New Roman" w:hAnsi="Times New Roman" w:cs="Times New Roman"/>
                <w:sz w:val="20"/>
                <w:szCs w:val="20"/>
                <w:lang w:val="en-US"/>
              </w:rPr>
              <w:t>All</w:t>
            </w:r>
          </w:p>
        </w:tc>
        <w:tc>
          <w:tcPr>
            <w:tcW w:w="0" w:type="auto"/>
            <w:tcBorders>
              <w:top w:val="single" w:sz="4" w:space="0" w:color="auto"/>
              <w:bottom w:val="nil"/>
            </w:tcBorders>
          </w:tcPr>
          <w:p w14:paraId="4A82B9B4"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lang w:val="en-US"/>
              </w:rPr>
              <w:t>No</w:t>
            </w:r>
          </w:p>
        </w:tc>
        <w:tc>
          <w:tcPr>
            <w:tcW w:w="0" w:type="auto"/>
            <w:tcBorders>
              <w:top w:val="single" w:sz="4" w:space="0" w:color="auto"/>
              <w:bottom w:val="nil"/>
            </w:tcBorders>
          </w:tcPr>
          <w:p w14:paraId="141B17D1"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1108</w:t>
            </w:r>
          </w:p>
        </w:tc>
        <w:tc>
          <w:tcPr>
            <w:tcW w:w="0" w:type="auto"/>
            <w:tcBorders>
              <w:top w:val="single" w:sz="4" w:space="0" w:color="auto"/>
              <w:bottom w:val="nil"/>
            </w:tcBorders>
          </w:tcPr>
          <w:p w14:paraId="6E6D7634"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49.2</w:t>
            </w:r>
          </w:p>
        </w:tc>
        <w:tc>
          <w:tcPr>
            <w:tcW w:w="0" w:type="auto"/>
            <w:tcBorders>
              <w:top w:val="single" w:sz="4" w:space="0" w:color="auto"/>
              <w:bottom w:val="nil"/>
            </w:tcBorders>
          </w:tcPr>
          <w:p w14:paraId="785C9B74"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13C4A701"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7A47A08F"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28E78DEE"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r>
      <w:tr w:rsidR="000660D7" w:rsidRPr="0070303B" w14:paraId="059495F4" w14:textId="77777777" w:rsidTr="004F7FDA">
        <w:trPr>
          <w:trHeight w:val="424"/>
          <w:jc w:val="center"/>
        </w:trPr>
        <w:tc>
          <w:tcPr>
            <w:tcW w:w="0" w:type="auto"/>
            <w:tcBorders>
              <w:bottom w:val="single" w:sz="4" w:space="0" w:color="auto"/>
            </w:tcBorders>
          </w:tcPr>
          <w:p w14:paraId="6EDBB6D2" w14:textId="77777777" w:rsidR="0070303B" w:rsidRPr="0070303B" w:rsidRDefault="0070303B" w:rsidP="004E5F56">
            <w:pPr>
              <w:jc w:val="center"/>
              <w:rPr>
                <w:rFonts w:ascii="Times New Roman" w:hAnsi="Times New Roman" w:cs="Times New Roman"/>
                <w:sz w:val="20"/>
                <w:szCs w:val="20"/>
              </w:rPr>
            </w:pPr>
          </w:p>
        </w:tc>
        <w:tc>
          <w:tcPr>
            <w:tcW w:w="0" w:type="auto"/>
            <w:tcBorders>
              <w:bottom w:val="single" w:sz="4" w:space="0" w:color="auto"/>
            </w:tcBorders>
          </w:tcPr>
          <w:p w14:paraId="7E0189C0"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Yes</w:t>
            </w:r>
          </w:p>
        </w:tc>
        <w:tc>
          <w:tcPr>
            <w:tcW w:w="0" w:type="auto"/>
            <w:tcBorders>
              <w:bottom w:val="single" w:sz="4" w:space="0" w:color="auto"/>
            </w:tcBorders>
          </w:tcPr>
          <w:p w14:paraId="1C0E8782"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1142</w:t>
            </w:r>
          </w:p>
        </w:tc>
        <w:tc>
          <w:tcPr>
            <w:tcW w:w="0" w:type="auto"/>
            <w:tcBorders>
              <w:bottom w:val="single" w:sz="4" w:space="0" w:color="auto"/>
            </w:tcBorders>
          </w:tcPr>
          <w:p w14:paraId="74714A55"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50.8</w:t>
            </w:r>
          </w:p>
        </w:tc>
        <w:tc>
          <w:tcPr>
            <w:tcW w:w="0" w:type="auto"/>
            <w:tcBorders>
              <w:bottom w:val="single" w:sz="4" w:space="0" w:color="auto"/>
            </w:tcBorders>
          </w:tcPr>
          <w:p w14:paraId="393DA35A" w14:textId="2374639B" w:rsidR="0070303B" w:rsidRPr="0070303B" w:rsidRDefault="0070303B" w:rsidP="004E5F56">
            <w:pPr>
              <w:jc w:val="center"/>
              <w:rPr>
                <w:rFonts w:ascii="Times New Roman" w:hAnsi="Times New Roman" w:cs="Times New Roman"/>
                <w:sz w:val="20"/>
                <w:szCs w:val="20"/>
              </w:rPr>
            </w:pPr>
            <w:r>
              <w:rPr>
                <w:rFonts w:ascii="Times New Roman" w:hAnsi="Times New Roman" w:cs="Times New Roman"/>
                <w:sz w:val="20"/>
                <w:szCs w:val="20"/>
              </w:rPr>
              <w:t>0.80 (0.68-</w:t>
            </w:r>
            <w:r w:rsidRPr="0070303B">
              <w:rPr>
                <w:rFonts w:ascii="Times New Roman" w:hAnsi="Times New Roman" w:cs="Times New Roman"/>
                <w:sz w:val="20"/>
                <w:szCs w:val="20"/>
              </w:rPr>
              <w:t>0.95)</w:t>
            </w:r>
          </w:p>
        </w:tc>
        <w:tc>
          <w:tcPr>
            <w:tcW w:w="0" w:type="auto"/>
            <w:tcBorders>
              <w:bottom w:val="single" w:sz="4" w:space="0" w:color="auto"/>
            </w:tcBorders>
          </w:tcPr>
          <w:p w14:paraId="0CB092EF"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0.80(0.67-0.95)</w:t>
            </w:r>
          </w:p>
        </w:tc>
        <w:tc>
          <w:tcPr>
            <w:tcW w:w="0" w:type="auto"/>
            <w:tcBorders>
              <w:bottom w:val="single" w:sz="4" w:space="0" w:color="auto"/>
            </w:tcBorders>
          </w:tcPr>
          <w:p w14:paraId="6D018921"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0.84(0.70-1.00)</w:t>
            </w:r>
          </w:p>
        </w:tc>
        <w:tc>
          <w:tcPr>
            <w:tcW w:w="0" w:type="auto"/>
            <w:tcBorders>
              <w:bottom w:val="single" w:sz="4" w:space="0" w:color="auto"/>
            </w:tcBorders>
          </w:tcPr>
          <w:p w14:paraId="6EF69A91"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0.83(0.70-1.00)</w:t>
            </w:r>
          </w:p>
        </w:tc>
      </w:tr>
      <w:tr w:rsidR="000660D7" w:rsidRPr="0070303B" w14:paraId="1969D304" w14:textId="77777777" w:rsidTr="004F7FDA">
        <w:trPr>
          <w:trHeight w:val="204"/>
          <w:jc w:val="center"/>
        </w:trPr>
        <w:tc>
          <w:tcPr>
            <w:tcW w:w="0" w:type="auto"/>
            <w:tcBorders>
              <w:top w:val="single" w:sz="4" w:space="0" w:color="auto"/>
              <w:bottom w:val="nil"/>
            </w:tcBorders>
          </w:tcPr>
          <w:p w14:paraId="30496D0F"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&lt;45 years</w:t>
            </w:r>
          </w:p>
        </w:tc>
        <w:tc>
          <w:tcPr>
            <w:tcW w:w="0" w:type="auto"/>
            <w:tcBorders>
              <w:top w:val="single" w:sz="4" w:space="0" w:color="auto"/>
              <w:bottom w:val="nil"/>
            </w:tcBorders>
          </w:tcPr>
          <w:p w14:paraId="0BE9B3DE"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lang w:val="en-US"/>
              </w:rPr>
              <w:t>No</w:t>
            </w:r>
          </w:p>
        </w:tc>
        <w:tc>
          <w:tcPr>
            <w:tcW w:w="0" w:type="auto"/>
            <w:tcBorders>
              <w:top w:val="single" w:sz="4" w:space="0" w:color="auto"/>
              <w:bottom w:val="nil"/>
            </w:tcBorders>
          </w:tcPr>
          <w:p w14:paraId="1FA5EFD7"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736</w:t>
            </w:r>
          </w:p>
        </w:tc>
        <w:tc>
          <w:tcPr>
            <w:tcW w:w="0" w:type="auto"/>
            <w:tcBorders>
              <w:top w:val="single" w:sz="4" w:space="0" w:color="auto"/>
              <w:bottom w:val="nil"/>
            </w:tcBorders>
          </w:tcPr>
          <w:p w14:paraId="3BEEDAAE"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43.8</w:t>
            </w:r>
          </w:p>
        </w:tc>
        <w:tc>
          <w:tcPr>
            <w:tcW w:w="0" w:type="auto"/>
            <w:tcBorders>
              <w:top w:val="single" w:sz="4" w:space="0" w:color="auto"/>
              <w:bottom w:val="nil"/>
            </w:tcBorders>
          </w:tcPr>
          <w:p w14:paraId="55481B4D"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4A4C4DDC"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6C53D88C"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67A754B7"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r>
      <w:tr w:rsidR="000660D7" w:rsidRPr="0070303B" w14:paraId="578575DD" w14:textId="77777777" w:rsidTr="004F7FDA">
        <w:trPr>
          <w:trHeight w:val="410"/>
          <w:jc w:val="center"/>
        </w:trPr>
        <w:tc>
          <w:tcPr>
            <w:tcW w:w="0" w:type="auto"/>
            <w:tcBorders>
              <w:bottom w:val="single" w:sz="4" w:space="0" w:color="auto"/>
            </w:tcBorders>
          </w:tcPr>
          <w:p w14:paraId="0BD0EE76" w14:textId="77777777" w:rsidR="0070303B" w:rsidRPr="0070303B" w:rsidRDefault="0070303B" w:rsidP="004E5F56">
            <w:pPr>
              <w:jc w:val="center"/>
              <w:rPr>
                <w:rFonts w:ascii="Times New Roman" w:hAnsi="Times New Roman" w:cs="Times New Roman"/>
                <w:sz w:val="20"/>
                <w:szCs w:val="20"/>
              </w:rPr>
            </w:pPr>
          </w:p>
        </w:tc>
        <w:tc>
          <w:tcPr>
            <w:tcW w:w="0" w:type="auto"/>
            <w:tcBorders>
              <w:bottom w:val="single" w:sz="4" w:space="0" w:color="auto"/>
            </w:tcBorders>
          </w:tcPr>
          <w:p w14:paraId="6958EC92"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Yes</w:t>
            </w:r>
          </w:p>
        </w:tc>
        <w:tc>
          <w:tcPr>
            <w:tcW w:w="0" w:type="auto"/>
            <w:tcBorders>
              <w:bottom w:val="single" w:sz="4" w:space="0" w:color="auto"/>
            </w:tcBorders>
          </w:tcPr>
          <w:p w14:paraId="137896BA"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944</w:t>
            </w:r>
          </w:p>
        </w:tc>
        <w:tc>
          <w:tcPr>
            <w:tcW w:w="0" w:type="auto"/>
            <w:tcBorders>
              <w:bottom w:val="single" w:sz="4" w:space="0" w:color="auto"/>
            </w:tcBorders>
          </w:tcPr>
          <w:p w14:paraId="143B1073"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56.2</w:t>
            </w:r>
          </w:p>
        </w:tc>
        <w:tc>
          <w:tcPr>
            <w:tcW w:w="0" w:type="auto"/>
            <w:tcBorders>
              <w:bottom w:val="single" w:sz="4" w:space="0" w:color="auto"/>
            </w:tcBorders>
          </w:tcPr>
          <w:p w14:paraId="38F2CC11"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0.83(0.69-1.01)</w:t>
            </w:r>
          </w:p>
        </w:tc>
        <w:tc>
          <w:tcPr>
            <w:tcW w:w="0" w:type="auto"/>
            <w:tcBorders>
              <w:bottom w:val="single" w:sz="4" w:space="0" w:color="auto"/>
            </w:tcBorders>
          </w:tcPr>
          <w:p w14:paraId="558B7C2B"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0.82(0.67-1.00)</w:t>
            </w:r>
          </w:p>
        </w:tc>
        <w:tc>
          <w:tcPr>
            <w:tcW w:w="0" w:type="auto"/>
            <w:tcBorders>
              <w:bottom w:val="single" w:sz="4" w:space="0" w:color="auto"/>
            </w:tcBorders>
          </w:tcPr>
          <w:p w14:paraId="63276F36"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0.87(0.71-1.06)</w:t>
            </w:r>
          </w:p>
        </w:tc>
        <w:tc>
          <w:tcPr>
            <w:tcW w:w="0" w:type="auto"/>
            <w:tcBorders>
              <w:bottom w:val="single" w:sz="4" w:space="0" w:color="auto"/>
            </w:tcBorders>
          </w:tcPr>
          <w:p w14:paraId="7AE2528A"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0.86(0.70-1.05)</w:t>
            </w:r>
          </w:p>
        </w:tc>
      </w:tr>
      <w:tr w:rsidR="000660D7" w:rsidRPr="0070303B" w14:paraId="4D539693" w14:textId="77777777" w:rsidTr="004F7FDA">
        <w:trPr>
          <w:trHeight w:val="204"/>
          <w:jc w:val="center"/>
        </w:trPr>
        <w:tc>
          <w:tcPr>
            <w:tcW w:w="0" w:type="auto"/>
            <w:tcBorders>
              <w:top w:val="single" w:sz="4" w:space="0" w:color="auto"/>
              <w:bottom w:val="nil"/>
            </w:tcBorders>
          </w:tcPr>
          <w:p w14:paraId="36077155"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≥45 years</w:t>
            </w:r>
          </w:p>
        </w:tc>
        <w:tc>
          <w:tcPr>
            <w:tcW w:w="0" w:type="auto"/>
            <w:tcBorders>
              <w:top w:val="single" w:sz="4" w:space="0" w:color="auto"/>
              <w:bottom w:val="nil"/>
            </w:tcBorders>
          </w:tcPr>
          <w:p w14:paraId="56939FBF"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lang w:val="en-US"/>
              </w:rPr>
              <w:t>No</w:t>
            </w:r>
          </w:p>
        </w:tc>
        <w:tc>
          <w:tcPr>
            <w:tcW w:w="0" w:type="auto"/>
            <w:tcBorders>
              <w:top w:val="single" w:sz="4" w:space="0" w:color="auto"/>
              <w:bottom w:val="nil"/>
            </w:tcBorders>
          </w:tcPr>
          <w:p w14:paraId="7864425E"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372</w:t>
            </w:r>
          </w:p>
        </w:tc>
        <w:tc>
          <w:tcPr>
            <w:tcW w:w="0" w:type="auto"/>
            <w:tcBorders>
              <w:top w:val="single" w:sz="4" w:space="0" w:color="auto"/>
              <w:bottom w:val="nil"/>
            </w:tcBorders>
          </w:tcPr>
          <w:p w14:paraId="39530423"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65.3</w:t>
            </w:r>
          </w:p>
        </w:tc>
        <w:tc>
          <w:tcPr>
            <w:tcW w:w="0" w:type="auto"/>
            <w:tcBorders>
              <w:top w:val="single" w:sz="4" w:space="0" w:color="auto"/>
              <w:bottom w:val="nil"/>
            </w:tcBorders>
          </w:tcPr>
          <w:p w14:paraId="40D29373"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696F695C"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7229CC4E"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488FBD07"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r>
      <w:tr w:rsidR="000660D7" w:rsidRPr="0070303B" w14:paraId="0430352C" w14:textId="77777777" w:rsidTr="004F7FDA">
        <w:trPr>
          <w:trHeight w:val="424"/>
          <w:jc w:val="center"/>
        </w:trPr>
        <w:tc>
          <w:tcPr>
            <w:tcW w:w="0" w:type="auto"/>
            <w:tcBorders>
              <w:bottom w:val="single" w:sz="4" w:space="0" w:color="auto"/>
            </w:tcBorders>
          </w:tcPr>
          <w:p w14:paraId="1AC467DC" w14:textId="77777777" w:rsidR="0070303B" w:rsidRPr="0070303B" w:rsidRDefault="0070303B" w:rsidP="004E5F56">
            <w:pPr>
              <w:jc w:val="center"/>
              <w:rPr>
                <w:rFonts w:ascii="Times New Roman" w:hAnsi="Times New Roman" w:cs="Times New Roman"/>
                <w:sz w:val="20"/>
                <w:szCs w:val="20"/>
              </w:rPr>
            </w:pPr>
          </w:p>
        </w:tc>
        <w:tc>
          <w:tcPr>
            <w:tcW w:w="0" w:type="auto"/>
            <w:tcBorders>
              <w:bottom w:val="single" w:sz="4" w:space="0" w:color="auto"/>
            </w:tcBorders>
          </w:tcPr>
          <w:p w14:paraId="7BD13052"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Yes</w:t>
            </w:r>
          </w:p>
        </w:tc>
        <w:tc>
          <w:tcPr>
            <w:tcW w:w="0" w:type="auto"/>
            <w:tcBorders>
              <w:bottom w:val="single" w:sz="4" w:space="0" w:color="auto"/>
            </w:tcBorders>
          </w:tcPr>
          <w:p w14:paraId="2337ABFB"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198</w:t>
            </w:r>
          </w:p>
        </w:tc>
        <w:tc>
          <w:tcPr>
            <w:tcW w:w="0" w:type="auto"/>
            <w:tcBorders>
              <w:bottom w:val="single" w:sz="4" w:space="0" w:color="auto"/>
            </w:tcBorders>
          </w:tcPr>
          <w:p w14:paraId="29CD8F22"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34.7</w:t>
            </w:r>
          </w:p>
        </w:tc>
        <w:tc>
          <w:tcPr>
            <w:tcW w:w="0" w:type="auto"/>
            <w:tcBorders>
              <w:bottom w:val="single" w:sz="4" w:space="0" w:color="auto"/>
            </w:tcBorders>
          </w:tcPr>
          <w:p w14:paraId="4DF8C1C0"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0.70(0.49-1.01)</w:t>
            </w:r>
          </w:p>
        </w:tc>
        <w:tc>
          <w:tcPr>
            <w:tcW w:w="0" w:type="auto"/>
            <w:tcBorders>
              <w:bottom w:val="single" w:sz="4" w:space="0" w:color="auto"/>
            </w:tcBorders>
          </w:tcPr>
          <w:p w14:paraId="5B2DB7A4"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0.69(0.48-1.00)</w:t>
            </w:r>
          </w:p>
        </w:tc>
        <w:tc>
          <w:tcPr>
            <w:tcW w:w="0" w:type="auto"/>
            <w:tcBorders>
              <w:bottom w:val="single" w:sz="4" w:space="0" w:color="auto"/>
            </w:tcBorders>
          </w:tcPr>
          <w:p w14:paraId="03EB0711"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0.73(0.50-1.06)</w:t>
            </w:r>
          </w:p>
        </w:tc>
        <w:tc>
          <w:tcPr>
            <w:tcW w:w="0" w:type="auto"/>
            <w:tcBorders>
              <w:bottom w:val="single" w:sz="4" w:space="0" w:color="auto"/>
            </w:tcBorders>
          </w:tcPr>
          <w:p w14:paraId="6A7ACDA5"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0.75(0.51-1.09)</w:t>
            </w:r>
          </w:p>
        </w:tc>
      </w:tr>
      <w:tr w:rsidR="000660D7" w:rsidRPr="0070303B" w14:paraId="6B8AD6BA" w14:textId="77777777" w:rsidTr="004F7FDA">
        <w:trPr>
          <w:trHeight w:val="204"/>
          <w:jc w:val="center"/>
        </w:trPr>
        <w:tc>
          <w:tcPr>
            <w:tcW w:w="0" w:type="auto"/>
            <w:tcBorders>
              <w:top w:val="single" w:sz="4" w:space="0" w:color="auto"/>
              <w:bottom w:val="nil"/>
            </w:tcBorders>
          </w:tcPr>
          <w:p w14:paraId="4874809F"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Men</w:t>
            </w:r>
          </w:p>
        </w:tc>
        <w:tc>
          <w:tcPr>
            <w:tcW w:w="0" w:type="auto"/>
            <w:tcBorders>
              <w:top w:val="single" w:sz="4" w:space="0" w:color="auto"/>
              <w:bottom w:val="nil"/>
            </w:tcBorders>
          </w:tcPr>
          <w:p w14:paraId="387730F9"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lang w:val="en-US"/>
              </w:rPr>
              <w:t>No</w:t>
            </w:r>
          </w:p>
        </w:tc>
        <w:tc>
          <w:tcPr>
            <w:tcW w:w="0" w:type="auto"/>
            <w:tcBorders>
              <w:top w:val="single" w:sz="4" w:space="0" w:color="auto"/>
              <w:bottom w:val="nil"/>
            </w:tcBorders>
          </w:tcPr>
          <w:p w14:paraId="4F9E98CC"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465</w:t>
            </w:r>
          </w:p>
        </w:tc>
        <w:tc>
          <w:tcPr>
            <w:tcW w:w="0" w:type="auto"/>
            <w:tcBorders>
              <w:top w:val="single" w:sz="4" w:space="0" w:color="auto"/>
              <w:bottom w:val="nil"/>
            </w:tcBorders>
          </w:tcPr>
          <w:p w14:paraId="1258A9DF"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45.7</w:t>
            </w:r>
          </w:p>
        </w:tc>
        <w:tc>
          <w:tcPr>
            <w:tcW w:w="0" w:type="auto"/>
            <w:tcBorders>
              <w:top w:val="single" w:sz="4" w:space="0" w:color="auto"/>
              <w:bottom w:val="nil"/>
            </w:tcBorders>
          </w:tcPr>
          <w:p w14:paraId="6E7988BB"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477F5B07"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7BD4075D"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102B633D"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r>
      <w:tr w:rsidR="000660D7" w:rsidRPr="0070303B" w14:paraId="78B09F74" w14:textId="77777777" w:rsidTr="004F7FDA">
        <w:trPr>
          <w:trHeight w:val="424"/>
          <w:jc w:val="center"/>
        </w:trPr>
        <w:tc>
          <w:tcPr>
            <w:tcW w:w="0" w:type="auto"/>
            <w:tcBorders>
              <w:bottom w:val="single" w:sz="4" w:space="0" w:color="auto"/>
            </w:tcBorders>
          </w:tcPr>
          <w:p w14:paraId="485C86EB" w14:textId="77777777" w:rsidR="0070303B" w:rsidRPr="0070303B" w:rsidRDefault="0070303B" w:rsidP="004E5F56">
            <w:pPr>
              <w:jc w:val="center"/>
              <w:rPr>
                <w:rFonts w:ascii="Times New Roman" w:hAnsi="Times New Roman" w:cs="Times New Roman"/>
                <w:sz w:val="20"/>
                <w:szCs w:val="20"/>
              </w:rPr>
            </w:pPr>
          </w:p>
        </w:tc>
        <w:tc>
          <w:tcPr>
            <w:tcW w:w="0" w:type="auto"/>
            <w:tcBorders>
              <w:bottom w:val="single" w:sz="4" w:space="0" w:color="auto"/>
            </w:tcBorders>
          </w:tcPr>
          <w:p w14:paraId="20B0CE33"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Yes</w:t>
            </w:r>
          </w:p>
        </w:tc>
        <w:tc>
          <w:tcPr>
            <w:tcW w:w="0" w:type="auto"/>
            <w:tcBorders>
              <w:bottom w:val="single" w:sz="4" w:space="0" w:color="auto"/>
            </w:tcBorders>
          </w:tcPr>
          <w:p w14:paraId="39E3326D"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553</w:t>
            </w:r>
          </w:p>
        </w:tc>
        <w:tc>
          <w:tcPr>
            <w:tcW w:w="0" w:type="auto"/>
            <w:tcBorders>
              <w:bottom w:val="single" w:sz="4" w:space="0" w:color="auto"/>
            </w:tcBorders>
          </w:tcPr>
          <w:p w14:paraId="5C124667"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54.3</w:t>
            </w:r>
          </w:p>
        </w:tc>
        <w:tc>
          <w:tcPr>
            <w:tcW w:w="0" w:type="auto"/>
            <w:tcBorders>
              <w:bottom w:val="single" w:sz="4" w:space="0" w:color="auto"/>
            </w:tcBorders>
          </w:tcPr>
          <w:p w14:paraId="4423D035"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0.88(0.69-1.14)</w:t>
            </w:r>
          </w:p>
        </w:tc>
        <w:tc>
          <w:tcPr>
            <w:tcW w:w="0" w:type="auto"/>
            <w:tcBorders>
              <w:bottom w:val="single" w:sz="4" w:space="0" w:color="auto"/>
            </w:tcBorders>
          </w:tcPr>
          <w:p w14:paraId="2CF76596"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0.89(0.69-1.16)</w:t>
            </w:r>
          </w:p>
        </w:tc>
        <w:tc>
          <w:tcPr>
            <w:tcW w:w="0" w:type="auto"/>
            <w:tcBorders>
              <w:bottom w:val="single" w:sz="4" w:space="0" w:color="auto"/>
            </w:tcBorders>
          </w:tcPr>
          <w:p w14:paraId="2A00E749"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0.94(0.72-1.23)</w:t>
            </w:r>
          </w:p>
        </w:tc>
        <w:tc>
          <w:tcPr>
            <w:tcW w:w="0" w:type="auto"/>
            <w:tcBorders>
              <w:bottom w:val="single" w:sz="4" w:space="0" w:color="auto"/>
            </w:tcBorders>
          </w:tcPr>
          <w:p w14:paraId="7FB5B368"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0.95(0.73-1.25)</w:t>
            </w:r>
          </w:p>
        </w:tc>
      </w:tr>
      <w:tr w:rsidR="000660D7" w:rsidRPr="0070303B" w14:paraId="7BC9A455" w14:textId="77777777" w:rsidTr="004F7FDA">
        <w:trPr>
          <w:trHeight w:val="204"/>
          <w:jc w:val="center"/>
        </w:trPr>
        <w:tc>
          <w:tcPr>
            <w:tcW w:w="0" w:type="auto"/>
            <w:tcBorders>
              <w:top w:val="single" w:sz="4" w:space="0" w:color="auto"/>
              <w:bottom w:val="nil"/>
            </w:tcBorders>
          </w:tcPr>
          <w:p w14:paraId="2AE21CF4"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Women</w:t>
            </w:r>
          </w:p>
        </w:tc>
        <w:tc>
          <w:tcPr>
            <w:tcW w:w="0" w:type="auto"/>
            <w:tcBorders>
              <w:top w:val="single" w:sz="4" w:space="0" w:color="auto"/>
              <w:bottom w:val="nil"/>
            </w:tcBorders>
          </w:tcPr>
          <w:p w14:paraId="3F7D8133"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lang w:val="en-US"/>
              </w:rPr>
              <w:t>No</w:t>
            </w:r>
          </w:p>
        </w:tc>
        <w:tc>
          <w:tcPr>
            <w:tcW w:w="0" w:type="auto"/>
            <w:tcBorders>
              <w:top w:val="single" w:sz="4" w:space="0" w:color="auto"/>
              <w:bottom w:val="nil"/>
            </w:tcBorders>
          </w:tcPr>
          <w:p w14:paraId="4CD26315"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643</w:t>
            </w:r>
          </w:p>
        </w:tc>
        <w:tc>
          <w:tcPr>
            <w:tcW w:w="0" w:type="auto"/>
            <w:tcBorders>
              <w:top w:val="single" w:sz="4" w:space="0" w:color="auto"/>
              <w:bottom w:val="nil"/>
            </w:tcBorders>
          </w:tcPr>
          <w:p w14:paraId="3E300980"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52.2</w:t>
            </w:r>
          </w:p>
        </w:tc>
        <w:tc>
          <w:tcPr>
            <w:tcW w:w="0" w:type="auto"/>
            <w:tcBorders>
              <w:top w:val="single" w:sz="4" w:space="0" w:color="auto"/>
              <w:bottom w:val="nil"/>
            </w:tcBorders>
          </w:tcPr>
          <w:p w14:paraId="53E94A6A"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37D8B952"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104A5F73"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103C7E65"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r>
      <w:tr w:rsidR="000660D7" w:rsidRPr="0070303B" w14:paraId="7C36EA78" w14:textId="77777777" w:rsidTr="004F7FDA">
        <w:trPr>
          <w:trHeight w:val="410"/>
          <w:jc w:val="center"/>
        </w:trPr>
        <w:tc>
          <w:tcPr>
            <w:tcW w:w="0" w:type="auto"/>
            <w:tcBorders>
              <w:bottom w:val="single" w:sz="4" w:space="0" w:color="auto"/>
            </w:tcBorders>
          </w:tcPr>
          <w:p w14:paraId="01B24133" w14:textId="77777777" w:rsidR="0070303B" w:rsidRPr="0070303B" w:rsidRDefault="0070303B" w:rsidP="004E5F56">
            <w:pPr>
              <w:jc w:val="center"/>
              <w:rPr>
                <w:rFonts w:ascii="Times New Roman" w:hAnsi="Times New Roman" w:cs="Times New Roman"/>
                <w:sz w:val="20"/>
                <w:szCs w:val="20"/>
              </w:rPr>
            </w:pPr>
          </w:p>
        </w:tc>
        <w:tc>
          <w:tcPr>
            <w:tcW w:w="0" w:type="auto"/>
            <w:tcBorders>
              <w:bottom w:val="single" w:sz="4" w:space="0" w:color="auto"/>
            </w:tcBorders>
          </w:tcPr>
          <w:p w14:paraId="2E7BFFCB"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Yes</w:t>
            </w:r>
          </w:p>
        </w:tc>
        <w:tc>
          <w:tcPr>
            <w:tcW w:w="0" w:type="auto"/>
            <w:tcBorders>
              <w:bottom w:val="single" w:sz="4" w:space="0" w:color="auto"/>
            </w:tcBorders>
          </w:tcPr>
          <w:p w14:paraId="6610E66A"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589</w:t>
            </w:r>
          </w:p>
        </w:tc>
        <w:tc>
          <w:tcPr>
            <w:tcW w:w="0" w:type="auto"/>
            <w:tcBorders>
              <w:bottom w:val="single" w:sz="4" w:space="0" w:color="auto"/>
            </w:tcBorders>
          </w:tcPr>
          <w:p w14:paraId="31644EEB"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47.8</w:t>
            </w:r>
          </w:p>
        </w:tc>
        <w:tc>
          <w:tcPr>
            <w:tcW w:w="0" w:type="auto"/>
            <w:tcBorders>
              <w:bottom w:val="single" w:sz="4" w:space="0" w:color="auto"/>
            </w:tcBorders>
          </w:tcPr>
          <w:p w14:paraId="7034621D"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0.74(0.59-0.93)</w:t>
            </w:r>
          </w:p>
        </w:tc>
        <w:tc>
          <w:tcPr>
            <w:tcW w:w="0" w:type="auto"/>
            <w:tcBorders>
              <w:bottom w:val="single" w:sz="4" w:space="0" w:color="auto"/>
            </w:tcBorders>
          </w:tcPr>
          <w:p w14:paraId="24A4DD16"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0.73(0.58-0.93)</w:t>
            </w:r>
          </w:p>
        </w:tc>
        <w:tc>
          <w:tcPr>
            <w:tcW w:w="0" w:type="auto"/>
            <w:tcBorders>
              <w:bottom w:val="single" w:sz="4" w:space="0" w:color="auto"/>
            </w:tcBorders>
          </w:tcPr>
          <w:p w14:paraId="63C253DB"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0.77(0.61-0.98)</w:t>
            </w:r>
          </w:p>
        </w:tc>
        <w:tc>
          <w:tcPr>
            <w:tcW w:w="0" w:type="auto"/>
            <w:tcBorders>
              <w:bottom w:val="single" w:sz="4" w:space="0" w:color="auto"/>
            </w:tcBorders>
          </w:tcPr>
          <w:p w14:paraId="3117E19C"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0.77(0.60-0.97)</w:t>
            </w:r>
          </w:p>
        </w:tc>
      </w:tr>
      <w:tr w:rsidR="000660D7" w:rsidRPr="0070303B" w14:paraId="3072A5EF" w14:textId="77777777" w:rsidTr="004F7FDA">
        <w:trPr>
          <w:trHeight w:val="424"/>
          <w:jc w:val="center"/>
        </w:trPr>
        <w:tc>
          <w:tcPr>
            <w:tcW w:w="0" w:type="auto"/>
            <w:tcBorders>
              <w:top w:val="single" w:sz="4" w:space="0" w:color="auto"/>
              <w:bottom w:val="nil"/>
            </w:tcBorders>
          </w:tcPr>
          <w:p w14:paraId="61CE04C3"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Men</w:t>
            </w:r>
          </w:p>
          <w:p w14:paraId="3799A0C1"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&lt;45 years</w:t>
            </w:r>
          </w:p>
        </w:tc>
        <w:tc>
          <w:tcPr>
            <w:tcW w:w="0" w:type="auto"/>
            <w:tcBorders>
              <w:top w:val="single" w:sz="4" w:space="0" w:color="auto"/>
              <w:bottom w:val="nil"/>
            </w:tcBorders>
          </w:tcPr>
          <w:p w14:paraId="1BB8E5E1"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lang w:val="en-US"/>
              </w:rPr>
              <w:t>No</w:t>
            </w:r>
          </w:p>
        </w:tc>
        <w:tc>
          <w:tcPr>
            <w:tcW w:w="0" w:type="auto"/>
            <w:tcBorders>
              <w:top w:val="single" w:sz="4" w:space="0" w:color="auto"/>
              <w:bottom w:val="nil"/>
            </w:tcBorders>
          </w:tcPr>
          <w:p w14:paraId="1F57B372"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340</w:t>
            </w:r>
          </w:p>
        </w:tc>
        <w:tc>
          <w:tcPr>
            <w:tcW w:w="0" w:type="auto"/>
            <w:tcBorders>
              <w:top w:val="single" w:sz="4" w:space="0" w:color="auto"/>
              <w:bottom w:val="nil"/>
            </w:tcBorders>
          </w:tcPr>
          <w:p w14:paraId="028BD391"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41.5</w:t>
            </w:r>
          </w:p>
        </w:tc>
        <w:tc>
          <w:tcPr>
            <w:tcW w:w="0" w:type="auto"/>
            <w:tcBorders>
              <w:top w:val="single" w:sz="4" w:space="0" w:color="auto"/>
              <w:bottom w:val="nil"/>
            </w:tcBorders>
          </w:tcPr>
          <w:p w14:paraId="4940092A"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38AC5F89"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47D9DBFE"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0BD97538"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r>
      <w:tr w:rsidR="000660D7" w:rsidRPr="0070303B" w14:paraId="1CFCAD52" w14:textId="77777777" w:rsidTr="004F7FDA">
        <w:trPr>
          <w:trHeight w:val="410"/>
          <w:jc w:val="center"/>
        </w:trPr>
        <w:tc>
          <w:tcPr>
            <w:tcW w:w="0" w:type="auto"/>
            <w:tcBorders>
              <w:bottom w:val="single" w:sz="4" w:space="0" w:color="auto"/>
            </w:tcBorders>
          </w:tcPr>
          <w:p w14:paraId="39548B54" w14:textId="77777777" w:rsidR="0070303B" w:rsidRPr="0070303B" w:rsidRDefault="0070303B" w:rsidP="004E5F56">
            <w:pPr>
              <w:jc w:val="center"/>
              <w:rPr>
                <w:rFonts w:ascii="Times New Roman" w:hAnsi="Times New Roman" w:cs="Times New Roman"/>
                <w:sz w:val="20"/>
                <w:szCs w:val="20"/>
              </w:rPr>
            </w:pPr>
          </w:p>
        </w:tc>
        <w:tc>
          <w:tcPr>
            <w:tcW w:w="0" w:type="auto"/>
            <w:tcBorders>
              <w:bottom w:val="single" w:sz="4" w:space="0" w:color="auto"/>
            </w:tcBorders>
          </w:tcPr>
          <w:p w14:paraId="7B71F69F"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Yes</w:t>
            </w:r>
          </w:p>
        </w:tc>
        <w:tc>
          <w:tcPr>
            <w:tcW w:w="0" w:type="auto"/>
            <w:tcBorders>
              <w:bottom w:val="single" w:sz="4" w:space="0" w:color="auto"/>
            </w:tcBorders>
          </w:tcPr>
          <w:p w14:paraId="5E0F1B2F"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479</w:t>
            </w:r>
          </w:p>
        </w:tc>
        <w:tc>
          <w:tcPr>
            <w:tcW w:w="0" w:type="auto"/>
            <w:tcBorders>
              <w:bottom w:val="single" w:sz="4" w:space="0" w:color="auto"/>
            </w:tcBorders>
          </w:tcPr>
          <w:p w14:paraId="0492C9CC"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58.5</w:t>
            </w:r>
          </w:p>
        </w:tc>
        <w:tc>
          <w:tcPr>
            <w:tcW w:w="0" w:type="auto"/>
            <w:tcBorders>
              <w:bottom w:val="single" w:sz="4" w:space="0" w:color="auto"/>
            </w:tcBorders>
          </w:tcPr>
          <w:p w14:paraId="0E5443EB"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0.93(0.70-1.23)</w:t>
            </w:r>
          </w:p>
        </w:tc>
        <w:tc>
          <w:tcPr>
            <w:tcW w:w="0" w:type="auto"/>
            <w:tcBorders>
              <w:bottom w:val="single" w:sz="4" w:space="0" w:color="auto"/>
            </w:tcBorders>
          </w:tcPr>
          <w:p w14:paraId="51BE59AC"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0.95(0.71-1.27)</w:t>
            </w:r>
          </w:p>
        </w:tc>
        <w:tc>
          <w:tcPr>
            <w:tcW w:w="0" w:type="auto"/>
            <w:tcBorders>
              <w:bottom w:val="single" w:sz="4" w:space="0" w:color="auto"/>
            </w:tcBorders>
          </w:tcPr>
          <w:p w14:paraId="0E830A62"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1.01(0.75-1.35)</w:t>
            </w:r>
          </w:p>
        </w:tc>
        <w:tc>
          <w:tcPr>
            <w:tcW w:w="0" w:type="auto"/>
            <w:tcBorders>
              <w:bottom w:val="single" w:sz="4" w:space="0" w:color="auto"/>
            </w:tcBorders>
          </w:tcPr>
          <w:p w14:paraId="5431FE7C"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1.01(0.75-1.36)</w:t>
            </w:r>
          </w:p>
        </w:tc>
      </w:tr>
      <w:tr w:rsidR="000660D7" w:rsidRPr="0070303B" w14:paraId="3632C380" w14:textId="77777777" w:rsidTr="004F7FDA">
        <w:trPr>
          <w:trHeight w:val="424"/>
          <w:jc w:val="center"/>
        </w:trPr>
        <w:tc>
          <w:tcPr>
            <w:tcW w:w="0" w:type="auto"/>
            <w:tcBorders>
              <w:top w:val="single" w:sz="4" w:space="0" w:color="auto"/>
              <w:bottom w:val="nil"/>
            </w:tcBorders>
          </w:tcPr>
          <w:p w14:paraId="2491E733"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Women &lt;45 years</w:t>
            </w:r>
          </w:p>
        </w:tc>
        <w:tc>
          <w:tcPr>
            <w:tcW w:w="0" w:type="auto"/>
            <w:tcBorders>
              <w:top w:val="single" w:sz="4" w:space="0" w:color="auto"/>
              <w:bottom w:val="nil"/>
            </w:tcBorders>
          </w:tcPr>
          <w:p w14:paraId="0C5F6327"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lang w:val="en-US"/>
              </w:rPr>
              <w:t>No</w:t>
            </w:r>
          </w:p>
        </w:tc>
        <w:tc>
          <w:tcPr>
            <w:tcW w:w="0" w:type="auto"/>
            <w:tcBorders>
              <w:top w:val="single" w:sz="4" w:space="0" w:color="auto"/>
              <w:bottom w:val="nil"/>
            </w:tcBorders>
          </w:tcPr>
          <w:p w14:paraId="426B778E"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396</w:t>
            </w:r>
          </w:p>
        </w:tc>
        <w:tc>
          <w:tcPr>
            <w:tcW w:w="0" w:type="auto"/>
            <w:tcBorders>
              <w:top w:val="single" w:sz="4" w:space="0" w:color="auto"/>
              <w:bottom w:val="nil"/>
            </w:tcBorders>
          </w:tcPr>
          <w:p w14:paraId="2FD658C1"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45.6</w:t>
            </w:r>
          </w:p>
        </w:tc>
        <w:tc>
          <w:tcPr>
            <w:tcW w:w="0" w:type="auto"/>
            <w:tcBorders>
              <w:top w:val="single" w:sz="4" w:space="0" w:color="auto"/>
              <w:bottom w:val="nil"/>
            </w:tcBorders>
          </w:tcPr>
          <w:p w14:paraId="4D17B99B"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223852D1"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65CDD7CB"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24DC659B"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r>
      <w:tr w:rsidR="000660D7" w:rsidRPr="0070303B" w14:paraId="3EA69235" w14:textId="77777777" w:rsidTr="004F7FDA">
        <w:trPr>
          <w:trHeight w:val="410"/>
          <w:jc w:val="center"/>
        </w:trPr>
        <w:tc>
          <w:tcPr>
            <w:tcW w:w="0" w:type="auto"/>
            <w:tcBorders>
              <w:bottom w:val="single" w:sz="4" w:space="0" w:color="auto"/>
            </w:tcBorders>
          </w:tcPr>
          <w:p w14:paraId="5482D752" w14:textId="77777777" w:rsidR="0070303B" w:rsidRPr="0070303B" w:rsidRDefault="0070303B" w:rsidP="004E5F56">
            <w:pPr>
              <w:jc w:val="center"/>
              <w:rPr>
                <w:rFonts w:ascii="Times New Roman" w:hAnsi="Times New Roman" w:cs="Times New Roman"/>
                <w:sz w:val="20"/>
                <w:szCs w:val="20"/>
              </w:rPr>
            </w:pPr>
          </w:p>
        </w:tc>
        <w:tc>
          <w:tcPr>
            <w:tcW w:w="0" w:type="auto"/>
            <w:tcBorders>
              <w:bottom w:val="single" w:sz="4" w:space="0" w:color="auto"/>
            </w:tcBorders>
          </w:tcPr>
          <w:p w14:paraId="3A8B4C1E"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Yes</w:t>
            </w:r>
          </w:p>
        </w:tc>
        <w:tc>
          <w:tcPr>
            <w:tcW w:w="0" w:type="auto"/>
            <w:tcBorders>
              <w:bottom w:val="single" w:sz="4" w:space="0" w:color="auto"/>
            </w:tcBorders>
          </w:tcPr>
          <w:p w14:paraId="0CF3E0E3"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465</w:t>
            </w:r>
          </w:p>
        </w:tc>
        <w:tc>
          <w:tcPr>
            <w:tcW w:w="0" w:type="auto"/>
            <w:tcBorders>
              <w:bottom w:val="single" w:sz="4" w:space="0" w:color="auto"/>
            </w:tcBorders>
          </w:tcPr>
          <w:p w14:paraId="03070A9B"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54.0</w:t>
            </w:r>
          </w:p>
        </w:tc>
        <w:tc>
          <w:tcPr>
            <w:tcW w:w="0" w:type="auto"/>
            <w:tcBorders>
              <w:bottom w:val="single" w:sz="4" w:space="0" w:color="auto"/>
            </w:tcBorders>
          </w:tcPr>
          <w:p w14:paraId="402EA13E"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0.75(0.58-0.99)</w:t>
            </w:r>
          </w:p>
        </w:tc>
        <w:tc>
          <w:tcPr>
            <w:tcW w:w="0" w:type="auto"/>
            <w:tcBorders>
              <w:bottom w:val="single" w:sz="4" w:space="0" w:color="auto"/>
            </w:tcBorders>
          </w:tcPr>
          <w:p w14:paraId="57ECA58F"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0.74(0.56-0.97)</w:t>
            </w:r>
          </w:p>
        </w:tc>
        <w:tc>
          <w:tcPr>
            <w:tcW w:w="0" w:type="auto"/>
            <w:tcBorders>
              <w:bottom w:val="single" w:sz="4" w:space="0" w:color="auto"/>
            </w:tcBorders>
          </w:tcPr>
          <w:p w14:paraId="2C984E38"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0.78(0.59-1.03)</w:t>
            </w:r>
          </w:p>
        </w:tc>
        <w:tc>
          <w:tcPr>
            <w:tcW w:w="0" w:type="auto"/>
            <w:tcBorders>
              <w:bottom w:val="single" w:sz="4" w:space="0" w:color="auto"/>
            </w:tcBorders>
          </w:tcPr>
          <w:p w14:paraId="69FD8A11"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0.76(0.57-1.01)</w:t>
            </w:r>
          </w:p>
        </w:tc>
      </w:tr>
      <w:tr w:rsidR="000660D7" w:rsidRPr="0070303B" w14:paraId="13B42951" w14:textId="77777777" w:rsidTr="004F7FDA">
        <w:trPr>
          <w:trHeight w:val="424"/>
          <w:jc w:val="center"/>
        </w:trPr>
        <w:tc>
          <w:tcPr>
            <w:tcW w:w="0" w:type="auto"/>
            <w:tcBorders>
              <w:top w:val="single" w:sz="4" w:space="0" w:color="auto"/>
              <w:bottom w:val="nil"/>
            </w:tcBorders>
          </w:tcPr>
          <w:p w14:paraId="1743C18A" w14:textId="1E8AA32A"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Men</w:t>
            </w:r>
          </w:p>
          <w:p w14:paraId="1D648D26"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≥45 years</w:t>
            </w:r>
          </w:p>
        </w:tc>
        <w:tc>
          <w:tcPr>
            <w:tcW w:w="0" w:type="auto"/>
            <w:tcBorders>
              <w:top w:val="single" w:sz="4" w:space="0" w:color="auto"/>
              <w:bottom w:val="nil"/>
            </w:tcBorders>
          </w:tcPr>
          <w:p w14:paraId="35879F41"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lang w:val="en-US"/>
              </w:rPr>
              <w:t>No</w:t>
            </w:r>
          </w:p>
        </w:tc>
        <w:tc>
          <w:tcPr>
            <w:tcW w:w="0" w:type="auto"/>
            <w:tcBorders>
              <w:top w:val="single" w:sz="4" w:space="0" w:color="auto"/>
              <w:bottom w:val="nil"/>
            </w:tcBorders>
          </w:tcPr>
          <w:p w14:paraId="2EF56026"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125</w:t>
            </w:r>
          </w:p>
        </w:tc>
        <w:tc>
          <w:tcPr>
            <w:tcW w:w="0" w:type="auto"/>
            <w:tcBorders>
              <w:top w:val="single" w:sz="4" w:space="0" w:color="auto"/>
              <w:bottom w:val="nil"/>
            </w:tcBorders>
          </w:tcPr>
          <w:p w14:paraId="16765BFD"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62.8</w:t>
            </w:r>
          </w:p>
        </w:tc>
        <w:tc>
          <w:tcPr>
            <w:tcW w:w="0" w:type="auto"/>
            <w:tcBorders>
              <w:top w:val="single" w:sz="4" w:space="0" w:color="auto"/>
              <w:bottom w:val="nil"/>
            </w:tcBorders>
          </w:tcPr>
          <w:p w14:paraId="55B3A5A4"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67E66F46"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0E47C373"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7221BF48"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r>
      <w:tr w:rsidR="000660D7" w:rsidRPr="0070303B" w14:paraId="309C688C" w14:textId="77777777" w:rsidTr="004F7FDA">
        <w:trPr>
          <w:trHeight w:val="410"/>
          <w:jc w:val="center"/>
        </w:trPr>
        <w:tc>
          <w:tcPr>
            <w:tcW w:w="0" w:type="auto"/>
            <w:tcBorders>
              <w:bottom w:val="single" w:sz="4" w:space="0" w:color="auto"/>
            </w:tcBorders>
          </w:tcPr>
          <w:p w14:paraId="01A1BB28" w14:textId="77777777" w:rsidR="0070303B" w:rsidRPr="0070303B" w:rsidRDefault="0070303B" w:rsidP="004E5F56">
            <w:pPr>
              <w:jc w:val="center"/>
              <w:rPr>
                <w:rFonts w:ascii="Times New Roman" w:hAnsi="Times New Roman" w:cs="Times New Roman"/>
                <w:sz w:val="20"/>
                <w:szCs w:val="20"/>
              </w:rPr>
            </w:pPr>
          </w:p>
        </w:tc>
        <w:tc>
          <w:tcPr>
            <w:tcW w:w="0" w:type="auto"/>
            <w:tcBorders>
              <w:bottom w:val="single" w:sz="4" w:space="0" w:color="auto"/>
            </w:tcBorders>
          </w:tcPr>
          <w:p w14:paraId="34959FE2"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Yes</w:t>
            </w:r>
          </w:p>
        </w:tc>
        <w:tc>
          <w:tcPr>
            <w:tcW w:w="0" w:type="auto"/>
            <w:tcBorders>
              <w:bottom w:val="single" w:sz="4" w:space="0" w:color="auto"/>
            </w:tcBorders>
          </w:tcPr>
          <w:p w14:paraId="6B237D56"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74</w:t>
            </w:r>
          </w:p>
        </w:tc>
        <w:tc>
          <w:tcPr>
            <w:tcW w:w="0" w:type="auto"/>
            <w:tcBorders>
              <w:bottom w:val="single" w:sz="4" w:space="0" w:color="auto"/>
            </w:tcBorders>
          </w:tcPr>
          <w:p w14:paraId="4B8C4896"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37.2</w:t>
            </w:r>
          </w:p>
        </w:tc>
        <w:tc>
          <w:tcPr>
            <w:tcW w:w="0" w:type="auto"/>
            <w:tcBorders>
              <w:bottom w:val="single" w:sz="4" w:space="0" w:color="auto"/>
            </w:tcBorders>
          </w:tcPr>
          <w:p w14:paraId="5FC979C8"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0.70(0.40-1.30)</w:t>
            </w:r>
          </w:p>
        </w:tc>
        <w:tc>
          <w:tcPr>
            <w:tcW w:w="0" w:type="auto"/>
            <w:tcBorders>
              <w:bottom w:val="single" w:sz="4" w:space="0" w:color="auto"/>
            </w:tcBorders>
          </w:tcPr>
          <w:p w14:paraId="4F51DEF2"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0.69(0.37-1.30)</w:t>
            </w:r>
          </w:p>
        </w:tc>
        <w:tc>
          <w:tcPr>
            <w:tcW w:w="0" w:type="auto"/>
            <w:tcBorders>
              <w:bottom w:val="single" w:sz="4" w:space="0" w:color="auto"/>
            </w:tcBorders>
          </w:tcPr>
          <w:p w14:paraId="12E2DC55"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0.69(0.37-1.30)</w:t>
            </w:r>
          </w:p>
        </w:tc>
        <w:tc>
          <w:tcPr>
            <w:tcW w:w="0" w:type="auto"/>
            <w:tcBorders>
              <w:bottom w:val="single" w:sz="4" w:space="0" w:color="auto"/>
            </w:tcBorders>
          </w:tcPr>
          <w:p w14:paraId="242B6A5E"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0.76(0.39-1.46)</w:t>
            </w:r>
          </w:p>
        </w:tc>
      </w:tr>
      <w:tr w:rsidR="000660D7" w:rsidRPr="0070303B" w14:paraId="5CA3E846" w14:textId="77777777" w:rsidTr="004F7FDA">
        <w:trPr>
          <w:trHeight w:val="424"/>
          <w:jc w:val="center"/>
        </w:trPr>
        <w:tc>
          <w:tcPr>
            <w:tcW w:w="0" w:type="auto"/>
            <w:tcBorders>
              <w:top w:val="single" w:sz="4" w:space="0" w:color="auto"/>
              <w:bottom w:val="nil"/>
            </w:tcBorders>
          </w:tcPr>
          <w:p w14:paraId="7B6398E0"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Women</w:t>
            </w:r>
          </w:p>
          <w:p w14:paraId="36ECB74C"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≥45 years</w:t>
            </w:r>
          </w:p>
        </w:tc>
        <w:tc>
          <w:tcPr>
            <w:tcW w:w="0" w:type="auto"/>
            <w:tcBorders>
              <w:top w:val="single" w:sz="4" w:space="0" w:color="auto"/>
              <w:bottom w:val="nil"/>
            </w:tcBorders>
          </w:tcPr>
          <w:p w14:paraId="3240A412"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lang w:val="en-US"/>
              </w:rPr>
              <w:t>No</w:t>
            </w:r>
          </w:p>
        </w:tc>
        <w:tc>
          <w:tcPr>
            <w:tcW w:w="0" w:type="auto"/>
            <w:tcBorders>
              <w:top w:val="single" w:sz="4" w:space="0" w:color="auto"/>
              <w:bottom w:val="nil"/>
            </w:tcBorders>
          </w:tcPr>
          <w:p w14:paraId="74E3089F"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247</w:t>
            </w:r>
          </w:p>
        </w:tc>
        <w:tc>
          <w:tcPr>
            <w:tcW w:w="0" w:type="auto"/>
            <w:tcBorders>
              <w:top w:val="single" w:sz="4" w:space="0" w:color="auto"/>
              <w:bottom w:val="nil"/>
            </w:tcBorders>
          </w:tcPr>
          <w:p w14:paraId="44CEC3E8"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66.6</w:t>
            </w:r>
          </w:p>
        </w:tc>
        <w:tc>
          <w:tcPr>
            <w:tcW w:w="0" w:type="auto"/>
            <w:tcBorders>
              <w:top w:val="single" w:sz="4" w:space="0" w:color="auto"/>
              <w:bottom w:val="nil"/>
            </w:tcBorders>
          </w:tcPr>
          <w:p w14:paraId="4B3E76C5"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365F3517"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7D847ECE"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c>
          <w:tcPr>
            <w:tcW w:w="0" w:type="auto"/>
            <w:tcBorders>
              <w:top w:val="single" w:sz="4" w:space="0" w:color="auto"/>
              <w:bottom w:val="nil"/>
            </w:tcBorders>
          </w:tcPr>
          <w:p w14:paraId="5F01A1AA"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w:t>
            </w:r>
          </w:p>
        </w:tc>
      </w:tr>
      <w:tr w:rsidR="000660D7" w:rsidRPr="0070303B" w14:paraId="59DFD781" w14:textId="77777777" w:rsidTr="004F7FDA">
        <w:trPr>
          <w:trHeight w:val="410"/>
          <w:jc w:val="center"/>
        </w:trPr>
        <w:tc>
          <w:tcPr>
            <w:tcW w:w="0" w:type="auto"/>
            <w:tcBorders>
              <w:bottom w:val="single" w:sz="4" w:space="0" w:color="auto"/>
            </w:tcBorders>
          </w:tcPr>
          <w:p w14:paraId="1712A664" w14:textId="77777777" w:rsidR="0070303B" w:rsidRPr="0070303B" w:rsidRDefault="0070303B" w:rsidP="004E5F56">
            <w:pPr>
              <w:jc w:val="center"/>
              <w:rPr>
                <w:rFonts w:ascii="Times New Roman" w:hAnsi="Times New Roman" w:cs="Times New Roman"/>
                <w:sz w:val="20"/>
                <w:szCs w:val="20"/>
              </w:rPr>
            </w:pPr>
          </w:p>
        </w:tc>
        <w:tc>
          <w:tcPr>
            <w:tcW w:w="0" w:type="auto"/>
            <w:tcBorders>
              <w:bottom w:val="single" w:sz="4" w:space="0" w:color="auto"/>
            </w:tcBorders>
          </w:tcPr>
          <w:p w14:paraId="4185FF74"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Yes</w:t>
            </w:r>
          </w:p>
        </w:tc>
        <w:tc>
          <w:tcPr>
            <w:tcW w:w="0" w:type="auto"/>
            <w:tcBorders>
              <w:bottom w:val="single" w:sz="4" w:space="0" w:color="auto"/>
            </w:tcBorders>
          </w:tcPr>
          <w:p w14:paraId="4CA5D6AA"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124</w:t>
            </w:r>
          </w:p>
        </w:tc>
        <w:tc>
          <w:tcPr>
            <w:tcW w:w="0" w:type="auto"/>
            <w:tcBorders>
              <w:bottom w:val="single" w:sz="4" w:space="0" w:color="auto"/>
            </w:tcBorders>
          </w:tcPr>
          <w:p w14:paraId="11290337"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33.4</w:t>
            </w:r>
          </w:p>
        </w:tc>
        <w:tc>
          <w:tcPr>
            <w:tcW w:w="0" w:type="auto"/>
            <w:tcBorders>
              <w:bottom w:val="single" w:sz="4" w:space="0" w:color="auto"/>
            </w:tcBorders>
          </w:tcPr>
          <w:p w14:paraId="6D6D0515"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0.68(0.44-1.10)</w:t>
            </w:r>
          </w:p>
        </w:tc>
        <w:tc>
          <w:tcPr>
            <w:tcW w:w="0" w:type="auto"/>
            <w:tcBorders>
              <w:bottom w:val="single" w:sz="4" w:space="0" w:color="auto"/>
            </w:tcBorders>
          </w:tcPr>
          <w:p w14:paraId="0A68E800"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0.70(0.44-1.10)</w:t>
            </w:r>
          </w:p>
        </w:tc>
        <w:tc>
          <w:tcPr>
            <w:tcW w:w="0" w:type="auto"/>
            <w:tcBorders>
              <w:bottom w:val="single" w:sz="4" w:space="0" w:color="auto"/>
            </w:tcBorders>
          </w:tcPr>
          <w:p w14:paraId="7598F4BB"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0.75(0.47-1.20)</w:t>
            </w:r>
          </w:p>
        </w:tc>
        <w:tc>
          <w:tcPr>
            <w:tcW w:w="0" w:type="auto"/>
            <w:tcBorders>
              <w:bottom w:val="single" w:sz="4" w:space="0" w:color="auto"/>
            </w:tcBorders>
          </w:tcPr>
          <w:p w14:paraId="07F194A3" w14:textId="77777777" w:rsidR="0070303B" w:rsidRPr="0070303B" w:rsidRDefault="0070303B" w:rsidP="004E5F56">
            <w:pPr>
              <w:jc w:val="center"/>
              <w:rPr>
                <w:rFonts w:ascii="Times New Roman" w:hAnsi="Times New Roman" w:cs="Times New Roman"/>
                <w:sz w:val="20"/>
                <w:szCs w:val="20"/>
              </w:rPr>
            </w:pPr>
            <w:r w:rsidRPr="0070303B">
              <w:rPr>
                <w:rFonts w:ascii="Times New Roman" w:hAnsi="Times New Roman" w:cs="Times New Roman"/>
                <w:sz w:val="20"/>
                <w:szCs w:val="20"/>
              </w:rPr>
              <w:t>0.76(0.47-1.21)</w:t>
            </w:r>
          </w:p>
        </w:tc>
      </w:tr>
      <w:tr w:rsidR="0070303B" w:rsidRPr="00283E67" w14:paraId="06DDF319" w14:textId="77777777" w:rsidTr="004E5F56">
        <w:trPr>
          <w:trHeight w:val="1467"/>
          <w:jc w:val="center"/>
        </w:trPr>
        <w:tc>
          <w:tcPr>
            <w:tcW w:w="0" w:type="auto"/>
            <w:gridSpan w:val="8"/>
            <w:tcBorders>
              <w:top w:val="single" w:sz="4" w:space="0" w:color="auto"/>
              <w:bottom w:val="nil"/>
            </w:tcBorders>
          </w:tcPr>
          <w:p w14:paraId="7B5B42BB" w14:textId="77777777" w:rsidR="0070303B" w:rsidRPr="0070303B" w:rsidRDefault="0070303B" w:rsidP="006D7CC0">
            <w:pPr>
              <w:rPr>
                <w:rFonts w:ascii="Times New Roman" w:hAnsi="Times New Roman" w:cs="Times New Roman"/>
                <w:sz w:val="20"/>
                <w:szCs w:val="20"/>
                <w:lang w:val="en-US"/>
              </w:rPr>
            </w:pPr>
            <w:r w:rsidRPr="0070303B">
              <w:rPr>
                <w:rFonts w:ascii="Times New Roman" w:hAnsi="Times New Roman" w:cs="Times New Roman"/>
                <w:sz w:val="20"/>
                <w:szCs w:val="20"/>
                <w:vertAlign w:val="superscript"/>
                <w:lang w:val="en-US"/>
              </w:rPr>
              <w:t>a</w:t>
            </w:r>
            <w:r w:rsidRPr="0070303B">
              <w:rPr>
                <w:rFonts w:ascii="Times New Roman" w:hAnsi="Times New Roman" w:cs="Times New Roman"/>
                <w:sz w:val="20"/>
                <w:szCs w:val="20"/>
                <w:lang w:val="en-US"/>
              </w:rPr>
              <w:t>Adjusted for age and gender (all participants), for gender (&lt;45 y, ≥45 y), for age (men, women) and crude model for gender and age subgroups (men &lt; 45 years, women &lt; 45 years, men ≥ 45 years, women ≥ 45 years).</w:t>
            </w:r>
          </w:p>
          <w:p w14:paraId="771BFC16" w14:textId="77777777" w:rsidR="0070303B" w:rsidRPr="0070303B" w:rsidRDefault="0070303B" w:rsidP="006D7CC0">
            <w:pPr>
              <w:rPr>
                <w:rFonts w:ascii="Times New Roman" w:hAnsi="Times New Roman" w:cs="Times New Roman"/>
                <w:sz w:val="20"/>
                <w:szCs w:val="20"/>
                <w:lang w:val="en-US"/>
              </w:rPr>
            </w:pPr>
            <w:r w:rsidRPr="0070303B">
              <w:rPr>
                <w:rFonts w:ascii="Times New Roman" w:hAnsi="Times New Roman" w:cs="Times New Roman"/>
                <w:sz w:val="20"/>
                <w:szCs w:val="20"/>
                <w:vertAlign w:val="superscript"/>
                <w:lang w:val="en-US"/>
              </w:rPr>
              <w:t>b</w:t>
            </w:r>
            <w:r w:rsidRPr="0070303B">
              <w:rPr>
                <w:rFonts w:ascii="Times New Roman" w:hAnsi="Times New Roman" w:cs="Times New Roman"/>
                <w:sz w:val="20"/>
                <w:szCs w:val="20"/>
                <w:lang w:val="en-US"/>
              </w:rPr>
              <w:t>Model 1+ socioeconomic features (civil status, occupation and education).</w:t>
            </w:r>
          </w:p>
          <w:p w14:paraId="07A2D773" w14:textId="77777777" w:rsidR="0070303B" w:rsidRPr="0070303B" w:rsidRDefault="0070303B" w:rsidP="006D7CC0">
            <w:pPr>
              <w:rPr>
                <w:rFonts w:ascii="Times New Roman" w:hAnsi="Times New Roman" w:cs="Times New Roman"/>
                <w:sz w:val="20"/>
                <w:szCs w:val="20"/>
                <w:lang w:val="en-US"/>
              </w:rPr>
            </w:pPr>
            <w:r w:rsidRPr="0070303B">
              <w:rPr>
                <w:rFonts w:ascii="Times New Roman" w:hAnsi="Times New Roman" w:cs="Times New Roman"/>
                <w:sz w:val="20"/>
                <w:szCs w:val="20"/>
                <w:vertAlign w:val="superscript"/>
                <w:lang w:val="en-US"/>
              </w:rPr>
              <w:t>c</w:t>
            </w:r>
            <w:r w:rsidRPr="0070303B">
              <w:rPr>
                <w:rFonts w:ascii="Times New Roman" w:hAnsi="Times New Roman" w:cs="Times New Roman"/>
                <w:sz w:val="20"/>
                <w:szCs w:val="20"/>
                <w:lang w:val="en-US"/>
              </w:rPr>
              <w:t>Model 2+ lifestyle (alcohol consumption, smoking habit, sleep time and screen exposure).</w:t>
            </w:r>
          </w:p>
          <w:p w14:paraId="0D300935" w14:textId="77777777" w:rsidR="0070303B" w:rsidRPr="0070303B" w:rsidRDefault="0070303B" w:rsidP="006D7CC0">
            <w:pPr>
              <w:rPr>
                <w:rFonts w:ascii="Times New Roman" w:hAnsi="Times New Roman" w:cs="Times New Roman"/>
                <w:sz w:val="20"/>
                <w:szCs w:val="20"/>
                <w:lang w:val="en-US"/>
              </w:rPr>
            </w:pPr>
            <w:r w:rsidRPr="0070303B">
              <w:rPr>
                <w:rFonts w:ascii="Times New Roman" w:hAnsi="Times New Roman" w:cs="Times New Roman"/>
                <w:sz w:val="20"/>
                <w:szCs w:val="20"/>
                <w:vertAlign w:val="superscript"/>
                <w:lang w:val="en-US"/>
              </w:rPr>
              <w:t>d</w:t>
            </w:r>
            <w:r w:rsidRPr="0070303B">
              <w:rPr>
                <w:rFonts w:ascii="Times New Roman" w:hAnsi="Times New Roman" w:cs="Times New Roman"/>
                <w:sz w:val="20"/>
                <w:szCs w:val="20"/>
                <w:lang w:val="en-US"/>
              </w:rPr>
              <w:t>Model 3+ COVID-19 isolation context (isolation days, number of partners and proximity to COVID-19)</w:t>
            </w:r>
          </w:p>
        </w:tc>
      </w:tr>
    </w:tbl>
    <w:p w14:paraId="46271B9F" w14:textId="77777777" w:rsidR="00E22FDD" w:rsidRDefault="00E22FDD" w:rsidP="0055209F">
      <w:pPr>
        <w:spacing w:after="0" w:line="240" w:lineRule="auto"/>
        <w:ind w:left="360"/>
        <w:jc w:val="both"/>
        <w:rPr>
          <w:rFonts w:ascii="Times New Roman" w:hAnsi="Times New Roman" w:cs="Times New Roman"/>
          <w:sz w:val="24"/>
          <w:szCs w:val="24"/>
          <w:lang w:val="en-US"/>
        </w:rPr>
      </w:pPr>
    </w:p>
    <w:p w14:paraId="0F74DD05" w14:textId="4A13DE8B" w:rsidR="00764247" w:rsidRPr="0017325A" w:rsidRDefault="00764247" w:rsidP="0055209F">
      <w:pPr>
        <w:spacing w:after="0" w:line="240" w:lineRule="auto"/>
        <w:ind w:left="360"/>
        <w:jc w:val="both"/>
        <w:rPr>
          <w:rFonts w:ascii="Times New Roman" w:hAnsi="Times New Roman" w:cs="Times New Roman"/>
          <w:sz w:val="24"/>
          <w:szCs w:val="24"/>
          <w:lang w:val="en-US"/>
        </w:rPr>
      </w:pPr>
    </w:p>
    <w:sectPr w:rsidR="00764247" w:rsidRPr="0017325A" w:rsidSect="00EA4B2D">
      <w:pgSz w:w="11906" w:h="16838"/>
      <w:pgMar w:top="1417" w:right="1701" w:bottom="1417" w:left="1701"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B8B3D" w14:textId="77777777" w:rsidR="00C647C5" w:rsidRDefault="00C647C5">
      <w:pPr>
        <w:spacing w:after="0" w:line="240" w:lineRule="auto"/>
      </w:pPr>
      <w:r>
        <w:separator/>
      </w:r>
    </w:p>
  </w:endnote>
  <w:endnote w:type="continuationSeparator" w:id="0">
    <w:p w14:paraId="3644FC7C" w14:textId="77777777" w:rsidR="00C647C5" w:rsidRDefault="00C64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41379025"/>
      <w:docPartObj>
        <w:docPartGallery w:val="Page Numbers (Bottom of Page)"/>
        <w:docPartUnique/>
      </w:docPartObj>
    </w:sdtPr>
    <w:sdtEndPr>
      <w:rPr>
        <w:rStyle w:val="PageNumber"/>
      </w:rPr>
    </w:sdtEndPr>
    <w:sdtContent>
      <w:p w14:paraId="29A7C746" w14:textId="7483E9D9" w:rsidR="00DF4E4B" w:rsidRDefault="00DF4E4B" w:rsidP="00066E3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3797E2A" w14:textId="77777777" w:rsidR="00DF4E4B" w:rsidRDefault="00DF4E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91656315"/>
      <w:docPartObj>
        <w:docPartGallery w:val="Page Numbers (Bottom of Page)"/>
        <w:docPartUnique/>
      </w:docPartObj>
    </w:sdtPr>
    <w:sdtEndPr>
      <w:rPr>
        <w:rStyle w:val="PageNumber"/>
      </w:rPr>
    </w:sdtEndPr>
    <w:sdtContent>
      <w:p w14:paraId="5B8D0284" w14:textId="2E5102FB" w:rsidR="00DF4E4B" w:rsidRDefault="00DF4E4B" w:rsidP="00066E3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F730A">
          <w:rPr>
            <w:rStyle w:val="PageNumber"/>
            <w:noProof/>
          </w:rPr>
          <w:t>1</w:t>
        </w:r>
        <w:r>
          <w:rPr>
            <w:rStyle w:val="PageNumber"/>
          </w:rPr>
          <w:fldChar w:fldCharType="end"/>
        </w:r>
      </w:p>
    </w:sdtContent>
  </w:sdt>
  <w:p w14:paraId="4A6BDF40" w14:textId="77777777" w:rsidR="00DF4E4B" w:rsidRPr="000A4810" w:rsidRDefault="00DF4E4B" w:rsidP="000A48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C29A2" w14:textId="77777777" w:rsidR="00DF4E4B" w:rsidRDefault="00DF4E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7C11C" w14:textId="77777777" w:rsidR="00C647C5" w:rsidRDefault="00C647C5">
      <w:pPr>
        <w:spacing w:after="0" w:line="240" w:lineRule="auto"/>
      </w:pPr>
      <w:r>
        <w:separator/>
      </w:r>
    </w:p>
  </w:footnote>
  <w:footnote w:type="continuationSeparator" w:id="0">
    <w:p w14:paraId="62C2E014" w14:textId="77777777" w:rsidR="00C647C5" w:rsidRDefault="00C647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F9A8A" w14:textId="77777777" w:rsidR="00DF4E4B" w:rsidRDefault="00DF4E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4AC56" w14:textId="77777777" w:rsidR="00DF4E4B" w:rsidRDefault="00DF4E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9C44A" w14:textId="77777777" w:rsidR="00DF4E4B" w:rsidRDefault="00DF4E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91FE6"/>
    <w:multiLevelType w:val="hybridMultilevel"/>
    <w:tmpl w:val="6FC209A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39857173"/>
    <w:multiLevelType w:val="hybridMultilevel"/>
    <w:tmpl w:val="4E1A8E2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68415F3B"/>
    <w:multiLevelType w:val="hybridMultilevel"/>
    <w:tmpl w:val="BAC0E8E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6A285046"/>
    <w:multiLevelType w:val="hybridMultilevel"/>
    <w:tmpl w:val="6B88B9FC"/>
    <w:lvl w:ilvl="0" w:tplc="7B54C274">
      <w:start w:val="1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AxNzU2NLEwtDCzMDJQ0lEKTi0uzszPAykwNKgFAE2s1IMtAAAA"/>
    <w:docVar w:name="EN.InstantFormat" w:val="&lt;ENInstantFormat&gt;&lt;Enabled&gt;1&lt;/Enabled&gt;&lt;ScanUnformatted&gt;1&lt;/ScanUnformatted&gt;&lt;ScanChanges&gt;1&lt;/ScanChanges&gt;&lt;Suspended&gt;0&lt;/Suspended&gt;&lt;/ENInstantFormat&gt;"/>
  </w:docVars>
  <w:rsids>
    <w:rsidRoot w:val="00981130"/>
    <w:rsid w:val="0000184E"/>
    <w:rsid w:val="000058D7"/>
    <w:rsid w:val="00013E98"/>
    <w:rsid w:val="00014C66"/>
    <w:rsid w:val="00024FEB"/>
    <w:rsid w:val="00025EEF"/>
    <w:rsid w:val="00027B55"/>
    <w:rsid w:val="000326A6"/>
    <w:rsid w:val="00032C02"/>
    <w:rsid w:val="000447A9"/>
    <w:rsid w:val="00056812"/>
    <w:rsid w:val="0005727B"/>
    <w:rsid w:val="000660D7"/>
    <w:rsid w:val="00066E32"/>
    <w:rsid w:val="0008549A"/>
    <w:rsid w:val="000870D2"/>
    <w:rsid w:val="00092470"/>
    <w:rsid w:val="00096582"/>
    <w:rsid w:val="000A4810"/>
    <w:rsid w:val="000A5D9A"/>
    <w:rsid w:val="000A77F0"/>
    <w:rsid w:val="000B12BD"/>
    <w:rsid w:val="000C3ED1"/>
    <w:rsid w:val="000C498F"/>
    <w:rsid w:val="000D253E"/>
    <w:rsid w:val="000D26DA"/>
    <w:rsid w:val="000D3185"/>
    <w:rsid w:val="000D5B93"/>
    <w:rsid w:val="000D6E3F"/>
    <w:rsid w:val="0010610B"/>
    <w:rsid w:val="00135711"/>
    <w:rsid w:val="00141976"/>
    <w:rsid w:val="001531CB"/>
    <w:rsid w:val="00155A02"/>
    <w:rsid w:val="00161466"/>
    <w:rsid w:val="0017325A"/>
    <w:rsid w:val="001757A1"/>
    <w:rsid w:val="00191799"/>
    <w:rsid w:val="001930EC"/>
    <w:rsid w:val="00196490"/>
    <w:rsid w:val="001B7274"/>
    <w:rsid w:val="001C2F22"/>
    <w:rsid w:val="001D0593"/>
    <w:rsid w:val="001D430C"/>
    <w:rsid w:val="001D7C19"/>
    <w:rsid w:val="001E0F43"/>
    <w:rsid w:val="001E2429"/>
    <w:rsid w:val="001E24E9"/>
    <w:rsid w:val="001E3223"/>
    <w:rsid w:val="001E4D37"/>
    <w:rsid w:val="001F5EA2"/>
    <w:rsid w:val="001F6FFB"/>
    <w:rsid w:val="00203960"/>
    <w:rsid w:val="00203FC6"/>
    <w:rsid w:val="002152F5"/>
    <w:rsid w:val="00222A83"/>
    <w:rsid w:val="00224712"/>
    <w:rsid w:val="00233211"/>
    <w:rsid w:val="0023571C"/>
    <w:rsid w:val="00244E68"/>
    <w:rsid w:val="0024558E"/>
    <w:rsid w:val="00255E05"/>
    <w:rsid w:val="002614D6"/>
    <w:rsid w:val="00263943"/>
    <w:rsid w:val="002639FF"/>
    <w:rsid w:val="00283E46"/>
    <w:rsid w:val="00283E67"/>
    <w:rsid w:val="00286D3A"/>
    <w:rsid w:val="00287638"/>
    <w:rsid w:val="002A3EF7"/>
    <w:rsid w:val="002A5689"/>
    <w:rsid w:val="002B4032"/>
    <w:rsid w:val="002D2655"/>
    <w:rsid w:val="002E2E2F"/>
    <w:rsid w:val="002F513F"/>
    <w:rsid w:val="003005C9"/>
    <w:rsid w:val="00304DEA"/>
    <w:rsid w:val="00313E9E"/>
    <w:rsid w:val="00314146"/>
    <w:rsid w:val="003235D8"/>
    <w:rsid w:val="00331519"/>
    <w:rsid w:val="00341A20"/>
    <w:rsid w:val="00345CF4"/>
    <w:rsid w:val="0035458E"/>
    <w:rsid w:val="00355C7F"/>
    <w:rsid w:val="00366B79"/>
    <w:rsid w:val="00384C42"/>
    <w:rsid w:val="003937D5"/>
    <w:rsid w:val="00394F7B"/>
    <w:rsid w:val="00396FC2"/>
    <w:rsid w:val="003A0C75"/>
    <w:rsid w:val="003B1F98"/>
    <w:rsid w:val="003B2AB2"/>
    <w:rsid w:val="003B2C87"/>
    <w:rsid w:val="003C1B99"/>
    <w:rsid w:val="003C4C9D"/>
    <w:rsid w:val="003D37C6"/>
    <w:rsid w:val="003D7752"/>
    <w:rsid w:val="003E1383"/>
    <w:rsid w:val="003E3768"/>
    <w:rsid w:val="00401D00"/>
    <w:rsid w:val="00414AC1"/>
    <w:rsid w:val="00425E81"/>
    <w:rsid w:val="00431A4A"/>
    <w:rsid w:val="004326F9"/>
    <w:rsid w:val="004575A5"/>
    <w:rsid w:val="00461A2C"/>
    <w:rsid w:val="00472B45"/>
    <w:rsid w:val="00474085"/>
    <w:rsid w:val="00474185"/>
    <w:rsid w:val="004A3CBE"/>
    <w:rsid w:val="004A6B39"/>
    <w:rsid w:val="004B68C8"/>
    <w:rsid w:val="004C74FD"/>
    <w:rsid w:val="004D2EE4"/>
    <w:rsid w:val="004E4F77"/>
    <w:rsid w:val="004E5F56"/>
    <w:rsid w:val="004F730A"/>
    <w:rsid w:val="004F7FDA"/>
    <w:rsid w:val="00501825"/>
    <w:rsid w:val="005065A1"/>
    <w:rsid w:val="005130A9"/>
    <w:rsid w:val="00516ED5"/>
    <w:rsid w:val="00517E8C"/>
    <w:rsid w:val="00524EAF"/>
    <w:rsid w:val="00530A22"/>
    <w:rsid w:val="005370ED"/>
    <w:rsid w:val="00544E3B"/>
    <w:rsid w:val="0055209F"/>
    <w:rsid w:val="005557BA"/>
    <w:rsid w:val="00560E80"/>
    <w:rsid w:val="0057736F"/>
    <w:rsid w:val="005837BF"/>
    <w:rsid w:val="00583ACC"/>
    <w:rsid w:val="00591412"/>
    <w:rsid w:val="005A0853"/>
    <w:rsid w:val="005B0667"/>
    <w:rsid w:val="005B66CD"/>
    <w:rsid w:val="005C27E7"/>
    <w:rsid w:val="005C550E"/>
    <w:rsid w:val="005D31DC"/>
    <w:rsid w:val="005E0370"/>
    <w:rsid w:val="005E2728"/>
    <w:rsid w:val="005E3FDC"/>
    <w:rsid w:val="005E64D1"/>
    <w:rsid w:val="005F43C9"/>
    <w:rsid w:val="005F4D33"/>
    <w:rsid w:val="006058D1"/>
    <w:rsid w:val="00611BDC"/>
    <w:rsid w:val="00614606"/>
    <w:rsid w:val="006146A1"/>
    <w:rsid w:val="006253EC"/>
    <w:rsid w:val="0062592C"/>
    <w:rsid w:val="0063103B"/>
    <w:rsid w:val="0063521D"/>
    <w:rsid w:val="006541B0"/>
    <w:rsid w:val="006579C1"/>
    <w:rsid w:val="00663C31"/>
    <w:rsid w:val="00665099"/>
    <w:rsid w:val="00665351"/>
    <w:rsid w:val="00665918"/>
    <w:rsid w:val="00696FEB"/>
    <w:rsid w:val="006A0B99"/>
    <w:rsid w:val="006B6259"/>
    <w:rsid w:val="006B6C91"/>
    <w:rsid w:val="006C061F"/>
    <w:rsid w:val="006C7FF1"/>
    <w:rsid w:val="006D2528"/>
    <w:rsid w:val="006D6103"/>
    <w:rsid w:val="006D7CC0"/>
    <w:rsid w:val="006E2B82"/>
    <w:rsid w:val="006F13EE"/>
    <w:rsid w:val="006F4B34"/>
    <w:rsid w:val="006F54BE"/>
    <w:rsid w:val="0070303B"/>
    <w:rsid w:val="0070672D"/>
    <w:rsid w:val="00706796"/>
    <w:rsid w:val="007103BE"/>
    <w:rsid w:val="007216C0"/>
    <w:rsid w:val="00725C3B"/>
    <w:rsid w:val="00726D11"/>
    <w:rsid w:val="007378E6"/>
    <w:rsid w:val="00737C84"/>
    <w:rsid w:val="00755EE4"/>
    <w:rsid w:val="00761C7C"/>
    <w:rsid w:val="00764247"/>
    <w:rsid w:val="00764E93"/>
    <w:rsid w:val="007661BC"/>
    <w:rsid w:val="00782D41"/>
    <w:rsid w:val="007953E5"/>
    <w:rsid w:val="00795C09"/>
    <w:rsid w:val="007A68EB"/>
    <w:rsid w:val="007A6B9E"/>
    <w:rsid w:val="007A6E82"/>
    <w:rsid w:val="007B038C"/>
    <w:rsid w:val="007B594E"/>
    <w:rsid w:val="007B6EF6"/>
    <w:rsid w:val="007B76B3"/>
    <w:rsid w:val="007C28DB"/>
    <w:rsid w:val="007D2E79"/>
    <w:rsid w:val="007D54D3"/>
    <w:rsid w:val="007E5F90"/>
    <w:rsid w:val="007F7FA9"/>
    <w:rsid w:val="008011D9"/>
    <w:rsid w:val="00812E94"/>
    <w:rsid w:val="00822308"/>
    <w:rsid w:val="00823EAA"/>
    <w:rsid w:val="00823F64"/>
    <w:rsid w:val="00840C57"/>
    <w:rsid w:val="00846325"/>
    <w:rsid w:val="00862787"/>
    <w:rsid w:val="00881DD2"/>
    <w:rsid w:val="00896248"/>
    <w:rsid w:val="008A21AC"/>
    <w:rsid w:val="008A6158"/>
    <w:rsid w:val="008B253A"/>
    <w:rsid w:val="008B73EC"/>
    <w:rsid w:val="008C0BF4"/>
    <w:rsid w:val="008C2EA9"/>
    <w:rsid w:val="008C6A7E"/>
    <w:rsid w:val="008D47E4"/>
    <w:rsid w:val="008D5F00"/>
    <w:rsid w:val="008D6BB3"/>
    <w:rsid w:val="008F1EE2"/>
    <w:rsid w:val="009031BE"/>
    <w:rsid w:val="0091204C"/>
    <w:rsid w:val="00913021"/>
    <w:rsid w:val="0091329A"/>
    <w:rsid w:val="00926320"/>
    <w:rsid w:val="00936BA4"/>
    <w:rsid w:val="00951FEC"/>
    <w:rsid w:val="00952B6D"/>
    <w:rsid w:val="00955202"/>
    <w:rsid w:val="00955F5C"/>
    <w:rsid w:val="00962563"/>
    <w:rsid w:val="00974202"/>
    <w:rsid w:val="00976D3A"/>
    <w:rsid w:val="00981130"/>
    <w:rsid w:val="00985BD6"/>
    <w:rsid w:val="009925DC"/>
    <w:rsid w:val="009971AC"/>
    <w:rsid w:val="009B0363"/>
    <w:rsid w:val="009B2034"/>
    <w:rsid w:val="009B22DF"/>
    <w:rsid w:val="009C1A0A"/>
    <w:rsid w:val="009D1523"/>
    <w:rsid w:val="009D6AF7"/>
    <w:rsid w:val="009E3597"/>
    <w:rsid w:val="009E48DC"/>
    <w:rsid w:val="009F39B7"/>
    <w:rsid w:val="009F3D96"/>
    <w:rsid w:val="009F5979"/>
    <w:rsid w:val="00A04DFA"/>
    <w:rsid w:val="00A0684A"/>
    <w:rsid w:val="00A16685"/>
    <w:rsid w:val="00A22685"/>
    <w:rsid w:val="00A30B69"/>
    <w:rsid w:val="00A35795"/>
    <w:rsid w:val="00A53672"/>
    <w:rsid w:val="00A601E7"/>
    <w:rsid w:val="00A717A1"/>
    <w:rsid w:val="00A80BBC"/>
    <w:rsid w:val="00A85853"/>
    <w:rsid w:val="00A903D4"/>
    <w:rsid w:val="00A96983"/>
    <w:rsid w:val="00AA0EB2"/>
    <w:rsid w:val="00AB4070"/>
    <w:rsid w:val="00AB4B56"/>
    <w:rsid w:val="00AC1928"/>
    <w:rsid w:val="00AC1FAB"/>
    <w:rsid w:val="00AC3480"/>
    <w:rsid w:val="00AC48E5"/>
    <w:rsid w:val="00AC525A"/>
    <w:rsid w:val="00AE15A2"/>
    <w:rsid w:val="00AE2840"/>
    <w:rsid w:val="00AE2D86"/>
    <w:rsid w:val="00AF7E27"/>
    <w:rsid w:val="00B15C30"/>
    <w:rsid w:val="00B25FB8"/>
    <w:rsid w:val="00B30D6E"/>
    <w:rsid w:val="00B345A5"/>
    <w:rsid w:val="00B37D83"/>
    <w:rsid w:val="00B46535"/>
    <w:rsid w:val="00B51B15"/>
    <w:rsid w:val="00B57FC0"/>
    <w:rsid w:val="00B6459C"/>
    <w:rsid w:val="00B716FA"/>
    <w:rsid w:val="00BA2F0C"/>
    <w:rsid w:val="00BA3760"/>
    <w:rsid w:val="00BA418D"/>
    <w:rsid w:val="00BA6538"/>
    <w:rsid w:val="00BB1094"/>
    <w:rsid w:val="00BC0793"/>
    <w:rsid w:val="00BC115B"/>
    <w:rsid w:val="00BD4361"/>
    <w:rsid w:val="00BD6D91"/>
    <w:rsid w:val="00BE00DD"/>
    <w:rsid w:val="00BE34E2"/>
    <w:rsid w:val="00BF0AC5"/>
    <w:rsid w:val="00BF0BF0"/>
    <w:rsid w:val="00BF40D2"/>
    <w:rsid w:val="00BF6143"/>
    <w:rsid w:val="00C01468"/>
    <w:rsid w:val="00C05A6C"/>
    <w:rsid w:val="00C13D8E"/>
    <w:rsid w:val="00C53B88"/>
    <w:rsid w:val="00C5594C"/>
    <w:rsid w:val="00C56E78"/>
    <w:rsid w:val="00C601D8"/>
    <w:rsid w:val="00C647C5"/>
    <w:rsid w:val="00C664F3"/>
    <w:rsid w:val="00C72EC3"/>
    <w:rsid w:val="00C7521E"/>
    <w:rsid w:val="00C7721F"/>
    <w:rsid w:val="00C81529"/>
    <w:rsid w:val="00C86895"/>
    <w:rsid w:val="00C86D4C"/>
    <w:rsid w:val="00C87A68"/>
    <w:rsid w:val="00C92B2E"/>
    <w:rsid w:val="00C93343"/>
    <w:rsid w:val="00CB0806"/>
    <w:rsid w:val="00CB0A16"/>
    <w:rsid w:val="00CB3564"/>
    <w:rsid w:val="00CB4605"/>
    <w:rsid w:val="00CC0DD1"/>
    <w:rsid w:val="00CC4756"/>
    <w:rsid w:val="00CC5AD9"/>
    <w:rsid w:val="00CE4A92"/>
    <w:rsid w:val="00CE7C49"/>
    <w:rsid w:val="00CF3A36"/>
    <w:rsid w:val="00D014DA"/>
    <w:rsid w:val="00D033A1"/>
    <w:rsid w:val="00D04B9A"/>
    <w:rsid w:val="00D056D4"/>
    <w:rsid w:val="00D068F7"/>
    <w:rsid w:val="00D10B94"/>
    <w:rsid w:val="00D16228"/>
    <w:rsid w:val="00D162D0"/>
    <w:rsid w:val="00D208E8"/>
    <w:rsid w:val="00D21ABF"/>
    <w:rsid w:val="00D25878"/>
    <w:rsid w:val="00D31F17"/>
    <w:rsid w:val="00D3283A"/>
    <w:rsid w:val="00D4077F"/>
    <w:rsid w:val="00D50440"/>
    <w:rsid w:val="00D556B5"/>
    <w:rsid w:val="00D76427"/>
    <w:rsid w:val="00D8057C"/>
    <w:rsid w:val="00D81F4A"/>
    <w:rsid w:val="00D90E0F"/>
    <w:rsid w:val="00D93926"/>
    <w:rsid w:val="00D967C0"/>
    <w:rsid w:val="00D97D9A"/>
    <w:rsid w:val="00DA15B1"/>
    <w:rsid w:val="00DA36BD"/>
    <w:rsid w:val="00DA68A2"/>
    <w:rsid w:val="00DB463C"/>
    <w:rsid w:val="00DD543B"/>
    <w:rsid w:val="00DD7B94"/>
    <w:rsid w:val="00DE3CD0"/>
    <w:rsid w:val="00DE7363"/>
    <w:rsid w:val="00DF4E4B"/>
    <w:rsid w:val="00DF76B9"/>
    <w:rsid w:val="00E019C0"/>
    <w:rsid w:val="00E032CE"/>
    <w:rsid w:val="00E05BA6"/>
    <w:rsid w:val="00E11FBE"/>
    <w:rsid w:val="00E143F7"/>
    <w:rsid w:val="00E146C7"/>
    <w:rsid w:val="00E22279"/>
    <w:rsid w:val="00E22FDD"/>
    <w:rsid w:val="00E30E26"/>
    <w:rsid w:val="00E441CD"/>
    <w:rsid w:val="00E44346"/>
    <w:rsid w:val="00E4476B"/>
    <w:rsid w:val="00E47BD7"/>
    <w:rsid w:val="00E53DCF"/>
    <w:rsid w:val="00E6470D"/>
    <w:rsid w:val="00E6650E"/>
    <w:rsid w:val="00E802F8"/>
    <w:rsid w:val="00E857E6"/>
    <w:rsid w:val="00E86813"/>
    <w:rsid w:val="00E87163"/>
    <w:rsid w:val="00E97889"/>
    <w:rsid w:val="00EA2377"/>
    <w:rsid w:val="00EA4B2D"/>
    <w:rsid w:val="00EB03B1"/>
    <w:rsid w:val="00EB11E4"/>
    <w:rsid w:val="00EB2FDB"/>
    <w:rsid w:val="00EB4CDB"/>
    <w:rsid w:val="00ED1005"/>
    <w:rsid w:val="00EF3110"/>
    <w:rsid w:val="00EF583C"/>
    <w:rsid w:val="00F075C7"/>
    <w:rsid w:val="00F0782E"/>
    <w:rsid w:val="00F143B1"/>
    <w:rsid w:val="00F14EA1"/>
    <w:rsid w:val="00F15743"/>
    <w:rsid w:val="00F435FF"/>
    <w:rsid w:val="00F46C1D"/>
    <w:rsid w:val="00F479D7"/>
    <w:rsid w:val="00F517FC"/>
    <w:rsid w:val="00F54BC7"/>
    <w:rsid w:val="00F74179"/>
    <w:rsid w:val="00F7604B"/>
    <w:rsid w:val="00F8079C"/>
    <w:rsid w:val="00F82CFB"/>
    <w:rsid w:val="00F91202"/>
    <w:rsid w:val="00F93FD8"/>
    <w:rsid w:val="00F94710"/>
    <w:rsid w:val="00F95A21"/>
    <w:rsid w:val="00FA5AB9"/>
    <w:rsid w:val="00FC1367"/>
    <w:rsid w:val="00FC168F"/>
    <w:rsid w:val="00FC1F84"/>
    <w:rsid w:val="00FC5DE0"/>
    <w:rsid w:val="00FD3E4C"/>
    <w:rsid w:val="00FD42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989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653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0B94"/>
    <w:pPr>
      <w:ind w:left="720"/>
      <w:contextualSpacing/>
    </w:pPr>
  </w:style>
  <w:style w:type="character" w:styleId="Hyperlink">
    <w:name w:val="Hyperlink"/>
    <w:basedOn w:val="DefaultParagraphFont"/>
    <w:uiPriority w:val="99"/>
    <w:unhideWhenUsed/>
    <w:rsid w:val="00B6459C"/>
    <w:rPr>
      <w:color w:val="0563C1" w:themeColor="hyperlink"/>
      <w:u w:val="single"/>
    </w:rPr>
  </w:style>
  <w:style w:type="character" w:styleId="Strong">
    <w:name w:val="Strong"/>
    <w:basedOn w:val="DefaultParagraphFont"/>
    <w:uiPriority w:val="22"/>
    <w:qFormat/>
    <w:rsid w:val="00D556B5"/>
    <w:rPr>
      <w:b/>
      <w:bCs/>
    </w:rPr>
  </w:style>
  <w:style w:type="character" w:styleId="Emphasis">
    <w:name w:val="Emphasis"/>
    <w:basedOn w:val="DefaultParagraphFont"/>
    <w:uiPriority w:val="20"/>
    <w:qFormat/>
    <w:rsid w:val="00D556B5"/>
    <w:rPr>
      <w:i/>
      <w:iCs/>
    </w:rPr>
  </w:style>
  <w:style w:type="character" w:styleId="CommentReference">
    <w:name w:val="annotation reference"/>
    <w:basedOn w:val="DefaultParagraphFont"/>
    <w:uiPriority w:val="99"/>
    <w:semiHidden/>
    <w:unhideWhenUsed/>
    <w:rsid w:val="007103BE"/>
    <w:rPr>
      <w:sz w:val="16"/>
      <w:szCs w:val="16"/>
    </w:rPr>
  </w:style>
  <w:style w:type="paragraph" w:styleId="CommentText">
    <w:name w:val="annotation text"/>
    <w:basedOn w:val="Normal"/>
    <w:link w:val="CommentTextChar"/>
    <w:uiPriority w:val="99"/>
    <w:semiHidden/>
    <w:unhideWhenUsed/>
    <w:rsid w:val="007103BE"/>
    <w:pPr>
      <w:spacing w:line="240" w:lineRule="auto"/>
    </w:pPr>
    <w:rPr>
      <w:sz w:val="20"/>
      <w:szCs w:val="20"/>
    </w:rPr>
  </w:style>
  <w:style w:type="character" w:customStyle="1" w:styleId="CommentTextChar">
    <w:name w:val="Comment Text Char"/>
    <w:basedOn w:val="DefaultParagraphFont"/>
    <w:link w:val="CommentText"/>
    <w:uiPriority w:val="99"/>
    <w:semiHidden/>
    <w:rsid w:val="007103BE"/>
    <w:rPr>
      <w:sz w:val="20"/>
      <w:szCs w:val="20"/>
    </w:rPr>
  </w:style>
  <w:style w:type="paragraph" w:styleId="CommentSubject">
    <w:name w:val="annotation subject"/>
    <w:basedOn w:val="CommentText"/>
    <w:next w:val="CommentText"/>
    <w:link w:val="CommentSubjectChar"/>
    <w:uiPriority w:val="99"/>
    <w:semiHidden/>
    <w:unhideWhenUsed/>
    <w:rsid w:val="007103BE"/>
    <w:rPr>
      <w:b/>
      <w:bCs/>
    </w:rPr>
  </w:style>
  <w:style w:type="character" w:customStyle="1" w:styleId="CommentSubjectChar">
    <w:name w:val="Comment Subject Char"/>
    <w:basedOn w:val="CommentTextChar"/>
    <w:link w:val="CommentSubject"/>
    <w:uiPriority w:val="99"/>
    <w:semiHidden/>
    <w:rsid w:val="007103BE"/>
    <w:rPr>
      <w:b/>
      <w:bCs/>
      <w:sz w:val="20"/>
      <w:szCs w:val="20"/>
    </w:rPr>
  </w:style>
  <w:style w:type="paragraph" w:styleId="BalloonText">
    <w:name w:val="Balloon Text"/>
    <w:basedOn w:val="Normal"/>
    <w:link w:val="BalloonTextChar"/>
    <w:uiPriority w:val="99"/>
    <w:semiHidden/>
    <w:unhideWhenUsed/>
    <w:rsid w:val="007103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03BE"/>
    <w:rPr>
      <w:rFonts w:ascii="Segoe UI" w:hAnsi="Segoe UI" w:cs="Segoe UI"/>
      <w:sz w:val="18"/>
      <w:szCs w:val="18"/>
    </w:rPr>
  </w:style>
  <w:style w:type="character" w:customStyle="1" w:styleId="Heading1Char">
    <w:name w:val="Heading 1 Char"/>
    <w:basedOn w:val="DefaultParagraphFont"/>
    <w:link w:val="Heading1"/>
    <w:uiPriority w:val="9"/>
    <w:rsid w:val="00BA6538"/>
    <w:rPr>
      <w:rFonts w:asciiTheme="majorHAnsi" w:eastAsiaTheme="majorEastAsia" w:hAnsiTheme="majorHAnsi" w:cstheme="majorBidi"/>
      <w:color w:val="2E74B5" w:themeColor="accent1" w:themeShade="BF"/>
      <w:sz w:val="32"/>
      <w:szCs w:val="32"/>
    </w:rPr>
  </w:style>
  <w:style w:type="character" w:styleId="FollowedHyperlink">
    <w:name w:val="FollowedHyperlink"/>
    <w:basedOn w:val="DefaultParagraphFont"/>
    <w:uiPriority w:val="99"/>
    <w:semiHidden/>
    <w:unhideWhenUsed/>
    <w:rsid w:val="0017325A"/>
    <w:rPr>
      <w:color w:val="954F72" w:themeColor="followedHyperlink"/>
      <w:u w:val="single"/>
    </w:rPr>
  </w:style>
  <w:style w:type="paragraph" w:styleId="Footer">
    <w:name w:val="footer"/>
    <w:basedOn w:val="Normal"/>
    <w:link w:val="FooterChar"/>
    <w:uiPriority w:val="99"/>
    <w:unhideWhenUsed/>
    <w:rsid w:val="00D056D4"/>
    <w:pPr>
      <w:tabs>
        <w:tab w:val="center" w:pos="4252"/>
        <w:tab w:val="right" w:pos="8504"/>
      </w:tabs>
      <w:spacing w:after="0" w:line="240" w:lineRule="auto"/>
    </w:pPr>
  </w:style>
  <w:style w:type="character" w:customStyle="1" w:styleId="FooterChar">
    <w:name w:val="Footer Char"/>
    <w:basedOn w:val="DefaultParagraphFont"/>
    <w:link w:val="Footer"/>
    <w:uiPriority w:val="99"/>
    <w:rsid w:val="00D056D4"/>
  </w:style>
  <w:style w:type="paragraph" w:styleId="Header">
    <w:name w:val="header"/>
    <w:basedOn w:val="Normal"/>
    <w:link w:val="HeaderChar"/>
    <w:uiPriority w:val="99"/>
    <w:unhideWhenUsed/>
    <w:rsid w:val="000A4810"/>
    <w:pPr>
      <w:tabs>
        <w:tab w:val="center" w:pos="4252"/>
        <w:tab w:val="right" w:pos="8504"/>
      </w:tabs>
      <w:spacing w:after="0" w:line="240" w:lineRule="auto"/>
    </w:pPr>
  </w:style>
  <w:style w:type="character" w:customStyle="1" w:styleId="HeaderChar">
    <w:name w:val="Header Char"/>
    <w:basedOn w:val="DefaultParagraphFont"/>
    <w:link w:val="Header"/>
    <w:uiPriority w:val="99"/>
    <w:rsid w:val="000A4810"/>
  </w:style>
  <w:style w:type="character" w:styleId="LineNumber">
    <w:name w:val="line number"/>
    <w:basedOn w:val="DefaultParagraphFont"/>
    <w:uiPriority w:val="99"/>
    <w:semiHidden/>
    <w:unhideWhenUsed/>
    <w:rsid w:val="00823EAA"/>
  </w:style>
  <w:style w:type="character" w:styleId="PageNumber">
    <w:name w:val="page number"/>
    <w:basedOn w:val="DefaultParagraphFont"/>
    <w:uiPriority w:val="99"/>
    <w:semiHidden/>
    <w:unhideWhenUsed/>
    <w:rsid w:val="0055209F"/>
  </w:style>
  <w:style w:type="table" w:customStyle="1" w:styleId="Tablaconcuadrcula1">
    <w:name w:val="Tabla con cuadrícula1"/>
    <w:basedOn w:val="TableNormal"/>
    <w:next w:val="TableGrid"/>
    <w:uiPriority w:val="39"/>
    <w:rsid w:val="00635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35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65751">
      <w:bodyDiv w:val="1"/>
      <w:marLeft w:val="0"/>
      <w:marRight w:val="0"/>
      <w:marTop w:val="0"/>
      <w:marBottom w:val="0"/>
      <w:divBdr>
        <w:top w:val="none" w:sz="0" w:space="0" w:color="auto"/>
        <w:left w:val="none" w:sz="0" w:space="0" w:color="auto"/>
        <w:bottom w:val="none" w:sz="0" w:space="0" w:color="auto"/>
        <w:right w:val="none" w:sz="0" w:space="0" w:color="auto"/>
      </w:divBdr>
    </w:div>
    <w:div w:id="29258662">
      <w:bodyDiv w:val="1"/>
      <w:marLeft w:val="0"/>
      <w:marRight w:val="0"/>
      <w:marTop w:val="0"/>
      <w:marBottom w:val="0"/>
      <w:divBdr>
        <w:top w:val="none" w:sz="0" w:space="0" w:color="auto"/>
        <w:left w:val="none" w:sz="0" w:space="0" w:color="auto"/>
        <w:bottom w:val="none" w:sz="0" w:space="0" w:color="auto"/>
        <w:right w:val="none" w:sz="0" w:space="0" w:color="auto"/>
      </w:divBdr>
    </w:div>
    <w:div w:id="282932210">
      <w:bodyDiv w:val="1"/>
      <w:marLeft w:val="0"/>
      <w:marRight w:val="0"/>
      <w:marTop w:val="0"/>
      <w:marBottom w:val="0"/>
      <w:divBdr>
        <w:top w:val="none" w:sz="0" w:space="0" w:color="auto"/>
        <w:left w:val="none" w:sz="0" w:space="0" w:color="auto"/>
        <w:bottom w:val="none" w:sz="0" w:space="0" w:color="auto"/>
        <w:right w:val="none" w:sz="0" w:space="0" w:color="auto"/>
      </w:divBdr>
      <w:divsChild>
        <w:div w:id="19866739">
          <w:marLeft w:val="0"/>
          <w:marRight w:val="0"/>
          <w:marTop w:val="0"/>
          <w:marBottom w:val="0"/>
          <w:divBdr>
            <w:top w:val="none" w:sz="0" w:space="0" w:color="auto"/>
            <w:left w:val="none" w:sz="0" w:space="0" w:color="auto"/>
            <w:bottom w:val="none" w:sz="0" w:space="0" w:color="auto"/>
            <w:right w:val="none" w:sz="0" w:space="0" w:color="auto"/>
          </w:divBdr>
        </w:div>
        <w:div w:id="416175022">
          <w:marLeft w:val="0"/>
          <w:marRight w:val="0"/>
          <w:marTop w:val="0"/>
          <w:marBottom w:val="0"/>
          <w:divBdr>
            <w:top w:val="none" w:sz="0" w:space="0" w:color="auto"/>
            <w:left w:val="none" w:sz="0" w:space="0" w:color="auto"/>
            <w:bottom w:val="none" w:sz="0" w:space="0" w:color="auto"/>
            <w:right w:val="none" w:sz="0" w:space="0" w:color="auto"/>
          </w:divBdr>
        </w:div>
        <w:div w:id="802578722">
          <w:marLeft w:val="0"/>
          <w:marRight w:val="0"/>
          <w:marTop w:val="0"/>
          <w:marBottom w:val="0"/>
          <w:divBdr>
            <w:top w:val="none" w:sz="0" w:space="0" w:color="auto"/>
            <w:left w:val="none" w:sz="0" w:space="0" w:color="auto"/>
            <w:bottom w:val="none" w:sz="0" w:space="0" w:color="auto"/>
            <w:right w:val="none" w:sz="0" w:space="0" w:color="auto"/>
          </w:divBdr>
        </w:div>
        <w:div w:id="819224921">
          <w:marLeft w:val="0"/>
          <w:marRight w:val="0"/>
          <w:marTop w:val="0"/>
          <w:marBottom w:val="0"/>
          <w:divBdr>
            <w:top w:val="none" w:sz="0" w:space="0" w:color="auto"/>
            <w:left w:val="none" w:sz="0" w:space="0" w:color="auto"/>
            <w:bottom w:val="none" w:sz="0" w:space="0" w:color="auto"/>
            <w:right w:val="none" w:sz="0" w:space="0" w:color="auto"/>
          </w:divBdr>
        </w:div>
        <w:div w:id="1489203725">
          <w:marLeft w:val="0"/>
          <w:marRight w:val="0"/>
          <w:marTop w:val="0"/>
          <w:marBottom w:val="0"/>
          <w:divBdr>
            <w:top w:val="none" w:sz="0" w:space="0" w:color="auto"/>
            <w:left w:val="none" w:sz="0" w:space="0" w:color="auto"/>
            <w:bottom w:val="none" w:sz="0" w:space="0" w:color="auto"/>
            <w:right w:val="none" w:sz="0" w:space="0" w:color="auto"/>
          </w:divBdr>
        </w:div>
        <w:div w:id="1796752152">
          <w:marLeft w:val="0"/>
          <w:marRight w:val="0"/>
          <w:marTop w:val="0"/>
          <w:marBottom w:val="0"/>
          <w:divBdr>
            <w:top w:val="none" w:sz="0" w:space="0" w:color="auto"/>
            <w:left w:val="none" w:sz="0" w:space="0" w:color="auto"/>
            <w:bottom w:val="none" w:sz="0" w:space="0" w:color="auto"/>
            <w:right w:val="none" w:sz="0" w:space="0" w:color="auto"/>
          </w:divBdr>
        </w:div>
        <w:div w:id="1864586089">
          <w:marLeft w:val="0"/>
          <w:marRight w:val="0"/>
          <w:marTop w:val="0"/>
          <w:marBottom w:val="0"/>
          <w:divBdr>
            <w:top w:val="none" w:sz="0" w:space="0" w:color="auto"/>
            <w:left w:val="none" w:sz="0" w:space="0" w:color="auto"/>
            <w:bottom w:val="none" w:sz="0" w:space="0" w:color="auto"/>
            <w:right w:val="none" w:sz="0" w:space="0" w:color="auto"/>
          </w:divBdr>
        </w:div>
        <w:div w:id="2018338681">
          <w:marLeft w:val="0"/>
          <w:marRight w:val="0"/>
          <w:marTop w:val="0"/>
          <w:marBottom w:val="0"/>
          <w:divBdr>
            <w:top w:val="none" w:sz="0" w:space="0" w:color="auto"/>
            <w:left w:val="none" w:sz="0" w:space="0" w:color="auto"/>
            <w:bottom w:val="none" w:sz="0" w:space="0" w:color="auto"/>
            <w:right w:val="none" w:sz="0" w:space="0" w:color="auto"/>
          </w:divBdr>
        </w:div>
        <w:div w:id="2074041264">
          <w:marLeft w:val="0"/>
          <w:marRight w:val="0"/>
          <w:marTop w:val="0"/>
          <w:marBottom w:val="0"/>
          <w:divBdr>
            <w:top w:val="none" w:sz="0" w:space="0" w:color="auto"/>
            <w:left w:val="none" w:sz="0" w:space="0" w:color="auto"/>
            <w:bottom w:val="none" w:sz="0" w:space="0" w:color="auto"/>
            <w:right w:val="none" w:sz="0" w:space="0" w:color="auto"/>
          </w:divBdr>
        </w:div>
      </w:divsChild>
    </w:div>
    <w:div w:id="490102048">
      <w:bodyDiv w:val="1"/>
      <w:marLeft w:val="0"/>
      <w:marRight w:val="0"/>
      <w:marTop w:val="0"/>
      <w:marBottom w:val="0"/>
      <w:divBdr>
        <w:top w:val="none" w:sz="0" w:space="0" w:color="auto"/>
        <w:left w:val="none" w:sz="0" w:space="0" w:color="auto"/>
        <w:bottom w:val="none" w:sz="0" w:space="0" w:color="auto"/>
        <w:right w:val="none" w:sz="0" w:space="0" w:color="auto"/>
      </w:divBdr>
    </w:div>
    <w:div w:id="663628906">
      <w:bodyDiv w:val="1"/>
      <w:marLeft w:val="0"/>
      <w:marRight w:val="0"/>
      <w:marTop w:val="0"/>
      <w:marBottom w:val="0"/>
      <w:divBdr>
        <w:top w:val="none" w:sz="0" w:space="0" w:color="auto"/>
        <w:left w:val="none" w:sz="0" w:space="0" w:color="auto"/>
        <w:bottom w:val="none" w:sz="0" w:space="0" w:color="auto"/>
        <w:right w:val="none" w:sz="0" w:space="0" w:color="auto"/>
      </w:divBdr>
    </w:div>
    <w:div w:id="881984741">
      <w:bodyDiv w:val="1"/>
      <w:marLeft w:val="0"/>
      <w:marRight w:val="0"/>
      <w:marTop w:val="0"/>
      <w:marBottom w:val="0"/>
      <w:divBdr>
        <w:top w:val="none" w:sz="0" w:space="0" w:color="auto"/>
        <w:left w:val="none" w:sz="0" w:space="0" w:color="auto"/>
        <w:bottom w:val="none" w:sz="0" w:space="0" w:color="auto"/>
        <w:right w:val="none" w:sz="0" w:space="0" w:color="auto"/>
      </w:divBdr>
    </w:div>
    <w:div w:id="884491073">
      <w:bodyDiv w:val="1"/>
      <w:marLeft w:val="0"/>
      <w:marRight w:val="0"/>
      <w:marTop w:val="0"/>
      <w:marBottom w:val="0"/>
      <w:divBdr>
        <w:top w:val="none" w:sz="0" w:space="0" w:color="auto"/>
        <w:left w:val="none" w:sz="0" w:space="0" w:color="auto"/>
        <w:bottom w:val="none" w:sz="0" w:space="0" w:color="auto"/>
        <w:right w:val="none" w:sz="0" w:space="0" w:color="auto"/>
      </w:divBdr>
    </w:div>
    <w:div w:id="980890795">
      <w:bodyDiv w:val="1"/>
      <w:marLeft w:val="0"/>
      <w:marRight w:val="0"/>
      <w:marTop w:val="0"/>
      <w:marBottom w:val="0"/>
      <w:divBdr>
        <w:top w:val="none" w:sz="0" w:space="0" w:color="auto"/>
        <w:left w:val="none" w:sz="0" w:space="0" w:color="auto"/>
        <w:bottom w:val="none" w:sz="0" w:space="0" w:color="auto"/>
        <w:right w:val="none" w:sz="0" w:space="0" w:color="auto"/>
      </w:divBdr>
    </w:div>
    <w:div w:id="1028484792">
      <w:bodyDiv w:val="1"/>
      <w:marLeft w:val="0"/>
      <w:marRight w:val="0"/>
      <w:marTop w:val="0"/>
      <w:marBottom w:val="0"/>
      <w:divBdr>
        <w:top w:val="none" w:sz="0" w:space="0" w:color="auto"/>
        <w:left w:val="none" w:sz="0" w:space="0" w:color="auto"/>
        <w:bottom w:val="none" w:sz="0" w:space="0" w:color="auto"/>
        <w:right w:val="none" w:sz="0" w:space="0" w:color="auto"/>
      </w:divBdr>
    </w:div>
    <w:div w:id="1110508483">
      <w:bodyDiv w:val="1"/>
      <w:marLeft w:val="0"/>
      <w:marRight w:val="0"/>
      <w:marTop w:val="0"/>
      <w:marBottom w:val="0"/>
      <w:divBdr>
        <w:top w:val="none" w:sz="0" w:space="0" w:color="auto"/>
        <w:left w:val="none" w:sz="0" w:space="0" w:color="auto"/>
        <w:bottom w:val="none" w:sz="0" w:space="0" w:color="auto"/>
        <w:right w:val="none" w:sz="0" w:space="0" w:color="auto"/>
      </w:divBdr>
    </w:div>
    <w:div w:id="1136145334">
      <w:bodyDiv w:val="1"/>
      <w:marLeft w:val="0"/>
      <w:marRight w:val="0"/>
      <w:marTop w:val="0"/>
      <w:marBottom w:val="0"/>
      <w:divBdr>
        <w:top w:val="none" w:sz="0" w:space="0" w:color="auto"/>
        <w:left w:val="none" w:sz="0" w:space="0" w:color="auto"/>
        <w:bottom w:val="none" w:sz="0" w:space="0" w:color="auto"/>
        <w:right w:val="none" w:sz="0" w:space="0" w:color="auto"/>
      </w:divBdr>
    </w:div>
    <w:div w:id="1261596577">
      <w:bodyDiv w:val="1"/>
      <w:marLeft w:val="0"/>
      <w:marRight w:val="0"/>
      <w:marTop w:val="0"/>
      <w:marBottom w:val="0"/>
      <w:divBdr>
        <w:top w:val="none" w:sz="0" w:space="0" w:color="auto"/>
        <w:left w:val="none" w:sz="0" w:space="0" w:color="auto"/>
        <w:bottom w:val="none" w:sz="0" w:space="0" w:color="auto"/>
        <w:right w:val="none" w:sz="0" w:space="0" w:color="auto"/>
      </w:divBdr>
    </w:div>
    <w:div w:id="1265113906">
      <w:bodyDiv w:val="1"/>
      <w:marLeft w:val="0"/>
      <w:marRight w:val="0"/>
      <w:marTop w:val="0"/>
      <w:marBottom w:val="0"/>
      <w:divBdr>
        <w:top w:val="none" w:sz="0" w:space="0" w:color="auto"/>
        <w:left w:val="none" w:sz="0" w:space="0" w:color="auto"/>
        <w:bottom w:val="none" w:sz="0" w:space="0" w:color="auto"/>
        <w:right w:val="none" w:sz="0" w:space="0" w:color="auto"/>
      </w:divBdr>
    </w:div>
    <w:div w:id="1524172109">
      <w:bodyDiv w:val="1"/>
      <w:marLeft w:val="0"/>
      <w:marRight w:val="0"/>
      <w:marTop w:val="0"/>
      <w:marBottom w:val="0"/>
      <w:divBdr>
        <w:top w:val="none" w:sz="0" w:space="0" w:color="auto"/>
        <w:left w:val="none" w:sz="0" w:space="0" w:color="auto"/>
        <w:bottom w:val="none" w:sz="0" w:space="0" w:color="auto"/>
        <w:right w:val="none" w:sz="0" w:space="0" w:color="auto"/>
      </w:divBdr>
      <w:divsChild>
        <w:div w:id="672226853">
          <w:marLeft w:val="0"/>
          <w:marRight w:val="0"/>
          <w:marTop w:val="0"/>
          <w:marBottom w:val="0"/>
          <w:divBdr>
            <w:top w:val="none" w:sz="0" w:space="0" w:color="auto"/>
            <w:left w:val="none" w:sz="0" w:space="0" w:color="auto"/>
            <w:bottom w:val="none" w:sz="0" w:space="0" w:color="auto"/>
            <w:right w:val="none" w:sz="0" w:space="0" w:color="auto"/>
          </w:divBdr>
        </w:div>
        <w:div w:id="1208950058">
          <w:marLeft w:val="0"/>
          <w:marRight w:val="0"/>
          <w:marTop w:val="0"/>
          <w:marBottom w:val="0"/>
          <w:divBdr>
            <w:top w:val="none" w:sz="0" w:space="0" w:color="auto"/>
            <w:left w:val="none" w:sz="0" w:space="0" w:color="auto"/>
            <w:bottom w:val="none" w:sz="0" w:space="0" w:color="auto"/>
            <w:right w:val="none" w:sz="0" w:space="0" w:color="auto"/>
          </w:divBdr>
        </w:div>
        <w:div w:id="1613395768">
          <w:marLeft w:val="0"/>
          <w:marRight w:val="0"/>
          <w:marTop w:val="0"/>
          <w:marBottom w:val="0"/>
          <w:divBdr>
            <w:top w:val="none" w:sz="0" w:space="0" w:color="auto"/>
            <w:left w:val="none" w:sz="0" w:space="0" w:color="auto"/>
            <w:bottom w:val="none" w:sz="0" w:space="0" w:color="auto"/>
            <w:right w:val="none" w:sz="0" w:space="0" w:color="auto"/>
          </w:divBdr>
        </w:div>
      </w:divsChild>
    </w:div>
    <w:div w:id="1920675584">
      <w:bodyDiv w:val="1"/>
      <w:marLeft w:val="0"/>
      <w:marRight w:val="0"/>
      <w:marTop w:val="0"/>
      <w:marBottom w:val="0"/>
      <w:divBdr>
        <w:top w:val="none" w:sz="0" w:space="0" w:color="auto"/>
        <w:left w:val="none" w:sz="0" w:space="0" w:color="auto"/>
        <w:bottom w:val="none" w:sz="0" w:space="0" w:color="auto"/>
        <w:right w:val="none" w:sz="0" w:space="0" w:color="auto"/>
      </w:divBdr>
    </w:div>
    <w:div w:id="212719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oi.org/10.1016/j.ctim.2020.1023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7C904-E7FE-443A-B538-BF6D60D07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6265</Words>
  <Characters>35714</Characters>
  <Application>Microsoft Office Word</Application>
  <DocSecurity>0</DocSecurity>
  <Lines>297</Lines>
  <Paragraphs>83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2020-07-10T14:47:00Z</dcterms:created>
  <dcterms:modified xsi:type="dcterms:W3CDTF">2020-07-10T14:47:00Z</dcterms:modified>
</cp:coreProperties>
</file>