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E6A98" w14:textId="77777777" w:rsidR="0001242C" w:rsidRPr="00A3054C" w:rsidRDefault="0001242C" w:rsidP="00A3054C">
      <w:pPr>
        <w:pStyle w:val="Title"/>
      </w:pPr>
      <w:r w:rsidRPr="00A3054C">
        <w:t>Juvenile sexual offending in Ghana: Prevalence, Risks and Correlates</w:t>
      </w:r>
    </w:p>
    <w:p w14:paraId="2CDC4AC5" w14:textId="77777777" w:rsidR="0001242C" w:rsidRPr="006119CC" w:rsidRDefault="0001242C" w:rsidP="00A3054C">
      <w:pPr>
        <w:pStyle w:val="NoSpacing"/>
        <w:spacing w:line="480" w:lineRule="auto"/>
        <w:jc w:val="center"/>
      </w:pPr>
    </w:p>
    <w:p w14:paraId="1A2D43A8" w14:textId="69A6AF80" w:rsidR="0001242C" w:rsidRPr="006119CC" w:rsidRDefault="0001242C" w:rsidP="00A3054C">
      <w:pPr>
        <w:pStyle w:val="NoSpacing"/>
        <w:spacing w:line="480" w:lineRule="auto"/>
        <w:jc w:val="center"/>
      </w:pPr>
      <w:r>
        <w:t>KOFI E. BOAKYE</w:t>
      </w:r>
    </w:p>
    <w:p w14:paraId="55894093" w14:textId="3AA7AED2" w:rsidR="0001242C" w:rsidRPr="006119CC" w:rsidRDefault="0001242C" w:rsidP="00A3054C">
      <w:pPr>
        <w:pStyle w:val="NoSpacing"/>
        <w:spacing w:line="480" w:lineRule="auto"/>
        <w:jc w:val="center"/>
      </w:pPr>
      <w:r>
        <w:t xml:space="preserve">School of </w:t>
      </w:r>
      <w:r w:rsidRPr="006119CC">
        <w:t>Humanities and Social Sciences</w:t>
      </w:r>
    </w:p>
    <w:p w14:paraId="0D7F1841" w14:textId="77777777" w:rsidR="0001242C" w:rsidRPr="006119CC" w:rsidRDefault="0001242C" w:rsidP="00A3054C">
      <w:pPr>
        <w:pStyle w:val="NoSpacing"/>
        <w:spacing w:line="480" w:lineRule="auto"/>
        <w:jc w:val="center"/>
      </w:pPr>
      <w:r w:rsidRPr="006119CC">
        <w:t>Faculty of Arts,</w:t>
      </w:r>
      <w:r>
        <w:t xml:space="preserve"> Humanities </w:t>
      </w:r>
      <w:r w:rsidRPr="006119CC">
        <w:t>and Social Sciences</w:t>
      </w:r>
    </w:p>
    <w:p w14:paraId="5FD228B6" w14:textId="4DEA88A7" w:rsidR="0001242C" w:rsidRPr="006119CC" w:rsidRDefault="0001242C" w:rsidP="00A3054C">
      <w:pPr>
        <w:pStyle w:val="NoSpacing"/>
        <w:spacing w:line="480" w:lineRule="auto"/>
        <w:jc w:val="center"/>
      </w:pPr>
      <w:r w:rsidRPr="006119CC">
        <w:t>Anglia Ruskin University</w:t>
      </w:r>
    </w:p>
    <w:p w14:paraId="1C70C9AD" w14:textId="77777777" w:rsidR="0001242C" w:rsidRPr="00DD2E90" w:rsidRDefault="0001242C" w:rsidP="00A3054C">
      <w:pPr>
        <w:pStyle w:val="NoSpacing"/>
        <w:spacing w:line="480" w:lineRule="auto"/>
        <w:jc w:val="center"/>
        <w:rPr>
          <w:color w:val="222222"/>
          <w:shd w:val="clear" w:color="auto" w:fill="FFFFFF"/>
          <w:lang w:eastAsia="en-US"/>
        </w:rPr>
      </w:pPr>
      <w:r w:rsidRPr="006119CC">
        <w:rPr>
          <w:color w:val="222222"/>
          <w:shd w:val="clear" w:color="auto" w:fill="FFFFFF"/>
          <w:lang w:eastAsia="en-US"/>
        </w:rPr>
        <w:t>East R</w:t>
      </w:r>
      <w:r>
        <w:rPr>
          <w:color w:val="222222"/>
          <w:shd w:val="clear" w:color="auto" w:fill="FFFFFF"/>
          <w:lang w:eastAsia="en-US"/>
        </w:rPr>
        <w:t>oa</w:t>
      </w:r>
      <w:r w:rsidRPr="006119CC">
        <w:rPr>
          <w:color w:val="222222"/>
          <w:shd w:val="clear" w:color="auto" w:fill="FFFFFF"/>
          <w:lang w:eastAsia="en-US"/>
        </w:rPr>
        <w:t>d Cambridge Campus, Cambridge CB1 1PT</w:t>
      </w:r>
    </w:p>
    <w:p w14:paraId="2DF5B97B" w14:textId="77777777" w:rsidR="0001242C" w:rsidRPr="006119CC" w:rsidRDefault="0001242C" w:rsidP="00A3054C">
      <w:pPr>
        <w:pStyle w:val="NoSpacing"/>
        <w:spacing w:line="480" w:lineRule="auto"/>
        <w:jc w:val="center"/>
        <w:rPr>
          <w:i/>
          <w:iCs/>
        </w:rPr>
      </w:pPr>
      <w:r w:rsidRPr="006119CC">
        <w:rPr>
          <w:i/>
          <w:iCs/>
        </w:rPr>
        <w:t>* Direct Correspondence:</w:t>
      </w:r>
      <w:r>
        <w:rPr>
          <w:i/>
          <w:iCs/>
        </w:rPr>
        <w:t xml:space="preserve"> kofi.boakye@anglia.ac.uk</w:t>
      </w:r>
    </w:p>
    <w:p w14:paraId="46D97009" w14:textId="77777777" w:rsidR="0001242C" w:rsidRPr="006119CC" w:rsidRDefault="0001242C" w:rsidP="00A3054C">
      <w:pPr>
        <w:pStyle w:val="NoSpacing"/>
        <w:spacing w:line="480" w:lineRule="auto"/>
        <w:jc w:val="center"/>
      </w:pPr>
    </w:p>
    <w:p w14:paraId="1EABE6A2" w14:textId="77777777" w:rsidR="0001242C" w:rsidRPr="006119CC" w:rsidRDefault="0001242C" w:rsidP="00A3054C">
      <w:pPr>
        <w:pStyle w:val="NoSpacing"/>
        <w:spacing w:line="480" w:lineRule="auto"/>
        <w:jc w:val="center"/>
      </w:pPr>
    </w:p>
    <w:p w14:paraId="43BB94C4" w14:textId="77777777" w:rsidR="0001242C" w:rsidRDefault="0001242C" w:rsidP="00A3054C">
      <w:pPr>
        <w:pStyle w:val="NoSpacing"/>
        <w:spacing w:line="480" w:lineRule="auto"/>
        <w:jc w:val="center"/>
        <w:rPr>
          <w:lang w:val="en-GB"/>
        </w:rPr>
      </w:pPr>
    </w:p>
    <w:p w14:paraId="0E46FAB9" w14:textId="77777777" w:rsidR="0001242C" w:rsidRDefault="0001242C" w:rsidP="0001242C">
      <w:pPr>
        <w:jc w:val="both"/>
        <w:rPr>
          <w:b/>
          <w:lang w:val="en-GB"/>
        </w:rPr>
      </w:pPr>
      <w:r>
        <w:rPr>
          <w:b/>
          <w:lang w:val="en-GB"/>
        </w:rPr>
        <w:t xml:space="preserve">Acknowledgements </w:t>
      </w:r>
    </w:p>
    <w:p w14:paraId="540D44AD" w14:textId="77777777" w:rsidR="0001242C" w:rsidRDefault="0001242C" w:rsidP="0001242C">
      <w:pPr>
        <w:widowControl w:val="0"/>
        <w:autoSpaceDE w:val="0"/>
        <w:autoSpaceDN w:val="0"/>
        <w:adjustRightInd w:val="0"/>
        <w:spacing w:after="0"/>
        <w:rPr>
          <w:b/>
          <w:lang w:val="en-GB"/>
        </w:rPr>
      </w:pPr>
      <w:r>
        <w:rPr>
          <w:sz w:val="18"/>
          <w:szCs w:val="18"/>
        </w:rPr>
        <w:t xml:space="preserve">I would like to thank the heads of the selected schools and institutions for their permission to conduct this study, and the juveniles for their participation. I also thank the Gates Cambridge Trust for funding support. </w:t>
      </w:r>
    </w:p>
    <w:p w14:paraId="19CBF2FF" w14:textId="77777777" w:rsidR="00A3054C" w:rsidRDefault="00A3054C">
      <w:pPr>
        <w:rPr>
          <w:b/>
          <w:lang w:val="en-GB"/>
        </w:rPr>
      </w:pPr>
      <w:r>
        <w:rPr>
          <w:b/>
          <w:lang w:val="en-GB"/>
        </w:rPr>
        <w:br w:type="page"/>
      </w:r>
    </w:p>
    <w:p w14:paraId="54A1C20E" w14:textId="1491007A" w:rsidR="00A507FD" w:rsidRPr="00A3054C" w:rsidRDefault="00ED3499" w:rsidP="00A3054C">
      <w:pPr>
        <w:pStyle w:val="Heading1"/>
      </w:pPr>
      <w:r w:rsidRPr="00A3054C">
        <w:lastRenderedPageBreak/>
        <w:t>Abstract</w:t>
      </w:r>
    </w:p>
    <w:p w14:paraId="595221FB" w14:textId="0C417A2D" w:rsidR="00891CDC" w:rsidRDefault="00891CDC" w:rsidP="00074783">
      <w:pPr>
        <w:jc w:val="both"/>
        <w:rPr>
          <w:lang w:val="en-GB"/>
        </w:rPr>
      </w:pPr>
      <w:r w:rsidRPr="00891CDC">
        <w:rPr>
          <w:i/>
          <w:lang w:val="en-GB"/>
        </w:rPr>
        <w:t>Background</w:t>
      </w:r>
      <w:r w:rsidR="00F343AE">
        <w:rPr>
          <w:i/>
          <w:lang w:val="en-GB"/>
        </w:rPr>
        <w:t>:</w:t>
      </w:r>
      <w:r w:rsidR="00F343AE" w:rsidRPr="00F343AE">
        <w:rPr>
          <w:lang w:val="en-GB"/>
        </w:rPr>
        <w:t xml:space="preserve"> </w:t>
      </w:r>
      <w:r w:rsidR="00F343AE">
        <w:rPr>
          <w:lang w:val="en-GB"/>
        </w:rPr>
        <w:t>Sexual violence research in Africa is overwhelmingly focused on victims with little attention given to perpetrat</w:t>
      </w:r>
      <w:r w:rsidR="00E135E5">
        <w:rPr>
          <w:lang w:val="en-GB"/>
        </w:rPr>
        <w:t>ors. In the case of juvenile</w:t>
      </w:r>
      <w:r w:rsidR="00750DF5">
        <w:rPr>
          <w:lang w:val="en-GB"/>
        </w:rPr>
        <w:t xml:space="preserve">s </w:t>
      </w:r>
      <w:r w:rsidR="00BB0029">
        <w:rPr>
          <w:lang w:val="en-GB"/>
        </w:rPr>
        <w:t>who perpetrate</w:t>
      </w:r>
      <w:r w:rsidR="00750DF5">
        <w:rPr>
          <w:lang w:val="en-GB"/>
        </w:rPr>
        <w:t xml:space="preserve"> </w:t>
      </w:r>
      <w:r w:rsidR="00E135E5">
        <w:rPr>
          <w:lang w:val="en-GB"/>
        </w:rPr>
        <w:t>sexual viole</w:t>
      </w:r>
      <w:r w:rsidR="00750DF5">
        <w:rPr>
          <w:lang w:val="en-GB"/>
        </w:rPr>
        <w:t>nce</w:t>
      </w:r>
      <w:r w:rsidR="00E135E5" w:rsidDel="00E135E5">
        <w:rPr>
          <w:lang w:val="en-GB"/>
        </w:rPr>
        <w:t xml:space="preserve"> </w:t>
      </w:r>
      <w:r w:rsidR="00F343AE">
        <w:rPr>
          <w:lang w:val="en-GB"/>
        </w:rPr>
        <w:t>the evidence is mainly from</w:t>
      </w:r>
      <w:r w:rsidR="00006D4A">
        <w:rPr>
          <w:lang w:val="en-GB"/>
        </w:rPr>
        <w:t xml:space="preserve"> studies in Western industrializ</w:t>
      </w:r>
      <w:r w:rsidR="00F343AE">
        <w:rPr>
          <w:lang w:val="en-GB"/>
        </w:rPr>
        <w:t>ed societies. The consequence is that interventions for juvenile</w:t>
      </w:r>
      <w:r w:rsidR="003A22DE">
        <w:rPr>
          <w:lang w:val="en-GB"/>
        </w:rPr>
        <w:t>s who commit</w:t>
      </w:r>
      <w:r w:rsidR="00E135E5">
        <w:rPr>
          <w:lang w:val="en-GB"/>
        </w:rPr>
        <w:t xml:space="preserve"> </w:t>
      </w:r>
      <w:r w:rsidR="00F343AE">
        <w:rPr>
          <w:lang w:val="en-GB"/>
        </w:rPr>
        <w:t>sex</w:t>
      </w:r>
      <w:r w:rsidR="00E135E5">
        <w:rPr>
          <w:lang w:val="en-GB"/>
        </w:rPr>
        <w:t xml:space="preserve">ual violence </w:t>
      </w:r>
      <w:r w:rsidR="00F343AE">
        <w:rPr>
          <w:lang w:val="en-GB"/>
        </w:rPr>
        <w:t>in Ghana and Africa lack evidential basis.</w:t>
      </w:r>
    </w:p>
    <w:p w14:paraId="1111244E" w14:textId="30375C28" w:rsidR="00891CDC" w:rsidRDefault="00891CDC" w:rsidP="00074783">
      <w:pPr>
        <w:jc w:val="both"/>
        <w:rPr>
          <w:lang w:val="en-GB"/>
        </w:rPr>
      </w:pPr>
      <w:r w:rsidRPr="00891CDC">
        <w:rPr>
          <w:i/>
          <w:lang w:val="en-GB"/>
        </w:rPr>
        <w:t>Objectives</w:t>
      </w:r>
      <w:r w:rsidR="00F343AE">
        <w:rPr>
          <w:i/>
          <w:lang w:val="en-GB"/>
        </w:rPr>
        <w:t>:</w:t>
      </w:r>
      <w:r w:rsidR="0028191F" w:rsidRPr="0028191F">
        <w:rPr>
          <w:lang w:val="en-GB"/>
        </w:rPr>
        <w:t xml:space="preserve"> </w:t>
      </w:r>
      <w:r w:rsidR="0028191F">
        <w:rPr>
          <w:lang w:val="en-GB"/>
        </w:rPr>
        <w:t>This study investigates prevalence, correlates and risk factors for juvenile</w:t>
      </w:r>
      <w:r w:rsidR="008E3BE3">
        <w:rPr>
          <w:lang w:val="en-GB"/>
        </w:rPr>
        <w:t xml:space="preserve"> </w:t>
      </w:r>
      <w:r w:rsidR="0028191F">
        <w:rPr>
          <w:lang w:val="en-GB"/>
        </w:rPr>
        <w:t xml:space="preserve">sexual </w:t>
      </w:r>
      <w:r w:rsidR="00921D6B">
        <w:rPr>
          <w:lang w:val="en-GB"/>
        </w:rPr>
        <w:t>offending</w:t>
      </w:r>
      <w:r w:rsidR="0028191F">
        <w:rPr>
          <w:lang w:val="en-GB"/>
        </w:rPr>
        <w:t>.</w:t>
      </w:r>
    </w:p>
    <w:p w14:paraId="0805592D" w14:textId="67127B43" w:rsidR="00490162" w:rsidRPr="00B84181" w:rsidRDefault="00490162" w:rsidP="00074783">
      <w:pPr>
        <w:jc w:val="both"/>
        <w:rPr>
          <w:lang w:val="en-GB"/>
        </w:rPr>
      </w:pPr>
      <w:r>
        <w:rPr>
          <w:i/>
          <w:lang w:val="en-GB"/>
        </w:rPr>
        <w:t xml:space="preserve">Participants and setting: </w:t>
      </w:r>
      <w:r w:rsidR="00D109FF" w:rsidRPr="00D109FF">
        <w:rPr>
          <w:lang w:val="en-GB"/>
        </w:rPr>
        <w:t>The stud</w:t>
      </w:r>
      <w:r w:rsidR="00D109FF">
        <w:rPr>
          <w:lang w:val="en-GB"/>
        </w:rPr>
        <w:t xml:space="preserve">y </w:t>
      </w:r>
      <w:r w:rsidR="00D76F44">
        <w:rPr>
          <w:lang w:val="en-GB"/>
        </w:rPr>
        <w:t>utilised</w:t>
      </w:r>
      <w:r w:rsidR="00D109FF">
        <w:rPr>
          <w:lang w:val="en-GB"/>
        </w:rPr>
        <w:t xml:space="preserve"> a sample of 264 </w:t>
      </w:r>
      <w:r w:rsidR="002E15CB">
        <w:rPr>
          <w:lang w:val="en-GB"/>
        </w:rPr>
        <w:t xml:space="preserve">male </w:t>
      </w:r>
      <w:r w:rsidR="00D109FF">
        <w:rPr>
          <w:lang w:val="en-GB"/>
        </w:rPr>
        <w:t>juveniles</w:t>
      </w:r>
      <w:r w:rsidR="00C54B51">
        <w:rPr>
          <w:lang w:val="en-GB"/>
        </w:rPr>
        <w:t xml:space="preserve"> aged 12-18 in schools and young offender institutions in southern Ghana. </w:t>
      </w:r>
    </w:p>
    <w:p w14:paraId="61E750AF" w14:textId="2FBFA3E3" w:rsidR="00891CDC" w:rsidRPr="00B84181" w:rsidRDefault="00891CDC" w:rsidP="00074783">
      <w:pPr>
        <w:jc w:val="both"/>
        <w:rPr>
          <w:lang w:val="en-GB"/>
        </w:rPr>
      </w:pPr>
      <w:r w:rsidRPr="00891CDC">
        <w:rPr>
          <w:i/>
          <w:lang w:val="en-GB"/>
        </w:rPr>
        <w:t>Method</w:t>
      </w:r>
      <w:r w:rsidR="00490162">
        <w:rPr>
          <w:i/>
          <w:lang w:val="en-GB"/>
        </w:rPr>
        <w:t>:</w:t>
      </w:r>
      <w:r w:rsidR="005167F6">
        <w:rPr>
          <w:i/>
          <w:lang w:val="en-GB"/>
        </w:rPr>
        <w:t xml:space="preserve"> </w:t>
      </w:r>
      <w:r w:rsidR="002E15CB">
        <w:rPr>
          <w:lang w:val="en-GB"/>
        </w:rPr>
        <w:t>Prevalence of the juvenile</w:t>
      </w:r>
      <w:r w:rsidR="00476A56">
        <w:rPr>
          <w:lang w:val="en-GB"/>
        </w:rPr>
        <w:t xml:space="preserve"> </w:t>
      </w:r>
      <w:r w:rsidR="002E15CB">
        <w:rPr>
          <w:lang w:val="en-GB"/>
        </w:rPr>
        <w:t>sexual offending was estimated based on self-report. Odds ratio</w:t>
      </w:r>
      <w:r w:rsidR="006D3C82">
        <w:rPr>
          <w:lang w:val="en-GB"/>
        </w:rPr>
        <w:t xml:space="preserve"> (OR)</w:t>
      </w:r>
      <w:r w:rsidR="002E15CB">
        <w:rPr>
          <w:lang w:val="en-GB"/>
        </w:rPr>
        <w:t xml:space="preserve"> was used </w:t>
      </w:r>
      <w:r w:rsidR="00D900DB">
        <w:rPr>
          <w:lang w:val="en-GB"/>
        </w:rPr>
        <w:t xml:space="preserve">to </w:t>
      </w:r>
      <w:r w:rsidR="002E15CB">
        <w:rPr>
          <w:lang w:val="en-GB"/>
        </w:rPr>
        <w:t xml:space="preserve">calculate the risk </w:t>
      </w:r>
      <w:r w:rsidR="0080698F">
        <w:rPr>
          <w:lang w:val="en-GB"/>
        </w:rPr>
        <w:t>for</w:t>
      </w:r>
      <w:r w:rsidR="002E15CB">
        <w:rPr>
          <w:lang w:val="en-GB"/>
        </w:rPr>
        <w:t xml:space="preserve"> the juveniles </w:t>
      </w:r>
      <w:r w:rsidR="00476A56">
        <w:rPr>
          <w:lang w:val="en-GB"/>
        </w:rPr>
        <w:t>engaging in sexual</w:t>
      </w:r>
      <w:r w:rsidR="002E15CB">
        <w:rPr>
          <w:lang w:val="en-GB"/>
        </w:rPr>
        <w:t xml:space="preserve"> </w:t>
      </w:r>
      <w:r w:rsidR="00476A56">
        <w:rPr>
          <w:lang w:val="en-GB"/>
        </w:rPr>
        <w:t>violence</w:t>
      </w:r>
      <w:r w:rsidR="002E15CB">
        <w:rPr>
          <w:lang w:val="en-GB"/>
        </w:rPr>
        <w:t xml:space="preserve">. The predictive significance of variables within various domains </w:t>
      </w:r>
      <w:r w:rsidR="00A87B56">
        <w:rPr>
          <w:lang w:val="en-GB"/>
        </w:rPr>
        <w:t>was</w:t>
      </w:r>
      <w:r w:rsidR="002E15CB">
        <w:rPr>
          <w:lang w:val="en-GB"/>
        </w:rPr>
        <w:t xml:space="preserve"> estimated using</w:t>
      </w:r>
      <w:r w:rsidR="002E15CB">
        <w:t xml:space="preserve"> logistic regression models. </w:t>
      </w:r>
    </w:p>
    <w:p w14:paraId="72A15BDB" w14:textId="3A8971B6" w:rsidR="00891CDC" w:rsidRPr="00A82A6D" w:rsidRDefault="00A82A6D" w:rsidP="001F2DB0">
      <w:pPr>
        <w:jc w:val="both"/>
        <w:rPr>
          <w:i/>
          <w:lang w:val="en-GB"/>
        </w:rPr>
      </w:pPr>
      <w:r>
        <w:rPr>
          <w:i/>
          <w:lang w:val="en-GB"/>
        </w:rPr>
        <w:t xml:space="preserve">Results: </w:t>
      </w:r>
      <w:r w:rsidR="00F04BCD">
        <w:rPr>
          <w:lang w:val="en-GB"/>
        </w:rPr>
        <w:t>Results show</w:t>
      </w:r>
      <w:r w:rsidR="005D004D">
        <w:rPr>
          <w:lang w:val="en-GB"/>
        </w:rPr>
        <w:t xml:space="preserve"> that </w:t>
      </w:r>
      <w:r w:rsidR="00D900DB">
        <w:rPr>
          <w:lang w:val="en-GB"/>
        </w:rPr>
        <w:t>about a fifth (</w:t>
      </w:r>
      <w:r w:rsidR="005D004D">
        <w:rPr>
          <w:lang w:val="en-GB"/>
        </w:rPr>
        <w:t>16</w:t>
      </w:r>
      <w:r w:rsidR="00DA774A">
        <w:rPr>
          <w:lang w:val="en-GB"/>
        </w:rPr>
        <w:t>.7</w:t>
      </w:r>
      <w:r w:rsidR="005D004D">
        <w:rPr>
          <w:lang w:val="en-GB"/>
        </w:rPr>
        <w:t>%</w:t>
      </w:r>
      <w:r w:rsidR="00DA774A">
        <w:rPr>
          <w:lang w:val="en-GB"/>
        </w:rPr>
        <w:t>)</w:t>
      </w:r>
      <w:r w:rsidR="00F04BCD">
        <w:rPr>
          <w:lang w:val="en-GB"/>
        </w:rPr>
        <w:t xml:space="preserve"> of the</w:t>
      </w:r>
      <w:r w:rsidR="005D004D">
        <w:rPr>
          <w:lang w:val="en-GB"/>
        </w:rPr>
        <w:t xml:space="preserve"> juvenil</w:t>
      </w:r>
      <w:r w:rsidR="001F2DB0">
        <w:rPr>
          <w:lang w:val="en-GB"/>
        </w:rPr>
        <w:t xml:space="preserve">es have </w:t>
      </w:r>
      <w:r w:rsidR="00CF0BA0">
        <w:rPr>
          <w:lang w:val="en-GB"/>
        </w:rPr>
        <w:t xml:space="preserve">committed a </w:t>
      </w:r>
      <w:r w:rsidR="001F2DB0">
        <w:rPr>
          <w:lang w:val="en-GB"/>
        </w:rPr>
        <w:t>sex</w:t>
      </w:r>
      <w:r w:rsidR="00CF0BA0">
        <w:rPr>
          <w:lang w:val="en-GB"/>
        </w:rPr>
        <w:t>ual</w:t>
      </w:r>
      <w:r w:rsidR="001F2DB0">
        <w:rPr>
          <w:lang w:val="en-GB"/>
        </w:rPr>
        <w:t xml:space="preserve"> offense. </w:t>
      </w:r>
      <w:r w:rsidR="00196EE5">
        <w:rPr>
          <w:lang w:val="en-GB"/>
        </w:rPr>
        <w:t xml:space="preserve">A </w:t>
      </w:r>
      <w:r w:rsidR="00196EE5">
        <w:t>deviant</w:t>
      </w:r>
      <w:r w:rsidR="001F2DB0">
        <w:t xml:space="preserve"> sexual tendency such as </w:t>
      </w:r>
      <w:r w:rsidR="00CA0B49">
        <w:t xml:space="preserve">paying </w:t>
      </w:r>
      <w:r w:rsidR="001F2DB0">
        <w:t xml:space="preserve">for sex </w:t>
      </w:r>
      <w:r w:rsidR="00CA0B49">
        <w:t>constitutes an important risk marker for juvenile sex</w:t>
      </w:r>
      <w:r w:rsidR="00CF0BA0">
        <w:t>ual</w:t>
      </w:r>
      <w:r w:rsidR="00CA0B49">
        <w:t xml:space="preserve"> offending (</w:t>
      </w:r>
      <w:r w:rsidR="006D3C82">
        <w:t xml:space="preserve">OR: </w:t>
      </w:r>
      <w:r w:rsidR="00CA0B49">
        <w:t>6.41</w:t>
      </w:r>
      <w:r w:rsidR="006D3C82">
        <w:t>,</w:t>
      </w:r>
      <w:r w:rsidR="00CA0B49">
        <w:t xml:space="preserve"> </w:t>
      </w:r>
      <w:r w:rsidR="006D3C82">
        <w:t xml:space="preserve">95% CI </w:t>
      </w:r>
      <w:r w:rsidR="00CA0B49">
        <w:t xml:space="preserve">[3.28-12.54]).  Risk factors for juvenile sexual </w:t>
      </w:r>
      <w:r w:rsidR="00CF0BA0">
        <w:t>offending</w:t>
      </w:r>
      <w:r w:rsidR="00CA0B49">
        <w:t xml:space="preserve"> are </w:t>
      </w:r>
      <w:r w:rsidR="00A11DA8">
        <w:t>concentrated</w:t>
      </w:r>
      <w:r w:rsidR="00CA0B49">
        <w:t xml:space="preserve"> in the family domain with parental neglect (</w:t>
      </w:r>
      <w:r w:rsidR="006D3C82">
        <w:t xml:space="preserve">OR: </w:t>
      </w:r>
      <w:r w:rsidR="003376BF">
        <w:t>4.55</w:t>
      </w:r>
      <w:r w:rsidR="006D3C82">
        <w:t xml:space="preserve">, 95% CI </w:t>
      </w:r>
      <w:r w:rsidR="003376BF">
        <w:t>[2.46-9.44])</w:t>
      </w:r>
      <w:r w:rsidR="00CA0B49">
        <w:t>, parental conflict (</w:t>
      </w:r>
      <w:r w:rsidR="006D3C82">
        <w:t xml:space="preserve">OR: </w:t>
      </w:r>
      <w:r w:rsidR="00D305D7">
        <w:t>4.45</w:t>
      </w:r>
      <w:r w:rsidR="006D3C82">
        <w:t xml:space="preserve">, 95% CI </w:t>
      </w:r>
      <w:r w:rsidR="00D305D7">
        <w:t>[2.35-8.44])</w:t>
      </w:r>
      <w:r w:rsidR="00CA0B49">
        <w:t xml:space="preserve"> alcoholic parents</w:t>
      </w:r>
      <w:r w:rsidR="00211F60">
        <w:t xml:space="preserve"> </w:t>
      </w:r>
      <w:r w:rsidR="0024740F">
        <w:t>(</w:t>
      </w:r>
      <w:r w:rsidR="006D3C82">
        <w:t xml:space="preserve">OR: </w:t>
      </w:r>
      <w:r w:rsidR="0024740F">
        <w:t>3.07</w:t>
      </w:r>
      <w:r w:rsidR="006D3C82">
        <w:t xml:space="preserve">, 95% CI </w:t>
      </w:r>
      <w:r w:rsidR="0024740F">
        <w:t>[1.66-5.69]</w:t>
      </w:r>
      <w:r w:rsidR="00CA0B49">
        <w:t xml:space="preserve"> parental abuse </w:t>
      </w:r>
      <w:r w:rsidR="00211F60">
        <w:t>(</w:t>
      </w:r>
      <w:r w:rsidR="00816618">
        <w:t xml:space="preserve">OR: </w:t>
      </w:r>
      <w:r w:rsidR="0024740F">
        <w:t>2.90</w:t>
      </w:r>
      <w:r w:rsidR="00816618">
        <w:t xml:space="preserve">, 95% CI </w:t>
      </w:r>
      <w:r w:rsidR="0024740F">
        <w:t>[1.63-5.19])</w:t>
      </w:r>
      <w:r w:rsidR="00722913">
        <w:t xml:space="preserve">, and </w:t>
      </w:r>
      <w:r w:rsidR="0026383E">
        <w:t>deprived family economic condition</w:t>
      </w:r>
      <w:r w:rsidR="00591B81">
        <w:t xml:space="preserve"> </w:t>
      </w:r>
      <w:r w:rsidR="00EE45DB">
        <w:t>(OR: 2.</w:t>
      </w:r>
      <w:r w:rsidR="006C1173">
        <w:t>64</w:t>
      </w:r>
      <w:r w:rsidR="00EE45DB">
        <w:t>, 95% CI [1.</w:t>
      </w:r>
      <w:r w:rsidR="006C1173">
        <w:t>47</w:t>
      </w:r>
      <w:r w:rsidR="00EE45DB">
        <w:t>-</w:t>
      </w:r>
      <w:r w:rsidR="006C1173">
        <w:t>4</w:t>
      </w:r>
      <w:r w:rsidR="00EE45DB">
        <w:t>.</w:t>
      </w:r>
      <w:r w:rsidR="006C1173">
        <w:t>75</w:t>
      </w:r>
      <w:r w:rsidR="00EE45DB">
        <w:t>])</w:t>
      </w:r>
      <w:r w:rsidR="007D6B3E">
        <w:t xml:space="preserve"> </w:t>
      </w:r>
      <w:r w:rsidR="00CA0B49">
        <w:t>emerging as stati</w:t>
      </w:r>
      <w:r w:rsidR="0080698F">
        <w:t>sti</w:t>
      </w:r>
      <w:r w:rsidR="00CA0B49">
        <w:t xml:space="preserve">cally significant factors. </w:t>
      </w:r>
    </w:p>
    <w:p w14:paraId="0955AA5B" w14:textId="34EAE476" w:rsidR="00CA0B49" w:rsidRPr="00A82A6D" w:rsidRDefault="00A82A6D" w:rsidP="00A82A6D">
      <w:pPr>
        <w:jc w:val="both"/>
        <w:rPr>
          <w:i/>
          <w:lang w:val="en-GB"/>
        </w:rPr>
      </w:pPr>
      <w:r>
        <w:rPr>
          <w:i/>
          <w:lang w:val="en-GB"/>
        </w:rPr>
        <w:t xml:space="preserve">Conclusion: </w:t>
      </w:r>
      <w:r w:rsidR="000D3431">
        <w:t xml:space="preserve">Prevalence estimates of juvenile sexual </w:t>
      </w:r>
      <w:r w:rsidR="000D228E">
        <w:t>offending</w:t>
      </w:r>
      <w:r w:rsidR="000D3431">
        <w:t xml:space="preserve"> are influence</w:t>
      </w:r>
      <w:r w:rsidR="00355709">
        <w:t>d</w:t>
      </w:r>
      <w:r w:rsidR="000D3431">
        <w:t xml:space="preserve"> by types and number of questions with multiple questions eliciting more accurate estimates than </w:t>
      </w:r>
      <w:r w:rsidR="00763CB2">
        <w:t>a</w:t>
      </w:r>
      <w:r w:rsidR="00772472">
        <w:t xml:space="preserve"> single item</w:t>
      </w:r>
      <w:r w:rsidR="00763CB2">
        <w:t xml:space="preserve"> measure</w:t>
      </w:r>
      <w:r w:rsidR="000D3431">
        <w:t>. Risk factors for juvenile sex</w:t>
      </w:r>
      <w:r w:rsidR="000D228E">
        <w:t>ual</w:t>
      </w:r>
      <w:r w:rsidR="000D3431">
        <w:t xml:space="preserve"> offending vary </w:t>
      </w:r>
      <w:r w:rsidR="00185105">
        <w:t xml:space="preserve">based on context. </w:t>
      </w:r>
      <w:r w:rsidR="000D3431">
        <w:t>Interventions to reduce juvenil</w:t>
      </w:r>
      <w:r w:rsidR="000D228E">
        <w:t>e</w:t>
      </w:r>
      <w:r w:rsidR="000D3431">
        <w:t xml:space="preserve"> sexual</w:t>
      </w:r>
      <w:r w:rsidR="00F90AD3">
        <w:t xml:space="preserve"> </w:t>
      </w:r>
      <w:r w:rsidR="005349DB">
        <w:t>violence</w:t>
      </w:r>
      <w:r w:rsidR="00F90AD3">
        <w:t xml:space="preserve"> must be informed by evidence from the</w:t>
      </w:r>
      <w:r w:rsidR="000D3431">
        <w:t xml:space="preserve"> social context.  </w:t>
      </w:r>
    </w:p>
    <w:p w14:paraId="504719D8" w14:textId="689CC481" w:rsidR="00B226A9" w:rsidRDefault="00891CDC" w:rsidP="00A759CA">
      <w:pPr>
        <w:jc w:val="both"/>
        <w:rPr>
          <w:lang w:val="en-GB"/>
        </w:rPr>
      </w:pPr>
      <w:r>
        <w:rPr>
          <w:lang w:val="en-GB"/>
        </w:rPr>
        <w:t xml:space="preserve"> </w:t>
      </w:r>
    </w:p>
    <w:p w14:paraId="69AFE392" w14:textId="6E7B5F46" w:rsidR="00C85D68" w:rsidRPr="006675AE" w:rsidRDefault="00C85D68" w:rsidP="00074783">
      <w:pPr>
        <w:jc w:val="both"/>
        <w:rPr>
          <w:lang w:val="en-GB"/>
        </w:rPr>
      </w:pPr>
      <w:r w:rsidRPr="00885F96">
        <w:rPr>
          <w:b/>
          <w:lang w:val="en-GB"/>
        </w:rPr>
        <w:t>Keywords:</w:t>
      </w:r>
      <w:r>
        <w:rPr>
          <w:lang w:val="en-GB"/>
        </w:rPr>
        <w:t xml:space="preserve"> </w:t>
      </w:r>
      <w:r w:rsidR="0080698F">
        <w:rPr>
          <w:i/>
          <w:lang w:val="en-GB"/>
        </w:rPr>
        <w:t>juvenile</w:t>
      </w:r>
      <w:r w:rsidR="00920139">
        <w:rPr>
          <w:i/>
          <w:lang w:val="en-GB"/>
        </w:rPr>
        <w:t xml:space="preserve"> sexual </w:t>
      </w:r>
      <w:r w:rsidR="0080698F">
        <w:rPr>
          <w:i/>
          <w:lang w:val="en-GB"/>
        </w:rPr>
        <w:t>violence</w:t>
      </w:r>
      <w:r w:rsidR="00C8079F">
        <w:rPr>
          <w:i/>
          <w:lang w:val="en-GB"/>
        </w:rPr>
        <w:t>;</w:t>
      </w:r>
      <w:r w:rsidR="00920139">
        <w:rPr>
          <w:i/>
          <w:lang w:val="en-GB"/>
        </w:rPr>
        <w:t xml:space="preserve"> </w:t>
      </w:r>
      <w:r w:rsidR="0080698F">
        <w:rPr>
          <w:i/>
          <w:lang w:val="en-GB"/>
        </w:rPr>
        <w:t>sex</w:t>
      </w:r>
      <w:r w:rsidR="002E3CF2">
        <w:rPr>
          <w:i/>
          <w:lang w:val="en-GB"/>
        </w:rPr>
        <w:t>ual</w:t>
      </w:r>
      <w:r w:rsidR="0080698F">
        <w:rPr>
          <w:i/>
          <w:lang w:val="en-GB"/>
        </w:rPr>
        <w:t xml:space="preserve"> </w:t>
      </w:r>
      <w:r w:rsidR="00AB5C5B">
        <w:rPr>
          <w:i/>
          <w:lang w:val="en-GB"/>
        </w:rPr>
        <w:t>offend</w:t>
      </w:r>
      <w:r w:rsidR="0080698F">
        <w:rPr>
          <w:i/>
          <w:lang w:val="en-GB"/>
        </w:rPr>
        <w:t>ing</w:t>
      </w:r>
      <w:r w:rsidR="00C8079F">
        <w:rPr>
          <w:i/>
          <w:lang w:val="en-GB"/>
        </w:rPr>
        <w:t>;</w:t>
      </w:r>
      <w:r w:rsidR="00FB271B">
        <w:rPr>
          <w:i/>
          <w:lang w:val="en-GB"/>
        </w:rPr>
        <w:t xml:space="preserve"> </w:t>
      </w:r>
      <w:r w:rsidR="00C8079F">
        <w:rPr>
          <w:i/>
          <w:lang w:val="en-GB"/>
        </w:rPr>
        <w:t>risk factors;</w:t>
      </w:r>
      <w:r w:rsidR="00920139">
        <w:rPr>
          <w:i/>
          <w:lang w:val="en-GB"/>
        </w:rPr>
        <w:t xml:space="preserve"> </w:t>
      </w:r>
      <w:r w:rsidR="00033134">
        <w:rPr>
          <w:i/>
          <w:lang w:val="en-GB"/>
        </w:rPr>
        <w:t>sexual abuse</w:t>
      </w:r>
      <w:r w:rsidR="00AB0622">
        <w:rPr>
          <w:i/>
          <w:lang w:val="en-GB"/>
        </w:rPr>
        <w:t xml:space="preserve"> in Africa</w:t>
      </w:r>
    </w:p>
    <w:p w14:paraId="52B7437E" w14:textId="77777777" w:rsidR="00B226A9" w:rsidRPr="006675AE" w:rsidRDefault="00B226A9" w:rsidP="00074783">
      <w:pPr>
        <w:jc w:val="both"/>
        <w:rPr>
          <w:lang w:val="en-GB"/>
        </w:rPr>
      </w:pPr>
    </w:p>
    <w:p w14:paraId="5BA51250" w14:textId="77777777" w:rsidR="00B226A9" w:rsidRDefault="00B226A9" w:rsidP="00074783">
      <w:pPr>
        <w:jc w:val="both"/>
        <w:rPr>
          <w:lang w:val="en-GB"/>
        </w:rPr>
      </w:pPr>
    </w:p>
    <w:p w14:paraId="4C1820CF" w14:textId="77777777" w:rsidR="00897126" w:rsidRDefault="00897126" w:rsidP="00074783">
      <w:pPr>
        <w:jc w:val="both"/>
        <w:rPr>
          <w:lang w:val="en-GB"/>
        </w:rPr>
      </w:pPr>
    </w:p>
    <w:p w14:paraId="66BC6339" w14:textId="77777777" w:rsidR="00AC7B1B" w:rsidRPr="006675AE" w:rsidRDefault="00AC7B1B" w:rsidP="00074783">
      <w:pPr>
        <w:jc w:val="both"/>
        <w:rPr>
          <w:lang w:val="en-GB"/>
        </w:rPr>
      </w:pPr>
    </w:p>
    <w:p w14:paraId="21558693" w14:textId="1F7363B2" w:rsidR="00C85D68" w:rsidRDefault="00C85D68" w:rsidP="00074783">
      <w:pPr>
        <w:jc w:val="both"/>
        <w:rPr>
          <w:lang w:val="en-GB"/>
        </w:rPr>
      </w:pPr>
    </w:p>
    <w:p w14:paraId="28C45C9C" w14:textId="77777777" w:rsidR="0001242C" w:rsidRDefault="0001242C" w:rsidP="00074783">
      <w:pPr>
        <w:jc w:val="both"/>
        <w:rPr>
          <w:lang w:val="en-GB"/>
        </w:rPr>
      </w:pPr>
    </w:p>
    <w:p w14:paraId="7CB5767B" w14:textId="77777777" w:rsidR="00E715E6" w:rsidRPr="006675AE" w:rsidRDefault="00E715E6" w:rsidP="00074783">
      <w:pPr>
        <w:jc w:val="both"/>
        <w:rPr>
          <w:lang w:val="en-GB"/>
        </w:rPr>
      </w:pPr>
    </w:p>
    <w:p w14:paraId="4F6D905B" w14:textId="219DB01D" w:rsidR="00E63FF5" w:rsidRPr="00582023" w:rsidRDefault="006B791A" w:rsidP="00A3054C">
      <w:pPr>
        <w:pStyle w:val="Heading1"/>
      </w:pPr>
      <w:r>
        <w:lastRenderedPageBreak/>
        <w:t xml:space="preserve">1. </w:t>
      </w:r>
      <w:r w:rsidR="00D22B20" w:rsidRPr="00582023">
        <w:t>Introduction</w:t>
      </w:r>
    </w:p>
    <w:p w14:paraId="497EFE66" w14:textId="3EC076F5" w:rsidR="00F93118" w:rsidRPr="00C52F92" w:rsidRDefault="00B15F65" w:rsidP="003E38EC">
      <w:pPr>
        <w:spacing w:line="480" w:lineRule="auto"/>
        <w:jc w:val="both"/>
        <w:rPr>
          <w:lang w:val="en-GB"/>
        </w:rPr>
      </w:pPr>
      <w:r w:rsidRPr="00896156">
        <w:rPr>
          <w:lang w:val="en-GB"/>
        </w:rPr>
        <w:t>There has been</w:t>
      </w:r>
      <w:r w:rsidR="006E5A5B" w:rsidRPr="00896156">
        <w:rPr>
          <w:lang w:val="en-GB"/>
        </w:rPr>
        <w:t xml:space="preserve"> increasing global con</w:t>
      </w:r>
      <w:r w:rsidR="00B27F1E" w:rsidRPr="00896156">
        <w:rPr>
          <w:lang w:val="en-GB"/>
        </w:rPr>
        <w:t>c</w:t>
      </w:r>
      <w:r w:rsidR="00CB0BD6" w:rsidRPr="00896156">
        <w:rPr>
          <w:lang w:val="en-GB"/>
        </w:rPr>
        <w:t>ern about the problem of</w:t>
      </w:r>
      <w:r w:rsidR="00B27F1E" w:rsidRPr="00896156">
        <w:rPr>
          <w:lang w:val="en-GB"/>
        </w:rPr>
        <w:t xml:space="preserve"> </w:t>
      </w:r>
      <w:r w:rsidR="006E5A5B" w:rsidRPr="00896156">
        <w:rPr>
          <w:lang w:val="en-GB"/>
        </w:rPr>
        <w:t xml:space="preserve">sexual </w:t>
      </w:r>
      <w:r w:rsidR="00054AC8" w:rsidRPr="00896156">
        <w:rPr>
          <w:lang w:val="en-GB"/>
        </w:rPr>
        <w:t>violence</w:t>
      </w:r>
      <w:r w:rsidR="008B3FF2">
        <w:rPr>
          <w:lang w:val="en-GB"/>
        </w:rPr>
        <w:t xml:space="preserve"> (</w:t>
      </w:r>
      <w:r w:rsidR="001A32DE">
        <w:rPr>
          <w:lang w:val="en-GB"/>
        </w:rPr>
        <w:t xml:space="preserve">Finkelhor, </w:t>
      </w:r>
      <w:r w:rsidR="001A32DE">
        <w:t>Ormrod</w:t>
      </w:r>
      <w:r w:rsidR="001A32DE" w:rsidRPr="008F6541">
        <w:t>, &amp; Chaffin</w:t>
      </w:r>
      <w:r w:rsidR="001A32DE">
        <w:rPr>
          <w:lang w:val="en-GB"/>
        </w:rPr>
        <w:t>,</w:t>
      </w:r>
      <w:r w:rsidR="001D1ADA" w:rsidRPr="00896156">
        <w:rPr>
          <w:lang w:val="en-GB"/>
        </w:rPr>
        <w:t xml:space="preserve"> 2009</w:t>
      </w:r>
      <w:r w:rsidR="005A3128" w:rsidRPr="00896156">
        <w:rPr>
          <w:lang w:val="en-GB"/>
        </w:rPr>
        <w:t xml:space="preserve">; </w:t>
      </w:r>
      <w:r w:rsidR="00BF6438" w:rsidRPr="00896156">
        <w:rPr>
          <w:lang w:val="en-GB"/>
        </w:rPr>
        <w:t>Krug et al</w:t>
      </w:r>
      <w:r w:rsidR="00585C66">
        <w:rPr>
          <w:lang w:val="en-GB"/>
        </w:rPr>
        <w:t>.,</w:t>
      </w:r>
      <w:r w:rsidR="00BF6438" w:rsidRPr="00896156">
        <w:rPr>
          <w:lang w:val="en-GB"/>
        </w:rPr>
        <w:t xml:space="preserve"> 2002</w:t>
      </w:r>
      <w:r w:rsidR="003379FC" w:rsidRPr="00896156">
        <w:rPr>
          <w:lang w:val="en-GB"/>
        </w:rPr>
        <w:t>;</w:t>
      </w:r>
      <w:r w:rsidR="00C74DDF">
        <w:rPr>
          <w:lang w:val="en-GB"/>
        </w:rPr>
        <w:t xml:space="preserve"> </w:t>
      </w:r>
      <w:r w:rsidR="00C74DDF" w:rsidRPr="00C52F92">
        <w:rPr>
          <w:lang w:val="en-GB"/>
        </w:rPr>
        <w:t>Leach</w:t>
      </w:r>
      <w:r w:rsidR="00C74DDF">
        <w:rPr>
          <w:lang w:val="en-GB"/>
        </w:rPr>
        <w:t>, 2003;</w:t>
      </w:r>
      <w:r w:rsidR="003379FC" w:rsidRPr="00896156">
        <w:rPr>
          <w:lang w:val="en-GB"/>
        </w:rPr>
        <w:t xml:space="preserve"> </w:t>
      </w:r>
      <w:r w:rsidR="0051716D">
        <w:rPr>
          <w:lang w:val="en-GB"/>
        </w:rPr>
        <w:t>Stoltenborgh et al.</w:t>
      </w:r>
      <w:r w:rsidR="00585C66">
        <w:rPr>
          <w:lang w:val="en-GB"/>
        </w:rPr>
        <w:t>,</w:t>
      </w:r>
      <w:r w:rsidR="0051716D">
        <w:rPr>
          <w:lang w:val="en-GB"/>
        </w:rPr>
        <w:t xml:space="preserve"> 2011</w:t>
      </w:r>
      <w:r w:rsidR="00E155F7" w:rsidRPr="00896156">
        <w:rPr>
          <w:lang w:val="en-GB"/>
        </w:rPr>
        <w:t>)</w:t>
      </w:r>
      <w:r w:rsidR="00F020C1" w:rsidRPr="00896156">
        <w:rPr>
          <w:lang w:val="en-GB"/>
        </w:rPr>
        <w:t>.</w:t>
      </w:r>
      <w:r w:rsidR="00F020C1" w:rsidRPr="00C52F92">
        <w:rPr>
          <w:lang w:val="en-GB"/>
        </w:rPr>
        <w:t xml:space="preserve"> </w:t>
      </w:r>
      <w:r w:rsidR="00A31142" w:rsidRPr="00C52F92">
        <w:rPr>
          <w:lang w:val="en-GB"/>
        </w:rPr>
        <w:t>Studies show that one in four women have been victim of sexual violence, and up to a third of adolescent girls report</w:t>
      </w:r>
      <w:r w:rsidR="00F1434F">
        <w:rPr>
          <w:lang w:val="en-GB"/>
        </w:rPr>
        <w:t xml:space="preserve"> that their first sexual encounter</w:t>
      </w:r>
      <w:r w:rsidR="00A31142" w:rsidRPr="00C52F92">
        <w:rPr>
          <w:lang w:val="en-GB"/>
        </w:rPr>
        <w:t xml:space="preserve"> was by force</w:t>
      </w:r>
      <w:r w:rsidR="00E431C0">
        <w:rPr>
          <w:lang w:val="en-GB"/>
        </w:rPr>
        <w:t xml:space="preserve"> (Flatley</w:t>
      </w:r>
      <w:r w:rsidR="00B16B9D">
        <w:rPr>
          <w:lang w:val="en-GB"/>
        </w:rPr>
        <w:t>,</w:t>
      </w:r>
      <w:r w:rsidR="00E431C0">
        <w:rPr>
          <w:lang w:val="en-GB"/>
        </w:rPr>
        <w:t xml:space="preserve"> 2016; Jewkes et al., 2006</w:t>
      </w:r>
      <w:r w:rsidR="00AC1974">
        <w:rPr>
          <w:lang w:val="en-GB"/>
        </w:rPr>
        <w:t>)</w:t>
      </w:r>
      <w:r w:rsidR="00A31142" w:rsidRPr="00C52F92">
        <w:rPr>
          <w:lang w:val="en-GB"/>
        </w:rPr>
        <w:t xml:space="preserve">. </w:t>
      </w:r>
      <w:r w:rsidR="004075D0" w:rsidRPr="00C52F92">
        <w:rPr>
          <w:lang w:val="en-GB"/>
        </w:rPr>
        <w:t xml:space="preserve">Estimates of sexual violence in Africa vary considerably </w:t>
      </w:r>
      <w:r w:rsidR="00CF1781">
        <w:rPr>
          <w:lang w:val="en-GB"/>
        </w:rPr>
        <w:t xml:space="preserve">and these variations are </w:t>
      </w:r>
      <w:r w:rsidR="002E2C90">
        <w:rPr>
          <w:lang w:val="en-GB"/>
        </w:rPr>
        <w:t xml:space="preserve">in </w:t>
      </w:r>
      <w:r w:rsidR="004075D0" w:rsidRPr="00C52F92">
        <w:rPr>
          <w:lang w:val="en-GB"/>
        </w:rPr>
        <w:t>part</w:t>
      </w:r>
      <w:r w:rsidR="002E2C90">
        <w:rPr>
          <w:lang w:val="en-GB"/>
        </w:rPr>
        <w:t xml:space="preserve"> </w:t>
      </w:r>
      <w:r w:rsidR="001D4ED0">
        <w:rPr>
          <w:lang w:val="en-GB"/>
        </w:rPr>
        <w:t xml:space="preserve">due to the </w:t>
      </w:r>
      <w:r w:rsidR="00EC48EF" w:rsidRPr="00C52F92">
        <w:rPr>
          <w:lang w:val="en-GB"/>
        </w:rPr>
        <w:t xml:space="preserve">lack </w:t>
      </w:r>
      <w:r w:rsidR="004075D0" w:rsidRPr="00C52F92">
        <w:rPr>
          <w:lang w:val="en-GB"/>
        </w:rPr>
        <w:t>of adequate data collection system</w:t>
      </w:r>
      <w:r w:rsidR="002C7D03" w:rsidRPr="00C52F92">
        <w:rPr>
          <w:lang w:val="en-GB"/>
        </w:rPr>
        <w:t xml:space="preserve"> (</w:t>
      </w:r>
      <w:r w:rsidR="004F1C25" w:rsidRPr="00C52F92">
        <w:rPr>
          <w:lang w:val="en-GB"/>
        </w:rPr>
        <w:t xml:space="preserve">Jewkes &amp; Abrahams, 2002; </w:t>
      </w:r>
      <w:r w:rsidR="00DE41A4" w:rsidRPr="00C52F92">
        <w:rPr>
          <w:lang w:val="en-GB"/>
        </w:rPr>
        <w:t>Jewkes et al.</w:t>
      </w:r>
      <w:r w:rsidR="001F6EB5">
        <w:rPr>
          <w:lang w:val="en-GB"/>
        </w:rPr>
        <w:t>,</w:t>
      </w:r>
      <w:r w:rsidR="00DE41A4" w:rsidRPr="00C52F92">
        <w:rPr>
          <w:lang w:val="en-GB"/>
        </w:rPr>
        <w:t xml:space="preserve"> 2006</w:t>
      </w:r>
      <w:r w:rsidR="00D80BEA">
        <w:rPr>
          <w:lang w:val="en-GB"/>
        </w:rPr>
        <w:t>;</w:t>
      </w:r>
      <w:r w:rsidR="00E14677">
        <w:rPr>
          <w:lang w:val="en-GB"/>
        </w:rPr>
        <w:t xml:space="preserve"> </w:t>
      </w:r>
      <w:r w:rsidR="005F5BFE" w:rsidRPr="00C52F92">
        <w:rPr>
          <w:lang w:val="en-GB"/>
        </w:rPr>
        <w:t>Lahor</w:t>
      </w:r>
      <w:r w:rsidR="00E14677">
        <w:rPr>
          <w:lang w:val="en-GB"/>
        </w:rPr>
        <w:t>, 2004</w:t>
      </w:r>
      <w:r w:rsidR="00F84971">
        <w:rPr>
          <w:lang w:val="en-GB"/>
        </w:rPr>
        <w:t xml:space="preserve">; </w:t>
      </w:r>
      <w:r w:rsidR="00331D6F">
        <w:rPr>
          <w:lang w:val="en-GB"/>
        </w:rPr>
        <w:t xml:space="preserve">Stoltenborgh et al., </w:t>
      </w:r>
      <w:r w:rsidR="00F84971">
        <w:rPr>
          <w:lang w:val="en-GB"/>
        </w:rPr>
        <w:t>2011</w:t>
      </w:r>
      <w:r w:rsidR="002C7D03" w:rsidRPr="00C52F92">
        <w:rPr>
          <w:lang w:val="en-GB"/>
        </w:rPr>
        <w:t>)</w:t>
      </w:r>
      <w:r w:rsidR="004075D0" w:rsidRPr="00C52F92">
        <w:rPr>
          <w:lang w:val="en-GB"/>
        </w:rPr>
        <w:t>.</w:t>
      </w:r>
      <w:r w:rsidR="003F13AB" w:rsidRPr="00C52F92">
        <w:rPr>
          <w:lang w:val="en-GB"/>
        </w:rPr>
        <w:t xml:space="preserve"> </w:t>
      </w:r>
      <w:r w:rsidR="0092613B" w:rsidRPr="00C52F92">
        <w:rPr>
          <w:lang w:val="en-GB"/>
        </w:rPr>
        <w:t>In</w:t>
      </w:r>
      <w:r w:rsidR="000346E5" w:rsidRPr="00C52F92">
        <w:rPr>
          <w:lang w:val="en-GB"/>
        </w:rPr>
        <w:t xml:space="preserve"> Ghana</w:t>
      </w:r>
      <w:r w:rsidR="003F13AB" w:rsidRPr="00C52F92">
        <w:rPr>
          <w:lang w:val="en-GB"/>
        </w:rPr>
        <w:t xml:space="preserve"> police official</w:t>
      </w:r>
      <w:r w:rsidR="00C23EFF" w:rsidRPr="00C52F92">
        <w:rPr>
          <w:lang w:val="en-GB"/>
        </w:rPr>
        <w:t xml:space="preserve"> record </w:t>
      </w:r>
      <w:r w:rsidR="003F13AB" w:rsidRPr="00C52F92">
        <w:rPr>
          <w:lang w:val="en-GB"/>
        </w:rPr>
        <w:t>r</w:t>
      </w:r>
      <w:r w:rsidR="007234E8" w:rsidRPr="00C52F92">
        <w:rPr>
          <w:lang w:val="en-GB"/>
        </w:rPr>
        <w:t>eport average incidence</w:t>
      </w:r>
      <w:r w:rsidR="00EC48EF" w:rsidRPr="00C52F92">
        <w:rPr>
          <w:lang w:val="en-GB"/>
        </w:rPr>
        <w:t xml:space="preserve"> rate</w:t>
      </w:r>
      <w:r w:rsidR="007234E8" w:rsidRPr="00C52F92">
        <w:rPr>
          <w:lang w:val="en-GB"/>
        </w:rPr>
        <w:t xml:space="preserve"> of 19.5 </w:t>
      </w:r>
      <w:r w:rsidR="00510B1B" w:rsidRPr="00C52F92">
        <w:rPr>
          <w:lang w:val="en-GB"/>
        </w:rPr>
        <w:t xml:space="preserve">child rape </w:t>
      </w:r>
      <w:r w:rsidR="00DA75AB" w:rsidRPr="00C52F92">
        <w:rPr>
          <w:lang w:val="en-GB"/>
        </w:rPr>
        <w:t xml:space="preserve">per 100,000 </w:t>
      </w:r>
      <w:r w:rsidR="00510B1B" w:rsidRPr="00C52F92">
        <w:rPr>
          <w:lang w:val="en-GB"/>
        </w:rPr>
        <w:t>girls</w:t>
      </w:r>
      <w:r w:rsidR="00DC0A3C" w:rsidRPr="00C52F92">
        <w:rPr>
          <w:lang w:val="en-GB"/>
        </w:rPr>
        <w:t xml:space="preserve"> (up to age 19)</w:t>
      </w:r>
      <w:r w:rsidR="007234E8" w:rsidRPr="00C52F92">
        <w:rPr>
          <w:lang w:val="en-GB"/>
        </w:rPr>
        <w:t xml:space="preserve"> and 4.8</w:t>
      </w:r>
      <w:r w:rsidR="00EC48EF" w:rsidRPr="00C52F92">
        <w:rPr>
          <w:lang w:val="en-GB"/>
        </w:rPr>
        <w:t xml:space="preserve"> rape</w:t>
      </w:r>
      <w:r w:rsidR="007234E8" w:rsidRPr="00C52F92">
        <w:rPr>
          <w:lang w:val="en-GB"/>
        </w:rPr>
        <w:t xml:space="preserve"> </w:t>
      </w:r>
      <w:r w:rsidR="00510B1B" w:rsidRPr="00C52F92">
        <w:rPr>
          <w:lang w:val="en-GB"/>
        </w:rPr>
        <w:t>per 100,000 women in the last 5 years (2010-2014)</w:t>
      </w:r>
      <w:r w:rsidR="00576A41">
        <w:rPr>
          <w:lang w:val="en-GB"/>
        </w:rPr>
        <w:t xml:space="preserve"> (D</w:t>
      </w:r>
      <w:r w:rsidR="00F1434F">
        <w:rPr>
          <w:lang w:val="en-GB"/>
        </w:rPr>
        <w:t>omestic Violence and Victim Support Unit, [D</w:t>
      </w:r>
      <w:r w:rsidR="00576A41">
        <w:rPr>
          <w:lang w:val="en-GB"/>
        </w:rPr>
        <w:t>OVSSU</w:t>
      </w:r>
      <w:r w:rsidR="00F1434F">
        <w:rPr>
          <w:lang w:val="en-GB"/>
        </w:rPr>
        <w:t>]</w:t>
      </w:r>
      <w:r w:rsidR="00B52FD2">
        <w:rPr>
          <w:lang w:val="en-GB"/>
        </w:rPr>
        <w:t xml:space="preserve"> 20</w:t>
      </w:r>
      <w:r w:rsidR="00576A41">
        <w:rPr>
          <w:lang w:val="en-GB"/>
        </w:rPr>
        <w:t>16)</w:t>
      </w:r>
      <w:r w:rsidR="00CE4D56" w:rsidRPr="00C52F92">
        <w:rPr>
          <w:lang w:val="en-GB"/>
        </w:rPr>
        <w:t xml:space="preserve">. </w:t>
      </w:r>
      <w:r w:rsidR="00534264" w:rsidRPr="00C52F92">
        <w:rPr>
          <w:lang w:val="en-GB"/>
        </w:rPr>
        <w:t>Various</w:t>
      </w:r>
      <w:r w:rsidR="00697873" w:rsidRPr="00C52F92">
        <w:rPr>
          <w:lang w:val="en-GB"/>
        </w:rPr>
        <w:t xml:space="preserve"> studies</w:t>
      </w:r>
      <w:r w:rsidR="00534264" w:rsidRPr="00C52F92">
        <w:rPr>
          <w:lang w:val="en-GB"/>
        </w:rPr>
        <w:t xml:space="preserve"> provide varying prevalence estimates</w:t>
      </w:r>
      <w:r w:rsidR="00B45774">
        <w:rPr>
          <w:lang w:val="en-GB"/>
        </w:rPr>
        <w:t xml:space="preserve"> </w:t>
      </w:r>
      <w:r w:rsidR="002C73B6">
        <w:rPr>
          <w:lang w:val="en-GB"/>
        </w:rPr>
        <w:t xml:space="preserve">of </w:t>
      </w:r>
      <w:r w:rsidR="00B45774">
        <w:rPr>
          <w:lang w:val="en-GB"/>
        </w:rPr>
        <w:t>sexual violence</w:t>
      </w:r>
      <w:r w:rsidR="00534264" w:rsidRPr="00C52F92">
        <w:rPr>
          <w:lang w:val="en-GB"/>
        </w:rPr>
        <w:t xml:space="preserve"> </w:t>
      </w:r>
      <w:r w:rsidR="00E60403">
        <w:rPr>
          <w:lang w:val="en-GB"/>
        </w:rPr>
        <w:t xml:space="preserve">ranging </w:t>
      </w:r>
      <w:r w:rsidR="00534264" w:rsidRPr="00C52F92">
        <w:rPr>
          <w:lang w:val="en-GB"/>
        </w:rPr>
        <w:t xml:space="preserve">from </w:t>
      </w:r>
      <w:r w:rsidR="0074318F" w:rsidRPr="00C52F92">
        <w:rPr>
          <w:lang w:val="en-GB"/>
        </w:rPr>
        <w:t>6</w:t>
      </w:r>
      <w:r w:rsidR="00BE4987" w:rsidRPr="00C52F92">
        <w:rPr>
          <w:lang w:val="en-GB"/>
        </w:rPr>
        <w:t xml:space="preserve"> to</w:t>
      </w:r>
      <w:r w:rsidR="00766CF0" w:rsidRPr="00C52F92">
        <w:rPr>
          <w:lang w:val="en-GB"/>
        </w:rPr>
        <w:t xml:space="preserve"> 33</w:t>
      </w:r>
      <w:r w:rsidR="00FB5D18" w:rsidRPr="00C52F92">
        <w:rPr>
          <w:lang w:val="en-GB"/>
        </w:rPr>
        <w:t xml:space="preserve"> per</w:t>
      </w:r>
      <w:r w:rsidR="00E4193F" w:rsidRPr="00C52F92">
        <w:rPr>
          <w:lang w:val="en-GB"/>
        </w:rPr>
        <w:t xml:space="preserve"> </w:t>
      </w:r>
      <w:r w:rsidR="00FB5D18" w:rsidRPr="00C52F92">
        <w:rPr>
          <w:lang w:val="en-GB"/>
        </w:rPr>
        <w:t>cent</w:t>
      </w:r>
      <w:r w:rsidR="00A1790A" w:rsidRPr="00C52F92">
        <w:rPr>
          <w:lang w:val="en-GB"/>
        </w:rPr>
        <w:t xml:space="preserve"> depending on the</w:t>
      </w:r>
      <w:r w:rsidR="005F25E7" w:rsidRPr="00C52F92">
        <w:rPr>
          <w:lang w:val="en-GB"/>
        </w:rPr>
        <w:t xml:space="preserve"> data source,</w:t>
      </w:r>
      <w:r w:rsidR="000C1B82" w:rsidRPr="00C52F92">
        <w:rPr>
          <w:lang w:val="en-GB"/>
        </w:rPr>
        <w:t xml:space="preserve"> </w:t>
      </w:r>
      <w:r w:rsidR="00463ECB" w:rsidRPr="00C52F92">
        <w:rPr>
          <w:lang w:val="en-GB"/>
        </w:rPr>
        <w:t>type</w:t>
      </w:r>
      <w:r w:rsidR="000C1B82" w:rsidRPr="00C52F92">
        <w:rPr>
          <w:lang w:val="en-GB"/>
        </w:rPr>
        <w:t xml:space="preserve"> </w:t>
      </w:r>
      <w:r w:rsidR="00A63A79" w:rsidRPr="00C52F92">
        <w:rPr>
          <w:lang w:val="en-GB"/>
        </w:rPr>
        <w:t xml:space="preserve">of </w:t>
      </w:r>
      <w:r w:rsidR="00393147" w:rsidRPr="00C52F92">
        <w:rPr>
          <w:lang w:val="en-GB"/>
        </w:rPr>
        <w:t>sample and definition</w:t>
      </w:r>
      <w:r w:rsidR="00A63A79" w:rsidRPr="00C52F92">
        <w:rPr>
          <w:lang w:val="en-GB"/>
        </w:rPr>
        <w:t xml:space="preserve"> </w:t>
      </w:r>
      <w:r w:rsidR="00A1790A" w:rsidRPr="00C52F92">
        <w:rPr>
          <w:lang w:val="en-GB"/>
        </w:rPr>
        <w:t>employed in the study</w:t>
      </w:r>
      <w:r w:rsidR="003608AD" w:rsidRPr="00C52F92">
        <w:rPr>
          <w:lang w:val="en-GB"/>
        </w:rPr>
        <w:t xml:space="preserve"> </w:t>
      </w:r>
      <w:r w:rsidR="003608AD" w:rsidRPr="00414100">
        <w:rPr>
          <w:lang w:val="en-GB"/>
        </w:rPr>
        <w:t>(</w:t>
      </w:r>
      <w:r w:rsidR="00902DBC" w:rsidRPr="00414100">
        <w:rPr>
          <w:lang w:val="en-GB"/>
        </w:rPr>
        <w:t>Boakye</w:t>
      </w:r>
      <w:r w:rsidR="003C3739">
        <w:rPr>
          <w:lang w:val="en-GB"/>
        </w:rPr>
        <w:t>,</w:t>
      </w:r>
      <w:r w:rsidR="00902DBC" w:rsidRPr="00414100">
        <w:rPr>
          <w:lang w:val="en-GB"/>
        </w:rPr>
        <w:t xml:space="preserve"> 2009b;</w:t>
      </w:r>
      <w:r w:rsidR="00163718" w:rsidRPr="00414100">
        <w:rPr>
          <w:lang w:val="en-GB"/>
        </w:rPr>
        <w:t xml:space="preserve"> </w:t>
      </w:r>
      <w:r w:rsidR="005D57BF">
        <w:rPr>
          <w:lang w:val="en-GB"/>
        </w:rPr>
        <w:t xml:space="preserve">Child Research and Resource Centre, 2009; </w:t>
      </w:r>
      <w:r w:rsidR="00163718" w:rsidRPr="00414100">
        <w:rPr>
          <w:lang w:val="en-GB"/>
        </w:rPr>
        <w:t>Coker-Appiah &amp; C</w:t>
      </w:r>
      <w:r w:rsidR="00C92A8D">
        <w:rPr>
          <w:lang w:val="en-GB"/>
        </w:rPr>
        <w:t>usack, 1999;</w:t>
      </w:r>
      <w:r w:rsidR="005D57BF">
        <w:rPr>
          <w:lang w:val="en-GB"/>
        </w:rPr>
        <w:t xml:space="preserve"> </w:t>
      </w:r>
      <w:r w:rsidR="006938C3">
        <w:rPr>
          <w:lang w:val="en-GB"/>
        </w:rPr>
        <w:t>Tenkorang &amp; Owusu, 2013</w:t>
      </w:r>
      <w:r w:rsidR="00414100" w:rsidRPr="00414100">
        <w:rPr>
          <w:lang w:val="en-GB"/>
        </w:rPr>
        <w:t>)</w:t>
      </w:r>
      <w:r w:rsidR="00A1790A" w:rsidRPr="00414100">
        <w:rPr>
          <w:lang w:val="en-GB"/>
        </w:rPr>
        <w:t>.</w:t>
      </w:r>
      <w:r w:rsidR="00A1790A" w:rsidRPr="00C52F92">
        <w:rPr>
          <w:lang w:val="en-GB"/>
        </w:rPr>
        <w:t xml:space="preserve"> </w:t>
      </w:r>
      <w:r w:rsidR="00472DC8">
        <w:rPr>
          <w:lang w:val="en-GB"/>
        </w:rPr>
        <w:t>Overall</w:t>
      </w:r>
      <w:r w:rsidR="000E39E2">
        <w:rPr>
          <w:lang w:val="en-GB"/>
        </w:rPr>
        <w:t xml:space="preserve">, the evidence </w:t>
      </w:r>
      <w:r w:rsidR="00BA1DCC">
        <w:rPr>
          <w:lang w:val="en-GB"/>
        </w:rPr>
        <w:t xml:space="preserve">from </w:t>
      </w:r>
      <w:r w:rsidR="000E39E2">
        <w:rPr>
          <w:lang w:val="en-GB"/>
        </w:rPr>
        <w:t>both</w:t>
      </w:r>
      <w:r w:rsidR="00472DC8">
        <w:rPr>
          <w:lang w:val="en-GB"/>
        </w:rPr>
        <w:t xml:space="preserve"> </w:t>
      </w:r>
      <w:r w:rsidR="00A64304" w:rsidRPr="00C52F92">
        <w:rPr>
          <w:lang w:val="en-GB"/>
        </w:rPr>
        <w:t xml:space="preserve">official records </w:t>
      </w:r>
      <w:r w:rsidR="00472DC8">
        <w:rPr>
          <w:lang w:val="en-GB"/>
        </w:rPr>
        <w:t>and results from prevalence</w:t>
      </w:r>
      <w:r w:rsidR="001C2FB1" w:rsidRPr="00C52F92">
        <w:rPr>
          <w:lang w:val="en-GB"/>
        </w:rPr>
        <w:t xml:space="preserve"> studies indicate that the majority </w:t>
      </w:r>
      <w:r w:rsidR="002F6ACB">
        <w:rPr>
          <w:lang w:val="en-GB"/>
        </w:rPr>
        <w:t>of the abuse occurred</w:t>
      </w:r>
      <w:r w:rsidR="00EC48EF" w:rsidRPr="00C52F92">
        <w:rPr>
          <w:lang w:val="en-GB"/>
        </w:rPr>
        <w:t xml:space="preserve"> </w:t>
      </w:r>
      <w:r w:rsidR="00E55713" w:rsidRPr="00C52F92">
        <w:rPr>
          <w:lang w:val="en-GB"/>
        </w:rPr>
        <w:t>when the victim was young and</w:t>
      </w:r>
      <w:r w:rsidR="001C2FB1" w:rsidRPr="00C52F92">
        <w:rPr>
          <w:lang w:val="en-GB"/>
        </w:rPr>
        <w:t xml:space="preserve"> offenders are </w:t>
      </w:r>
      <w:r w:rsidR="00EC48EF" w:rsidRPr="00C52F92">
        <w:rPr>
          <w:lang w:val="en-GB"/>
        </w:rPr>
        <w:t xml:space="preserve">usually </w:t>
      </w:r>
      <w:r w:rsidR="00E55713" w:rsidRPr="00C52F92">
        <w:rPr>
          <w:lang w:val="en-GB"/>
        </w:rPr>
        <w:t xml:space="preserve">classmates </w:t>
      </w:r>
      <w:r w:rsidR="00783742" w:rsidRPr="00C52F92">
        <w:rPr>
          <w:lang w:val="en-GB"/>
        </w:rPr>
        <w:t xml:space="preserve">and male acquaintance </w:t>
      </w:r>
      <w:r w:rsidR="007632A1" w:rsidRPr="00C52F92">
        <w:rPr>
          <w:lang w:val="en-GB"/>
        </w:rPr>
        <w:t>(</w:t>
      </w:r>
      <w:r w:rsidR="00842DB1" w:rsidRPr="00C52F92">
        <w:rPr>
          <w:lang w:val="en-GB"/>
        </w:rPr>
        <w:t>Appiah-Coker &amp; Cusack</w:t>
      </w:r>
      <w:r w:rsidR="00842DB1">
        <w:rPr>
          <w:lang w:val="en-GB"/>
        </w:rPr>
        <w:t>,</w:t>
      </w:r>
      <w:r w:rsidR="00842DB1" w:rsidRPr="00C52F92">
        <w:rPr>
          <w:lang w:val="en-GB"/>
        </w:rPr>
        <w:t xml:space="preserve"> 1999</w:t>
      </w:r>
      <w:r w:rsidR="00842DB1">
        <w:rPr>
          <w:lang w:val="en-GB"/>
        </w:rPr>
        <w:t xml:space="preserve">; </w:t>
      </w:r>
      <w:r w:rsidR="007A7FCE" w:rsidRPr="00C52F92">
        <w:rPr>
          <w:lang w:val="en-GB"/>
        </w:rPr>
        <w:t>Boakye</w:t>
      </w:r>
      <w:r w:rsidR="002F6ACB">
        <w:rPr>
          <w:lang w:val="en-GB"/>
        </w:rPr>
        <w:t>,</w:t>
      </w:r>
      <w:r w:rsidR="007A7FCE" w:rsidRPr="00C52F92">
        <w:rPr>
          <w:lang w:val="en-GB"/>
        </w:rPr>
        <w:t xml:space="preserve"> 2009</w:t>
      </w:r>
      <w:r w:rsidR="00C70AA6">
        <w:rPr>
          <w:lang w:val="en-GB"/>
        </w:rPr>
        <w:t>b</w:t>
      </w:r>
      <w:r w:rsidR="007A7FCE" w:rsidRPr="00C52F92">
        <w:rPr>
          <w:lang w:val="en-GB"/>
        </w:rPr>
        <w:t xml:space="preserve">; </w:t>
      </w:r>
      <w:r w:rsidR="00FC284C" w:rsidRPr="00C52F92">
        <w:rPr>
          <w:lang w:val="en-GB"/>
        </w:rPr>
        <w:t>Flatley</w:t>
      </w:r>
      <w:r w:rsidR="00E04E5A">
        <w:rPr>
          <w:lang w:val="en-GB"/>
        </w:rPr>
        <w:t>,</w:t>
      </w:r>
      <w:r w:rsidR="00FC284C" w:rsidRPr="00C52F92">
        <w:rPr>
          <w:lang w:val="en-GB"/>
        </w:rPr>
        <w:t xml:space="preserve"> 2016;</w:t>
      </w:r>
      <w:r w:rsidR="00464BAB" w:rsidRPr="00C52F92">
        <w:rPr>
          <w:lang w:val="en-GB"/>
        </w:rPr>
        <w:t xml:space="preserve"> Jewkes et al</w:t>
      </w:r>
      <w:r w:rsidR="002F6ACB">
        <w:rPr>
          <w:lang w:val="en-GB"/>
        </w:rPr>
        <w:t>.,</w:t>
      </w:r>
      <w:r w:rsidR="00464BAB" w:rsidRPr="00C52F92">
        <w:rPr>
          <w:lang w:val="en-GB"/>
        </w:rPr>
        <w:t xml:space="preserve"> 2006</w:t>
      </w:r>
      <w:r w:rsidR="007632A1" w:rsidRPr="00C52F92">
        <w:rPr>
          <w:lang w:val="en-GB"/>
        </w:rPr>
        <w:t>)</w:t>
      </w:r>
      <w:r w:rsidR="001C2FB1" w:rsidRPr="00C52F92">
        <w:rPr>
          <w:lang w:val="en-GB"/>
        </w:rPr>
        <w:t xml:space="preserve">. </w:t>
      </w:r>
    </w:p>
    <w:p w14:paraId="5A597104" w14:textId="46E4ACF1" w:rsidR="003646C5" w:rsidRDefault="00757EE5" w:rsidP="003646C5">
      <w:pPr>
        <w:spacing w:line="480" w:lineRule="auto"/>
        <w:ind w:firstLine="720"/>
        <w:jc w:val="both"/>
        <w:rPr>
          <w:lang w:val="en-GB"/>
        </w:rPr>
      </w:pPr>
      <w:r w:rsidRPr="00C52F92">
        <w:rPr>
          <w:lang w:val="en-GB"/>
        </w:rPr>
        <w:t xml:space="preserve">Although </w:t>
      </w:r>
      <w:r w:rsidR="004C2D2A" w:rsidRPr="00C52F92">
        <w:rPr>
          <w:lang w:val="en-GB"/>
        </w:rPr>
        <w:t>the problem of</w:t>
      </w:r>
      <w:r w:rsidR="001328B3" w:rsidRPr="00C52F92">
        <w:rPr>
          <w:lang w:val="en-GB"/>
        </w:rPr>
        <w:t xml:space="preserve"> sexual </w:t>
      </w:r>
      <w:r w:rsidR="004C2D2A" w:rsidRPr="00C52F92">
        <w:rPr>
          <w:lang w:val="en-GB"/>
        </w:rPr>
        <w:t xml:space="preserve">violence </w:t>
      </w:r>
      <w:r w:rsidR="00FC2B2C" w:rsidRPr="00C52F92">
        <w:rPr>
          <w:lang w:val="en-GB"/>
        </w:rPr>
        <w:t>in Africa</w:t>
      </w:r>
      <w:r w:rsidR="00540090" w:rsidRPr="00C52F92">
        <w:rPr>
          <w:lang w:val="en-GB"/>
        </w:rPr>
        <w:t xml:space="preserve"> is recognised</w:t>
      </w:r>
      <w:r w:rsidR="001328B3" w:rsidRPr="00C52F92">
        <w:rPr>
          <w:lang w:val="en-GB"/>
        </w:rPr>
        <w:t>,</w:t>
      </w:r>
      <w:r w:rsidR="00E65FA7" w:rsidRPr="00C52F92">
        <w:rPr>
          <w:lang w:val="en-GB"/>
        </w:rPr>
        <w:t xml:space="preserve"> </w:t>
      </w:r>
      <w:r w:rsidR="008F360D" w:rsidRPr="00C52F92">
        <w:rPr>
          <w:lang w:val="en-GB"/>
        </w:rPr>
        <w:t>few studi</w:t>
      </w:r>
      <w:r w:rsidR="00695284">
        <w:rPr>
          <w:lang w:val="en-GB"/>
        </w:rPr>
        <w:t>es focus</w:t>
      </w:r>
      <w:r w:rsidR="0064267F" w:rsidRPr="00C52F92">
        <w:rPr>
          <w:lang w:val="en-GB"/>
        </w:rPr>
        <w:t xml:space="preserve"> on perpetrators (Jewkes et al.</w:t>
      </w:r>
      <w:r w:rsidR="00A07452">
        <w:rPr>
          <w:lang w:val="en-GB"/>
        </w:rPr>
        <w:t>,</w:t>
      </w:r>
      <w:r w:rsidR="0064267F" w:rsidRPr="00C52F92">
        <w:rPr>
          <w:lang w:val="en-GB"/>
        </w:rPr>
        <w:t xml:space="preserve"> 2006</w:t>
      </w:r>
      <w:r w:rsidR="00395C94" w:rsidRPr="00C52F92">
        <w:rPr>
          <w:lang w:val="en-GB"/>
        </w:rPr>
        <w:t>;</w:t>
      </w:r>
      <w:r w:rsidR="00912F7D">
        <w:rPr>
          <w:lang w:val="en-GB"/>
        </w:rPr>
        <w:t xml:space="preserve"> Jewkes et al</w:t>
      </w:r>
      <w:r w:rsidR="0034630B">
        <w:rPr>
          <w:lang w:val="en-GB"/>
        </w:rPr>
        <w:t>., 2012</w:t>
      </w:r>
      <w:r w:rsidR="003C563E" w:rsidRPr="00C52F92">
        <w:rPr>
          <w:lang w:val="en-GB"/>
        </w:rPr>
        <w:t>) and hardly any research</w:t>
      </w:r>
      <w:r w:rsidR="008A15B5" w:rsidRPr="00C52F92">
        <w:rPr>
          <w:lang w:val="en-GB"/>
        </w:rPr>
        <w:t xml:space="preserve"> </w:t>
      </w:r>
      <w:r w:rsidR="003041A3">
        <w:rPr>
          <w:lang w:val="en-GB"/>
        </w:rPr>
        <w:t>on</w:t>
      </w:r>
      <w:r w:rsidR="002C73B6">
        <w:rPr>
          <w:lang w:val="en-GB"/>
        </w:rPr>
        <w:t xml:space="preserve"> risk factors for</w:t>
      </w:r>
      <w:r w:rsidR="001328B3" w:rsidRPr="00C52F92">
        <w:rPr>
          <w:lang w:val="en-GB"/>
        </w:rPr>
        <w:t xml:space="preserve"> </w:t>
      </w:r>
      <w:r w:rsidR="009B69DF">
        <w:rPr>
          <w:lang w:val="en-GB"/>
        </w:rPr>
        <w:t xml:space="preserve">perpetration of </w:t>
      </w:r>
      <w:r w:rsidR="00842A08" w:rsidRPr="00C52F92">
        <w:rPr>
          <w:lang w:val="en-GB"/>
        </w:rPr>
        <w:t xml:space="preserve">juvenile sexual </w:t>
      </w:r>
      <w:r w:rsidR="00BE7B17" w:rsidRPr="00C52F92">
        <w:rPr>
          <w:lang w:val="en-GB"/>
        </w:rPr>
        <w:t>violence</w:t>
      </w:r>
      <w:r w:rsidR="007163E5" w:rsidRPr="00C52F92">
        <w:rPr>
          <w:lang w:val="en-GB"/>
        </w:rPr>
        <w:t xml:space="preserve">. </w:t>
      </w:r>
      <w:r w:rsidR="0041657B" w:rsidRPr="00C52F92">
        <w:rPr>
          <w:lang w:val="en-GB"/>
        </w:rPr>
        <w:t xml:space="preserve">Whatever sexual abuse studies in Africa are </w:t>
      </w:r>
      <w:r w:rsidR="00B4280E" w:rsidRPr="00C52F92">
        <w:rPr>
          <w:lang w:val="en-GB"/>
        </w:rPr>
        <w:t xml:space="preserve">generally focused on </w:t>
      </w:r>
      <w:r w:rsidR="00D82C5A" w:rsidRPr="00C52F92">
        <w:rPr>
          <w:lang w:val="en-GB"/>
        </w:rPr>
        <w:t>victims’</w:t>
      </w:r>
      <w:r w:rsidR="0045325D" w:rsidRPr="00C52F92">
        <w:rPr>
          <w:lang w:val="en-GB"/>
        </w:rPr>
        <w:t xml:space="preserve"> characteristics</w:t>
      </w:r>
      <w:r w:rsidR="00291DC3" w:rsidRPr="00C52F92">
        <w:rPr>
          <w:lang w:val="en-GB"/>
        </w:rPr>
        <w:t xml:space="preserve"> </w:t>
      </w:r>
      <w:r w:rsidR="00B4280E" w:rsidRPr="00C52F92">
        <w:rPr>
          <w:lang w:val="en-GB"/>
        </w:rPr>
        <w:t xml:space="preserve">and </w:t>
      </w:r>
      <w:r w:rsidR="0045325D" w:rsidRPr="00C52F92">
        <w:rPr>
          <w:lang w:val="en-GB"/>
        </w:rPr>
        <w:t>sociocultural</w:t>
      </w:r>
      <w:r w:rsidR="00244956" w:rsidRPr="00C52F92">
        <w:rPr>
          <w:lang w:val="en-GB"/>
        </w:rPr>
        <w:t xml:space="preserve"> conditions in explaining sexual </w:t>
      </w:r>
      <w:r w:rsidR="009B69DF">
        <w:rPr>
          <w:lang w:val="en-GB"/>
        </w:rPr>
        <w:t>abuse victimisation</w:t>
      </w:r>
      <w:r w:rsidR="000A0BF3" w:rsidRPr="00C52F92">
        <w:rPr>
          <w:lang w:val="en-GB"/>
        </w:rPr>
        <w:t xml:space="preserve"> (</w:t>
      </w:r>
      <w:r w:rsidR="00CA1E5B" w:rsidRPr="00C52F92">
        <w:rPr>
          <w:lang w:val="en-GB"/>
        </w:rPr>
        <w:t>Jewkes &amp; Abrahams, 2002; Jewkes et al.</w:t>
      </w:r>
      <w:r w:rsidR="00CA1E5B">
        <w:rPr>
          <w:lang w:val="en-GB"/>
        </w:rPr>
        <w:t>,</w:t>
      </w:r>
      <w:r w:rsidR="00CA1E5B" w:rsidRPr="00C52F92">
        <w:rPr>
          <w:lang w:val="en-GB"/>
        </w:rPr>
        <w:t xml:space="preserve"> 2006</w:t>
      </w:r>
      <w:r w:rsidR="00CA1E5B">
        <w:rPr>
          <w:lang w:val="en-GB"/>
        </w:rPr>
        <w:t xml:space="preserve">; </w:t>
      </w:r>
      <w:r w:rsidR="00A64863" w:rsidRPr="00C52F92">
        <w:rPr>
          <w:lang w:val="en-GB"/>
        </w:rPr>
        <w:t>Richter</w:t>
      </w:r>
      <w:r w:rsidR="000E0C7F">
        <w:rPr>
          <w:lang w:val="en-GB"/>
        </w:rPr>
        <w:t xml:space="preserve"> et al.</w:t>
      </w:r>
      <w:r w:rsidR="00A64863">
        <w:rPr>
          <w:lang w:val="en-GB"/>
        </w:rPr>
        <w:t>,</w:t>
      </w:r>
      <w:r w:rsidR="00A64863" w:rsidRPr="00C52F92">
        <w:rPr>
          <w:lang w:val="en-GB"/>
        </w:rPr>
        <w:t xml:space="preserve"> 2004</w:t>
      </w:r>
      <w:r w:rsidR="00A64863">
        <w:rPr>
          <w:lang w:val="en-GB"/>
        </w:rPr>
        <w:t xml:space="preserve">; </w:t>
      </w:r>
      <w:r w:rsidR="00CA1E5B">
        <w:rPr>
          <w:lang w:val="en-GB"/>
        </w:rPr>
        <w:t xml:space="preserve">Stoltenborgh et al., </w:t>
      </w:r>
      <w:r w:rsidR="00CA1E5B">
        <w:rPr>
          <w:lang w:val="en-GB"/>
        </w:rPr>
        <w:lastRenderedPageBreak/>
        <w:t>2011</w:t>
      </w:r>
      <w:r w:rsidR="000A0BF3" w:rsidRPr="00C52F92">
        <w:rPr>
          <w:lang w:val="en-GB"/>
        </w:rPr>
        <w:t>)</w:t>
      </w:r>
      <w:r w:rsidR="005C3A3A" w:rsidRPr="00C52F92">
        <w:rPr>
          <w:lang w:val="en-GB"/>
        </w:rPr>
        <w:t>.</w:t>
      </w:r>
      <w:r w:rsidR="007C0C6C" w:rsidRPr="00C52F92">
        <w:rPr>
          <w:lang w:val="en-GB"/>
        </w:rPr>
        <w:t xml:space="preserve"> T</w:t>
      </w:r>
      <w:r w:rsidR="00705CDE" w:rsidRPr="00C52F92">
        <w:rPr>
          <w:lang w:val="en-GB"/>
        </w:rPr>
        <w:t>his</w:t>
      </w:r>
      <w:r w:rsidR="005110D1" w:rsidRPr="00C52F92">
        <w:rPr>
          <w:lang w:val="en-GB"/>
        </w:rPr>
        <w:t xml:space="preserve"> </w:t>
      </w:r>
      <w:r w:rsidR="00AF64D2">
        <w:rPr>
          <w:lang w:val="en-GB"/>
        </w:rPr>
        <w:t>focus</w:t>
      </w:r>
      <w:r w:rsidR="009552E1" w:rsidRPr="00C52F92">
        <w:rPr>
          <w:lang w:val="en-GB"/>
        </w:rPr>
        <w:t xml:space="preserve"> </w:t>
      </w:r>
      <w:r w:rsidR="00AF64D2">
        <w:rPr>
          <w:lang w:val="en-GB"/>
        </w:rPr>
        <w:t xml:space="preserve">on victims </w:t>
      </w:r>
      <w:r w:rsidR="007E6E62">
        <w:rPr>
          <w:lang w:val="en-GB"/>
        </w:rPr>
        <w:t xml:space="preserve">could </w:t>
      </w:r>
      <w:r w:rsidR="009552E1" w:rsidRPr="00C52F92">
        <w:rPr>
          <w:lang w:val="en-GB"/>
        </w:rPr>
        <w:t xml:space="preserve">be a </w:t>
      </w:r>
      <w:r w:rsidR="002578A7" w:rsidRPr="00C52F92">
        <w:rPr>
          <w:lang w:val="en-GB"/>
        </w:rPr>
        <w:t>consequen</w:t>
      </w:r>
      <w:r w:rsidR="00C12728">
        <w:rPr>
          <w:lang w:val="en-GB"/>
        </w:rPr>
        <w:t>ce of the difficulty in researching</w:t>
      </w:r>
      <w:r w:rsidR="002578A7" w:rsidRPr="00C52F92">
        <w:rPr>
          <w:lang w:val="en-GB"/>
        </w:rPr>
        <w:t xml:space="preserve"> </w:t>
      </w:r>
      <w:r w:rsidR="00D12516" w:rsidRPr="00C52F92">
        <w:rPr>
          <w:lang w:val="en-GB"/>
        </w:rPr>
        <w:t>sex</w:t>
      </w:r>
      <w:r w:rsidR="002E3CF2">
        <w:rPr>
          <w:lang w:val="en-GB"/>
        </w:rPr>
        <w:t>ual</w:t>
      </w:r>
      <w:r w:rsidR="00D12516" w:rsidRPr="00C52F92">
        <w:rPr>
          <w:lang w:val="en-GB"/>
        </w:rPr>
        <w:t xml:space="preserve"> </w:t>
      </w:r>
      <w:r w:rsidR="00485F86">
        <w:rPr>
          <w:lang w:val="en-GB"/>
        </w:rPr>
        <w:t>offenders (</w:t>
      </w:r>
      <w:r w:rsidR="00E97986" w:rsidRPr="00C52F92">
        <w:rPr>
          <w:lang w:val="en-GB"/>
        </w:rPr>
        <w:t>Finkelhor et al.</w:t>
      </w:r>
      <w:r w:rsidR="004D2ABD">
        <w:rPr>
          <w:lang w:val="en-GB"/>
        </w:rPr>
        <w:t>,</w:t>
      </w:r>
      <w:r w:rsidR="00E97986" w:rsidRPr="00C52F92">
        <w:rPr>
          <w:lang w:val="en-GB"/>
        </w:rPr>
        <w:t xml:space="preserve"> 2009</w:t>
      </w:r>
      <w:r w:rsidR="002578A7" w:rsidRPr="00C52F92">
        <w:rPr>
          <w:lang w:val="en-GB"/>
        </w:rPr>
        <w:t>)</w:t>
      </w:r>
      <w:r w:rsidR="009552E1" w:rsidRPr="00C52F92">
        <w:rPr>
          <w:lang w:val="en-GB"/>
        </w:rPr>
        <w:t xml:space="preserve"> </w:t>
      </w:r>
      <w:r w:rsidR="00AF64D2">
        <w:rPr>
          <w:lang w:val="en-GB"/>
        </w:rPr>
        <w:t xml:space="preserve">as well as </w:t>
      </w:r>
      <w:r w:rsidR="009552E1" w:rsidRPr="00C52F92">
        <w:rPr>
          <w:lang w:val="en-GB"/>
        </w:rPr>
        <w:t xml:space="preserve">the influence of feminist perspective on sexual violence research in Africa (e.g., </w:t>
      </w:r>
      <w:r w:rsidR="00472DC8">
        <w:rPr>
          <w:lang w:val="en-GB"/>
        </w:rPr>
        <w:t>Boakye</w:t>
      </w:r>
      <w:r w:rsidR="00346187">
        <w:rPr>
          <w:lang w:val="en-GB"/>
        </w:rPr>
        <w:t>,</w:t>
      </w:r>
      <w:r w:rsidR="00472DC8">
        <w:rPr>
          <w:lang w:val="en-GB"/>
        </w:rPr>
        <w:t xml:space="preserve"> 2009a; </w:t>
      </w:r>
      <w:r w:rsidR="00AC1D62">
        <w:rPr>
          <w:lang w:val="en-GB"/>
        </w:rPr>
        <w:t>Coker-Appiah &amp;</w:t>
      </w:r>
      <w:r w:rsidR="00485F86" w:rsidRPr="00C52F92">
        <w:rPr>
          <w:lang w:val="en-GB"/>
        </w:rPr>
        <w:t xml:space="preserve"> Cusack, 1999; Herman, 1990</w:t>
      </w:r>
      <w:r w:rsidR="00485F86">
        <w:rPr>
          <w:lang w:val="en-GB"/>
        </w:rPr>
        <w:t xml:space="preserve">; </w:t>
      </w:r>
      <w:r w:rsidR="009552E1" w:rsidRPr="00C52F92">
        <w:rPr>
          <w:lang w:val="en-GB"/>
        </w:rPr>
        <w:t>Jewkes et al.</w:t>
      </w:r>
      <w:r w:rsidR="00346187">
        <w:rPr>
          <w:lang w:val="en-GB"/>
        </w:rPr>
        <w:t>,</w:t>
      </w:r>
      <w:r w:rsidR="00E97F4C">
        <w:rPr>
          <w:lang w:val="en-GB"/>
        </w:rPr>
        <w:t xml:space="preserve"> </w:t>
      </w:r>
      <w:r w:rsidR="00AC0D58">
        <w:rPr>
          <w:lang w:val="en-GB"/>
        </w:rPr>
        <w:t>2006</w:t>
      </w:r>
      <w:r w:rsidR="00540090" w:rsidRPr="00C52F92">
        <w:rPr>
          <w:lang w:val="en-GB"/>
        </w:rPr>
        <w:t xml:space="preserve">). </w:t>
      </w:r>
    </w:p>
    <w:p w14:paraId="214E5E5D" w14:textId="450F1825" w:rsidR="00797A06" w:rsidRPr="003646C5" w:rsidRDefault="00AC4211" w:rsidP="003646C5">
      <w:pPr>
        <w:spacing w:line="480" w:lineRule="auto"/>
        <w:ind w:firstLine="720"/>
        <w:jc w:val="both"/>
        <w:rPr>
          <w:lang w:val="en-GB"/>
        </w:rPr>
      </w:pPr>
      <w:r>
        <w:rPr>
          <w:lang w:val="en-GB"/>
        </w:rPr>
        <w:t>I</w:t>
      </w:r>
      <w:r w:rsidR="000F18C2" w:rsidRPr="00C52F92">
        <w:rPr>
          <w:lang w:val="en-GB"/>
        </w:rPr>
        <w:t>t is important to seek explan</w:t>
      </w:r>
      <w:r w:rsidR="00A04DC0">
        <w:rPr>
          <w:lang w:val="en-GB"/>
        </w:rPr>
        <w:t xml:space="preserve">ation for sexual abuse from </w:t>
      </w:r>
      <w:r w:rsidR="00A04DC0" w:rsidRPr="00C52F92">
        <w:rPr>
          <w:lang w:val="en-GB"/>
        </w:rPr>
        <w:t>victims’</w:t>
      </w:r>
      <w:r w:rsidR="000F18C2" w:rsidRPr="00C52F92">
        <w:rPr>
          <w:lang w:val="en-GB"/>
        </w:rPr>
        <w:t xml:space="preserve"> perspective </w:t>
      </w:r>
      <w:r>
        <w:rPr>
          <w:lang w:val="en-GB"/>
        </w:rPr>
        <w:t>including</w:t>
      </w:r>
      <w:r w:rsidR="000F18C2" w:rsidRPr="00C52F92">
        <w:rPr>
          <w:lang w:val="en-GB"/>
        </w:rPr>
        <w:t xml:space="preserve"> t</w:t>
      </w:r>
      <w:r w:rsidR="00A66970" w:rsidRPr="00C52F92">
        <w:rPr>
          <w:lang w:val="en-GB"/>
        </w:rPr>
        <w:t>he sociocultural condition that may increase risk of</w:t>
      </w:r>
      <w:r>
        <w:rPr>
          <w:lang w:val="en-GB"/>
        </w:rPr>
        <w:t xml:space="preserve"> sexual victimisation</w:t>
      </w:r>
      <w:r w:rsidR="00115711">
        <w:rPr>
          <w:lang w:val="en-GB"/>
        </w:rPr>
        <w:t>. However,</w:t>
      </w:r>
      <w:r w:rsidR="000F18C2" w:rsidRPr="00C52F92">
        <w:rPr>
          <w:lang w:val="en-GB"/>
        </w:rPr>
        <w:t xml:space="preserve"> there</w:t>
      </w:r>
      <w:r w:rsidR="00115711">
        <w:rPr>
          <w:lang w:val="en-GB"/>
        </w:rPr>
        <w:t xml:space="preserve"> </w:t>
      </w:r>
      <w:r w:rsidR="00FE5F35">
        <w:rPr>
          <w:lang w:val="en-GB"/>
        </w:rPr>
        <w:t xml:space="preserve">are </w:t>
      </w:r>
      <w:r w:rsidR="00115711">
        <w:rPr>
          <w:lang w:val="en-GB"/>
        </w:rPr>
        <w:t>also</w:t>
      </w:r>
      <w:r w:rsidR="003F0584" w:rsidRPr="00C52F92">
        <w:rPr>
          <w:lang w:val="en-GB"/>
        </w:rPr>
        <w:t xml:space="preserve"> </w:t>
      </w:r>
      <w:r w:rsidR="00115711" w:rsidRPr="0066615F">
        <w:rPr>
          <w:lang w:val="en-GB"/>
        </w:rPr>
        <w:t xml:space="preserve">several compelling </w:t>
      </w:r>
      <w:r w:rsidR="000F18C2" w:rsidRPr="0066615F">
        <w:rPr>
          <w:lang w:val="en-GB"/>
        </w:rPr>
        <w:t xml:space="preserve">reasons </w:t>
      </w:r>
      <w:r w:rsidR="004C6E0E" w:rsidRPr="0066615F">
        <w:rPr>
          <w:lang w:val="en-GB"/>
        </w:rPr>
        <w:t xml:space="preserve">to </w:t>
      </w:r>
      <w:r w:rsidR="003F0584" w:rsidRPr="0066615F">
        <w:rPr>
          <w:lang w:val="en-GB"/>
        </w:rPr>
        <w:t>focus</w:t>
      </w:r>
      <w:r w:rsidR="004C6E0E" w:rsidRPr="0066615F">
        <w:rPr>
          <w:lang w:val="en-GB"/>
        </w:rPr>
        <w:t xml:space="preserve"> research</w:t>
      </w:r>
      <w:r w:rsidR="009F1FF7" w:rsidRPr="0066615F">
        <w:rPr>
          <w:lang w:val="en-GB"/>
        </w:rPr>
        <w:t xml:space="preserve"> attention</w:t>
      </w:r>
      <w:r w:rsidR="003F0584" w:rsidRPr="0066615F">
        <w:rPr>
          <w:lang w:val="en-GB"/>
        </w:rPr>
        <w:t xml:space="preserve"> on per</w:t>
      </w:r>
      <w:r w:rsidR="00A66970" w:rsidRPr="0066615F">
        <w:rPr>
          <w:lang w:val="en-GB"/>
        </w:rPr>
        <w:t xml:space="preserve">petrators </w:t>
      </w:r>
      <w:r w:rsidR="005C02AE" w:rsidRPr="0066615F">
        <w:rPr>
          <w:lang w:val="en-GB"/>
        </w:rPr>
        <w:t xml:space="preserve">of sexual violence </w:t>
      </w:r>
      <w:r w:rsidR="00A66970" w:rsidRPr="0066615F">
        <w:rPr>
          <w:lang w:val="en-GB"/>
        </w:rPr>
        <w:t>and factors that may</w:t>
      </w:r>
      <w:r w:rsidR="003F0584" w:rsidRPr="0066615F">
        <w:rPr>
          <w:lang w:val="en-GB"/>
        </w:rPr>
        <w:t xml:space="preserve"> explain their</w:t>
      </w:r>
      <w:r w:rsidR="005C02AE" w:rsidRPr="0066615F">
        <w:rPr>
          <w:lang w:val="en-GB"/>
        </w:rPr>
        <w:t xml:space="preserve"> </w:t>
      </w:r>
      <w:r w:rsidR="003F0584" w:rsidRPr="0066615F">
        <w:rPr>
          <w:lang w:val="en-GB"/>
        </w:rPr>
        <w:t>offending behavior.</w:t>
      </w:r>
      <w:r w:rsidR="00E17DAA" w:rsidRPr="00C52F92">
        <w:rPr>
          <w:lang w:val="en-GB"/>
        </w:rPr>
        <w:t xml:space="preserve"> </w:t>
      </w:r>
      <w:r w:rsidR="00E304AD" w:rsidRPr="002B183D">
        <w:rPr>
          <w:lang w:val="en-GB"/>
        </w:rPr>
        <w:t>F</w:t>
      </w:r>
      <w:r w:rsidR="000F18C2" w:rsidRPr="002B183D">
        <w:rPr>
          <w:lang w:val="en-GB"/>
        </w:rPr>
        <w:t>irst,</w:t>
      </w:r>
      <w:r w:rsidR="00340A9E" w:rsidRPr="00C52F92">
        <w:rPr>
          <w:lang w:val="en-GB"/>
        </w:rPr>
        <w:t xml:space="preserve"> as shown </w:t>
      </w:r>
      <w:r w:rsidR="00B8202C">
        <w:rPr>
          <w:lang w:val="en-GB"/>
        </w:rPr>
        <w:t xml:space="preserve">in </w:t>
      </w:r>
      <w:r w:rsidR="00340A9E" w:rsidRPr="00C52F92">
        <w:rPr>
          <w:lang w:val="en-GB"/>
        </w:rPr>
        <w:t>both official records and community</w:t>
      </w:r>
      <w:r w:rsidR="00A66970" w:rsidRPr="00C52F92">
        <w:rPr>
          <w:lang w:val="en-GB"/>
        </w:rPr>
        <w:t xml:space="preserve"> surveys</w:t>
      </w:r>
      <w:r w:rsidR="00B22EF1">
        <w:rPr>
          <w:lang w:val="en-GB"/>
        </w:rPr>
        <w:t>,</w:t>
      </w:r>
      <w:r w:rsidR="00340A9E" w:rsidRPr="00C52F92">
        <w:rPr>
          <w:lang w:val="en-GB"/>
        </w:rPr>
        <w:t xml:space="preserve"> the </w:t>
      </w:r>
      <w:r w:rsidR="00F01903" w:rsidRPr="00C52F92">
        <w:rPr>
          <w:lang w:val="en-GB"/>
        </w:rPr>
        <w:t>major</w:t>
      </w:r>
      <w:r w:rsidR="00340A9E" w:rsidRPr="00C52F92">
        <w:rPr>
          <w:lang w:val="en-GB"/>
        </w:rPr>
        <w:t>ity of</w:t>
      </w:r>
      <w:r w:rsidR="005C02AE">
        <w:rPr>
          <w:lang w:val="en-GB"/>
        </w:rPr>
        <w:t xml:space="preserve"> those who commit sex</w:t>
      </w:r>
      <w:r w:rsidR="002E3CF2">
        <w:rPr>
          <w:lang w:val="en-GB"/>
        </w:rPr>
        <w:t>ual</w:t>
      </w:r>
      <w:r w:rsidR="005C02AE">
        <w:rPr>
          <w:lang w:val="en-GB"/>
        </w:rPr>
        <w:t xml:space="preserve"> offending</w:t>
      </w:r>
      <w:r w:rsidR="00340A9E" w:rsidRPr="00C52F92">
        <w:rPr>
          <w:lang w:val="en-GB"/>
        </w:rPr>
        <w:t xml:space="preserve"> are men, with a significant proportion en</w:t>
      </w:r>
      <w:r w:rsidR="004F7F82" w:rsidRPr="00C52F92">
        <w:rPr>
          <w:lang w:val="en-GB"/>
        </w:rPr>
        <w:t>gag</w:t>
      </w:r>
      <w:r w:rsidR="003733E0">
        <w:rPr>
          <w:lang w:val="en-GB"/>
        </w:rPr>
        <w:t>ing in their first sexual offens</w:t>
      </w:r>
      <w:r w:rsidR="004F7F82" w:rsidRPr="00C52F92">
        <w:rPr>
          <w:lang w:val="en-GB"/>
        </w:rPr>
        <w:t>e in the teenage years (</w:t>
      </w:r>
      <w:r w:rsidR="0029689A" w:rsidRPr="0077327D">
        <w:rPr>
          <w:lang w:val="en-GB"/>
        </w:rPr>
        <w:t>Herman, 1990</w:t>
      </w:r>
      <w:r w:rsidR="009259B9">
        <w:rPr>
          <w:lang w:val="en-GB"/>
        </w:rPr>
        <w:t>;</w:t>
      </w:r>
      <w:r w:rsidR="00A41E19" w:rsidRPr="00C52F92">
        <w:rPr>
          <w:sz w:val="20"/>
          <w:szCs w:val="20"/>
          <w:lang w:val="en-GB"/>
        </w:rPr>
        <w:t xml:space="preserve"> </w:t>
      </w:r>
      <w:r w:rsidR="005E3AEB" w:rsidRPr="0050495E">
        <w:rPr>
          <w:lang w:val="en-GB"/>
        </w:rPr>
        <w:t>Piquero</w:t>
      </w:r>
      <w:r w:rsidR="00F20429" w:rsidRPr="0050495E">
        <w:rPr>
          <w:lang w:val="en-GB"/>
        </w:rPr>
        <w:t xml:space="preserve"> et al.,</w:t>
      </w:r>
      <w:r w:rsidR="00867BA4" w:rsidRPr="0050495E">
        <w:rPr>
          <w:lang w:val="en-GB"/>
        </w:rPr>
        <w:t xml:space="preserve"> </w:t>
      </w:r>
      <w:r w:rsidR="005E3AEB" w:rsidRPr="0050495E">
        <w:rPr>
          <w:lang w:val="en-GB"/>
        </w:rPr>
        <w:t>2012</w:t>
      </w:r>
      <w:r w:rsidR="0060536F" w:rsidRPr="00C52F92">
        <w:rPr>
          <w:lang w:val="en-GB"/>
        </w:rPr>
        <w:t>). Prevalence estimates across studies generally</w:t>
      </w:r>
      <w:r w:rsidR="00F2413D" w:rsidRPr="00C52F92">
        <w:rPr>
          <w:lang w:val="en-GB"/>
        </w:rPr>
        <w:t xml:space="preserve"> suggest </w:t>
      </w:r>
      <w:r w:rsidR="00722711" w:rsidRPr="00C52F92">
        <w:rPr>
          <w:lang w:val="en-GB"/>
        </w:rPr>
        <w:t xml:space="preserve">that </w:t>
      </w:r>
      <w:r w:rsidR="00F2413D" w:rsidRPr="00C52F92">
        <w:rPr>
          <w:lang w:val="en-GB"/>
        </w:rPr>
        <w:t>about 25%</w:t>
      </w:r>
      <w:r w:rsidR="00722711" w:rsidRPr="00C52F92">
        <w:rPr>
          <w:lang w:val="en-GB"/>
        </w:rPr>
        <w:t xml:space="preserve"> of all </w:t>
      </w:r>
      <w:r w:rsidR="00647C57">
        <w:rPr>
          <w:lang w:val="en-GB"/>
        </w:rPr>
        <w:t>sexual abuse is</w:t>
      </w:r>
      <w:r w:rsidR="002E0113">
        <w:rPr>
          <w:lang w:val="en-GB"/>
        </w:rPr>
        <w:t xml:space="preserve"> </w:t>
      </w:r>
      <w:r w:rsidR="00722711" w:rsidRPr="00C52F92">
        <w:rPr>
          <w:lang w:val="en-GB"/>
        </w:rPr>
        <w:t xml:space="preserve">committed by </w:t>
      </w:r>
      <w:r w:rsidR="00F2413D" w:rsidRPr="00C52F92">
        <w:rPr>
          <w:lang w:val="en-GB"/>
        </w:rPr>
        <w:t xml:space="preserve">juveniles </w:t>
      </w:r>
      <w:r w:rsidR="00722711" w:rsidRPr="00C52F92">
        <w:rPr>
          <w:lang w:val="en-GB"/>
        </w:rPr>
        <w:t>(</w:t>
      </w:r>
      <w:r w:rsidR="006415A5">
        <w:rPr>
          <w:lang w:val="en-GB"/>
        </w:rPr>
        <w:t>Finkelhor et al.</w:t>
      </w:r>
      <w:r w:rsidR="00CE62BF">
        <w:rPr>
          <w:lang w:val="en-GB"/>
        </w:rPr>
        <w:t>,</w:t>
      </w:r>
      <w:r w:rsidR="00801E91">
        <w:rPr>
          <w:lang w:val="en-GB"/>
        </w:rPr>
        <w:t xml:space="preserve"> 2009;</w:t>
      </w:r>
      <w:r w:rsidR="00A54787">
        <w:rPr>
          <w:lang w:val="en-GB"/>
        </w:rPr>
        <w:t xml:space="preserve"> </w:t>
      </w:r>
      <w:r w:rsidR="00E838B8">
        <w:rPr>
          <w:lang w:val="en-GB"/>
        </w:rPr>
        <w:t>Hutton &amp;</w:t>
      </w:r>
      <w:r w:rsidR="00E12F75">
        <w:rPr>
          <w:lang w:val="en-GB"/>
        </w:rPr>
        <w:t xml:space="preserve"> Whyte, 2006)</w:t>
      </w:r>
      <w:r w:rsidR="00A66970" w:rsidRPr="00C52F92">
        <w:rPr>
          <w:lang w:val="en-GB"/>
        </w:rPr>
        <w:t>.</w:t>
      </w:r>
      <w:r w:rsidR="00A464D3">
        <w:rPr>
          <w:lang w:val="en-GB"/>
        </w:rPr>
        <w:t xml:space="preserve"> </w:t>
      </w:r>
      <w:r w:rsidR="00C1571B" w:rsidRPr="00C52F92">
        <w:rPr>
          <w:lang w:val="en-GB"/>
        </w:rPr>
        <w:t>Second, s</w:t>
      </w:r>
      <w:r w:rsidR="00223737" w:rsidRPr="00C52F92">
        <w:rPr>
          <w:lang w:val="en-GB"/>
        </w:rPr>
        <w:t>tudies show that</w:t>
      </w:r>
      <w:r w:rsidR="00CF7AF6" w:rsidRPr="00C52F92">
        <w:rPr>
          <w:lang w:val="en-GB"/>
        </w:rPr>
        <w:t xml:space="preserve"> juvenile</w:t>
      </w:r>
      <w:r w:rsidR="008A750E">
        <w:rPr>
          <w:lang w:val="en-GB"/>
        </w:rPr>
        <w:t>s</w:t>
      </w:r>
      <w:r w:rsidR="00F35978" w:rsidRPr="00C52F92">
        <w:rPr>
          <w:lang w:val="en-GB"/>
        </w:rPr>
        <w:t xml:space="preserve"> </w:t>
      </w:r>
      <w:r w:rsidR="001C5D08">
        <w:rPr>
          <w:lang w:val="en-GB"/>
        </w:rPr>
        <w:t xml:space="preserve">who commit </w:t>
      </w:r>
      <w:r w:rsidR="0019339D">
        <w:rPr>
          <w:lang w:val="en-GB"/>
        </w:rPr>
        <w:t>sexual violence</w:t>
      </w:r>
      <w:r w:rsidR="00D10C25" w:rsidRPr="00C52F92">
        <w:rPr>
          <w:lang w:val="en-GB"/>
        </w:rPr>
        <w:t xml:space="preserve"> are likely to be versatil</w:t>
      </w:r>
      <w:r w:rsidR="005E0D88">
        <w:rPr>
          <w:lang w:val="en-GB"/>
        </w:rPr>
        <w:t>e in their offending career</w:t>
      </w:r>
      <w:r w:rsidR="00725293">
        <w:rPr>
          <w:lang w:val="en-GB"/>
        </w:rPr>
        <w:t>. Th</w:t>
      </w:r>
      <w:r w:rsidR="005E0D88">
        <w:rPr>
          <w:lang w:val="en-GB"/>
        </w:rPr>
        <w:t>at is</w:t>
      </w:r>
      <w:r w:rsidR="00BA1428">
        <w:rPr>
          <w:lang w:val="en-GB"/>
        </w:rPr>
        <w:t>,</w:t>
      </w:r>
      <w:r w:rsidR="002A21E4">
        <w:rPr>
          <w:lang w:val="en-GB"/>
        </w:rPr>
        <w:t xml:space="preserve"> </w:t>
      </w:r>
      <w:r w:rsidR="00C828B1" w:rsidRPr="00C52F92">
        <w:rPr>
          <w:lang w:val="en-GB"/>
        </w:rPr>
        <w:t xml:space="preserve">not only do </w:t>
      </w:r>
      <w:r w:rsidR="009615C7">
        <w:rPr>
          <w:lang w:val="en-GB"/>
        </w:rPr>
        <w:t xml:space="preserve">those who commit sexual violence </w:t>
      </w:r>
      <w:r w:rsidR="00F35978" w:rsidRPr="00C52F92">
        <w:rPr>
          <w:lang w:val="en-GB"/>
        </w:rPr>
        <w:t>tend to begin their offending early (Piquero et al., 2012)</w:t>
      </w:r>
      <w:r w:rsidR="004130D0" w:rsidRPr="00C52F92">
        <w:rPr>
          <w:lang w:val="en-GB"/>
        </w:rPr>
        <w:t xml:space="preserve"> </w:t>
      </w:r>
      <w:r w:rsidR="00725293">
        <w:rPr>
          <w:lang w:val="en-GB"/>
        </w:rPr>
        <w:t xml:space="preserve">they also are </w:t>
      </w:r>
      <w:r w:rsidR="004130D0" w:rsidRPr="00C52F92">
        <w:rPr>
          <w:lang w:val="en-GB"/>
        </w:rPr>
        <w:t>likely to</w:t>
      </w:r>
      <w:r w:rsidR="00C828B1" w:rsidRPr="00C52F92">
        <w:rPr>
          <w:lang w:val="en-GB"/>
        </w:rPr>
        <w:t xml:space="preserve"> </w:t>
      </w:r>
      <w:r w:rsidR="003733E0">
        <w:rPr>
          <w:lang w:val="en-GB"/>
        </w:rPr>
        <w:t>engage in other types of offense</w:t>
      </w:r>
      <w:r w:rsidR="00C828B1" w:rsidRPr="00C52F92">
        <w:rPr>
          <w:lang w:val="en-GB"/>
        </w:rPr>
        <w:t xml:space="preserve">s as well as </w:t>
      </w:r>
      <w:r w:rsidR="00EA761D" w:rsidRPr="00C52F92">
        <w:rPr>
          <w:lang w:val="en-GB"/>
        </w:rPr>
        <w:t xml:space="preserve">continue their </w:t>
      </w:r>
      <w:r w:rsidR="00D15956">
        <w:rPr>
          <w:lang w:val="en-GB"/>
        </w:rPr>
        <w:t>offending behavio</w:t>
      </w:r>
      <w:r w:rsidR="00A763DD" w:rsidRPr="00C52F92">
        <w:rPr>
          <w:lang w:val="en-GB"/>
        </w:rPr>
        <w:t>r</w:t>
      </w:r>
      <w:r w:rsidR="00BE5C75" w:rsidRPr="00C52F92">
        <w:rPr>
          <w:lang w:val="en-GB"/>
        </w:rPr>
        <w:t xml:space="preserve"> into adulthood (</w:t>
      </w:r>
      <w:r w:rsidR="00947721" w:rsidRPr="00C52F92">
        <w:rPr>
          <w:lang w:val="en-GB"/>
        </w:rPr>
        <w:t>Becker</w:t>
      </w:r>
      <w:r w:rsidR="005C6222">
        <w:rPr>
          <w:lang w:val="en-GB"/>
        </w:rPr>
        <w:t>, Cunningham-Rathner, &amp; Kaplan</w:t>
      </w:r>
      <w:r w:rsidR="008F637C">
        <w:rPr>
          <w:lang w:val="en-GB"/>
        </w:rPr>
        <w:t>,</w:t>
      </w:r>
      <w:r w:rsidR="00947721">
        <w:rPr>
          <w:lang w:val="en-GB"/>
        </w:rPr>
        <w:t xml:space="preserve"> 1986; </w:t>
      </w:r>
      <w:r w:rsidR="009B569D" w:rsidRPr="00C52F92">
        <w:rPr>
          <w:lang w:val="en-GB"/>
        </w:rPr>
        <w:t>Finkelhor</w:t>
      </w:r>
      <w:r w:rsidR="009B569D">
        <w:rPr>
          <w:lang w:val="en-GB"/>
        </w:rPr>
        <w:t xml:space="preserve"> et al</w:t>
      </w:r>
      <w:r w:rsidR="008F637C">
        <w:rPr>
          <w:lang w:val="en-GB"/>
        </w:rPr>
        <w:t>.,</w:t>
      </w:r>
      <w:r w:rsidR="009B569D" w:rsidRPr="00C52F92">
        <w:rPr>
          <w:lang w:val="en-GB"/>
        </w:rPr>
        <w:t xml:space="preserve"> 2009</w:t>
      </w:r>
      <w:r w:rsidR="009B569D">
        <w:rPr>
          <w:lang w:val="en-GB"/>
        </w:rPr>
        <w:t>;</w:t>
      </w:r>
      <w:r w:rsidR="009B569D" w:rsidRPr="00C52F92">
        <w:rPr>
          <w:lang w:val="en-GB"/>
        </w:rPr>
        <w:t xml:space="preserve"> </w:t>
      </w:r>
      <w:r w:rsidR="00724CD3">
        <w:rPr>
          <w:lang w:val="en-GB"/>
        </w:rPr>
        <w:t>Hagan et al.</w:t>
      </w:r>
      <w:r w:rsidR="008F637C">
        <w:rPr>
          <w:lang w:val="en-GB"/>
        </w:rPr>
        <w:t>,</w:t>
      </w:r>
      <w:r w:rsidR="00724CD3">
        <w:rPr>
          <w:lang w:val="en-GB"/>
        </w:rPr>
        <w:t xml:space="preserve"> 2001;</w:t>
      </w:r>
      <w:r w:rsidR="002A07B3">
        <w:rPr>
          <w:lang w:val="en-GB"/>
        </w:rPr>
        <w:t xml:space="preserve"> </w:t>
      </w:r>
      <w:r w:rsidR="00B52E53">
        <w:rPr>
          <w:lang w:val="en-GB"/>
        </w:rPr>
        <w:t>McCann &amp;</w:t>
      </w:r>
      <w:r w:rsidR="002A07B3" w:rsidRPr="00C52F92">
        <w:rPr>
          <w:lang w:val="en-GB"/>
        </w:rPr>
        <w:t xml:space="preserve"> Lussier</w:t>
      </w:r>
      <w:r w:rsidR="008F637C">
        <w:rPr>
          <w:lang w:val="en-GB"/>
        </w:rPr>
        <w:t>,</w:t>
      </w:r>
      <w:r w:rsidR="002A07B3" w:rsidRPr="00C52F92">
        <w:rPr>
          <w:lang w:val="en-GB"/>
        </w:rPr>
        <w:t xml:space="preserve"> 2008</w:t>
      </w:r>
      <w:r w:rsidR="002A07B3">
        <w:rPr>
          <w:lang w:val="en-GB"/>
        </w:rPr>
        <w:t>;</w:t>
      </w:r>
      <w:r w:rsidR="00724CD3">
        <w:rPr>
          <w:lang w:val="en-GB"/>
        </w:rPr>
        <w:t xml:space="preserve"> </w:t>
      </w:r>
      <w:r w:rsidR="002A07B3">
        <w:rPr>
          <w:lang w:val="en-GB"/>
        </w:rPr>
        <w:t>Piquero et al. 2012</w:t>
      </w:r>
      <w:r w:rsidR="000B2BCA" w:rsidRPr="00C52F92">
        <w:rPr>
          <w:lang w:val="en-GB"/>
        </w:rPr>
        <w:t>)</w:t>
      </w:r>
      <w:r w:rsidR="00223737" w:rsidRPr="00C52F92">
        <w:rPr>
          <w:lang w:val="en-GB"/>
        </w:rPr>
        <w:t>.</w:t>
      </w:r>
      <w:r w:rsidR="00195A3B" w:rsidRPr="00C52F92">
        <w:rPr>
          <w:lang w:val="en-GB"/>
        </w:rPr>
        <w:t xml:space="preserve"> </w:t>
      </w:r>
      <w:r w:rsidR="00815BC9" w:rsidRPr="00C52F92">
        <w:rPr>
          <w:lang w:val="en-GB"/>
        </w:rPr>
        <w:t>Third,</w:t>
      </w:r>
      <w:r w:rsidR="00E41EC7" w:rsidRPr="00C52F92">
        <w:rPr>
          <w:lang w:val="en-GB"/>
        </w:rPr>
        <w:t xml:space="preserve"> studies show that juvenile sex</w:t>
      </w:r>
      <w:r w:rsidR="002E3CF2">
        <w:rPr>
          <w:lang w:val="en-GB"/>
        </w:rPr>
        <w:t>ual</w:t>
      </w:r>
      <w:r w:rsidR="00031565">
        <w:rPr>
          <w:lang w:val="en-GB"/>
        </w:rPr>
        <w:t xml:space="preserve"> offending</w:t>
      </w:r>
      <w:r w:rsidR="00E41EC7" w:rsidRPr="00C52F92">
        <w:rPr>
          <w:lang w:val="en-GB"/>
        </w:rPr>
        <w:t xml:space="preserve"> can </w:t>
      </w:r>
      <w:r w:rsidR="00A56D47">
        <w:rPr>
          <w:lang w:val="en-GB"/>
        </w:rPr>
        <w:t>have severe physical and psychological impact</w:t>
      </w:r>
      <w:r w:rsidR="003B56A1">
        <w:rPr>
          <w:lang w:val="en-GB"/>
        </w:rPr>
        <w:t xml:space="preserve"> on victims</w:t>
      </w:r>
      <w:r w:rsidR="00E41EC7" w:rsidRPr="00C52F92">
        <w:rPr>
          <w:lang w:val="en-GB"/>
        </w:rPr>
        <w:t xml:space="preserve"> (Abel</w:t>
      </w:r>
      <w:r w:rsidR="00BD7BCD">
        <w:rPr>
          <w:lang w:val="en-GB"/>
        </w:rPr>
        <w:t>, Becker, &amp; Cunningham-</w:t>
      </w:r>
      <w:r w:rsidR="005B0B0A">
        <w:rPr>
          <w:lang w:val="en-GB"/>
        </w:rPr>
        <w:t xml:space="preserve">Rathner, </w:t>
      </w:r>
      <w:r w:rsidR="00E41EC7" w:rsidRPr="00C52F92">
        <w:rPr>
          <w:lang w:val="en-GB"/>
        </w:rPr>
        <w:t>1984</w:t>
      </w:r>
      <w:r w:rsidR="00F462A2">
        <w:rPr>
          <w:lang w:val="en-GB"/>
        </w:rPr>
        <w:t>; Tharp</w:t>
      </w:r>
      <w:r w:rsidR="00C17CCD">
        <w:rPr>
          <w:lang w:val="en-GB"/>
        </w:rPr>
        <w:t xml:space="preserve"> et al</w:t>
      </w:r>
      <w:r w:rsidR="00F462A2">
        <w:rPr>
          <w:lang w:val="en-GB"/>
        </w:rPr>
        <w:t>.</w:t>
      </w:r>
      <w:r w:rsidR="007C3330">
        <w:rPr>
          <w:lang w:val="en-GB"/>
        </w:rPr>
        <w:t>,</w:t>
      </w:r>
      <w:r w:rsidR="00F462A2">
        <w:rPr>
          <w:lang w:val="en-GB"/>
        </w:rPr>
        <w:t xml:space="preserve"> 2012</w:t>
      </w:r>
      <w:r w:rsidR="00E41EC7" w:rsidRPr="00C52F92">
        <w:rPr>
          <w:lang w:val="en-GB"/>
        </w:rPr>
        <w:t>).</w:t>
      </w:r>
      <w:r w:rsidR="003E7028" w:rsidRPr="00C52F92">
        <w:rPr>
          <w:lang w:val="en-GB"/>
        </w:rPr>
        <w:t xml:space="preserve"> In the case of Ghana,</w:t>
      </w:r>
      <w:r w:rsidR="00A43799" w:rsidRPr="00C52F92">
        <w:rPr>
          <w:lang w:val="en-GB"/>
        </w:rPr>
        <w:t xml:space="preserve"> for example,</w:t>
      </w:r>
      <w:r w:rsidR="00476E5F">
        <w:rPr>
          <w:lang w:val="en-GB"/>
        </w:rPr>
        <w:t xml:space="preserve"> the risk of sexual violence and </w:t>
      </w:r>
      <w:r w:rsidR="00894DF9">
        <w:rPr>
          <w:lang w:val="en-GB"/>
        </w:rPr>
        <w:t xml:space="preserve">the </w:t>
      </w:r>
      <w:r w:rsidR="00717C71">
        <w:rPr>
          <w:lang w:val="en-GB"/>
        </w:rPr>
        <w:t xml:space="preserve">negative physical and psychological effects of </w:t>
      </w:r>
      <w:r w:rsidR="00476E5F">
        <w:rPr>
          <w:lang w:val="en-GB"/>
        </w:rPr>
        <w:t>this crime</w:t>
      </w:r>
      <w:r w:rsidR="003E7028" w:rsidRPr="00C52F92">
        <w:rPr>
          <w:lang w:val="en-GB"/>
        </w:rPr>
        <w:t xml:space="preserve"> on v</w:t>
      </w:r>
      <w:r w:rsidR="009D6E53" w:rsidRPr="00C52F92">
        <w:rPr>
          <w:lang w:val="en-GB"/>
        </w:rPr>
        <w:t xml:space="preserve">ictims is evident </w:t>
      </w:r>
      <w:r w:rsidR="00B50B6D" w:rsidRPr="00C52F92">
        <w:rPr>
          <w:lang w:val="en-GB"/>
        </w:rPr>
        <w:t xml:space="preserve">whether </w:t>
      </w:r>
      <w:r w:rsidR="009D6E53" w:rsidRPr="00C52F92">
        <w:rPr>
          <w:lang w:val="en-GB"/>
        </w:rPr>
        <w:t>in the home</w:t>
      </w:r>
      <w:r w:rsidR="00E3060D" w:rsidRPr="00C52F92">
        <w:rPr>
          <w:lang w:val="en-GB"/>
        </w:rPr>
        <w:t xml:space="preserve"> (</w:t>
      </w:r>
      <w:r w:rsidR="003654E3" w:rsidRPr="00C52F92">
        <w:rPr>
          <w:lang w:val="en-GB"/>
        </w:rPr>
        <w:t>Boakye, 2009</w:t>
      </w:r>
      <w:r w:rsidR="00C70AA6">
        <w:rPr>
          <w:lang w:val="en-GB"/>
        </w:rPr>
        <w:t>b</w:t>
      </w:r>
      <w:r w:rsidR="00545BD1" w:rsidRPr="00C52F92">
        <w:rPr>
          <w:lang w:val="en-GB"/>
        </w:rPr>
        <w:t>;</w:t>
      </w:r>
      <w:r w:rsidR="00D676B2">
        <w:rPr>
          <w:lang w:val="en-GB"/>
        </w:rPr>
        <w:t xml:space="preserve"> </w:t>
      </w:r>
      <w:r w:rsidR="00D676B2" w:rsidRPr="00414100">
        <w:rPr>
          <w:lang w:val="en-GB"/>
        </w:rPr>
        <w:t>Coker-Appiah &amp; Cusack, 1999</w:t>
      </w:r>
      <w:r w:rsidR="00E3060D" w:rsidRPr="00C52F92">
        <w:rPr>
          <w:lang w:val="en-GB"/>
        </w:rPr>
        <w:t>)</w:t>
      </w:r>
      <w:r w:rsidR="002A21E4">
        <w:rPr>
          <w:lang w:val="en-GB"/>
        </w:rPr>
        <w:t xml:space="preserve"> at</w:t>
      </w:r>
      <w:r w:rsidR="009D6E53" w:rsidRPr="00C52F92">
        <w:rPr>
          <w:lang w:val="en-GB"/>
        </w:rPr>
        <w:t xml:space="preserve"> school </w:t>
      </w:r>
      <w:r w:rsidR="00E3060D" w:rsidRPr="00C52F92">
        <w:rPr>
          <w:lang w:val="en-GB"/>
        </w:rPr>
        <w:t>(</w:t>
      </w:r>
      <w:r w:rsidR="00CD4420" w:rsidRPr="00C52F92">
        <w:rPr>
          <w:lang w:val="en-GB"/>
        </w:rPr>
        <w:t>Leach</w:t>
      </w:r>
      <w:r w:rsidR="00CD4420">
        <w:rPr>
          <w:lang w:val="en-GB"/>
        </w:rPr>
        <w:t>, 2003</w:t>
      </w:r>
      <w:r w:rsidR="00E3060D" w:rsidRPr="00C52F92">
        <w:rPr>
          <w:lang w:val="en-GB"/>
        </w:rPr>
        <w:t xml:space="preserve">) </w:t>
      </w:r>
      <w:r w:rsidR="00B50B6D" w:rsidRPr="00C52F92">
        <w:rPr>
          <w:lang w:val="en-GB"/>
        </w:rPr>
        <w:t>or</w:t>
      </w:r>
      <w:r w:rsidR="00647339" w:rsidRPr="00C52F92">
        <w:rPr>
          <w:lang w:val="en-GB"/>
        </w:rPr>
        <w:t xml:space="preserve"> on the street</w:t>
      </w:r>
      <w:r w:rsidR="003E7028" w:rsidRPr="00C52F92">
        <w:rPr>
          <w:lang w:val="en-GB"/>
        </w:rPr>
        <w:t xml:space="preserve"> </w:t>
      </w:r>
      <w:r w:rsidR="00E3060D" w:rsidRPr="00C52F92">
        <w:rPr>
          <w:lang w:val="en-GB"/>
        </w:rPr>
        <w:t>(</w:t>
      </w:r>
      <w:r w:rsidR="0041594D" w:rsidRPr="00C52F92">
        <w:rPr>
          <w:lang w:val="en-GB"/>
        </w:rPr>
        <w:t>Oduro, 2012</w:t>
      </w:r>
      <w:r w:rsidR="00E3060D" w:rsidRPr="00C52F92">
        <w:rPr>
          <w:lang w:val="en-GB"/>
        </w:rPr>
        <w:t>)</w:t>
      </w:r>
      <w:r w:rsidR="00971BF7" w:rsidRPr="00C52F92">
        <w:rPr>
          <w:lang w:val="en-GB"/>
        </w:rPr>
        <w:t xml:space="preserve">. </w:t>
      </w:r>
      <w:r w:rsidR="00934FE4">
        <w:rPr>
          <w:lang w:val="en-GB"/>
        </w:rPr>
        <w:lastRenderedPageBreak/>
        <w:t>And last</w:t>
      </w:r>
      <w:r w:rsidR="00913BA9" w:rsidRPr="00C52F92">
        <w:rPr>
          <w:lang w:val="en-GB"/>
        </w:rPr>
        <w:t xml:space="preserve">, </w:t>
      </w:r>
      <w:r w:rsidR="00BD46F6">
        <w:rPr>
          <w:lang w:val="en-GB"/>
        </w:rPr>
        <w:t>whilst</w:t>
      </w:r>
      <w:r w:rsidR="003C2EAC" w:rsidRPr="00C52F92">
        <w:rPr>
          <w:lang w:val="en-GB"/>
        </w:rPr>
        <w:t xml:space="preserve"> it is important to </w:t>
      </w:r>
      <w:r w:rsidR="00913BA9" w:rsidRPr="00C52F92">
        <w:rPr>
          <w:lang w:val="en-GB"/>
        </w:rPr>
        <w:t>understand</w:t>
      </w:r>
      <w:r w:rsidR="003C2EAC" w:rsidRPr="00C52F92">
        <w:rPr>
          <w:lang w:val="en-GB"/>
        </w:rPr>
        <w:t xml:space="preserve"> victim</w:t>
      </w:r>
      <w:r w:rsidR="00913BA9" w:rsidRPr="00C52F92">
        <w:rPr>
          <w:lang w:val="en-GB"/>
        </w:rPr>
        <w:t>s</w:t>
      </w:r>
      <w:r w:rsidR="003C2EAC" w:rsidRPr="00C52F92">
        <w:rPr>
          <w:lang w:val="en-GB"/>
        </w:rPr>
        <w:t xml:space="preserve"> and victim ch</w:t>
      </w:r>
      <w:r w:rsidR="00B256BC">
        <w:rPr>
          <w:lang w:val="en-GB"/>
        </w:rPr>
        <w:t>aracteristics that may increase</w:t>
      </w:r>
      <w:r w:rsidR="003C2EAC" w:rsidRPr="00C52F92">
        <w:rPr>
          <w:lang w:val="en-GB"/>
        </w:rPr>
        <w:t xml:space="preserve"> risk of victimisation, effective prevention or reduction in the incidence of sexual violence require that attention is given</w:t>
      </w:r>
      <w:r w:rsidR="00281EF4" w:rsidRPr="00C52F92">
        <w:rPr>
          <w:lang w:val="en-GB"/>
        </w:rPr>
        <w:t xml:space="preserve"> to</w:t>
      </w:r>
      <w:r w:rsidR="007950ED">
        <w:rPr>
          <w:lang w:val="en-GB"/>
        </w:rPr>
        <w:t xml:space="preserve"> th</w:t>
      </w:r>
      <w:r w:rsidR="00082F87">
        <w:rPr>
          <w:lang w:val="en-GB"/>
        </w:rPr>
        <w:t>ose who perpetrate these acts</w:t>
      </w:r>
      <w:r w:rsidR="003C2EAC" w:rsidRPr="00C52F92">
        <w:rPr>
          <w:lang w:val="en-GB"/>
        </w:rPr>
        <w:t xml:space="preserve"> to understand </w:t>
      </w:r>
      <w:r w:rsidR="00860FD6">
        <w:rPr>
          <w:lang w:val="en-GB"/>
        </w:rPr>
        <w:t>factors</w:t>
      </w:r>
      <w:r w:rsidR="00B557BB">
        <w:rPr>
          <w:lang w:val="en-GB"/>
        </w:rPr>
        <w:t xml:space="preserve"> </w:t>
      </w:r>
      <w:r w:rsidR="00185924">
        <w:rPr>
          <w:lang w:val="en-GB"/>
        </w:rPr>
        <w:t>and conditions</w:t>
      </w:r>
      <w:r w:rsidR="003C2EAC" w:rsidRPr="00C52F92">
        <w:rPr>
          <w:lang w:val="en-GB"/>
        </w:rPr>
        <w:t xml:space="preserve"> that may </w:t>
      </w:r>
      <w:r w:rsidR="009E2358" w:rsidRPr="00C52F92">
        <w:rPr>
          <w:lang w:val="en-GB"/>
        </w:rPr>
        <w:t xml:space="preserve">increase risk </w:t>
      </w:r>
      <w:r w:rsidR="00082F87">
        <w:rPr>
          <w:lang w:val="en-GB"/>
        </w:rPr>
        <w:t>for</w:t>
      </w:r>
      <w:r w:rsidR="00C81BA8">
        <w:rPr>
          <w:lang w:val="en-GB"/>
        </w:rPr>
        <w:t xml:space="preserve"> </w:t>
      </w:r>
      <w:r w:rsidR="00D53FE6">
        <w:rPr>
          <w:lang w:val="en-GB"/>
        </w:rPr>
        <w:t xml:space="preserve">juvenile </w:t>
      </w:r>
      <w:r w:rsidR="00C81BA8">
        <w:rPr>
          <w:lang w:val="en-GB"/>
        </w:rPr>
        <w:t>involvement in</w:t>
      </w:r>
      <w:r w:rsidR="00281EF4" w:rsidRPr="00C52F92">
        <w:rPr>
          <w:lang w:val="en-GB"/>
        </w:rPr>
        <w:t xml:space="preserve"> sexual violence</w:t>
      </w:r>
      <w:r w:rsidR="003C2EAC" w:rsidRPr="00C52F92">
        <w:rPr>
          <w:lang w:val="en-GB"/>
        </w:rPr>
        <w:t>.</w:t>
      </w:r>
      <w:r w:rsidR="00A30072" w:rsidRPr="00C52F92">
        <w:rPr>
          <w:lang w:val="en-GB"/>
        </w:rPr>
        <w:t xml:space="preserve"> Identifying and targeting these factors in prevention and advocacy programmes may be more effective and efficient way of utilising scarce resources to make meaningful impact than the current overwhelming focus on victims and macro-level </w:t>
      </w:r>
      <w:r w:rsidR="007A60E6">
        <w:rPr>
          <w:lang w:val="en-GB"/>
        </w:rPr>
        <w:t>conditions that increase</w:t>
      </w:r>
      <w:r w:rsidR="00175887">
        <w:rPr>
          <w:lang w:val="en-GB"/>
        </w:rPr>
        <w:t xml:space="preserve"> risk of</w:t>
      </w:r>
      <w:r w:rsidR="007A60E6">
        <w:rPr>
          <w:lang w:val="en-GB"/>
        </w:rPr>
        <w:t xml:space="preserve"> victimisation. </w:t>
      </w:r>
      <w:r w:rsidR="003B6420" w:rsidRPr="00C52F92">
        <w:rPr>
          <w:lang w:val="en-GB"/>
        </w:rPr>
        <w:t xml:space="preserve">This </w:t>
      </w:r>
      <w:r w:rsidR="00E838B2">
        <w:rPr>
          <w:lang w:val="en-GB"/>
        </w:rPr>
        <w:t xml:space="preserve">present </w:t>
      </w:r>
      <w:r w:rsidR="003B6420" w:rsidRPr="00C52F92">
        <w:rPr>
          <w:lang w:val="en-GB"/>
        </w:rPr>
        <w:t>study aims to investigate factors</w:t>
      </w:r>
      <w:r w:rsidR="00E559D8">
        <w:rPr>
          <w:lang w:val="en-GB"/>
        </w:rPr>
        <w:t xml:space="preserve"> in the i</w:t>
      </w:r>
      <w:r w:rsidR="007A60E6">
        <w:rPr>
          <w:lang w:val="en-GB"/>
        </w:rPr>
        <w:t>ndividual</w:t>
      </w:r>
      <w:r w:rsidR="00E559D8">
        <w:rPr>
          <w:lang w:val="en-GB"/>
        </w:rPr>
        <w:t xml:space="preserve"> and</w:t>
      </w:r>
      <w:r w:rsidR="007A60E6">
        <w:rPr>
          <w:lang w:val="en-GB"/>
        </w:rPr>
        <w:t xml:space="preserve"> family</w:t>
      </w:r>
      <w:r w:rsidR="00BC6310">
        <w:rPr>
          <w:lang w:val="en-GB"/>
        </w:rPr>
        <w:t xml:space="preserve"> domain</w:t>
      </w:r>
      <w:r w:rsidR="00492DE1">
        <w:rPr>
          <w:lang w:val="en-GB"/>
        </w:rPr>
        <w:t xml:space="preserve"> that increase risk for </w:t>
      </w:r>
      <w:r w:rsidR="008525A0" w:rsidRPr="00C52F92">
        <w:rPr>
          <w:lang w:val="en-GB"/>
        </w:rPr>
        <w:t xml:space="preserve">juvenile </w:t>
      </w:r>
      <w:r w:rsidR="002F6AFF">
        <w:rPr>
          <w:lang w:val="en-GB"/>
        </w:rPr>
        <w:t xml:space="preserve">male perpetration </w:t>
      </w:r>
      <w:r w:rsidR="00B05EE9">
        <w:rPr>
          <w:lang w:val="en-GB"/>
        </w:rPr>
        <w:t xml:space="preserve">of </w:t>
      </w:r>
      <w:r w:rsidR="008525A0" w:rsidRPr="00C52F92">
        <w:rPr>
          <w:lang w:val="en-GB"/>
        </w:rPr>
        <w:t>sex</w:t>
      </w:r>
      <w:r w:rsidR="00C47B95">
        <w:rPr>
          <w:lang w:val="en-GB"/>
        </w:rPr>
        <w:t>ual violence</w:t>
      </w:r>
      <w:r w:rsidR="008525A0" w:rsidRPr="00C52F92">
        <w:rPr>
          <w:lang w:val="en-GB"/>
        </w:rPr>
        <w:t xml:space="preserve"> </w:t>
      </w:r>
      <w:r w:rsidR="003B6420" w:rsidRPr="00C52F92">
        <w:rPr>
          <w:lang w:val="en-GB"/>
        </w:rPr>
        <w:t>in Ghana</w:t>
      </w:r>
      <w:r w:rsidR="00F41D0C" w:rsidRPr="00C52F92">
        <w:rPr>
          <w:lang w:val="en-GB"/>
        </w:rPr>
        <w:t>.</w:t>
      </w:r>
      <w:r w:rsidR="00C47B95">
        <w:rPr>
          <w:lang w:val="en-GB"/>
        </w:rPr>
        <w:t xml:space="preserve"> The study shifts the focus away fro</w:t>
      </w:r>
      <w:r w:rsidR="00D020F8">
        <w:rPr>
          <w:lang w:val="en-GB"/>
        </w:rPr>
        <w:t xml:space="preserve">m the victim to the perpetrator and </w:t>
      </w:r>
      <w:r w:rsidR="00691888">
        <w:rPr>
          <w:lang w:val="en-GB"/>
        </w:rPr>
        <w:t>assess</w:t>
      </w:r>
      <w:r w:rsidR="00133EF1">
        <w:rPr>
          <w:lang w:val="en-GB"/>
        </w:rPr>
        <w:t>es</w:t>
      </w:r>
      <w:r w:rsidR="00691888">
        <w:rPr>
          <w:lang w:val="en-GB"/>
        </w:rPr>
        <w:t xml:space="preserve"> </w:t>
      </w:r>
      <w:r w:rsidR="00D020F8">
        <w:rPr>
          <w:lang w:val="en-GB"/>
        </w:rPr>
        <w:t>the condition</w:t>
      </w:r>
      <w:r w:rsidR="00691888">
        <w:rPr>
          <w:lang w:val="en-GB"/>
        </w:rPr>
        <w:t>s</w:t>
      </w:r>
      <w:r w:rsidR="00D020F8">
        <w:rPr>
          <w:lang w:val="en-GB"/>
        </w:rPr>
        <w:t xml:space="preserve"> that increase risk for </w:t>
      </w:r>
      <w:r w:rsidR="00A9289E">
        <w:rPr>
          <w:lang w:val="en-GB"/>
        </w:rPr>
        <w:t>engaging</w:t>
      </w:r>
      <w:r w:rsidR="00D020F8">
        <w:rPr>
          <w:lang w:val="en-GB"/>
        </w:rPr>
        <w:t xml:space="preserve"> in sexual violence. </w:t>
      </w:r>
    </w:p>
    <w:p w14:paraId="1A21BFC3" w14:textId="60714F7C" w:rsidR="002B7210" w:rsidRPr="00FA437C" w:rsidRDefault="00625E59" w:rsidP="00074783">
      <w:pPr>
        <w:jc w:val="both"/>
        <w:rPr>
          <w:i/>
          <w:lang w:val="en-GB"/>
        </w:rPr>
      </w:pPr>
      <w:r w:rsidRPr="00FA437C">
        <w:rPr>
          <w:i/>
          <w:lang w:val="en-GB"/>
        </w:rPr>
        <w:t xml:space="preserve">1.1 </w:t>
      </w:r>
      <w:r w:rsidR="000A6C6F" w:rsidRPr="00FA437C">
        <w:rPr>
          <w:i/>
          <w:lang w:val="en-GB"/>
        </w:rPr>
        <w:t>Juvenile</w:t>
      </w:r>
      <w:r w:rsidR="008A5CAE">
        <w:rPr>
          <w:i/>
          <w:lang w:val="en-GB"/>
        </w:rPr>
        <w:t>s who commit</w:t>
      </w:r>
      <w:r w:rsidR="009578FB">
        <w:rPr>
          <w:i/>
          <w:lang w:val="en-GB"/>
        </w:rPr>
        <w:t xml:space="preserve"> </w:t>
      </w:r>
      <w:r w:rsidR="00AC455F" w:rsidRPr="00FA437C">
        <w:rPr>
          <w:i/>
          <w:lang w:val="en-GB"/>
        </w:rPr>
        <w:t xml:space="preserve">sexual </w:t>
      </w:r>
      <w:r w:rsidR="008A5CAE">
        <w:rPr>
          <w:i/>
          <w:lang w:val="en-GB"/>
        </w:rPr>
        <w:t xml:space="preserve">violence </w:t>
      </w:r>
    </w:p>
    <w:p w14:paraId="6A35E58C" w14:textId="13784F46" w:rsidR="00F0013F" w:rsidRPr="003E6547" w:rsidRDefault="003E6547" w:rsidP="003E38EC">
      <w:pPr>
        <w:spacing w:line="480" w:lineRule="auto"/>
        <w:jc w:val="both"/>
        <w:rPr>
          <w:lang w:val="en-GB"/>
        </w:rPr>
      </w:pPr>
      <w:r>
        <w:rPr>
          <w:lang w:val="en-GB"/>
        </w:rPr>
        <w:t xml:space="preserve">Research on risk factors for </w:t>
      </w:r>
      <w:r w:rsidR="00F936B9">
        <w:rPr>
          <w:lang w:val="en-GB"/>
        </w:rPr>
        <w:t xml:space="preserve">engaging in </w:t>
      </w:r>
      <w:r>
        <w:rPr>
          <w:lang w:val="en-GB"/>
        </w:rPr>
        <w:t>s</w:t>
      </w:r>
      <w:r w:rsidR="00325911" w:rsidRPr="00144690">
        <w:rPr>
          <w:lang w:val="en-GB"/>
        </w:rPr>
        <w:t xml:space="preserve">exual violence has focused </w:t>
      </w:r>
      <w:r w:rsidR="00325911" w:rsidRPr="00CA3686">
        <w:rPr>
          <w:lang w:val="en-GB"/>
        </w:rPr>
        <w:t xml:space="preserve">primarily on adult </w:t>
      </w:r>
      <w:r w:rsidR="00F936B9">
        <w:rPr>
          <w:lang w:val="en-GB"/>
        </w:rPr>
        <w:t>offenders</w:t>
      </w:r>
      <w:r w:rsidR="00325911" w:rsidRPr="00144690">
        <w:rPr>
          <w:lang w:val="en-GB"/>
        </w:rPr>
        <w:t xml:space="preserve"> </w:t>
      </w:r>
      <w:r w:rsidR="00325911">
        <w:rPr>
          <w:lang w:val="en-GB"/>
        </w:rPr>
        <w:t>(Ca</w:t>
      </w:r>
      <w:r w:rsidR="005135C4">
        <w:rPr>
          <w:lang w:val="en-GB"/>
        </w:rPr>
        <w:t>r</w:t>
      </w:r>
      <w:r w:rsidR="00325911">
        <w:rPr>
          <w:lang w:val="en-GB"/>
        </w:rPr>
        <w:t>pentier &amp;</w:t>
      </w:r>
      <w:r w:rsidR="00325911" w:rsidRPr="00144690">
        <w:rPr>
          <w:lang w:val="en-GB"/>
        </w:rPr>
        <w:t xml:space="preserve"> Proulx</w:t>
      </w:r>
      <w:r w:rsidR="00325911">
        <w:rPr>
          <w:lang w:val="en-GB"/>
        </w:rPr>
        <w:t>,</w:t>
      </w:r>
      <w:r w:rsidR="00325911" w:rsidRPr="00144690">
        <w:rPr>
          <w:lang w:val="en-GB"/>
        </w:rPr>
        <w:t xml:space="preserve"> 2011</w:t>
      </w:r>
      <w:r w:rsidR="00325911">
        <w:rPr>
          <w:lang w:val="en-GB"/>
        </w:rPr>
        <w:t xml:space="preserve">). </w:t>
      </w:r>
      <w:r w:rsidR="00325911" w:rsidRPr="00144690">
        <w:rPr>
          <w:lang w:val="en-GB"/>
        </w:rPr>
        <w:t>The m</w:t>
      </w:r>
      <w:r w:rsidR="00A676EE">
        <w:rPr>
          <w:lang w:val="en-GB"/>
        </w:rPr>
        <w:t>ajority of the studies have</w:t>
      </w:r>
      <w:r w:rsidR="00325911" w:rsidRPr="00144690">
        <w:rPr>
          <w:lang w:val="en-GB"/>
        </w:rPr>
        <w:t xml:space="preserve"> been primarily concerned with factors relat</w:t>
      </w:r>
      <w:r w:rsidR="00325911">
        <w:rPr>
          <w:lang w:val="en-GB"/>
        </w:rPr>
        <w:t>ed to recidivism of adult sex</w:t>
      </w:r>
      <w:r w:rsidR="00081A9C">
        <w:rPr>
          <w:lang w:val="en-GB"/>
        </w:rPr>
        <w:t>ual violence</w:t>
      </w:r>
      <w:r w:rsidR="00325911" w:rsidRPr="00144690">
        <w:rPr>
          <w:lang w:val="en-GB"/>
        </w:rPr>
        <w:t xml:space="preserve"> (</w:t>
      </w:r>
      <w:r w:rsidR="0069024F">
        <w:rPr>
          <w:lang w:val="en-GB"/>
        </w:rPr>
        <w:t>Carpentier &amp;</w:t>
      </w:r>
      <w:r w:rsidR="0069024F" w:rsidRPr="00144690">
        <w:rPr>
          <w:lang w:val="en-GB"/>
        </w:rPr>
        <w:t xml:space="preserve"> Proulx</w:t>
      </w:r>
      <w:r w:rsidR="0069024F">
        <w:rPr>
          <w:lang w:val="en-GB"/>
        </w:rPr>
        <w:t>,</w:t>
      </w:r>
      <w:r w:rsidR="0069024F" w:rsidRPr="00144690">
        <w:rPr>
          <w:lang w:val="en-GB"/>
        </w:rPr>
        <w:t xml:space="preserve"> 2011</w:t>
      </w:r>
      <w:r w:rsidR="0069024F">
        <w:rPr>
          <w:lang w:val="en-GB"/>
        </w:rPr>
        <w:t xml:space="preserve">; </w:t>
      </w:r>
      <w:r w:rsidR="00325911">
        <w:rPr>
          <w:lang w:val="en-GB"/>
        </w:rPr>
        <w:t xml:space="preserve">Hanson &amp; </w:t>
      </w:r>
      <w:r w:rsidR="00325911" w:rsidRPr="00144690">
        <w:rPr>
          <w:lang w:val="en-GB"/>
        </w:rPr>
        <w:t>Morton-Bourgon, 2005)</w:t>
      </w:r>
      <w:r>
        <w:rPr>
          <w:lang w:val="en-GB"/>
        </w:rPr>
        <w:t>. R</w:t>
      </w:r>
      <w:r w:rsidR="00256801" w:rsidRPr="00D43BB9">
        <w:rPr>
          <w:lang w:val="en-GB"/>
        </w:rPr>
        <w:t xml:space="preserve">isk factors for </w:t>
      </w:r>
      <w:r w:rsidR="00E97363" w:rsidRPr="00D43BB9">
        <w:rPr>
          <w:lang w:val="en-GB"/>
        </w:rPr>
        <w:t>juvenile</w:t>
      </w:r>
      <w:r w:rsidR="00320F4C" w:rsidRPr="00D43BB9">
        <w:rPr>
          <w:lang w:val="en-GB"/>
        </w:rPr>
        <w:t xml:space="preserve"> sex</w:t>
      </w:r>
      <w:r w:rsidR="002E3CF2">
        <w:rPr>
          <w:lang w:val="en-GB"/>
        </w:rPr>
        <w:t>ual</w:t>
      </w:r>
      <w:r w:rsidR="00256801" w:rsidRPr="00D43BB9">
        <w:rPr>
          <w:lang w:val="en-GB"/>
        </w:rPr>
        <w:t xml:space="preserve"> offending has only began to receive attention</w:t>
      </w:r>
      <w:r w:rsidR="00F258AB" w:rsidRPr="00D43BB9">
        <w:rPr>
          <w:lang w:val="en-GB"/>
        </w:rPr>
        <w:t xml:space="preserve"> in the last few decades</w:t>
      </w:r>
      <w:r w:rsidR="00E7418C" w:rsidRPr="00D43BB9">
        <w:rPr>
          <w:lang w:val="en-GB"/>
        </w:rPr>
        <w:t xml:space="preserve"> (Tharp et al</w:t>
      </w:r>
      <w:r w:rsidR="00C95788">
        <w:rPr>
          <w:lang w:val="en-GB"/>
        </w:rPr>
        <w:t>.,</w:t>
      </w:r>
      <w:r w:rsidR="00E7418C" w:rsidRPr="00D43BB9">
        <w:rPr>
          <w:lang w:val="en-GB"/>
        </w:rPr>
        <w:t xml:space="preserve"> 2012</w:t>
      </w:r>
      <w:r w:rsidR="009A757A">
        <w:rPr>
          <w:lang w:val="en-GB"/>
        </w:rPr>
        <w:t>;</w:t>
      </w:r>
      <w:r w:rsidR="009A757A" w:rsidRPr="009A757A">
        <w:rPr>
          <w:lang w:val="en-GB"/>
        </w:rPr>
        <w:t xml:space="preserve"> </w:t>
      </w:r>
      <w:r w:rsidR="009A757A">
        <w:rPr>
          <w:lang w:val="en-GB"/>
        </w:rPr>
        <w:t xml:space="preserve">van Wijk </w:t>
      </w:r>
      <w:r w:rsidR="009A757A" w:rsidRPr="00D43BB9">
        <w:rPr>
          <w:lang w:val="en-GB"/>
        </w:rPr>
        <w:t>et al</w:t>
      </w:r>
      <w:r w:rsidR="009A757A">
        <w:rPr>
          <w:lang w:val="en-GB"/>
        </w:rPr>
        <w:t>.,</w:t>
      </w:r>
      <w:r w:rsidR="009A757A" w:rsidRPr="00D43BB9">
        <w:rPr>
          <w:lang w:val="en-GB"/>
        </w:rPr>
        <w:t xml:space="preserve"> 2006</w:t>
      </w:r>
      <w:r w:rsidR="00E7418C" w:rsidRPr="00D43BB9">
        <w:rPr>
          <w:lang w:val="en-GB"/>
        </w:rPr>
        <w:t>)</w:t>
      </w:r>
      <w:r w:rsidR="00256801" w:rsidRPr="00D43BB9">
        <w:rPr>
          <w:lang w:val="en-GB"/>
        </w:rPr>
        <w:t>.</w:t>
      </w:r>
      <w:r w:rsidR="000D35C6" w:rsidRPr="00D43BB9">
        <w:rPr>
          <w:lang w:val="en-GB"/>
        </w:rPr>
        <w:t xml:space="preserve"> </w:t>
      </w:r>
      <w:r>
        <w:rPr>
          <w:lang w:val="en-GB"/>
        </w:rPr>
        <w:t>The e</w:t>
      </w:r>
      <w:r w:rsidR="000D35C6" w:rsidRPr="00D43BB9">
        <w:rPr>
          <w:lang w:val="en-GB"/>
        </w:rPr>
        <w:t>vidence from the</w:t>
      </w:r>
      <w:r w:rsidR="00F258AB" w:rsidRPr="00D43BB9">
        <w:rPr>
          <w:lang w:val="en-GB"/>
        </w:rPr>
        <w:t xml:space="preserve"> </w:t>
      </w:r>
      <w:r w:rsidR="006B1480" w:rsidRPr="00D43BB9">
        <w:rPr>
          <w:lang w:val="en-GB"/>
        </w:rPr>
        <w:t>research</w:t>
      </w:r>
      <w:r w:rsidR="00256801" w:rsidRPr="00D43BB9">
        <w:rPr>
          <w:lang w:val="en-GB"/>
        </w:rPr>
        <w:t xml:space="preserve"> </w:t>
      </w:r>
      <w:r w:rsidR="003778D8" w:rsidRPr="00D43BB9">
        <w:rPr>
          <w:lang w:val="en-GB"/>
        </w:rPr>
        <w:t>suggest</w:t>
      </w:r>
      <w:r w:rsidR="006B1480" w:rsidRPr="00D43BB9">
        <w:rPr>
          <w:lang w:val="en-GB"/>
        </w:rPr>
        <w:t>s</w:t>
      </w:r>
      <w:r w:rsidR="003778D8" w:rsidRPr="00D43BB9">
        <w:rPr>
          <w:lang w:val="en-GB"/>
        </w:rPr>
        <w:t xml:space="preserve"> </w:t>
      </w:r>
      <w:r w:rsidR="00256801" w:rsidRPr="00D43BB9">
        <w:rPr>
          <w:lang w:val="en-GB"/>
        </w:rPr>
        <w:t xml:space="preserve">that </w:t>
      </w:r>
      <w:r w:rsidR="007478CE" w:rsidRPr="00D43BB9">
        <w:rPr>
          <w:lang w:val="en-GB"/>
        </w:rPr>
        <w:t>m</w:t>
      </w:r>
      <w:r w:rsidR="00256801" w:rsidRPr="00D43BB9">
        <w:rPr>
          <w:lang w:val="en-GB"/>
        </w:rPr>
        <w:t xml:space="preserve">any adult risk factors do </w:t>
      </w:r>
      <w:r w:rsidR="000A6E5C" w:rsidRPr="00D43BB9">
        <w:rPr>
          <w:lang w:val="en-GB"/>
        </w:rPr>
        <w:t>not relate to juvenile sex</w:t>
      </w:r>
      <w:r w:rsidR="005E06EF">
        <w:rPr>
          <w:lang w:val="en-GB"/>
        </w:rPr>
        <w:t>ual</w:t>
      </w:r>
      <w:r w:rsidR="000A6E5C" w:rsidRPr="00D43BB9">
        <w:rPr>
          <w:lang w:val="en-GB"/>
        </w:rPr>
        <w:t xml:space="preserve"> </w:t>
      </w:r>
      <w:r w:rsidR="009D14FD">
        <w:rPr>
          <w:lang w:val="en-GB"/>
        </w:rPr>
        <w:t>offending (</w:t>
      </w:r>
      <w:r w:rsidR="00251004" w:rsidRPr="00D43BB9">
        <w:rPr>
          <w:lang w:val="en-GB"/>
        </w:rPr>
        <w:t>Tharp et al.</w:t>
      </w:r>
      <w:r w:rsidR="00251004">
        <w:rPr>
          <w:lang w:val="en-GB"/>
        </w:rPr>
        <w:t>, 2012</w:t>
      </w:r>
      <w:r w:rsidR="00256801" w:rsidRPr="00D43BB9">
        <w:rPr>
          <w:lang w:val="en-GB"/>
        </w:rPr>
        <w:t>).</w:t>
      </w:r>
      <w:r w:rsidR="003778D8" w:rsidRPr="00D43BB9">
        <w:rPr>
          <w:lang w:val="en-GB"/>
        </w:rPr>
        <w:t xml:space="preserve"> </w:t>
      </w:r>
      <w:r w:rsidR="004E10A0" w:rsidRPr="00D43BB9">
        <w:rPr>
          <w:lang w:val="en-GB"/>
        </w:rPr>
        <w:t>Reviews of</w:t>
      </w:r>
      <w:r w:rsidR="004E10A0" w:rsidRPr="00D43BB9">
        <w:rPr>
          <w:b/>
          <w:lang w:val="en-GB"/>
        </w:rPr>
        <w:t xml:space="preserve"> </w:t>
      </w:r>
      <w:r w:rsidR="004E10A0" w:rsidRPr="00D43BB9">
        <w:rPr>
          <w:lang w:val="en-GB"/>
        </w:rPr>
        <w:t>juvenile sex</w:t>
      </w:r>
      <w:r w:rsidR="002E3CF2">
        <w:rPr>
          <w:lang w:val="en-GB"/>
        </w:rPr>
        <w:t>ual</w:t>
      </w:r>
      <w:r w:rsidR="004E10A0" w:rsidRPr="00D43BB9">
        <w:rPr>
          <w:lang w:val="en-GB"/>
        </w:rPr>
        <w:t xml:space="preserve"> offending studies show</w:t>
      </w:r>
      <w:r w:rsidR="00CA3686">
        <w:rPr>
          <w:lang w:val="en-GB"/>
        </w:rPr>
        <w:t xml:space="preserve"> a</w:t>
      </w:r>
      <w:r w:rsidR="004E10A0" w:rsidRPr="00D43BB9">
        <w:rPr>
          <w:lang w:val="en-GB"/>
        </w:rPr>
        <w:t xml:space="preserve"> more consistent relationship </w:t>
      </w:r>
      <w:r w:rsidR="00CA3686">
        <w:rPr>
          <w:lang w:val="en-GB"/>
        </w:rPr>
        <w:t>between individual factors and</w:t>
      </w:r>
      <w:r w:rsidR="004E10A0" w:rsidRPr="00D43BB9">
        <w:rPr>
          <w:lang w:val="en-GB"/>
        </w:rPr>
        <w:t xml:space="preserve"> juvenile sex</w:t>
      </w:r>
      <w:r w:rsidR="002E3CF2">
        <w:rPr>
          <w:lang w:val="en-GB"/>
        </w:rPr>
        <w:t>ual</w:t>
      </w:r>
      <w:r w:rsidR="004E10A0" w:rsidRPr="00D43BB9">
        <w:rPr>
          <w:lang w:val="en-GB"/>
        </w:rPr>
        <w:t xml:space="preserve"> offending than family and other background </w:t>
      </w:r>
      <w:r w:rsidR="00842C7B" w:rsidRPr="00D43BB9">
        <w:rPr>
          <w:lang w:val="en-GB"/>
        </w:rPr>
        <w:t>factors</w:t>
      </w:r>
      <w:r w:rsidR="001B5A6C">
        <w:rPr>
          <w:lang w:val="en-GB"/>
        </w:rPr>
        <w:t xml:space="preserve"> (Seto &amp;</w:t>
      </w:r>
      <w:r w:rsidR="003A60DE" w:rsidRPr="00D43BB9">
        <w:rPr>
          <w:lang w:val="en-GB"/>
        </w:rPr>
        <w:t xml:space="preserve"> </w:t>
      </w:r>
      <w:r w:rsidR="00865B97" w:rsidRPr="00F60AB1">
        <w:rPr>
          <w:lang w:val="en-GB"/>
        </w:rPr>
        <w:t>Lalumie</w:t>
      </w:r>
      <w:r w:rsidR="00865B97">
        <w:rPr>
          <w:lang w:val="en-GB"/>
        </w:rPr>
        <w:t>`</w:t>
      </w:r>
      <w:r w:rsidR="00865B97" w:rsidRPr="00F60AB1">
        <w:rPr>
          <w:lang w:val="en-GB"/>
        </w:rPr>
        <w:t>re</w:t>
      </w:r>
      <w:r w:rsidR="00865B97">
        <w:rPr>
          <w:lang w:val="en-GB"/>
        </w:rPr>
        <w:t>,</w:t>
      </w:r>
      <w:r w:rsidR="003A60DE" w:rsidRPr="00D43BB9">
        <w:rPr>
          <w:lang w:val="en-GB"/>
        </w:rPr>
        <w:t xml:space="preserve"> 2010</w:t>
      </w:r>
      <w:r w:rsidR="00105C62" w:rsidRPr="00D43BB9">
        <w:rPr>
          <w:lang w:val="en-GB"/>
        </w:rPr>
        <w:t>; Tharp et al.</w:t>
      </w:r>
      <w:r w:rsidR="00EA4479">
        <w:rPr>
          <w:lang w:val="en-GB"/>
        </w:rPr>
        <w:t>,</w:t>
      </w:r>
      <w:r w:rsidR="006040FE">
        <w:rPr>
          <w:lang w:val="en-GB"/>
        </w:rPr>
        <w:t xml:space="preserve"> 2012</w:t>
      </w:r>
      <w:r w:rsidR="001B5A6C">
        <w:rPr>
          <w:lang w:val="en-GB"/>
        </w:rPr>
        <w:t>;</w:t>
      </w:r>
      <w:r w:rsidR="001B5A6C" w:rsidRPr="001B5A6C">
        <w:rPr>
          <w:lang w:val="en-GB"/>
        </w:rPr>
        <w:t xml:space="preserve"> </w:t>
      </w:r>
      <w:r w:rsidR="001B5A6C">
        <w:rPr>
          <w:lang w:val="en-GB"/>
        </w:rPr>
        <w:t>van Wijk</w:t>
      </w:r>
      <w:r w:rsidR="001B5A6C" w:rsidRPr="00D43BB9">
        <w:rPr>
          <w:lang w:val="en-GB"/>
        </w:rPr>
        <w:t xml:space="preserve"> et al</w:t>
      </w:r>
      <w:r w:rsidR="001B5A6C">
        <w:rPr>
          <w:lang w:val="en-GB"/>
        </w:rPr>
        <w:t>., 2005</w:t>
      </w:r>
      <w:r w:rsidR="003A60DE" w:rsidRPr="00D43BB9">
        <w:rPr>
          <w:lang w:val="en-GB"/>
        </w:rPr>
        <w:t>)</w:t>
      </w:r>
      <w:r w:rsidR="00842C7B" w:rsidRPr="00D43BB9">
        <w:rPr>
          <w:lang w:val="en-GB"/>
        </w:rPr>
        <w:t xml:space="preserve">. </w:t>
      </w:r>
      <w:r w:rsidR="00E212BB" w:rsidRPr="00D43BB9">
        <w:rPr>
          <w:lang w:val="en-GB"/>
        </w:rPr>
        <w:t>Juvenile</w:t>
      </w:r>
      <w:r w:rsidR="00065DE1">
        <w:rPr>
          <w:lang w:val="en-GB"/>
        </w:rPr>
        <w:t>s</w:t>
      </w:r>
      <w:r w:rsidR="00E212BB" w:rsidRPr="00D43BB9">
        <w:rPr>
          <w:lang w:val="en-GB"/>
        </w:rPr>
        <w:t xml:space="preserve"> </w:t>
      </w:r>
      <w:r w:rsidR="00142956">
        <w:rPr>
          <w:lang w:val="en-GB"/>
        </w:rPr>
        <w:t>who sexually offend</w:t>
      </w:r>
      <w:r w:rsidR="00F868EC" w:rsidRPr="00D43BB9">
        <w:rPr>
          <w:lang w:val="en-GB"/>
        </w:rPr>
        <w:t xml:space="preserve"> are more likely to</w:t>
      </w:r>
      <w:r w:rsidR="00F868EC" w:rsidRPr="008F6B9F">
        <w:rPr>
          <w:lang w:val="en-GB"/>
        </w:rPr>
        <w:t xml:space="preserve"> be neurotic, impulsive, and to have more social </w:t>
      </w:r>
      <w:r w:rsidR="00C82BB4">
        <w:rPr>
          <w:lang w:val="en-GB"/>
        </w:rPr>
        <w:t xml:space="preserve">emotional problems compared to those who </w:t>
      </w:r>
      <w:r w:rsidR="00C82BB4">
        <w:rPr>
          <w:lang w:val="en-GB"/>
        </w:rPr>
        <w:lastRenderedPageBreak/>
        <w:t>commit</w:t>
      </w:r>
      <w:r w:rsidR="00F868EC" w:rsidRPr="008F6B9F">
        <w:rPr>
          <w:lang w:val="en-GB"/>
        </w:rPr>
        <w:t xml:space="preserve"> nonsex</w:t>
      </w:r>
      <w:r w:rsidR="00C82BB4">
        <w:rPr>
          <w:lang w:val="en-GB"/>
        </w:rPr>
        <w:t>ual offenses</w:t>
      </w:r>
      <w:r w:rsidR="00C27AF2" w:rsidRPr="008F6B9F">
        <w:rPr>
          <w:lang w:val="en-GB"/>
        </w:rPr>
        <w:t xml:space="preserve"> (van Wijk et al</w:t>
      </w:r>
      <w:r w:rsidR="00EA3077">
        <w:rPr>
          <w:lang w:val="en-GB"/>
        </w:rPr>
        <w:t>.</w:t>
      </w:r>
      <w:r w:rsidR="00EA4479">
        <w:rPr>
          <w:lang w:val="en-GB"/>
        </w:rPr>
        <w:t xml:space="preserve">, </w:t>
      </w:r>
      <w:r w:rsidR="00C27AF2" w:rsidRPr="008F6B9F">
        <w:rPr>
          <w:lang w:val="en-GB"/>
        </w:rPr>
        <w:t>2005)</w:t>
      </w:r>
      <w:r w:rsidR="00F868EC" w:rsidRPr="008F6B9F">
        <w:rPr>
          <w:lang w:val="en-GB"/>
        </w:rPr>
        <w:t>.</w:t>
      </w:r>
      <w:r w:rsidR="00A230F2" w:rsidRPr="008F6B9F">
        <w:rPr>
          <w:lang w:val="en-GB"/>
        </w:rPr>
        <w:t xml:space="preserve"> O</w:t>
      </w:r>
      <w:r w:rsidR="006966D2" w:rsidRPr="008F6B9F">
        <w:rPr>
          <w:lang w:val="en-GB"/>
        </w:rPr>
        <w:t>ther reviews sugg</w:t>
      </w:r>
      <w:r w:rsidR="001C08D8">
        <w:rPr>
          <w:lang w:val="en-GB"/>
        </w:rPr>
        <w:t>est</w:t>
      </w:r>
      <w:r w:rsidR="006966D2" w:rsidRPr="008F6B9F">
        <w:rPr>
          <w:lang w:val="en-GB"/>
        </w:rPr>
        <w:t xml:space="preserve"> </w:t>
      </w:r>
      <w:r w:rsidR="005C11EE" w:rsidRPr="008F6B9F">
        <w:rPr>
          <w:lang w:val="en-GB"/>
        </w:rPr>
        <w:t>the evidence is less consistent</w:t>
      </w:r>
      <w:r w:rsidR="006966D2" w:rsidRPr="008F6B9F">
        <w:rPr>
          <w:lang w:val="en-GB"/>
        </w:rPr>
        <w:t xml:space="preserve"> on the relationship between impulsiveness and juvenile sex</w:t>
      </w:r>
      <w:r w:rsidR="005E06EF">
        <w:rPr>
          <w:lang w:val="en-GB"/>
        </w:rPr>
        <w:t>ual</w:t>
      </w:r>
      <w:r w:rsidR="006966D2" w:rsidRPr="008F6B9F">
        <w:rPr>
          <w:lang w:val="en-GB"/>
        </w:rPr>
        <w:t xml:space="preserve"> offending (S</w:t>
      </w:r>
      <w:r w:rsidR="00AA1794">
        <w:rPr>
          <w:lang w:val="en-GB"/>
        </w:rPr>
        <w:t>eto &amp;</w:t>
      </w:r>
      <w:r w:rsidR="00442090" w:rsidRPr="008F6B9F">
        <w:rPr>
          <w:lang w:val="en-GB"/>
        </w:rPr>
        <w:t xml:space="preserve"> </w:t>
      </w:r>
      <w:r w:rsidR="00865B97" w:rsidRPr="00F60AB1">
        <w:rPr>
          <w:lang w:val="en-GB"/>
        </w:rPr>
        <w:t>Lalumie</w:t>
      </w:r>
      <w:r w:rsidR="00865B97">
        <w:rPr>
          <w:lang w:val="en-GB"/>
        </w:rPr>
        <w:t>`</w:t>
      </w:r>
      <w:r w:rsidR="00865B97" w:rsidRPr="00F60AB1">
        <w:rPr>
          <w:lang w:val="en-GB"/>
        </w:rPr>
        <w:t>re</w:t>
      </w:r>
      <w:r w:rsidR="004D4404">
        <w:rPr>
          <w:lang w:val="en-GB"/>
        </w:rPr>
        <w:t>,</w:t>
      </w:r>
      <w:r w:rsidR="00442090" w:rsidRPr="008F6B9F">
        <w:rPr>
          <w:lang w:val="en-GB"/>
        </w:rPr>
        <w:t xml:space="preserve"> 2010</w:t>
      </w:r>
      <w:r w:rsidR="004D4404">
        <w:rPr>
          <w:lang w:val="en-GB"/>
        </w:rPr>
        <w:t>;</w:t>
      </w:r>
      <w:r w:rsidR="004D4404" w:rsidRPr="004D4404">
        <w:rPr>
          <w:lang w:val="en-GB"/>
        </w:rPr>
        <w:t xml:space="preserve"> </w:t>
      </w:r>
      <w:r w:rsidR="004D4404" w:rsidRPr="008F6B9F">
        <w:rPr>
          <w:lang w:val="en-GB"/>
        </w:rPr>
        <w:t>Tharp et al.</w:t>
      </w:r>
      <w:r w:rsidR="00EA3077">
        <w:rPr>
          <w:lang w:val="en-GB"/>
        </w:rPr>
        <w:t>,</w:t>
      </w:r>
      <w:r w:rsidR="004D4404" w:rsidRPr="008F6B9F">
        <w:rPr>
          <w:lang w:val="en-GB"/>
        </w:rPr>
        <w:t xml:space="preserve"> 2012</w:t>
      </w:r>
      <w:r w:rsidR="006966D2" w:rsidRPr="008F6B9F">
        <w:rPr>
          <w:lang w:val="en-GB"/>
        </w:rPr>
        <w:t xml:space="preserve">). </w:t>
      </w:r>
      <w:r w:rsidR="00544954">
        <w:rPr>
          <w:lang w:val="en-GB"/>
        </w:rPr>
        <w:t>Ward and Beech (201</w:t>
      </w:r>
      <w:r w:rsidR="009730F6" w:rsidRPr="008F6B9F">
        <w:rPr>
          <w:lang w:val="en-GB"/>
        </w:rPr>
        <w:t>5) have suggested a possible neuro</w:t>
      </w:r>
      <w:r w:rsidR="00B7702B">
        <w:rPr>
          <w:lang w:val="en-GB"/>
        </w:rPr>
        <w:t>lo</w:t>
      </w:r>
      <w:r w:rsidR="009730F6" w:rsidRPr="008F6B9F">
        <w:rPr>
          <w:lang w:val="en-GB"/>
        </w:rPr>
        <w:t xml:space="preserve">gical basis for impulsiveness among </w:t>
      </w:r>
      <w:r w:rsidR="00C059F4">
        <w:rPr>
          <w:lang w:val="en-GB"/>
        </w:rPr>
        <w:t xml:space="preserve">those who engage in </w:t>
      </w:r>
      <w:r w:rsidR="009730F6" w:rsidRPr="008F6B9F">
        <w:rPr>
          <w:lang w:val="en-GB"/>
        </w:rPr>
        <w:t>sex</w:t>
      </w:r>
      <w:r w:rsidR="00C059F4">
        <w:rPr>
          <w:lang w:val="en-GB"/>
        </w:rPr>
        <w:t>ual violence</w:t>
      </w:r>
      <w:r w:rsidR="009730F6" w:rsidRPr="008F6B9F">
        <w:rPr>
          <w:lang w:val="en-GB"/>
        </w:rPr>
        <w:t xml:space="preserve"> although</w:t>
      </w:r>
      <w:r w:rsidR="005C11EE" w:rsidRPr="008F6B9F">
        <w:rPr>
          <w:lang w:val="en-GB"/>
        </w:rPr>
        <w:t xml:space="preserve"> there may be other causal</w:t>
      </w:r>
      <w:r w:rsidR="009730F6" w:rsidRPr="008F6B9F">
        <w:rPr>
          <w:lang w:val="en-GB"/>
        </w:rPr>
        <w:t xml:space="preserve"> factors </w:t>
      </w:r>
      <w:r w:rsidR="00BB0B35" w:rsidRPr="008F6B9F">
        <w:rPr>
          <w:lang w:val="en-GB"/>
        </w:rPr>
        <w:t>involved (</w:t>
      </w:r>
      <w:r w:rsidR="00BB0B35" w:rsidRPr="00E1337B">
        <w:rPr>
          <w:lang w:val="en-GB"/>
        </w:rPr>
        <w:t xml:space="preserve">Boakye </w:t>
      </w:r>
      <w:r w:rsidR="00421528" w:rsidRPr="00E1337B">
        <w:rPr>
          <w:lang w:val="en-GB"/>
        </w:rPr>
        <w:t>2009</w:t>
      </w:r>
      <w:r w:rsidR="00EA4479">
        <w:rPr>
          <w:lang w:val="en-GB"/>
        </w:rPr>
        <w:t>a</w:t>
      </w:r>
      <w:r w:rsidR="0027120F">
        <w:rPr>
          <w:lang w:val="en-GB"/>
        </w:rPr>
        <w:t>; see also Howard &amp; McMurran, 2013</w:t>
      </w:r>
      <w:r w:rsidR="009730F6" w:rsidRPr="008F6B9F">
        <w:rPr>
          <w:lang w:val="en-GB"/>
        </w:rPr>
        <w:t xml:space="preserve">). </w:t>
      </w:r>
      <w:r w:rsidR="00551ABA" w:rsidRPr="008F6B9F">
        <w:rPr>
          <w:lang w:val="en-GB"/>
        </w:rPr>
        <w:t xml:space="preserve">Other </w:t>
      </w:r>
      <w:r w:rsidR="00BC35C1" w:rsidRPr="008F6B9F">
        <w:rPr>
          <w:lang w:val="en-GB"/>
        </w:rPr>
        <w:t>reviews</w:t>
      </w:r>
      <w:r w:rsidR="009D1374" w:rsidRPr="008F6B9F">
        <w:rPr>
          <w:lang w:val="en-GB"/>
        </w:rPr>
        <w:t xml:space="preserve"> p</w:t>
      </w:r>
      <w:r w:rsidR="00E1337B">
        <w:rPr>
          <w:lang w:val="en-GB"/>
        </w:rPr>
        <w:t>oint to atypical sexual</w:t>
      </w:r>
      <w:r w:rsidR="00AC06F6">
        <w:rPr>
          <w:lang w:val="en-GB"/>
        </w:rPr>
        <w:t xml:space="preserve"> </w:t>
      </w:r>
      <w:r w:rsidR="00922DD4">
        <w:rPr>
          <w:lang w:val="en-GB"/>
        </w:rPr>
        <w:t>interests</w:t>
      </w:r>
      <w:r w:rsidR="00AC06F6">
        <w:rPr>
          <w:lang w:val="en-GB"/>
        </w:rPr>
        <w:t xml:space="preserve"> (e.g.,</w:t>
      </w:r>
      <w:r w:rsidR="00922DD4">
        <w:rPr>
          <w:lang w:val="en-GB"/>
        </w:rPr>
        <w:t xml:space="preserve"> voyeurism</w:t>
      </w:r>
      <w:r w:rsidR="00AC06F6">
        <w:rPr>
          <w:lang w:val="en-GB"/>
        </w:rPr>
        <w:t>,</w:t>
      </w:r>
      <w:r w:rsidR="00922DD4">
        <w:rPr>
          <w:lang w:val="en-GB"/>
        </w:rPr>
        <w:t xml:space="preserve">  interest in children</w:t>
      </w:r>
      <w:r w:rsidR="00AC06F6">
        <w:rPr>
          <w:lang w:val="en-GB"/>
        </w:rPr>
        <w:t>, interest in coercive sex)</w:t>
      </w:r>
      <w:r w:rsidR="00922DD4">
        <w:rPr>
          <w:lang w:val="en-GB"/>
        </w:rPr>
        <w:t xml:space="preserve"> </w:t>
      </w:r>
      <w:r w:rsidR="009D1374" w:rsidRPr="008F6B9F">
        <w:rPr>
          <w:lang w:val="en-GB"/>
        </w:rPr>
        <w:t>as the mo</w:t>
      </w:r>
      <w:r w:rsidR="00FE47BE" w:rsidRPr="008F6B9F">
        <w:rPr>
          <w:lang w:val="en-GB"/>
        </w:rPr>
        <w:t xml:space="preserve">st important </w:t>
      </w:r>
      <w:r w:rsidR="006620E7">
        <w:rPr>
          <w:lang w:val="en-GB"/>
        </w:rPr>
        <w:t>risk factor for</w:t>
      </w:r>
      <w:r w:rsidR="009D1374" w:rsidRPr="008F6B9F">
        <w:rPr>
          <w:lang w:val="en-GB"/>
        </w:rPr>
        <w:t xml:space="preserve"> </w:t>
      </w:r>
      <w:r w:rsidR="00A61064">
        <w:rPr>
          <w:lang w:val="en-GB"/>
        </w:rPr>
        <w:t>juvenile sex</w:t>
      </w:r>
      <w:r w:rsidR="002B6471">
        <w:rPr>
          <w:lang w:val="en-GB"/>
        </w:rPr>
        <w:t xml:space="preserve">ual </w:t>
      </w:r>
      <w:r w:rsidR="006620E7">
        <w:rPr>
          <w:lang w:val="en-GB"/>
        </w:rPr>
        <w:t>offending</w:t>
      </w:r>
      <w:r w:rsidR="00A61064">
        <w:rPr>
          <w:lang w:val="en-GB"/>
        </w:rPr>
        <w:t xml:space="preserve"> (Seto &amp;</w:t>
      </w:r>
      <w:r w:rsidR="009D1374" w:rsidRPr="008F6B9F">
        <w:rPr>
          <w:lang w:val="en-GB"/>
        </w:rPr>
        <w:t xml:space="preserve"> </w:t>
      </w:r>
      <w:r w:rsidR="00865B97" w:rsidRPr="00F60AB1">
        <w:rPr>
          <w:lang w:val="en-GB"/>
        </w:rPr>
        <w:t>Lalumie</w:t>
      </w:r>
      <w:r w:rsidR="00865B97">
        <w:rPr>
          <w:lang w:val="en-GB"/>
        </w:rPr>
        <w:t>`</w:t>
      </w:r>
      <w:r w:rsidR="00865B97" w:rsidRPr="00F60AB1">
        <w:rPr>
          <w:lang w:val="en-GB"/>
        </w:rPr>
        <w:t>re</w:t>
      </w:r>
      <w:r w:rsidR="00A61064">
        <w:rPr>
          <w:lang w:val="en-GB"/>
        </w:rPr>
        <w:t>,</w:t>
      </w:r>
      <w:r w:rsidR="009D1374" w:rsidRPr="008F6B9F">
        <w:rPr>
          <w:lang w:val="en-GB"/>
        </w:rPr>
        <w:t xml:space="preserve"> 2010).</w:t>
      </w:r>
      <w:r w:rsidR="00A61064">
        <w:rPr>
          <w:b/>
          <w:lang w:val="en-GB"/>
        </w:rPr>
        <w:t xml:space="preserve"> </w:t>
      </w:r>
    </w:p>
    <w:p w14:paraId="735B7570" w14:textId="3B72FFB7" w:rsidR="00F81226" w:rsidRPr="00C96F31" w:rsidRDefault="004D729C" w:rsidP="005F5C56">
      <w:pPr>
        <w:spacing w:line="480" w:lineRule="auto"/>
        <w:ind w:firstLine="720"/>
        <w:jc w:val="both"/>
        <w:rPr>
          <w:lang w:val="en-GB"/>
        </w:rPr>
      </w:pPr>
      <w:r w:rsidRPr="002B5116">
        <w:rPr>
          <w:lang w:val="en-GB"/>
        </w:rPr>
        <w:t xml:space="preserve">Evidence for other individual factors such as intelligence, academic achievement and empathy </w:t>
      </w:r>
      <w:r w:rsidR="00B8047C" w:rsidRPr="002B5116">
        <w:rPr>
          <w:lang w:val="en-GB"/>
        </w:rPr>
        <w:t>has shown less consistent results. For example</w:t>
      </w:r>
      <w:r w:rsidR="002D2F40">
        <w:rPr>
          <w:lang w:val="en-GB"/>
        </w:rPr>
        <w:t>,</w:t>
      </w:r>
      <w:r w:rsidR="00B8047C" w:rsidRPr="002B5116">
        <w:rPr>
          <w:lang w:val="en-GB"/>
        </w:rPr>
        <w:t xml:space="preserve"> t</w:t>
      </w:r>
      <w:r w:rsidR="006B56CE" w:rsidRPr="002B5116">
        <w:rPr>
          <w:lang w:val="en-GB"/>
        </w:rPr>
        <w:t>here is less clarity on whether juvenile</w:t>
      </w:r>
      <w:r w:rsidR="00B7702B">
        <w:rPr>
          <w:lang w:val="en-GB"/>
        </w:rPr>
        <w:t>s</w:t>
      </w:r>
      <w:r w:rsidR="006B56CE" w:rsidRPr="002B5116">
        <w:rPr>
          <w:lang w:val="en-GB"/>
        </w:rPr>
        <w:t xml:space="preserve"> </w:t>
      </w:r>
      <w:r w:rsidR="005018F2">
        <w:rPr>
          <w:lang w:val="en-GB"/>
        </w:rPr>
        <w:t xml:space="preserve">who </w:t>
      </w:r>
      <w:r w:rsidR="001C08D8">
        <w:rPr>
          <w:lang w:val="en-GB"/>
        </w:rPr>
        <w:t>commit a</w:t>
      </w:r>
      <w:r w:rsidR="005018F2">
        <w:rPr>
          <w:lang w:val="en-GB"/>
        </w:rPr>
        <w:t xml:space="preserve"> sexual </w:t>
      </w:r>
      <w:r w:rsidR="001C08D8">
        <w:rPr>
          <w:lang w:val="en-GB"/>
        </w:rPr>
        <w:t>offense</w:t>
      </w:r>
      <w:r w:rsidR="006B56CE" w:rsidRPr="002B5116">
        <w:rPr>
          <w:lang w:val="en-GB"/>
        </w:rPr>
        <w:t xml:space="preserve"> differ on cognitive abilities compared with juveniles</w:t>
      </w:r>
      <w:r w:rsidR="001C08D8">
        <w:rPr>
          <w:lang w:val="en-GB"/>
        </w:rPr>
        <w:t xml:space="preserve"> who do not engage in sexual offense</w:t>
      </w:r>
      <w:r w:rsidR="006B56CE" w:rsidRPr="000071C4">
        <w:rPr>
          <w:i/>
          <w:lang w:val="en-GB"/>
        </w:rPr>
        <w:t>.</w:t>
      </w:r>
      <w:r w:rsidR="006B56CE" w:rsidRPr="000071C4">
        <w:rPr>
          <w:lang w:val="en-GB"/>
        </w:rPr>
        <w:t xml:space="preserve"> Cantor et al</w:t>
      </w:r>
      <w:r w:rsidR="00A61064" w:rsidRPr="000071C4">
        <w:rPr>
          <w:lang w:val="en-GB"/>
        </w:rPr>
        <w:t>.</w:t>
      </w:r>
      <w:r w:rsidR="006B56CE" w:rsidRPr="000071C4">
        <w:rPr>
          <w:lang w:val="en-GB"/>
        </w:rPr>
        <w:t xml:space="preserve"> (2005) meta-</w:t>
      </w:r>
      <w:r w:rsidR="00F30C10" w:rsidRPr="000071C4">
        <w:rPr>
          <w:lang w:val="en-GB"/>
        </w:rPr>
        <w:t xml:space="preserve">analysis involving 75 </w:t>
      </w:r>
      <w:r w:rsidR="00553F66" w:rsidRPr="000071C4">
        <w:rPr>
          <w:lang w:val="en-GB"/>
        </w:rPr>
        <w:t xml:space="preserve">studies </w:t>
      </w:r>
      <w:r w:rsidR="006B56CE" w:rsidRPr="000071C4">
        <w:rPr>
          <w:lang w:val="en-GB"/>
        </w:rPr>
        <w:t xml:space="preserve">suggest that adult </w:t>
      </w:r>
      <w:r w:rsidR="001C08D8">
        <w:rPr>
          <w:lang w:val="en-GB"/>
        </w:rPr>
        <w:t>who commit</w:t>
      </w:r>
      <w:r w:rsidR="003D7F36">
        <w:rPr>
          <w:lang w:val="en-GB"/>
        </w:rPr>
        <w:t xml:space="preserve"> sexual </w:t>
      </w:r>
      <w:r w:rsidR="001C08D8">
        <w:rPr>
          <w:lang w:val="en-GB"/>
        </w:rPr>
        <w:t>offenses</w:t>
      </w:r>
      <w:r w:rsidR="006B56CE" w:rsidRPr="000071C4">
        <w:rPr>
          <w:lang w:val="en-GB"/>
        </w:rPr>
        <w:t xml:space="preserve"> have low intelligence compared with </w:t>
      </w:r>
      <w:r w:rsidR="00EA6A52">
        <w:rPr>
          <w:lang w:val="en-GB"/>
        </w:rPr>
        <w:t xml:space="preserve">those </w:t>
      </w:r>
      <w:r w:rsidR="00D40F3E">
        <w:rPr>
          <w:lang w:val="en-GB"/>
        </w:rPr>
        <w:t>involved in non</w:t>
      </w:r>
      <w:r w:rsidR="003D7F36">
        <w:rPr>
          <w:lang w:val="en-GB"/>
        </w:rPr>
        <w:t>sexual offenses.</w:t>
      </w:r>
      <w:r w:rsidR="00F07064">
        <w:rPr>
          <w:lang w:val="en-GB"/>
        </w:rPr>
        <w:t xml:space="preserve"> However, </w:t>
      </w:r>
      <w:r w:rsidR="006B56CE" w:rsidRPr="000071C4">
        <w:rPr>
          <w:lang w:val="en-GB"/>
        </w:rPr>
        <w:t>the evidence f</w:t>
      </w:r>
      <w:r w:rsidR="000A0E00" w:rsidRPr="000071C4">
        <w:rPr>
          <w:lang w:val="en-GB"/>
        </w:rPr>
        <w:t xml:space="preserve">rom studies </w:t>
      </w:r>
      <w:r w:rsidR="00F07064">
        <w:rPr>
          <w:lang w:val="en-GB"/>
        </w:rPr>
        <w:t>focusing</w:t>
      </w:r>
      <w:r w:rsidR="00EA6A52">
        <w:rPr>
          <w:lang w:val="en-GB"/>
        </w:rPr>
        <w:t xml:space="preserve"> on</w:t>
      </w:r>
      <w:r w:rsidR="000A0E00" w:rsidRPr="000071C4">
        <w:rPr>
          <w:lang w:val="en-GB"/>
        </w:rPr>
        <w:t xml:space="preserve"> juvenile</w:t>
      </w:r>
      <w:r w:rsidR="00F07064">
        <w:rPr>
          <w:lang w:val="en-GB"/>
        </w:rPr>
        <w:t>s involve in sexual</w:t>
      </w:r>
      <w:r w:rsidR="001C08D8">
        <w:rPr>
          <w:lang w:val="en-GB"/>
        </w:rPr>
        <w:t xml:space="preserve"> offending</w:t>
      </w:r>
      <w:r w:rsidR="00F07064">
        <w:rPr>
          <w:lang w:val="en-GB"/>
        </w:rPr>
        <w:t xml:space="preserve"> </w:t>
      </w:r>
      <w:r w:rsidR="006B56CE" w:rsidRPr="000071C4">
        <w:rPr>
          <w:lang w:val="en-GB"/>
        </w:rPr>
        <w:t>was less clear.</w:t>
      </w:r>
      <w:r w:rsidR="006B56CE">
        <w:rPr>
          <w:b/>
          <w:lang w:val="en-GB"/>
        </w:rPr>
        <w:t xml:space="preserve"> </w:t>
      </w:r>
      <w:r w:rsidR="00F07064">
        <w:rPr>
          <w:lang w:val="en-GB"/>
        </w:rPr>
        <w:t>For example, S</w:t>
      </w:r>
      <w:r w:rsidR="00AE7F73">
        <w:rPr>
          <w:lang w:val="en-GB"/>
        </w:rPr>
        <w:t xml:space="preserve">eto and </w:t>
      </w:r>
      <w:r w:rsidR="00553F66" w:rsidRPr="00F60AB1">
        <w:rPr>
          <w:lang w:val="en-GB"/>
        </w:rPr>
        <w:t>Lalumie</w:t>
      </w:r>
      <w:r w:rsidR="00AE7F73">
        <w:rPr>
          <w:lang w:val="en-GB"/>
        </w:rPr>
        <w:t>`</w:t>
      </w:r>
      <w:r w:rsidR="00553F66" w:rsidRPr="00F60AB1">
        <w:rPr>
          <w:lang w:val="en-GB"/>
        </w:rPr>
        <w:t>re</w:t>
      </w:r>
      <w:r w:rsidR="006C4513">
        <w:rPr>
          <w:lang w:val="en-GB"/>
        </w:rPr>
        <w:t>’s</w:t>
      </w:r>
      <w:r w:rsidR="00553F66" w:rsidRPr="00F60AB1">
        <w:rPr>
          <w:lang w:val="en-GB"/>
        </w:rPr>
        <w:t xml:space="preserve"> (2010) </w:t>
      </w:r>
      <w:r w:rsidR="006C4513">
        <w:rPr>
          <w:lang w:val="en-GB"/>
        </w:rPr>
        <w:t xml:space="preserve">review </w:t>
      </w:r>
      <w:r w:rsidR="00553F66" w:rsidRPr="00F60AB1">
        <w:rPr>
          <w:lang w:val="en-GB"/>
        </w:rPr>
        <w:t>found that</w:t>
      </w:r>
      <w:r w:rsidR="00FE47BE" w:rsidRPr="00F60AB1">
        <w:rPr>
          <w:lang w:val="en-GB"/>
        </w:rPr>
        <w:t xml:space="preserve"> juvenile</w:t>
      </w:r>
      <w:r w:rsidR="006C4513">
        <w:rPr>
          <w:lang w:val="en-GB"/>
        </w:rPr>
        <w:t xml:space="preserve">s involved in sexual </w:t>
      </w:r>
      <w:r w:rsidR="001C08D8">
        <w:rPr>
          <w:lang w:val="en-GB"/>
        </w:rPr>
        <w:t>offending</w:t>
      </w:r>
      <w:r w:rsidR="006C4513">
        <w:rPr>
          <w:lang w:val="en-GB"/>
        </w:rPr>
        <w:t xml:space="preserve"> </w:t>
      </w:r>
      <w:r w:rsidR="00FE47BE" w:rsidRPr="00F60AB1">
        <w:rPr>
          <w:lang w:val="en-GB"/>
        </w:rPr>
        <w:t xml:space="preserve">and </w:t>
      </w:r>
      <w:r w:rsidR="006C4513">
        <w:rPr>
          <w:lang w:val="en-GB"/>
        </w:rPr>
        <w:t xml:space="preserve">those </w:t>
      </w:r>
      <w:r w:rsidR="00EE56BB">
        <w:rPr>
          <w:lang w:val="en-GB"/>
        </w:rPr>
        <w:t>who commit</w:t>
      </w:r>
      <w:r w:rsidR="006C4513">
        <w:rPr>
          <w:lang w:val="en-GB"/>
        </w:rPr>
        <w:t xml:space="preserve"> </w:t>
      </w:r>
      <w:r w:rsidR="00FE47BE" w:rsidRPr="00F60AB1">
        <w:rPr>
          <w:lang w:val="en-GB"/>
        </w:rPr>
        <w:t>nonsex</w:t>
      </w:r>
      <w:r w:rsidR="006C4513">
        <w:rPr>
          <w:lang w:val="en-GB"/>
        </w:rPr>
        <w:t>ual</w:t>
      </w:r>
      <w:r w:rsidR="00FE47BE" w:rsidRPr="00F60AB1">
        <w:rPr>
          <w:lang w:val="en-GB"/>
        </w:rPr>
        <w:t xml:space="preserve"> </w:t>
      </w:r>
      <w:r w:rsidR="001B0C9A">
        <w:rPr>
          <w:lang w:val="en-GB"/>
        </w:rPr>
        <w:t>offenses</w:t>
      </w:r>
      <w:r w:rsidR="00BE69C4">
        <w:rPr>
          <w:lang w:val="en-GB"/>
        </w:rPr>
        <w:t xml:space="preserve"> </w:t>
      </w:r>
      <w:r w:rsidR="00FE47BE" w:rsidRPr="00F60AB1">
        <w:rPr>
          <w:lang w:val="en-GB"/>
        </w:rPr>
        <w:t>score below 10 p</w:t>
      </w:r>
      <w:r w:rsidR="00EC6062" w:rsidRPr="00F60AB1">
        <w:rPr>
          <w:lang w:val="en-GB"/>
        </w:rPr>
        <w:t xml:space="preserve">ercentage points on IQ </w:t>
      </w:r>
      <w:r w:rsidR="00D0735B" w:rsidRPr="00F60AB1">
        <w:rPr>
          <w:lang w:val="en-GB"/>
        </w:rPr>
        <w:t xml:space="preserve">scale with </w:t>
      </w:r>
      <w:r w:rsidR="001C08D8">
        <w:rPr>
          <w:lang w:val="en-GB"/>
        </w:rPr>
        <w:t>those who commit</w:t>
      </w:r>
      <w:r w:rsidR="00414E75">
        <w:rPr>
          <w:lang w:val="en-GB"/>
        </w:rPr>
        <w:t xml:space="preserve"> sexual </w:t>
      </w:r>
      <w:r w:rsidR="001C08D8">
        <w:rPr>
          <w:lang w:val="en-GB"/>
        </w:rPr>
        <w:t>offenses</w:t>
      </w:r>
      <w:r w:rsidR="00D0735B" w:rsidRPr="00F60AB1">
        <w:rPr>
          <w:lang w:val="en-GB"/>
        </w:rPr>
        <w:t xml:space="preserve"> </w:t>
      </w:r>
      <w:r w:rsidR="004F4532" w:rsidRPr="00F60AB1">
        <w:rPr>
          <w:lang w:val="en-GB"/>
        </w:rPr>
        <w:t>obtaining</w:t>
      </w:r>
      <w:r w:rsidR="00EC6062" w:rsidRPr="00F60AB1">
        <w:rPr>
          <w:lang w:val="en-GB"/>
        </w:rPr>
        <w:t xml:space="preserve"> lower score</w:t>
      </w:r>
      <w:r w:rsidR="001C08D8">
        <w:rPr>
          <w:lang w:val="en-GB"/>
        </w:rPr>
        <w:t xml:space="preserve"> than those involved in nonsexual offenses</w:t>
      </w:r>
      <w:r w:rsidR="00EC6062" w:rsidRPr="00F60AB1">
        <w:rPr>
          <w:lang w:val="en-GB"/>
        </w:rPr>
        <w:t xml:space="preserve"> although the difference was</w:t>
      </w:r>
      <w:r w:rsidR="00BD1A79" w:rsidRPr="00F60AB1">
        <w:rPr>
          <w:lang w:val="en-GB"/>
        </w:rPr>
        <w:t xml:space="preserve"> not statistically significant</w:t>
      </w:r>
      <w:r w:rsidR="00B12358" w:rsidRPr="00F60AB1">
        <w:rPr>
          <w:lang w:val="en-GB"/>
        </w:rPr>
        <w:t xml:space="preserve">. </w:t>
      </w:r>
      <w:r w:rsidR="00EC6062" w:rsidRPr="00F60AB1">
        <w:rPr>
          <w:lang w:val="en-GB"/>
        </w:rPr>
        <w:t xml:space="preserve">Similar contradictory findings have been reported for other cognitive factors such </w:t>
      </w:r>
      <w:r w:rsidR="00F97D89" w:rsidRPr="00F60AB1">
        <w:rPr>
          <w:lang w:val="en-GB"/>
        </w:rPr>
        <w:t xml:space="preserve">as </w:t>
      </w:r>
      <w:r w:rsidR="00EC6062" w:rsidRPr="00F60AB1">
        <w:rPr>
          <w:lang w:val="en-GB"/>
        </w:rPr>
        <w:t>reading and academic achievement problems</w:t>
      </w:r>
      <w:r w:rsidR="004237A5">
        <w:rPr>
          <w:lang w:val="en-GB"/>
        </w:rPr>
        <w:t>.</w:t>
      </w:r>
      <w:r w:rsidR="00093495" w:rsidRPr="00F60AB1">
        <w:rPr>
          <w:lang w:val="en-GB"/>
        </w:rPr>
        <w:t xml:space="preserve"> </w:t>
      </w:r>
      <w:r w:rsidR="004237A5">
        <w:rPr>
          <w:lang w:val="en-GB"/>
        </w:rPr>
        <w:t>S</w:t>
      </w:r>
      <w:r w:rsidR="00093495" w:rsidRPr="00F60AB1">
        <w:rPr>
          <w:lang w:val="en-GB"/>
        </w:rPr>
        <w:t xml:space="preserve">ome </w:t>
      </w:r>
      <w:r w:rsidR="00414E75">
        <w:rPr>
          <w:lang w:val="en-GB"/>
        </w:rPr>
        <w:t>reviews</w:t>
      </w:r>
      <w:r w:rsidR="00093495" w:rsidRPr="00F60AB1">
        <w:rPr>
          <w:lang w:val="en-GB"/>
        </w:rPr>
        <w:t xml:space="preserve"> suggest </w:t>
      </w:r>
      <w:r w:rsidR="005C2471">
        <w:rPr>
          <w:lang w:val="en-GB"/>
        </w:rPr>
        <w:t xml:space="preserve">that </w:t>
      </w:r>
      <w:r w:rsidR="00232DDD">
        <w:rPr>
          <w:lang w:val="en-GB"/>
        </w:rPr>
        <w:t xml:space="preserve">those involved in </w:t>
      </w:r>
      <w:r w:rsidR="00C308B4" w:rsidRPr="00F60AB1">
        <w:rPr>
          <w:lang w:val="en-GB"/>
        </w:rPr>
        <w:t>nonsex</w:t>
      </w:r>
      <w:r w:rsidR="007D1B49">
        <w:rPr>
          <w:lang w:val="en-GB"/>
        </w:rPr>
        <w:t>ual</w:t>
      </w:r>
      <w:r w:rsidR="00C308B4" w:rsidRPr="00F60AB1">
        <w:rPr>
          <w:lang w:val="en-GB"/>
        </w:rPr>
        <w:t xml:space="preserve"> offen</w:t>
      </w:r>
      <w:r w:rsidR="00232DDD">
        <w:rPr>
          <w:lang w:val="en-GB"/>
        </w:rPr>
        <w:t>ses</w:t>
      </w:r>
      <w:r w:rsidR="00C308B4" w:rsidRPr="00F60AB1">
        <w:rPr>
          <w:lang w:val="en-GB"/>
        </w:rPr>
        <w:t xml:space="preserve"> experience </w:t>
      </w:r>
      <w:r w:rsidR="00E042F7" w:rsidRPr="00F60AB1">
        <w:rPr>
          <w:lang w:val="en-GB"/>
        </w:rPr>
        <w:t xml:space="preserve">more </w:t>
      </w:r>
      <w:r w:rsidR="00093495" w:rsidRPr="00F60AB1">
        <w:rPr>
          <w:lang w:val="en-GB"/>
        </w:rPr>
        <w:t>academ</w:t>
      </w:r>
      <w:r w:rsidR="00C308B4" w:rsidRPr="00F60AB1">
        <w:rPr>
          <w:lang w:val="en-GB"/>
        </w:rPr>
        <w:t>ic problems</w:t>
      </w:r>
      <w:r w:rsidR="00724017" w:rsidRPr="00F60AB1">
        <w:rPr>
          <w:lang w:val="en-GB"/>
        </w:rPr>
        <w:t xml:space="preserve"> </w:t>
      </w:r>
      <w:r w:rsidR="00E042F7" w:rsidRPr="00F60AB1">
        <w:rPr>
          <w:lang w:val="en-GB"/>
        </w:rPr>
        <w:t>than</w:t>
      </w:r>
      <w:r w:rsidR="00724017" w:rsidRPr="00F60AB1">
        <w:rPr>
          <w:lang w:val="en-GB"/>
        </w:rPr>
        <w:t xml:space="preserve"> </w:t>
      </w:r>
      <w:r w:rsidR="005C2471">
        <w:rPr>
          <w:lang w:val="en-GB"/>
        </w:rPr>
        <w:t>those who commit</w:t>
      </w:r>
      <w:r w:rsidR="00232DDD">
        <w:rPr>
          <w:lang w:val="en-GB"/>
        </w:rPr>
        <w:t xml:space="preserve"> </w:t>
      </w:r>
      <w:r w:rsidR="004A0BAA" w:rsidRPr="00F60AB1">
        <w:rPr>
          <w:lang w:val="en-GB"/>
        </w:rPr>
        <w:t>sex</w:t>
      </w:r>
      <w:r w:rsidR="00232DDD">
        <w:rPr>
          <w:lang w:val="en-GB"/>
        </w:rPr>
        <w:t>ual violence</w:t>
      </w:r>
      <w:r w:rsidR="00C308B4" w:rsidRPr="00F60AB1">
        <w:rPr>
          <w:lang w:val="en-GB"/>
        </w:rPr>
        <w:t xml:space="preserve"> (</w:t>
      </w:r>
      <w:r w:rsidR="00F0013F">
        <w:rPr>
          <w:lang w:val="en-GB"/>
        </w:rPr>
        <w:t>Seto &amp;</w:t>
      </w:r>
      <w:r w:rsidR="00265DD6" w:rsidRPr="00F60AB1">
        <w:rPr>
          <w:lang w:val="en-GB"/>
        </w:rPr>
        <w:t xml:space="preserve"> </w:t>
      </w:r>
      <w:r w:rsidR="00865B97" w:rsidRPr="00F60AB1">
        <w:rPr>
          <w:lang w:val="en-GB"/>
        </w:rPr>
        <w:t>Lalumie</w:t>
      </w:r>
      <w:r w:rsidR="00865B97">
        <w:rPr>
          <w:lang w:val="en-GB"/>
        </w:rPr>
        <w:t>`</w:t>
      </w:r>
      <w:r w:rsidR="00865B97" w:rsidRPr="00F60AB1">
        <w:rPr>
          <w:lang w:val="en-GB"/>
        </w:rPr>
        <w:t>re</w:t>
      </w:r>
      <w:r w:rsidR="00865B97">
        <w:rPr>
          <w:lang w:val="en-GB"/>
        </w:rPr>
        <w:t xml:space="preserve">, </w:t>
      </w:r>
      <w:r w:rsidR="00265DD6" w:rsidRPr="00F60AB1">
        <w:rPr>
          <w:lang w:val="en-GB"/>
        </w:rPr>
        <w:t xml:space="preserve">2010) </w:t>
      </w:r>
      <w:r w:rsidR="00F36BDE" w:rsidRPr="00F60AB1">
        <w:rPr>
          <w:lang w:val="en-GB"/>
        </w:rPr>
        <w:t>while other studies</w:t>
      </w:r>
      <w:r w:rsidR="00621F65" w:rsidRPr="00F60AB1">
        <w:rPr>
          <w:lang w:val="en-GB"/>
        </w:rPr>
        <w:t xml:space="preserve"> report</w:t>
      </w:r>
      <w:r w:rsidR="00442090" w:rsidRPr="00F60AB1">
        <w:rPr>
          <w:lang w:val="en-GB"/>
        </w:rPr>
        <w:t xml:space="preserve"> contrary</w:t>
      </w:r>
      <w:r w:rsidR="00BD1A79" w:rsidRPr="00F60AB1">
        <w:rPr>
          <w:lang w:val="en-GB"/>
        </w:rPr>
        <w:t xml:space="preserve"> </w:t>
      </w:r>
      <w:r w:rsidR="00BD1A79" w:rsidRPr="00F60AB1">
        <w:rPr>
          <w:lang w:val="en-GB"/>
        </w:rPr>
        <w:lastRenderedPageBreak/>
        <w:t xml:space="preserve">results </w:t>
      </w:r>
      <w:r w:rsidR="00C308B4" w:rsidRPr="00F60AB1">
        <w:rPr>
          <w:lang w:val="en-GB"/>
        </w:rPr>
        <w:t>(</w:t>
      </w:r>
      <w:r w:rsidR="00442090" w:rsidRPr="00F60AB1">
        <w:rPr>
          <w:lang w:val="en-GB"/>
        </w:rPr>
        <w:t>Tharp et al</w:t>
      </w:r>
      <w:r w:rsidR="00F0013F">
        <w:rPr>
          <w:lang w:val="en-GB"/>
        </w:rPr>
        <w:t>.,</w:t>
      </w:r>
      <w:r w:rsidR="00442090" w:rsidRPr="00F60AB1">
        <w:rPr>
          <w:lang w:val="en-GB"/>
        </w:rPr>
        <w:t xml:space="preserve"> 2012</w:t>
      </w:r>
      <w:r w:rsidR="00F0013F">
        <w:rPr>
          <w:lang w:val="en-GB"/>
        </w:rPr>
        <w:t>;</w:t>
      </w:r>
      <w:r w:rsidR="00F0013F" w:rsidRPr="00F0013F">
        <w:rPr>
          <w:lang w:val="en-GB"/>
        </w:rPr>
        <w:t xml:space="preserve"> </w:t>
      </w:r>
      <w:r w:rsidR="00F0013F" w:rsidRPr="00F60AB1">
        <w:rPr>
          <w:lang w:val="en-GB"/>
        </w:rPr>
        <w:t xml:space="preserve">van </w:t>
      </w:r>
      <w:r w:rsidR="003A3811">
        <w:rPr>
          <w:lang w:val="en-GB"/>
        </w:rPr>
        <w:t>Wijk</w:t>
      </w:r>
      <w:r w:rsidR="00F0013F" w:rsidRPr="00F60AB1">
        <w:rPr>
          <w:lang w:val="en-GB"/>
        </w:rPr>
        <w:t xml:space="preserve"> et al.</w:t>
      </w:r>
      <w:r w:rsidR="00F0013F">
        <w:rPr>
          <w:lang w:val="en-GB"/>
        </w:rPr>
        <w:t>,</w:t>
      </w:r>
      <w:r w:rsidR="00F0013F" w:rsidRPr="00F60AB1">
        <w:rPr>
          <w:lang w:val="en-GB"/>
        </w:rPr>
        <w:t xml:space="preserve"> 2005</w:t>
      </w:r>
      <w:r w:rsidR="00BE45E9" w:rsidRPr="00F60AB1">
        <w:rPr>
          <w:lang w:val="en-GB"/>
        </w:rPr>
        <w:t>)</w:t>
      </w:r>
      <w:r w:rsidR="00732AFC" w:rsidRPr="00F60AB1">
        <w:rPr>
          <w:lang w:val="en-GB"/>
        </w:rPr>
        <w:t>.</w:t>
      </w:r>
      <w:r w:rsidR="00CE07B1" w:rsidRPr="00F60AB1">
        <w:rPr>
          <w:lang w:val="en-GB"/>
        </w:rPr>
        <w:t xml:space="preserve"> Similarly, inconsistent results</w:t>
      </w:r>
      <w:r w:rsidR="00CE07B1">
        <w:rPr>
          <w:b/>
          <w:lang w:val="en-GB"/>
        </w:rPr>
        <w:t xml:space="preserve"> </w:t>
      </w:r>
      <w:r w:rsidR="00CE07B1" w:rsidRPr="000A1EEC">
        <w:rPr>
          <w:lang w:val="en-GB"/>
        </w:rPr>
        <w:t>have been reported in relation to the role of emp</w:t>
      </w:r>
      <w:r w:rsidR="00312FC7" w:rsidRPr="000A1EEC">
        <w:rPr>
          <w:lang w:val="en-GB"/>
        </w:rPr>
        <w:t>athy in juvenile sex</w:t>
      </w:r>
      <w:r w:rsidR="005E06EF">
        <w:rPr>
          <w:lang w:val="en-GB"/>
        </w:rPr>
        <w:t>ual</w:t>
      </w:r>
      <w:r w:rsidR="00312FC7" w:rsidRPr="000A1EEC">
        <w:rPr>
          <w:lang w:val="en-GB"/>
        </w:rPr>
        <w:t xml:space="preserve"> offending although empathy has been widely emphasised in intervention programmes for </w:t>
      </w:r>
      <w:r w:rsidR="00BF7E61">
        <w:rPr>
          <w:lang w:val="en-GB"/>
        </w:rPr>
        <w:t xml:space="preserve">those who commit </w:t>
      </w:r>
      <w:r w:rsidR="00312FC7" w:rsidRPr="000A1EEC">
        <w:rPr>
          <w:lang w:val="en-GB"/>
        </w:rPr>
        <w:t>sex</w:t>
      </w:r>
      <w:r w:rsidR="005E06EF">
        <w:rPr>
          <w:lang w:val="en-GB"/>
        </w:rPr>
        <w:t>ual</w:t>
      </w:r>
      <w:r w:rsidR="00312FC7" w:rsidRPr="000A1EEC">
        <w:rPr>
          <w:lang w:val="en-GB"/>
        </w:rPr>
        <w:t xml:space="preserve"> offen</w:t>
      </w:r>
      <w:r w:rsidR="004237A5">
        <w:rPr>
          <w:lang w:val="en-GB"/>
        </w:rPr>
        <w:t>ses</w:t>
      </w:r>
      <w:r w:rsidR="00312FC7" w:rsidRPr="000A1EEC">
        <w:rPr>
          <w:lang w:val="en-GB"/>
        </w:rPr>
        <w:t xml:space="preserve"> (</w:t>
      </w:r>
      <w:r w:rsidR="00C82119" w:rsidRPr="000A1EEC">
        <w:rPr>
          <w:lang w:val="en-GB"/>
        </w:rPr>
        <w:t>McGrath et al.</w:t>
      </w:r>
      <w:r w:rsidR="00F0013F">
        <w:rPr>
          <w:lang w:val="en-GB"/>
        </w:rPr>
        <w:t>,</w:t>
      </w:r>
      <w:r w:rsidR="00C82119" w:rsidRPr="000A1EEC">
        <w:rPr>
          <w:lang w:val="en-GB"/>
        </w:rPr>
        <w:t xml:space="preserve"> 2010</w:t>
      </w:r>
      <w:r w:rsidR="00231578">
        <w:rPr>
          <w:lang w:val="en-GB"/>
        </w:rPr>
        <w:t xml:space="preserve">; </w:t>
      </w:r>
      <w:r w:rsidR="00231578" w:rsidRPr="000A1EEC">
        <w:rPr>
          <w:lang w:val="en-GB"/>
        </w:rPr>
        <w:t>Varker et al.</w:t>
      </w:r>
      <w:r w:rsidR="00231578">
        <w:rPr>
          <w:lang w:val="en-GB"/>
        </w:rPr>
        <w:t>,</w:t>
      </w:r>
      <w:r w:rsidR="00231578" w:rsidRPr="000A1EEC">
        <w:rPr>
          <w:lang w:val="en-GB"/>
        </w:rPr>
        <w:t xml:space="preserve"> 2008</w:t>
      </w:r>
      <w:r w:rsidR="00312FC7" w:rsidRPr="000A1EEC">
        <w:rPr>
          <w:lang w:val="en-GB"/>
        </w:rPr>
        <w:t>)</w:t>
      </w:r>
      <w:r w:rsidR="002214FB" w:rsidRPr="000A1EEC">
        <w:rPr>
          <w:lang w:val="en-GB"/>
        </w:rPr>
        <w:t>.</w:t>
      </w:r>
      <w:r w:rsidR="00083519">
        <w:rPr>
          <w:lang w:val="en-GB"/>
        </w:rPr>
        <w:t xml:space="preserve"> Whilst</w:t>
      </w:r>
      <w:r w:rsidR="00812297" w:rsidRPr="000A1EEC">
        <w:rPr>
          <w:lang w:val="en-GB"/>
        </w:rPr>
        <w:t xml:space="preserve"> some reviews show that adult</w:t>
      </w:r>
      <w:r w:rsidR="00D74EE9">
        <w:rPr>
          <w:lang w:val="en-GB"/>
        </w:rPr>
        <w:t xml:space="preserve"> </w:t>
      </w:r>
      <w:r w:rsidR="004668C6">
        <w:rPr>
          <w:lang w:val="en-GB"/>
        </w:rPr>
        <w:t>who commit</w:t>
      </w:r>
      <w:r w:rsidR="00812297" w:rsidRPr="000A1EEC">
        <w:rPr>
          <w:lang w:val="en-GB"/>
        </w:rPr>
        <w:t xml:space="preserve"> sex</w:t>
      </w:r>
      <w:r w:rsidR="00D74EE9">
        <w:rPr>
          <w:lang w:val="en-GB"/>
        </w:rPr>
        <w:t>ual violence</w:t>
      </w:r>
      <w:r w:rsidR="00812297" w:rsidRPr="000A1EEC">
        <w:rPr>
          <w:lang w:val="en-GB"/>
        </w:rPr>
        <w:t xml:space="preserve"> may be deficient in specific type of empathy (i.e., affective empathy, Jollif</w:t>
      </w:r>
      <w:r w:rsidR="00F0013F">
        <w:rPr>
          <w:lang w:val="en-GB"/>
        </w:rPr>
        <w:t>fe &amp;</w:t>
      </w:r>
      <w:r w:rsidR="00812297" w:rsidRPr="008D1A7B">
        <w:rPr>
          <w:lang w:val="en-GB"/>
        </w:rPr>
        <w:t xml:space="preserve"> Farrington</w:t>
      </w:r>
      <w:r w:rsidR="00812297">
        <w:rPr>
          <w:lang w:val="en-GB"/>
        </w:rPr>
        <w:t xml:space="preserve">, </w:t>
      </w:r>
      <w:r w:rsidR="00812297" w:rsidRPr="008D1A7B">
        <w:rPr>
          <w:lang w:val="en-GB"/>
        </w:rPr>
        <w:t>2004),</w:t>
      </w:r>
      <w:r w:rsidR="00812297">
        <w:rPr>
          <w:lang w:val="en-GB"/>
        </w:rPr>
        <w:t xml:space="preserve"> </w:t>
      </w:r>
      <w:r w:rsidR="005F750C">
        <w:rPr>
          <w:lang w:val="en-GB"/>
        </w:rPr>
        <w:t>the evidence is less clear for juvenile</w:t>
      </w:r>
      <w:r w:rsidR="003A73FB">
        <w:rPr>
          <w:lang w:val="en-GB"/>
        </w:rPr>
        <w:t>s</w:t>
      </w:r>
      <w:r w:rsidR="005F750C">
        <w:rPr>
          <w:lang w:val="en-GB"/>
        </w:rPr>
        <w:t xml:space="preserve"> </w:t>
      </w:r>
      <w:r w:rsidR="003A73FB">
        <w:rPr>
          <w:lang w:val="en-GB"/>
        </w:rPr>
        <w:t xml:space="preserve">who </w:t>
      </w:r>
      <w:r w:rsidR="004668C6">
        <w:rPr>
          <w:lang w:val="en-GB"/>
        </w:rPr>
        <w:t xml:space="preserve">engage </w:t>
      </w:r>
      <w:r w:rsidR="005F750C">
        <w:rPr>
          <w:lang w:val="en-GB"/>
        </w:rPr>
        <w:t>sex</w:t>
      </w:r>
      <w:r w:rsidR="005E06EF">
        <w:rPr>
          <w:lang w:val="en-GB"/>
        </w:rPr>
        <w:t>ual</w:t>
      </w:r>
      <w:r w:rsidR="005F750C">
        <w:rPr>
          <w:lang w:val="en-GB"/>
        </w:rPr>
        <w:t xml:space="preserve"> offen</w:t>
      </w:r>
      <w:r w:rsidR="00D74EE9">
        <w:rPr>
          <w:lang w:val="en-GB"/>
        </w:rPr>
        <w:t>ses</w:t>
      </w:r>
      <w:r w:rsidR="005F750C">
        <w:rPr>
          <w:lang w:val="en-GB"/>
        </w:rPr>
        <w:t xml:space="preserve">. </w:t>
      </w:r>
      <w:r w:rsidR="00083519">
        <w:rPr>
          <w:lang w:val="en-GB"/>
        </w:rPr>
        <w:t>Conclusion from subsequent</w:t>
      </w:r>
      <w:r w:rsidR="00DB1033" w:rsidRPr="008D1A7B">
        <w:rPr>
          <w:lang w:val="en-GB"/>
        </w:rPr>
        <w:t xml:space="preserve"> reviews</w:t>
      </w:r>
      <w:r w:rsidR="00B7702B">
        <w:rPr>
          <w:lang w:val="en-GB"/>
        </w:rPr>
        <w:t>,</w:t>
      </w:r>
      <w:r w:rsidR="00DB1033">
        <w:rPr>
          <w:lang w:val="en-GB"/>
        </w:rPr>
        <w:t xml:space="preserve"> however</w:t>
      </w:r>
      <w:r w:rsidR="00B7702B">
        <w:rPr>
          <w:lang w:val="en-GB"/>
        </w:rPr>
        <w:t>,</w:t>
      </w:r>
      <w:r w:rsidR="00DB1033" w:rsidRPr="008D1A7B">
        <w:rPr>
          <w:lang w:val="en-GB"/>
        </w:rPr>
        <w:t xml:space="preserve"> </w:t>
      </w:r>
      <w:r w:rsidR="00DB1033">
        <w:rPr>
          <w:lang w:val="en-GB"/>
        </w:rPr>
        <w:t xml:space="preserve">point to a generally lower empathy score for </w:t>
      </w:r>
      <w:r w:rsidR="00DB1033" w:rsidRPr="008D1A7B">
        <w:rPr>
          <w:lang w:val="en-GB"/>
        </w:rPr>
        <w:t>juvenile</w:t>
      </w:r>
      <w:r w:rsidR="00DB1033">
        <w:rPr>
          <w:lang w:val="en-GB"/>
        </w:rPr>
        <w:t xml:space="preserve"> </w:t>
      </w:r>
      <w:r w:rsidR="004109FD">
        <w:rPr>
          <w:lang w:val="en-GB"/>
        </w:rPr>
        <w:t xml:space="preserve">perpetrators of </w:t>
      </w:r>
      <w:r w:rsidR="00DB1033">
        <w:rPr>
          <w:lang w:val="en-GB"/>
        </w:rPr>
        <w:t>sex</w:t>
      </w:r>
      <w:r w:rsidR="0044060C">
        <w:rPr>
          <w:lang w:val="en-GB"/>
        </w:rPr>
        <w:t>ual</w:t>
      </w:r>
      <w:r w:rsidR="00DB1033" w:rsidRPr="008D1A7B">
        <w:rPr>
          <w:lang w:val="en-GB"/>
        </w:rPr>
        <w:t xml:space="preserve"> </w:t>
      </w:r>
      <w:r w:rsidR="003A73FB">
        <w:rPr>
          <w:lang w:val="en-GB"/>
        </w:rPr>
        <w:t xml:space="preserve">violence </w:t>
      </w:r>
      <w:r w:rsidR="00DB1033" w:rsidRPr="008D1A7B">
        <w:rPr>
          <w:lang w:val="en-GB"/>
        </w:rPr>
        <w:t xml:space="preserve">compared with </w:t>
      </w:r>
      <w:r w:rsidR="00BB4EA0">
        <w:rPr>
          <w:lang w:val="en-GB"/>
        </w:rPr>
        <w:t>those</w:t>
      </w:r>
      <w:r w:rsidR="004668C6">
        <w:rPr>
          <w:lang w:val="en-GB"/>
        </w:rPr>
        <w:t xml:space="preserve"> who</w:t>
      </w:r>
      <w:r w:rsidR="00BB4EA0">
        <w:rPr>
          <w:lang w:val="en-GB"/>
        </w:rPr>
        <w:t xml:space="preserve"> engaged</w:t>
      </w:r>
      <w:r w:rsidR="0044060C">
        <w:rPr>
          <w:lang w:val="en-GB"/>
        </w:rPr>
        <w:t xml:space="preserve"> in </w:t>
      </w:r>
      <w:r w:rsidR="00DB1033" w:rsidRPr="008D1A7B">
        <w:rPr>
          <w:lang w:val="en-GB"/>
        </w:rPr>
        <w:t>nonsex</w:t>
      </w:r>
      <w:r w:rsidR="0044060C">
        <w:rPr>
          <w:lang w:val="en-GB"/>
        </w:rPr>
        <w:t>ual</w:t>
      </w:r>
      <w:r w:rsidR="00DB1033" w:rsidRPr="008D1A7B">
        <w:rPr>
          <w:lang w:val="en-GB"/>
        </w:rPr>
        <w:t xml:space="preserve"> offen</w:t>
      </w:r>
      <w:r w:rsidR="0044060C">
        <w:rPr>
          <w:lang w:val="en-GB"/>
        </w:rPr>
        <w:t>ses</w:t>
      </w:r>
      <w:r w:rsidR="00DB1033" w:rsidRPr="008D1A7B">
        <w:rPr>
          <w:lang w:val="en-GB"/>
        </w:rPr>
        <w:t xml:space="preserve"> and normal controls (Tharp et al</w:t>
      </w:r>
      <w:r w:rsidR="00F0013F">
        <w:rPr>
          <w:lang w:val="en-GB"/>
        </w:rPr>
        <w:t>., 2012</w:t>
      </w:r>
      <w:r w:rsidR="00DB1033" w:rsidRPr="008D1A7B">
        <w:rPr>
          <w:lang w:val="en-GB"/>
        </w:rPr>
        <w:t>; Varker et al</w:t>
      </w:r>
      <w:r w:rsidR="00F0013F">
        <w:rPr>
          <w:lang w:val="en-GB"/>
        </w:rPr>
        <w:t>.,</w:t>
      </w:r>
      <w:r w:rsidR="00DB1033" w:rsidRPr="008D1A7B">
        <w:rPr>
          <w:lang w:val="en-GB"/>
        </w:rPr>
        <w:t xml:space="preserve"> 2008). </w:t>
      </w:r>
    </w:p>
    <w:p w14:paraId="02E1DEFF" w14:textId="776BAA4E" w:rsidR="00356C57" w:rsidRPr="00C37D2A" w:rsidRDefault="00756921" w:rsidP="00C37D2A">
      <w:pPr>
        <w:spacing w:line="480" w:lineRule="auto"/>
        <w:ind w:firstLine="720"/>
        <w:jc w:val="both"/>
        <w:rPr>
          <w:i/>
          <w:lang w:val="en-GB"/>
        </w:rPr>
      </w:pPr>
      <w:r w:rsidRPr="00B26E34">
        <w:rPr>
          <w:lang w:val="en-GB"/>
        </w:rPr>
        <w:t>Across all reviews, negative attitudes, hostility towards females and unhealthy sexual attitudes, experiences and behavior</w:t>
      </w:r>
      <w:r w:rsidR="003B4250" w:rsidRPr="00B26E34">
        <w:rPr>
          <w:lang w:val="en-GB"/>
        </w:rPr>
        <w:t xml:space="preserve"> </w:t>
      </w:r>
      <w:r w:rsidR="00DA586B" w:rsidRPr="00B26E34">
        <w:rPr>
          <w:lang w:val="en-GB"/>
        </w:rPr>
        <w:t>such as</w:t>
      </w:r>
      <w:r w:rsidR="003B4250" w:rsidRPr="00B26E34">
        <w:rPr>
          <w:lang w:val="en-GB"/>
        </w:rPr>
        <w:t xml:space="preserve"> masturbation, early exposure to pornograph</w:t>
      </w:r>
      <w:r w:rsidR="00D15956">
        <w:rPr>
          <w:lang w:val="en-GB"/>
        </w:rPr>
        <w:t>ic and other precocious behavio</w:t>
      </w:r>
      <w:r w:rsidR="003B4250" w:rsidRPr="00B26E34">
        <w:rPr>
          <w:lang w:val="en-GB"/>
        </w:rPr>
        <w:t>r</w:t>
      </w:r>
      <w:r w:rsidR="005E56AD">
        <w:rPr>
          <w:lang w:val="en-GB"/>
        </w:rPr>
        <w:t xml:space="preserve"> are the most consistent </w:t>
      </w:r>
      <w:r w:rsidRPr="00B26E34">
        <w:rPr>
          <w:lang w:val="en-GB"/>
        </w:rPr>
        <w:t>and strong factors distinguishing juvenile</w:t>
      </w:r>
      <w:r w:rsidR="00943D4A">
        <w:rPr>
          <w:lang w:val="en-GB"/>
        </w:rPr>
        <w:t>s</w:t>
      </w:r>
      <w:r w:rsidR="00DD6B34">
        <w:rPr>
          <w:lang w:val="en-GB"/>
        </w:rPr>
        <w:t xml:space="preserve"> </w:t>
      </w:r>
      <w:r w:rsidR="00A46AF4">
        <w:rPr>
          <w:lang w:val="en-GB"/>
        </w:rPr>
        <w:t>who commit a</w:t>
      </w:r>
      <w:r w:rsidRPr="00B26E34">
        <w:rPr>
          <w:lang w:val="en-GB"/>
        </w:rPr>
        <w:t xml:space="preserve"> sex</w:t>
      </w:r>
      <w:r w:rsidR="005E06EF">
        <w:rPr>
          <w:lang w:val="en-GB"/>
        </w:rPr>
        <w:t>ual</w:t>
      </w:r>
      <w:r w:rsidRPr="00B26E34">
        <w:rPr>
          <w:lang w:val="en-GB"/>
        </w:rPr>
        <w:t xml:space="preserve"> offen</w:t>
      </w:r>
      <w:r w:rsidR="00DD6B34">
        <w:rPr>
          <w:lang w:val="en-GB"/>
        </w:rPr>
        <w:t>se</w:t>
      </w:r>
      <w:r w:rsidR="00A46AF4">
        <w:rPr>
          <w:lang w:val="en-GB"/>
        </w:rPr>
        <w:t xml:space="preserve"> </w:t>
      </w:r>
      <w:r w:rsidR="00C43D23">
        <w:rPr>
          <w:lang w:val="en-GB"/>
        </w:rPr>
        <w:t xml:space="preserve">from </w:t>
      </w:r>
      <w:r w:rsidR="003A05CD" w:rsidRPr="00B26E34">
        <w:rPr>
          <w:lang w:val="en-GB"/>
        </w:rPr>
        <w:t>other groups of juveniles</w:t>
      </w:r>
      <w:r w:rsidRPr="00B26E34">
        <w:rPr>
          <w:lang w:val="en-GB"/>
        </w:rPr>
        <w:t xml:space="preserve"> </w:t>
      </w:r>
      <w:r w:rsidR="003A05CD" w:rsidRPr="00B26E34">
        <w:rPr>
          <w:lang w:val="en-GB"/>
        </w:rPr>
        <w:t>(</w:t>
      </w:r>
      <w:r w:rsidR="00F0013F" w:rsidRPr="00B26E34">
        <w:rPr>
          <w:lang w:val="en-GB"/>
        </w:rPr>
        <w:t>Seto &amp;</w:t>
      </w:r>
      <w:r w:rsidR="00B26E34" w:rsidRPr="00B26E34">
        <w:rPr>
          <w:lang w:val="en-GB"/>
        </w:rPr>
        <w:t xml:space="preserve"> </w:t>
      </w:r>
      <w:r w:rsidR="00865B97" w:rsidRPr="00F60AB1">
        <w:rPr>
          <w:lang w:val="en-GB"/>
        </w:rPr>
        <w:t>Lalumie</w:t>
      </w:r>
      <w:r w:rsidR="00865B97">
        <w:rPr>
          <w:lang w:val="en-GB"/>
        </w:rPr>
        <w:t>`</w:t>
      </w:r>
      <w:r w:rsidR="00865B97" w:rsidRPr="00F60AB1">
        <w:rPr>
          <w:lang w:val="en-GB"/>
        </w:rPr>
        <w:t>re</w:t>
      </w:r>
      <w:r w:rsidR="00F0013F" w:rsidRPr="00B26E34">
        <w:rPr>
          <w:lang w:val="en-GB"/>
        </w:rPr>
        <w:t>,</w:t>
      </w:r>
      <w:r w:rsidR="003A05CD" w:rsidRPr="00B26E34">
        <w:rPr>
          <w:lang w:val="en-GB"/>
        </w:rPr>
        <w:t xml:space="preserve"> 2010; </w:t>
      </w:r>
      <w:r w:rsidR="004913AF" w:rsidRPr="00B26E34">
        <w:rPr>
          <w:lang w:val="en-GB"/>
        </w:rPr>
        <w:t xml:space="preserve">Tharp et al., 2012; </w:t>
      </w:r>
      <w:r w:rsidR="003A05CD" w:rsidRPr="00B26E34">
        <w:rPr>
          <w:lang w:val="en-GB"/>
        </w:rPr>
        <w:t>van Wijk et al</w:t>
      </w:r>
      <w:r w:rsidR="000D13E3" w:rsidRPr="00B26E34">
        <w:rPr>
          <w:lang w:val="en-GB"/>
        </w:rPr>
        <w:t>.,</w:t>
      </w:r>
      <w:r w:rsidR="003A05CD" w:rsidRPr="00B26E34">
        <w:rPr>
          <w:lang w:val="en-GB"/>
        </w:rPr>
        <w:t xml:space="preserve"> 2005)</w:t>
      </w:r>
      <w:r w:rsidR="00E86FE3" w:rsidRPr="00B26E34">
        <w:rPr>
          <w:lang w:val="en-GB"/>
        </w:rPr>
        <w:t xml:space="preserve">. </w:t>
      </w:r>
      <w:r w:rsidR="00A30642" w:rsidRPr="00B26E34">
        <w:rPr>
          <w:lang w:val="en-GB"/>
        </w:rPr>
        <w:t xml:space="preserve">While some theories suggest </w:t>
      </w:r>
      <w:r w:rsidR="003D43E6">
        <w:rPr>
          <w:lang w:val="en-GB"/>
        </w:rPr>
        <w:t xml:space="preserve">that </w:t>
      </w:r>
      <w:r w:rsidR="00A30642" w:rsidRPr="00B26E34">
        <w:rPr>
          <w:lang w:val="en-GB"/>
        </w:rPr>
        <w:t xml:space="preserve">these </w:t>
      </w:r>
      <w:r w:rsidR="00DA586B" w:rsidRPr="00B26E34">
        <w:rPr>
          <w:lang w:val="en-GB"/>
        </w:rPr>
        <w:t>hostilities</w:t>
      </w:r>
      <w:r w:rsidR="00A30642" w:rsidRPr="00B26E34">
        <w:rPr>
          <w:lang w:val="en-GB"/>
        </w:rPr>
        <w:t xml:space="preserve"> and negative attitud</w:t>
      </w:r>
      <w:r w:rsidR="001A4FD7" w:rsidRPr="00B26E34">
        <w:rPr>
          <w:lang w:val="en-GB"/>
        </w:rPr>
        <w:t>es</w:t>
      </w:r>
      <w:r w:rsidR="00D5648C" w:rsidRPr="00B26E34">
        <w:rPr>
          <w:lang w:val="en-GB"/>
        </w:rPr>
        <w:t xml:space="preserve"> among </w:t>
      </w:r>
      <w:r w:rsidR="000B1775">
        <w:rPr>
          <w:lang w:val="en-GB"/>
        </w:rPr>
        <w:t xml:space="preserve">those involved in </w:t>
      </w:r>
      <w:r w:rsidR="00D5648C" w:rsidRPr="00B26E34">
        <w:rPr>
          <w:lang w:val="en-GB"/>
        </w:rPr>
        <w:t>sex</w:t>
      </w:r>
      <w:r w:rsidR="000B1775">
        <w:rPr>
          <w:lang w:val="en-GB"/>
        </w:rPr>
        <w:t>ual violence</w:t>
      </w:r>
      <w:r w:rsidR="00D5648C" w:rsidRPr="00B26E34">
        <w:rPr>
          <w:lang w:val="en-GB"/>
        </w:rPr>
        <w:t xml:space="preserve"> </w:t>
      </w:r>
      <w:r w:rsidR="001A4FD7" w:rsidRPr="00B26E34">
        <w:rPr>
          <w:lang w:val="en-GB"/>
        </w:rPr>
        <w:t>may be linked to poor</w:t>
      </w:r>
      <w:r w:rsidR="009F1E7D" w:rsidRPr="00B26E34">
        <w:rPr>
          <w:lang w:val="en-GB"/>
        </w:rPr>
        <w:t xml:space="preserve"> social skills</w:t>
      </w:r>
      <w:r w:rsidR="001A4FD7" w:rsidRPr="00B26E34">
        <w:rPr>
          <w:lang w:val="en-GB"/>
        </w:rPr>
        <w:t xml:space="preserve"> (</w:t>
      </w:r>
      <w:r w:rsidR="0073182A" w:rsidRPr="00B26E34">
        <w:rPr>
          <w:lang w:val="en-GB"/>
        </w:rPr>
        <w:t>Marshall</w:t>
      </w:r>
      <w:r w:rsidR="00B26E34">
        <w:rPr>
          <w:lang w:val="en-GB"/>
        </w:rPr>
        <w:t xml:space="preserve"> &amp;</w:t>
      </w:r>
      <w:r w:rsidR="00EA5D44" w:rsidRPr="00B26E34">
        <w:rPr>
          <w:lang w:val="en-GB"/>
        </w:rPr>
        <w:t xml:space="preserve"> Barbaree</w:t>
      </w:r>
      <w:r w:rsidR="00B26E34">
        <w:rPr>
          <w:lang w:val="en-GB"/>
        </w:rPr>
        <w:t>,</w:t>
      </w:r>
      <w:r w:rsidR="00EA5D44" w:rsidRPr="00B26E34">
        <w:rPr>
          <w:lang w:val="en-GB"/>
        </w:rPr>
        <w:t xml:space="preserve"> 1990</w:t>
      </w:r>
      <w:r w:rsidR="0073182A" w:rsidRPr="00B26E34">
        <w:rPr>
          <w:lang w:val="en-GB"/>
        </w:rPr>
        <w:t>)</w:t>
      </w:r>
      <w:r w:rsidR="00D5648C" w:rsidRPr="00B26E34">
        <w:rPr>
          <w:lang w:val="en-GB"/>
        </w:rPr>
        <w:t xml:space="preserve"> </w:t>
      </w:r>
      <w:r w:rsidR="0095013F" w:rsidRPr="00B26E34">
        <w:rPr>
          <w:lang w:val="en-GB"/>
        </w:rPr>
        <w:t>other</w:t>
      </w:r>
      <w:r w:rsidR="00D5648C" w:rsidRPr="00B26E34">
        <w:rPr>
          <w:lang w:val="en-GB"/>
        </w:rPr>
        <w:t xml:space="preserve"> </w:t>
      </w:r>
      <w:r w:rsidR="009A43C6" w:rsidRPr="00B26E34">
        <w:rPr>
          <w:lang w:val="en-GB"/>
        </w:rPr>
        <w:t>reviews point to</w:t>
      </w:r>
      <w:r w:rsidR="00447592" w:rsidRPr="00B26E34">
        <w:rPr>
          <w:lang w:val="en-GB"/>
        </w:rPr>
        <w:t xml:space="preserve"> social</w:t>
      </w:r>
      <w:r w:rsidR="00A30642" w:rsidRPr="00B26E34">
        <w:rPr>
          <w:lang w:val="en-GB"/>
        </w:rPr>
        <w:t xml:space="preserve"> isolation as the possible explanatory </w:t>
      </w:r>
      <w:r w:rsidR="002D55CF" w:rsidRPr="00B26E34">
        <w:rPr>
          <w:lang w:val="en-GB"/>
        </w:rPr>
        <w:t>factor</w:t>
      </w:r>
      <w:r w:rsidR="0019286C" w:rsidRPr="00B26E34">
        <w:rPr>
          <w:lang w:val="en-GB"/>
        </w:rPr>
        <w:t xml:space="preserve"> for</w:t>
      </w:r>
      <w:r w:rsidR="00686FF4" w:rsidRPr="00B26E34">
        <w:rPr>
          <w:lang w:val="en-GB"/>
        </w:rPr>
        <w:t xml:space="preserve"> juvenile sex</w:t>
      </w:r>
      <w:r w:rsidR="005E06EF">
        <w:rPr>
          <w:lang w:val="en-GB"/>
        </w:rPr>
        <w:t>ual</w:t>
      </w:r>
      <w:r w:rsidR="00686FF4" w:rsidRPr="00B26E34">
        <w:rPr>
          <w:lang w:val="en-GB"/>
        </w:rPr>
        <w:t xml:space="preserve"> offend</w:t>
      </w:r>
      <w:r w:rsidR="000B1775">
        <w:rPr>
          <w:lang w:val="en-GB"/>
        </w:rPr>
        <w:t>ing</w:t>
      </w:r>
      <w:r w:rsidR="000D13E3" w:rsidRPr="00B26E34">
        <w:rPr>
          <w:lang w:val="en-GB"/>
        </w:rPr>
        <w:t xml:space="preserve"> (Seto &amp;</w:t>
      </w:r>
      <w:r w:rsidR="00865B97" w:rsidRPr="00865B97">
        <w:rPr>
          <w:lang w:val="en-GB"/>
        </w:rPr>
        <w:t xml:space="preserve"> </w:t>
      </w:r>
      <w:r w:rsidR="00865B97" w:rsidRPr="00F60AB1">
        <w:rPr>
          <w:lang w:val="en-GB"/>
        </w:rPr>
        <w:t>Lalumie</w:t>
      </w:r>
      <w:r w:rsidR="00865B97">
        <w:rPr>
          <w:lang w:val="en-GB"/>
        </w:rPr>
        <w:t>`</w:t>
      </w:r>
      <w:r w:rsidR="00865B97" w:rsidRPr="00F60AB1">
        <w:rPr>
          <w:lang w:val="en-GB"/>
        </w:rPr>
        <w:t>re</w:t>
      </w:r>
      <w:r w:rsidR="00B26E34" w:rsidRPr="00B26E34">
        <w:rPr>
          <w:lang w:val="en-GB"/>
        </w:rPr>
        <w:t>,</w:t>
      </w:r>
      <w:r w:rsidR="002D55CF" w:rsidRPr="00B26E34">
        <w:rPr>
          <w:lang w:val="en-GB"/>
        </w:rPr>
        <w:t xml:space="preserve"> 2010</w:t>
      </w:r>
      <w:r w:rsidR="00DB5F17" w:rsidRPr="00B26E34">
        <w:rPr>
          <w:lang w:val="en-GB"/>
        </w:rPr>
        <w:t>)</w:t>
      </w:r>
      <w:r w:rsidR="00257112">
        <w:rPr>
          <w:lang w:val="en-GB"/>
        </w:rPr>
        <w:t>.</w:t>
      </w:r>
      <w:r w:rsidR="003A05CD" w:rsidRPr="00B26E34">
        <w:rPr>
          <w:i/>
          <w:lang w:val="en-GB"/>
        </w:rPr>
        <w:t xml:space="preserve"> </w:t>
      </w:r>
      <w:r w:rsidR="00917B2E" w:rsidRPr="00F115CD">
        <w:rPr>
          <w:lang w:val="en-GB"/>
        </w:rPr>
        <w:t>Importantly, like alcohol, these factors are considered risk markers or associative factors; they are a continuum of the same underlying</w:t>
      </w:r>
      <w:r w:rsidR="009D376C">
        <w:rPr>
          <w:lang w:val="en-GB"/>
        </w:rPr>
        <w:t xml:space="preserve"> antisocial</w:t>
      </w:r>
      <w:r w:rsidR="00917B2E" w:rsidRPr="00F115CD">
        <w:rPr>
          <w:lang w:val="en-GB"/>
        </w:rPr>
        <w:t xml:space="preserve"> behavior and therefore </w:t>
      </w:r>
      <w:r w:rsidR="00B46218" w:rsidRPr="00F115CD">
        <w:rPr>
          <w:lang w:val="en-GB"/>
        </w:rPr>
        <w:t xml:space="preserve">do not offer </w:t>
      </w:r>
      <w:r w:rsidR="0010741D">
        <w:rPr>
          <w:lang w:val="en-GB"/>
        </w:rPr>
        <w:t>much by way of explanation for</w:t>
      </w:r>
      <w:r w:rsidR="00917B2E" w:rsidRPr="00F115CD">
        <w:rPr>
          <w:lang w:val="en-GB"/>
        </w:rPr>
        <w:t xml:space="preserve"> juvenile sexual violence. </w:t>
      </w:r>
      <w:r w:rsidR="00140FF8" w:rsidRPr="00F115CD">
        <w:rPr>
          <w:lang w:val="en-GB"/>
        </w:rPr>
        <w:t xml:space="preserve">For example, </w:t>
      </w:r>
      <w:r w:rsidR="00153123" w:rsidRPr="00F115CD">
        <w:rPr>
          <w:lang w:val="en-GB"/>
        </w:rPr>
        <w:t xml:space="preserve">alcohol may </w:t>
      </w:r>
      <w:r w:rsidR="008352D8">
        <w:rPr>
          <w:lang w:val="en-GB"/>
        </w:rPr>
        <w:t>“</w:t>
      </w:r>
      <w:r w:rsidR="00153123" w:rsidRPr="00F115CD">
        <w:rPr>
          <w:lang w:val="en-GB"/>
        </w:rPr>
        <w:t>serve as an aid to overcoming inhibitions in those already predisposed to commit sexual assaults</w:t>
      </w:r>
      <w:r w:rsidR="008352D8">
        <w:rPr>
          <w:lang w:val="en-GB"/>
        </w:rPr>
        <w:t>”</w:t>
      </w:r>
      <w:r w:rsidR="00153123" w:rsidRPr="00F115CD">
        <w:rPr>
          <w:lang w:val="en-GB"/>
        </w:rPr>
        <w:t xml:space="preserve"> (Herman</w:t>
      </w:r>
      <w:r w:rsidR="00B7702B">
        <w:rPr>
          <w:lang w:val="en-GB"/>
        </w:rPr>
        <w:t>,</w:t>
      </w:r>
      <w:r w:rsidR="00153123" w:rsidRPr="00F115CD">
        <w:rPr>
          <w:lang w:val="en-GB"/>
        </w:rPr>
        <w:t xml:space="preserve"> 1990</w:t>
      </w:r>
      <w:r w:rsidR="00E91A2A">
        <w:rPr>
          <w:lang w:val="en-GB"/>
        </w:rPr>
        <w:t>, p.</w:t>
      </w:r>
      <w:r w:rsidR="00153123" w:rsidRPr="00F115CD">
        <w:rPr>
          <w:lang w:val="en-GB"/>
        </w:rPr>
        <w:t>185).</w:t>
      </w:r>
      <w:r w:rsidR="00153123">
        <w:rPr>
          <w:lang w:val="en-GB"/>
        </w:rPr>
        <w:t xml:space="preserve"> In the case </w:t>
      </w:r>
      <w:r w:rsidR="00153123">
        <w:rPr>
          <w:lang w:val="en-GB"/>
        </w:rPr>
        <w:lastRenderedPageBreak/>
        <w:t xml:space="preserve">of </w:t>
      </w:r>
      <w:r w:rsidR="00E91A2A">
        <w:rPr>
          <w:lang w:val="en-GB"/>
        </w:rPr>
        <w:t>juveniles,</w:t>
      </w:r>
      <w:r w:rsidR="00153123">
        <w:rPr>
          <w:lang w:val="en-GB"/>
        </w:rPr>
        <w:t xml:space="preserve"> the relationship between</w:t>
      </w:r>
      <w:r w:rsidR="001B4588">
        <w:rPr>
          <w:lang w:val="en-GB"/>
        </w:rPr>
        <w:t xml:space="preserve"> alcohol</w:t>
      </w:r>
      <w:r w:rsidR="00153123">
        <w:rPr>
          <w:lang w:val="en-GB"/>
        </w:rPr>
        <w:t xml:space="preserve"> or</w:t>
      </w:r>
      <w:r w:rsidR="001B4588">
        <w:rPr>
          <w:lang w:val="en-GB"/>
        </w:rPr>
        <w:t>,</w:t>
      </w:r>
      <w:r w:rsidR="00153123">
        <w:rPr>
          <w:lang w:val="en-GB"/>
        </w:rPr>
        <w:t xml:space="preserve"> subs</w:t>
      </w:r>
      <w:r w:rsidR="001D597D">
        <w:rPr>
          <w:lang w:val="en-GB"/>
        </w:rPr>
        <w:t xml:space="preserve">tance </w:t>
      </w:r>
      <w:r w:rsidR="00B7702B">
        <w:rPr>
          <w:lang w:val="en-GB"/>
        </w:rPr>
        <w:t>abuse</w:t>
      </w:r>
      <w:r w:rsidR="001D597D">
        <w:rPr>
          <w:lang w:val="en-GB"/>
        </w:rPr>
        <w:t xml:space="preserve"> generally</w:t>
      </w:r>
      <w:r w:rsidR="00180A10">
        <w:rPr>
          <w:lang w:val="en-GB"/>
        </w:rPr>
        <w:t>,</w:t>
      </w:r>
      <w:r w:rsidR="001D597D">
        <w:rPr>
          <w:lang w:val="en-GB"/>
        </w:rPr>
        <w:t xml:space="preserve"> is</w:t>
      </w:r>
      <w:r w:rsidR="00CB2042">
        <w:rPr>
          <w:lang w:val="en-GB"/>
        </w:rPr>
        <w:t xml:space="preserve"> </w:t>
      </w:r>
      <w:r w:rsidR="00066F39">
        <w:rPr>
          <w:lang w:val="en-GB"/>
        </w:rPr>
        <w:t>at best tenuous</w:t>
      </w:r>
      <w:r w:rsidR="001D597D">
        <w:rPr>
          <w:lang w:val="en-GB"/>
        </w:rPr>
        <w:t xml:space="preserve"> (</w:t>
      </w:r>
      <w:r w:rsidR="00180A10">
        <w:rPr>
          <w:lang w:val="en-GB"/>
        </w:rPr>
        <w:t>Seto &amp;</w:t>
      </w:r>
      <w:r w:rsidR="00180A10" w:rsidRPr="004A537E">
        <w:rPr>
          <w:lang w:val="en-GB"/>
        </w:rPr>
        <w:t xml:space="preserve"> </w:t>
      </w:r>
      <w:r w:rsidR="00180A10" w:rsidRPr="00F60AB1">
        <w:rPr>
          <w:lang w:val="en-GB"/>
        </w:rPr>
        <w:t>Lalumie</w:t>
      </w:r>
      <w:r w:rsidR="00180A10">
        <w:rPr>
          <w:lang w:val="en-GB"/>
        </w:rPr>
        <w:t>`</w:t>
      </w:r>
      <w:r w:rsidR="00180A10" w:rsidRPr="00F60AB1">
        <w:rPr>
          <w:lang w:val="en-GB"/>
        </w:rPr>
        <w:t>re</w:t>
      </w:r>
      <w:r w:rsidR="00180A10">
        <w:rPr>
          <w:lang w:val="en-GB"/>
        </w:rPr>
        <w:t xml:space="preserve">, </w:t>
      </w:r>
      <w:r w:rsidR="00180A10" w:rsidRPr="004A537E">
        <w:rPr>
          <w:lang w:val="en-GB"/>
        </w:rPr>
        <w:t>2010</w:t>
      </w:r>
      <w:r w:rsidR="00C83FDE">
        <w:rPr>
          <w:lang w:val="en-GB"/>
        </w:rPr>
        <w:t xml:space="preserve">; </w:t>
      </w:r>
      <w:r w:rsidR="00C83FDE" w:rsidRPr="004A537E">
        <w:rPr>
          <w:lang w:val="en-GB"/>
        </w:rPr>
        <w:t>v</w:t>
      </w:r>
      <w:r w:rsidR="00C83FDE">
        <w:rPr>
          <w:lang w:val="en-GB"/>
        </w:rPr>
        <w:t>an Wijk</w:t>
      </w:r>
      <w:r w:rsidR="00C83FDE" w:rsidRPr="004A537E">
        <w:rPr>
          <w:lang w:val="en-GB"/>
        </w:rPr>
        <w:t xml:space="preserve"> et al</w:t>
      </w:r>
      <w:r w:rsidR="00C83FDE">
        <w:rPr>
          <w:lang w:val="en-GB"/>
        </w:rPr>
        <w:t xml:space="preserve">., </w:t>
      </w:r>
      <w:r w:rsidR="00C83FDE" w:rsidRPr="004A537E">
        <w:rPr>
          <w:lang w:val="en-GB"/>
        </w:rPr>
        <w:t>2005</w:t>
      </w:r>
      <w:r w:rsidR="00180A10" w:rsidRPr="004A537E">
        <w:rPr>
          <w:lang w:val="en-GB"/>
        </w:rPr>
        <w:t>)</w:t>
      </w:r>
      <w:r w:rsidR="00066F39">
        <w:rPr>
          <w:lang w:val="en-GB"/>
        </w:rPr>
        <w:t xml:space="preserve">. </w:t>
      </w:r>
    </w:p>
    <w:p w14:paraId="4AE92F82" w14:textId="06CAD91B" w:rsidR="004B0375" w:rsidRPr="00943833" w:rsidRDefault="00210B29" w:rsidP="00C808BF">
      <w:pPr>
        <w:spacing w:line="480" w:lineRule="auto"/>
        <w:ind w:firstLine="720"/>
        <w:jc w:val="both"/>
        <w:rPr>
          <w:lang w:val="en-GB"/>
        </w:rPr>
      </w:pPr>
      <w:r>
        <w:rPr>
          <w:lang w:val="en-GB"/>
        </w:rPr>
        <w:t>Research</w:t>
      </w:r>
      <w:r w:rsidR="00ED0703" w:rsidRPr="00943833">
        <w:rPr>
          <w:lang w:val="en-GB"/>
        </w:rPr>
        <w:t xml:space="preserve"> on juvenile sex</w:t>
      </w:r>
      <w:r w:rsidR="005E730F">
        <w:rPr>
          <w:lang w:val="en-GB"/>
        </w:rPr>
        <w:t>ual violence</w:t>
      </w:r>
      <w:r w:rsidR="00ED0703" w:rsidRPr="00943833">
        <w:rPr>
          <w:lang w:val="en-GB"/>
        </w:rPr>
        <w:t xml:space="preserve"> </w:t>
      </w:r>
      <w:r>
        <w:rPr>
          <w:lang w:val="en-GB"/>
        </w:rPr>
        <w:t>is</w:t>
      </w:r>
      <w:r w:rsidR="00C37D2A">
        <w:rPr>
          <w:lang w:val="en-GB"/>
        </w:rPr>
        <w:t xml:space="preserve"> even</w:t>
      </w:r>
      <w:r w:rsidR="00ED0703" w:rsidRPr="00943833">
        <w:rPr>
          <w:lang w:val="en-GB"/>
        </w:rPr>
        <w:t xml:space="preserve"> less consistent on family risk facto</w:t>
      </w:r>
      <w:r w:rsidR="00876991" w:rsidRPr="00943833">
        <w:rPr>
          <w:lang w:val="en-GB"/>
        </w:rPr>
        <w:t>rs (v</w:t>
      </w:r>
      <w:r w:rsidR="00B26E34">
        <w:rPr>
          <w:lang w:val="en-GB"/>
        </w:rPr>
        <w:t>an Wijk</w:t>
      </w:r>
      <w:r w:rsidR="008F3307" w:rsidRPr="00943833">
        <w:rPr>
          <w:lang w:val="en-GB"/>
        </w:rPr>
        <w:t xml:space="preserve"> et al</w:t>
      </w:r>
      <w:r w:rsidR="00B26E34">
        <w:rPr>
          <w:lang w:val="en-GB"/>
        </w:rPr>
        <w:t>.,</w:t>
      </w:r>
      <w:r w:rsidR="008F3307" w:rsidRPr="00943833">
        <w:rPr>
          <w:lang w:val="en-GB"/>
        </w:rPr>
        <w:t xml:space="preserve"> 2006</w:t>
      </w:r>
      <w:r w:rsidR="004F591A">
        <w:rPr>
          <w:lang w:val="en-GB"/>
        </w:rPr>
        <w:t xml:space="preserve">). </w:t>
      </w:r>
      <w:r w:rsidR="005347DC" w:rsidRPr="00943833">
        <w:rPr>
          <w:lang w:val="en-GB"/>
        </w:rPr>
        <w:t>Family factors have</w:t>
      </w:r>
      <w:r w:rsidR="008F3307" w:rsidRPr="00943833">
        <w:rPr>
          <w:lang w:val="en-GB"/>
        </w:rPr>
        <w:t xml:space="preserve"> been implicated in juvenile offending generally and considering that juvenile </w:t>
      </w:r>
      <w:r w:rsidR="009E7B7F">
        <w:rPr>
          <w:lang w:val="en-GB"/>
        </w:rPr>
        <w:t>who sexually</w:t>
      </w:r>
      <w:r w:rsidR="008F3307" w:rsidRPr="00943833">
        <w:rPr>
          <w:lang w:val="en-GB"/>
        </w:rPr>
        <w:t xml:space="preserve"> offend also tend to engage </w:t>
      </w:r>
      <w:r w:rsidR="00297149" w:rsidRPr="00943833">
        <w:rPr>
          <w:lang w:val="en-GB"/>
        </w:rPr>
        <w:t xml:space="preserve">in </w:t>
      </w:r>
      <w:r w:rsidR="00D3620A">
        <w:rPr>
          <w:lang w:val="en-GB"/>
        </w:rPr>
        <w:t>nonsex</w:t>
      </w:r>
      <w:r w:rsidR="00B82EF5">
        <w:rPr>
          <w:lang w:val="en-GB"/>
        </w:rPr>
        <w:t>ual</w:t>
      </w:r>
      <w:r w:rsidR="00D3620A">
        <w:rPr>
          <w:lang w:val="en-GB"/>
        </w:rPr>
        <w:t xml:space="preserve"> offending behavio</w:t>
      </w:r>
      <w:r w:rsidR="008F3307" w:rsidRPr="00943833">
        <w:rPr>
          <w:lang w:val="en-GB"/>
        </w:rPr>
        <w:t xml:space="preserve">r, this could explain the </w:t>
      </w:r>
      <w:r w:rsidR="00A841E7" w:rsidRPr="00943833">
        <w:rPr>
          <w:lang w:val="en-GB"/>
        </w:rPr>
        <w:t>difficult</w:t>
      </w:r>
      <w:r w:rsidR="004218EB" w:rsidRPr="00943833">
        <w:rPr>
          <w:lang w:val="en-GB"/>
        </w:rPr>
        <w:t>y</w:t>
      </w:r>
      <w:r w:rsidR="00A841E7" w:rsidRPr="00943833">
        <w:rPr>
          <w:lang w:val="en-GB"/>
        </w:rPr>
        <w:t xml:space="preserve"> in distinguish</w:t>
      </w:r>
      <w:r w:rsidR="008F3307" w:rsidRPr="00943833">
        <w:rPr>
          <w:lang w:val="en-GB"/>
        </w:rPr>
        <w:t>ing which fami</w:t>
      </w:r>
      <w:r w:rsidR="00297149" w:rsidRPr="00943833">
        <w:rPr>
          <w:lang w:val="en-GB"/>
        </w:rPr>
        <w:t>l</w:t>
      </w:r>
      <w:r w:rsidR="00B808E6" w:rsidRPr="00943833">
        <w:rPr>
          <w:lang w:val="en-GB"/>
        </w:rPr>
        <w:t>y factors are</w:t>
      </w:r>
      <w:r w:rsidR="008F3307" w:rsidRPr="00943833">
        <w:rPr>
          <w:lang w:val="en-GB"/>
        </w:rPr>
        <w:t xml:space="preserve"> distinctly linked to juvenile sex</w:t>
      </w:r>
      <w:r w:rsidR="005E06EF">
        <w:rPr>
          <w:lang w:val="en-GB"/>
        </w:rPr>
        <w:t>ual</w:t>
      </w:r>
      <w:r w:rsidR="008F3307" w:rsidRPr="00943833">
        <w:rPr>
          <w:lang w:val="en-GB"/>
        </w:rPr>
        <w:t xml:space="preserve"> offending. </w:t>
      </w:r>
      <w:r w:rsidR="00D5586B" w:rsidRPr="00943833">
        <w:rPr>
          <w:lang w:val="en-GB"/>
        </w:rPr>
        <w:t>One f</w:t>
      </w:r>
      <w:r w:rsidR="009E6DAB" w:rsidRPr="00943833">
        <w:rPr>
          <w:lang w:val="en-GB"/>
        </w:rPr>
        <w:t>amily factor that has dominated</w:t>
      </w:r>
      <w:r w:rsidR="00D5586B" w:rsidRPr="00943833">
        <w:rPr>
          <w:lang w:val="en-GB"/>
        </w:rPr>
        <w:t xml:space="preserve"> both empirical and theoretical discourse on sex</w:t>
      </w:r>
      <w:r w:rsidR="005E06EF">
        <w:rPr>
          <w:lang w:val="en-GB"/>
        </w:rPr>
        <w:t>ual</w:t>
      </w:r>
      <w:r w:rsidR="00D5586B" w:rsidRPr="00943833">
        <w:rPr>
          <w:lang w:val="en-GB"/>
        </w:rPr>
        <w:t xml:space="preserve"> offend</w:t>
      </w:r>
      <w:r w:rsidR="009E7B7F">
        <w:rPr>
          <w:lang w:val="en-GB"/>
        </w:rPr>
        <w:t>ing</w:t>
      </w:r>
      <w:r w:rsidR="00464829" w:rsidRPr="00943833">
        <w:rPr>
          <w:lang w:val="en-GB"/>
        </w:rPr>
        <w:t xml:space="preserve"> is the question of whether abuse</w:t>
      </w:r>
      <w:r>
        <w:rPr>
          <w:lang w:val="en-GB"/>
        </w:rPr>
        <w:t>d</w:t>
      </w:r>
      <w:r w:rsidR="00464829" w:rsidRPr="00943833">
        <w:rPr>
          <w:lang w:val="en-GB"/>
        </w:rPr>
        <w:t xml:space="preserve"> victims become abusers</w:t>
      </w:r>
      <w:r w:rsidR="00257112">
        <w:rPr>
          <w:lang w:val="en-GB"/>
        </w:rPr>
        <w:t xml:space="preserve"> (</w:t>
      </w:r>
      <w:r w:rsidR="00715D1F" w:rsidRPr="00943833">
        <w:rPr>
          <w:lang w:val="en-GB"/>
        </w:rPr>
        <w:t>Burton</w:t>
      </w:r>
      <w:r w:rsidR="00715D1F">
        <w:rPr>
          <w:lang w:val="en-GB"/>
        </w:rPr>
        <w:t>,</w:t>
      </w:r>
      <w:r w:rsidR="00715D1F" w:rsidRPr="00943833">
        <w:rPr>
          <w:lang w:val="en-GB"/>
        </w:rPr>
        <w:t xml:space="preserve"> 2003</w:t>
      </w:r>
      <w:r w:rsidR="00715D1F">
        <w:rPr>
          <w:lang w:val="en-GB"/>
        </w:rPr>
        <w:t xml:space="preserve">; </w:t>
      </w:r>
      <w:r w:rsidR="00715D1F" w:rsidRPr="00943833">
        <w:rPr>
          <w:lang w:val="en-GB"/>
        </w:rPr>
        <w:t>G</w:t>
      </w:r>
      <w:r w:rsidR="0069036E">
        <w:rPr>
          <w:lang w:val="en-GB"/>
        </w:rPr>
        <w:t>arland &amp;</w:t>
      </w:r>
      <w:r w:rsidR="00715D1F" w:rsidRPr="00943833">
        <w:rPr>
          <w:lang w:val="en-GB"/>
        </w:rPr>
        <w:t xml:space="preserve"> Dougher</w:t>
      </w:r>
      <w:r w:rsidR="00C808BF">
        <w:rPr>
          <w:lang w:val="en-GB"/>
        </w:rPr>
        <w:t>,</w:t>
      </w:r>
      <w:r w:rsidR="00715D1F" w:rsidRPr="00943833">
        <w:rPr>
          <w:lang w:val="en-GB"/>
        </w:rPr>
        <w:t xml:space="preserve"> 1990</w:t>
      </w:r>
      <w:r w:rsidR="00715D1F">
        <w:rPr>
          <w:lang w:val="en-GB"/>
        </w:rPr>
        <w:t>; Kaufman &amp;</w:t>
      </w:r>
      <w:r w:rsidR="00715D1F" w:rsidRPr="00943833">
        <w:rPr>
          <w:lang w:val="en-GB"/>
        </w:rPr>
        <w:t xml:space="preserve"> Zigler</w:t>
      </w:r>
      <w:r w:rsidR="00715D1F">
        <w:rPr>
          <w:lang w:val="en-GB"/>
        </w:rPr>
        <w:t>,</w:t>
      </w:r>
      <w:r w:rsidR="00715D1F" w:rsidRPr="00943833">
        <w:rPr>
          <w:lang w:val="en-GB"/>
        </w:rPr>
        <w:t xml:space="preserve"> 1987</w:t>
      </w:r>
      <w:r w:rsidR="00715D1F">
        <w:rPr>
          <w:lang w:val="en-GB"/>
        </w:rPr>
        <w:t xml:space="preserve">; </w:t>
      </w:r>
      <w:r w:rsidR="00257112">
        <w:rPr>
          <w:lang w:val="en-GB"/>
        </w:rPr>
        <w:t>Marshall &amp;</w:t>
      </w:r>
      <w:r w:rsidR="008D6453" w:rsidRPr="00943833">
        <w:rPr>
          <w:lang w:val="en-GB"/>
        </w:rPr>
        <w:t xml:space="preserve"> Barba</w:t>
      </w:r>
      <w:r w:rsidR="00D5586B" w:rsidRPr="00943833">
        <w:rPr>
          <w:lang w:val="en-GB"/>
        </w:rPr>
        <w:t>ree</w:t>
      </w:r>
      <w:r w:rsidR="00257112">
        <w:rPr>
          <w:lang w:val="en-GB"/>
        </w:rPr>
        <w:t>,</w:t>
      </w:r>
      <w:r w:rsidR="00D5586B" w:rsidRPr="00943833">
        <w:rPr>
          <w:lang w:val="en-GB"/>
        </w:rPr>
        <w:t xml:space="preserve"> 1990;</w:t>
      </w:r>
      <w:r w:rsidR="006D21B3" w:rsidRPr="00943833">
        <w:rPr>
          <w:i/>
          <w:lang w:val="en-GB"/>
        </w:rPr>
        <w:t xml:space="preserve"> </w:t>
      </w:r>
      <w:r w:rsidR="00D50B1C" w:rsidRPr="00943833">
        <w:rPr>
          <w:lang w:val="en-GB"/>
        </w:rPr>
        <w:t>Widom</w:t>
      </w:r>
      <w:r w:rsidR="00715D1F">
        <w:rPr>
          <w:lang w:val="en-GB"/>
        </w:rPr>
        <w:t>,</w:t>
      </w:r>
      <w:r w:rsidR="00D50B1C" w:rsidRPr="00943833">
        <w:rPr>
          <w:lang w:val="en-GB"/>
        </w:rPr>
        <w:t xml:space="preserve"> 1989</w:t>
      </w:r>
      <w:r w:rsidR="00D5586B" w:rsidRPr="00943833">
        <w:rPr>
          <w:lang w:val="en-GB"/>
        </w:rPr>
        <w:t xml:space="preserve">). </w:t>
      </w:r>
      <w:r w:rsidR="00317C18" w:rsidRPr="00943833">
        <w:rPr>
          <w:lang w:val="en-GB"/>
        </w:rPr>
        <w:t xml:space="preserve">A link has often </w:t>
      </w:r>
      <w:r w:rsidR="00B808E6" w:rsidRPr="00943833">
        <w:rPr>
          <w:lang w:val="en-GB"/>
        </w:rPr>
        <w:t xml:space="preserve">been suggested between being sexually abused as </w:t>
      </w:r>
      <w:r w:rsidR="00E326A2" w:rsidRPr="00943833">
        <w:rPr>
          <w:lang w:val="en-GB"/>
        </w:rPr>
        <w:t xml:space="preserve">a </w:t>
      </w:r>
      <w:r w:rsidR="00B808E6" w:rsidRPr="00943833">
        <w:rPr>
          <w:lang w:val="en-GB"/>
        </w:rPr>
        <w:t xml:space="preserve">child and </w:t>
      </w:r>
      <w:r w:rsidR="00056BB8">
        <w:rPr>
          <w:lang w:val="en-GB"/>
        </w:rPr>
        <w:t xml:space="preserve">involvement in sexual violence </w:t>
      </w:r>
      <w:r w:rsidR="00D924B4" w:rsidRPr="00943833">
        <w:rPr>
          <w:lang w:val="en-GB"/>
        </w:rPr>
        <w:t>in later l</w:t>
      </w:r>
      <w:r w:rsidR="00E1594A" w:rsidRPr="00943833">
        <w:rPr>
          <w:lang w:val="en-GB"/>
        </w:rPr>
        <w:t>ife leading to what is often</w:t>
      </w:r>
      <w:r w:rsidR="00D924B4" w:rsidRPr="00943833">
        <w:rPr>
          <w:lang w:val="en-GB"/>
        </w:rPr>
        <w:t xml:space="preserve"> described </w:t>
      </w:r>
      <w:r w:rsidR="00FC035B" w:rsidRPr="00943833">
        <w:rPr>
          <w:lang w:val="en-GB"/>
        </w:rPr>
        <w:t xml:space="preserve">as </w:t>
      </w:r>
      <w:r w:rsidR="00D46108" w:rsidRPr="00943833">
        <w:rPr>
          <w:lang w:val="en-GB"/>
        </w:rPr>
        <w:t>the cycle of abuse hypothesis (</w:t>
      </w:r>
      <w:r w:rsidR="00852C8E">
        <w:rPr>
          <w:lang w:val="en-GB"/>
        </w:rPr>
        <w:t>Marshall &amp;</w:t>
      </w:r>
      <w:r w:rsidR="00BC4160" w:rsidRPr="00943833">
        <w:rPr>
          <w:lang w:val="en-GB"/>
        </w:rPr>
        <w:t xml:space="preserve"> Barba</w:t>
      </w:r>
      <w:r w:rsidR="001243A9" w:rsidRPr="00943833">
        <w:rPr>
          <w:lang w:val="en-GB"/>
        </w:rPr>
        <w:t>ree</w:t>
      </w:r>
      <w:r w:rsidR="001F1520">
        <w:rPr>
          <w:lang w:val="en-GB"/>
        </w:rPr>
        <w:t>,</w:t>
      </w:r>
      <w:r w:rsidR="001243A9" w:rsidRPr="00943833">
        <w:rPr>
          <w:lang w:val="en-GB"/>
        </w:rPr>
        <w:t xml:space="preserve"> 1990</w:t>
      </w:r>
      <w:r w:rsidR="00D46108" w:rsidRPr="00943833">
        <w:rPr>
          <w:lang w:val="en-GB"/>
        </w:rPr>
        <w:t>).</w:t>
      </w:r>
      <w:r w:rsidR="00E06FAC" w:rsidRPr="00943833">
        <w:rPr>
          <w:lang w:val="en-GB"/>
        </w:rPr>
        <w:t xml:space="preserve"> </w:t>
      </w:r>
      <w:r w:rsidR="003175CE" w:rsidRPr="00943833">
        <w:rPr>
          <w:lang w:val="en-GB"/>
        </w:rPr>
        <w:t>How</w:t>
      </w:r>
      <w:r w:rsidR="00E1594A" w:rsidRPr="00943833">
        <w:rPr>
          <w:lang w:val="en-GB"/>
        </w:rPr>
        <w:t xml:space="preserve">ever, evidence in support of this hypothesis </w:t>
      </w:r>
      <w:r w:rsidR="003175CE" w:rsidRPr="00943833">
        <w:rPr>
          <w:lang w:val="en-GB"/>
        </w:rPr>
        <w:t xml:space="preserve">is </w:t>
      </w:r>
      <w:r w:rsidR="009215E1" w:rsidRPr="00943833">
        <w:rPr>
          <w:lang w:val="en-GB"/>
        </w:rPr>
        <w:t>at best mixed</w:t>
      </w:r>
      <w:r w:rsidR="001F1520">
        <w:rPr>
          <w:lang w:val="en-GB"/>
        </w:rPr>
        <w:t>. Although</w:t>
      </w:r>
      <w:r w:rsidR="00A91300" w:rsidRPr="00943833">
        <w:rPr>
          <w:lang w:val="en-GB"/>
        </w:rPr>
        <w:t xml:space="preserve"> several</w:t>
      </w:r>
      <w:r w:rsidR="003175CE" w:rsidRPr="00943833">
        <w:rPr>
          <w:lang w:val="en-GB"/>
        </w:rPr>
        <w:t xml:space="preserve"> studies report </w:t>
      </w:r>
      <w:r w:rsidR="005F6DFB" w:rsidRPr="00943833">
        <w:rPr>
          <w:lang w:val="en-GB"/>
        </w:rPr>
        <w:t xml:space="preserve">a relationship between being </w:t>
      </w:r>
      <w:r w:rsidR="004430BE">
        <w:rPr>
          <w:lang w:val="en-GB"/>
        </w:rPr>
        <w:t xml:space="preserve">sexually </w:t>
      </w:r>
      <w:r w:rsidR="005F6DFB" w:rsidRPr="00943833">
        <w:rPr>
          <w:lang w:val="en-GB"/>
        </w:rPr>
        <w:t>ab</w:t>
      </w:r>
      <w:r w:rsidR="003175CE" w:rsidRPr="00943833">
        <w:rPr>
          <w:lang w:val="en-GB"/>
        </w:rPr>
        <w:t>u</w:t>
      </w:r>
      <w:r w:rsidR="005F6DFB" w:rsidRPr="00943833">
        <w:rPr>
          <w:lang w:val="en-GB"/>
        </w:rPr>
        <w:t>s</w:t>
      </w:r>
      <w:r w:rsidR="003175CE" w:rsidRPr="00943833">
        <w:rPr>
          <w:lang w:val="en-GB"/>
        </w:rPr>
        <w:t>ed</w:t>
      </w:r>
      <w:r w:rsidR="005416AB" w:rsidRPr="00943833">
        <w:rPr>
          <w:lang w:val="en-GB"/>
        </w:rPr>
        <w:t xml:space="preserve"> and </w:t>
      </w:r>
      <w:r w:rsidR="004430BE">
        <w:rPr>
          <w:lang w:val="en-GB"/>
        </w:rPr>
        <w:t>involveme</w:t>
      </w:r>
      <w:r w:rsidR="007719DB">
        <w:rPr>
          <w:lang w:val="en-GB"/>
        </w:rPr>
        <w:t>n</w:t>
      </w:r>
      <w:r>
        <w:rPr>
          <w:lang w:val="en-GB"/>
        </w:rPr>
        <w:t>t in sexual violence</w:t>
      </w:r>
      <w:r w:rsidR="005416AB" w:rsidRPr="00943833">
        <w:rPr>
          <w:lang w:val="en-GB"/>
        </w:rPr>
        <w:t>,</w:t>
      </w:r>
      <w:r w:rsidR="00D43B9D" w:rsidRPr="00943833">
        <w:rPr>
          <w:lang w:val="en-GB"/>
        </w:rPr>
        <w:t xml:space="preserve"> the</w:t>
      </w:r>
      <w:r w:rsidR="001B1235" w:rsidRPr="00943833">
        <w:rPr>
          <w:lang w:val="en-GB"/>
        </w:rPr>
        <w:t>se</w:t>
      </w:r>
      <w:r w:rsidR="003175CE" w:rsidRPr="00943833">
        <w:rPr>
          <w:lang w:val="en-GB"/>
        </w:rPr>
        <w:t xml:space="preserve"> studies</w:t>
      </w:r>
      <w:r w:rsidR="00E40B5E" w:rsidRPr="00943833">
        <w:rPr>
          <w:lang w:val="en-GB"/>
        </w:rPr>
        <w:t xml:space="preserve"> generally</w:t>
      </w:r>
      <w:r w:rsidR="003175CE" w:rsidRPr="00943833">
        <w:rPr>
          <w:lang w:val="en-GB"/>
        </w:rPr>
        <w:t xml:space="preserve"> suffer from methodological weaknesses including reli</w:t>
      </w:r>
      <w:r w:rsidR="00E1594A" w:rsidRPr="00943833">
        <w:rPr>
          <w:lang w:val="en-GB"/>
        </w:rPr>
        <w:t>ance on clinical samples and</w:t>
      </w:r>
      <w:r>
        <w:rPr>
          <w:lang w:val="en-GB"/>
        </w:rPr>
        <w:t xml:space="preserve"> fail</w:t>
      </w:r>
      <w:r w:rsidR="00924449">
        <w:rPr>
          <w:lang w:val="en-GB"/>
        </w:rPr>
        <w:t>ure</w:t>
      </w:r>
      <w:r>
        <w:rPr>
          <w:lang w:val="en-GB"/>
        </w:rPr>
        <w:t xml:space="preserve"> to</w:t>
      </w:r>
      <w:r w:rsidR="003175CE" w:rsidRPr="00943833">
        <w:rPr>
          <w:lang w:val="en-GB"/>
        </w:rPr>
        <w:t xml:space="preserve"> con</w:t>
      </w:r>
      <w:r w:rsidR="009344B8" w:rsidRPr="00943833">
        <w:rPr>
          <w:lang w:val="en-GB"/>
        </w:rPr>
        <w:t>trol for other variables (</w:t>
      </w:r>
      <w:r w:rsidR="00852C8E">
        <w:rPr>
          <w:lang w:val="en-GB"/>
        </w:rPr>
        <w:t>Garland &amp;</w:t>
      </w:r>
      <w:r w:rsidR="00852C8E" w:rsidRPr="00943833">
        <w:rPr>
          <w:lang w:val="en-GB"/>
        </w:rPr>
        <w:t xml:space="preserve"> Dougher</w:t>
      </w:r>
      <w:r w:rsidR="006040FE">
        <w:rPr>
          <w:lang w:val="en-GB"/>
        </w:rPr>
        <w:t>,</w:t>
      </w:r>
      <w:r w:rsidR="00852C8E" w:rsidRPr="00943833">
        <w:rPr>
          <w:lang w:val="en-GB"/>
        </w:rPr>
        <w:t xml:space="preserve"> 1990</w:t>
      </w:r>
      <w:r w:rsidR="00852C8E">
        <w:rPr>
          <w:lang w:val="en-GB"/>
        </w:rPr>
        <w:t>; Kaufman &amp; Zigler</w:t>
      </w:r>
      <w:r w:rsidR="00CB64FA">
        <w:rPr>
          <w:lang w:val="en-GB"/>
        </w:rPr>
        <w:t>,</w:t>
      </w:r>
      <w:r w:rsidR="00852C8E">
        <w:rPr>
          <w:lang w:val="en-GB"/>
        </w:rPr>
        <w:t xml:space="preserve"> 1987</w:t>
      </w:r>
      <w:r w:rsidR="009344B8" w:rsidRPr="00943833">
        <w:rPr>
          <w:lang w:val="en-GB"/>
        </w:rPr>
        <w:t xml:space="preserve">). </w:t>
      </w:r>
      <w:r w:rsidR="00131265" w:rsidRPr="00943833">
        <w:rPr>
          <w:lang w:val="en-GB"/>
        </w:rPr>
        <w:t xml:space="preserve">For example, </w:t>
      </w:r>
      <w:r w:rsidR="001F1520">
        <w:rPr>
          <w:lang w:val="en-GB"/>
        </w:rPr>
        <w:t>Bentovim &amp;</w:t>
      </w:r>
      <w:r w:rsidR="0050050C" w:rsidRPr="00943833">
        <w:rPr>
          <w:lang w:val="en-GB"/>
        </w:rPr>
        <w:t xml:space="preserve"> Williams (1998) found in their study that t</w:t>
      </w:r>
      <w:r w:rsidR="004B3290" w:rsidRPr="00943833">
        <w:rPr>
          <w:lang w:val="en-GB"/>
        </w:rPr>
        <w:t>he majority of children who sexually abuse</w:t>
      </w:r>
      <w:r w:rsidR="0050050C" w:rsidRPr="00943833">
        <w:rPr>
          <w:lang w:val="en-GB"/>
        </w:rPr>
        <w:t xml:space="preserve"> came from homes where they had been abused or neglected. </w:t>
      </w:r>
      <w:r w:rsidR="002C2DA5" w:rsidRPr="00943833">
        <w:rPr>
          <w:lang w:val="en-GB"/>
        </w:rPr>
        <w:t>Carpentier</w:t>
      </w:r>
      <w:r w:rsidR="004F3DF1">
        <w:rPr>
          <w:lang w:val="en-GB"/>
        </w:rPr>
        <w:t xml:space="preserve"> and</w:t>
      </w:r>
      <w:r w:rsidR="006C3034">
        <w:rPr>
          <w:lang w:val="en-GB"/>
        </w:rPr>
        <w:t xml:space="preserve"> Proulx</w:t>
      </w:r>
      <w:r w:rsidR="002C2DA5" w:rsidRPr="00943833">
        <w:rPr>
          <w:lang w:val="en-GB"/>
        </w:rPr>
        <w:t xml:space="preserve"> </w:t>
      </w:r>
      <w:r w:rsidR="00FF0896" w:rsidRPr="00943833">
        <w:rPr>
          <w:lang w:val="en-GB"/>
        </w:rPr>
        <w:t>(</w:t>
      </w:r>
      <w:r w:rsidR="002C2DA5" w:rsidRPr="00943833">
        <w:rPr>
          <w:lang w:val="en-GB"/>
        </w:rPr>
        <w:t>2011</w:t>
      </w:r>
      <w:r w:rsidR="00FF0896" w:rsidRPr="00943833">
        <w:rPr>
          <w:lang w:val="en-GB"/>
        </w:rPr>
        <w:t>)</w:t>
      </w:r>
      <w:r w:rsidR="00D87221" w:rsidRPr="00943833">
        <w:rPr>
          <w:lang w:val="en-GB"/>
        </w:rPr>
        <w:t xml:space="preserve"> </w:t>
      </w:r>
      <w:r w:rsidR="00A50441" w:rsidRPr="00943833">
        <w:rPr>
          <w:lang w:val="en-GB"/>
        </w:rPr>
        <w:t>report</w:t>
      </w:r>
      <w:r w:rsidR="00FF0896" w:rsidRPr="00943833">
        <w:rPr>
          <w:lang w:val="en-GB"/>
        </w:rPr>
        <w:t>ed</w:t>
      </w:r>
      <w:r w:rsidR="00A50441" w:rsidRPr="00943833">
        <w:rPr>
          <w:lang w:val="en-GB"/>
        </w:rPr>
        <w:t xml:space="preserve"> similar findings in</w:t>
      </w:r>
      <w:r w:rsidR="00D87221" w:rsidRPr="00943833">
        <w:rPr>
          <w:lang w:val="en-GB"/>
        </w:rPr>
        <w:t xml:space="preserve"> the</w:t>
      </w:r>
      <w:r w:rsidR="00BA0577" w:rsidRPr="00943833">
        <w:rPr>
          <w:lang w:val="en-GB"/>
        </w:rPr>
        <w:t>ir study of 351 adolescents in Montreal.</w:t>
      </w:r>
      <w:r w:rsidR="004426C7" w:rsidRPr="00943833">
        <w:rPr>
          <w:lang w:val="en-GB"/>
        </w:rPr>
        <w:t xml:space="preserve"> </w:t>
      </w:r>
      <w:r w:rsidR="00CB26DF" w:rsidRPr="00943833">
        <w:rPr>
          <w:lang w:val="en-GB"/>
        </w:rPr>
        <w:t>They found that deviant sexual behavior (exhibitionism, compulsive mastur</w:t>
      </w:r>
      <w:r w:rsidR="00FF0896" w:rsidRPr="00943833">
        <w:rPr>
          <w:lang w:val="en-GB"/>
        </w:rPr>
        <w:t xml:space="preserve">bation) </w:t>
      </w:r>
      <w:r w:rsidR="0078667D" w:rsidRPr="00943833">
        <w:rPr>
          <w:lang w:val="en-GB"/>
        </w:rPr>
        <w:t xml:space="preserve">and having </w:t>
      </w:r>
      <w:r w:rsidR="00CB26DF" w:rsidRPr="00943833">
        <w:rPr>
          <w:lang w:val="en-GB"/>
        </w:rPr>
        <w:t>sexually victimised parents in</w:t>
      </w:r>
      <w:r w:rsidR="00924449">
        <w:rPr>
          <w:lang w:val="en-GB"/>
        </w:rPr>
        <w:t>creased the odds of committing</w:t>
      </w:r>
      <w:r w:rsidR="00CB26DF" w:rsidRPr="00943833">
        <w:rPr>
          <w:lang w:val="en-GB"/>
        </w:rPr>
        <w:t xml:space="preserve"> first </w:t>
      </w:r>
      <w:r w:rsidR="003733E0">
        <w:rPr>
          <w:lang w:val="en-GB"/>
        </w:rPr>
        <w:t>sexual offens</w:t>
      </w:r>
      <w:r w:rsidR="00CB26DF" w:rsidRPr="00943833">
        <w:rPr>
          <w:lang w:val="en-GB"/>
        </w:rPr>
        <w:t xml:space="preserve">e prior to age 12. </w:t>
      </w:r>
      <w:r w:rsidR="002C2DA5" w:rsidRPr="00943833">
        <w:rPr>
          <w:lang w:val="en-GB"/>
        </w:rPr>
        <w:t>Juvenile</w:t>
      </w:r>
      <w:r w:rsidR="00A7054E">
        <w:rPr>
          <w:lang w:val="en-GB"/>
        </w:rPr>
        <w:t>s</w:t>
      </w:r>
      <w:r w:rsidR="002C2DA5" w:rsidRPr="00943833">
        <w:rPr>
          <w:lang w:val="en-GB"/>
        </w:rPr>
        <w:t xml:space="preserve"> </w:t>
      </w:r>
      <w:r w:rsidR="007719DB">
        <w:rPr>
          <w:lang w:val="en-GB"/>
        </w:rPr>
        <w:t xml:space="preserve">who commit </w:t>
      </w:r>
      <w:r w:rsidR="002C2DA5" w:rsidRPr="00943833">
        <w:rPr>
          <w:lang w:val="en-GB"/>
        </w:rPr>
        <w:t>sex</w:t>
      </w:r>
      <w:r w:rsidR="007719DB">
        <w:rPr>
          <w:lang w:val="en-GB"/>
        </w:rPr>
        <w:t xml:space="preserve">ual </w:t>
      </w:r>
      <w:r w:rsidR="00E91A2A">
        <w:rPr>
          <w:lang w:val="en-GB"/>
        </w:rPr>
        <w:t>offense</w:t>
      </w:r>
      <w:r w:rsidR="002C2DA5" w:rsidRPr="00943833">
        <w:rPr>
          <w:lang w:val="en-GB"/>
        </w:rPr>
        <w:t xml:space="preserve"> are also likely to h</w:t>
      </w:r>
      <w:r w:rsidR="00F005F4" w:rsidRPr="00943833">
        <w:rPr>
          <w:lang w:val="en-GB"/>
        </w:rPr>
        <w:t>a</w:t>
      </w:r>
      <w:r w:rsidR="002C2DA5" w:rsidRPr="00943833">
        <w:rPr>
          <w:lang w:val="en-GB"/>
        </w:rPr>
        <w:t>ve experience</w:t>
      </w:r>
      <w:r w:rsidR="00AD7727" w:rsidRPr="00943833">
        <w:rPr>
          <w:lang w:val="en-GB"/>
        </w:rPr>
        <w:t>d</w:t>
      </w:r>
      <w:r w:rsidR="002C2DA5" w:rsidRPr="00943833">
        <w:rPr>
          <w:lang w:val="en-GB"/>
        </w:rPr>
        <w:t xml:space="preserve"> other forms of nonsexual </w:t>
      </w:r>
      <w:r w:rsidR="002C2DA5" w:rsidRPr="00943833">
        <w:rPr>
          <w:lang w:val="en-GB"/>
        </w:rPr>
        <w:lastRenderedPageBreak/>
        <w:t xml:space="preserve">abuse and maltreatment compared </w:t>
      </w:r>
      <w:r w:rsidR="00E91A2A">
        <w:rPr>
          <w:lang w:val="en-GB"/>
        </w:rPr>
        <w:t>with</w:t>
      </w:r>
      <w:r w:rsidR="002C2DA5" w:rsidRPr="00943833">
        <w:rPr>
          <w:lang w:val="en-GB"/>
        </w:rPr>
        <w:t xml:space="preserve"> </w:t>
      </w:r>
      <w:r w:rsidR="007719DB">
        <w:rPr>
          <w:lang w:val="en-GB"/>
        </w:rPr>
        <w:t>juvenile</w:t>
      </w:r>
      <w:r w:rsidR="004F47C3">
        <w:rPr>
          <w:lang w:val="en-GB"/>
        </w:rPr>
        <w:t>s who commit</w:t>
      </w:r>
      <w:r w:rsidR="007719DB">
        <w:rPr>
          <w:lang w:val="en-GB"/>
        </w:rPr>
        <w:t xml:space="preserve"> </w:t>
      </w:r>
      <w:r w:rsidR="004F47C3">
        <w:rPr>
          <w:lang w:val="en-GB"/>
        </w:rPr>
        <w:t>a</w:t>
      </w:r>
      <w:r w:rsidR="007719DB">
        <w:rPr>
          <w:lang w:val="en-GB"/>
        </w:rPr>
        <w:t xml:space="preserve"> </w:t>
      </w:r>
      <w:r w:rsidR="002C2DA5" w:rsidRPr="00943833">
        <w:rPr>
          <w:lang w:val="en-GB"/>
        </w:rPr>
        <w:t>nonsex</w:t>
      </w:r>
      <w:r w:rsidR="007719DB">
        <w:rPr>
          <w:lang w:val="en-GB"/>
        </w:rPr>
        <w:t>ual</w:t>
      </w:r>
      <w:r w:rsidR="002C2DA5" w:rsidRPr="00943833">
        <w:rPr>
          <w:lang w:val="en-GB"/>
        </w:rPr>
        <w:t xml:space="preserve"> offen</w:t>
      </w:r>
      <w:r w:rsidR="007719DB">
        <w:rPr>
          <w:lang w:val="en-GB"/>
        </w:rPr>
        <w:t>se</w:t>
      </w:r>
      <w:r w:rsidR="002C2DA5" w:rsidRPr="00943833">
        <w:rPr>
          <w:lang w:val="en-GB"/>
        </w:rPr>
        <w:t xml:space="preserve"> given that these types of abuse </w:t>
      </w:r>
      <w:r w:rsidR="00E40B5E" w:rsidRPr="00943833">
        <w:rPr>
          <w:lang w:val="en-GB"/>
        </w:rPr>
        <w:t xml:space="preserve">either </w:t>
      </w:r>
      <w:r w:rsidR="002C2DA5" w:rsidRPr="00943833">
        <w:rPr>
          <w:lang w:val="en-GB"/>
        </w:rPr>
        <w:t>tend to co-o</w:t>
      </w:r>
      <w:r w:rsidR="002000C9" w:rsidRPr="00943833">
        <w:rPr>
          <w:lang w:val="en-GB"/>
        </w:rPr>
        <w:t>ccur (</w:t>
      </w:r>
      <w:r w:rsidR="00925846">
        <w:rPr>
          <w:lang w:val="en-GB"/>
        </w:rPr>
        <w:t>Leibowitz, Burton, &amp;</w:t>
      </w:r>
      <w:r w:rsidR="00925846" w:rsidRPr="00943833">
        <w:rPr>
          <w:lang w:val="en-GB"/>
        </w:rPr>
        <w:t xml:space="preserve"> Howard, 2012</w:t>
      </w:r>
      <w:r w:rsidR="00925846">
        <w:rPr>
          <w:lang w:val="en-GB"/>
        </w:rPr>
        <w:t xml:space="preserve">; </w:t>
      </w:r>
      <w:r w:rsidR="002000C9" w:rsidRPr="00943833">
        <w:rPr>
          <w:lang w:val="en-GB"/>
        </w:rPr>
        <w:t>S</w:t>
      </w:r>
      <w:r w:rsidR="00925846">
        <w:rPr>
          <w:lang w:val="en-GB"/>
        </w:rPr>
        <w:t>eto &amp;</w:t>
      </w:r>
      <w:r w:rsidR="00FF0896" w:rsidRPr="00943833">
        <w:rPr>
          <w:lang w:val="en-GB"/>
        </w:rPr>
        <w:t xml:space="preserve"> </w:t>
      </w:r>
      <w:r w:rsidR="00865B97" w:rsidRPr="00F60AB1">
        <w:rPr>
          <w:lang w:val="en-GB"/>
        </w:rPr>
        <w:t>Lalumie</w:t>
      </w:r>
      <w:r w:rsidR="00865B97">
        <w:rPr>
          <w:lang w:val="en-GB"/>
        </w:rPr>
        <w:t>`</w:t>
      </w:r>
      <w:r w:rsidR="00865B97" w:rsidRPr="00F60AB1">
        <w:rPr>
          <w:lang w:val="en-GB"/>
        </w:rPr>
        <w:t>re</w:t>
      </w:r>
      <w:r w:rsidR="00B26E34">
        <w:rPr>
          <w:lang w:val="en-GB"/>
        </w:rPr>
        <w:t>,</w:t>
      </w:r>
      <w:r w:rsidR="00E40B5E" w:rsidRPr="00943833">
        <w:rPr>
          <w:lang w:val="en-GB"/>
        </w:rPr>
        <w:t xml:space="preserve"> 2010) or</w:t>
      </w:r>
      <w:r w:rsidR="002000C9" w:rsidRPr="00943833">
        <w:rPr>
          <w:lang w:val="en-GB"/>
        </w:rPr>
        <w:t xml:space="preserve"> precede the sexual victimisation as in the case of physical</w:t>
      </w:r>
      <w:r w:rsidR="00A60BF9" w:rsidRPr="00943833">
        <w:rPr>
          <w:lang w:val="en-GB"/>
        </w:rPr>
        <w:t xml:space="preserve"> abuse or witness</w:t>
      </w:r>
      <w:r w:rsidR="00263A6F">
        <w:rPr>
          <w:lang w:val="en-GB"/>
        </w:rPr>
        <w:t>ing</w:t>
      </w:r>
      <w:r w:rsidR="00A60BF9" w:rsidRPr="00943833">
        <w:rPr>
          <w:lang w:val="en-GB"/>
        </w:rPr>
        <w:t xml:space="preserve"> such</w:t>
      </w:r>
      <w:r w:rsidR="00925846">
        <w:rPr>
          <w:lang w:val="en-GB"/>
        </w:rPr>
        <w:t xml:space="preserve"> violence (</w:t>
      </w:r>
      <w:r w:rsidR="003C4A63" w:rsidRPr="00943833">
        <w:rPr>
          <w:lang w:val="en-GB"/>
        </w:rPr>
        <w:t>Bentovim</w:t>
      </w:r>
      <w:r w:rsidR="003C4A63">
        <w:rPr>
          <w:lang w:val="en-GB"/>
        </w:rPr>
        <w:t>,</w:t>
      </w:r>
      <w:r w:rsidR="003C4A63" w:rsidRPr="00943833">
        <w:rPr>
          <w:lang w:val="en-GB"/>
        </w:rPr>
        <w:t xml:space="preserve"> 2002; </w:t>
      </w:r>
      <w:r w:rsidR="00925846">
        <w:rPr>
          <w:lang w:val="en-GB"/>
        </w:rPr>
        <w:t>Bentovim &amp;</w:t>
      </w:r>
      <w:r w:rsidR="002000C9" w:rsidRPr="00943833">
        <w:rPr>
          <w:lang w:val="en-GB"/>
        </w:rPr>
        <w:t xml:space="preserve"> Williams, 1998</w:t>
      </w:r>
      <w:r w:rsidR="00FE4358" w:rsidRPr="00943833">
        <w:rPr>
          <w:lang w:val="en-GB"/>
        </w:rPr>
        <w:t xml:space="preserve">; </w:t>
      </w:r>
      <w:r w:rsidR="004B2F07" w:rsidRPr="00943833">
        <w:rPr>
          <w:lang w:val="en-GB"/>
        </w:rPr>
        <w:t>McCuish, Cale,</w:t>
      </w:r>
      <w:r w:rsidR="003C4A63">
        <w:rPr>
          <w:lang w:val="en-GB"/>
        </w:rPr>
        <w:t xml:space="preserve"> &amp;</w:t>
      </w:r>
      <w:r w:rsidR="004B2F07" w:rsidRPr="00943833">
        <w:rPr>
          <w:lang w:val="en-GB"/>
        </w:rPr>
        <w:t xml:space="preserve"> Corrado, 2017</w:t>
      </w:r>
      <w:r w:rsidR="00925846">
        <w:rPr>
          <w:lang w:val="en-GB"/>
        </w:rPr>
        <w:t xml:space="preserve">; </w:t>
      </w:r>
      <w:r w:rsidR="00925846" w:rsidRPr="00943833">
        <w:rPr>
          <w:lang w:val="en-GB"/>
        </w:rPr>
        <w:t>Z</w:t>
      </w:r>
      <w:r w:rsidR="005134AC">
        <w:rPr>
          <w:lang w:val="en-GB"/>
        </w:rPr>
        <w:t>a</w:t>
      </w:r>
      <w:r w:rsidR="00A41A62">
        <w:rPr>
          <w:lang w:val="en-GB"/>
        </w:rPr>
        <w:t xml:space="preserve">kereh, Ronis, </w:t>
      </w:r>
      <w:r w:rsidR="00A7054E">
        <w:rPr>
          <w:lang w:val="en-GB"/>
        </w:rPr>
        <w:t>&amp;</w:t>
      </w:r>
      <w:r w:rsidR="00A41A62">
        <w:rPr>
          <w:lang w:val="en-GB"/>
        </w:rPr>
        <w:t xml:space="preserve"> Knight, 2008</w:t>
      </w:r>
      <w:r w:rsidR="002000C9" w:rsidRPr="00943833">
        <w:rPr>
          <w:lang w:val="en-GB"/>
        </w:rPr>
        <w:t>)</w:t>
      </w:r>
      <w:r w:rsidR="004B0375" w:rsidRPr="00943833">
        <w:rPr>
          <w:lang w:val="en-GB"/>
        </w:rPr>
        <w:t xml:space="preserve">. </w:t>
      </w:r>
    </w:p>
    <w:p w14:paraId="54086A76" w14:textId="172ADD17" w:rsidR="003D1420" w:rsidRPr="00E22BE8" w:rsidRDefault="001D5DEC" w:rsidP="003E38EC">
      <w:pPr>
        <w:widowControl w:val="0"/>
        <w:autoSpaceDE w:val="0"/>
        <w:autoSpaceDN w:val="0"/>
        <w:adjustRightInd w:val="0"/>
        <w:spacing w:after="0" w:line="480" w:lineRule="auto"/>
        <w:jc w:val="both"/>
      </w:pPr>
      <w:r>
        <w:rPr>
          <w:b/>
          <w:lang w:val="en-GB"/>
        </w:rPr>
        <w:t xml:space="preserve"> </w:t>
      </w:r>
      <w:r w:rsidR="00D146F7">
        <w:rPr>
          <w:b/>
          <w:lang w:val="en-GB"/>
        </w:rPr>
        <w:tab/>
      </w:r>
      <w:r w:rsidR="00206226" w:rsidRPr="007809CE">
        <w:rPr>
          <w:lang w:val="en-GB"/>
        </w:rPr>
        <w:t>Also linked to juvenile sexual violence are family neglect and lack of parental warmth</w:t>
      </w:r>
      <w:r w:rsidR="00372844" w:rsidRPr="007809CE">
        <w:rPr>
          <w:lang w:val="en-GB"/>
        </w:rPr>
        <w:t>/</w:t>
      </w:r>
      <w:r w:rsidR="00206226" w:rsidRPr="007809CE">
        <w:rPr>
          <w:lang w:val="en-GB"/>
        </w:rPr>
        <w:t xml:space="preserve">attachment. </w:t>
      </w:r>
      <w:r w:rsidR="009C3945" w:rsidRPr="007809CE">
        <w:rPr>
          <w:lang w:val="en-GB"/>
        </w:rPr>
        <w:t xml:space="preserve">For example, </w:t>
      </w:r>
      <w:r w:rsidR="00F10D17" w:rsidRPr="007809CE">
        <w:rPr>
          <w:lang w:val="en-GB"/>
        </w:rPr>
        <w:t>Mar</w:t>
      </w:r>
      <w:r w:rsidR="00B51EE1" w:rsidRPr="007809CE">
        <w:rPr>
          <w:lang w:val="en-GB"/>
        </w:rPr>
        <w:t>shall and Marshall (2000) noted</w:t>
      </w:r>
      <w:r w:rsidR="00F10D17" w:rsidRPr="007809CE">
        <w:rPr>
          <w:lang w:val="en-GB"/>
        </w:rPr>
        <w:t xml:space="preserve"> that childhood neglect and poor parental attachment increases risk of s</w:t>
      </w:r>
      <w:r w:rsidR="00B51EE1" w:rsidRPr="007809CE">
        <w:rPr>
          <w:lang w:val="en-GB"/>
        </w:rPr>
        <w:t>exual violence. They contend that</w:t>
      </w:r>
      <w:r w:rsidR="00685A45" w:rsidRPr="007809CE">
        <w:rPr>
          <w:lang w:val="en-GB"/>
        </w:rPr>
        <w:t xml:space="preserve"> such</w:t>
      </w:r>
      <w:r w:rsidR="002D4EDE" w:rsidRPr="007809CE">
        <w:rPr>
          <w:lang w:val="en-GB"/>
        </w:rPr>
        <w:t xml:space="preserve"> deprived</w:t>
      </w:r>
      <w:r w:rsidR="00685A45" w:rsidRPr="007809CE">
        <w:rPr>
          <w:lang w:val="en-GB"/>
        </w:rPr>
        <w:t xml:space="preserve"> juveniles are likely to address these inadequacies by seeking inappropriate relationships. </w:t>
      </w:r>
      <w:r w:rsidR="004F50F9" w:rsidRPr="007809CE">
        <w:rPr>
          <w:lang w:val="en-GB"/>
        </w:rPr>
        <w:t>Others note that the</w:t>
      </w:r>
      <w:r w:rsidR="00FD2C73" w:rsidRPr="007809CE">
        <w:rPr>
          <w:lang w:val="en-GB"/>
        </w:rPr>
        <w:t xml:space="preserve"> collective impact of abuse and lack of parental warmth and</w:t>
      </w:r>
      <w:r w:rsidR="00A356C0" w:rsidRPr="007809CE">
        <w:rPr>
          <w:lang w:val="en-GB"/>
        </w:rPr>
        <w:t xml:space="preserve"> attachment is that they reduce</w:t>
      </w:r>
      <w:r w:rsidR="00FD2C73" w:rsidRPr="007809CE">
        <w:rPr>
          <w:lang w:val="en-GB"/>
        </w:rPr>
        <w:t xml:space="preserve"> empathy and development of </w:t>
      </w:r>
      <w:r w:rsidR="0005585B" w:rsidRPr="007809CE">
        <w:rPr>
          <w:lang w:val="en-GB"/>
        </w:rPr>
        <w:t>appropriate</w:t>
      </w:r>
      <w:r w:rsidR="00B73811" w:rsidRPr="007809CE">
        <w:rPr>
          <w:lang w:val="en-GB"/>
        </w:rPr>
        <w:t xml:space="preserve"> relationship skills (</w:t>
      </w:r>
      <w:r w:rsidR="00192E2C" w:rsidRPr="007809CE">
        <w:rPr>
          <w:lang w:val="en-GB"/>
        </w:rPr>
        <w:t xml:space="preserve">Katz, 1990; </w:t>
      </w:r>
      <w:r w:rsidR="00B73811" w:rsidRPr="007809CE">
        <w:rPr>
          <w:lang w:val="en-GB"/>
        </w:rPr>
        <w:t>Smallbone</w:t>
      </w:r>
      <w:r w:rsidR="00192E2C" w:rsidRPr="007809CE">
        <w:rPr>
          <w:lang w:val="en-GB"/>
        </w:rPr>
        <w:t>, 2006; Seto &amp;</w:t>
      </w:r>
      <w:r w:rsidR="00B73811" w:rsidRPr="007809CE">
        <w:rPr>
          <w:lang w:val="en-GB"/>
        </w:rPr>
        <w:t xml:space="preserve"> </w:t>
      </w:r>
      <w:r w:rsidR="00865B97" w:rsidRPr="00F60AB1">
        <w:rPr>
          <w:lang w:val="en-GB"/>
        </w:rPr>
        <w:t>Lalumie</w:t>
      </w:r>
      <w:r w:rsidR="00865B97">
        <w:rPr>
          <w:lang w:val="en-GB"/>
        </w:rPr>
        <w:t>`</w:t>
      </w:r>
      <w:r w:rsidR="00865B97" w:rsidRPr="00F60AB1">
        <w:rPr>
          <w:lang w:val="en-GB"/>
        </w:rPr>
        <w:t>re</w:t>
      </w:r>
      <w:r w:rsidR="00865B97">
        <w:rPr>
          <w:lang w:val="en-GB"/>
        </w:rPr>
        <w:t>,</w:t>
      </w:r>
      <w:r w:rsidR="00B73811" w:rsidRPr="007809CE">
        <w:rPr>
          <w:lang w:val="en-GB"/>
        </w:rPr>
        <w:t xml:space="preserve"> 2010)</w:t>
      </w:r>
      <w:r w:rsidR="00971CE3" w:rsidRPr="007809CE">
        <w:rPr>
          <w:lang w:val="en-GB"/>
        </w:rPr>
        <w:t xml:space="preserve">. </w:t>
      </w:r>
      <w:r w:rsidR="00824ED3" w:rsidRPr="007809CE">
        <w:rPr>
          <w:lang w:val="en-GB"/>
        </w:rPr>
        <w:t>J</w:t>
      </w:r>
      <w:r w:rsidR="00B3346B" w:rsidRPr="007809CE">
        <w:t>uvenile</w:t>
      </w:r>
      <w:r w:rsidR="00C975F2">
        <w:t>s</w:t>
      </w:r>
      <w:r w:rsidR="00B3346B" w:rsidRPr="007809CE">
        <w:t xml:space="preserve"> </w:t>
      </w:r>
      <w:r w:rsidR="00C975F2">
        <w:t xml:space="preserve">who </w:t>
      </w:r>
      <w:r w:rsidR="00C21ED6">
        <w:t>commit sexual offense</w:t>
      </w:r>
      <w:r w:rsidR="003C0A4E">
        <w:t xml:space="preserve"> </w:t>
      </w:r>
      <w:r w:rsidR="00824ED3" w:rsidRPr="007809CE">
        <w:t>also</w:t>
      </w:r>
      <w:r w:rsidR="00B3346B" w:rsidRPr="007809CE">
        <w:t xml:space="preserve"> </w:t>
      </w:r>
      <w:r w:rsidR="000C1D50" w:rsidRPr="007809CE">
        <w:t xml:space="preserve">tend to report poor communication with their parents </w:t>
      </w:r>
      <w:r w:rsidR="00351419" w:rsidRPr="007809CE">
        <w:t xml:space="preserve">compared with non-offenders </w:t>
      </w:r>
      <w:r w:rsidR="00B3346B" w:rsidRPr="007809CE">
        <w:t>(Blaske, Borduin, Henggeler,</w:t>
      </w:r>
      <w:r w:rsidR="009D7B33" w:rsidRPr="007809CE">
        <w:t xml:space="preserve"> </w:t>
      </w:r>
      <w:r w:rsidR="00B3346B" w:rsidRPr="007809CE">
        <w:t>&amp;</w:t>
      </w:r>
      <w:r w:rsidR="009D7B33" w:rsidRPr="007809CE">
        <w:t xml:space="preserve"> </w:t>
      </w:r>
      <w:r w:rsidR="00B3346B" w:rsidRPr="007809CE">
        <w:t>Mann, 1989)</w:t>
      </w:r>
      <w:r w:rsidR="00924449">
        <w:t>. They also tend to</w:t>
      </w:r>
      <w:r w:rsidR="00A64422" w:rsidRPr="007809CE">
        <w:t xml:space="preserve"> have poor parental supervision</w:t>
      </w:r>
      <w:r w:rsidR="00AB4770" w:rsidRPr="007809CE">
        <w:t xml:space="preserve"> (</w:t>
      </w:r>
      <w:r w:rsidR="003A3811" w:rsidRPr="007809CE">
        <w:rPr>
          <w:lang w:val="en-GB"/>
        </w:rPr>
        <w:t>van Wijk et al., 2005</w:t>
      </w:r>
      <w:r w:rsidR="00AB4770" w:rsidRPr="007809CE">
        <w:t>)</w:t>
      </w:r>
      <w:r w:rsidR="00B3346B" w:rsidRPr="007809CE">
        <w:t>.</w:t>
      </w:r>
      <w:r w:rsidR="00351419" w:rsidRPr="007809CE">
        <w:t xml:space="preserve"> </w:t>
      </w:r>
      <w:r w:rsidR="008D14C3" w:rsidRPr="007809CE">
        <w:t>Ho</w:t>
      </w:r>
      <w:r w:rsidR="00E07545" w:rsidRPr="007809CE">
        <w:t>wever</w:t>
      </w:r>
      <w:r w:rsidR="0090482F">
        <w:t>,</w:t>
      </w:r>
      <w:r w:rsidR="00E07545" w:rsidRPr="007809CE">
        <w:t xml:space="preserve"> as Ward, Hudson, Marshall</w:t>
      </w:r>
      <w:r w:rsidR="00E22BE8">
        <w:t>,</w:t>
      </w:r>
      <w:r w:rsidR="00E07545" w:rsidRPr="007809CE">
        <w:t xml:space="preserve"> </w:t>
      </w:r>
      <w:r w:rsidR="007F33EA">
        <w:t>and</w:t>
      </w:r>
      <w:r w:rsidR="00E07545" w:rsidRPr="007809CE">
        <w:t xml:space="preserve"> </w:t>
      </w:r>
      <w:r w:rsidR="008D14C3" w:rsidRPr="007809CE">
        <w:t>Siegert (1995) noted</w:t>
      </w:r>
      <w:r w:rsidR="00542D7A">
        <w:t>,</w:t>
      </w:r>
      <w:r w:rsidR="008D14C3" w:rsidRPr="007809CE">
        <w:t xml:space="preserve"> this feature may not be specific to </w:t>
      </w:r>
      <w:r w:rsidR="006422B3">
        <w:t>juvenile</w:t>
      </w:r>
      <w:r w:rsidR="00F02080">
        <w:t xml:space="preserve"> </w:t>
      </w:r>
      <w:r w:rsidR="006F685B">
        <w:t xml:space="preserve">who </w:t>
      </w:r>
      <w:r w:rsidR="00BE0636">
        <w:t>commit a sexual</w:t>
      </w:r>
      <w:r w:rsidR="00367F8D">
        <w:t xml:space="preserve"> </w:t>
      </w:r>
      <w:r w:rsidR="00542D7A">
        <w:t>offense</w:t>
      </w:r>
      <w:r w:rsidR="008D14C3" w:rsidRPr="007809CE">
        <w:t xml:space="preserve">. </w:t>
      </w:r>
    </w:p>
    <w:p w14:paraId="00F567E4" w14:textId="4389005D" w:rsidR="008D63F2" w:rsidRPr="006C284F" w:rsidRDefault="00411A0B" w:rsidP="00D146F7">
      <w:pPr>
        <w:spacing w:line="480" w:lineRule="auto"/>
        <w:ind w:firstLine="720"/>
        <w:jc w:val="both"/>
        <w:rPr>
          <w:lang w:val="en-GB"/>
        </w:rPr>
      </w:pPr>
      <w:r w:rsidRPr="006C284F">
        <w:rPr>
          <w:lang w:val="en-GB"/>
        </w:rPr>
        <w:t xml:space="preserve">Other family factors that have been </w:t>
      </w:r>
      <w:r w:rsidR="004F50F9" w:rsidRPr="006C284F">
        <w:rPr>
          <w:lang w:val="en-GB"/>
        </w:rPr>
        <w:t xml:space="preserve">associated </w:t>
      </w:r>
      <w:r w:rsidR="00E32A05" w:rsidRPr="006C284F">
        <w:rPr>
          <w:lang w:val="en-GB"/>
        </w:rPr>
        <w:t xml:space="preserve">with </w:t>
      </w:r>
      <w:r w:rsidR="004F50F9" w:rsidRPr="006C284F">
        <w:rPr>
          <w:lang w:val="en-GB"/>
        </w:rPr>
        <w:t>juvenile</w:t>
      </w:r>
      <w:r w:rsidR="0057732A">
        <w:rPr>
          <w:lang w:val="en-GB"/>
        </w:rPr>
        <w:t xml:space="preserve">s who </w:t>
      </w:r>
      <w:r w:rsidR="0057732A">
        <w:t>commit a sexual offense</w:t>
      </w:r>
      <w:r w:rsidR="004F50F9" w:rsidRPr="006C284F">
        <w:rPr>
          <w:lang w:val="en-GB"/>
        </w:rPr>
        <w:t xml:space="preserve"> </w:t>
      </w:r>
      <w:r w:rsidR="00036FBF" w:rsidRPr="006C284F">
        <w:rPr>
          <w:lang w:val="en-GB"/>
        </w:rPr>
        <w:t>are</w:t>
      </w:r>
      <w:r w:rsidR="00793B3E" w:rsidRPr="006C284F">
        <w:rPr>
          <w:lang w:val="en-GB"/>
        </w:rPr>
        <w:t xml:space="preserve"> p</w:t>
      </w:r>
      <w:r w:rsidR="002C2DA5" w:rsidRPr="006C284F">
        <w:rPr>
          <w:lang w:val="en-GB"/>
        </w:rPr>
        <w:t>arental deviance</w:t>
      </w:r>
      <w:r w:rsidR="0057732A">
        <w:rPr>
          <w:lang w:val="en-GB"/>
        </w:rPr>
        <w:t>,</w:t>
      </w:r>
      <w:r w:rsidR="002C2DA5" w:rsidRPr="006C284F">
        <w:rPr>
          <w:lang w:val="en-GB"/>
        </w:rPr>
        <w:t xml:space="preserve"> and substance</w:t>
      </w:r>
      <w:r w:rsidR="00E32A05" w:rsidRPr="006C284F">
        <w:rPr>
          <w:lang w:val="en-GB"/>
        </w:rPr>
        <w:t xml:space="preserve"> </w:t>
      </w:r>
      <w:r w:rsidR="00B7702B">
        <w:rPr>
          <w:lang w:val="en-GB"/>
        </w:rPr>
        <w:t>abuse</w:t>
      </w:r>
      <w:r w:rsidR="00F24FA0" w:rsidRPr="006C284F">
        <w:rPr>
          <w:lang w:val="en-GB"/>
        </w:rPr>
        <w:t xml:space="preserve"> (</w:t>
      </w:r>
      <w:r w:rsidR="00A82B44" w:rsidRPr="006C284F">
        <w:rPr>
          <w:lang w:val="en-GB"/>
        </w:rPr>
        <w:t>van Wijk et al., 2005</w:t>
      </w:r>
      <w:r w:rsidR="00F24FA0" w:rsidRPr="006C284F">
        <w:rPr>
          <w:lang w:val="en-GB"/>
        </w:rPr>
        <w:t>)</w:t>
      </w:r>
      <w:r w:rsidR="00793B3E" w:rsidRPr="006C284F">
        <w:rPr>
          <w:lang w:val="en-GB"/>
        </w:rPr>
        <w:t xml:space="preserve">. These factors </w:t>
      </w:r>
      <w:r w:rsidR="00924404" w:rsidRPr="006C284F">
        <w:rPr>
          <w:lang w:val="en-GB"/>
        </w:rPr>
        <w:t>are th</w:t>
      </w:r>
      <w:r w:rsidR="00036FBF" w:rsidRPr="006C284F">
        <w:rPr>
          <w:lang w:val="en-GB"/>
        </w:rPr>
        <w:t>oug</w:t>
      </w:r>
      <w:r w:rsidR="00924404" w:rsidRPr="006C284F">
        <w:rPr>
          <w:lang w:val="en-GB"/>
        </w:rPr>
        <w:t>h</w:t>
      </w:r>
      <w:r w:rsidR="00036FBF" w:rsidRPr="006C284F">
        <w:rPr>
          <w:lang w:val="en-GB"/>
        </w:rPr>
        <w:t>t</w:t>
      </w:r>
      <w:r w:rsidR="00924404" w:rsidRPr="006C284F">
        <w:rPr>
          <w:lang w:val="en-GB"/>
        </w:rPr>
        <w:t xml:space="preserve"> to </w:t>
      </w:r>
      <w:r w:rsidR="00793B3E" w:rsidRPr="006C284F">
        <w:rPr>
          <w:lang w:val="en-GB"/>
        </w:rPr>
        <w:t xml:space="preserve">influence </w:t>
      </w:r>
      <w:r w:rsidR="00E5431D">
        <w:rPr>
          <w:lang w:val="en-GB"/>
        </w:rPr>
        <w:t>juvenile</w:t>
      </w:r>
      <w:r w:rsidR="0057732A">
        <w:rPr>
          <w:lang w:val="en-GB"/>
        </w:rPr>
        <w:t xml:space="preserve">s who </w:t>
      </w:r>
      <w:r w:rsidR="0057732A">
        <w:t>commit a sexual offense</w:t>
      </w:r>
      <w:r w:rsidR="002C2DA5" w:rsidRPr="006C284F">
        <w:rPr>
          <w:lang w:val="en-GB"/>
        </w:rPr>
        <w:t xml:space="preserve"> through </w:t>
      </w:r>
      <w:r w:rsidR="004459B4" w:rsidRPr="006C284F">
        <w:rPr>
          <w:lang w:val="en-GB"/>
        </w:rPr>
        <w:t>parental neglect, abuse</w:t>
      </w:r>
      <w:r w:rsidR="000C1D50" w:rsidRPr="006C284F">
        <w:rPr>
          <w:lang w:val="en-GB"/>
        </w:rPr>
        <w:t xml:space="preserve"> or poor parenting (</w:t>
      </w:r>
      <w:r w:rsidR="00E01B01" w:rsidRPr="006C284F">
        <w:rPr>
          <w:lang w:val="en-GB"/>
        </w:rPr>
        <w:t>van Wijk et al., 2005; Varker et al.</w:t>
      </w:r>
      <w:r w:rsidR="007F33EA">
        <w:rPr>
          <w:lang w:val="en-GB"/>
        </w:rPr>
        <w:t>,</w:t>
      </w:r>
      <w:r w:rsidR="00E01B01" w:rsidRPr="006C284F">
        <w:rPr>
          <w:lang w:val="en-GB"/>
        </w:rPr>
        <w:t xml:space="preserve"> 2008</w:t>
      </w:r>
      <w:r w:rsidR="000C1D50" w:rsidRPr="006C284F">
        <w:rPr>
          <w:lang w:val="en-GB"/>
        </w:rPr>
        <w:t>).</w:t>
      </w:r>
      <w:r w:rsidR="008D63F2" w:rsidRPr="006C284F">
        <w:rPr>
          <w:lang w:val="en-GB"/>
        </w:rPr>
        <w:t xml:space="preserve"> Similarly, </w:t>
      </w:r>
      <w:r w:rsidR="00FC2445" w:rsidRPr="006C284F">
        <w:rPr>
          <w:lang w:val="en-GB"/>
        </w:rPr>
        <w:t>juvenile</w:t>
      </w:r>
      <w:r w:rsidR="00E5431D">
        <w:rPr>
          <w:lang w:val="en-GB"/>
        </w:rPr>
        <w:t>s</w:t>
      </w:r>
      <w:r w:rsidR="0057732A">
        <w:rPr>
          <w:lang w:val="en-GB"/>
        </w:rPr>
        <w:t xml:space="preserve"> who </w:t>
      </w:r>
      <w:r w:rsidR="0057732A">
        <w:t>commit a sexual offense</w:t>
      </w:r>
      <w:r w:rsidR="00E5431D">
        <w:rPr>
          <w:lang w:val="en-GB"/>
        </w:rPr>
        <w:t xml:space="preserve"> </w:t>
      </w:r>
      <w:r w:rsidR="00FC2445" w:rsidRPr="006C284F">
        <w:rPr>
          <w:lang w:val="en-GB"/>
        </w:rPr>
        <w:t xml:space="preserve">are likely to have </w:t>
      </w:r>
      <w:r w:rsidR="00FC2445" w:rsidRPr="006C284F">
        <w:rPr>
          <w:lang w:val="en-GB"/>
        </w:rPr>
        <w:lastRenderedPageBreak/>
        <w:t xml:space="preserve">experienced </w:t>
      </w:r>
      <w:r w:rsidR="008D63F2" w:rsidRPr="006C284F">
        <w:rPr>
          <w:lang w:val="en-GB"/>
        </w:rPr>
        <w:t>family</w:t>
      </w:r>
      <w:r w:rsidR="002F28E3" w:rsidRPr="006C284F">
        <w:rPr>
          <w:lang w:val="en-GB"/>
        </w:rPr>
        <w:t xml:space="preserve"> separation</w:t>
      </w:r>
      <w:r w:rsidR="00FC2445" w:rsidRPr="006C284F">
        <w:rPr>
          <w:lang w:val="en-GB"/>
        </w:rPr>
        <w:t xml:space="preserve">, divorce or </w:t>
      </w:r>
      <w:r w:rsidR="00EF713C" w:rsidRPr="006C284F">
        <w:rPr>
          <w:lang w:val="en-GB"/>
        </w:rPr>
        <w:t>to have poor family background (</w:t>
      </w:r>
      <w:r w:rsidR="003A6E3C" w:rsidRPr="006C284F">
        <w:rPr>
          <w:lang w:val="en-GB"/>
        </w:rPr>
        <w:t>Bentovim</w:t>
      </w:r>
      <w:r w:rsidR="008A56D7">
        <w:rPr>
          <w:lang w:val="en-GB"/>
        </w:rPr>
        <w:t>,</w:t>
      </w:r>
      <w:r w:rsidR="003A6E3C" w:rsidRPr="006C284F">
        <w:rPr>
          <w:lang w:val="en-GB"/>
        </w:rPr>
        <w:t xml:space="preserve"> 2002</w:t>
      </w:r>
      <w:r w:rsidR="00E01B01" w:rsidRPr="006C284F">
        <w:rPr>
          <w:lang w:val="en-GB"/>
        </w:rPr>
        <w:t>; Varker et al.</w:t>
      </w:r>
      <w:r w:rsidR="006C284F">
        <w:rPr>
          <w:lang w:val="en-GB"/>
        </w:rPr>
        <w:t>,</w:t>
      </w:r>
      <w:r w:rsidR="00E01B01" w:rsidRPr="006C284F">
        <w:rPr>
          <w:lang w:val="en-GB"/>
        </w:rPr>
        <w:t xml:space="preserve"> 2008</w:t>
      </w:r>
      <w:r w:rsidR="00EF713C" w:rsidRPr="006C284F">
        <w:rPr>
          <w:lang w:val="en-GB"/>
        </w:rPr>
        <w:t>)</w:t>
      </w:r>
      <w:r w:rsidR="00EC49F9" w:rsidRPr="006C284F">
        <w:rPr>
          <w:lang w:val="en-GB"/>
        </w:rPr>
        <w:t>.</w:t>
      </w:r>
      <w:r w:rsidR="00EC49F9" w:rsidRPr="006C284F">
        <w:rPr>
          <w:i/>
          <w:lang w:val="en-GB"/>
        </w:rPr>
        <w:t xml:space="preserve"> </w:t>
      </w:r>
      <w:r w:rsidR="00EF713C" w:rsidRPr="006C284F">
        <w:rPr>
          <w:lang w:val="en-GB"/>
        </w:rPr>
        <w:t xml:space="preserve"> </w:t>
      </w:r>
    </w:p>
    <w:p w14:paraId="756C4FB5" w14:textId="4CC91E74" w:rsidR="006A7D48" w:rsidRDefault="00F311F1" w:rsidP="003E38EC">
      <w:pPr>
        <w:spacing w:line="480" w:lineRule="auto"/>
        <w:ind w:firstLine="720"/>
        <w:jc w:val="both"/>
        <w:rPr>
          <w:lang w:val="en-GB"/>
        </w:rPr>
      </w:pPr>
      <w:r w:rsidRPr="00DC24B7">
        <w:rPr>
          <w:lang w:val="en-GB"/>
        </w:rPr>
        <w:t>Although several family factors have been linked to juvenile</w:t>
      </w:r>
      <w:r w:rsidR="00432F9A">
        <w:rPr>
          <w:lang w:val="en-GB"/>
        </w:rPr>
        <w:t xml:space="preserve">s who </w:t>
      </w:r>
      <w:r w:rsidR="00432F9A">
        <w:t>commit a sexual offense</w:t>
      </w:r>
      <w:r w:rsidRPr="00DC24B7">
        <w:rPr>
          <w:lang w:val="en-GB"/>
        </w:rPr>
        <w:t xml:space="preserve">, </w:t>
      </w:r>
      <w:r w:rsidR="00D7711B" w:rsidRPr="00DC24B7">
        <w:rPr>
          <w:lang w:val="en-GB"/>
        </w:rPr>
        <w:t>it seems childhood abuse, particularly exposure to severe physical abuse</w:t>
      </w:r>
      <w:r w:rsidR="008C0C0F" w:rsidRPr="00DC24B7">
        <w:rPr>
          <w:lang w:val="en-GB"/>
        </w:rPr>
        <w:t xml:space="preserve"> (both sexual and nonsexual)</w:t>
      </w:r>
      <w:r w:rsidR="00E40B5E" w:rsidRPr="00DC24B7">
        <w:rPr>
          <w:lang w:val="en-GB"/>
        </w:rPr>
        <w:t>,</w:t>
      </w:r>
      <w:r w:rsidR="00D7711B" w:rsidRPr="00DC24B7">
        <w:rPr>
          <w:lang w:val="en-GB"/>
        </w:rPr>
        <w:t xml:space="preserve"> neglect</w:t>
      </w:r>
      <w:r w:rsidR="00432F9A">
        <w:rPr>
          <w:lang w:val="en-GB"/>
        </w:rPr>
        <w:t>,</w:t>
      </w:r>
      <w:r w:rsidR="00D7711B" w:rsidRPr="00DC24B7">
        <w:rPr>
          <w:lang w:val="en-GB"/>
        </w:rPr>
        <w:t xml:space="preserve"> and family violence have</w:t>
      </w:r>
      <w:r w:rsidR="00E40B5E" w:rsidRPr="00DC24B7">
        <w:rPr>
          <w:lang w:val="en-GB"/>
        </w:rPr>
        <w:t xml:space="preserve"> strong</w:t>
      </w:r>
      <w:r w:rsidR="00D7711B" w:rsidRPr="00DC24B7">
        <w:rPr>
          <w:lang w:val="en-GB"/>
        </w:rPr>
        <w:t xml:space="preserve"> effect on this category of juvenile offenders (</w:t>
      </w:r>
      <w:r w:rsidR="005175BD" w:rsidRPr="00DC24B7">
        <w:rPr>
          <w:lang w:val="en-GB"/>
        </w:rPr>
        <w:t>Davis &amp;</w:t>
      </w:r>
      <w:r w:rsidR="00DB7EE2" w:rsidRPr="00DC24B7">
        <w:rPr>
          <w:lang w:val="en-GB"/>
        </w:rPr>
        <w:t xml:space="preserve"> Leitenberg</w:t>
      </w:r>
      <w:r w:rsidR="005175BD" w:rsidRPr="00DC24B7">
        <w:rPr>
          <w:lang w:val="en-GB"/>
        </w:rPr>
        <w:t>,</w:t>
      </w:r>
      <w:r w:rsidR="00DB7EE2" w:rsidRPr="00DC24B7">
        <w:rPr>
          <w:lang w:val="en-GB"/>
        </w:rPr>
        <w:t xml:space="preserve"> 1987</w:t>
      </w:r>
      <w:r w:rsidR="0019484B" w:rsidRPr="00DC24B7">
        <w:rPr>
          <w:lang w:val="en-GB"/>
        </w:rPr>
        <w:t xml:space="preserve">; </w:t>
      </w:r>
      <w:r w:rsidR="005175BD" w:rsidRPr="00DC24B7">
        <w:rPr>
          <w:lang w:val="en-GB"/>
        </w:rPr>
        <w:t>Seto &amp;</w:t>
      </w:r>
      <w:r w:rsidR="00266FCE" w:rsidRPr="00DC24B7">
        <w:rPr>
          <w:lang w:val="en-GB"/>
        </w:rPr>
        <w:t xml:space="preserve"> Lalumi</w:t>
      </w:r>
      <w:r w:rsidR="00064177" w:rsidRPr="00DC24B7">
        <w:rPr>
          <w:lang w:val="en-GB"/>
        </w:rPr>
        <w:t>e</w:t>
      </w:r>
      <w:r w:rsidR="00AE7F73" w:rsidRPr="00DC24B7">
        <w:rPr>
          <w:lang w:val="en-GB"/>
        </w:rPr>
        <w:t>`</w:t>
      </w:r>
      <w:r w:rsidR="003924B9" w:rsidRPr="00DC24B7">
        <w:rPr>
          <w:lang w:val="en-GB"/>
        </w:rPr>
        <w:t>re, 2010</w:t>
      </w:r>
      <w:r w:rsidR="00DC24B7">
        <w:rPr>
          <w:lang w:val="en-GB"/>
        </w:rPr>
        <w:t xml:space="preserve">; </w:t>
      </w:r>
      <w:r w:rsidR="005134AC">
        <w:rPr>
          <w:lang w:val="en-GB"/>
        </w:rPr>
        <w:t>Za</w:t>
      </w:r>
      <w:r w:rsidR="00DC24B7" w:rsidRPr="00DC24B7">
        <w:rPr>
          <w:lang w:val="en-GB"/>
        </w:rPr>
        <w:t>kereh, Ronis, Knight, 2008</w:t>
      </w:r>
      <w:r w:rsidR="0019484B" w:rsidRPr="00DC24B7">
        <w:rPr>
          <w:lang w:val="en-GB"/>
        </w:rPr>
        <w:t>)</w:t>
      </w:r>
      <w:r w:rsidR="007934CD" w:rsidRPr="00DC24B7">
        <w:rPr>
          <w:lang w:val="en-GB"/>
        </w:rPr>
        <w:t>.</w:t>
      </w:r>
      <w:r w:rsidR="007934CD" w:rsidRPr="00DC24B7">
        <w:rPr>
          <w:b/>
          <w:i/>
          <w:lang w:val="en-GB"/>
        </w:rPr>
        <w:t xml:space="preserve"> </w:t>
      </w:r>
      <w:r w:rsidR="003D20ED" w:rsidRPr="00DC24B7">
        <w:rPr>
          <w:lang w:val="en-GB"/>
        </w:rPr>
        <w:t xml:space="preserve">Importantly, </w:t>
      </w:r>
      <w:r w:rsidR="00F149DC" w:rsidRPr="00DC24B7">
        <w:rPr>
          <w:lang w:val="en-GB"/>
        </w:rPr>
        <w:t>it is clear from the review that</w:t>
      </w:r>
      <w:r w:rsidR="00B73284">
        <w:rPr>
          <w:lang w:val="en-GB"/>
        </w:rPr>
        <w:t xml:space="preserve"> several factors influence </w:t>
      </w:r>
      <w:r w:rsidR="00F149DC" w:rsidRPr="00DC24B7">
        <w:rPr>
          <w:lang w:val="en-GB"/>
        </w:rPr>
        <w:t>juvenile</w:t>
      </w:r>
      <w:r w:rsidR="009B5A8E">
        <w:rPr>
          <w:lang w:val="en-GB"/>
        </w:rPr>
        <w:t>s</w:t>
      </w:r>
      <w:r w:rsidR="00F149DC" w:rsidRPr="00DC24B7">
        <w:rPr>
          <w:lang w:val="en-GB"/>
        </w:rPr>
        <w:t xml:space="preserve"> </w:t>
      </w:r>
      <w:r w:rsidR="00F24CCF">
        <w:rPr>
          <w:lang w:val="en-GB"/>
        </w:rPr>
        <w:t xml:space="preserve">to </w:t>
      </w:r>
      <w:r w:rsidR="00F24CCF">
        <w:t>commit a sexual offense</w:t>
      </w:r>
      <w:r w:rsidR="00F149DC" w:rsidRPr="00DC24B7">
        <w:rPr>
          <w:lang w:val="en-GB"/>
        </w:rPr>
        <w:t>.</w:t>
      </w:r>
      <w:r w:rsidR="002921CD">
        <w:rPr>
          <w:lang w:val="en-GB"/>
        </w:rPr>
        <w:t xml:space="preserve"> </w:t>
      </w:r>
      <w:r w:rsidR="00F84CCA">
        <w:rPr>
          <w:lang w:val="en-GB"/>
        </w:rPr>
        <w:t>S</w:t>
      </w:r>
      <w:r w:rsidR="002921CD">
        <w:rPr>
          <w:lang w:val="en-GB"/>
        </w:rPr>
        <w:t>tudies</w:t>
      </w:r>
      <w:r w:rsidR="00F84CCA">
        <w:rPr>
          <w:lang w:val="en-GB"/>
        </w:rPr>
        <w:t>, however,</w:t>
      </w:r>
      <w:r w:rsidR="002921CD">
        <w:rPr>
          <w:lang w:val="en-GB"/>
        </w:rPr>
        <w:t xml:space="preserve"> rarely</w:t>
      </w:r>
      <w:r w:rsidR="00B73284">
        <w:rPr>
          <w:lang w:val="en-GB"/>
        </w:rPr>
        <w:t xml:space="preserve"> focus on </w:t>
      </w:r>
      <w:r w:rsidR="007E3401" w:rsidRPr="00DC24B7">
        <w:rPr>
          <w:lang w:val="en-GB"/>
        </w:rPr>
        <w:t>mu</w:t>
      </w:r>
      <w:r w:rsidR="00BD7781" w:rsidRPr="00DC24B7">
        <w:rPr>
          <w:lang w:val="en-GB"/>
        </w:rPr>
        <w:t xml:space="preserve">ltiple factors </w:t>
      </w:r>
      <w:r w:rsidR="00B73284">
        <w:rPr>
          <w:lang w:val="en-GB"/>
        </w:rPr>
        <w:t xml:space="preserve">and their </w:t>
      </w:r>
      <w:r w:rsidR="002921CD">
        <w:rPr>
          <w:lang w:val="en-GB"/>
        </w:rPr>
        <w:t>relative influence</w:t>
      </w:r>
      <w:r w:rsidR="00B73284">
        <w:rPr>
          <w:lang w:val="en-GB"/>
        </w:rPr>
        <w:t xml:space="preserve"> juvenile</w:t>
      </w:r>
      <w:r w:rsidR="00C82640">
        <w:rPr>
          <w:lang w:val="en-GB"/>
        </w:rPr>
        <w:t xml:space="preserve"> to </w:t>
      </w:r>
      <w:r w:rsidR="00C82640">
        <w:t>commit a sexual offense</w:t>
      </w:r>
      <w:r w:rsidR="00BD7781" w:rsidRPr="00DC24B7">
        <w:rPr>
          <w:lang w:val="en-GB"/>
        </w:rPr>
        <w:t xml:space="preserve">. </w:t>
      </w:r>
      <w:r w:rsidR="00811B90">
        <w:rPr>
          <w:lang w:val="en-GB"/>
        </w:rPr>
        <w:t>T</w:t>
      </w:r>
      <w:r w:rsidR="008B5611">
        <w:rPr>
          <w:lang w:val="en-GB"/>
        </w:rPr>
        <w:t>o better understand juvenile perpetration of</w:t>
      </w:r>
      <w:r w:rsidR="007306BD">
        <w:rPr>
          <w:lang w:val="en-GB"/>
        </w:rPr>
        <w:t xml:space="preserve"> </w:t>
      </w:r>
      <w:r w:rsidR="004F6A14">
        <w:rPr>
          <w:lang w:val="en-GB"/>
        </w:rPr>
        <w:t xml:space="preserve">a </w:t>
      </w:r>
      <w:r w:rsidR="007306BD">
        <w:rPr>
          <w:lang w:val="en-GB"/>
        </w:rPr>
        <w:t xml:space="preserve">sexual </w:t>
      </w:r>
      <w:r w:rsidR="004F6A14">
        <w:rPr>
          <w:lang w:val="en-GB"/>
        </w:rPr>
        <w:t>offense</w:t>
      </w:r>
      <w:r w:rsidR="007306BD">
        <w:rPr>
          <w:lang w:val="en-GB"/>
        </w:rPr>
        <w:t xml:space="preserve"> it is important to examine risk factors in multiple domains</w:t>
      </w:r>
      <w:r w:rsidR="006E0155" w:rsidRPr="00DC24B7">
        <w:rPr>
          <w:lang w:val="en-GB"/>
        </w:rPr>
        <w:t xml:space="preserve"> and their relative importance in the </w:t>
      </w:r>
      <w:r w:rsidR="007646FA" w:rsidRPr="00DC24B7">
        <w:rPr>
          <w:lang w:val="en-GB"/>
        </w:rPr>
        <w:t>a</w:t>
      </w:r>
      <w:r w:rsidR="006E0155" w:rsidRPr="00DC24B7">
        <w:rPr>
          <w:lang w:val="en-GB"/>
        </w:rPr>
        <w:t>etiology of juvenile sex</w:t>
      </w:r>
      <w:r w:rsidR="005E06EF">
        <w:rPr>
          <w:lang w:val="en-GB"/>
        </w:rPr>
        <w:t>ual</w:t>
      </w:r>
      <w:r w:rsidR="006E0155" w:rsidRPr="00DC24B7">
        <w:rPr>
          <w:lang w:val="en-GB"/>
        </w:rPr>
        <w:t xml:space="preserve"> offending</w:t>
      </w:r>
      <w:r w:rsidR="003924FA" w:rsidRPr="00DC24B7">
        <w:rPr>
          <w:lang w:val="en-GB"/>
        </w:rPr>
        <w:t xml:space="preserve"> (Bentovim</w:t>
      </w:r>
      <w:r w:rsidR="00617C66">
        <w:rPr>
          <w:lang w:val="en-GB"/>
        </w:rPr>
        <w:t>,</w:t>
      </w:r>
      <w:r w:rsidR="003924FA" w:rsidRPr="00DC24B7">
        <w:rPr>
          <w:lang w:val="en-GB"/>
        </w:rPr>
        <w:t xml:space="preserve"> 2002)</w:t>
      </w:r>
      <w:r w:rsidR="006E0155" w:rsidRPr="00DC24B7">
        <w:rPr>
          <w:lang w:val="en-GB"/>
        </w:rPr>
        <w:t xml:space="preserve">. </w:t>
      </w:r>
      <w:r w:rsidR="007646FA" w:rsidRPr="00DC24B7">
        <w:rPr>
          <w:lang w:val="en-GB"/>
        </w:rPr>
        <w:t>Also, a</w:t>
      </w:r>
      <w:r w:rsidR="00407B9B" w:rsidRPr="00DC24B7">
        <w:rPr>
          <w:lang w:val="en-GB"/>
        </w:rPr>
        <w:t>s can be seen</w:t>
      </w:r>
      <w:r w:rsidR="00E40B5E" w:rsidRPr="00DC24B7">
        <w:rPr>
          <w:lang w:val="en-GB"/>
        </w:rPr>
        <w:t xml:space="preserve"> from the review, the majority of studies</w:t>
      </w:r>
      <w:r w:rsidR="003D3438" w:rsidRPr="00DC24B7">
        <w:rPr>
          <w:lang w:val="en-GB"/>
        </w:rPr>
        <w:t xml:space="preserve"> are located</w:t>
      </w:r>
      <w:r w:rsidR="00407B9B" w:rsidRPr="00DC24B7">
        <w:rPr>
          <w:lang w:val="en-GB"/>
        </w:rPr>
        <w:t xml:space="preserve"> mostly</w:t>
      </w:r>
      <w:r w:rsidR="003D3438" w:rsidRPr="00DC24B7">
        <w:rPr>
          <w:lang w:val="en-GB"/>
        </w:rPr>
        <w:t xml:space="preserve"> in</w:t>
      </w:r>
      <w:r w:rsidR="00006D4A">
        <w:rPr>
          <w:lang w:val="en-GB"/>
        </w:rPr>
        <w:t xml:space="preserve"> western industrializ</w:t>
      </w:r>
      <w:r w:rsidR="00407B9B" w:rsidRPr="00DC24B7">
        <w:rPr>
          <w:lang w:val="en-GB"/>
        </w:rPr>
        <w:t>ed coun</w:t>
      </w:r>
      <w:r w:rsidR="00E721B1" w:rsidRPr="00DC24B7">
        <w:rPr>
          <w:lang w:val="en-GB"/>
        </w:rPr>
        <w:t>tries</w:t>
      </w:r>
      <w:r w:rsidR="005B0795" w:rsidRPr="00DC24B7">
        <w:rPr>
          <w:lang w:val="en-GB"/>
        </w:rPr>
        <w:t>.</w:t>
      </w:r>
      <w:r w:rsidR="007306BD">
        <w:rPr>
          <w:lang w:val="en-GB"/>
        </w:rPr>
        <w:t xml:space="preserve"> It is important for research in Ghana and Africa to focus attention on perpetrators of sexual violence. </w:t>
      </w:r>
    </w:p>
    <w:p w14:paraId="1DD7E1BC" w14:textId="1DDF5060" w:rsidR="006A7D48" w:rsidRPr="00FA437C" w:rsidRDefault="006A7D48" w:rsidP="006A7D48">
      <w:pPr>
        <w:spacing w:line="480" w:lineRule="auto"/>
        <w:jc w:val="both"/>
        <w:rPr>
          <w:i/>
          <w:lang w:val="en-GB"/>
        </w:rPr>
      </w:pPr>
      <w:r w:rsidRPr="00FA437C">
        <w:rPr>
          <w:i/>
          <w:lang w:val="en-GB"/>
        </w:rPr>
        <w:t>1.2</w:t>
      </w:r>
      <w:r w:rsidR="00FA437C" w:rsidRPr="00FA437C">
        <w:rPr>
          <w:i/>
          <w:lang w:val="en-GB"/>
        </w:rPr>
        <w:t>.</w:t>
      </w:r>
      <w:r w:rsidRPr="00FA437C">
        <w:rPr>
          <w:i/>
          <w:lang w:val="en-GB"/>
        </w:rPr>
        <w:t xml:space="preserve"> Research objectives</w:t>
      </w:r>
    </w:p>
    <w:p w14:paraId="42D3504D" w14:textId="733DE0C5" w:rsidR="00531F61" w:rsidRPr="00DC24B7" w:rsidRDefault="005B0795" w:rsidP="003E38EC">
      <w:pPr>
        <w:spacing w:line="480" w:lineRule="auto"/>
        <w:ind w:firstLine="720"/>
        <w:jc w:val="both"/>
        <w:rPr>
          <w:lang w:val="en-GB"/>
        </w:rPr>
      </w:pPr>
      <w:r w:rsidRPr="00DC24B7">
        <w:rPr>
          <w:lang w:val="en-GB"/>
        </w:rPr>
        <w:t xml:space="preserve"> </w:t>
      </w:r>
      <w:r w:rsidR="00CB2729" w:rsidRPr="00DC24B7">
        <w:rPr>
          <w:lang w:val="en-GB"/>
        </w:rPr>
        <w:t xml:space="preserve">The </w:t>
      </w:r>
      <w:r w:rsidR="00116A52">
        <w:rPr>
          <w:lang w:val="en-GB"/>
        </w:rPr>
        <w:t xml:space="preserve">objectives of the </w:t>
      </w:r>
      <w:r w:rsidR="00CB2729" w:rsidRPr="00DC24B7">
        <w:rPr>
          <w:lang w:val="en-GB"/>
        </w:rPr>
        <w:t xml:space="preserve">present study </w:t>
      </w:r>
      <w:r w:rsidR="00253D54">
        <w:rPr>
          <w:lang w:val="en-GB"/>
        </w:rPr>
        <w:t>are</w:t>
      </w:r>
      <w:r w:rsidR="00116A52">
        <w:rPr>
          <w:lang w:val="en-GB"/>
        </w:rPr>
        <w:t xml:space="preserve"> to</w:t>
      </w:r>
      <w:r w:rsidR="000748B7" w:rsidRPr="00DC24B7">
        <w:rPr>
          <w:lang w:val="en-GB"/>
        </w:rPr>
        <w:t xml:space="preserve">: </w:t>
      </w:r>
      <w:r w:rsidR="008C0D8C">
        <w:rPr>
          <w:lang w:val="en-GB"/>
        </w:rPr>
        <w:t>(</w:t>
      </w:r>
      <w:r w:rsidR="000748B7" w:rsidRPr="00DC24B7">
        <w:rPr>
          <w:lang w:val="en-GB"/>
        </w:rPr>
        <w:t xml:space="preserve">1) </w:t>
      </w:r>
      <w:r w:rsidR="00973944">
        <w:rPr>
          <w:lang w:val="en-GB"/>
        </w:rPr>
        <w:t xml:space="preserve">investigate the proportion of juveniles involved </w:t>
      </w:r>
      <w:r w:rsidR="00C35A8F">
        <w:rPr>
          <w:lang w:val="en-GB"/>
        </w:rPr>
        <w:t>in</w:t>
      </w:r>
      <w:r w:rsidR="00A27DE1" w:rsidRPr="00DC24B7">
        <w:rPr>
          <w:lang w:val="en-GB"/>
        </w:rPr>
        <w:t xml:space="preserve"> sex</w:t>
      </w:r>
      <w:r w:rsidR="00543A13">
        <w:rPr>
          <w:lang w:val="en-GB"/>
        </w:rPr>
        <w:t xml:space="preserve">ual </w:t>
      </w:r>
      <w:r w:rsidR="0099768F">
        <w:rPr>
          <w:lang w:val="en-GB"/>
        </w:rPr>
        <w:t>violence</w:t>
      </w:r>
      <w:r w:rsidR="000748B7" w:rsidRPr="00DC24B7">
        <w:rPr>
          <w:lang w:val="en-GB"/>
        </w:rPr>
        <w:t>;</w:t>
      </w:r>
      <w:r w:rsidR="00A27DE1" w:rsidRPr="00DC24B7">
        <w:rPr>
          <w:lang w:val="en-GB"/>
        </w:rPr>
        <w:t xml:space="preserve"> </w:t>
      </w:r>
      <w:r w:rsidR="008C0D8C">
        <w:rPr>
          <w:lang w:val="en-GB"/>
        </w:rPr>
        <w:t>(</w:t>
      </w:r>
      <w:r w:rsidR="00F163E7">
        <w:rPr>
          <w:lang w:val="en-GB"/>
        </w:rPr>
        <w:t>2) i</w:t>
      </w:r>
      <w:r w:rsidR="000748B7" w:rsidRPr="00DC24B7">
        <w:rPr>
          <w:lang w:val="en-GB"/>
        </w:rPr>
        <w:t>dentify</w:t>
      </w:r>
      <w:r w:rsidR="00A27DE1" w:rsidRPr="00DC24B7">
        <w:rPr>
          <w:lang w:val="en-GB"/>
        </w:rPr>
        <w:t xml:space="preserve"> factors</w:t>
      </w:r>
      <w:r w:rsidR="000748B7" w:rsidRPr="00DC24B7">
        <w:rPr>
          <w:lang w:val="en-GB"/>
        </w:rPr>
        <w:t xml:space="preserve"> that</w:t>
      </w:r>
      <w:r w:rsidR="00A27DE1" w:rsidRPr="00DC24B7">
        <w:rPr>
          <w:lang w:val="en-GB"/>
        </w:rPr>
        <w:t xml:space="preserve"> distinguishes juvenile</w:t>
      </w:r>
      <w:r w:rsidR="00CB2729" w:rsidRPr="00DC24B7">
        <w:rPr>
          <w:lang w:val="en-GB"/>
        </w:rPr>
        <w:t xml:space="preserve"> with history</w:t>
      </w:r>
      <w:r w:rsidR="00E40B5E" w:rsidRPr="00DC24B7">
        <w:rPr>
          <w:lang w:val="en-GB"/>
        </w:rPr>
        <w:t xml:space="preserve"> of</w:t>
      </w:r>
      <w:r w:rsidR="00A27DE1" w:rsidRPr="00DC24B7">
        <w:rPr>
          <w:lang w:val="en-GB"/>
        </w:rPr>
        <w:t xml:space="preserve"> s</w:t>
      </w:r>
      <w:r w:rsidR="00D35C29" w:rsidRPr="00DC24B7">
        <w:rPr>
          <w:lang w:val="en-GB"/>
        </w:rPr>
        <w:t>ex</w:t>
      </w:r>
      <w:r w:rsidR="00253D54">
        <w:rPr>
          <w:lang w:val="en-GB"/>
        </w:rPr>
        <w:t>ual</w:t>
      </w:r>
      <w:r w:rsidR="00D35C29" w:rsidRPr="00DC24B7">
        <w:rPr>
          <w:lang w:val="en-GB"/>
        </w:rPr>
        <w:t xml:space="preserve"> offending</w:t>
      </w:r>
      <w:r w:rsidR="00CB2729" w:rsidRPr="00DC24B7">
        <w:rPr>
          <w:lang w:val="en-GB"/>
        </w:rPr>
        <w:t xml:space="preserve"> from </w:t>
      </w:r>
      <w:r w:rsidR="00C836CE" w:rsidRPr="00DC24B7">
        <w:rPr>
          <w:lang w:val="en-GB"/>
        </w:rPr>
        <w:t xml:space="preserve">those with no history </w:t>
      </w:r>
      <w:r w:rsidR="00583576" w:rsidRPr="00DC24B7">
        <w:rPr>
          <w:lang w:val="en-GB"/>
        </w:rPr>
        <w:t>of sex</w:t>
      </w:r>
      <w:r w:rsidR="002950B9">
        <w:rPr>
          <w:lang w:val="en-GB"/>
        </w:rPr>
        <w:t>ual</w:t>
      </w:r>
      <w:r w:rsidR="00583576" w:rsidRPr="00DC24B7">
        <w:rPr>
          <w:lang w:val="en-GB"/>
        </w:rPr>
        <w:t xml:space="preserve"> </w:t>
      </w:r>
      <w:r w:rsidR="00C836CE" w:rsidRPr="00DC24B7">
        <w:rPr>
          <w:lang w:val="en-GB"/>
        </w:rPr>
        <w:t>offending</w:t>
      </w:r>
      <w:r w:rsidR="00F163E7">
        <w:rPr>
          <w:lang w:val="en-GB"/>
        </w:rPr>
        <w:t xml:space="preserve">; and </w:t>
      </w:r>
      <w:r w:rsidR="008C0D8C">
        <w:rPr>
          <w:lang w:val="en-GB"/>
        </w:rPr>
        <w:t>(</w:t>
      </w:r>
      <w:r w:rsidR="00F163E7">
        <w:rPr>
          <w:lang w:val="en-GB"/>
        </w:rPr>
        <w:t>3) investigate f</w:t>
      </w:r>
      <w:r w:rsidR="00D35C29" w:rsidRPr="00DC24B7">
        <w:rPr>
          <w:lang w:val="en-GB"/>
        </w:rPr>
        <w:t>actors</w:t>
      </w:r>
      <w:r w:rsidR="000748B7" w:rsidRPr="00DC24B7">
        <w:rPr>
          <w:lang w:val="en-GB"/>
        </w:rPr>
        <w:t xml:space="preserve"> </w:t>
      </w:r>
      <w:r w:rsidR="00543A13">
        <w:rPr>
          <w:lang w:val="en-GB"/>
        </w:rPr>
        <w:t xml:space="preserve">that </w:t>
      </w:r>
      <w:r w:rsidR="00C87103">
        <w:rPr>
          <w:lang w:val="en-GB"/>
        </w:rPr>
        <w:t xml:space="preserve">are independently related to juvenile sexual </w:t>
      </w:r>
      <w:r w:rsidR="002950B9">
        <w:rPr>
          <w:lang w:val="en-GB"/>
        </w:rPr>
        <w:t>offending</w:t>
      </w:r>
      <w:r w:rsidR="00245494" w:rsidRPr="00DC24B7">
        <w:rPr>
          <w:lang w:val="en-GB"/>
        </w:rPr>
        <w:t>.</w:t>
      </w:r>
    </w:p>
    <w:p w14:paraId="67406F51" w14:textId="77777777" w:rsidR="00A3054C" w:rsidRDefault="00A3054C">
      <w:pPr>
        <w:rPr>
          <w:b/>
          <w:lang w:val="en-GB"/>
        </w:rPr>
      </w:pPr>
      <w:r>
        <w:br w:type="page"/>
      </w:r>
    </w:p>
    <w:p w14:paraId="1C2CAC76" w14:textId="035B7913" w:rsidR="00A87377" w:rsidRDefault="00621288" w:rsidP="00A3054C">
      <w:pPr>
        <w:pStyle w:val="Heading1"/>
      </w:pPr>
      <w:r>
        <w:lastRenderedPageBreak/>
        <w:t>2</w:t>
      </w:r>
      <w:r w:rsidR="004C758F">
        <w:t>.</w:t>
      </w:r>
      <w:r>
        <w:t xml:space="preserve"> </w:t>
      </w:r>
      <w:r w:rsidR="001E58E6" w:rsidRPr="006675AE">
        <w:t>Method</w:t>
      </w:r>
    </w:p>
    <w:p w14:paraId="78E0EB61" w14:textId="69DF471F" w:rsidR="00A87377" w:rsidRPr="00FA437C" w:rsidRDefault="0070759C" w:rsidP="00A87377">
      <w:pPr>
        <w:jc w:val="both"/>
        <w:rPr>
          <w:i/>
          <w:lang w:val="en-GB"/>
        </w:rPr>
      </w:pPr>
      <w:r w:rsidRPr="00FA437C">
        <w:rPr>
          <w:i/>
        </w:rPr>
        <w:t>2.1</w:t>
      </w:r>
      <w:r w:rsidR="000C0423" w:rsidRPr="00FA437C">
        <w:rPr>
          <w:i/>
        </w:rPr>
        <w:t>.</w:t>
      </w:r>
      <w:r w:rsidRPr="00FA437C">
        <w:rPr>
          <w:i/>
        </w:rPr>
        <w:t xml:space="preserve"> </w:t>
      </w:r>
      <w:r w:rsidR="00A87377" w:rsidRPr="00FA437C">
        <w:rPr>
          <w:i/>
        </w:rPr>
        <w:t>Sample</w:t>
      </w:r>
    </w:p>
    <w:p w14:paraId="2551D2C9" w14:textId="49F94D44" w:rsidR="00FA6545" w:rsidRPr="00745A67" w:rsidRDefault="003F794D" w:rsidP="0087666D">
      <w:pPr>
        <w:widowControl w:val="0"/>
        <w:autoSpaceDE w:val="0"/>
        <w:autoSpaceDN w:val="0"/>
        <w:adjustRightInd w:val="0"/>
        <w:spacing w:after="240" w:line="480" w:lineRule="auto"/>
        <w:ind w:firstLine="720"/>
        <w:jc w:val="both"/>
        <w:rPr>
          <w:rFonts w:ascii="Times Roman" w:hAnsi="Times Roman" w:cs="Times Roman"/>
          <w:color w:val="000000"/>
        </w:rPr>
      </w:pPr>
      <w:r>
        <w:t>The present s</w:t>
      </w:r>
      <w:r w:rsidR="00643004">
        <w:t>tudy is part</w:t>
      </w:r>
      <w:r w:rsidR="0094045B">
        <w:t xml:space="preserve"> of a larger delinquency study in Ghana</w:t>
      </w:r>
      <w:r w:rsidR="0058282C">
        <w:t xml:space="preserve"> (Boakye, </w:t>
      </w:r>
      <w:r w:rsidR="00C114F3">
        <w:t>2013</w:t>
      </w:r>
      <w:r w:rsidR="0058282C">
        <w:t>)</w:t>
      </w:r>
      <w:r w:rsidR="0094045B">
        <w:t>. Interviews were conducted with a t</w:t>
      </w:r>
      <w:r>
        <w:t xml:space="preserve">otal of 264 </w:t>
      </w:r>
      <w:r w:rsidR="0094045B">
        <w:t xml:space="preserve">adolescent </w:t>
      </w:r>
      <w:r w:rsidR="00C12ED5">
        <w:t>male</w:t>
      </w:r>
      <w:r w:rsidR="00F30E92">
        <w:t>s</w:t>
      </w:r>
      <w:r>
        <w:t xml:space="preserve"> </w:t>
      </w:r>
      <w:r w:rsidR="0094045B">
        <w:t xml:space="preserve">aged 12 to 18 </w:t>
      </w:r>
      <w:r w:rsidR="00A87377" w:rsidRPr="00270CC4">
        <w:t>in three correctional facilities and three public schools located in s</w:t>
      </w:r>
      <w:r>
        <w:t>outhern Ghana</w:t>
      </w:r>
      <w:r w:rsidR="00A87377" w:rsidRPr="00270CC4">
        <w:t>.</w:t>
      </w:r>
      <w:r w:rsidR="00AB6ACE">
        <w:t xml:space="preserve"> </w:t>
      </w:r>
      <w:r w:rsidR="002114AA">
        <w:t xml:space="preserve">Three criteria were used in the selection of the schools. </w:t>
      </w:r>
      <w:r w:rsidR="006B2C23">
        <w:t>To</w:t>
      </w:r>
      <w:r w:rsidR="00E544BD">
        <w:t xml:space="preserve"> be eligible, </w:t>
      </w:r>
      <w:r w:rsidR="002114AA">
        <w:t>the school</w:t>
      </w:r>
      <w:r w:rsidR="00E544BD">
        <w:t xml:space="preserve"> must be</w:t>
      </w:r>
      <w:r w:rsidR="002114AA">
        <w:t xml:space="preserve"> a public school</w:t>
      </w:r>
      <w:r w:rsidR="00AE433B">
        <w:t>. Second,</w:t>
      </w:r>
      <w:r w:rsidR="00DD47CF">
        <w:t xml:space="preserve"> </w:t>
      </w:r>
      <w:r w:rsidR="00AE433B">
        <w:t>the school</w:t>
      </w:r>
      <w:r w:rsidR="00DD47CF">
        <w:t xml:space="preserve"> must be</w:t>
      </w:r>
      <w:r w:rsidR="00E544BD">
        <w:t xml:space="preserve"> located </w:t>
      </w:r>
      <w:r w:rsidR="00E544BD" w:rsidRPr="00270CC4">
        <w:t>in the same neighborhood as the correctional facilit</w:t>
      </w:r>
      <w:r w:rsidR="00E544BD">
        <w:t>ies</w:t>
      </w:r>
      <w:r w:rsidR="00AE433B">
        <w:t>. Third,</w:t>
      </w:r>
      <w:r w:rsidR="00E544BD" w:rsidRPr="00270CC4">
        <w:t xml:space="preserve"> </w:t>
      </w:r>
      <w:r w:rsidR="00E544BD">
        <w:t>the composition of the students must be</w:t>
      </w:r>
      <w:r w:rsidR="00E544BD" w:rsidRPr="00270CC4">
        <w:t xml:space="preserve"> ethnic</w:t>
      </w:r>
      <w:r w:rsidR="002114AA">
        <w:t>ally</w:t>
      </w:r>
      <w:r w:rsidR="00E544BD" w:rsidRPr="00270CC4">
        <w:t xml:space="preserve"> </w:t>
      </w:r>
      <w:r w:rsidR="00E544BD">
        <w:t>diverse</w:t>
      </w:r>
      <w:r w:rsidR="00B73F8E">
        <w:t xml:space="preserve"> (i.e. </w:t>
      </w:r>
      <w:r w:rsidR="006E4C0C">
        <w:t>class ethnic composition must be five or more)</w:t>
      </w:r>
      <w:r w:rsidR="00E544BD" w:rsidRPr="00270CC4">
        <w:t>.</w:t>
      </w:r>
      <w:r w:rsidR="00E544BD">
        <w:t xml:space="preserve"> </w:t>
      </w:r>
      <w:r w:rsidR="00587CFF">
        <w:t>Based on these</w:t>
      </w:r>
      <w:r w:rsidR="003C36A3">
        <w:t xml:space="preserve"> criteria, </w:t>
      </w:r>
      <w:r w:rsidR="00587CFF">
        <w:t>seven</w:t>
      </w:r>
      <w:r w:rsidR="00AE433B">
        <w:t xml:space="preserve"> eligible</w:t>
      </w:r>
      <w:r w:rsidR="00587CFF">
        <w:t xml:space="preserve"> schools were identified.</w:t>
      </w:r>
      <w:r w:rsidR="00375308">
        <w:t xml:space="preserve"> Of these, three were randomly selected and approach</w:t>
      </w:r>
      <w:r w:rsidR="00DB087A">
        <w:t xml:space="preserve">ed </w:t>
      </w:r>
      <w:r w:rsidR="00710190">
        <w:t>to</w:t>
      </w:r>
      <w:r w:rsidR="00DB087A">
        <w:t xml:space="preserve"> participate in the study</w:t>
      </w:r>
      <w:r w:rsidR="00E544BD">
        <w:t xml:space="preserve">. All </w:t>
      </w:r>
      <w:r w:rsidR="00065061">
        <w:t xml:space="preserve">of the </w:t>
      </w:r>
      <w:r w:rsidR="00E544BD">
        <w:t xml:space="preserve">schools were located in </w:t>
      </w:r>
      <w:r w:rsidR="00065061">
        <w:t>neighborhoods that can be described as low to</w:t>
      </w:r>
      <w:r w:rsidR="00E544BD">
        <w:t xml:space="preserve"> average socioeconomic </w:t>
      </w:r>
      <w:r w:rsidR="00065061">
        <w:t>areas</w:t>
      </w:r>
      <w:r w:rsidR="00D00988">
        <w:t xml:space="preserve"> </w:t>
      </w:r>
      <w:r w:rsidR="00D00988" w:rsidRPr="00F60909">
        <w:t>(</w:t>
      </w:r>
      <w:r w:rsidR="00D00988" w:rsidRPr="00F60909">
        <w:rPr>
          <w:color w:val="231F20"/>
        </w:rPr>
        <w:t>Agyei-Mensah &amp; O</w:t>
      </w:r>
      <w:r w:rsidR="00F60909" w:rsidRPr="00F60909">
        <w:rPr>
          <w:color w:val="231F20"/>
        </w:rPr>
        <w:t>wusu</w:t>
      </w:r>
      <w:r w:rsidR="00A840C2">
        <w:rPr>
          <w:color w:val="231F20"/>
        </w:rPr>
        <w:t>, 2009</w:t>
      </w:r>
      <w:r w:rsidR="00D00988" w:rsidRPr="00F60909">
        <w:rPr>
          <w:color w:val="231F20"/>
        </w:rPr>
        <w:t>)</w:t>
      </w:r>
      <w:r w:rsidR="003125C9" w:rsidRPr="00F60909">
        <w:t>.</w:t>
      </w:r>
      <w:r w:rsidR="003125C9">
        <w:t xml:space="preserve"> </w:t>
      </w:r>
      <w:r w:rsidR="00AB6ACE">
        <w:t>The inclusion of the instit</w:t>
      </w:r>
      <w:r w:rsidR="00873F31">
        <w:t>utional sample was to ensure</w:t>
      </w:r>
      <w:r w:rsidR="00AB6ACE">
        <w:t xml:space="preserve"> adequate </w:t>
      </w:r>
      <w:r w:rsidR="00DD76B6">
        <w:t xml:space="preserve">representation of offenders in </w:t>
      </w:r>
      <w:r w:rsidR="00AB6ACE">
        <w:t>the study</w:t>
      </w:r>
      <w:r w:rsidR="00745A67">
        <w:t xml:space="preserve"> </w:t>
      </w:r>
      <w:r w:rsidR="00745A67" w:rsidRPr="00745A67">
        <w:t>(</w:t>
      </w:r>
      <w:r w:rsidR="00745A67" w:rsidRPr="00745A67">
        <w:rPr>
          <w:color w:val="000000"/>
        </w:rPr>
        <w:t xml:space="preserve">Cernkovich, Giordano, &amp; Pugh, </w:t>
      </w:r>
      <w:r w:rsidR="00372D0A">
        <w:t>1985</w:t>
      </w:r>
      <w:r w:rsidR="003163D9" w:rsidRPr="005E56AD">
        <w:t>)</w:t>
      </w:r>
      <w:r w:rsidR="00AB6ACE" w:rsidRPr="005E56AD">
        <w:t>.</w:t>
      </w:r>
      <w:r w:rsidR="00DD76B6">
        <w:t xml:space="preserve"> </w:t>
      </w:r>
      <w:r w:rsidR="00DD76B6" w:rsidRPr="004A033A">
        <w:t>As noted, the</w:t>
      </w:r>
      <w:r w:rsidR="001E42D0" w:rsidRPr="004A033A">
        <w:t xml:space="preserve"> prevalence estimate</w:t>
      </w:r>
      <w:r w:rsidR="0077408D" w:rsidRPr="004A033A">
        <w:t>s</w:t>
      </w:r>
      <w:r w:rsidR="0032772D" w:rsidRPr="004A033A">
        <w:t xml:space="preserve"> for juvenile</w:t>
      </w:r>
      <w:r w:rsidR="00B07FDB">
        <w:t>s</w:t>
      </w:r>
      <w:r w:rsidR="0032772D" w:rsidRPr="004A033A">
        <w:t xml:space="preserve"> </w:t>
      </w:r>
      <w:r w:rsidR="008B2F5B">
        <w:t xml:space="preserve">who commit sexual violence </w:t>
      </w:r>
      <w:r w:rsidR="001E42D0" w:rsidRPr="004A033A">
        <w:t xml:space="preserve">generally </w:t>
      </w:r>
      <w:r w:rsidR="0032772D" w:rsidRPr="004A033A">
        <w:t>range between 7% and 20% in</w:t>
      </w:r>
      <w:r w:rsidR="00DD76B6" w:rsidRPr="004A033A">
        <w:t xml:space="preserve"> official and self-report studies.</w:t>
      </w:r>
      <w:r w:rsidR="00DD76B6" w:rsidRPr="00B602CE">
        <w:t xml:space="preserve"> </w:t>
      </w:r>
      <w:r w:rsidR="007E6311" w:rsidRPr="00B602CE">
        <w:t>P</w:t>
      </w:r>
      <w:r w:rsidR="00DD76B6" w:rsidRPr="00B602CE">
        <w:t>revious studies</w:t>
      </w:r>
      <w:r w:rsidR="00225B13">
        <w:t>,</w:t>
      </w:r>
      <w:r w:rsidR="00DD76B6" w:rsidRPr="00B602CE">
        <w:t xml:space="preserve"> therefore</w:t>
      </w:r>
      <w:r w:rsidR="00225B13">
        <w:t>, typically</w:t>
      </w:r>
      <w:r w:rsidR="00DD76B6" w:rsidRPr="00B602CE">
        <w:t xml:space="preserve"> rely on sample of convicted sex</w:t>
      </w:r>
      <w:r w:rsidR="005E06EF">
        <w:t>ual</w:t>
      </w:r>
      <w:r w:rsidR="00DD76B6" w:rsidRPr="00B602CE">
        <w:t xml:space="preserve"> offenders or those</w:t>
      </w:r>
      <w:r w:rsidR="001E59DC" w:rsidRPr="00B602CE">
        <w:t xml:space="preserve"> in institutions (see Hanson &amp;</w:t>
      </w:r>
      <w:r w:rsidR="007E6311" w:rsidRPr="00B602CE">
        <w:t xml:space="preserve"> Morton-Bourgon, 2005; Jolliffe &amp;</w:t>
      </w:r>
      <w:r w:rsidR="00DD76B6" w:rsidRPr="00B602CE">
        <w:t xml:space="preserve"> Farrington, 2004).</w:t>
      </w:r>
      <w:r w:rsidR="00DD76B6">
        <w:t xml:space="preserve"> </w:t>
      </w:r>
      <w:r w:rsidR="006F5CCE">
        <w:t>In the present study, 18.2% of juveniles in institutions were there for sexual offenses</w:t>
      </w:r>
      <w:r w:rsidR="00E12D3B">
        <w:t>, the second</w:t>
      </w:r>
      <w:r w:rsidR="00225B13">
        <w:t xml:space="preserve"> most common type of offense committed by the offenders in th</w:t>
      </w:r>
      <w:r w:rsidR="006544D5">
        <w:t>e</w:t>
      </w:r>
      <w:r w:rsidR="00225B13">
        <w:t>s</w:t>
      </w:r>
      <w:r w:rsidR="006544D5">
        <w:t>e</w:t>
      </w:r>
      <w:r w:rsidR="00225B13">
        <w:t xml:space="preserve"> institutions after theft (62.7%). </w:t>
      </w:r>
      <w:r w:rsidR="003E79A4">
        <w:t>The other offenses were</w:t>
      </w:r>
      <w:r w:rsidR="00E12D3B">
        <w:t xml:space="preserve"> </w:t>
      </w:r>
      <w:r w:rsidR="003E79A4">
        <w:t>n</w:t>
      </w:r>
      <w:r w:rsidR="00C64CB9">
        <w:t>on</w:t>
      </w:r>
      <w:r w:rsidR="000903E6">
        <w:t xml:space="preserve">sexual violence </w:t>
      </w:r>
      <w:r w:rsidR="003E79A4">
        <w:t>(</w:t>
      </w:r>
      <w:r w:rsidR="000903E6">
        <w:t>16.4%</w:t>
      </w:r>
      <w:r w:rsidR="003E79A4">
        <w:t>)</w:t>
      </w:r>
      <w:r w:rsidR="000903E6">
        <w:t xml:space="preserve"> and</w:t>
      </w:r>
      <w:r w:rsidR="00D835B6">
        <w:t xml:space="preserve"> </w:t>
      </w:r>
      <w:r w:rsidR="00114801">
        <w:t>drug related offenses</w:t>
      </w:r>
      <w:r w:rsidR="003E79A4">
        <w:t xml:space="preserve"> (1.8%</w:t>
      </w:r>
      <w:r w:rsidR="00114801">
        <w:t>).</w:t>
      </w:r>
      <w:r w:rsidR="00426539">
        <w:t xml:space="preserve"> </w:t>
      </w:r>
      <w:r w:rsidR="00D35BB3">
        <w:rPr>
          <w:lang w:val="en-GB"/>
        </w:rPr>
        <w:t>Whilst</w:t>
      </w:r>
      <w:r w:rsidR="00904390">
        <w:rPr>
          <w:lang w:val="en-GB"/>
        </w:rPr>
        <w:t xml:space="preserve"> official data</w:t>
      </w:r>
      <w:r w:rsidR="00FA6545" w:rsidRPr="00302C23">
        <w:rPr>
          <w:lang w:val="en-GB"/>
        </w:rPr>
        <w:t xml:space="preserve"> might </w:t>
      </w:r>
      <w:r w:rsidR="00904390">
        <w:rPr>
          <w:lang w:val="en-GB"/>
        </w:rPr>
        <w:t xml:space="preserve">best </w:t>
      </w:r>
      <w:r w:rsidR="00FA6545" w:rsidRPr="00302C23">
        <w:rPr>
          <w:lang w:val="en-GB"/>
        </w:rPr>
        <w:t xml:space="preserve">capture </w:t>
      </w:r>
      <w:r w:rsidR="00942E50">
        <w:rPr>
          <w:lang w:val="en-GB"/>
        </w:rPr>
        <w:t xml:space="preserve">juveniles who have committed a serious sexual offense </w:t>
      </w:r>
      <w:r w:rsidR="00877B7C">
        <w:rPr>
          <w:lang w:val="en-GB"/>
        </w:rPr>
        <w:t>the data</w:t>
      </w:r>
      <w:r w:rsidR="00FA6545" w:rsidRPr="00302C23">
        <w:rPr>
          <w:lang w:val="en-GB"/>
        </w:rPr>
        <w:t xml:space="preserve"> could also reflect biases in the official system as this may represent a highly select group.</w:t>
      </w:r>
      <w:r w:rsidR="007411BC" w:rsidRPr="00302C23">
        <w:rPr>
          <w:lang w:val="en-GB"/>
        </w:rPr>
        <w:t xml:space="preserve"> I</w:t>
      </w:r>
      <w:r w:rsidR="00FA6545" w:rsidRPr="00302C23">
        <w:rPr>
          <w:lang w:val="en-GB"/>
        </w:rPr>
        <w:t>n Ghana</w:t>
      </w:r>
      <w:r w:rsidR="009C18FD">
        <w:rPr>
          <w:lang w:val="en-GB"/>
        </w:rPr>
        <w:t>,</w:t>
      </w:r>
      <w:r w:rsidR="00FA6545" w:rsidRPr="00302C23">
        <w:rPr>
          <w:lang w:val="en-GB"/>
        </w:rPr>
        <w:t xml:space="preserve"> as in many developing countries, the poor state of officia</w:t>
      </w:r>
      <w:r w:rsidR="004A033A">
        <w:rPr>
          <w:lang w:val="en-GB"/>
        </w:rPr>
        <w:t>l crime data makes reliance on official</w:t>
      </w:r>
      <w:r w:rsidR="00983B2B" w:rsidRPr="00302C23">
        <w:rPr>
          <w:lang w:val="en-GB"/>
        </w:rPr>
        <w:t xml:space="preserve"> sources</w:t>
      </w:r>
      <w:r w:rsidR="005C5FBA">
        <w:rPr>
          <w:lang w:val="en-GB"/>
        </w:rPr>
        <w:t xml:space="preserve"> </w:t>
      </w:r>
      <w:r w:rsidR="005C5FBA">
        <w:rPr>
          <w:lang w:val="en-GB"/>
        </w:rPr>
        <w:lastRenderedPageBreak/>
        <w:t xml:space="preserve">for prevalence estimate and </w:t>
      </w:r>
      <w:r w:rsidR="000336F6">
        <w:rPr>
          <w:lang w:val="en-GB"/>
        </w:rPr>
        <w:t xml:space="preserve">investigation of </w:t>
      </w:r>
      <w:r w:rsidR="005C5FBA">
        <w:rPr>
          <w:lang w:val="en-GB"/>
        </w:rPr>
        <w:t xml:space="preserve">risk factors for </w:t>
      </w:r>
      <w:r w:rsidR="00FB5FB2">
        <w:rPr>
          <w:lang w:val="en-GB"/>
        </w:rPr>
        <w:t>offending</w:t>
      </w:r>
      <w:r w:rsidR="00983B2B" w:rsidRPr="00302C23">
        <w:rPr>
          <w:lang w:val="en-GB"/>
        </w:rPr>
        <w:t xml:space="preserve"> especially</w:t>
      </w:r>
      <w:r w:rsidR="00FA6545" w:rsidRPr="00302C23">
        <w:rPr>
          <w:lang w:val="en-GB"/>
        </w:rPr>
        <w:t xml:space="preserve"> problematic</w:t>
      </w:r>
      <w:r w:rsidR="004046B6" w:rsidRPr="00302C23">
        <w:rPr>
          <w:lang w:val="en-GB"/>
        </w:rPr>
        <w:t xml:space="preserve"> (Boakye</w:t>
      </w:r>
      <w:r w:rsidR="009031CA">
        <w:rPr>
          <w:lang w:val="en-GB"/>
        </w:rPr>
        <w:t>,</w:t>
      </w:r>
      <w:r w:rsidR="004046B6" w:rsidRPr="00302C23">
        <w:rPr>
          <w:lang w:val="en-GB"/>
        </w:rPr>
        <w:t xml:space="preserve"> 2009a, 2009b</w:t>
      </w:r>
      <w:r w:rsidR="004F324E" w:rsidRPr="00302C23">
        <w:rPr>
          <w:lang w:val="en-GB"/>
        </w:rPr>
        <w:t>)</w:t>
      </w:r>
      <w:r w:rsidR="00FA6545" w:rsidRPr="00302C23">
        <w:rPr>
          <w:lang w:val="en-GB"/>
        </w:rPr>
        <w:t>. The present study therefo</w:t>
      </w:r>
      <w:r w:rsidR="004A033A">
        <w:rPr>
          <w:lang w:val="en-GB"/>
        </w:rPr>
        <w:t>re utilised self-reported sex</w:t>
      </w:r>
      <w:r w:rsidR="00942E50">
        <w:rPr>
          <w:lang w:val="en-GB"/>
        </w:rPr>
        <w:t>ual</w:t>
      </w:r>
      <w:r w:rsidR="00FA6545" w:rsidRPr="00302C23">
        <w:rPr>
          <w:lang w:val="en-GB"/>
        </w:rPr>
        <w:t xml:space="preserve"> offending as the outcome measure</w:t>
      </w:r>
      <w:r w:rsidR="00FA6545" w:rsidRPr="00A2365B">
        <w:rPr>
          <w:lang w:val="en-GB"/>
        </w:rPr>
        <w:t>.</w:t>
      </w:r>
      <w:r w:rsidR="00F74B51" w:rsidRPr="00A2365B">
        <w:rPr>
          <w:lang w:val="en-GB"/>
        </w:rPr>
        <w:t xml:space="preserve"> The item</w:t>
      </w:r>
      <w:r w:rsidR="00A2365B">
        <w:rPr>
          <w:lang w:val="en-GB"/>
        </w:rPr>
        <w:t>s</w:t>
      </w:r>
      <w:r w:rsidR="00F74B51" w:rsidRPr="00FD0F6F">
        <w:rPr>
          <w:lang w:val="en-GB"/>
        </w:rPr>
        <w:t xml:space="preserve"> measure </w:t>
      </w:r>
      <w:r w:rsidR="00F74B51" w:rsidRPr="00411B5A">
        <w:rPr>
          <w:lang w:val="en-GB"/>
        </w:rPr>
        <w:t>life</w:t>
      </w:r>
      <w:r w:rsidR="00F74B51" w:rsidRPr="00FD0F6F">
        <w:rPr>
          <w:lang w:val="en-GB"/>
        </w:rPr>
        <w:t xml:space="preserve">time prevalence of </w:t>
      </w:r>
      <w:r w:rsidR="00A2365B">
        <w:rPr>
          <w:lang w:val="en-GB"/>
        </w:rPr>
        <w:t>sel</w:t>
      </w:r>
      <w:r w:rsidR="007810D0">
        <w:rPr>
          <w:lang w:val="en-GB"/>
        </w:rPr>
        <w:t>f-rep</w:t>
      </w:r>
      <w:r w:rsidR="00A2365B">
        <w:rPr>
          <w:lang w:val="en-GB"/>
        </w:rPr>
        <w:t>o</w:t>
      </w:r>
      <w:r w:rsidR="007810D0">
        <w:rPr>
          <w:lang w:val="en-GB"/>
        </w:rPr>
        <w:t>r</w:t>
      </w:r>
      <w:r w:rsidR="00A2365B">
        <w:rPr>
          <w:lang w:val="en-GB"/>
        </w:rPr>
        <w:t xml:space="preserve">ted </w:t>
      </w:r>
      <w:r w:rsidR="00F74B51" w:rsidRPr="00FD0F6F">
        <w:rPr>
          <w:lang w:val="en-GB"/>
        </w:rPr>
        <w:t>sex</w:t>
      </w:r>
      <w:r w:rsidR="001E2195">
        <w:rPr>
          <w:lang w:val="en-GB"/>
        </w:rPr>
        <w:t>ual</w:t>
      </w:r>
      <w:r w:rsidR="00F74B51" w:rsidRPr="00FD0F6F">
        <w:rPr>
          <w:lang w:val="en-GB"/>
        </w:rPr>
        <w:t xml:space="preserve"> offending</w:t>
      </w:r>
      <w:r w:rsidR="009F51FB">
        <w:rPr>
          <w:lang w:val="en-GB"/>
        </w:rPr>
        <w:t xml:space="preserve"> as opposed to current offense prevalence or frequency of offending. This allows for a more accurate measure of sexual violence of both the institutional juveniles and the juveniles in schools.</w:t>
      </w:r>
      <w:r w:rsidR="00F659B8">
        <w:rPr>
          <w:lang w:val="en-GB"/>
        </w:rPr>
        <w:t xml:space="preserve"> F</w:t>
      </w:r>
      <w:r w:rsidR="00DD1F88">
        <w:rPr>
          <w:lang w:val="en-GB"/>
        </w:rPr>
        <w:t>urther</w:t>
      </w:r>
      <w:r w:rsidR="00F659B8">
        <w:rPr>
          <w:lang w:val="en-GB"/>
        </w:rPr>
        <w:t>more,</w:t>
      </w:r>
      <w:r w:rsidR="008B7416">
        <w:rPr>
          <w:lang w:val="en-GB"/>
        </w:rPr>
        <w:t xml:space="preserve"> </w:t>
      </w:r>
      <w:r w:rsidR="00F659B8">
        <w:rPr>
          <w:lang w:val="en-GB"/>
        </w:rPr>
        <w:t xml:space="preserve">it </w:t>
      </w:r>
      <w:r w:rsidR="008B7416">
        <w:rPr>
          <w:lang w:val="en-GB"/>
        </w:rPr>
        <w:t>helps to capture events and experience</w:t>
      </w:r>
      <w:r w:rsidR="00795FD8">
        <w:rPr>
          <w:lang w:val="en-GB"/>
        </w:rPr>
        <w:t>s</w:t>
      </w:r>
      <w:r w:rsidR="008B7416">
        <w:rPr>
          <w:lang w:val="en-GB"/>
        </w:rPr>
        <w:t xml:space="preserve"> prior to </w:t>
      </w:r>
      <w:r w:rsidR="0048770B">
        <w:rPr>
          <w:lang w:val="en-GB"/>
        </w:rPr>
        <w:t>juveniles being sent to young offender</w:t>
      </w:r>
      <w:r w:rsidR="0057268D">
        <w:rPr>
          <w:lang w:val="en-GB"/>
        </w:rPr>
        <w:t xml:space="preserve"> institutions</w:t>
      </w:r>
      <w:r w:rsidR="008B7416">
        <w:rPr>
          <w:lang w:val="en-GB"/>
        </w:rPr>
        <w:t>.</w:t>
      </w:r>
      <w:r w:rsidR="00FA6545" w:rsidRPr="00302C23">
        <w:rPr>
          <w:i/>
          <w:lang w:val="en-GB"/>
        </w:rPr>
        <w:t xml:space="preserve"> </w:t>
      </w:r>
      <w:r w:rsidR="00D35BB3">
        <w:rPr>
          <w:lang w:val="en-GB"/>
        </w:rPr>
        <w:t>Whilst</w:t>
      </w:r>
      <w:r w:rsidR="00FA6545" w:rsidRPr="00302C23">
        <w:rPr>
          <w:lang w:val="en-GB"/>
        </w:rPr>
        <w:t xml:space="preserve"> it may</w:t>
      </w:r>
      <w:r w:rsidR="007C7931" w:rsidRPr="00302C23">
        <w:rPr>
          <w:lang w:val="en-GB"/>
        </w:rPr>
        <w:t xml:space="preserve"> be</w:t>
      </w:r>
      <w:r w:rsidR="00FA6545" w:rsidRPr="00302C23">
        <w:rPr>
          <w:lang w:val="en-GB"/>
        </w:rPr>
        <w:t xml:space="preserve"> </w:t>
      </w:r>
      <w:r w:rsidR="0077408D" w:rsidRPr="00302C23">
        <w:rPr>
          <w:lang w:val="en-GB"/>
        </w:rPr>
        <w:t xml:space="preserve">argued that </w:t>
      </w:r>
      <w:r w:rsidR="00FA6545" w:rsidRPr="00302C23">
        <w:rPr>
          <w:lang w:val="en-GB"/>
        </w:rPr>
        <w:t>s</w:t>
      </w:r>
      <w:r w:rsidR="004A033A">
        <w:rPr>
          <w:lang w:val="en-GB"/>
        </w:rPr>
        <w:t>ome of what is considered sex</w:t>
      </w:r>
      <w:r w:rsidR="005E06EF">
        <w:rPr>
          <w:lang w:val="en-GB"/>
        </w:rPr>
        <w:t>ual</w:t>
      </w:r>
      <w:r w:rsidR="004A033A">
        <w:rPr>
          <w:lang w:val="en-GB"/>
        </w:rPr>
        <w:t xml:space="preserve"> offending</w:t>
      </w:r>
      <w:r w:rsidR="00FA6545" w:rsidRPr="00302C23">
        <w:rPr>
          <w:lang w:val="en-GB"/>
        </w:rPr>
        <w:t xml:space="preserve"> by </w:t>
      </w:r>
      <w:r w:rsidR="00C2731E">
        <w:rPr>
          <w:lang w:val="en-GB"/>
        </w:rPr>
        <w:t>juveniles</w:t>
      </w:r>
      <w:r w:rsidR="00FA6545" w:rsidRPr="00302C23">
        <w:rPr>
          <w:lang w:val="en-GB"/>
        </w:rPr>
        <w:t xml:space="preserve"> may be innocent sex play or experimentation by sex</w:t>
      </w:r>
      <w:r w:rsidR="006A3EDC">
        <w:rPr>
          <w:lang w:val="en-GB"/>
        </w:rPr>
        <w:t>ually maturing adolescents (</w:t>
      </w:r>
      <w:r w:rsidR="00FA6545" w:rsidRPr="00302C23">
        <w:rPr>
          <w:lang w:val="en-GB"/>
        </w:rPr>
        <w:t xml:space="preserve">Becker </w:t>
      </w:r>
      <w:r w:rsidR="006A3EDC">
        <w:rPr>
          <w:lang w:val="en-GB"/>
        </w:rPr>
        <w:t>et al</w:t>
      </w:r>
      <w:r w:rsidR="00D03FAA">
        <w:rPr>
          <w:lang w:val="en-GB"/>
        </w:rPr>
        <w:t>.,</w:t>
      </w:r>
      <w:r w:rsidR="006A3EDC">
        <w:rPr>
          <w:lang w:val="en-GB"/>
        </w:rPr>
        <w:t xml:space="preserve"> 1986</w:t>
      </w:r>
      <w:r w:rsidR="00D35BB3">
        <w:rPr>
          <w:lang w:val="en-GB"/>
        </w:rPr>
        <w:t>;</w:t>
      </w:r>
      <w:r w:rsidR="00FA6545" w:rsidRPr="00302C23">
        <w:rPr>
          <w:lang w:val="en-GB"/>
        </w:rPr>
        <w:t xml:space="preserve"> Moore et al.</w:t>
      </w:r>
      <w:r w:rsidR="00E178EE">
        <w:rPr>
          <w:lang w:val="en-GB"/>
        </w:rPr>
        <w:t>,</w:t>
      </w:r>
      <w:r w:rsidR="00A93AFC">
        <w:rPr>
          <w:lang w:val="en-GB"/>
        </w:rPr>
        <w:t xml:space="preserve"> 2007</w:t>
      </w:r>
      <w:r w:rsidR="00FA6545" w:rsidRPr="00302C23">
        <w:rPr>
          <w:lang w:val="en-GB"/>
        </w:rPr>
        <w:t xml:space="preserve">), the focus </w:t>
      </w:r>
      <w:r w:rsidR="004F3C49">
        <w:rPr>
          <w:lang w:val="en-GB"/>
        </w:rPr>
        <w:t>in this study is on serious sex</w:t>
      </w:r>
      <w:r w:rsidR="005E06EF">
        <w:rPr>
          <w:lang w:val="en-GB"/>
        </w:rPr>
        <w:t>ual</w:t>
      </w:r>
      <w:r w:rsidR="003733E0">
        <w:rPr>
          <w:lang w:val="en-GB"/>
        </w:rPr>
        <w:t xml:space="preserve"> offens</w:t>
      </w:r>
      <w:r w:rsidR="00983B2B" w:rsidRPr="00302C23">
        <w:rPr>
          <w:lang w:val="en-GB"/>
        </w:rPr>
        <w:t>es</w:t>
      </w:r>
      <w:r w:rsidR="007D43CF">
        <w:rPr>
          <w:lang w:val="en-GB"/>
        </w:rPr>
        <w:t xml:space="preserve"> which</w:t>
      </w:r>
      <w:r w:rsidR="00D835B6">
        <w:rPr>
          <w:lang w:val="en-GB"/>
        </w:rPr>
        <w:t>,</w:t>
      </w:r>
      <w:r w:rsidR="007D43CF">
        <w:rPr>
          <w:lang w:val="en-GB"/>
        </w:rPr>
        <w:t xml:space="preserve"> if detected</w:t>
      </w:r>
      <w:r w:rsidR="00D835B6">
        <w:rPr>
          <w:lang w:val="en-GB"/>
        </w:rPr>
        <w:t>,</w:t>
      </w:r>
      <w:r w:rsidR="007D43CF">
        <w:rPr>
          <w:lang w:val="en-GB"/>
        </w:rPr>
        <w:t xml:space="preserve"> could lead to arrest and conviction</w:t>
      </w:r>
      <w:r w:rsidR="008C229F">
        <w:rPr>
          <w:lang w:val="en-GB"/>
        </w:rPr>
        <w:t xml:space="preserve"> of the juveniles</w:t>
      </w:r>
      <w:r w:rsidR="007F78E0" w:rsidRPr="00302C23">
        <w:rPr>
          <w:lang w:val="en-GB"/>
        </w:rPr>
        <w:t>.</w:t>
      </w:r>
      <w:r w:rsidR="00FA6545" w:rsidRPr="00302C23">
        <w:rPr>
          <w:lang w:val="en-GB"/>
        </w:rPr>
        <w:t xml:space="preserve">  </w:t>
      </w:r>
    </w:p>
    <w:p w14:paraId="2AC8A6B3" w14:textId="7FFE52F6" w:rsidR="00BA2619" w:rsidRDefault="005626A3" w:rsidP="0087666D">
      <w:pPr>
        <w:spacing w:line="480" w:lineRule="auto"/>
        <w:ind w:firstLine="720"/>
        <w:jc w:val="both"/>
      </w:pPr>
      <w:r>
        <w:t xml:space="preserve">The minimum age of 12 was set to reflect the age of criminal responsibility in Ghana. </w:t>
      </w:r>
      <w:r w:rsidR="00037F2D">
        <w:t>The</w:t>
      </w:r>
      <w:r>
        <w:t xml:space="preserve"> Juvenile Justice Act 2003</w:t>
      </w:r>
      <w:r w:rsidR="00037F2D">
        <w:t xml:space="preserve"> (Act</w:t>
      </w:r>
      <w:r w:rsidR="00392333">
        <w:t xml:space="preserve"> 653</w:t>
      </w:r>
      <w:r w:rsidR="0018534A">
        <w:t>)</w:t>
      </w:r>
      <w:r w:rsidR="00037F2D">
        <w:t xml:space="preserve"> defines a </w:t>
      </w:r>
      <w:r w:rsidR="00AB6E38">
        <w:t>juvenile delinquent</w:t>
      </w:r>
      <w:r w:rsidR="00037F2D">
        <w:t xml:space="preserve"> as a</w:t>
      </w:r>
      <w:r w:rsidR="00AB6E38">
        <w:t xml:space="preserve"> person below the age</w:t>
      </w:r>
      <w:r w:rsidR="00037F2D">
        <w:t xml:space="preserve"> of 18 in conflict with the law</w:t>
      </w:r>
      <w:r w:rsidR="00572BDE">
        <w:t xml:space="preserve"> whilst the </w:t>
      </w:r>
      <w:r w:rsidR="00572BDE" w:rsidRPr="005B2BDB">
        <w:t>Children’s Act 1998 (Act 560) set</w:t>
      </w:r>
      <w:r w:rsidR="00572BDE">
        <w:t xml:space="preserve"> the age o</w:t>
      </w:r>
      <w:r w:rsidR="00236129">
        <w:t>f criminal responsibility at</w:t>
      </w:r>
      <w:r w:rsidR="00572BDE">
        <w:t xml:space="preserve"> 12. </w:t>
      </w:r>
      <w:r w:rsidR="00F82844">
        <w:t>A</w:t>
      </w:r>
      <w:r w:rsidR="00A87377" w:rsidRPr="00270CC4">
        <w:t>ll</w:t>
      </w:r>
      <w:r w:rsidR="004B4DFE">
        <w:t xml:space="preserve"> the</w:t>
      </w:r>
      <w:r w:rsidR="00825B17">
        <w:t xml:space="preserve"> juveniles</w:t>
      </w:r>
      <w:r w:rsidR="00A87377" w:rsidRPr="00270CC4">
        <w:t xml:space="preserve"> in the selected public schools were eligible to be included in the study.</w:t>
      </w:r>
      <w:r w:rsidR="0087666D">
        <w:t xml:space="preserve"> </w:t>
      </w:r>
      <w:r w:rsidR="00A87377">
        <w:t xml:space="preserve">Interviews were </w:t>
      </w:r>
      <w:r w:rsidR="00767BD4">
        <w:t>successfully completed with 115</w:t>
      </w:r>
      <w:r w:rsidR="00A87377" w:rsidRPr="008C4A34">
        <w:rPr>
          <w:color w:val="0070C0"/>
        </w:rPr>
        <w:t xml:space="preserve"> </w:t>
      </w:r>
      <w:r w:rsidR="00825B17">
        <w:t>of 124 male juveniles</w:t>
      </w:r>
      <w:r w:rsidR="00A87377">
        <w:t xml:space="preserve"> (93%) in the th</w:t>
      </w:r>
      <w:r w:rsidR="008D73AD">
        <w:t>ree correctional facilities. The three public school</w:t>
      </w:r>
      <w:r w:rsidR="00197A95">
        <w:t>s</w:t>
      </w:r>
      <w:r w:rsidR="008D73AD">
        <w:t xml:space="preserve"> had a total of </w:t>
      </w:r>
      <w:r w:rsidR="00825B17">
        <w:t>365 male juveniles</w:t>
      </w:r>
      <w:r w:rsidR="008D73AD">
        <w:t>. Of this, 156 were randomly selected</w:t>
      </w:r>
      <w:r w:rsidR="007E3EC3">
        <w:t xml:space="preserve"> to participate in the study. The sample of 156 </w:t>
      </w:r>
      <w:r w:rsidR="005B36A0">
        <w:t xml:space="preserve">juveniles in the public schools </w:t>
      </w:r>
      <w:r w:rsidR="007E3EC3">
        <w:t xml:space="preserve">was to ensure </w:t>
      </w:r>
      <w:r w:rsidR="00276434">
        <w:t xml:space="preserve">that </w:t>
      </w:r>
      <w:r w:rsidR="00BA2619">
        <w:t>the number was relatively comparable</w:t>
      </w:r>
      <w:r w:rsidR="007E3EC3">
        <w:t xml:space="preserve"> with</w:t>
      </w:r>
      <w:r w:rsidR="005B36A0">
        <w:t xml:space="preserve"> the institutional sample</w:t>
      </w:r>
      <w:r w:rsidR="00BA2619">
        <w:t>.</w:t>
      </w:r>
      <w:r w:rsidR="00322349">
        <w:t xml:space="preserve"> Interview </w:t>
      </w:r>
      <w:r w:rsidR="001976C2">
        <w:t xml:space="preserve">were </w:t>
      </w:r>
      <w:r w:rsidR="00322349">
        <w:t>completed with 149</w:t>
      </w:r>
      <w:r w:rsidR="001976C2">
        <w:t xml:space="preserve"> of the juveniles</w:t>
      </w:r>
      <w:r w:rsidR="00322349">
        <w:t>, representing 96%</w:t>
      </w:r>
      <w:r w:rsidR="005E0FFF">
        <w:t xml:space="preserve"> of students sampled from the three public schools</w:t>
      </w:r>
      <w:r w:rsidR="00322349">
        <w:t xml:space="preserve">. </w:t>
      </w:r>
      <w:r w:rsidR="000F46D4">
        <w:t>The research</w:t>
      </w:r>
      <w:r w:rsidR="001976C2">
        <w:t>er</w:t>
      </w:r>
      <w:r w:rsidR="000F46D4">
        <w:t xml:space="preserve"> received ethical approval from the Institute of Criminology, </w:t>
      </w:r>
      <w:r w:rsidR="00CC12AD">
        <w:t>University of Cambridge</w:t>
      </w:r>
      <w:r w:rsidR="000F46D4">
        <w:t>.</w:t>
      </w:r>
      <w:r w:rsidR="00165FD4">
        <w:t xml:space="preserve"> Permission was obtained from heads of</w:t>
      </w:r>
      <w:r w:rsidR="00BE6C64">
        <w:t xml:space="preserve"> juveniles in the </w:t>
      </w:r>
      <w:r w:rsidR="00165FD4">
        <w:lastRenderedPageBreak/>
        <w:t>correctional facilities</w:t>
      </w:r>
      <w:r w:rsidR="00BE6C64">
        <w:t xml:space="preserve"> and the selected</w:t>
      </w:r>
      <w:r w:rsidR="00165FD4">
        <w:t xml:space="preserve"> public schools prior to participation in the study.</w:t>
      </w:r>
      <w:r w:rsidR="00454170" w:rsidRPr="00454170">
        <w:t xml:space="preserve"> </w:t>
      </w:r>
      <w:r w:rsidR="00454170">
        <w:t>The research project was</w:t>
      </w:r>
      <w:r w:rsidR="001976C2">
        <w:t xml:space="preserve"> also</w:t>
      </w:r>
      <w:r w:rsidR="00454170">
        <w:t xml:space="preserve"> initially explained to parents at a parent-teacher association</w:t>
      </w:r>
      <w:r w:rsidR="001976C2">
        <w:t xml:space="preserve"> (PTA)</w:t>
      </w:r>
      <w:r w:rsidR="00454170">
        <w:t xml:space="preserve"> meeting held in the various schools. Selected students were also given participant information sheet and consent form to be delivered to their parent/guardian.</w:t>
      </w:r>
      <w:r w:rsidR="00454170" w:rsidRPr="00454170">
        <w:t xml:space="preserve"> </w:t>
      </w:r>
      <w:r w:rsidR="00454170">
        <w:t xml:space="preserve">Parental consent was </w:t>
      </w:r>
      <w:r w:rsidR="006A3A02">
        <w:t xml:space="preserve">obtained in </w:t>
      </w:r>
      <w:r w:rsidR="00454170">
        <w:t>writ</w:t>
      </w:r>
      <w:r w:rsidR="006A3A02">
        <w:t>ing</w:t>
      </w:r>
      <w:r w:rsidR="00454170">
        <w:t xml:space="preserve"> or verbal</w:t>
      </w:r>
      <w:r w:rsidR="006A3A02">
        <w:t>ly</w:t>
      </w:r>
      <w:r w:rsidR="00454170">
        <w:t xml:space="preserve"> </w:t>
      </w:r>
      <w:r w:rsidR="006A3A02">
        <w:t xml:space="preserve">when the </w:t>
      </w:r>
      <w:r w:rsidR="00454170">
        <w:t>parents/guardian</w:t>
      </w:r>
      <w:r w:rsidR="006A3A02">
        <w:t>s had</w:t>
      </w:r>
      <w:r w:rsidR="00454170">
        <w:t xml:space="preserve"> no formal education (26 of 156).</w:t>
      </w:r>
      <w:r w:rsidR="00165FD4">
        <w:t xml:space="preserve"> </w:t>
      </w:r>
      <w:r w:rsidR="00891248">
        <w:t xml:space="preserve">Informed consent was obtained from all the juveniles prior to participation. </w:t>
      </w:r>
    </w:p>
    <w:p w14:paraId="1623E633" w14:textId="00904C0E" w:rsidR="00A87377" w:rsidRDefault="0095277A" w:rsidP="00A04451">
      <w:pPr>
        <w:spacing w:line="480" w:lineRule="auto"/>
        <w:ind w:firstLine="720"/>
        <w:jc w:val="both"/>
      </w:pPr>
      <w:r>
        <w:t>The two groups were com</w:t>
      </w:r>
      <w:r w:rsidR="00E2312D">
        <w:t>parable in terms of age, gender</w:t>
      </w:r>
      <w:r w:rsidR="004C61F8">
        <w:t>,</w:t>
      </w:r>
      <w:r>
        <w:t xml:space="preserve"> r</w:t>
      </w:r>
      <w:r w:rsidR="00DF198C">
        <w:t>eligious background and neighbo</w:t>
      </w:r>
      <w:r>
        <w:t xml:space="preserve">rhood socioeconomic </w:t>
      </w:r>
      <w:r w:rsidR="0000198E">
        <w:t>condition</w:t>
      </w:r>
      <w:r w:rsidR="00926B0D">
        <w:t xml:space="preserve">. </w:t>
      </w:r>
      <w:r w:rsidR="00825B17">
        <w:t>The sample was all male juveniles</w:t>
      </w:r>
      <w:r w:rsidR="00E2312D">
        <w:t xml:space="preserve"> with </w:t>
      </w:r>
      <w:r w:rsidR="00A20D84">
        <w:t>a mean</w:t>
      </w:r>
      <w:r w:rsidR="00E2312D">
        <w:t xml:space="preserve"> age of</w:t>
      </w:r>
      <w:r>
        <w:t xml:space="preserve"> </w:t>
      </w:r>
      <w:r w:rsidR="008510D9">
        <w:t>16</w:t>
      </w:r>
      <w:r w:rsidR="005241AD">
        <w:t>.1</w:t>
      </w:r>
      <w:r w:rsidR="00A87377">
        <w:t xml:space="preserve"> (</w:t>
      </w:r>
      <w:r w:rsidR="00A87377" w:rsidRPr="004A269B">
        <w:rPr>
          <w:i/>
        </w:rPr>
        <w:t>SD</w:t>
      </w:r>
      <w:r w:rsidR="00A87377">
        <w:t xml:space="preserve"> = 1.26)</w:t>
      </w:r>
      <w:r w:rsidR="00CA6D8B">
        <w:t xml:space="preserve"> and a median age of 16 years</w:t>
      </w:r>
      <w:r w:rsidR="007D4D21">
        <w:t>. The m</w:t>
      </w:r>
      <w:r w:rsidR="0056429C">
        <w:t xml:space="preserve">ean age for juveniles in </w:t>
      </w:r>
      <w:r w:rsidR="00F47655">
        <w:t xml:space="preserve">public schools was </w:t>
      </w:r>
      <w:r w:rsidR="00556F41">
        <w:t xml:space="preserve">16.35 </w:t>
      </w:r>
      <w:r w:rsidR="005351B4">
        <w:t xml:space="preserve">with </w:t>
      </w:r>
      <w:r w:rsidR="005351B4" w:rsidRPr="00480B28">
        <w:rPr>
          <w:i/>
        </w:rPr>
        <w:t>SD</w:t>
      </w:r>
      <w:r w:rsidR="005351B4">
        <w:t xml:space="preserve"> of 1.09 and a median age of </w:t>
      </w:r>
      <w:r w:rsidR="00100F94">
        <w:t xml:space="preserve">16.5 years. </w:t>
      </w:r>
      <w:r w:rsidR="00013691">
        <w:t>The m</w:t>
      </w:r>
      <w:r w:rsidR="00B04822">
        <w:t xml:space="preserve">ean age for juveniles in institution was 15.97 with </w:t>
      </w:r>
      <w:r w:rsidR="00B04822" w:rsidRPr="00480B28">
        <w:rPr>
          <w:i/>
        </w:rPr>
        <w:t>SD</w:t>
      </w:r>
      <w:r w:rsidR="00B04822">
        <w:t xml:space="preserve"> of 1.67</w:t>
      </w:r>
      <w:r w:rsidR="00BC0CBA">
        <w:t xml:space="preserve"> and median age of </w:t>
      </w:r>
      <w:r w:rsidR="00C2700F">
        <w:t>16 years</w:t>
      </w:r>
      <w:r w:rsidR="00B04822">
        <w:t>.</w:t>
      </w:r>
      <w:r w:rsidR="00CA6D8B">
        <w:t xml:space="preserve"> </w:t>
      </w:r>
      <w:r w:rsidR="007D7D1B">
        <w:t>T</w:t>
      </w:r>
      <w:r w:rsidR="004D1CBF">
        <w:t xml:space="preserve">he </w:t>
      </w:r>
      <w:r w:rsidR="007D7D1B">
        <w:t xml:space="preserve">majority of </w:t>
      </w:r>
      <w:r w:rsidR="00825B17">
        <w:t>juveniles</w:t>
      </w:r>
      <w:r w:rsidR="004D1CBF">
        <w:t xml:space="preserve"> </w:t>
      </w:r>
      <w:r w:rsidR="00BD6B5E">
        <w:t>associate themselves with</w:t>
      </w:r>
      <w:r w:rsidR="004D1CBF">
        <w:t xml:space="preserve"> the </w:t>
      </w:r>
      <w:r w:rsidR="00A87377" w:rsidRPr="00915271">
        <w:t>Christian</w:t>
      </w:r>
      <w:r w:rsidR="00A87377">
        <w:t xml:space="preserve"> faith </w:t>
      </w:r>
      <w:r w:rsidR="00BD6B5E">
        <w:t>(82%); 16.5% professed affiliation with the Islamic religion. The rest belong</w:t>
      </w:r>
      <w:r w:rsidR="00A87377">
        <w:t xml:space="preserve"> to </w:t>
      </w:r>
      <w:r w:rsidR="00A87377" w:rsidRPr="00915271">
        <w:t>other</w:t>
      </w:r>
      <w:r w:rsidR="00A87377">
        <w:t xml:space="preserve"> religions</w:t>
      </w:r>
      <w:r w:rsidR="00A87377" w:rsidRPr="00915271">
        <w:t xml:space="preserve"> or</w:t>
      </w:r>
      <w:r w:rsidR="00A87377">
        <w:t xml:space="preserve"> had</w:t>
      </w:r>
      <w:r w:rsidR="00A87377" w:rsidRPr="00915271">
        <w:t xml:space="preserve"> no religio</w:t>
      </w:r>
      <w:r w:rsidR="00A87377">
        <w:t>us affiliation.</w:t>
      </w:r>
      <w:r w:rsidR="00C14490">
        <w:t xml:space="preserve"> </w:t>
      </w:r>
      <w:r w:rsidR="005D72CA">
        <w:t>National figures show</w:t>
      </w:r>
      <w:r w:rsidR="008D3AE3">
        <w:t xml:space="preserve"> broadly similar pattern; the majority of Ghanaians </w:t>
      </w:r>
      <w:r w:rsidR="00302C23">
        <w:t>(71</w:t>
      </w:r>
      <w:r w:rsidR="005D5FD9">
        <w:t>.2</w:t>
      </w:r>
      <w:r w:rsidR="00302C23">
        <w:t xml:space="preserve">%) </w:t>
      </w:r>
      <w:r w:rsidR="008D3AE3">
        <w:t>describe themselves as Christians</w:t>
      </w:r>
      <w:r w:rsidR="00463C03">
        <w:t>, with the remaining self-identifying as Muslims</w:t>
      </w:r>
      <w:r w:rsidR="00DF198C">
        <w:t xml:space="preserve"> (</w:t>
      </w:r>
      <w:r w:rsidR="005D5FD9">
        <w:t>17.6%)</w:t>
      </w:r>
      <w:r w:rsidR="00463C03">
        <w:t>, tradi</w:t>
      </w:r>
      <w:r w:rsidR="00C14490">
        <w:t>ti</w:t>
      </w:r>
      <w:r w:rsidR="00463C03">
        <w:t>onalist</w:t>
      </w:r>
      <w:r w:rsidR="00C14490">
        <w:t>s</w:t>
      </w:r>
      <w:r w:rsidR="005D5FD9">
        <w:t xml:space="preserve"> (5.2%),</w:t>
      </w:r>
      <w:r w:rsidR="00322BB8">
        <w:t xml:space="preserve"> non</w:t>
      </w:r>
      <w:r w:rsidR="00463C03">
        <w:t>religious</w:t>
      </w:r>
      <w:r w:rsidR="005D5FD9">
        <w:t xml:space="preserve"> (5.2%) and or other (.8%)</w:t>
      </w:r>
      <w:r w:rsidR="00463C03">
        <w:t xml:space="preserve"> </w:t>
      </w:r>
      <w:r w:rsidR="005D5FD9" w:rsidRPr="005B2BDB">
        <w:t>(Ghana Statistical Service, 20</w:t>
      </w:r>
      <w:r w:rsidR="00930546" w:rsidRPr="005B2BDB">
        <w:t>12</w:t>
      </w:r>
      <w:r w:rsidR="00A3093C" w:rsidRPr="005B2BDB">
        <w:t>).</w:t>
      </w:r>
      <w:r w:rsidR="00A3093C">
        <w:rPr>
          <w:color w:val="FF0000"/>
        </w:rPr>
        <w:t xml:space="preserve"> </w:t>
      </w:r>
    </w:p>
    <w:p w14:paraId="24F333B3" w14:textId="47DD468A" w:rsidR="0070650A" w:rsidRPr="00FA437C" w:rsidRDefault="00D031D2" w:rsidP="0070650A">
      <w:pPr>
        <w:spacing w:line="480" w:lineRule="auto"/>
        <w:jc w:val="both"/>
        <w:rPr>
          <w:i/>
        </w:rPr>
      </w:pPr>
      <w:r w:rsidRPr="00FA437C">
        <w:rPr>
          <w:i/>
        </w:rPr>
        <w:t xml:space="preserve">2.2. </w:t>
      </w:r>
      <w:r w:rsidR="00A8252A" w:rsidRPr="00FA437C">
        <w:rPr>
          <w:i/>
        </w:rPr>
        <w:t>Measure</w:t>
      </w:r>
      <w:r w:rsidR="00B50AC5">
        <w:rPr>
          <w:i/>
        </w:rPr>
        <w:t>s</w:t>
      </w:r>
    </w:p>
    <w:p w14:paraId="048BD346" w14:textId="23D53E33" w:rsidR="00370543" w:rsidRDefault="00A87377" w:rsidP="00B04784">
      <w:pPr>
        <w:spacing w:line="480" w:lineRule="auto"/>
        <w:ind w:firstLine="720"/>
        <w:jc w:val="both"/>
      </w:pPr>
      <w:r w:rsidRPr="00F428FE">
        <w:t>Data were collected through structured interviews</w:t>
      </w:r>
      <w:r w:rsidR="00927014">
        <w:t xml:space="preserve"> using a close</w:t>
      </w:r>
      <w:r w:rsidR="006A3A02">
        <w:t>d</w:t>
      </w:r>
      <w:r w:rsidR="00927014">
        <w:t>-</w:t>
      </w:r>
      <w:r w:rsidR="00ED715A">
        <w:t>ended questionnaire instrument</w:t>
      </w:r>
      <w:r w:rsidR="00E23930">
        <w:t xml:space="preserve"> administered by three research assistants (two male graduate students and one female undergraduate student)</w:t>
      </w:r>
      <w:r w:rsidRPr="00F428FE">
        <w:t>.</w:t>
      </w:r>
      <w:r w:rsidR="00CB0F99">
        <w:t xml:space="preserve"> To ensure anonymity and confidentiality, participants were interviewed </w:t>
      </w:r>
      <w:r w:rsidR="008741C2">
        <w:t xml:space="preserve">individually </w:t>
      </w:r>
      <w:r w:rsidR="00CB0F99">
        <w:t xml:space="preserve">in a private space in </w:t>
      </w:r>
      <w:r w:rsidR="00CB0F99">
        <w:lastRenderedPageBreak/>
        <w:t xml:space="preserve">the juvenile </w:t>
      </w:r>
      <w:r w:rsidR="006523A5">
        <w:t>institutions and schools.</w:t>
      </w:r>
      <w:r w:rsidR="008741C2">
        <w:t xml:space="preserve"> Interviews were conducted English which is the official medium of instruction in Ghana.</w:t>
      </w:r>
      <w:r w:rsidR="006523A5">
        <w:t xml:space="preserve"> Eac</w:t>
      </w:r>
      <w:r w:rsidR="00CB0F99">
        <w:t>h student was</w:t>
      </w:r>
      <w:r w:rsidR="004D61F3">
        <w:t xml:space="preserve"> </w:t>
      </w:r>
      <w:r w:rsidR="006523A5">
        <w:t>a</w:t>
      </w:r>
      <w:r w:rsidR="006A3A02">
        <w:t>ssigned a unique identification</w:t>
      </w:r>
      <w:r w:rsidR="006523A5">
        <w:t xml:space="preserve"> number </w:t>
      </w:r>
      <w:r w:rsidR="006A3A02">
        <w:t>instead of relying upon their name or other identifying information to ensure anonymity</w:t>
      </w:r>
      <w:r w:rsidR="004D61F3">
        <w:t>.</w:t>
      </w:r>
      <w:r w:rsidR="00DC4D72">
        <w:t xml:space="preserve"> Participants were also reminded that participation was voluntary and that they were free to refuse to answer </w:t>
      </w:r>
      <w:r w:rsidR="00A92826">
        <w:t>any</w:t>
      </w:r>
      <w:r w:rsidR="00DC4D72">
        <w:t xml:space="preserve"> questions</w:t>
      </w:r>
      <w:r w:rsidR="002911A6">
        <w:t xml:space="preserve"> without any consequences</w:t>
      </w:r>
      <w:r w:rsidR="006523A5">
        <w:t>.</w:t>
      </w:r>
      <w:r w:rsidR="003D3596">
        <w:t xml:space="preserve"> The </w:t>
      </w:r>
      <w:r w:rsidR="008741C2">
        <w:t>decision</w:t>
      </w:r>
      <w:r w:rsidR="003D3596">
        <w:t xml:space="preserve"> </w:t>
      </w:r>
      <w:r w:rsidR="008D7246">
        <w:t>to conduct an in-person</w:t>
      </w:r>
      <w:r w:rsidR="003D3596">
        <w:t xml:space="preserve"> interview was to ensure consistency</w:t>
      </w:r>
      <w:r w:rsidR="008D7246">
        <w:t>,</w:t>
      </w:r>
      <w:r w:rsidR="003D3596">
        <w:t xml:space="preserve"> as </w:t>
      </w:r>
      <w:r w:rsidR="00CE35B2">
        <w:t xml:space="preserve">a small number of </w:t>
      </w:r>
      <w:r w:rsidR="003D3596">
        <w:t>the institutional sample (11 of 115) could not read or write in English</w:t>
      </w:r>
      <w:r w:rsidR="002911A6" w:rsidRPr="00CE35B2">
        <w:t>.</w:t>
      </w:r>
      <w:r w:rsidR="006E3074">
        <w:t xml:space="preserve"> It also</w:t>
      </w:r>
      <w:r w:rsidR="002E2FE0">
        <w:t xml:space="preserve"> provided opportunity to clarify</w:t>
      </w:r>
      <w:r w:rsidR="006E3074">
        <w:t xml:space="preserve"> specific items </w:t>
      </w:r>
      <w:r w:rsidR="00EC5FF0">
        <w:t xml:space="preserve">and thereby </w:t>
      </w:r>
      <w:r w:rsidR="006523A5">
        <w:t>minimized</w:t>
      </w:r>
      <w:r w:rsidR="000D5432">
        <w:t xml:space="preserve"> potential </w:t>
      </w:r>
      <w:r w:rsidR="006E3074">
        <w:t>problem of</w:t>
      </w:r>
      <w:r w:rsidR="00EC5FF0">
        <w:t xml:space="preserve"> inaccurate response or</w:t>
      </w:r>
      <w:r w:rsidR="006E3074">
        <w:t xml:space="preserve"> nonresponse.</w:t>
      </w:r>
      <w:r w:rsidR="00CB0F99">
        <w:t xml:space="preserve"> </w:t>
      </w:r>
    </w:p>
    <w:p w14:paraId="56C563DD" w14:textId="71D0E661" w:rsidR="002C7861" w:rsidRDefault="001375AE" w:rsidP="00A04451">
      <w:pPr>
        <w:spacing w:line="480" w:lineRule="auto"/>
        <w:ind w:firstLine="720"/>
        <w:jc w:val="both"/>
      </w:pPr>
      <w:r w:rsidRPr="00F428FE">
        <w:t>Numerous variables in various domains were measured</w:t>
      </w:r>
      <w:r w:rsidR="003A3C03" w:rsidRPr="00F428FE">
        <w:t xml:space="preserve"> in this study</w:t>
      </w:r>
      <w:r w:rsidR="00723A6A" w:rsidRPr="00F428FE">
        <w:t xml:space="preserve"> (see Boakye, </w:t>
      </w:r>
      <w:r w:rsidR="001057F1">
        <w:t xml:space="preserve">2010; </w:t>
      </w:r>
      <w:r w:rsidR="00723A6A" w:rsidRPr="00F428FE">
        <w:t>2013)</w:t>
      </w:r>
      <w:r w:rsidR="003A3C03" w:rsidRPr="00F428FE">
        <w:t>. For the purpose</w:t>
      </w:r>
      <w:r w:rsidRPr="00F428FE">
        <w:t xml:space="preserve"> of this paper, we focus on</w:t>
      </w:r>
      <w:r w:rsidR="00197A95" w:rsidRPr="00F428FE">
        <w:t xml:space="preserve"> </w:t>
      </w:r>
      <w:r w:rsidR="00211075">
        <w:t xml:space="preserve">variables in the </w:t>
      </w:r>
      <w:r w:rsidRPr="00F428FE">
        <w:t>individual</w:t>
      </w:r>
      <w:r w:rsidR="00FA7B88" w:rsidRPr="00F428FE">
        <w:t xml:space="preserve"> </w:t>
      </w:r>
      <w:r w:rsidR="00197A95" w:rsidRPr="00F428FE">
        <w:t xml:space="preserve">and family </w:t>
      </w:r>
      <w:bookmarkStart w:id="0" w:name="_Toc274204909"/>
      <w:bookmarkStart w:id="1" w:name="_Toc278922873"/>
      <w:r w:rsidR="00211075">
        <w:t>domain</w:t>
      </w:r>
      <w:r w:rsidR="00ED715A">
        <w:t>.</w:t>
      </w:r>
      <w:r w:rsidR="00EB6DB8">
        <w:t xml:space="preserve"> Some of the items were adapted from previous</w:t>
      </w:r>
      <w:r w:rsidR="00A9225B">
        <w:t xml:space="preserve"> instruments (e.g., Jolliffe &amp; Farrington, 2006; Loeber et al., 1998)</w:t>
      </w:r>
      <w:r w:rsidR="00D95335">
        <w:t>,</w:t>
      </w:r>
      <w:r w:rsidR="00A9225B">
        <w:t xml:space="preserve"> whereas others were developed from the context (see Boakye 2010)</w:t>
      </w:r>
      <w:r w:rsidR="0054154B">
        <w:t>.</w:t>
      </w:r>
      <w:r w:rsidR="00ED715A">
        <w:t xml:space="preserve"> </w:t>
      </w:r>
      <w:r w:rsidR="00F524DD" w:rsidRPr="004A7A35">
        <w:t>Particular attention was given to the local context in developi</w:t>
      </w:r>
      <w:r w:rsidR="00644675" w:rsidRPr="004A7A35">
        <w:t>ng the questionnaire instrument</w:t>
      </w:r>
      <w:r w:rsidR="00F524DD" w:rsidRPr="004A7A35">
        <w:t>. The instrument was piloted and revised prior to conducting the main study (see Boakye, 2010</w:t>
      </w:r>
      <w:r w:rsidR="00DA0B53" w:rsidRPr="004A7A35">
        <w:t>; 2013</w:t>
      </w:r>
      <w:r w:rsidR="00F524DD" w:rsidRPr="004A7A35">
        <w:t xml:space="preserve">). </w:t>
      </w:r>
      <w:r w:rsidR="00507FBD" w:rsidRPr="00F428FE">
        <w:t>T</w:t>
      </w:r>
      <w:r w:rsidR="00827082" w:rsidRPr="00F428FE">
        <w:t xml:space="preserve">he individual variables </w:t>
      </w:r>
      <w:r w:rsidR="00507FBD" w:rsidRPr="00F428FE">
        <w:t xml:space="preserve">measured include </w:t>
      </w:r>
      <w:r w:rsidR="00FA7B88" w:rsidRPr="00F428FE">
        <w:t>negative attitude to school, truancy</w:t>
      </w:r>
      <w:r w:rsidR="002450AD" w:rsidRPr="00F428FE">
        <w:t xml:space="preserve">, </w:t>
      </w:r>
      <w:r w:rsidR="00243986" w:rsidRPr="00F428FE">
        <w:t>and precocious</w:t>
      </w:r>
      <w:r w:rsidR="002450AD" w:rsidRPr="00F428FE">
        <w:t xml:space="preserve"> sexual be</w:t>
      </w:r>
      <w:r w:rsidR="00FA7B88" w:rsidRPr="00F428FE">
        <w:t>h</w:t>
      </w:r>
      <w:r w:rsidR="002450AD" w:rsidRPr="00F428FE">
        <w:t>a</w:t>
      </w:r>
      <w:r w:rsidR="00243986">
        <w:t>vio</w:t>
      </w:r>
      <w:r w:rsidR="00FA7B88" w:rsidRPr="00F428FE">
        <w:t>r such as watching p</w:t>
      </w:r>
      <w:r w:rsidR="00FE3B4C" w:rsidRPr="00F428FE">
        <w:t>ornography, visiting brothels and</w:t>
      </w:r>
      <w:r w:rsidR="00D80BC5" w:rsidRPr="00F428FE">
        <w:t xml:space="preserve"> paying for sex</w:t>
      </w:r>
      <w:r w:rsidR="00FA7B88" w:rsidRPr="00F428FE">
        <w:t>.</w:t>
      </w:r>
      <w:r w:rsidR="007B2000" w:rsidRPr="00F428FE">
        <w:t xml:space="preserve"> </w:t>
      </w:r>
      <w:r w:rsidR="002450AD" w:rsidRPr="00F428FE">
        <w:t>Such early sexual acts</w:t>
      </w:r>
      <w:r w:rsidR="007B2000" w:rsidRPr="00F428FE">
        <w:t xml:space="preserve"> </w:t>
      </w:r>
      <w:r w:rsidR="002450AD" w:rsidRPr="00F428FE">
        <w:t>have</w:t>
      </w:r>
      <w:r w:rsidR="007B2000" w:rsidRPr="00F428FE">
        <w:t xml:space="preserve"> been noted as co</w:t>
      </w:r>
      <w:r w:rsidR="00507FBD" w:rsidRPr="00F428FE">
        <w:t>mmon among high-</w:t>
      </w:r>
      <w:r w:rsidR="007B2000" w:rsidRPr="00F428FE">
        <w:t>risk groups</w:t>
      </w:r>
      <w:r w:rsidR="0033766F" w:rsidRPr="00F428FE">
        <w:t xml:space="preserve"> including s</w:t>
      </w:r>
      <w:r w:rsidR="007B2000" w:rsidRPr="00F428FE">
        <w:t>treet children and other vulnerable gr</w:t>
      </w:r>
      <w:r w:rsidR="006E030F">
        <w:t>oups (Oduro, 2012; Tenkorang &amp;</w:t>
      </w:r>
      <w:r w:rsidR="006938C3">
        <w:t xml:space="preserve"> Owusu, 2013</w:t>
      </w:r>
      <w:r w:rsidR="007B2000" w:rsidRPr="008F6A5C">
        <w:t>).</w:t>
      </w:r>
      <w:r w:rsidR="007B2000" w:rsidRPr="008F6A5C">
        <w:rPr>
          <w:i/>
        </w:rPr>
        <w:t xml:space="preserve"> </w:t>
      </w:r>
      <w:r w:rsidR="00825B17" w:rsidRPr="008F6A5C">
        <w:t>The juveniles</w:t>
      </w:r>
      <w:r w:rsidR="00FA7B88" w:rsidRPr="008F6A5C">
        <w:t xml:space="preserve"> were also asked to report their use of alcohol</w:t>
      </w:r>
      <w:r w:rsidR="002C7861">
        <w:t>,</w:t>
      </w:r>
      <w:r w:rsidR="00FA7B88" w:rsidRPr="008F6A5C">
        <w:t xml:space="preserve"> </w:t>
      </w:r>
      <w:r w:rsidR="002C7861">
        <w:t>tobacco,</w:t>
      </w:r>
      <w:r w:rsidR="004B6ECF" w:rsidRPr="008F6A5C">
        <w:t xml:space="preserve"> and</w:t>
      </w:r>
      <w:r w:rsidR="002C7861">
        <w:t>/or</w:t>
      </w:r>
      <w:r w:rsidR="004B6ECF" w:rsidRPr="008F6A5C">
        <w:t xml:space="preserve"> other </w:t>
      </w:r>
      <w:r w:rsidR="002C7861">
        <w:t xml:space="preserve">illegal </w:t>
      </w:r>
      <w:r w:rsidR="004B6ECF" w:rsidRPr="008F6A5C">
        <w:t>substance</w:t>
      </w:r>
      <w:r w:rsidR="0008699F" w:rsidRPr="008F6A5C">
        <w:t>s</w:t>
      </w:r>
      <w:r w:rsidR="002C7861">
        <w:t>,</w:t>
      </w:r>
      <w:r w:rsidR="004B6ECF" w:rsidRPr="008F6A5C">
        <w:t xml:space="preserve"> such as </w:t>
      </w:r>
      <w:r w:rsidR="00952F97">
        <w:t>cannabis</w:t>
      </w:r>
      <w:r w:rsidR="004B6ECF" w:rsidRPr="008F6A5C">
        <w:t xml:space="preserve">. </w:t>
      </w:r>
      <w:r w:rsidR="00957FC0" w:rsidRPr="008F6A5C">
        <w:t>These factors are considered risk markers or correlates (</w:t>
      </w:r>
      <w:r w:rsidR="0091271A" w:rsidRPr="008F6A5C">
        <w:t>Hawkins</w:t>
      </w:r>
      <w:r w:rsidR="00405D13" w:rsidRPr="008F6A5C">
        <w:t xml:space="preserve"> et al.</w:t>
      </w:r>
      <w:r w:rsidR="000F44DD">
        <w:t>,</w:t>
      </w:r>
      <w:r w:rsidR="00405D13" w:rsidRPr="008F6A5C">
        <w:t xml:space="preserve"> </w:t>
      </w:r>
      <w:r w:rsidR="00C325C2" w:rsidRPr="008F6A5C">
        <w:t>1992)</w:t>
      </w:r>
      <w:r w:rsidR="00957FC0" w:rsidRPr="008F6A5C">
        <w:t>.</w:t>
      </w:r>
      <w:r w:rsidR="00957FC0">
        <w:t xml:space="preserve"> </w:t>
      </w:r>
    </w:p>
    <w:p w14:paraId="2980DF31" w14:textId="3434184C" w:rsidR="00126B9D" w:rsidRDefault="00996E7E" w:rsidP="00A04451">
      <w:pPr>
        <w:spacing w:line="480" w:lineRule="auto"/>
        <w:ind w:firstLine="720"/>
        <w:jc w:val="both"/>
      </w:pPr>
      <w:r w:rsidRPr="00352139">
        <w:lastRenderedPageBreak/>
        <w:t>The fo</w:t>
      </w:r>
      <w:r w:rsidR="00352139">
        <w:t>cus is on dynamic risk factors; t</w:t>
      </w:r>
      <w:r w:rsidR="005C0337" w:rsidRPr="00352139">
        <w:t>hat is factor</w:t>
      </w:r>
      <w:r w:rsidR="00A03C10">
        <w:t>s</w:t>
      </w:r>
      <w:r w:rsidR="005C0337" w:rsidRPr="00352139">
        <w:t xml:space="preserve"> that</w:t>
      </w:r>
      <w:r w:rsidRPr="00352139">
        <w:t xml:space="preserve"> are </w:t>
      </w:r>
      <w:r w:rsidR="005C0337" w:rsidRPr="00352139">
        <w:t xml:space="preserve">considered </w:t>
      </w:r>
      <w:r w:rsidRPr="00352139">
        <w:t>amenable to change through appropriate</w:t>
      </w:r>
      <w:r>
        <w:t xml:space="preserve"> intervention techniques (Beech</w:t>
      </w:r>
      <w:r w:rsidR="006E631F">
        <w:t xml:space="preserve"> &amp; Craig, 2012</w:t>
      </w:r>
      <w:r>
        <w:t>)</w:t>
      </w:r>
      <w:r w:rsidR="00CD50F0">
        <w:t>.</w:t>
      </w:r>
      <w:r>
        <w:rPr>
          <w:i/>
        </w:rPr>
        <w:t xml:space="preserve"> </w:t>
      </w:r>
      <w:r w:rsidR="008F6A5C">
        <w:t>Examples include</w:t>
      </w:r>
      <w:r w:rsidR="00F70956">
        <w:t xml:space="preserve"> </w:t>
      </w:r>
      <w:r w:rsidR="000D0146">
        <w:t>impulsiveness, academic difficulties, empathy, and low religiosity.</w:t>
      </w:r>
      <w:r w:rsidR="00D80E6D">
        <w:t xml:space="preserve"> Items comprising these scales range from</w:t>
      </w:r>
      <w:r w:rsidR="000F4E54">
        <w:t xml:space="preserve"> two to ten with a generally good </w:t>
      </w:r>
      <w:r w:rsidR="002F647C">
        <w:t>internal consistency</w:t>
      </w:r>
      <w:r w:rsidR="00516D40">
        <w:t>.</w:t>
      </w:r>
      <w:r w:rsidR="007671B9">
        <w:t xml:space="preserve"> </w:t>
      </w:r>
      <w:r w:rsidR="00564B2F">
        <w:t xml:space="preserve">For academic performance, the juveniles were asked </w:t>
      </w:r>
      <w:r w:rsidR="00564B2F" w:rsidRPr="008B4C11">
        <w:t>to indicate the level of difficulty they have/had in understanding</w:t>
      </w:r>
      <w:r w:rsidR="00564B2F">
        <w:t xml:space="preserve"> </w:t>
      </w:r>
      <w:r w:rsidR="00564B2F" w:rsidRPr="008B4C11">
        <w:t>English and</w:t>
      </w:r>
      <w:r w:rsidR="00002C4B">
        <w:t xml:space="preserve"> Mathematics</w:t>
      </w:r>
      <w:r w:rsidR="00CD6C28">
        <w:t>,</w:t>
      </w:r>
      <w:r w:rsidR="00002C4B">
        <w:t xml:space="preserve"> which are core subjects in school</w:t>
      </w:r>
      <w:r w:rsidR="00564B2F">
        <w:t xml:space="preserve">. </w:t>
      </w:r>
      <w:r w:rsidR="00564B2F" w:rsidRPr="008B4C11">
        <w:t>They were also asked to indicate the extent of aca</w:t>
      </w:r>
      <w:r w:rsidR="00564B2F">
        <w:t>demic difficulties they have/had experienced</w:t>
      </w:r>
      <w:r w:rsidR="00564B2F" w:rsidRPr="008B4C11">
        <w:t xml:space="preserve"> </w:t>
      </w:r>
      <w:r w:rsidR="00564B2F">
        <w:t xml:space="preserve">in school </w:t>
      </w:r>
      <w:r w:rsidR="00564B2F" w:rsidRPr="008B4C11">
        <w:t>as well as their best subjects or the subject they like/liked best in school</w:t>
      </w:r>
      <w:r w:rsidR="00564B2F" w:rsidRPr="008F3C44">
        <w:t xml:space="preserve">. The officially delinquent </w:t>
      </w:r>
      <w:r w:rsidR="00A820B7">
        <w:t>juveniles</w:t>
      </w:r>
      <w:r w:rsidR="00564B2F" w:rsidRPr="008F3C44">
        <w:t xml:space="preserve"> were asked about their school experiences prior to arrest or detention</w:t>
      </w:r>
      <w:r w:rsidR="00656EEA">
        <w:t>,</w:t>
      </w:r>
      <w:r w:rsidR="00564B2F" w:rsidRPr="008F3C44">
        <w:t xml:space="preserve"> </w:t>
      </w:r>
      <w:r w:rsidR="00656EEA">
        <w:t>given that</w:t>
      </w:r>
      <w:r w:rsidR="00564B2F" w:rsidRPr="008F3C44">
        <w:t xml:space="preserve"> their education </w:t>
      </w:r>
      <w:r w:rsidR="00656EEA">
        <w:t xml:space="preserve">was </w:t>
      </w:r>
      <w:r w:rsidR="00564B2F" w:rsidRPr="008F3C44">
        <w:t>often than not interrupted during the period of arrest and detention</w:t>
      </w:r>
      <w:r w:rsidR="00002C4B">
        <w:t xml:space="preserve">. </w:t>
      </w:r>
      <w:r w:rsidR="00F50757">
        <w:t>Responses to three</w:t>
      </w:r>
      <w:r w:rsidR="00564B2F" w:rsidRPr="008F3C44">
        <w:t xml:space="preserve"> items were summed up to form the</w:t>
      </w:r>
      <w:r w:rsidR="00564B2F" w:rsidRPr="008B4C11">
        <w:t xml:space="preserve"> academic </w:t>
      </w:r>
      <w:r w:rsidR="00516DEA">
        <w:t>problem/difficulty construct (</w:t>
      </w:r>
      <w:r w:rsidR="00102027">
        <w:t xml:space="preserve">Cronbach’s alpha </w:t>
      </w:r>
      <w:r w:rsidR="00CC337D" w:rsidRPr="00CF17CD">
        <w:t>(</w:t>
      </w:r>
      <w:r w:rsidR="00913AFB" w:rsidRPr="00CF17CD">
        <w:rPr>
          <w:rFonts w:ascii="Lucida Grande" w:hAnsi="Lucida Grande" w:cs="Lucida Grande"/>
          <w:color w:val="000000"/>
        </w:rPr>
        <w:t>α</w:t>
      </w:r>
      <w:r w:rsidR="00B221D4" w:rsidRPr="00CF17CD">
        <w:t xml:space="preserve"> =</w:t>
      </w:r>
      <w:r w:rsidR="00F4636E" w:rsidRPr="00CF17CD">
        <w:t>.</w:t>
      </w:r>
      <w:r w:rsidR="00F4636E">
        <w:t>62)</w:t>
      </w:r>
      <w:r w:rsidR="00564B2F" w:rsidRPr="008B4C11">
        <w:t>.</w:t>
      </w:r>
      <w:r w:rsidR="00835A39">
        <w:t xml:space="preserve"> </w:t>
      </w:r>
      <w:r w:rsidR="0090646B">
        <w:t>Impulsiveness was asses</w:t>
      </w:r>
      <w:r w:rsidR="000959DB">
        <w:t xml:space="preserve">sed based on 10 items. Examples of items were </w:t>
      </w:r>
      <w:r w:rsidR="006D6DFF">
        <w:t>“</w:t>
      </w:r>
      <w:r w:rsidR="00AF70BB">
        <w:t>Y</w:t>
      </w:r>
      <w:r w:rsidR="00580A51">
        <w:t xml:space="preserve">ou have trouble sitting still and doing the same thing </w:t>
      </w:r>
      <w:r w:rsidR="006D6DFF">
        <w:t>for a long time”; “</w:t>
      </w:r>
      <w:r w:rsidR="00147D66" w:rsidRPr="008B4C11">
        <w:t xml:space="preserve">You often say or do things that you later feel you shouldn’t have said or </w:t>
      </w:r>
      <w:r w:rsidR="006D6DFF">
        <w:t>done”</w:t>
      </w:r>
      <w:r w:rsidR="00147D66">
        <w:t>; and</w:t>
      </w:r>
      <w:r w:rsidR="009C7B3E">
        <w:t xml:space="preserve"> </w:t>
      </w:r>
      <w:r w:rsidR="006D6DFF">
        <w:t>“</w:t>
      </w:r>
      <w:r w:rsidR="00147D66" w:rsidRPr="008B4C11">
        <w:t>You are quick to hit any</w:t>
      </w:r>
      <w:r w:rsidR="009C7B3E">
        <w:t>one who tries to argue with you</w:t>
      </w:r>
      <w:r w:rsidR="006D6DFF">
        <w:t>”</w:t>
      </w:r>
      <w:r w:rsidR="001701A3">
        <w:t xml:space="preserve"> (</w:t>
      </w:r>
      <w:r w:rsidR="00EE5620" w:rsidRPr="004273A1">
        <w:rPr>
          <w:rFonts w:ascii="Lucida Grande" w:hAnsi="Lucida Grande" w:cs="Lucida Grande"/>
          <w:color w:val="000000"/>
        </w:rPr>
        <w:t>α</w:t>
      </w:r>
      <w:r w:rsidR="00EE5620">
        <w:t xml:space="preserve"> = .</w:t>
      </w:r>
      <w:r w:rsidR="00BD79D9">
        <w:t>60</w:t>
      </w:r>
      <w:r w:rsidR="00EE5620">
        <w:t>)</w:t>
      </w:r>
      <w:r w:rsidR="00B211B7">
        <w:t xml:space="preserve">. </w:t>
      </w:r>
      <w:r w:rsidR="0086149B">
        <w:t xml:space="preserve">Response to items were: 2 = </w:t>
      </w:r>
      <w:r w:rsidR="0086149B" w:rsidRPr="002B3F8D">
        <w:rPr>
          <w:i/>
        </w:rPr>
        <w:t>very true</w:t>
      </w:r>
      <w:r w:rsidR="0086149B">
        <w:t xml:space="preserve">; 1 = </w:t>
      </w:r>
      <w:r w:rsidR="0086149B" w:rsidRPr="002B3F8D">
        <w:rPr>
          <w:i/>
        </w:rPr>
        <w:t>sometimes true</w:t>
      </w:r>
      <w:r w:rsidR="0086149B">
        <w:t>; and 0 =</w:t>
      </w:r>
      <w:r w:rsidR="00BE0AF6">
        <w:t xml:space="preserve"> </w:t>
      </w:r>
      <w:r w:rsidR="00B976CA" w:rsidRPr="002B3F8D">
        <w:rPr>
          <w:i/>
        </w:rPr>
        <w:t>n</w:t>
      </w:r>
      <w:r w:rsidR="0086149B" w:rsidRPr="002B3F8D">
        <w:rPr>
          <w:i/>
        </w:rPr>
        <w:t>ot true</w:t>
      </w:r>
      <w:r w:rsidR="0086149B">
        <w:t>.</w:t>
      </w:r>
      <w:r w:rsidR="005250F3">
        <w:t xml:space="preserve"> </w:t>
      </w:r>
      <w:r w:rsidR="00500E77">
        <w:t>Items used to measure lack of guilt were revised from eight to five</w:t>
      </w:r>
      <w:r w:rsidR="0094191F">
        <w:t xml:space="preserve"> following pilot</w:t>
      </w:r>
      <w:r w:rsidR="00EF2B37">
        <w:t xml:space="preserve"> study</w:t>
      </w:r>
      <w:r w:rsidR="0094191F">
        <w:t>. These</w:t>
      </w:r>
      <w:r w:rsidR="00412F2C">
        <w:t xml:space="preserve"> include</w:t>
      </w:r>
      <w:r w:rsidR="00807476">
        <w:t xml:space="preserve"> </w:t>
      </w:r>
      <w:r w:rsidR="006D6DFF">
        <w:t>“</w:t>
      </w:r>
      <w:r w:rsidR="00412F2C" w:rsidRPr="008B4C11">
        <w:t>You believe it is a waste of time to sit down and feel bad</w:t>
      </w:r>
      <w:r w:rsidR="006D6DFF">
        <w:t xml:space="preserve"> about what you have done wrong”</w:t>
      </w:r>
      <w:r w:rsidR="00412F2C">
        <w:t xml:space="preserve">; </w:t>
      </w:r>
      <w:r w:rsidR="0094191F">
        <w:t xml:space="preserve"> </w:t>
      </w:r>
      <w:r w:rsidR="006D6DFF">
        <w:t>“</w:t>
      </w:r>
      <w:r w:rsidR="006E6F06" w:rsidRPr="008B4C11">
        <w:t xml:space="preserve">You are always happy whenever you are </w:t>
      </w:r>
      <w:r w:rsidR="006D6DFF">
        <w:t xml:space="preserve">able to teach someone a </w:t>
      </w:r>
      <w:r w:rsidR="00656EEA">
        <w:t>‘</w:t>
      </w:r>
      <w:r w:rsidR="006D6DFF">
        <w:t>lesson</w:t>
      </w:r>
      <w:r w:rsidR="00656EEA">
        <w:t>’</w:t>
      </w:r>
      <w:r w:rsidR="006D6DFF">
        <w:t>”</w:t>
      </w:r>
      <w:r w:rsidR="00EA2622">
        <w:t>;</w:t>
      </w:r>
      <w:r w:rsidR="00331842">
        <w:t xml:space="preserve"> </w:t>
      </w:r>
      <w:r w:rsidR="00EA2622">
        <w:t xml:space="preserve">and </w:t>
      </w:r>
      <w:r w:rsidR="006D6DFF">
        <w:t>“</w:t>
      </w:r>
      <w:r w:rsidR="00EA2622" w:rsidRPr="008B4C11">
        <w:t>You don’t feel bad about what others think you have done wrong</w:t>
      </w:r>
      <w:r w:rsidR="006D6DFF">
        <w:t>”</w:t>
      </w:r>
      <w:r w:rsidR="00EA2622">
        <w:t xml:space="preserve"> </w:t>
      </w:r>
      <w:r w:rsidR="00EA2622" w:rsidRPr="00331842">
        <w:t>(</w:t>
      </w:r>
      <w:r w:rsidR="00EA2622" w:rsidRPr="00D62120">
        <w:rPr>
          <w:rFonts w:ascii="Lucida Grande" w:hAnsi="Lucida Grande" w:cs="Lucida Grande"/>
          <w:color w:val="000000"/>
        </w:rPr>
        <w:t>α</w:t>
      </w:r>
      <w:r w:rsidR="00EA2622">
        <w:t xml:space="preserve"> = .</w:t>
      </w:r>
      <w:r w:rsidR="00B07976">
        <w:t>61)</w:t>
      </w:r>
      <w:r w:rsidR="004E1445">
        <w:t>.</w:t>
      </w:r>
    </w:p>
    <w:p w14:paraId="39098F38" w14:textId="4D94FA50" w:rsidR="00F1066A" w:rsidRPr="00D62120" w:rsidRDefault="00794151" w:rsidP="00A04451">
      <w:pPr>
        <w:spacing w:line="480" w:lineRule="auto"/>
        <w:ind w:firstLine="720"/>
        <w:jc w:val="both"/>
      </w:pPr>
      <w:r w:rsidRPr="0070650A">
        <w:t>Some of the constructs proved especially difficult to measure</w:t>
      </w:r>
      <w:r w:rsidR="00887922" w:rsidRPr="0070650A">
        <w:t xml:space="preserve"> based on</w:t>
      </w:r>
      <w:r w:rsidRPr="0070650A">
        <w:t xml:space="preserve"> items</w:t>
      </w:r>
      <w:r w:rsidR="00887922" w:rsidRPr="0070650A">
        <w:t xml:space="preserve"> adapted</w:t>
      </w:r>
      <w:r w:rsidRPr="0070650A">
        <w:t xml:space="preserve"> from previous </w:t>
      </w:r>
      <w:r w:rsidR="00846437">
        <w:t>instruments</w:t>
      </w:r>
      <w:r w:rsidRPr="00C45EF5">
        <w:t>.</w:t>
      </w:r>
      <w:r w:rsidR="00F534C0">
        <w:t xml:space="preserve"> This was the case with</w:t>
      </w:r>
      <w:r w:rsidRPr="0070650A">
        <w:t xml:space="preserve"> </w:t>
      </w:r>
      <w:r w:rsidR="00DB0D76" w:rsidRPr="005235AC">
        <w:t xml:space="preserve">the </w:t>
      </w:r>
      <w:r w:rsidR="00827272">
        <w:rPr>
          <w:color w:val="231F20"/>
        </w:rPr>
        <w:t>10</w:t>
      </w:r>
      <w:r w:rsidR="00DB0D76" w:rsidRPr="00D62120">
        <w:rPr>
          <w:color w:val="231F20"/>
        </w:rPr>
        <w:t xml:space="preserve"> items </w:t>
      </w:r>
      <w:r w:rsidR="00DB0D76" w:rsidRPr="00D62120">
        <w:rPr>
          <w:color w:val="231F20"/>
        </w:rPr>
        <w:lastRenderedPageBreak/>
        <w:t>adapted from the B</w:t>
      </w:r>
      <w:r w:rsidR="002374D3" w:rsidRPr="00D62120">
        <w:rPr>
          <w:color w:val="231F20"/>
        </w:rPr>
        <w:t xml:space="preserve">asic </w:t>
      </w:r>
      <w:r w:rsidR="00DB0D76" w:rsidRPr="00D62120">
        <w:rPr>
          <w:color w:val="231F20"/>
        </w:rPr>
        <w:t>E</w:t>
      </w:r>
      <w:r w:rsidR="002374D3" w:rsidRPr="00D62120">
        <w:rPr>
          <w:color w:val="231F20"/>
        </w:rPr>
        <w:t xml:space="preserve">mpathy </w:t>
      </w:r>
      <w:r w:rsidR="00DB0D76" w:rsidRPr="00D62120">
        <w:rPr>
          <w:color w:val="231F20"/>
        </w:rPr>
        <w:t>S</w:t>
      </w:r>
      <w:r w:rsidR="002374D3" w:rsidRPr="00D62120">
        <w:rPr>
          <w:color w:val="231F20"/>
        </w:rPr>
        <w:t>cale</w:t>
      </w:r>
      <w:r w:rsidR="00DB0D76" w:rsidRPr="00D62120">
        <w:rPr>
          <w:color w:val="231F20"/>
        </w:rPr>
        <w:t xml:space="preserve"> </w:t>
      </w:r>
      <w:r w:rsidR="002374D3" w:rsidRPr="005235AC">
        <w:t>(Jolliffe &amp; Farrington, 2006)</w:t>
      </w:r>
      <w:r w:rsidR="00F534C0">
        <w:t xml:space="preserve"> to measure empathy and its </w:t>
      </w:r>
      <w:r w:rsidR="00DB0D76" w:rsidRPr="00D62120">
        <w:rPr>
          <w:color w:val="231F20"/>
        </w:rPr>
        <w:t>two subdimensions</w:t>
      </w:r>
      <w:r w:rsidR="00B73F8A" w:rsidRPr="00D62120">
        <w:rPr>
          <w:color w:val="231F20"/>
        </w:rPr>
        <w:t xml:space="preserve"> </w:t>
      </w:r>
      <w:r w:rsidR="00F534C0">
        <w:rPr>
          <w:color w:val="231F20"/>
        </w:rPr>
        <w:t>-</w:t>
      </w:r>
      <w:r w:rsidR="00DB0D76" w:rsidRPr="00D62120">
        <w:rPr>
          <w:color w:val="231F20"/>
        </w:rPr>
        <w:t>cognitive and affective empathy</w:t>
      </w:r>
      <w:r w:rsidR="00F534C0">
        <w:rPr>
          <w:color w:val="231F20"/>
        </w:rPr>
        <w:t>.</w:t>
      </w:r>
      <w:r w:rsidR="00DB0D76" w:rsidRPr="00D62120">
        <w:rPr>
          <w:color w:val="231F20"/>
        </w:rPr>
        <w:t xml:space="preserve"> </w:t>
      </w:r>
      <w:r w:rsidR="00431F87">
        <w:rPr>
          <w:color w:val="231F20"/>
        </w:rPr>
        <w:t>Final</w:t>
      </w:r>
      <w:r w:rsidR="004D2317">
        <w:rPr>
          <w:color w:val="231F20"/>
        </w:rPr>
        <w:t>ly,</w:t>
      </w:r>
      <w:r w:rsidR="00431F87">
        <w:rPr>
          <w:color w:val="231F20"/>
        </w:rPr>
        <w:t xml:space="preserve"> </w:t>
      </w:r>
      <w:r w:rsidR="00431F87" w:rsidRPr="005C69FE">
        <w:rPr>
          <w:color w:val="231F20"/>
        </w:rPr>
        <w:t>t</w:t>
      </w:r>
      <w:r w:rsidR="00DB0D76" w:rsidRPr="00D62120">
        <w:rPr>
          <w:color w:val="231F20"/>
        </w:rPr>
        <w:t>wo of the items measu</w:t>
      </w:r>
      <w:r w:rsidR="00C674BF" w:rsidRPr="00431F87">
        <w:rPr>
          <w:color w:val="231F20"/>
        </w:rPr>
        <w:t>ring affective empathy</w:t>
      </w:r>
      <w:r w:rsidR="00DB0D76" w:rsidRPr="00D62120">
        <w:rPr>
          <w:color w:val="231F20"/>
        </w:rPr>
        <w:t xml:space="preserve"> </w:t>
      </w:r>
      <w:r w:rsidR="00B73F8A" w:rsidRPr="00D62120">
        <w:rPr>
          <w:color w:val="231F20"/>
        </w:rPr>
        <w:t>showed better reliability (</w:t>
      </w:r>
      <w:r w:rsidR="00B73F8A" w:rsidRPr="00D62120">
        <w:rPr>
          <w:rFonts w:ascii="Lucida Grande" w:hAnsi="Lucida Grande" w:cs="Lucida Grande"/>
          <w:color w:val="000000"/>
        </w:rPr>
        <w:t>α</w:t>
      </w:r>
      <w:r w:rsidR="00DB0D76" w:rsidRPr="00D62120">
        <w:rPr>
          <w:color w:val="231F20"/>
        </w:rPr>
        <w:t xml:space="preserve"> = .56) compared with the six items intended to </w:t>
      </w:r>
      <w:r w:rsidR="00B73F8A" w:rsidRPr="00D62120">
        <w:rPr>
          <w:color w:val="231F20"/>
        </w:rPr>
        <w:t>measure cognitive empathy (</w:t>
      </w:r>
      <w:r w:rsidR="00B73F8A" w:rsidRPr="00D62120">
        <w:rPr>
          <w:rFonts w:ascii="Lucida Grande" w:hAnsi="Lucida Grande" w:cs="Lucida Grande"/>
          <w:color w:val="000000"/>
        </w:rPr>
        <w:t>α</w:t>
      </w:r>
      <w:r w:rsidR="00DB0D76" w:rsidRPr="00D62120">
        <w:rPr>
          <w:color w:val="231F20"/>
        </w:rPr>
        <w:t xml:space="preserve"> = .27).</w:t>
      </w:r>
      <w:r w:rsidR="00B73F8A">
        <w:rPr>
          <w:color w:val="231F20"/>
          <w:sz w:val="20"/>
          <w:szCs w:val="20"/>
        </w:rPr>
        <w:t xml:space="preserve"> </w:t>
      </w:r>
      <w:r w:rsidR="00B100BC">
        <w:t>T</w:t>
      </w:r>
      <w:r w:rsidR="00FF6113">
        <w:t xml:space="preserve">he two items were: </w:t>
      </w:r>
      <w:r w:rsidR="00AF3D49">
        <w:t>“</w:t>
      </w:r>
      <w:r w:rsidR="00FF6113" w:rsidRPr="008B4C11">
        <w:t>You often get upset whenever you see someone in tr</w:t>
      </w:r>
      <w:r w:rsidR="00AF3D49">
        <w:t>ouble or being treated unfairly” and “</w:t>
      </w:r>
      <w:r w:rsidR="00FF6113" w:rsidRPr="008B4C11">
        <w:t>You often feel bad whenever you fail or are un</w:t>
      </w:r>
      <w:r w:rsidR="00AF3D49">
        <w:t>able to help someone in trouble”</w:t>
      </w:r>
      <w:r w:rsidR="00B06D9C">
        <w:t xml:space="preserve">. </w:t>
      </w:r>
      <w:r w:rsidR="00FF6113">
        <w:t>T</w:t>
      </w:r>
      <w:r w:rsidR="00B100BC">
        <w:t xml:space="preserve">he affective empathy construct was retained </w:t>
      </w:r>
      <w:r w:rsidR="005224DF">
        <w:t xml:space="preserve">in the present </w:t>
      </w:r>
      <w:r w:rsidR="00B100BC">
        <w:t>study</w:t>
      </w:r>
      <w:r w:rsidR="00EE2991">
        <w:t xml:space="preserve">. </w:t>
      </w:r>
      <w:r w:rsidR="00126B9D" w:rsidRPr="00D62120">
        <w:rPr>
          <w:color w:val="231F20"/>
        </w:rPr>
        <w:t>The juveniles were asked about their religious affiliation, frequency of participation in religious activities, and the importance of their religious beliefs in their daily lives. Importance of religious belief was assessed on a 5-point scale, ranging from not at all important (1) to extremely important (5).</w:t>
      </w:r>
    </w:p>
    <w:p w14:paraId="3C932908" w14:textId="35BCC0B0" w:rsidR="00C912B8" w:rsidRDefault="00E61DE6" w:rsidP="00480B28">
      <w:pPr>
        <w:spacing w:line="480" w:lineRule="auto"/>
        <w:ind w:firstLine="720"/>
        <w:jc w:val="both"/>
        <w:rPr>
          <w:color w:val="231F20"/>
        </w:rPr>
      </w:pPr>
      <w:r w:rsidRPr="008D5B35">
        <w:t xml:space="preserve">Variables measured at the family level were </w:t>
      </w:r>
      <w:r w:rsidR="00D3620A">
        <w:t>categoriz</w:t>
      </w:r>
      <w:r w:rsidRPr="001B0181">
        <w:t>ed</w:t>
      </w:r>
      <w:r w:rsidRPr="008D5B35">
        <w:t xml:space="preserve"> into childrearing and </w:t>
      </w:r>
      <w:r w:rsidR="00660BC7" w:rsidRPr="008D5B35">
        <w:t>parental/</w:t>
      </w:r>
      <w:r w:rsidR="00BE33B1" w:rsidRPr="008D5B35">
        <w:t xml:space="preserve">family </w:t>
      </w:r>
      <w:r w:rsidR="00A21092">
        <w:t xml:space="preserve">background </w:t>
      </w:r>
      <w:r w:rsidR="00D41CA7">
        <w:t>factors</w:t>
      </w:r>
      <w:r w:rsidRPr="008D5B35">
        <w:t xml:space="preserve">. </w:t>
      </w:r>
      <w:r w:rsidR="005F240F" w:rsidRPr="008D5B35">
        <w:t xml:space="preserve">Childrearing variables assessed include </w:t>
      </w:r>
      <w:r w:rsidR="006646A5">
        <w:t xml:space="preserve">lack of </w:t>
      </w:r>
      <w:r w:rsidR="009A5AB6">
        <w:t xml:space="preserve">parental warmth, </w:t>
      </w:r>
      <w:r w:rsidR="005F240F" w:rsidRPr="008D5B35">
        <w:t xml:space="preserve">poor </w:t>
      </w:r>
      <w:r w:rsidR="002A1381">
        <w:t xml:space="preserve">parental </w:t>
      </w:r>
      <w:r w:rsidR="005F240F" w:rsidRPr="008D5B35">
        <w:t>supervision,</w:t>
      </w:r>
      <w:bookmarkEnd w:id="0"/>
      <w:bookmarkEnd w:id="1"/>
      <w:r w:rsidR="009F54AF" w:rsidRPr="008D5B35">
        <w:t xml:space="preserve"> physical punishment,</w:t>
      </w:r>
      <w:r w:rsidR="005F240F" w:rsidRPr="008D5B35">
        <w:t xml:space="preserve"> inconsistent discipline, poor c</w:t>
      </w:r>
      <w:r w:rsidR="00C84602" w:rsidRPr="008D5B35">
        <w:t xml:space="preserve">ommunication, parental neglect </w:t>
      </w:r>
      <w:r w:rsidR="00D94097" w:rsidRPr="008D5B35">
        <w:t>and abuse</w:t>
      </w:r>
      <w:r w:rsidR="00511D9E" w:rsidRPr="008D5B35">
        <w:t>.</w:t>
      </w:r>
      <w:r w:rsidR="00EF10F9">
        <w:t xml:space="preserve"> </w:t>
      </w:r>
      <w:r w:rsidR="009B79E5" w:rsidRPr="00AE3876">
        <w:rPr>
          <w:color w:val="231F20"/>
        </w:rPr>
        <w:t xml:space="preserve">For example, </w:t>
      </w:r>
      <w:r w:rsidR="00DD77EB">
        <w:rPr>
          <w:color w:val="231F20"/>
        </w:rPr>
        <w:t xml:space="preserve">the five </w:t>
      </w:r>
      <w:r w:rsidR="009B79E5" w:rsidRPr="00AE3876">
        <w:rPr>
          <w:color w:val="231F20"/>
        </w:rPr>
        <w:t xml:space="preserve">items </w:t>
      </w:r>
      <w:r w:rsidR="00DD77EB">
        <w:rPr>
          <w:color w:val="231F20"/>
        </w:rPr>
        <w:t xml:space="preserve">used to assess </w:t>
      </w:r>
      <w:r w:rsidR="009B79E5" w:rsidRPr="00AE3876">
        <w:rPr>
          <w:color w:val="231F20"/>
        </w:rPr>
        <w:t xml:space="preserve">parental warmth include </w:t>
      </w:r>
      <w:r w:rsidR="00AF3D49">
        <w:rPr>
          <w:color w:val="231F20"/>
        </w:rPr>
        <w:t>“</w:t>
      </w:r>
      <w:r w:rsidR="009B79E5" w:rsidRPr="00AE3876">
        <w:rPr>
          <w:color w:val="231F20"/>
        </w:rPr>
        <w:t>You always feel/felt your parents love you</w:t>
      </w:r>
      <w:r w:rsidR="00AF3D49">
        <w:rPr>
          <w:color w:val="231F20"/>
        </w:rPr>
        <w:t>”</w:t>
      </w:r>
      <w:r w:rsidR="009B79E5" w:rsidRPr="00AE3876">
        <w:rPr>
          <w:color w:val="231F20"/>
        </w:rPr>
        <w:t xml:space="preserve"> and </w:t>
      </w:r>
      <w:r w:rsidR="00AF3D49">
        <w:rPr>
          <w:color w:val="231F20"/>
        </w:rPr>
        <w:t>“</w:t>
      </w:r>
      <w:r w:rsidR="009B79E5" w:rsidRPr="00AE3876">
        <w:rPr>
          <w:color w:val="231F20"/>
        </w:rPr>
        <w:t>You are always happy when you are with your parents</w:t>
      </w:r>
      <w:r w:rsidR="00AF3D49" w:rsidRPr="00AE3876">
        <w:rPr>
          <w:color w:val="231F20"/>
        </w:rPr>
        <w:t>”</w:t>
      </w:r>
      <w:r w:rsidR="009B79E5" w:rsidRPr="00AE3876">
        <w:rPr>
          <w:color w:val="231F20"/>
        </w:rPr>
        <w:t xml:space="preserve"> (</w:t>
      </w:r>
      <w:r w:rsidR="00E341F5" w:rsidRPr="00AE3876">
        <w:rPr>
          <w:color w:val="000000"/>
        </w:rPr>
        <w:t>α=.82)</w:t>
      </w:r>
      <w:r w:rsidR="009B79E5" w:rsidRPr="00AE3876">
        <w:rPr>
          <w:color w:val="231F20"/>
        </w:rPr>
        <w:t xml:space="preserve">.  </w:t>
      </w:r>
      <w:r w:rsidR="00F85FB4" w:rsidRPr="00AE3876">
        <w:t>Ten items</w:t>
      </w:r>
      <w:r w:rsidR="002A1381" w:rsidRPr="00AE3876">
        <w:t xml:space="preserve"> used to measure poor parental supervision</w:t>
      </w:r>
      <w:r w:rsidR="00381D74" w:rsidRPr="00AE3876">
        <w:t xml:space="preserve"> </w:t>
      </w:r>
      <w:r w:rsidR="00717893" w:rsidRPr="00AE3876">
        <w:t>(</w:t>
      </w:r>
      <w:r w:rsidR="00296B60" w:rsidRPr="00AE3876">
        <w:rPr>
          <w:color w:val="000000"/>
        </w:rPr>
        <w:t>α =</w:t>
      </w:r>
      <w:r w:rsidR="002A1381" w:rsidRPr="00AE3876">
        <w:t>.</w:t>
      </w:r>
      <w:r w:rsidR="00DE1524" w:rsidRPr="00AE3876">
        <w:t>71)</w:t>
      </w:r>
      <w:r w:rsidR="00F85FB4" w:rsidRPr="00AE3876">
        <w:t>.</w:t>
      </w:r>
      <w:r w:rsidR="002A1381" w:rsidRPr="00AE3876">
        <w:t xml:space="preserve"> </w:t>
      </w:r>
      <w:r w:rsidR="006877EC" w:rsidRPr="00AE3876">
        <w:t xml:space="preserve">The juveniles were asked </w:t>
      </w:r>
      <w:r w:rsidR="00BD367B" w:rsidRPr="00AE3876">
        <w:rPr>
          <w:color w:val="231F20"/>
        </w:rPr>
        <w:t>whether their parents always knew where they were, when they</w:t>
      </w:r>
      <w:r w:rsidR="001F557F" w:rsidRPr="00AE3876">
        <w:t xml:space="preserve"> </w:t>
      </w:r>
      <w:r w:rsidR="00BD367B" w:rsidRPr="00AE3876">
        <w:rPr>
          <w:color w:val="231F20"/>
        </w:rPr>
        <w:t>were expected home after school, call to find out where they were, or always monitor who</w:t>
      </w:r>
      <w:r w:rsidR="002F6ACA" w:rsidRPr="00AE3876">
        <w:t xml:space="preserve"> </w:t>
      </w:r>
      <w:r w:rsidR="00BD367B" w:rsidRPr="00AE3876">
        <w:rPr>
          <w:color w:val="231F20"/>
        </w:rPr>
        <w:t xml:space="preserve">they were with or who </w:t>
      </w:r>
      <w:r w:rsidR="002F6ACA" w:rsidRPr="00AE3876">
        <w:rPr>
          <w:color w:val="231F20"/>
        </w:rPr>
        <w:t>their friends were</w:t>
      </w:r>
      <w:r w:rsidR="00BD367B" w:rsidRPr="00AE3876">
        <w:rPr>
          <w:color w:val="231F20"/>
        </w:rPr>
        <w:t>.</w:t>
      </w:r>
      <w:r w:rsidR="00155B91">
        <w:rPr>
          <w:color w:val="231F20"/>
        </w:rPr>
        <w:t xml:space="preserve"> P</w:t>
      </w:r>
      <w:r w:rsidR="00155B91" w:rsidRPr="00AE3876">
        <w:rPr>
          <w:color w:val="231F20"/>
        </w:rPr>
        <w:t>oor parental communication</w:t>
      </w:r>
      <w:r w:rsidR="00FE1F38">
        <w:rPr>
          <w:color w:val="231F20"/>
        </w:rPr>
        <w:t xml:space="preserve"> was measured based on four items</w:t>
      </w:r>
      <w:r w:rsidR="004D6E38" w:rsidRPr="00AE3876">
        <w:rPr>
          <w:color w:val="231F20"/>
        </w:rPr>
        <w:t xml:space="preserve">. </w:t>
      </w:r>
      <w:r w:rsidR="004D6E38" w:rsidRPr="0036289C">
        <w:rPr>
          <w:color w:val="231F20"/>
        </w:rPr>
        <w:t xml:space="preserve">These include </w:t>
      </w:r>
      <w:r w:rsidR="00CA7EAB" w:rsidRPr="0036289C">
        <w:t>“Y</w:t>
      </w:r>
      <w:r w:rsidR="00D70CE1" w:rsidRPr="0036289C">
        <w:t>ou often feel your mother/father/guardian doesn't like talking to you</w:t>
      </w:r>
      <w:r w:rsidR="00CA7EAB" w:rsidRPr="00C912B8">
        <w:t>”</w:t>
      </w:r>
      <w:r w:rsidR="00C04F82" w:rsidRPr="00C912B8">
        <w:t xml:space="preserve"> and </w:t>
      </w:r>
      <w:r w:rsidR="00CA7EAB" w:rsidRPr="00086568">
        <w:t>“</w:t>
      </w:r>
      <w:r w:rsidR="00C04F82" w:rsidRPr="00086568">
        <w:t>Your mother/father/guardian a</w:t>
      </w:r>
      <w:r w:rsidR="00CA7EAB" w:rsidRPr="00CE2C1E">
        <w:t>lways talks very harshly to you</w:t>
      </w:r>
      <w:r w:rsidR="00CA7EAB" w:rsidRPr="00F12B85">
        <w:t>”</w:t>
      </w:r>
      <w:r w:rsidR="00C04F82" w:rsidRPr="00F12B85">
        <w:t xml:space="preserve"> </w:t>
      </w:r>
      <w:r w:rsidR="00C04F82" w:rsidRPr="006235B3">
        <w:t>(</w:t>
      </w:r>
      <w:r w:rsidR="00893ECA" w:rsidRPr="009C0831">
        <w:rPr>
          <w:color w:val="000000"/>
        </w:rPr>
        <w:t xml:space="preserve">α </w:t>
      </w:r>
      <w:r w:rsidR="00893ECA" w:rsidRPr="0036289C">
        <w:rPr>
          <w:b/>
          <w:color w:val="000000"/>
        </w:rPr>
        <w:t>=</w:t>
      </w:r>
      <w:r w:rsidR="00893ECA" w:rsidRPr="009C0831">
        <w:t>.57)</w:t>
      </w:r>
      <w:r w:rsidR="004C643C" w:rsidRPr="009C0831">
        <w:t>.</w:t>
      </w:r>
    </w:p>
    <w:p w14:paraId="38ACDA23" w14:textId="28567541" w:rsidR="00D82F55" w:rsidRPr="006235B3" w:rsidRDefault="004357E9" w:rsidP="00480B28">
      <w:pPr>
        <w:spacing w:line="480" w:lineRule="auto"/>
        <w:ind w:firstLine="720"/>
        <w:jc w:val="both"/>
        <w:rPr>
          <w:color w:val="231F20"/>
        </w:rPr>
      </w:pPr>
      <w:r w:rsidRPr="006235B3">
        <w:rPr>
          <w:color w:val="231F20"/>
        </w:rPr>
        <w:lastRenderedPageBreak/>
        <w:t>Both prevalence and frequency of p</w:t>
      </w:r>
      <w:r w:rsidR="00BD367B" w:rsidRPr="006235B3">
        <w:rPr>
          <w:color w:val="231F20"/>
        </w:rPr>
        <w:t xml:space="preserve">hysical punishment </w:t>
      </w:r>
      <w:r w:rsidRPr="006235B3">
        <w:rPr>
          <w:color w:val="231F20"/>
        </w:rPr>
        <w:t>were measured by</w:t>
      </w:r>
      <w:r w:rsidR="00086568" w:rsidRPr="006235B3">
        <w:rPr>
          <w:color w:val="231F20"/>
        </w:rPr>
        <w:t xml:space="preserve"> asking the juveniles </w:t>
      </w:r>
      <w:r w:rsidR="00BD367B" w:rsidRPr="006235B3">
        <w:rPr>
          <w:color w:val="231F20"/>
        </w:rPr>
        <w:t>whether their parents or guardian spanked or hit them when they</w:t>
      </w:r>
      <w:r w:rsidR="0007305D" w:rsidRPr="00676897">
        <w:t xml:space="preserve"> </w:t>
      </w:r>
      <w:r w:rsidR="00BD367B" w:rsidRPr="006235B3">
        <w:rPr>
          <w:color w:val="231F20"/>
        </w:rPr>
        <w:t xml:space="preserve">did something bad. The answer format was </w:t>
      </w:r>
      <w:r w:rsidR="00BD367B" w:rsidRPr="006235B3">
        <w:rPr>
          <w:i/>
          <w:color w:val="231F20"/>
        </w:rPr>
        <w:t>no never</w:t>
      </w:r>
      <w:r w:rsidR="00BD367B" w:rsidRPr="006235B3">
        <w:rPr>
          <w:color w:val="231F20"/>
        </w:rPr>
        <w:t xml:space="preserve">, </w:t>
      </w:r>
      <w:r w:rsidR="00BD367B" w:rsidRPr="006235B3">
        <w:rPr>
          <w:i/>
          <w:color w:val="231F20"/>
        </w:rPr>
        <w:t>yes sometimes</w:t>
      </w:r>
      <w:r w:rsidR="00BD367B" w:rsidRPr="006235B3">
        <w:rPr>
          <w:color w:val="231F20"/>
        </w:rPr>
        <w:t xml:space="preserve">, </w:t>
      </w:r>
      <w:r w:rsidR="00BD367B" w:rsidRPr="006235B3">
        <w:rPr>
          <w:i/>
          <w:color w:val="231F20"/>
        </w:rPr>
        <w:t>yes always</w:t>
      </w:r>
      <w:r w:rsidR="00BD367B" w:rsidRPr="006235B3">
        <w:rPr>
          <w:color w:val="231F20"/>
        </w:rPr>
        <w:t>. A second</w:t>
      </w:r>
      <w:r w:rsidR="0007305D" w:rsidRPr="00676897">
        <w:t xml:space="preserve"> </w:t>
      </w:r>
      <w:r w:rsidR="00BD367B" w:rsidRPr="006235B3">
        <w:rPr>
          <w:color w:val="231F20"/>
        </w:rPr>
        <w:t>and third question followed asking them to rate the severity of parental physical punishment</w:t>
      </w:r>
      <w:r w:rsidR="0028199C">
        <w:t xml:space="preserve"> and </w:t>
      </w:r>
      <w:r w:rsidR="00BD367B" w:rsidRPr="006235B3">
        <w:rPr>
          <w:color w:val="231F20"/>
        </w:rPr>
        <w:t xml:space="preserve">discipline in general on a 4-point scale </w:t>
      </w:r>
      <w:r w:rsidR="0076197B" w:rsidRPr="0076197B">
        <w:rPr>
          <w:color w:val="231F20"/>
        </w:rPr>
        <w:t xml:space="preserve">from 1 = </w:t>
      </w:r>
      <w:r w:rsidR="00BD367B" w:rsidRPr="006235B3">
        <w:rPr>
          <w:color w:val="231F20"/>
        </w:rPr>
        <w:t>not at all harsh to</w:t>
      </w:r>
      <w:r w:rsidR="0076197B" w:rsidRPr="0009636E">
        <w:rPr>
          <w:color w:val="231F20"/>
        </w:rPr>
        <w:t xml:space="preserve"> 4=</w:t>
      </w:r>
      <w:r w:rsidR="00BD367B" w:rsidRPr="006235B3">
        <w:rPr>
          <w:color w:val="231F20"/>
        </w:rPr>
        <w:t xml:space="preserve"> extremely</w:t>
      </w:r>
      <w:r w:rsidR="0007305D" w:rsidRPr="0009636E">
        <w:t xml:space="preserve"> </w:t>
      </w:r>
      <w:r w:rsidR="00BD367B" w:rsidRPr="006235B3">
        <w:rPr>
          <w:color w:val="231F20"/>
        </w:rPr>
        <w:t>harsh.</w:t>
      </w:r>
      <w:r w:rsidR="007A59DF" w:rsidRPr="006235B3">
        <w:rPr>
          <w:color w:val="231F20"/>
        </w:rPr>
        <w:t xml:space="preserve"> </w:t>
      </w:r>
      <w:r w:rsidR="00BD367B" w:rsidRPr="006235B3">
        <w:rPr>
          <w:color w:val="231F20"/>
        </w:rPr>
        <w:t xml:space="preserve"> </w:t>
      </w:r>
      <w:r w:rsidR="001278FA" w:rsidRPr="006235B3">
        <w:rPr>
          <w:color w:val="231F20"/>
        </w:rPr>
        <w:t>Inconsistent</w:t>
      </w:r>
      <w:r w:rsidR="007A59DF" w:rsidRPr="006235B3">
        <w:rPr>
          <w:color w:val="231F20"/>
        </w:rPr>
        <w:t xml:space="preserve"> punishment was measured </w:t>
      </w:r>
      <w:r w:rsidR="00074CF7" w:rsidRPr="006235B3">
        <w:rPr>
          <w:color w:val="231F20"/>
        </w:rPr>
        <w:t xml:space="preserve">with the question </w:t>
      </w:r>
      <w:r w:rsidR="00ED738F" w:rsidRPr="006235B3">
        <w:rPr>
          <w:color w:val="231F20"/>
        </w:rPr>
        <w:t>“</w:t>
      </w:r>
      <w:r w:rsidR="007A59DF" w:rsidRPr="006235B3">
        <w:rPr>
          <w:color w:val="000000"/>
        </w:rPr>
        <w:t xml:space="preserve">Can you </w:t>
      </w:r>
      <w:r w:rsidR="007A59DF" w:rsidRPr="006235B3">
        <w:rPr>
          <w:i/>
          <w:iCs/>
          <w:color w:val="000000"/>
        </w:rPr>
        <w:t xml:space="preserve">always </w:t>
      </w:r>
      <w:r w:rsidR="007A59DF" w:rsidRPr="006235B3">
        <w:rPr>
          <w:color w:val="000000"/>
        </w:rPr>
        <w:t>tell when and wi</w:t>
      </w:r>
      <w:r w:rsidR="004C52EE" w:rsidRPr="00CE2C1E">
        <w:rPr>
          <w:color w:val="000000"/>
        </w:rPr>
        <w:t>th what bad thing that if you did</w:t>
      </w:r>
      <w:r w:rsidR="007A59DF" w:rsidRPr="006235B3">
        <w:rPr>
          <w:color w:val="000000"/>
        </w:rPr>
        <w:t>, you should definitely expect harsh punishment from your parents/guardian?</w:t>
      </w:r>
      <w:r w:rsidR="00ED738F" w:rsidRPr="006235B3">
        <w:rPr>
          <w:color w:val="000000"/>
        </w:rPr>
        <w:t>”</w:t>
      </w:r>
      <w:r w:rsidR="001278FA" w:rsidRPr="006235B3">
        <w:rPr>
          <w:color w:val="000000"/>
        </w:rPr>
        <w:t xml:space="preserve"> Response was </w:t>
      </w:r>
      <w:r w:rsidR="001278FA" w:rsidRPr="006235B3">
        <w:rPr>
          <w:i/>
          <w:color w:val="000000"/>
        </w:rPr>
        <w:t>yes</w:t>
      </w:r>
      <w:r w:rsidR="001278FA" w:rsidRPr="006235B3">
        <w:rPr>
          <w:color w:val="000000"/>
        </w:rPr>
        <w:t xml:space="preserve"> or </w:t>
      </w:r>
      <w:r w:rsidR="001278FA" w:rsidRPr="006235B3">
        <w:rPr>
          <w:i/>
          <w:color w:val="000000"/>
        </w:rPr>
        <w:t>no</w:t>
      </w:r>
      <w:r w:rsidR="001278FA" w:rsidRPr="006235B3">
        <w:rPr>
          <w:color w:val="000000"/>
        </w:rPr>
        <w:t xml:space="preserve">. </w:t>
      </w:r>
      <w:r w:rsidR="00BD367B" w:rsidRPr="006235B3">
        <w:rPr>
          <w:color w:val="231F20"/>
        </w:rPr>
        <w:t>Abuse items included constantly swearing and throwing objects at the child, flogging</w:t>
      </w:r>
      <w:r w:rsidR="0007305D" w:rsidRPr="00F12B85">
        <w:t xml:space="preserve"> </w:t>
      </w:r>
      <w:r w:rsidR="00BD367B" w:rsidRPr="006235B3">
        <w:rPr>
          <w:color w:val="231F20"/>
        </w:rPr>
        <w:t>the child with a wire, a dog chain or any metal object, or locking the boy up for several</w:t>
      </w:r>
      <w:r w:rsidR="0007305D" w:rsidRPr="00F12B85">
        <w:t xml:space="preserve"> </w:t>
      </w:r>
      <w:r w:rsidR="00BD367B" w:rsidRPr="006235B3">
        <w:rPr>
          <w:color w:val="231F20"/>
        </w:rPr>
        <w:t>ho</w:t>
      </w:r>
      <w:r w:rsidR="0007305D" w:rsidRPr="006235B3">
        <w:rPr>
          <w:color w:val="231F20"/>
        </w:rPr>
        <w:t>urs without food or water (</w:t>
      </w:r>
      <w:r w:rsidR="0007305D" w:rsidRPr="004036B3">
        <w:rPr>
          <w:bCs/>
          <w:color w:val="000000"/>
        </w:rPr>
        <w:t>α</w:t>
      </w:r>
      <w:r w:rsidR="00BD367B" w:rsidRPr="004036B3">
        <w:rPr>
          <w:bCs/>
          <w:color w:val="231F20"/>
        </w:rPr>
        <w:t xml:space="preserve"> </w:t>
      </w:r>
      <w:r w:rsidR="00BD367B" w:rsidRPr="006235B3">
        <w:rPr>
          <w:color w:val="231F20"/>
        </w:rPr>
        <w:t>= .80). A high threshold was set in developing the abuse</w:t>
      </w:r>
      <w:r w:rsidR="0007305D" w:rsidRPr="00F12B85">
        <w:t xml:space="preserve"> </w:t>
      </w:r>
      <w:r w:rsidR="00BD367B" w:rsidRPr="006235B3">
        <w:rPr>
          <w:color w:val="231F20"/>
        </w:rPr>
        <w:t>items to distinguish it from physical punishment, which is a normative parental disciplinary</w:t>
      </w:r>
      <w:r w:rsidR="0007305D" w:rsidRPr="006235B3">
        <w:rPr>
          <w:color w:val="231F20"/>
        </w:rPr>
        <w:t xml:space="preserve"> </w:t>
      </w:r>
      <w:r w:rsidR="00BD367B" w:rsidRPr="006235B3">
        <w:rPr>
          <w:color w:val="231F20"/>
        </w:rPr>
        <w:t>me</w:t>
      </w:r>
      <w:r w:rsidR="0007305D" w:rsidRPr="006235B3">
        <w:rPr>
          <w:color w:val="231F20"/>
        </w:rPr>
        <w:t>thod in Ghana (</w:t>
      </w:r>
      <w:r w:rsidR="00BD367B" w:rsidRPr="006235B3">
        <w:rPr>
          <w:color w:val="231F20"/>
        </w:rPr>
        <w:t>e.g., Jaffee et al., 2004; Lansford</w:t>
      </w:r>
      <w:r w:rsidR="00351315" w:rsidRPr="006235B3">
        <w:rPr>
          <w:color w:val="231F20"/>
        </w:rPr>
        <w:t xml:space="preserve"> et al.</w:t>
      </w:r>
      <w:r w:rsidR="009D678B" w:rsidRPr="006235B3">
        <w:rPr>
          <w:color w:val="231F20"/>
        </w:rPr>
        <w:t>,</w:t>
      </w:r>
      <w:r w:rsidR="00BD367B" w:rsidRPr="006235B3">
        <w:rPr>
          <w:color w:val="231F20"/>
        </w:rPr>
        <w:t xml:space="preserve"> 2004, p. 809). Four items describing parental failure to provide for the child’s basic</w:t>
      </w:r>
      <w:r w:rsidR="0007305D" w:rsidRPr="00F12B85">
        <w:t xml:space="preserve"> </w:t>
      </w:r>
      <w:r w:rsidR="00BD367B" w:rsidRPr="006235B3">
        <w:rPr>
          <w:color w:val="231F20"/>
        </w:rPr>
        <w:t>needs such as food, clothing, and shelter were used to construct the parental neglect scale</w:t>
      </w:r>
      <w:r w:rsidR="0007305D" w:rsidRPr="006235B3">
        <w:rPr>
          <w:color w:val="231F20"/>
        </w:rPr>
        <w:t xml:space="preserve"> (</w:t>
      </w:r>
      <w:r w:rsidR="0007305D" w:rsidRPr="006235B3">
        <w:rPr>
          <w:color w:val="000000"/>
        </w:rPr>
        <w:t>α</w:t>
      </w:r>
      <w:r w:rsidR="00BD367B" w:rsidRPr="006235B3">
        <w:rPr>
          <w:color w:val="231F20"/>
        </w:rPr>
        <w:t xml:space="preserve"> = .77).</w:t>
      </w:r>
    </w:p>
    <w:p w14:paraId="518BE1FD" w14:textId="57D9EC61" w:rsidR="00054672" w:rsidRDefault="0092470A" w:rsidP="004279B4">
      <w:pPr>
        <w:spacing w:line="480" w:lineRule="auto"/>
        <w:ind w:firstLine="720"/>
        <w:jc w:val="both"/>
      </w:pPr>
      <w:r w:rsidRPr="008D5B35">
        <w:t xml:space="preserve"> P</w:t>
      </w:r>
      <w:r w:rsidR="00D94097" w:rsidRPr="008D5B35">
        <w:t xml:space="preserve">arental/family background characteristics measured </w:t>
      </w:r>
      <w:r w:rsidR="0016095C" w:rsidRPr="008D5B35">
        <w:t>include alcoholic parents,</w:t>
      </w:r>
      <w:r w:rsidR="008D5B35" w:rsidRPr="008D5B35">
        <w:t xml:space="preserve"> parental arrest,</w:t>
      </w:r>
      <w:r w:rsidR="003423CB">
        <w:t xml:space="preserve"> </w:t>
      </w:r>
      <w:r w:rsidR="003423CB" w:rsidRPr="008D5B35">
        <w:t>parental conflict</w:t>
      </w:r>
      <w:r w:rsidR="003423CB">
        <w:t>,</w:t>
      </w:r>
      <w:r w:rsidR="008D5B35" w:rsidRPr="008D5B35">
        <w:t xml:space="preserve"> broken family/divorce,</w:t>
      </w:r>
      <w:r w:rsidR="0016095C" w:rsidRPr="008D5B35">
        <w:t xml:space="preserve"> large famil</w:t>
      </w:r>
      <w:r w:rsidR="00A31751">
        <w:t xml:space="preserve">y size, low </w:t>
      </w:r>
      <w:r w:rsidR="00FF4F8F">
        <w:t xml:space="preserve">parental </w:t>
      </w:r>
      <w:r w:rsidR="007C5150">
        <w:t>socioeconomic status (</w:t>
      </w:r>
      <w:r w:rsidR="00A31751">
        <w:t>SES</w:t>
      </w:r>
      <w:r w:rsidR="007C5150">
        <w:t>)</w:t>
      </w:r>
      <w:r w:rsidR="0016095C" w:rsidRPr="008D5B35">
        <w:t xml:space="preserve"> and </w:t>
      </w:r>
      <w:r w:rsidR="0016095C" w:rsidRPr="006A0476">
        <w:t>severe family economic</w:t>
      </w:r>
      <w:r w:rsidR="00A31751">
        <w:t xml:space="preserve"> deprivation</w:t>
      </w:r>
      <w:r w:rsidR="00F40501">
        <w:rPr>
          <w:i/>
          <w:color w:val="0070C0"/>
        </w:rPr>
        <w:t xml:space="preserve">. </w:t>
      </w:r>
      <w:r w:rsidR="00F40501" w:rsidRPr="004036B3">
        <w:t>Assessment of a</w:t>
      </w:r>
      <w:r w:rsidR="0072339C" w:rsidRPr="004036B3">
        <w:t>lcoholic parents was</w:t>
      </w:r>
      <w:r w:rsidR="00F40501" w:rsidRPr="004036B3">
        <w:t xml:space="preserve"> based on </w:t>
      </w:r>
      <w:r w:rsidR="0072339C" w:rsidRPr="004036B3">
        <w:t>the statement</w:t>
      </w:r>
      <w:r w:rsidR="00B44713" w:rsidRPr="004036B3">
        <w:t>,</w:t>
      </w:r>
      <w:r w:rsidR="007C30DB" w:rsidRPr="004036B3">
        <w:rPr>
          <w:i/>
        </w:rPr>
        <w:t xml:space="preserve"> </w:t>
      </w:r>
      <w:r w:rsidR="00B44713" w:rsidRPr="004036B3">
        <w:rPr>
          <w:i/>
        </w:rPr>
        <w:t>“</w:t>
      </w:r>
      <w:r w:rsidR="0072339C" w:rsidRPr="004036B3">
        <w:rPr>
          <w:sz w:val="23"/>
          <w:szCs w:val="23"/>
        </w:rPr>
        <w:t xml:space="preserve">Your </w:t>
      </w:r>
      <w:r w:rsidR="0072339C" w:rsidRPr="004036B3">
        <w:rPr>
          <w:color w:val="000000"/>
          <w:sz w:val="23"/>
          <w:szCs w:val="23"/>
        </w:rPr>
        <w:t>father/mother/guardian drinks a lot of alcohol</w:t>
      </w:r>
      <w:r w:rsidR="00B44713" w:rsidRPr="004036B3">
        <w:rPr>
          <w:color w:val="000000"/>
          <w:sz w:val="23"/>
          <w:szCs w:val="23"/>
        </w:rPr>
        <w:t>”</w:t>
      </w:r>
      <w:r w:rsidR="00BC5116" w:rsidRPr="004036B3">
        <w:rPr>
          <w:color w:val="000000"/>
          <w:sz w:val="23"/>
          <w:szCs w:val="23"/>
        </w:rPr>
        <w:t>. Response was</w:t>
      </w:r>
      <w:r w:rsidR="0072339C" w:rsidRPr="004036B3">
        <w:rPr>
          <w:color w:val="000000"/>
          <w:sz w:val="23"/>
          <w:szCs w:val="23"/>
        </w:rPr>
        <w:t xml:space="preserve"> </w:t>
      </w:r>
      <w:r w:rsidR="00734993" w:rsidRPr="004036B3">
        <w:rPr>
          <w:i/>
          <w:color w:val="000000"/>
          <w:sz w:val="23"/>
          <w:szCs w:val="23"/>
        </w:rPr>
        <w:t>not true, sometimes</w:t>
      </w:r>
      <w:r w:rsidR="00734993" w:rsidRPr="003F4393">
        <w:rPr>
          <w:i/>
          <w:color w:val="000000"/>
          <w:sz w:val="23"/>
          <w:szCs w:val="23"/>
        </w:rPr>
        <w:t xml:space="preserve"> true, often true, not applicable, and don’t know</w:t>
      </w:r>
      <w:r w:rsidR="00944E29" w:rsidRPr="004036B3">
        <w:rPr>
          <w:color w:val="000000"/>
          <w:sz w:val="23"/>
          <w:szCs w:val="23"/>
        </w:rPr>
        <w:t xml:space="preserve">. </w:t>
      </w:r>
      <w:r w:rsidR="00B47D25" w:rsidRPr="004036B3">
        <w:t>Parental conflict was assessed based on four items</w:t>
      </w:r>
      <w:r w:rsidR="00DA25E3" w:rsidRPr="004036B3">
        <w:t>,</w:t>
      </w:r>
      <w:r w:rsidR="00B47D25" w:rsidRPr="004036B3">
        <w:t xml:space="preserve"> which included</w:t>
      </w:r>
      <w:r w:rsidR="00935DA8" w:rsidRPr="004036B3">
        <w:t xml:space="preserve"> </w:t>
      </w:r>
      <w:r w:rsidR="00F55AD6" w:rsidRPr="004036B3">
        <w:t>“</w:t>
      </w:r>
      <w:r w:rsidR="001C072D" w:rsidRPr="004036B3">
        <w:t>Yo</w:t>
      </w:r>
      <w:r w:rsidR="001C072D" w:rsidRPr="008B4C11">
        <w:t>ur father hit/use to hit you mother when he is angry</w:t>
      </w:r>
      <w:r w:rsidR="00F55AD6">
        <w:t>” and “</w:t>
      </w:r>
      <w:r w:rsidR="001C072D" w:rsidRPr="008B4C11">
        <w:t>Your father and mother/guardian shout/use to</w:t>
      </w:r>
      <w:r w:rsidR="001C072D">
        <w:t xml:space="preserve"> </w:t>
      </w:r>
      <w:r w:rsidR="001C072D" w:rsidRPr="008B4C11">
        <w:t xml:space="preserve">shout at each other almost </w:t>
      </w:r>
      <w:r w:rsidR="0090482F" w:rsidRPr="008B4C11">
        <w:t>every day</w:t>
      </w:r>
      <w:r w:rsidR="00F55AD6">
        <w:t>”</w:t>
      </w:r>
      <w:r w:rsidR="000342FD">
        <w:t xml:space="preserve"> </w:t>
      </w:r>
      <w:r w:rsidR="000342FD" w:rsidRPr="00256B8D">
        <w:t>(</w:t>
      </w:r>
      <w:r w:rsidR="000342FD" w:rsidRPr="003F4393">
        <w:rPr>
          <w:color w:val="000000"/>
        </w:rPr>
        <w:t>α =84)</w:t>
      </w:r>
      <w:r w:rsidR="00401719" w:rsidRPr="003F4393">
        <w:rPr>
          <w:color w:val="000000"/>
        </w:rPr>
        <w:t>.</w:t>
      </w:r>
      <w:r w:rsidR="00401719">
        <w:rPr>
          <w:rFonts w:ascii="Lucida Grande" w:hAnsi="Lucida Grande" w:cs="Lucida Grande"/>
          <w:b/>
          <w:color w:val="000000"/>
        </w:rPr>
        <w:t xml:space="preserve"> </w:t>
      </w:r>
      <w:r w:rsidR="009F00FB" w:rsidRPr="003F4393">
        <w:t>Family configuration of the juveniles was assessed</w:t>
      </w:r>
      <w:r w:rsidR="004279B4">
        <w:t xml:space="preserve"> </w:t>
      </w:r>
      <w:r w:rsidR="004279B4">
        <w:lastRenderedPageBreak/>
        <w:t>based on</w:t>
      </w:r>
      <w:r w:rsidR="009F00FB" w:rsidRPr="003F4393">
        <w:t xml:space="preserve"> whether parents were married, divorced or separated. Juveniles were also asked whether eith</w:t>
      </w:r>
      <w:r w:rsidR="0003442B" w:rsidRPr="003F4393">
        <w:t xml:space="preserve">er </w:t>
      </w:r>
      <w:r w:rsidR="0003442B" w:rsidRPr="00054672">
        <w:t>or both parents were alive or</w:t>
      </w:r>
      <w:r w:rsidR="009F00FB" w:rsidRPr="004948D5">
        <w:t xml:space="preserve"> dead, or travelled.</w:t>
      </w:r>
      <w:r w:rsidR="00A93005" w:rsidRPr="004948D5">
        <w:t xml:space="preserve"> </w:t>
      </w:r>
      <w:r w:rsidR="004279B4" w:rsidRPr="006B4A38">
        <w:t>T</w:t>
      </w:r>
      <w:r w:rsidR="00A65EE8" w:rsidRPr="006B4A38">
        <w:t>he juveniles in insti</w:t>
      </w:r>
      <w:r w:rsidR="00A65EE8" w:rsidRPr="00254022">
        <w:t xml:space="preserve">tutions </w:t>
      </w:r>
      <w:r w:rsidR="006667AE">
        <w:t xml:space="preserve">were less likely to have parents who were </w:t>
      </w:r>
      <w:r w:rsidR="00A65EE8" w:rsidRPr="002169FF">
        <w:t xml:space="preserve">married </w:t>
      </w:r>
      <w:r w:rsidR="00A65EE8" w:rsidRPr="002C735D">
        <w:t>(</w:t>
      </w:r>
      <w:r w:rsidR="00BF6502" w:rsidRPr="002C735D">
        <w:t>27.1% vs</w:t>
      </w:r>
      <w:r w:rsidR="00855E71" w:rsidRPr="00B32066">
        <w:t xml:space="preserve"> 62.2%</w:t>
      </w:r>
      <w:r w:rsidR="00BF6502" w:rsidRPr="00B32066">
        <w:t>)</w:t>
      </w:r>
      <w:r w:rsidR="006667AE">
        <w:t xml:space="preserve"> and more likely to have parents who are</w:t>
      </w:r>
      <w:r w:rsidR="00BF6502" w:rsidRPr="00B32066">
        <w:t xml:space="preserve"> divorced/separated (43.9% vs 20.9</w:t>
      </w:r>
      <w:r w:rsidR="005C6AC4" w:rsidRPr="00FE3077">
        <w:t>%</w:t>
      </w:r>
      <w:r w:rsidR="00BF6502" w:rsidRPr="00FE3077">
        <w:t xml:space="preserve">), </w:t>
      </w:r>
      <w:r w:rsidR="006B0BBA" w:rsidRPr="00054672">
        <w:t>or</w:t>
      </w:r>
      <w:r w:rsidR="00910778" w:rsidRPr="00054672">
        <w:t xml:space="preserve"> </w:t>
      </w:r>
      <w:r w:rsidR="00BF6502" w:rsidRPr="00054672">
        <w:t>dead (23.4% vs 14.2%)</w:t>
      </w:r>
      <w:r w:rsidR="001B012C" w:rsidRPr="00054672">
        <w:t>.</w:t>
      </w:r>
      <w:r w:rsidR="005128ED" w:rsidRPr="00054672">
        <w:t xml:space="preserve"> </w:t>
      </w:r>
      <w:r w:rsidR="007E6BC7" w:rsidRPr="00054672">
        <w:t>P</w:t>
      </w:r>
      <w:r w:rsidR="001B012C" w:rsidRPr="00054672">
        <w:t>arental divorce/</w:t>
      </w:r>
      <w:r w:rsidR="007E6BC7" w:rsidRPr="00054672">
        <w:t>separation</w:t>
      </w:r>
      <w:r w:rsidR="001B012C" w:rsidRPr="00054672">
        <w:t xml:space="preserve"> was the most salient of all the family configuration</w:t>
      </w:r>
      <w:r w:rsidR="00E4321D" w:rsidRPr="00054672">
        <w:t>s</w:t>
      </w:r>
      <w:r w:rsidR="001B012C" w:rsidRPr="00054672">
        <w:t>. This was therefore retained in the</w:t>
      </w:r>
      <w:r w:rsidR="00E4321D" w:rsidRPr="00054672">
        <w:t xml:space="preserve"> present</w:t>
      </w:r>
      <w:r w:rsidR="001B012C" w:rsidRPr="00054672">
        <w:t xml:space="preserve"> study.</w:t>
      </w:r>
      <w:r w:rsidR="009F00FB" w:rsidRPr="00054672">
        <w:t xml:space="preserve"> </w:t>
      </w:r>
      <w:r w:rsidR="00D27C3D" w:rsidRPr="00054672">
        <w:t>Parental divorce or br</w:t>
      </w:r>
      <w:r w:rsidR="0047440D" w:rsidRPr="00054672">
        <w:t>oken</w:t>
      </w:r>
      <w:r w:rsidR="0047440D">
        <w:t xml:space="preserve"> family</w:t>
      </w:r>
      <w:r w:rsidR="00A20CC3" w:rsidRPr="00A65F84">
        <w:t xml:space="preserve"> </w:t>
      </w:r>
      <w:r w:rsidR="00EF4554" w:rsidRPr="00A65F84">
        <w:t xml:space="preserve">referred to </w:t>
      </w:r>
      <w:r w:rsidR="00EA497E">
        <w:t>juveniles</w:t>
      </w:r>
      <w:r w:rsidR="00EF4554" w:rsidRPr="00A65F84">
        <w:t xml:space="preserve"> whose parents have been separated for at least three months</w:t>
      </w:r>
      <w:r w:rsidR="009922D4">
        <w:rPr>
          <w:i/>
        </w:rPr>
        <w:t>.</w:t>
      </w:r>
      <w:r w:rsidR="008A5FD3">
        <w:rPr>
          <w:i/>
        </w:rPr>
        <w:t xml:space="preserve"> </w:t>
      </w:r>
      <w:r w:rsidR="0034106C" w:rsidRPr="00A65F84">
        <w:t>Large family size was de</w:t>
      </w:r>
      <w:r w:rsidR="006667AE">
        <w:t>fined</w:t>
      </w:r>
      <w:r w:rsidR="0034106C" w:rsidRPr="00A65F84">
        <w:t xml:space="preserve"> as families with </w:t>
      </w:r>
      <w:r w:rsidR="006667AE">
        <w:t>six</w:t>
      </w:r>
      <w:r w:rsidR="0034106C" w:rsidRPr="00A65F84">
        <w:t xml:space="preserve"> or more children. The average fami</w:t>
      </w:r>
      <w:r w:rsidR="00DB6894" w:rsidRPr="00A65F84">
        <w:t xml:space="preserve">ly </w:t>
      </w:r>
      <w:r w:rsidR="000C5D88">
        <w:t>size in Ghana is 4.4</w:t>
      </w:r>
      <w:r w:rsidR="00A17556">
        <w:t xml:space="preserve"> children (Ghana Statistical Service, 2012</w:t>
      </w:r>
      <w:r w:rsidR="00D814BD" w:rsidRPr="003566DE">
        <w:t>)</w:t>
      </w:r>
      <w:r w:rsidR="00DB6894" w:rsidRPr="00A65F84">
        <w:t>.</w:t>
      </w:r>
      <w:r w:rsidR="001D7204">
        <w:t xml:space="preserve"> </w:t>
      </w:r>
    </w:p>
    <w:p w14:paraId="7002C3B3" w14:textId="43BC170C" w:rsidR="001A1145" w:rsidRPr="00D33926" w:rsidRDefault="00FF4F8F" w:rsidP="006E4C0C">
      <w:pPr>
        <w:spacing w:line="480" w:lineRule="auto"/>
        <w:ind w:firstLine="720"/>
        <w:jc w:val="both"/>
      </w:pPr>
      <w:r w:rsidRPr="00894C74">
        <w:rPr>
          <w:color w:val="231F20"/>
        </w:rPr>
        <w:t>Parental</w:t>
      </w:r>
      <w:r w:rsidR="00E713B6" w:rsidRPr="00894C74">
        <w:rPr>
          <w:color w:val="231F20"/>
        </w:rPr>
        <w:t xml:space="preserve"> </w:t>
      </w:r>
      <w:r w:rsidR="00E62243" w:rsidRPr="00894C74">
        <w:rPr>
          <w:color w:val="231F20"/>
        </w:rPr>
        <w:t xml:space="preserve">SES </w:t>
      </w:r>
      <w:r w:rsidR="00E713B6" w:rsidRPr="00894C74">
        <w:rPr>
          <w:color w:val="231F20"/>
        </w:rPr>
        <w:t>was assessed based on parental education</w:t>
      </w:r>
      <w:r w:rsidR="00111879" w:rsidRPr="004948D5">
        <w:t xml:space="preserve"> </w:t>
      </w:r>
      <w:r w:rsidR="00E713B6" w:rsidRPr="00894C74">
        <w:rPr>
          <w:color w:val="231F20"/>
        </w:rPr>
        <w:t>and occupation. Information about parental education and occupation was obtained</w:t>
      </w:r>
      <w:r w:rsidR="00111879" w:rsidRPr="004948D5">
        <w:t xml:space="preserve"> </w:t>
      </w:r>
      <w:r w:rsidR="00AB1E68" w:rsidRPr="00894C74">
        <w:rPr>
          <w:color w:val="231F20"/>
        </w:rPr>
        <w:t>from the juveniles</w:t>
      </w:r>
      <w:r w:rsidR="00E713B6" w:rsidRPr="00894C74">
        <w:rPr>
          <w:color w:val="231F20"/>
        </w:rPr>
        <w:t xml:space="preserve"> and from school </w:t>
      </w:r>
      <w:r w:rsidR="00BF0C9F" w:rsidRPr="00894C74">
        <w:rPr>
          <w:color w:val="231F20"/>
        </w:rPr>
        <w:t>and</w:t>
      </w:r>
      <w:r w:rsidR="00E713B6" w:rsidRPr="00894C74">
        <w:rPr>
          <w:color w:val="231F20"/>
        </w:rPr>
        <w:t xml:space="preserve"> institutional records. A simple weighting procedure was</w:t>
      </w:r>
      <w:r w:rsidR="00111879" w:rsidRPr="004948D5">
        <w:t xml:space="preserve"> </w:t>
      </w:r>
      <w:r w:rsidR="00E713B6" w:rsidRPr="00894C74">
        <w:rPr>
          <w:color w:val="231F20"/>
        </w:rPr>
        <w:t>developed to categorize parents</w:t>
      </w:r>
      <w:r w:rsidR="00BF0C9F" w:rsidRPr="00894C74">
        <w:rPr>
          <w:color w:val="231F20"/>
        </w:rPr>
        <w:t xml:space="preserve"> into low and high SES</w:t>
      </w:r>
      <w:r w:rsidR="00E713B6" w:rsidRPr="00894C74">
        <w:rPr>
          <w:color w:val="231F20"/>
        </w:rPr>
        <w:t xml:space="preserve"> groups based on the</w:t>
      </w:r>
      <w:r w:rsidR="00111879" w:rsidRPr="004948D5">
        <w:t xml:space="preserve"> </w:t>
      </w:r>
      <w:r w:rsidR="00E713B6" w:rsidRPr="00306ED6">
        <w:rPr>
          <w:color w:val="231F20"/>
        </w:rPr>
        <w:t>information obtained (Boakye, 2010</w:t>
      </w:r>
      <w:r w:rsidR="00AB1E68" w:rsidRPr="00306ED6">
        <w:rPr>
          <w:color w:val="231F20"/>
        </w:rPr>
        <w:t>; 2013</w:t>
      </w:r>
      <w:r w:rsidR="00E713B6" w:rsidRPr="00306ED6">
        <w:rPr>
          <w:color w:val="231F20"/>
        </w:rPr>
        <w:t>). For example, all parents with college education, in</w:t>
      </w:r>
      <w:r w:rsidR="00111879" w:rsidRPr="004948D5">
        <w:t xml:space="preserve"> </w:t>
      </w:r>
      <w:r w:rsidR="00E713B6" w:rsidRPr="00306ED6">
        <w:rPr>
          <w:color w:val="231F20"/>
        </w:rPr>
        <w:t>formal employment (e.g., teacher, banker) and/or running large businesses in the private</w:t>
      </w:r>
      <w:r w:rsidR="00111879" w:rsidRPr="004948D5">
        <w:t xml:space="preserve"> </w:t>
      </w:r>
      <w:r w:rsidR="00E713B6" w:rsidRPr="00306ED6">
        <w:rPr>
          <w:color w:val="231F20"/>
        </w:rPr>
        <w:t>informal sector (e.g., spare parts dealer, commercial farmer) were classified as hi</w:t>
      </w:r>
      <w:r w:rsidR="00EB72D9" w:rsidRPr="00306ED6">
        <w:rPr>
          <w:color w:val="231F20"/>
        </w:rPr>
        <w:t>gh SES</w:t>
      </w:r>
      <w:r w:rsidR="00111879" w:rsidRPr="00306ED6">
        <w:rPr>
          <w:color w:val="231F20"/>
        </w:rPr>
        <w:t xml:space="preserve"> </w:t>
      </w:r>
      <w:r w:rsidR="00AB1E68" w:rsidRPr="00306ED6">
        <w:rPr>
          <w:color w:val="231F20"/>
        </w:rPr>
        <w:t>parents. Those juveniles</w:t>
      </w:r>
      <w:r w:rsidR="00E713B6" w:rsidRPr="00306ED6">
        <w:rPr>
          <w:color w:val="231F20"/>
        </w:rPr>
        <w:t xml:space="preserve"> whose parents had </w:t>
      </w:r>
      <w:r w:rsidR="00904DF0">
        <w:rPr>
          <w:color w:val="231F20"/>
        </w:rPr>
        <w:t>less than a</w:t>
      </w:r>
      <w:r w:rsidR="00E713B6" w:rsidRPr="00306ED6">
        <w:rPr>
          <w:color w:val="231F20"/>
        </w:rPr>
        <w:t xml:space="preserve"> college</w:t>
      </w:r>
      <w:r w:rsidR="00904DF0">
        <w:rPr>
          <w:color w:val="231F20"/>
        </w:rPr>
        <w:t>-</w:t>
      </w:r>
      <w:r w:rsidR="00E713B6" w:rsidRPr="00306ED6">
        <w:rPr>
          <w:color w:val="231F20"/>
        </w:rPr>
        <w:t>level education and/or</w:t>
      </w:r>
      <w:r w:rsidR="00111879" w:rsidRPr="004948D5">
        <w:t xml:space="preserve"> </w:t>
      </w:r>
      <w:r w:rsidR="00B7009C">
        <w:rPr>
          <w:color w:val="231F20"/>
        </w:rPr>
        <w:t>had</w:t>
      </w:r>
      <w:r w:rsidR="00E713B6" w:rsidRPr="00306ED6">
        <w:rPr>
          <w:color w:val="231F20"/>
        </w:rPr>
        <w:t xml:space="preserve"> jobs such as office clerks, petty traders, and subsistence farming</w:t>
      </w:r>
      <w:r w:rsidR="00111879" w:rsidRPr="004948D5">
        <w:t xml:space="preserve"> </w:t>
      </w:r>
      <w:r w:rsidR="00E713B6" w:rsidRPr="00306ED6">
        <w:rPr>
          <w:color w:val="231F20"/>
        </w:rPr>
        <w:t>were class</w:t>
      </w:r>
      <w:r w:rsidR="006204A6" w:rsidRPr="00306ED6">
        <w:rPr>
          <w:color w:val="231F20"/>
        </w:rPr>
        <w:t>ified into the low SES</w:t>
      </w:r>
      <w:r w:rsidR="00E713B6" w:rsidRPr="00306ED6">
        <w:rPr>
          <w:color w:val="231F20"/>
        </w:rPr>
        <w:t xml:space="preserve"> category. Parents in the low</w:t>
      </w:r>
      <w:r w:rsidR="00B7009C">
        <w:rPr>
          <w:color w:val="231F20"/>
        </w:rPr>
        <w:t>-</w:t>
      </w:r>
      <w:r w:rsidR="006204A6" w:rsidRPr="00306ED6">
        <w:rPr>
          <w:color w:val="231F20"/>
        </w:rPr>
        <w:t>SES</w:t>
      </w:r>
      <w:r w:rsidR="00111879" w:rsidRPr="004948D5">
        <w:t xml:space="preserve"> </w:t>
      </w:r>
      <w:r w:rsidR="00E713B6" w:rsidRPr="00306ED6">
        <w:rPr>
          <w:color w:val="231F20"/>
        </w:rPr>
        <w:t>category, however, may not necessar</w:t>
      </w:r>
      <w:r w:rsidR="006204A6" w:rsidRPr="00306ED6">
        <w:rPr>
          <w:color w:val="231F20"/>
        </w:rPr>
        <w:t>ily be economically deprived because</w:t>
      </w:r>
      <w:r w:rsidR="00124D9F" w:rsidRPr="00306ED6">
        <w:rPr>
          <w:color w:val="231F20"/>
        </w:rPr>
        <w:t xml:space="preserve"> of</w:t>
      </w:r>
      <w:r w:rsidR="00E713B6" w:rsidRPr="00306ED6">
        <w:rPr>
          <w:color w:val="231F20"/>
        </w:rPr>
        <w:t xml:space="preserve"> the presence of</w:t>
      </w:r>
      <w:r w:rsidR="00111879" w:rsidRPr="004948D5">
        <w:t xml:space="preserve"> </w:t>
      </w:r>
      <w:r w:rsidR="00E713B6" w:rsidRPr="00306ED6">
        <w:rPr>
          <w:color w:val="231F20"/>
        </w:rPr>
        <w:t>various network support systems, including the extended family support system in Ghana</w:t>
      </w:r>
      <w:r w:rsidR="003617F2" w:rsidRPr="004948D5">
        <w:t xml:space="preserve"> </w:t>
      </w:r>
      <w:r w:rsidR="00E713B6" w:rsidRPr="00306ED6">
        <w:rPr>
          <w:color w:val="231F20"/>
        </w:rPr>
        <w:t>(</w:t>
      </w:r>
      <w:r w:rsidR="00A12713" w:rsidRPr="004273A1">
        <w:rPr>
          <w:color w:val="231F20"/>
        </w:rPr>
        <w:t>Boakye, 2010</w:t>
      </w:r>
      <w:r w:rsidR="00A12713">
        <w:rPr>
          <w:color w:val="231F20"/>
        </w:rPr>
        <w:t xml:space="preserve">; </w:t>
      </w:r>
      <w:r w:rsidR="00E713B6" w:rsidRPr="00306ED6">
        <w:rPr>
          <w:color w:val="231F20"/>
        </w:rPr>
        <w:t xml:space="preserve">Nukunya, 2003). </w:t>
      </w:r>
      <w:r w:rsidR="00124D9F" w:rsidRPr="00306ED6">
        <w:rPr>
          <w:color w:val="231F20"/>
        </w:rPr>
        <w:t>A different measure was</w:t>
      </w:r>
      <w:r w:rsidR="004C725A">
        <w:rPr>
          <w:color w:val="231F20"/>
        </w:rPr>
        <w:t>,</w:t>
      </w:r>
      <w:r w:rsidR="00124D9F" w:rsidRPr="00306ED6">
        <w:rPr>
          <w:color w:val="231F20"/>
        </w:rPr>
        <w:t xml:space="preserve"> therefore</w:t>
      </w:r>
      <w:r w:rsidR="004C725A">
        <w:rPr>
          <w:color w:val="231F20"/>
        </w:rPr>
        <w:t>,</w:t>
      </w:r>
      <w:r w:rsidR="00124D9F" w:rsidRPr="00306ED6">
        <w:rPr>
          <w:color w:val="231F20"/>
        </w:rPr>
        <w:t xml:space="preserve"> developed</w:t>
      </w:r>
      <w:r w:rsidR="007A6873" w:rsidRPr="00306ED6">
        <w:rPr>
          <w:color w:val="231F20"/>
        </w:rPr>
        <w:t xml:space="preserve"> based on the</w:t>
      </w:r>
      <w:r w:rsidR="00124D9F" w:rsidRPr="00306ED6">
        <w:rPr>
          <w:color w:val="231F20"/>
        </w:rPr>
        <w:t xml:space="preserve"> </w:t>
      </w:r>
      <w:r w:rsidR="007A6873" w:rsidRPr="00306ED6">
        <w:rPr>
          <w:color w:val="231F20"/>
        </w:rPr>
        <w:t xml:space="preserve">juveniles’ response to five items </w:t>
      </w:r>
      <w:r w:rsidR="00124D9F" w:rsidRPr="00306ED6">
        <w:rPr>
          <w:color w:val="231F20"/>
        </w:rPr>
        <w:t>to assess poverty or severe family economic deprivation</w:t>
      </w:r>
      <w:r w:rsidR="0086735B" w:rsidRPr="00306ED6">
        <w:rPr>
          <w:color w:val="231F20"/>
        </w:rPr>
        <w:t xml:space="preserve"> </w:t>
      </w:r>
      <w:r w:rsidR="007E345C" w:rsidRPr="00306ED6">
        <w:rPr>
          <w:color w:val="231F20"/>
        </w:rPr>
        <w:t>(</w:t>
      </w:r>
      <w:r w:rsidR="007E345C" w:rsidRPr="00306ED6">
        <w:rPr>
          <w:color w:val="000000"/>
        </w:rPr>
        <w:t>α</w:t>
      </w:r>
      <w:r w:rsidR="002F2C51" w:rsidRPr="00306ED6">
        <w:rPr>
          <w:color w:val="231F20"/>
        </w:rPr>
        <w:t xml:space="preserve"> =</w:t>
      </w:r>
      <w:r w:rsidR="00E713B6" w:rsidRPr="00306ED6">
        <w:rPr>
          <w:color w:val="231F20"/>
        </w:rPr>
        <w:t xml:space="preserve">.70). Items </w:t>
      </w:r>
      <w:r w:rsidR="00E713B6" w:rsidRPr="00306ED6">
        <w:rPr>
          <w:color w:val="231F20"/>
        </w:rPr>
        <w:lastRenderedPageBreak/>
        <w:t xml:space="preserve">include </w:t>
      </w:r>
      <w:r w:rsidR="0098359F" w:rsidRPr="00306ED6">
        <w:rPr>
          <w:color w:val="231F20"/>
        </w:rPr>
        <w:t>“</w:t>
      </w:r>
      <w:r w:rsidR="00E713B6" w:rsidRPr="00306ED6">
        <w:rPr>
          <w:color w:val="231F20"/>
        </w:rPr>
        <w:t>The roof of the house, where</w:t>
      </w:r>
      <w:r w:rsidR="00BE4F70" w:rsidRPr="004948D5">
        <w:t xml:space="preserve"> </w:t>
      </w:r>
      <w:r w:rsidR="00E713B6" w:rsidRPr="00306ED6">
        <w:rPr>
          <w:color w:val="231F20"/>
        </w:rPr>
        <w:t>you live/lived with your parents, leaks whenever it rains</w:t>
      </w:r>
      <w:r w:rsidR="0098359F" w:rsidRPr="00306ED6">
        <w:rPr>
          <w:color w:val="231F20"/>
        </w:rPr>
        <w:t>”</w:t>
      </w:r>
      <w:r w:rsidR="00E713B6" w:rsidRPr="00306ED6">
        <w:rPr>
          <w:color w:val="231F20"/>
        </w:rPr>
        <w:t xml:space="preserve"> and </w:t>
      </w:r>
      <w:r w:rsidR="0098359F" w:rsidRPr="00306ED6">
        <w:rPr>
          <w:color w:val="231F20"/>
        </w:rPr>
        <w:t>“</w:t>
      </w:r>
      <w:r w:rsidR="00E713B6" w:rsidRPr="00306ED6">
        <w:rPr>
          <w:color w:val="231F20"/>
        </w:rPr>
        <w:t>You share/shared the same</w:t>
      </w:r>
      <w:r w:rsidR="00BE4F70" w:rsidRPr="004948D5">
        <w:t xml:space="preserve"> </w:t>
      </w:r>
      <w:r w:rsidR="00E713B6" w:rsidRPr="00306ED6">
        <w:rPr>
          <w:color w:val="231F20"/>
        </w:rPr>
        <w:t>bed/mattress with at least 3 people in your room</w:t>
      </w:r>
      <w:r w:rsidR="0098359F" w:rsidRPr="00306ED6">
        <w:rPr>
          <w:color w:val="231F20"/>
        </w:rPr>
        <w:t>”</w:t>
      </w:r>
      <w:r w:rsidR="00E713B6" w:rsidRPr="00306ED6">
        <w:rPr>
          <w:color w:val="231F20"/>
        </w:rPr>
        <w:t>.</w:t>
      </w:r>
      <w:r w:rsidR="00516A88">
        <w:t xml:space="preserve"> The r</w:t>
      </w:r>
      <w:r w:rsidR="00320FC4">
        <w:t xml:space="preserve">esponse format for scale items </w:t>
      </w:r>
      <w:r w:rsidR="008136F9">
        <w:t>wa</w:t>
      </w:r>
      <w:r w:rsidR="00320FC4">
        <w:t>s</w:t>
      </w:r>
      <w:r w:rsidR="00C15DF3">
        <w:t>:</w:t>
      </w:r>
      <w:r w:rsidR="00320FC4" w:rsidRPr="00320FC4">
        <w:t xml:space="preserve"> </w:t>
      </w:r>
      <w:r w:rsidR="00320FC4" w:rsidRPr="00D56949">
        <w:rPr>
          <w:i/>
        </w:rPr>
        <w:t>very/often true, sometimes true</w:t>
      </w:r>
      <w:r w:rsidR="00857B31" w:rsidRPr="00D56949">
        <w:rPr>
          <w:i/>
        </w:rPr>
        <w:t>,</w:t>
      </w:r>
      <w:r w:rsidR="00320FC4" w:rsidRPr="00D56949">
        <w:rPr>
          <w:i/>
        </w:rPr>
        <w:t xml:space="preserve"> or not true</w:t>
      </w:r>
      <w:r w:rsidR="008136F9" w:rsidRPr="00227DBD">
        <w:rPr>
          <w:iCs/>
        </w:rPr>
        <w:t>.</w:t>
      </w:r>
      <w:r w:rsidR="00322BB8">
        <w:t xml:space="preserve"> Data were dichotomized using a 75/25 percent split to capture </w:t>
      </w:r>
      <w:r w:rsidR="006A1D62">
        <w:t>the most severely affected</w:t>
      </w:r>
      <w:r w:rsidR="00322BB8">
        <w:t xml:space="preserve"> juveniles</w:t>
      </w:r>
      <w:r w:rsidR="006A1D62">
        <w:t xml:space="preserve"> based on their responses</w:t>
      </w:r>
      <w:r w:rsidR="00760FE2">
        <w:t xml:space="preserve"> to the scale items</w:t>
      </w:r>
      <w:r w:rsidR="006A1D62">
        <w:t xml:space="preserve"> </w:t>
      </w:r>
      <w:r w:rsidR="00704B5B" w:rsidRPr="00760FE2">
        <w:t>(Farrington &amp; Loeber, 2000)</w:t>
      </w:r>
      <w:r w:rsidR="00A87377" w:rsidRPr="00760FE2">
        <w:t>.</w:t>
      </w:r>
      <w:r w:rsidR="00251867" w:rsidRPr="00760FE2">
        <w:t xml:space="preserve"> </w:t>
      </w:r>
      <w:r w:rsidR="006A15F4" w:rsidRPr="00760FE2">
        <w:t>V</w:t>
      </w:r>
      <w:r w:rsidR="00CC26B6" w:rsidRPr="00760FE2">
        <w:t>ariables</w:t>
      </w:r>
      <w:r w:rsidR="00760FE2" w:rsidRPr="00760FE2">
        <w:t xml:space="preserve"> based on single item measures and requiring a yes/no response include </w:t>
      </w:r>
      <w:r w:rsidR="006A15F4" w:rsidRPr="00760FE2">
        <w:t>repeating</w:t>
      </w:r>
      <w:r w:rsidR="006A15F4">
        <w:t xml:space="preserve"> a grade</w:t>
      </w:r>
      <w:r w:rsidR="001F61C0">
        <w:t xml:space="preserve"> level</w:t>
      </w:r>
      <w:r w:rsidR="006A15F4">
        <w:t xml:space="preserve">, divorce, </w:t>
      </w:r>
      <w:r w:rsidR="00CC26B6" w:rsidRPr="003566DE">
        <w:t>inconsisten</w:t>
      </w:r>
      <w:r w:rsidR="00760FE2">
        <w:t>t discipline, parental deviance</w:t>
      </w:r>
      <w:r w:rsidR="00CC26B6" w:rsidRPr="003566DE">
        <w:t xml:space="preserve"> and delinquent siblings</w:t>
      </w:r>
      <w:r w:rsidR="00760FE2">
        <w:t xml:space="preserve">. </w:t>
      </w:r>
      <w:r w:rsidR="00EA497E">
        <w:t>The juveniles’</w:t>
      </w:r>
      <w:r w:rsidR="00417586">
        <w:t xml:space="preserve"> responses were</w:t>
      </w:r>
      <w:r w:rsidR="00A87377">
        <w:t xml:space="preserve"> checked</w:t>
      </w:r>
      <w:r w:rsidR="00A56129">
        <w:t xml:space="preserve"> against their records</w:t>
      </w:r>
      <w:r w:rsidR="006C53BA">
        <w:t xml:space="preserve"> for</w:t>
      </w:r>
      <w:r w:rsidR="00A87377">
        <w:t xml:space="preserve"> accuracy. </w:t>
      </w:r>
      <w:r w:rsidR="00B044ED">
        <w:t>Also</w:t>
      </w:r>
      <w:r w:rsidR="00D56949">
        <w:t>,</w:t>
      </w:r>
      <w:r w:rsidR="00B044ED">
        <w:t xml:space="preserve"> a</w:t>
      </w:r>
      <w:r w:rsidR="00A87377" w:rsidRPr="00575984">
        <w:t xml:space="preserve"> </w:t>
      </w:r>
      <w:r w:rsidR="00F67D88">
        <w:t>five</w:t>
      </w:r>
      <w:r w:rsidR="00164AEE">
        <w:t>-item social desirability scale</w:t>
      </w:r>
      <w:r w:rsidR="00A87377" w:rsidRPr="00575984">
        <w:t xml:space="preserve"> </w:t>
      </w:r>
      <w:bookmarkStart w:id="2" w:name="_Toc274204918"/>
      <w:bookmarkStart w:id="3" w:name="_Toc278922882"/>
      <w:r w:rsidR="00A87377">
        <w:t>administered to all participants showed no</w:t>
      </w:r>
      <w:r w:rsidR="00A87377" w:rsidRPr="00575984">
        <w:t xml:space="preserve"> evidence that the</w:t>
      </w:r>
      <w:r w:rsidR="00A87377">
        <w:t xml:space="preserve">y </w:t>
      </w:r>
      <w:r w:rsidR="00A87377" w:rsidRPr="00575984">
        <w:t>were deliberately providing invalid responses</w:t>
      </w:r>
      <w:r w:rsidR="00572525">
        <w:t xml:space="preserve">. </w:t>
      </w:r>
      <w:bookmarkEnd w:id="2"/>
      <w:bookmarkEnd w:id="3"/>
    </w:p>
    <w:p w14:paraId="6B951C28" w14:textId="087E33BC" w:rsidR="0042788B" w:rsidRPr="00FA437C" w:rsidRDefault="00FA437C" w:rsidP="0042788B">
      <w:pPr>
        <w:spacing w:line="480" w:lineRule="auto"/>
        <w:jc w:val="both"/>
        <w:rPr>
          <w:i/>
        </w:rPr>
      </w:pPr>
      <w:r w:rsidRPr="00FA437C">
        <w:rPr>
          <w:i/>
        </w:rPr>
        <w:t xml:space="preserve">2.3. </w:t>
      </w:r>
      <w:r w:rsidR="0042788B" w:rsidRPr="00FA437C">
        <w:rPr>
          <w:i/>
        </w:rPr>
        <w:t xml:space="preserve">Sexual </w:t>
      </w:r>
      <w:r w:rsidR="00F3204D">
        <w:rPr>
          <w:i/>
        </w:rPr>
        <w:t>v</w:t>
      </w:r>
      <w:r w:rsidR="0042788B" w:rsidRPr="00FA437C">
        <w:rPr>
          <w:i/>
        </w:rPr>
        <w:t>iolence</w:t>
      </w:r>
    </w:p>
    <w:p w14:paraId="4D9E4683" w14:textId="2230F6C6" w:rsidR="00F924A0" w:rsidRDefault="00FF5679" w:rsidP="0042788B">
      <w:pPr>
        <w:spacing w:line="480" w:lineRule="auto"/>
        <w:jc w:val="both"/>
      </w:pPr>
      <w:r>
        <w:t>A total of 40 items comprising</w:t>
      </w:r>
      <w:r w:rsidR="00BA32BD">
        <w:t xml:space="preserve"> six categories </w:t>
      </w:r>
      <w:r w:rsidR="00B8410E">
        <w:t>of moderate and serious offenses as described in the Juvenile Justice Act 2003 of Ghan</w:t>
      </w:r>
      <w:r w:rsidR="00F01C33">
        <w:t>a</w:t>
      </w:r>
      <w:r>
        <w:t xml:space="preserve"> formed the self-reported delinquency scale</w:t>
      </w:r>
      <w:r w:rsidR="00F01C33">
        <w:t xml:space="preserve">: </w:t>
      </w:r>
      <w:r w:rsidR="00CD0AD2">
        <w:t>murder</w:t>
      </w:r>
      <w:r w:rsidR="00002532">
        <w:t xml:space="preserve">, </w:t>
      </w:r>
      <w:r w:rsidR="00187CD8">
        <w:t>robbery, rape</w:t>
      </w:r>
      <w:r w:rsidR="009A636A">
        <w:t>,</w:t>
      </w:r>
      <w:r w:rsidR="00002532">
        <w:t xml:space="preserve"> </w:t>
      </w:r>
      <w:r w:rsidR="00002532" w:rsidRPr="008B4C11">
        <w:t xml:space="preserve">aggravated assault, </w:t>
      </w:r>
      <w:r w:rsidR="00002532">
        <w:t xml:space="preserve">possession or use of hard </w:t>
      </w:r>
      <w:r w:rsidR="00002532" w:rsidRPr="008B4C11">
        <w:t>drug</w:t>
      </w:r>
      <w:r w:rsidR="00002532">
        <w:t xml:space="preserve">s and </w:t>
      </w:r>
      <w:r w:rsidR="00002532" w:rsidRPr="008B4C11">
        <w:t>firearm</w:t>
      </w:r>
      <w:r w:rsidR="00896998">
        <w:t xml:space="preserve"> offenses</w:t>
      </w:r>
      <w:r w:rsidR="00002532" w:rsidRPr="00CD0E40">
        <w:t xml:space="preserve">. </w:t>
      </w:r>
      <w:r w:rsidR="00156B54">
        <w:t>Three items on the questionnaire were intended to measure sex</w:t>
      </w:r>
      <w:r w:rsidR="00660AC6">
        <w:t>ual violence</w:t>
      </w:r>
      <w:r w:rsidR="00156B54">
        <w:t xml:space="preserve">. </w:t>
      </w:r>
      <w:r w:rsidR="00C747D3">
        <w:t>Table 1</w:t>
      </w:r>
      <w:r w:rsidR="00B54DD5" w:rsidRPr="000A575F">
        <w:t xml:space="preserve"> shows</w:t>
      </w:r>
      <w:r w:rsidR="00B54DD5">
        <w:t xml:space="preserve"> the</w:t>
      </w:r>
      <w:r w:rsidR="000F6349">
        <w:t>se</w:t>
      </w:r>
      <w:r w:rsidR="00B54DD5">
        <w:t xml:space="preserve"> three</w:t>
      </w:r>
      <w:r w:rsidR="003B4834">
        <w:t xml:space="preserve"> items and the proportion of </w:t>
      </w:r>
      <w:r w:rsidR="00EA497E">
        <w:t>juveniles</w:t>
      </w:r>
      <w:r w:rsidR="000F6349">
        <w:t xml:space="preserve"> who admitted engaging</w:t>
      </w:r>
      <w:r w:rsidR="003B4834">
        <w:t xml:space="preserve"> </w:t>
      </w:r>
      <w:r w:rsidR="00B54DD5">
        <w:t xml:space="preserve">in these acts. </w:t>
      </w:r>
      <w:r w:rsidR="00660AC6">
        <w:t xml:space="preserve">As can be seen, </w:t>
      </w:r>
      <w:r w:rsidR="00EA497E">
        <w:t xml:space="preserve">14.1% of the </w:t>
      </w:r>
      <w:r w:rsidR="00DE3621">
        <w:t>juveniles</w:t>
      </w:r>
      <w:r w:rsidR="00660AC6">
        <w:t xml:space="preserve"> admitted </w:t>
      </w:r>
      <w:r w:rsidR="00EE57FF">
        <w:t>“</w:t>
      </w:r>
      <w:r w:rsidR="00660AC6">
        <w:t>ever fo</w:t>
      </w:r>
      <w:r w:rsidR="00102274">
        <w:t>rcing a girl to have sex</w:t>
      </w:r>
      <w:r w:rsidR="00EE57FF">
        <w:t>”</w:t>
      </w:r>
      <w:r w:rsidR="00660AC6">
        <w:t>. There wa</w:t>
      </w:r>
      <w:r w:rsidR="00EA497E">
        <w:t xml:space="preserve">s no </w:t>
      </w:r>
      <w:r w:rsidR="00E2317D">
        <w:t xml:space="preserve">significant </w:t>
      </w:r>
      <w:r w:rsidR="00EA497E">
        <w:t>difference between juveniles</w:t>
      </w:r>
      <w:r w:rsidR="00660AC6">
        <w:t xml:space="preserve"> known to authorities</w:t>
      </w:r>
      <w:r w:rsidR="00FE721E">
        <w:t xml:space="preserve"> (6.3%)</w:t>
      </w:r>
      <w:r w:rsidR="009030FF">
        <w:t xml:space="preserve"> and those </w:t>
      </w:r>
      <w:r w:rsidR="00434E8E">
        <w:t>who did</w:t>
      </w:r>
      <w:r w:rsidR="00D11902">
        <w:t xml:space="preserve"> not come to official notice </w:t>
      </w:r>
      <w:r w:rsidR="00FE721E">
        <w:t>(7.8%)</w:t>
      </w:r>
      <w:r w:rsidR="00660AC6">
        <w:t xml:space="preserve">. </w:t>
      </w:r>
      <w:r w:rsidR="00434E8E" w:rsidRPr="00F01C33">
        <w:t xml:space="preserve">However, the </w:t>
      </w:r>
      <w:r w:rsidR="00DA4C10" w:rsidRPr="00F01C33">
        <w:t xml:space="preserve">percentage </w:t>
      </w:r>
      <w:r w:rsidR="003314B3" w:rsidRPr="00F01C33">
        <w:t>admitting sexual offense</w:t>
      </w:r>
      <w:r w:rsidR="00DA4C10" w:rsidRPr="00F01C33">
        <w:t xml:space="preserve"> decreased</w:t>
      </w:r>
      <w:r w:rsidR="00EA497E">
        <w:t xml:space="preserve"> significantly when the juveniles</w:t>
      </w:r>
      <w:r w:rsidR="00660AC6" w:rsidRPr="00F01C33">
        <w:t xml:space="preserve"> were asked </w:t>
      </w:r>
      <w:r w:rsidR="003314B3" w:rsidRPr="00F01C33">
        <w:t>more specific and direct question</w:t>
      </w:r>
      <w:r w:rsidR="00FE721E" w:rsidRPr="00F01C33">
        <w:t>s</w:t>
      </w:r>
      <w:r w:rsidR="003314B3" w:rsidRPr="00F01C33">
        <w:t xml:space="preserve"> </w:t>
      </w:r>
      <w:r w:rsidR="00D4537C" w:rsidRPr="00F01C33">
        <w:t>about</w:t>
      </w:r>
      <w:r w:rsidR="003314B3" w:rsidRPr="00F01C33">
        <w:t xml:space="preserve"> </w:t>
      </w:r>
      <w:r w:rsidR="00660AC6" w:rsidRPr="00F01C33">
        <w:t xml:space="preserve">whether they have ever hurt or used threats to </w:t>
      </w:r>
      <w:r w:rsidR="00DA4C10" w:rsidRPr="00F01C33">
        <w:t>procure sex from a girl</w:t>
      </w:r>
      <w:r w:rsidR="00FE721E" w:rsidRPr="00F01C33">
        <w:t xml:space="preserve"> (7.8%)</w:t>
      </w:r>
      <w:r w:rsidR="00DA4C10" w:rsidRPr="00F01C33">
        <w:t>,</w:t>
      </w:r>
      <w:r w:rsidR="00DA4C10">
        <w:t xml:space="preserve"> or whet</w:t>
      </w:r>
      <w:r w:rsidR="007D4798">
        <w:t xml:space="preserve">her they </w:t>
      </w:r>
      <w:r w:rsidR="00846638">
        <w:t xml:space="preserve">have ever </w:t>
      </w:r>
      <w:r w:rsidR="007D4798">
        <w:t>surreptitiously tempered</w:t>
      </w:r>
      <w:r w:rsidR="00DA4C10">
        <w:t xml:space="preserve"> with a girls drink </w:t>
      </w:r>
      <w:r w:rsidR="00DA4C10">
        <w:lastRenderedPageBreak/>
        <w:t xml:space="preserve">with the intention of </w:t>
      </w:r>
      <w:r w:rsidR="007D4798">
        <w:t xml:space="preserve">having </w:t>
      </w:r>
      <w:r w:rsidR="00DA4C10">
        <w:t>sex</w:t>
      </w:r>
      <w:r w:rsidR="00FE721E">
        <w:t xml:space="preserve"> (9.4%)</w:t>
      </w:r>
      <w:r w:rsidR="00DA4C10">
        <w:t xml:space="preserve">. </w:t>
      </w:r>
      <w:r w:rsidR="004E7E9C">
        <w:t>The difference was noticeable for</w:t>
      </w:r>
      <w:r w:rsidR="00EA497E">
        <w:t xml:space="preserve"> juveniles</w:t>
      </w:r>
      <w:r w:rsidR="00FE721E">
        <w:t xml:space="preserve"> know</w:t>
      </w:r>
      <w:r w:rsidR="00665D1C">
        <w:t>n</w:t>
      </w:r>
      <w:r w:rsidR="00FE721E">
        <w:t xml:space="preserve"> to the a</w:t>
      </w:r>
      <w:r w:rsidR="00EA497E">
        <w:t>uthorities (2.0%; 2.4%) than those</w:t>
      </w:r>
      <w:r w:rsidR="006A01C4">
        <w:t xml:space="preserve"> in</w:t>
      </w:r>
      <w:r w:rsidR="00FE721E">
        <w:t xml:space="preserve"> </w:t>
      </w:r>
      <w:r w:rsidR="006A01C4">
        <w:t xml:space="preserve">school </w:t>
      </w:r>
      <w:r w:rsidR="00FE721E">
        <w:t>(</w:t>
      </w:r>
      <w:r w:rsidR="00BB1AB6">
        <w:t xml:space="preserve">5.9%; </w:t>
      </w:r>
      <w:r w:rsidR="00FE721E">
        <w:t>7.1%</w:t>
      </w:r>
      <w:r w:rsidR="00BB1AB6">
        <w:t>)</w:t>
      </w:r>
      <w:r w:rsidR="007E723C">
        <w:t>.</w:t>
      </w:r>
      <w:r w:rsidR="00906589">
        <w:t xml:space="preserve"> </w:t>
      </w:r>
    </w:p>
    <w:p w14:paraId="40211A1C" w14:textId="33ACFF5A" w:rsidR="002320D2" w:rsidRPr="001135CE" w:rsidRDefault="00D973AB" w:rsidP="001135CE">
      <w:pPr>
        <w:spacing w:line="480" w:lineRule="auto"/>
        <w:ind w:left="2160" w:firstLine="720"/>
        <w:jc w:val="both"/>
        <w:rPr>
          <w:b/>
          <w:i/>
        </w:rPr>
      </w:pPr>
      <w:r>
        <w:rPr>
          <w:b/>
          <w:i/>
        </w:rPr>
        <w:t xml:space="preserve">Insert table </w:t>
      </w:r>
      <w:r w:rsidR="00F3204D">
        <w:rPr>
          <w:b/>
          <w:i/>
        </w:rPr>
        <w:t>1</w:t>
      </w:r>
      <w:r w:rsidR="002320D2" w:rsidRPr="001B2AB6">
        <w:rPr>
          <w:b/>
          <w:i/>
        </w:rPr>
        <w:t xml:space="preserve"> about here</w:t>
      </w:r>
    </w:p>
    <w:p w14:paraId="7DFAAFBB" w14:textId="6462076D" w:rsidR="00943601" w:rsidRPr="005F0405" w:rsidRDefault="008B4583" w:rsidP="00D56949">
      <w:pPr>
        <w:spacing w:line="480" w:lineRule="auto"/>
        <w:jc w:val="both"/>
        <w:rPr>
          <w:b/>
        </w:rPr>
      </w:pPr>
      <w:r w:rsidRPr="007935EA">
        <w:t>Item</w:t>
      </w:r>
      <w:r w:rsidR="00E74B45">
        <w:t>s</w:t>
      </w:r>
      <w:r w:rsidRPr="007935EA">
        <w:t xml:space="preserve"> two and three</w:t>
      </w:r>
      <w:r w:rsidR="00393C9F">
        <w:t xml:space="preserve"> (</w:t>
      </w:r>
      <w:r w:rsidR="00C37EAC">
        <w:t>“e</w:t>
      </w:r>
      <w:r w:rsidR="00C37EAC" w:rsidRPr="00C67413">
        <w:t>ver hurt/threatened a girl to have sex</w:t>
      </w:r>
      <w:r w:rsidR="00C37EAC">
        <w:t>”, and “e</w:t>
      </w:r>
      <w:r w:rsidR="00C37EAC" w:rsidRPr="00C67413">
        <w:t>ver spiked a girls drink in order to have sex</w:t>
      </w:r>
      <w:r w:rsidR="00C37EAC">
        <w:t>”</w:t>
      </w:r>
      <w:r w:rsidR="00393C9F">
        <w:t>)</w:t>
      </w:r>
      <w:r w:rsidRPr="007935EA">
        <w:t xml:space="preserve"> were combined to form the </w:t>
      </w:r>
      <w:r w:rsidR="009A3F3A" w:rsidRPr="007935EA">
        <w:t xml:space="preserve">sexual offense scale in this study. </w:t>
      </w:r>
      <w:r w:rsidR="00BB0C24" w:rsidRPr="007935EA">
        <w:t>The scale shows about on</w:t>
      </w:r>
      <w:r w:rsidR="00315221">
        <w:t>e-sixth of the juveniles</w:t>
      </w:r>
      <w:r w:rsidR="00CD7884">
        <w:t xml:space="preserve"> (16.7%) admit </w:t>
      </w:r>
      <w:r w:rsidR="00D56949">
        <w:t xml:space="preserve">committing </w:t>
      </w:r>
      <w:r w:rsidR="00BB0C24" w:rsidRPr="007935EA">
        <w:t xml:space="preserve">some form of sexual </w:t>
      </w:r>
      <w:r w:rsidR="00BB0C24" w:rsidRPr="00D56949">
        <w:t>violence.</w:t>
      </w:r>
      <w:r w:rsidR="00BB0C24" w:rsidRPr="007935EA">
        <w:t xml:space="preserve"> </w:t>
      </w:r>
      <w:r w:rsidR="00FA6545">
        <w:t xml:space="preserve">A </w:t>
      </w:r>
      <w:r w:rsidR="00E31074">
        <w:t xml:space="preserve">higher proportion of the juveniles in school </w:t>
      </w:r>
      <w:r w:rsidR="00F01C33">
        <w:t>admitted involvement</w:t>
      </w:r>
      <w:r w:rsidR="009D149F" w:rsidRPr="007935EA">
        <w:t xml:space="preserve"> in sexual violence compared with the </w:t>
      </w:r>
      <w:r w:rsidR="005E5E56">
        <w:t>institutionalized</w:t>
      </w:r>
      <w:r w:rsidR="00A96F29">
        <w:t xml:space="preserve"> juvenile</w:t>
      </w:r>
      <w:r w:rsidR="00394128">
        <w:t>s</w:t>
      </w:r>
      <w:r w:rsidR="00B34A51">
        <w:t>,</w:t>
      </w:r>
      <w:r w:rsidR="00394128">
        <w:t xml:space="preserve"> suggesting</w:t>
      </w:r>
      <w:r w:rsidR="00B66EF9">
        <w:t xml:space="preserve"> a possible underreporting of sexual violence by the juveniles in institutions.</w:t>
      </w:r>
      <w:r w:rsidR="009F0693">
        <w:t xml:space="preserve"> </w:t>
      </w:r>
      <w:r w:rsidR="00B66EF9">
        <w:t>Juveniles who admitted</w:t>
      </w:r>
      <w:r w:rsidR="009B6ECD">
        <w:t xml:space="preserve"> engaging in</w:t>
      </w:r>
      <w:r w:rsidR="00922B31" w:rsidRPr="00A07C05">
        <w:t xml:space="preserve"> sexual offe</w:t>
      </w:r>
      <w:r w:rsidR="00B66EF9">
        <w:t>nses</w:t>
      </w:r>
      <w:r w:rsidR="00922B31" w:rsidRPr="00A07C05">
        <w:t xml:space="preserve"> were </w:t>
      </w:r>
      <w:r w:rsidR="00024216">
        <w:t xml:space="preserve">also </w:t>
      </w:r>
      <w:r w:rsidR="005E0362" w:rsidRPr="00A07C05">
        <w:t>significantly</w:t>
      </w:r>
      <w:r w:rsidR="00B66EF9">
        <w:t xml:space="preserve"> more</w:t>
      </w:r>
      <w:r w:rsidR="005E0362" w:rsidRPr="00A07C05">
        <w:t xml:space="preserve"> likely compare</w:t>
      </w:r>
      <w:r w:rsidR="00964216">
        <w:t>d with remaining group to admit involvement</w:t>
      </w:r>
      <w:r w:rsidR="005E0362" w:rsidRPr="00A07C05">
        <w:t xml:space="preserve"> in nonsexual </w:t>
      </w:r>
      <w:r w:rsidR="00C14B9C">
        <w:t>offense</w:t>
      </w:r>
      <w:r w:rsidR="00922B31" w:rsidRPr="00A07C05">
        <w:t xml:space="preserve"> (</w:t>
      </w:r>
      <w:r w:rsidR="00D0161C" w:rsidRPr="00A07C05">
        <w:t>36</w:t>
      </w:r>
      <w:r w:rsidR="00922B31" w:rsidRPr="00A07C05">
        <w:t>%</w:t>
      </w:r>
      <w:r w:rsidR="00D0161C" w:rsidRPr="00A07C05">
        <w:t xml:space="preserve"> vs</w:t>
      </w:r>
      <w:r w:rsidR="00F01C33">
        <w:t xml:space="preserve">. </w:t>
      </w:r>
      <w:r w:rsidR="00D0161C" w:rsidRPr="00A07C05">
        <w:t>12</w:t>
      </w:r>
      <w:r w:rsidR="00922B31" w:rsidRPr="00A07C05">
        <w:t>%)</w:t>
      </w:r>
      <w:r w:rsidR="005E0362" w:rsidRPr="00A07C05">
        <w:t xml:space="preserve">, </w:t>
      </w:r>
      <w:r w:rsidR="00922B31" w:rsidRPr="00A07C05">
        <w:t xml:space="preserve">fraud (36% vs. 16%), </w:t>
      </w:r>
      <w:r w:rsidR="007F1DB5" w:rsidRPr="00A07C05">
        <w:t>se</w:t>
      </w:r>
      <w:r w:rsidR="00922B31" w:rsidRPr="00A07C05">
        <w:t xml:space="preserve">rious property crime (38% vs. 16%), </w:t>
      </w:r>
      <w:r w:rsidR="003733E0">
        <w:t>and drug offens</w:t>
      </w:r>
      <w:r w:rsidR="007F1DB5" w:rsidRPr="00A07C05">
        <w:t>es</w:t>
      </w:r>
      <w:r w:rsidR="00922B31" w:rsidRPr="00A07C05">
        <w:t xml:space="preserve"> (40% vs. 18%)</w:t>
      </w:r>
      <w:r w:rsidR="007F1DB5" w:rsidRPr="00A07C05">
        <w:t>.</w:t>
      </w:r>
    </w:p>
    <w:p w14:paraId="67D21EA5" w14:textId="002747FF" w:rsidR="00A87377" w:rsidRPr="00FA437C" w:rsidRDefault="00FA437C" w:rsidP="00A87377">
      <w:pPr>
        <w:spacing w:line="480" w:lineRule="auto"/>
        <w:rPr>
          <w:i/>
        </w:rPr>
      </w:pPr>
      <w:r w:rsidRPr="00FA437C">
        <w:rPr>
          <w:i/>
        </w:rPr>
        <w:t xml:space="preserve">2.4. </w:t>
      </w:r>
      <w:r w:rsidR="00066AFA" w:rsidRPr="00FA437C">
        <w:rPr>
          <w:i/>
        </w:rPr>
        <w:t xml:space="preserve">Data Analysis </w:t>
      </w:r>
    </w:p>
    <w:p w14:paraId="02EE7F54" w14:textId="0C0A9DA5" w:rsidR="009217D6" w:rsidRDefault="001609BF" w:rsidP="00947F4A">
      <w:pPr>
        <w:spacing w:line="480" w:lineRule="auto"/>
        <w:ind w:firstLine="720"/>
        <w:jc w:val="both"/>
      </w:pPr>
      <w:r>
        <w:t xml:space="preserve">The analysis was carried </w:t>
      </w:r>
      <w:r w:rsidR="00990E5B">
        <w:t xml:space="preserve">out </w:t>
      </w:r>
      <w:r>
        <w:t>in three stages using the odds ratio</w:t>
      </w:r>
      <w:r w:rsidR="00CD0574">
        <w:t xml:space="preserve"> (OR)</w:t>
      </w:r>
      <w:r>
        <w:t xml:space="preserve"> </w:t>
      </w:r>
      <w:r w:rsidR="0012251C">
        <w:t>and logistic regression model</w:t>
      </w:r>
      <w:r w:rsidR="008E7679">
        <w:t xml:space="preserve">. </w:t>
      </w:r>
      <w:r w:rsidR="00B335ED">
        <w:t>First, the relati</w:t>
      </w:r>
      <w:r w:rsidR="00D242A3">
        <w:t>onship between eight</w:t>
      </w:r>
      <w:r w:rsidR="002F1AAA">
        <w:t xml:space="preserve"> risk </w:t>
      </w:r>
      <w:r w:rsidR="002F1AAA" w:rsidRPr="005B2BDB">
        <w:t xml:space="preserve">markers </w:t>
      </w:r>
      <w:r w:rsidR="002F1AAA">
        <w:t xml:space="preserve">and sexual violence was calculated using </w:t>
      </w:r>
      <w:r w:rsidR="00DF7AAC">
        <w:t>OR</w:t>
      </w:r>
      <w:r w:rsidR="002F1AAA">
        <w:t xml:space="preserve">. The </w:t>
      </w:r>
      <w:r w:rsidR="00CD0574">
        <w:t xml:space="preserve">OR shows the </w:t>
      </w:r>
      <w:r w:rsidR="00C425D2" w:rsidRPr="00B3042D">
        <w:t>strength of relationship between the pre</w:t>
      </w:r>
      <w:r w:rsidR="003D5B05" w:rsidRPr="00B3042D">
        <w:t>dictor variables and sexual violence</w:t>
      </w:r>
      <w:r w:rsidR="00591261">
        <w:rPr>
          <w:color w:val="FF0000"/>
        </w:rPr>
        <w:t xml:space="preserve"> </w:t>
      </w:r>
      <w:r w:rsidR="00591261">
        <w:t>(Cohen, 1996; Farrington &amp; Loeber, 2000</w:t>
      </w:r>
      <w:r w:rsidR="00591261" w:rsidRPr="005E305D">
        <w:t>)</w:t>
      </w:r>
      <w:r w:rsidR="00B3042D">
        <w:t xml:space="preserve">. OR of 2 or greater, which is a doubling of risk, is generally considered a strong relationship (Cohen, 1996). </w:t>
      </w:r>
    </w:p>
    <w:p w14:paraId="77FAE4F7" w14:textId="75F05835" w:rsidR="00E5377C" w:rsidRPr="00E5377C" w:rsidRDefault="00E5377C" w:rsidP="00CC3E4A">
      <w:pPr>
        <w:spacing w:line="480" w:lineRule="auto"/>
        <w:ind w:firstLine="720"/>
        <w:jc w:val="both"/>
      </w:pPr>
      <w:r>
        <w:t>Second, t</w:t>
      </w:r>
      <w:r w:rsidR="008864EC">
        <w:t>he odds ratio</w:t>
      </w:r>
      <w:r w:rsidR="004B2D81">
        <w:t>s</w:t>
      </w:r>
      <w:r w:rsidR="008864EC">
        <w:t xml:space="preserve"> for </w:t>
      </w:r>
      <w:r w:rsidR="00681D74">
        <w:t xml:space="preserve">individual and family factors were calculated </w:t>
      </w:r>
      <w:r w:rsidR="008E4BB4">
        <w:t>for sexual violence</w:t>
      </w:r>
      <w:r w:rsidR="0027269D">
        <w:t>.</w:t>
      </w:r>
      <w:r w:rsidR="00F907EF">
        <w:t xml:space="preserve"> </w:t>
      </w:r>
      <w:r w:rsidR="00F5296A">
        <w:t>The</w:t>
      </w:r>
      <w:r>
        <w:t xml:space="preserve"> third stage involved </w:t>
      </w:r>
      <w:r>
        <w:rPr>
          <w:bCs/>
        </w:rPr>
        <w:t>l</w:t>
      </w:r>
      <w:r w:rsidR="00A87377" w:rsidRPr="004F12B7">
        <w:t>o</w:t>
      </w:r>
      <w:r>
        <w:t xml:space="preserve">gistic regression analyses </w:t>
      </w:r>
      <w:r w:rsidR="00A87377" w:rsidRPr="004F12B7">
        <w:t>used to investigate which</w:t>
      </w:r>
      <w:r w:rsidR="00321389">
        <w:t xml:space="preserve"> of the</w:t>
      </w:r>
      <w:r w:rsidR="00A87377" w:rsidRPr="004F12B7">
        <w:t xml:space="preserve"> variables</w:t>
      </w:r>
      <w:r w:rsidR="00321389">
        <w:t xml:space="preserve"> that were</w:t>
      </w:r>
      <w:r w:rsidR="00A87377">
        <w:t xml:space="preserve"> </w:t>
      </w:r>
      <w:r w:rsidR="00A87377" w:rsidRPr="004F12B7">
        <w:t>significant in the bivariate analyses</w:t>
      </w:r>
      <w:r w:rsidR="00A87377">
        <w:t xml:space="preserve">, </w:t>
      </w:r>
      <w:r w:rsidR="00A87377" w:rsidRPr="004F12B7">
        <w:lastRenderedPageBreak/>
        <w:t xml:space="preserve">were independent predictors of </w:t>
      </w:r>
      <w:r w:rsidR="00A761E1">
        <w:t>sexual violence</w:t>
      </w:r>
      <w:r w:rsidR="00A87377" w:rsidRPr="004F12B7">
        <w:t xml:space="preserve">. </w:t>
      </w:r>
      <w:r w:rsidR="00191361">
        <w:t xml:space="preserve">Individual variables were entered first, followed by childrearing factors and parental/family background factors. </w:t>
      </w:r>
    </w:p>
    <w:p w14:paraId="5914F6A9" w14:textId="2D0CED04" w:rsidR="00FB0B51" w:rsidRDefault="00680690" w:rsidP="00A3054C">
      <w:pPr>
        <w:pStyle w:val="Heading1"/>
      </w:pPr>
      <w:r>
        <w:t>3</w:t>
      </w:r>
      <w:r w:rsidR="00FA437C">
        <w:t xml:space="preserve">. </w:t>
      </w:r>
      <w:r w:rsidR="001E58E6" w:rsidRPr="006675AE">
        <w:t>Results</w:t>
      </w:r>
    </w:p>
    <w:p w14:paraId="3813305F" w14:textId="63ED8EFD" w:rsidR="008F1678" w:rsidRDefault="00680690" w:rsidP="00471AF1">
      <w:pPr>
        <w:spacing w:line="480" w:lineRule="auto"/>
        <w:jc w:val="both"/>
        <w:rPr>
          <w:lang w:val="en-GB"/>
        </w:rPr>
      </w:pPr>
      <w:r>
        <w:rPr>
          <w:i/>
          <w:lang w:val="en-GB"/>
        </w:rPr>
        <w:t>3</w:t>
      </w:r>
      <w:r w:rsidR="008F1678" w:rsidRPr="009B5809">
        <w:rPr>
          <w:i/>
          <w:lang w:val="en-GB"/>
        </w:rPr>
        <w:t>.1.</w:t>
      </w:r>
      <w:r w:rsidR="00174A68" w:rsidRPr="009B5809">
        <w:rPr>
          <w:i/>
          <w:lang w:val="en-GB"/>
        </w:rPr>
        <w:t xml:space="preserve"> </w:t>
      </w:r>
      <w:r w:rsidR="001B6E79" w:rsidRPr="009B5809">
        <w:rPr>
          <w:i/>
          <w:lang w:val="en-GB"/>
        </w:rPr>
        <w:t>Correlates</w:t>
      </w:r>
      <w:r w:rsidR="001B6E79" w:rsidRPr="001B6E79">
        <w:rPr>
          <w:i/>
          <w:lang w:val="en-GB"/>
        </w:rPr>
        <w:t xml:space="preserve"> and risk factors for juvenile sex</w:t>
      </w:r>
      <w:r w:rsidR="002E3CF2">
        <w:rPr>
          <w:i/>
          <w:lang w:val="en-GB"/>
        </w:rPr>
        <w:t>ual</w:t>
      </w:r>
      <w:r w:rsidR="001B6E79" w:rsidRPr="001B6E79">
        <w:rPr>
          <w:i/>
          <w:lang w:val="en-GB"/>
        </w:rPr>
        <w:t xml:space="preserve"> offending</w:t>
      </w:r>
      <w:r w:rsidR="001B6E79">
        <w:rPr>
          <w:lang w:val="en-GB"/>
        </w:rPr>
        <w:t xml:space="preserve"> </w:t>
      </w:r>
    </w:p>
    <w:p w14:paraId="0497F08A" w14:textId="5F4293B0" w:rsidR="00471AF1" w:rsidRDefault="00EB084D" w:rsidP="00471AF1">
      <w:pPr>
        <w:spacing w:line="480" w:lineRule="auto"/>
        <w:jc w:val="both"/>
        <w:rPr>
          <w:lang w:val="en-GB"/>
        </w:rPr>
      </w:pPr>
      <w:r w:rsidRPr="000A575F">
        <w:rPr>
          <w:lang w:val="en-GB"/>
        </w:rPr>
        <w:t xml:space="preserve">Table </w:t>
      </w:r>
      <w:r w:rsidR="004D055D" w:rsidRPr="000A575F">
        <w:rPr>
          <w:lang w:val="en-GB"/>
        </w:rPr>
        <w:t>2</w:t>
      </w:r>
      <w:r w:rsidR="0027426D" w:rsidRPr="000A575F">
        <w:rPr>
          <w:lang w:val="en-GB"/>
        </w:rPr>
        <w:t xml:space="preserve"> shows</w:t>
      </w:r>
      <w:r w:rsidR="0027426D" w:rsidRPr="00590416">
        <w:rPr>
          <w:lang w:val="en-GB"/>
        </w:rPr>
        <w:t xml:space="preserve"> </w:t>
      </w:r>
      <w:r w:rsidR="00321389">
        <w:rPr>
          <w:lang w:val="en-GB"/>
        </w:rPr>
        <w:t xml:space="preserve">the </w:t>
      </w:r>
      <w:r w:rsidR="0027426D" w:rsidRPr="00590416">
        <w:rPr>
          <w:lang w:val="en-GB"/>
        </w:rPr>
        <w:t>results for eight risk markers for</w:t>
      </w:r>
      <w:r w:rsidR="003D2B10" w:rsidRPr="00590416">
        <w:rPr>
          <w:lang w:val="en-GB"/>
        </w:rPr>
        <w:t xml:space="preserve"> sexual violence. </w:t>
      </w:r>
      <w:r w:rsidR="000D153A" w:rsidRPr="00590416">
        <w:rPr>
          <w:lang w:val="en-GB"/>
        </w:rPr>
        <w:t>The number</w:t>
      </w:r>
      <w:r w:rsidR="00226BDC">
        <w:rPr>
          <w:lang w:val="en-GB"/>
        </w:rPr>
        <w:t xml:space="preserve"> of </w:t>
      </w:r>
      <w:r w:rsidR="00EA497E">
        <w:rPr>
          <w:lang w:val="en-GB"/>
        </w:rPr>
        <w:t>juveniles</w:t>
      </w:r>
      <w:r w:rsidR="004C7C7F">
        <w:rPr>
          <w:lang w:val="en-GB"/>
        </w:rPr>
        <w:t xml:space="preserve"> at the high-</w:t>
      </w:r>
      <w:r w:rsidR="00C87F52" w:rsidRPr="00590416">
        <w:rPr>
          <w:lang w:val="en-GB"/>
        </w:rPr>
        <w:t>risk end who engaged in sexual vi</w:t>
      </w:r>
      <w:r w:rsidR="00CA3CAB">
        <w:rPr>
          <w:lang w:val="en-GB"/>
        </w:rPr>
        <w:t>olence is</w:t>
      </w:r>
      <w:r w:rsidR="00C87F52" w:rsidRPr="00590416">
        <w:rPr>
          <w:lang w:val="en-GB"/>
        </w:rPr>
        <w:t xml:space="preserve"> compared wi</w:t>
      </w:r>
      <w:r w:rsidR="00471688">
        <w:rPr>
          <w:lang w:val="en-GB"/>
        </w:rPr>
        <w:t xml:space="preserve">th the remainder of the sample. </w:t>
      </w:r>
      <w:r w:rsidR="00C02009">
        <w:rPr>
          <w:lang w:val="en-GB"/>
        </w:rPr>
        <w:t xml:space="preserve">In all cases, </w:t>
      </w:r>
      <w:r w:rsidR="009F7829" w:rsidRPr="00590416">
        <w:rPr>
          <w:lang w:val="en-GB"/>
        </w:rPr>
        <w:t>except peer delinquency</w:t>
      </w:r>
      <w:r w:rsidR="00C02009">
        <w:rPr>
          <w:lang w:val="en-GB"/>
        </w:rPr>
        <w:t>,</w:t>
      </w:r>
      <w:r w:rsidR="001255D5" w:rsidRPr="00590416">
        <w:rPr>
          <w:lang w:val="en-GB"/>
        </w:rPr>
        <w:t xml:space="preserve"> the</w:t>
      </w:r>
      <w:r w:rsidR="003C54B6">
        <w:rPr>
          <w:lang w:val="en-GB"/>
        </w:rPr>
        <w:t xml:space="preserve"> high-</w:t>
      </w:r>
      <w:r w:rsidR="00EA497E">
        <w:rPr>
          <w:lang w:val="en-GB"/>
        </w:rPr>
        <w:t xml:space="preserve">risk </w:t>
      </w:r>
      <w:r w:rsidR="00271326">
        <w:rPr>
          <w:lang w:val="en-GB"/>
        </w:rPr>
        <w:t>juveniles</w:t>
      </w:r>
      <w:r w:rsidR="009F7829" w:rsidRPr="00590416">
        <w:rPr>
          <w:lang w:val="en-GB"/>
        </w:rPr>
        <w:t xml:space="preserve"> admitted greater involvement in sexual violence com</w:t>
      </w:r>
      <w:r w:rsidR="00FF36AB" w:rsidRPr="00590416">
        <w:rPr>
          <w:lang w:val="en-GB"/>
        </w:rPr>
        <w:t>pa</w:t>
      </w:r>
      <w:r w:rsidR="00EA497E">
        <w:rPr>
          <w:lang w:val="en-GB"/>
        </w:rPr>
        <w:t>red with the remainder of sample</w:t>
      </w:r>
      <w:r w:rsidR="00F373CA">
        <w:rPr>
          <w:lang w:val="en-GB"/>
        </w:rPr>
        <w:t>; t</w:t>
      </w:r>
      <w:r w:rsidR="00EA497E">
        <w:rPr>
          <w:lang w:val="en-GB"/>
        </w:rPr>
        <w:t>hat is juveniles</w:t>
      </w:r>
      <w:r w:rsidR="00EC5E3C" w:rsidRPr="00590416">
        <w:rPr>
          <w:lang w:val="en-GB"/>
        </w:rPr>
        <w:t xml:space="preserve"> who</w:t>
      </w:r>
      <w:r w:rsidR="001255D5" w:rsidRPr="00590416">
        <w:rPr>
          <w:lang w:val="en-GB"/>
        </w:rPr>
        <w:t xml:space="preserve"> hold negative attitudes to</w:t>
      </w:r>
      <w:r w:rsidR="00321389">
        <w:rPr>
          <w:lang w:val="en-GB"/>
        </w:rPr>
        <w:t>wards</w:t>
      </w:r>
      <w:r w:rsidR="001255D5" w:rsidRPr="00590416">
        <w:rPr>
          <w:lang w:val="en-GB"/>
        </w:rPr>
        <w:t xml:space="preserve"> school, </w:t>
      </w:r>
      <w:r w:rsidR="00321389">
        <w:rPr>
          <w:lang w:val="en-GB"/>
        </w:rPr>
        <w:t xml:space="preserve">are </w:t>
      </w:r>
      <w:r w:rsidR="001255D5" w:rsidRPr="00590416">
        <w:rPr>
          <w:lang w:val="en-GB"/>
        </w:rPr>
        <w:t xml:space="preserve">truant from school, </w:t>
      </w:r>
      <w:r w:rsidR="004108A8">
        <w:rPr>
          <w:lang w:val="en-GB"/>
        </w:rPr>
        <w:t>and</w:t>
      </w:r>
      <w:r w:rsidR="00321389">
        <w:rPr>
          <w:lang w:val="en-GB"/>
        </w:rPr>
        <w:t xml:space="preserve"> view</w:t>
      </w:r>
      <w:r w:rsidR="004108A8">
        <w:rPr>
          <w:lang w:val="en-GB"/>
        </w:rPr>
        <w:t xml:space="preserve"> pornographic materials</w:t>
      </w:r>
      <w:r w:rsidR="00321389">
        <w:rPr>
          <w:lang w:val="en-GB"/>
        </w:rPr>
        <w:t>,</w:t>
      </w:r>
      <w:r w:rsidR="004108A8">
        <w:rPr>
          <w:lang w:val="en-GB"/>
        </w:rPr>
        <w:t xml:space="preserve"> and abuse</w:t>
      </w:r>
      <w:r w:rsidR="0091051B" w:rsidRPr="00590416">
        <w:rPr>
          <w:lang w:val="en-GB"/>
        </w:rPr>
        <w:t xml:space="preserve"> alcohol were</w:t>
      </w:r>
      <w:r w:rsidR="00553F8F">
        <w:rPr>
          <w:lang w:val="en-GB"/>
        </w:rPr>
        <w:t xml:space="preserve"> more</w:t>
      </w:r>
      <w:r w:rsidR="001255D5" w:rsidRPr="00590416">
        <w:rPr>
          <w:lang w:val="en-GB"/>
        </w:rPr>
        <w:t xml:space="preserve"> likely to report involvement in sexual violence</w:t>
      </w:r>
      <w:r w:rsidR="0091051B" w:rsidRPr="00590416">
        <w:rPr>
          <w:lang w:val="en-GB"/>
        </w:rPr>
        <w:t xml:space="preserve"> compared with th</w:t>
      </w:r>
      <w:r w:rsidR="00495652">
        <w:rPr>
          <w:lang w:val="en-GB"/>
        </w:rPr>
        <w:t>ose who did not show these risk markers</w:t>
      </w:r>
      <w:r w:rsidR="00321389">
        <w:rPr>
          <w:lang w:val="en-GB"/>
        </w:rPr>
        <w:t>.</w:t>
      </w:r>
      <w:r w:rsidR="00EA497E">
        <w:rPr>
          <w:lang w:val="en-GB"/>
        </w:rPr>
        <w:t xml:space="preserve"> </w:t>
      </w:r>
      <w:r w:rsidR="000F414E" w:rsidRPr="00315221">
        <w:rPr>
          <w:lang w:val="en-GB"/>
        </w:rPr>
        <w:t>S</w:t>
      </w:r>
      <w:r w:rsidR="008F51E3" w:rsidRPr="00315221">
        <w:rPr>
          <w:lang w:val="en-GB"/>
        </w:rPr>
        <w:t xml:space="preserve">moking cigarette or </w:t>
      </w:r>
      <w:r w:rsidR="000B1041">
        <w:rPr>
          <w:lang w:val="en-GB"/>
        </w:rPr>
        <w:t>cannabis</w:t>
      </w:r>
      <w:r w:rsidR="008F51E3" w:rsidRPr="00315221">
        <w:rPr>
          <w:lang w:val="en-GB"/>
        </w:rPr>
        <w:t xml:space="preserve"> and paying for sex </w:t>
      </w:r>
      <w:r w:rsidR="00505578">
        <w:rPr>
          <w:lang w:val="en-GB"/>
        </w:rPr>
        <w:t xml:space="preserve">and truancy from school </w:t>
      </w:r>
      <w:r w:rsidR="008F51E3" w:rsidRPr="00315221">
        <w:rPr>
          <w:lang w:val="en-GB"/>
        </w:rPr>
        <w:t>were significant r</w:t>
      </w:r>
      <w:r w:rsidR="002444B8" w:rsidRPr="00315221">
        <w:rPr>
          <w:lang w:val="en-GB"/>
        </w:rPr>
        <w:t>isk markers for sexual violence</w:t>
      </w:r>
      <w:r w:rsidR="00505578">
        <w:rPr>
          <w:lang w:val="en-GB"/>
        </w:rPr>
        <w:t xml:space="preserve">. </w:t>
      </w:r>
      <w:r w:rsidR="00EA497E">
        <w:rPr>
          <w:lang w:val="en-GB"/>
        </w:rPr>
        <w:t>Juveniles</w:t>
      </w:r>
      <w:r w:rsidR="00E22823" w:rsidRPr="00590416">
        <w:rPr>
          <w:lang w:val="en-GB"/>
        </w:rPr>
        <w:t xml:space="preserve"> who visit the brothel or paid for sex were more than </w:t>
      </w:r>
      <w:r w:rsidR="00321389">
        <w:rPr>
          <w:lang w:val="en-GB"/>
        </w:rPr>
        <w:t>six</w:t>
      </w:r>
      <w:r w:rsidR="00E22823" w:rsidRPr="00590416">
        <w:rPr>
          <w:lang w:val="en-GB"/>
        </w:rPr>
        <w:t xml:space="preserve"> times likely to engage in sexual violence</w:t>
      </w:r>
      <w:r w:rsidR="00A0798E" w:rsidRPr="00590416">
        <w:rPr>
          <w:lang w:val="en-GB"/>
        </w:rPr>
        <w:t xml:space="preserve"> co</w:t>
      </w:r>
      <w:r w:rsidR="00EA497E">
        <w:rPr>
          <w:lang w:val="en-GB"/>
        </w:rPr>
        <w:t xml:space="preserve">mpared with the </w:t>
      </w:r>
      <w:r w:rsidR="00321389">
        <w:rPr>
          <w:lang w:val="en-GB"/>
        </w:rPr>
        <w:t>other</w:t>
      </w:r>
      <w:r w:rsidR="00EA497E">
        <w:rPr>
          <w:lang w:val="en-GB"/>
        </w:rPr>
        <w:t xml:space="preserve"> juveniles</w:t>
      </w:r>
      <w:r w:rsidR="002558AB">
        <w:rPr>
          <w:lang w:val="en-GB"/>
        </w:rPr>
        <w:t xml:space="preserve"> who had not engaged in these behaviors</w:t>
      </w:r>
      <w:r w:rsidR="00A0798E" w:rsidRPr="00590416">
        <w:rPr>
          <w:lang w:val="en-GB"/>
        </w:rPr>
        <w:t>.</w:t>
      </w:r>
    </w:p>
    <w:p w14:paraId="6E71CB93" w14:textId="343641F7" w:rsidR="004A2A6A" w:rsidRPr="00CC3E4A" w:rsidRDefault="004A2A6A" w:rsidP="00CC3E4A">
      <w:pPr>
        <w:spacing w:line="480" w:lineRule="auto"/>
        <w:ind w:left="2160" w:firstLine="720"/>
        <w:jc w:val="both"/>
        <w:rPr>
          <w:b/>
          <w:i/>
        </w:rPr>
      </w:pPr>
      <w:r>
        <w:rPr>
          <w:b/>
          <w:i/>
        </w:rPr>
        <w:t xml:space="preserve">Insert table </w:t>
      </w:r>
      <w:r w:rsidR="003512E5">
        <w:rPr>
          <w:b/>
          <w:i/>
        </w:rPr>
        <w:t>2</w:t>
      </w:r>
      <w:r w:rsidR="000E63FA">
        <w:rPr>
          <w:b/>
          <w:i/>
        </w:rPr>
        <w:t xml:space="preserve"> &amp;</w:t>
      </w:r>
      <w:r w:rsidR="006804D7">
        <w:rPr>
          <w:b/>
          <w:i/>
        </w:rPr>
        <w:t xml:space="preserve"> </w:t>
      </w:r>
      <w:r w:rsidR="003512E5">
        <w:rPr>
          <w:b/>
          <w:i/>
        </w:rPr>
        <w:t>3</w:t>
      </w:r>
      <w:r w:rsidRPr="001B2AB6">
        <w:rPr>
          <w:b/>
          <w:i/>
        </w:rPr>
        <w:t xml:space="preserve"> about here</w:t>
      </w:r>
    </w:p>
    <w:p w14:paraId="13131461" w14:textId="041A7906" w:rsidR="004411A2" w:rsidRDefault="00620971" w:rsidP="00C77E6F">
      <w:pPr>
        <w:spacing w:line="480" w:lineRule="auto"/>
        <w:ind w:firstLine="720"/>
        <w:jc w:val="both"/>
        <w:rPr>
          <w:b/>
          <w:lang w:val="en-GB"/>
        </w:rPr>
      </w:pPr>
      <w:r w:rsidRPr="000A575F">
        <w:rPr>
          <w:lang w:val="en-GB"/>
        </w:rPr>
        <w:t>Table 3 shows</w:t>
      </w:r>
      <w:r w:rsidR="00B85D77">
        <w:rPr>
          <w:lang w:val="en-GB"/>
        </w:rPr>
        <w:t xml:space="preserve"> the</w:t>
      </w:r>
      <w:r w:rsidRPr="00590416">
        <w:rPr>
          <w:lang w:val="en-GB"/>
        </w:rPr>
        <w:t xml:space="preserve"> results for individual and family risk factors for </w:t>
      </w:r>
      <w:r w:rsidR="00C372CB">
        <w:rPr>
          <w:lang w:val="en-GB"/>
        </w:rPr>
        <w:t xml:space="preserve">juvenile </w:t>
      </w:r>
      <w:r w:rsidRPr="00590416">
        <w:rPr>
          <w:lang w:val="en-GB"/>
        </w:rPr>
        <w:t xml:space="preserve">sexual violence. </w:t>
      </w:r>
      <w:r w:rsidR="00EC4B93" w:rsidRPr="00590416">
        <w:rPr>
          <w:lang w:val="en-GB"/>
        </w:rPr>
        <w:t xml:space="preserve">The family risks factors are further divided into </w:t>
      </w:r>
      <w:r w:rsidR="00EC4B93" w:rsidRPr="00D146F7">
        <w:rPr>
          <w:lang w:val="en-GB"/>
        </w:rPr>
        <w:t xml:space="preserve">childrearing and </w:t>
      </w:r>
      <w:r w:rsidR="00721308" w:rsidRPr="00D146F7">
        <w:rPr>
          <w:lang w:val="en-GB"/>
        </w:rPr>
        <w:t>parental/family</w:t>
      </w:r>
      <w:r w:rsidR="00721308" w:rsidRPr="00590416">
        <w:rPr>
          <w:lang w:val="en-GB"/>
        </w:rPr>
        <w:t xml:space="preserve"> background characteristics. </w:t>
      </w:r>
      <w:r w:rsidR="002B2433" w:rsidRPr="00590416">
        <w:rPr>
          <w:lang w:val="en-GB"/>
        </w:rPr>
        <w:t>At the</w:t>
      </w:r>
      <w:r w:rsidR="0010639E" w:rsidRPr="00590416">
        <w:rPr>
          <w:lang w:val="en-GB"/>
        </w:rPr>
        <w:t xml:space="preserve"> individual</w:t>
      </w:r>
      <w:r w:rsidR="0007284D">
        <w:rPr>
          <w:lang w:val="en-GB"/>
        </w:rPr>
        <w:t xml:space="preserve"> level, juveniles</w:t>
      </w:r>
      <w:r w:rsidR="002B2433" w:rsidRPr="00590416">
        <w:rPr>
          <w:lang w:val="en-GB"/>
        </w:rPr>
        <w:t xml:space="preserve"> with academic problems, </w:t>
      </w:r>
      <w:r w:rsidR="0010639E" w:rsidRPr="00590416">
        <w:rPr>
          <w:lang w:val="en-GB"/>
        </w:rPr>
        <w:t xml:space="preserve">those </w:t>
      </w:r>
      <w:r w:rsidR="002B2433" w:rsidRPr="00590416">
        <w:rPr>
          <w:lang w:val="en-GB"/>
        </w:rPr>
        <w:t xml:space="preserve">who repeated </w:t>
      </w:r>
      <w:r w:rsidR="0008349E">
        <w:rPr>
          <w:lang w:val="en-GB"/>
        </w:rPr>
        <w:t xml:space="preserve">a </w:t>
      </w:r>
      <w:r w:rsidR="002B2433" w:rsidRPr="00590416">
        <w:rPr>
          <w:lang w:val="en-GB"/>
        </w:rPr>
        <w:t>grade and those who expressed lack of emotional empathy were disproporti</w:t>
      </w:r>
      <w:r w:rsidR="00C76F99">
        <w:rPr>
          <w:lang w:val="en-GB"/>
        </w:rPr>
        <w:t>onately likely to admit involvement</w:t>
      </w:r>
      <w:r w:rsidR="002B2433" w:rsidRPr="00590416">
        <w:rPr>
          <w:lang w:val="en-GB"/>
        </w:rPr>
        <w:t xml:space="preserve"> in sexual </w:t>
      </w:r>
      <w:r w:rsidR="00D30175">
        <w:rPr>
          <w:lang w:val="en-GB"/>
        </w:rPr>
        <w:t xml:space="preserve">violence. </w:t>
      </w:r>
      <w:r w:rsidR="00500C46">
        <w:rPr>
          <w:lang w:val="en-GB"/>
        </w:rPr>
        <w:t>Juveniles</w:t>
      </w:r>
      <w:r w:rsidR="0042442B" w:rsidRPr="00590416">
        <w:rPr>
          <w:lang w:val="en-GB"/>
        </w:rPr>
        <w:t xml:space="preserve"> with academic problems and those who lack emotional empathy were nearly twice likely compared with the rest </w:t>
      </w:r>
      <w:r w:rsidR="00AE29E2">
        <w:rPr>
          <w:lang w:val="en-GB"/>
        </w:rPr>
        <w:t xml:space="preserve">of the juveniles </w:t>
      </w:r>
      <w:r w:rsidR="0042442B" w:rsidRPr="00590416">
        <w:rPr>
          <w:lang w:val="en-GB"/>
        </w:rPr>
        <w:t xml:space="preserve">to engage </w:t>
      </w:r>
      <w:r w:rsidR="0042442B" w:rsidRPr="00590416">
        <w:rPr>
          <w:lang w:val="en-GB"/>
        </w:rPr>
        <w:lastRenderedPageBreak/>
        <w:t>in sexu</w:t>
      </w:r>
      <w:r w:rsidR="00500C46">
        <w:rPr>
          <w:lang w:val="en-GB"/>
        </w:rPr>
        <w:t xml:space="preserve">al </w:t>
      </w:r>
      <w:r w:rsidR="00FB5B23">
        <w:rPr>
          <w:lang w:val="en-GB"/>
        </w:rPr>
        <w:t>offense</w:t>
      </w:r>
      <w:r w:rsidR="00500C46">
        <w:rPr>
          <w:lang w:val="en-GB"/>
        </w:rPr>
        <w:t>. Interestingly, juveniles</w:t>
      </w:r>
      <w:r w:rsidR="0042442B" w:rsidRPr="00590416">
        <w:rPr>
          <w:lang w:val="en-GB"/>
        </w:rPr>
        <w:t xml:space="preserve"> who were impulsive were no more likely </w:t>
      </w:r>
      <w:r w:rsidR="005700DD">
        <w:rPr>
          <w:lang w:val="en-GB"/>
        </w:rPr>
        <w:t>compared with th</w:t>
      </w:r>
      <w:r w:rsidR="00183B15">
        <w:rPr>
          <w:lang w:val="en-GB"/>
        </w:rPr>
        <w:t>ose who not impulsive</w:t>
      </w:r>
      <w:r w:rsidR="00527F24">
        <w:rPr>
          <w:lang w:val="en-GB"/>
        </w:rPr>
        <w:t xml:space="preserve"> </w:t>
      </w:r>
      <w:r w:rsidR="0042442B" w:rsidRPr="00590416">
        <w:rPr>
          <w:lang w:val="en-GB"/>
        </w:rPr>
        <w:t xml:space="preserve">to </w:t>
      </w:r>
      <w:r w:rsidR="005C1F8E">
        <w:rPr>
          <w:lang w:val="en-GB"/>
        </w:rPr>
        <w:t>commit a</w:t>
      </w:r>
      <w:r w:rsidR="0042442B" w:rsidRPr="00590416">
        <w:rPr>
          <w:lang w:val="en-GB"/>
        </w:rPr>
        <w:t xml:space="preserve"> sexual </w:t>
      </w:r>
      <w:r w:rsidR="005C1F8E">
        <w:rPr>
          <w:lang w:val="en-GB"/>
        </w:rPr>
        <w:t>offense</w:t>
      </w:r>
      <w:r w:rsidR="0042442B" w:rsidRPr="00590416">
        <w:rPr>
          <w:lang w:val="en-GB"/>
        </w:rPr>
        <w:t xml:space="preserve">. </w:t>
      </w:r>
      <w:r w:rsidR="0002395C" w:rsidRPr="00590416">
        <w:rPr>
          <w:lang w:val="en-GB"/>
        </w:rPr>
        <w:t xml:space="preserve">Similarly, </w:t>
      </w:r>
      <w:r w:rsidR="00013840" w:rsidRPr="00590416">
        <w:rPr>
          <w:lang w:val="en-GB"/>
        </w:rPr>
        <w:t xml:space="preserve">low </w:t>
      </w:r>
      <w:r w:rsidR="006F15FD" w:rsidRPr="00590416">
        <w:rPr>
          <w:lang w:val="en-GB"/>
        </w:rPr>
        <w:t>religiosity</w:t>
      </w:r>
      <w:r w:rsidR="00013840" w:rsidRPr="00590416">
        <w:rPr>
          <w:lang w:val="en-GB"/>
        </w:rPr>
        <w:t xml:space="preserve"> and low guilt were not signifi</w:t>
      </w:r>
      <w:r w:rsidR="00B36927">
        <w:rPr>
          <w:lang w:val="en-GB"/>
        </w:rPr>
        <w:t>cant risk factors for juvenile</w:t>
      </w:r>
      <w:r w:rsidR="00C37675">
        <w:rPr>
          <w:lang w:val="en-GB"/>
        </w:rPr>
        <w:t xml:space="preserve"> sexual violence</w:t>
      </w:r>
      <w:r w:rsidR="00013840" w:rsidRPr="00590416">
        <w:rPr>
          <w:lang w:val="en-GB"/>
        </w:rPr>
        <w:t xml:space="preserve">. </w:t>
      </w:r>
      <w:r w:rsidR="0031487C" w:rsidRPr="00590416">
        <w:rPr>
          <w:lang w:val="en-GB"/>
        </w:rPr>
        <w:t xml:space="preserve">Among childrearing variables, </w:t>
      </w:r>
      <w:r w:rsidR="00281B64" w:rsidRPr="00590416">
        <w:rPr>
          <w:lang w:val="en-GB"/>
        </w:rPr>
        <w:t>parental neglect, abuse and parental conflict more than doubled the risk</w:t>
      </w:r>
      <w:r w:rsidR="0066336E">
        <w:rPr>
          <w:lang w:val="en-GB"/>
        </w:rPr>
        <w:t xml:space="preserve"> for juvenile</w:t>
      </w:r>
      <w:r w:rsidR="00F47CD2">
        <w:rPr>
          <w:lang w:val="en-GB"/>
        </w:rPr>
        <w:t xml:space="preserve"> sexual violence; t</w:t>
      </w:r>
      <w:r w:rsidR="00F60EAD">
        <w:rPr>
          <w:lang w:val="en-GB"/>
        </w:rPr>
        <w:t>hat is</w:t>
      </w:r>
      <w:r w:rsidR="00FF18EC" w:rsidRPr="00590416">
        <w:rPr>
          <w:lang w:val="en-GB"/>
        </w:rPr>
        <w:t xml:space="preserve"> </w:t>
      </w:r>
      <w:r w:rsidR="00500C46">
        <w:rPr>
          <w:lang w:val="en-GB"/>
        </w:rPr>
        <w:t>juveniles</w:t>
      </w:r>
      <w:r w:rsidR="00C37675">
        <w:rPr>
          <w:lang w:val="en-GB"/>
        </w:rPr>
        <w:t xml:space="preserve"> who commit</w:t>
      </w:r>
      <w:r w:rsidR="006C3E34" w:rsidRPr="00590416">
        <w:rPr>
          <w:lang w:val="en-GB"/>
        </w:rPr>
        <w:t xml:space="preserve"> sexual violence were significantly more likely</w:t>
      </w:r>
      <w:r w:rsidR="00B16C24">
        <w:rPr>
          <w:lang w:val="en-GB"/>
        </w:rPr>
        <w:t xml:space="preserve"> compared with those with no history of sexual violence</w:t>
      </w:r>
      <w:r w:rsidR="006C3E34" w:rsidRPr="00590416">
        <w:rPr>
          <w:lang w:val="en-GB"/>
        </w:rPr>
        <w:t xml:space="preserve"> to have experienced parental neglect and abuse and to have grown up in a high</w:t>
      </w:r>
      <w:r w:rsidR="00183B15">
        <w:rPr>
          <w:lang w:val="en-GB"/>
        </w:rPr>
        <w:t>-</w:t>
      </w:r>
      <w:r w:rsidR="006C3E34" w:rsidRPr="00590416">
        <w:rPr>
          <w:lang w:val="en-GB"/>
        </w:rPr>
        <w:t xml:space="preserve">conflict home. </w:t>
      </w:r>
      <w:r w:rsidR="00294AD6" w:rsidRPr="00590416">
        <w:rPr>
          <w:lang w:val="en-GB"/>
        </w:rPr>
        <w:t xml:space="preserve">Parental </w:t>
      </w:r>
      <w:r w:rsidR="008761A9" w:rsidRPr="00590416">
        <w:rPr>
          <w:lang w:val="en-GB"/>
        </w:rPr>
        <w:t xml:space="preserve">neglect, </w:t>
      </w:r>
      <w:r w:rsidR="008761A9" w:rsidRPr="00C77E6F">
        <w:rPr>
          <w:lang w:val="en-GB"/>
        </w:rPr>
        <w:t>which includes failure to provide for the child’s emotional and physical needs</w:t>
      </w:r>
      <w:r w:rsidR="008761A9" w:rsidRPr="00590416">
        <w:rPr>
          <w:lang w:val="en-GB"/>
        </w:rPr>
        <w:t>,</w:t>
      </w:r>
      <w:r w:rsidR="00294AD6" w:rsidRPr="00590416">
        <w:rPr>
          <w:lang w:val="en-GB"/>
        </w:rPr>
        <w:t xml:space="preserve"> has a </w:t>
      </w:r>
      <w:r w:rsidR="00404C3E" w:rsidRPr="00590416">
        <w:rPr>
          <w:lang w:val="en-GB"/>
        </w:rPr>
        <w:t>particu</w:t>
      </w:r>
      <w:r w:rsidR="00294AD6" w:rsidRPr="00590416">
        <w:rPr>
          <w:lang w:val="en-GB"/>
        </w:rPr>
        <w:t>l</w:t>
      </w:r>
      <w:r w:rsidR="00404C3E" w:rsidRPr="00590416">
        <w:rPr>
          <w:lang w:val="en-GB"/>
        </w:rPr>
        <w:t>a</w:t>
      </w:r>
      <w:r w:rsidR="00047BE1" w:rsidRPr="00590416">
        <w:rPr>
          <w:lang w:val="en-GB"/>
        </w:rPr>
        <w:t>rly da</w:t>
      </w:r>
      <w:r w:rsidR="00294AD6" w:rsidRPr="00590416">
        <w:rPr>
          <w:lang w:val="en-GB"/>
        </w:rPr>
        <w:t xml:space="preserve">maging impact on adolescent sexual behavior. </w:t>
      </w:r>
      <w:r w:rsidR="00150E13">
        <w:rPr>
          <w:lang w:val="en-GB"/>
        </w:rPr>
        <w:t>Juveniles</w:t>
      </w:r>
      <w:r w:rsidR="00DA7F7B" w:rsidRPr="00590416">
        <w:rPr>
          <w:lang w:val="en-GB"/>
        </w:rPr>
        <w:t xml:space="preserve"> who experienced such parental neglect and those who lived in a high</w:t>
      </w:r>
      <w:r w:rsidR="00183B15">
        <w:rPr>
          <w:lang w:val="en-GB"/>
        </w:rPr>
        <w:t>-</w:t>
      </w:r>
      <w:r w:rsidR="00DA7F7B" w:rsidRPr="00590416">
        <w:rPr>
          <w:lang w:val="en-GB"/>
        </w:rPr>
        <w:t>conflict home (usually father abusing the mother) were more than four times likely to engage in sexual violence compared with those who did not experience this family condition</w:t>
      </w:r>
      <w:r w:rsidR="00C77E6F">
        <w:rPr>
          <w:lang w:val="en-GB"/>
        </w:rPr>
        <w:t>.</w:t>
      </w:r>
      <w:r w:rsidR="00DA7F7B" w:rsidRPr="00590416">
        <w:rPr>
          <w:lang w:val="en-GB"/>
        </w:rPr>
        <w:t xml:space="preserve"> </w:t>
      </w:r>
    </w:p>
    <w:p w14:paraId="48DA0A4E" w14:textId="7EAFDE61" w:rsidR="00DE2073" w:rsidRDefault="008C2F25" w:rsidP="00C77E6F">
      <w:pPr>
        <w:spacing w:line="480" w:lineRule="auto"/>
        <w:ind w:firstLine="720"/>
        <w:jc w:val="both"/>
        <w:rPr>
          <w:b/>
          <w:lang w:val="en-GB"/>
        </w:rPr>
      </w:pPr>
      <w:r>
        <w:rPr>
          <w:lang w:val="en-GB"/>
        </w:rPr>
        <w:t>Of the</w:t>
      </w:r>
      <w:r w:rsidR="004E7F5D">
        <w:rPr>
          <w:lang w:val="en-GB"/>
        </w:rPr>
        <w:t xml:space="preserve"> eight</w:t>
      </w:r>
      <w:r>
        <w:rPr>
          <w:lang w:val="en-GB"/>
        </w:rPr>
        <w:t xml:space="preserve"> </w:t>
      </w:r>
      <w:r w:rsidR="004E7F5D">
        <w:rPr>
          <w:lang w:val="en-GB"/>
        </w:rPr>
        <w:t>parental/</w:t>
      </w:r>
      <w:r w:rsidR="00047BE1" w:rsidRPr="00590416">
        <w:rPr>
          <w:lang w:val="en-GB"/>
        </w:rPr>
        <w:t>f</w:t>
      </w:r>
      <w:r w:rsidR="00B315EE">
        <w:rPr>
          <w:lang w:val="en-GB"/>
        </w:rPr>
        <w:t>amily background factors examined</w:t>
      </w:r>
      <w:r w:rsidR="00183B15">
        <w:rPr>
          <w:lang w:val="en-GB"/>
        </w:rPr>
        <w:t>,</w:t>
      </w:r>
      <w:r w:rsidR="00047BE1" w:rsidRPr="00590416">
        <w:rPr>
          <w:lang w:val="en-GB"/>
        </w:rPr>
        <w:t xml:space="preserve"> t</w:t>
      </w:r>
      <w:r w:rsidR="004E7F5D">
        <w:rPr>
          <w:lang w:val="en-GB"/>
        </w:rPr>
        <w:t>hree</w:t>
      </w:r>
      <w:r w:rsidR="00D30175">
        <w:rPr>
          <w:lang w:val="en-GB"/>
        </w:rPr>
        <w:t xml:space="preserve"> </w:t>
      </w:r>
      <w:r w:rsidR="00047BE1" w:rsidRPr="00590416">
        <w:rPr>
          <w:lang w:val="en-GB"/>
        </w:rPr>
        <w:t>emerged as signifi</w:t>
      </w:r>
      <w:r w:rsidR="00D30175">
        <w:rPr>
          <w:lang w:val="en-GB"/>
        </w:rPr>
        <w:t>cant risk factors for juvenile</w:t>
      </w:r>
      <w:r w:rsidR="00047BE1" w:rsidRPr="00590416">
        <w:rPr>
          <w:lang w:val="en-GB"/>
        </w:rPr>
        <w:t xml:space="preserve"> </w:t>
      </w:r>
      <w:r w:rsidR="0076053F" w:rsidRPr="00590416">
        <w:rPr>
          <w:lang w:val="en-GB"/>
        </w:rPr>
        <w:t>sexual violence.</w:t>
      </w:r>
      <w:r w:rsidR="00A7367F">
        <w:rPr>
          <w:lang w:val="en-GB"/>
        </w:rPr>
        <w:t xml:space="preserve"> These are </w:t>
      </w:r>
      <w:r w:rsidR="00917501">
        <w:rPr>
          <w:lang w:val="en-GB"/>
        </w:rPr>
        <w:t xml:space="preserve">parental conflict, </w:t>
      </w:r>
      <w:r w:rsidR="00A7367F" w:rsidRPr="00590416">
        <w:rPr>
          <w:lang w:val="en-GB"/>
        </w:rPr>
        <w:t>alcoholic parents and severe</w:t>
      </w:r>
      <w:r w:rsidR="00A7367F">
        <w:rPr>
          <w:lang w:val="en-GB"/>
        </w:rPr>
        <w:t xml:space="preserve"> family economic deprivation.</w:t>
      </w:r>
      <w:r w:rsidR="0076053F" w:rsidRPr="00590416">
        <w:rPr>
          <w:lang w:val="en-GB"/>
        </w:rPr>
        <w:t xml:space="preserve"> These t</w:t>
      </w:r>
      <w:r w:rsidR="00917501">
        <w:rPr>
          <w:lang w:val="en-GB"/>
        </w:rPr>
        <w:t>hree</w:t>
      </w:r>
      <w:r w:rsidR="0076053F" w:rsidRPr="00590416">
        <w:rPr>
          <w:lang w:val="en-GB"/>
        </w:rPr>
        <w:t xml:space="preserve"> family factors more than doubled the risk for sexual violence. </w:t>
      </w:r>
      <w:r w:rsidR="00D91EA9">
        <w:rPr>
          <w:lang w:val="en-GB"/>
        </w:rPr>
        <w:t>Also</w:t>
      </w:r>
      <w:r w:rsidR="00183B15">
        <w:rPr>
          <w:lang w:val="en-GB"/>
        </w:rPr>
        <w:t>,</w:t>
      </w:r>
      <w:r w:rsidR="00D91EA9">
        <w:rPr>
          <w:lang w:val="en-GB"/>
        </w:rPr>
        <w:t xml:space="preserve"> juveniles</w:t>
      </w:r>
      <w:r w:rsidR="00B96E25" w:rsidRPr="00590416">
        <w:rPr>
          <w:lang w:val="en-GB"/>
        </w:rPr>
        <w:t xml:space="preserve"> with delinquent siblings were </w:t>
      </w:r>
      <w:r w:rsidR="00B37AE3">
        <w:rPr>
          <w:lang w:val="en-GB"/>
        </w:rPr>
        <w:t>nearly</w:t>
      </w:r>
      <w:r w:rsidR="00B96E25" w:rsidRPr="00590416">
        <w:rPr>
          <w:lang w:val="en-GB"/>
        </w:rPr>
        <w:t xml:space="preserve"> twice likely to engage in sexual violence </w:t>
      </w:r>
      <w:r w:rsidR="00D91EA9">
        <w:rPr>
          <w:lang w:val="en-GB"/>
        </w:rPr>
        <w:t xml:space="preserve">compared with </w:t>
      </w:r>
      <w:r w:rsidR="00FD6921">
        <w:rPr>
          <w:lang w:val="en-GB"/>
        </w:rPr>
        <w:t>juveniles with no delinquent siblings</w:t>
      </w:r>
      <w:r w:rsidR="00B96E25" w:rsidRPr="00590416">
        <w:rPr>
          <w:lang w:val="en-GB"/>
        </w:rPr>
        <w:t xml:space="preserve"> </w:t>
      </w:r>
      <w:r w:rsidR="00D0258E">
        <w:rPr>
          <w:lang w:val="en-GB"/>
        </w:rPr>
        <w:t>(OR = 1.9)</w:t>
      </w:r>
      <w:r w:rsidR="00B37AE3">
        <w:rPr>
          <w:lang w:val="en-GB"/>
        </w:rPr>
        <w:t xml:space="preserve"> although the difference was not statistically significant</w:t>
      </w:r>
      <w:r w:rsidR="00B96E25" w:rsidRPr="00590416">
        <w:rPr>
          <w:lang w:val="en-GB"/>
        </w:rPr>
        <w:t>.</w:t>
      </w:r>
      <w:r w:rsidR="00B95241" w:rsidRPr="00590416">
        <w:t xml:space="preserve"> </w:t>
      </w:r>
      <w:r w:rsidR="00D0258E">
        <w:t>P</w:t>
      </w:r>
      <w:r w:rsidR="003C616E">
        <w:t>arental SES</w:t>
      </w:r>
      <w:r w:rsidR="00D0258E" w:rsidRPr="00590416">
        <w:t xml:space="preserve"> was not a risk factor for sexual violence</w:t>
      </w:r>
      <w:r w:rsidR="00D0258E">
        <w:t xml:space="preserve">. </w:t>
      </w:r>
      <w:r w:rsidR="00917501">
        <w:t>Similar</w:t>
      </w:r>
      <w:r w:rsidR="008962E3">
        <w:t>l</w:t>
      </w:r>
      <w:r w:rsidR="00917501">
        <w:t>y, l</w:t>
      </w:r>
      <w:r w:rsidR="000E0F1E" w:rsidRPr="00590416">
        <w:t xml:space="preserve">arge family size, parental deviance and family breakup were not </w:t>
      </w:r>
      <w:r w:rsidR="007D4E48">
        <w:t>significant</w:t>
      </w:r>
      <w:r w:rsidR="000E0F1E">
        <w:t xml:space="preserve"> ri</w:t>
      </w:r>
      <w:r w:rsidR="00C8015E">
        <w:t>sk factors for</w:t>
      </w:r>
      <w:r w:rsidR="00952046">
        <w:t xml:space="preserve"> juvenile perpetration of</w:t>
      </w:r>
      <w:r w:rsidR="00C8015E">
        <w:t xml:space="preserve"> sexual violence. Thus</w:t>
      </w:r>
      <w:r w:rsidR="00D37392">
        <w:t>,</w:t>
      </w:r>
      <w:r w:rsidR="00C8015E">
        <w:t xml:space="preserve"> of the three risk domains considere</w:t>
      </w:r>
      <w:r w:rsidR="00C44B21">
        <w:t>d</w:t>
      </w:r>
      <w:r w:rsidR="00445E42">
        <w:t xml:space="preserve"> (i.e., individual, childrearing and parental/family background characteristics)</w:t>
      </w:r>
      <w:r w:rsidR="00C956A8">
        <w:t>,</w:t>
      </w:r>
      <w:r w:rsidR="00C44B21">
        <w:t xml:space="preserve"> </w:t>
      </w:r>
      <w:r w:rsidR="00445E42">
        <w:t>childrearing</w:t>
      </w:r>
      <w:r w:rsidR="002B0306">
        <w:t xml:space="preserve"> </w:t>
      </w:r>
      <w:r w:rsidR="00445E42">
        <w:t>factors</w:t>
      </w:r>
      <w:r w:rsidR="000B6CE7">
        <w:t xml:space="preserve"> and family background characteristics</w:t>
      </w:r>
      <w:r w:rsidR="00C44B21">
        <w:t xml:space="preserve"> were significantly</w:t>
      </w:r>
      <w:r w:rsidR="00101505">
        <w:t xml:space="preserve"> more</w:t>
      </w:r>
      <w:r w:rsidR="00C44B21">
        <w:t xml:space="preserve"> likely to </w:t>
      </w:r>
      <w:r w:rsidR="00846B93">
        <w:t>increase risk for juvenile</w:t>
      </w:r>
      <w:r w:rsidR="00C44B21">
        <w:t xml:space="preserve"> sexual </w:t>
      </w:r>
      <w:r w:rsidR="00C44B21">
        <w:lastRenderedPageBreak/>
        <w:t xml:space="preserve">violence. </w:t>
      </w:r>
      <w:r w:rsidR="000B6CE7">
        <w:t xml:space="preserve">Particularly </w:t>
      </w:r>
      <w:r w:rsidR="00F03E09">
        <w:t>important</w:t>
      </w:r>
      <w:r w:rsidR="000B6CE7">
        <w:t xml:space="preserve"> are parental neglect, parental abuse, parental conflict, alcoholic parents a</w:t>
      </w:r>
      <w:r w:rsidR="00995D57">
        <w:t>nd severe economic deprivation.</w:t>
      </w:r>
      <w:r w:rsidR="00E939A5">
        <w:t xml:space="preserve"> </w:t>
      </w:r>
    </w:p>
    <w:p w14:paraId="1CBB8A71" w14:textId="4768F405" w:rsidR="009B5809" w:rsidRPr="00186055" w:rsidRDefault="00680690" w:rsidP="00DD3B90">
      <w:pPr>
        <w:spacing w:line="480" w:lineRule="auto"/>
        <w:jc w:val="both"/>
        <w:rPr>
          <w:i/>
        </w:rPr>
      </w:pPr>
      <w:r>
        <w:rPr>
          <w:i/>
        </w:rPr>
        <w:t>3</w:t>
      </w:r>
      <w:r w:rsidR="009B5809" w:rsidRPr="00186055">
        <w:rPr>
          <w:i/>
        </w:rPr>
        <w:t xml:space="preserve">.2 Predictors of juvenile sexual </w:t>
      </w:r>
      <w:r w:rsidR="008962E3">
        <w:rPr>
          <w:i/>
        </w:rPr>
        <w:t>offending</w:t>
      </w:r>
      <w:r w:rsidR="009B5809" w:rsidRPr="00186055">
        <w:rPr>
          <w:i/>
        </w:rPr>
        <w:t xml:space="preserve"> </w:t>
      </w:r>
    </w:p>
    <w:p w14:paraId="4779407F" w14:textId="49D82F03" w:rsidR="007210A2" w:rsidRDefault="0036257E" w:rsidP="003F29B6">
      <w:pPr>
        <w:spacing w:line="480" w:lineRule="auto"/>
        <w:ind w:firstLine="720"/>
        <w:jc w:val="both"/>
      </w:pPr>
      <w:r w:rsidRPr="000A575F">
        <w:t>Table 4 shows</w:t>
      </w:r>
      <w:r>
        <w:t xml:space="preserve"> results from the logistic regression analysis. </w:t>
      </w:r>
      <w:r w:rsidR="0070284D">
        <w:t xml:space="preserve">The aim was to </w:t>
      </w:r>
      <w:r w:rsidR="004237CE">
        <w:t xml:space="preserve">investigate </w:t>
      </w:r>
      <w:r w:rsidR="0070284D">
        <w:t xml:space="preserve">which factors </w:t>
      </w:r>
      <w:r w:rsidR="00E939A5">
        <w:t>independently predict juvenile sex</w:t>
      </w:r>
      <w:r w:rsidR="002E3CF2">
        <w:t>ual</w:t>
      </w:r>
      <w:r w:rsidR="00E939A5">
        <w:t xml:space="preserve"> offending</w:t>
      </w:r>
      <w:r w:rsidR="0070284D">
        <w:t xml:space="preserve">. </w:t>
      </w:r>
      <w:r w:rsidR="008051B7">
        <w:t>E</w:t>
      </w:r>
      <w:r w:rsidR="00DB35E6">
        <w:t xml:space="preserve">ight </w:t>
      </w:r>
      <w:r w:rsidR="008051B7">
        <w:t xml:space="preserve">variables emerging as significant or near significant in the previous odds ratio analysis were included </w:t>
      </w:r>
      <w:r w:rsidR="00F54ECB">
        <w:t xml:space="preserve">in the logistic regression model. </w:t>
      </w:r>
      <w:r w:rsidR="00DB35E6">
        <w:t>These were academic problems, repeating</w:t>
      </w:r>
      <w:r w:rsidR="00101505">
        <w:t xml:space="preserve"> a</w:t>
      </w:r>
      <w:r w:rsidR="00DB35E6">
        <w:t xml:space="preserve"> grade, lack of affective empathy, parental neglect, abuse</w:t>
      </w:r>
      <w:r w:rsidR="00101505">
        <w:t>,</w:t>
      </w:r>
      <w:r w:rsidR="00DB35E6">
        <w:t xml:space="preserve"> and parental conflict as well as alcoholic parents and severe famil</w:t>
      </w:r>
      <w:r w:rsidR="00525D74">
        <w:t>y economic deprivation. A three-</w:t>
      </w:r>
      <w:r w:rsidR="00E939A5">
        <w:t>step model was constructed using variables in the individual,</w:t>
      </w:r>
      <w:r w:rsidR="002E6D95">
        <w:t xml:space="preserve"> childrearing,</w:t>
      </w:r>
      <w:r w:rsidR="00DB35E6">
        <w:t xml:space="preserve"> and parental/family </w:t>
      </w:r>
      <w:r w:rsidR="002E6D95">
        <w:t xml:space="preserve">domains. </w:t>
      </w:r>
    </w:p>
    <w:p w14:paraId="4066E6EB" w14:textId="6603AD74" w:rsidR="006738DA" w:rsidRPr="006738DA" w:rsidRDefault="006738DA" w:rsidP="006738DA">
      <w:pPr>
        <w:spacing w:line="480" w:lineRule="auto"/>
        <w:ind w:left="2160" w:firstLine="720"/>
        <w:jc w:val="both"/>
        <w:rPr>
          <w:b/>
          <w:i/>
        </w:rPr>
      </w:pPr>
      <w:r>
        <w:rPr>
          <w:b/>
          <w:i/>
        </w:rPr>
        <w:t>Insert table 4</w:t>
      </w:r>
      <w:r w:rsidRPr="001B2AB6">
        <w:rPr>
          <w:b/>
          <w:i/>
        </w:rPr>
        <w:t xml:space="preserve"> about here</w:t>
      </w:r>
    </w:p>
    <w:p w14:paraId="654E4B38" w14:textId="7CA70170" w:rsidR="009B0668" w:rsidRDefault="00847854" w:rsidP="00F72B2A">
      <w:pPr>
        <w:spacing w:line="480" w:lineRule="auto"/>
        <w:ind w:firstLine="720"/>
        <w:jc w:val="both"/>
        <w:rPr>
          <w:b/>
          <w:lang w:val="en-GB"/>
        </w:rPr>
      </w:pPr>
      <w:r>
        <w:t>As can be seen, three of the eight variables emerged as inde</w:t>
      </w:r>
      <w:r w:rsidR="00F72B2A">
        <w:t>pendent predictors of juvenile sex</w:t>
      </w:r>
      <w:r w:rsidR="002E3CF2">
        <w:t>ual</w:t>
      </w:r>
      <w:r w:rsidR="00F72B2A">
        <w:t xml:space="preserve"> offending</w:t>
      </w:r>
      <w:r>
        <w:t xml:space="preserve"> in the regression model. </w:t>
      </w:r>
      <w:r w:rsidR="00EC7715">
        <w:t xml:space="preserve">These are </w:t>
      </w:r>
      <w:r w:rsidR="00EC7715" w:rsidRPr="002B6247">
        <w:t>lack of</w:t>
      </w:r>
      <w:r w:rsidR="001958D4" w:rsidRPr="002B6247">
        <w:t xml:space="preserve"> affective</w:t>
      </w:r>
      <w:r w:rsidR="00EC7715" w:rsidRPr="002B6247">
        <w:t xml:space="preserve"> empathy, parental neglect and parental conflict.</w:t>
      </w:r>
      <w:r w:rsidR="0061740C">
        <w:t xml:space="preserve"> </w:t>
      </w:r>
      <w:r w:rsidR="00275F5C">
        <w:t>Of the three independe</w:t>
      </w:r>
      <w:r w:rsidR="00DE2073">
        <w:t>nt predictors, parental neglect</w:t>
      </w:r>
      <w:r w:rsidR="00275F5C">
        <w:t xml:space="preserve"> emerged as the most important </w:t>
      </w:r>
      <w:r w:rsidR="00DE2073">
        <w:t xml:space="preserve">risk factor for </w:t>
      </w:r>
      <w:r w:rsidR="002B6247">
        <w:t>juvenile sex</w:t>
      </w:r>
      <w:r w:rsidR="002E3CF2">
        <w:t>ual</w:t>
      </w:r>
      <w:r w:rsidR="002B6247">
        <w:t xml:space="preserve"> offending</w:t>
      </w:r>
      <w:r w:rsidR="00F74772">
        <w:t xml:space="preserve">. </w:t>
      </w:r>
      <w:r w:rsidR="00150E13">
        <w:t>Juveniles</w:t>
      </w:r>
      <w:r w:rsidR="00F40176">
        <w:t xml:space="preserve"> who experienced parental neglect </w:t>
      </w:r>
      <w:r w:rsidR="00C93EA2">
        <w:t xml:space="preserve">were </w:t>
      </w:r>
      <w:r w:rsidR="00F40176">
        <w:t xml:space="preserve">more than six times likely to engage in sexual violence </w:t>
      </w:r>
      <w:r w:rsidR="00590416">
        <w:t xml:space="preserve">compared with those with no such family condition. This was the case </w:t>
      </w:r>
      <w:r w:rsidR="00F40176">
        <w:t xml:space="preserve">after taken into account other variables. </w:t>
      </w:r>
      <w:r w:rsidR="003D1746">
        <w:t>The risk was twice</w:t>
      </w:r>
      <w:r w:rsidR="00101505">
        <w:t xml:space="preserve"> as</w:t>
      </w:r>
      <w:r w:rsidR="003D1746">
        <w:t xml:space="preserve"> likely in the case </w:t>
      </w:r>
      <w:r w:rsidR="00CD4A67">
        <w:t xml:space="preserve">of </w:t>
      </w:r>
      <w:r w:rsidR="003D1746">
        <w:t>par</w:t>
      </w:r>
      <w:r w:rsidR="00150E13">
        <w:t>ental neglect compared with juveniles</w:t>
      </w:r>
      <w:r w:rsidR="003D1746">
        <w:t xml:space="preserve"> from high</w:t>
      </w:r>
      <w:r w:rsidR="00D43EFE">
        <w:t>-</w:t>
      </w:r>
      <w:r w:rsidR="003D1746">
        <w:t xml:space="preserve">conflict homes who were three times more likely to engage in sexual violence after controlling for other variables. </w:t>
      </w:r>
      <w:r w:rsidR="00F94497">
        <w:t xml:space="preserve">Lack of </w:t>
      </w:r>
      <w:r w:rsidR="00590416">
        <w:t xml:space="preserve">affective </w:t>
      </w:r>
      <w:r w:rsidR="00F94497">
        <w:t>empathy was a rather weak ind</w:t>
      </w:r>
      <w:r w:rsidR="00380D0D">
        <w:t>ependent predictor of juvenile</w:t>
      </w:r>
      <w:r w:rsidR="00F94497">
        <w:t xml:space="preserve"> sexual violence. </w:t>
      </w:r>
    </w:p>
    <w:p w14:paraId="2C32E39B" w14:textId="2DEF2B96" w:rsidR="00405931" w:rsidRPr="005B7242" w:rsidRDefault="00680690" w:rsidP="00A3054C">
      <w:pPr>
        <w:pStyle w:val="Heading1"/>
      </w:pPr>
      <w:r>
        <w:lastRenderedPageBreak/>
        <w:t>4</w:t>
      </w:r>
      <w:r w:rsidR="005427FD">
        <w:t xml:space="preserve">. </w:t>
      </w:r>
      <w:r w:rsidR="006A6F2E" w:rsidRPr="006675AE">
        <w:t>Discussion</w:t>
      </w:r>
    </w:p>
    <w:p w14:paraId="063364A6" w14:textId="625D3A28" w:rsidR="009A78E1" w:rsidRDefault="00C851E4" w:rsidP="00E3274A">
      <w:pPr>
        <w:spacing w:line="480" w:lineRule="auto"/>
        <w:ind w:firstLine="720"/>
        <w:jc w:val="both"/>
        <w:rPr>
          <w:lang w:val="en-GB"/>
        </w:rPr>
      </w:pPr>
      <w:r>
        <w:rPr>
          <w:lang w:val="en-GB"/>
        </w:rPr>
        <w:t xml:space="preserve">Studies in </w:t>
      </w:r>
      <w:r w:rsidR="007458C8">
        <w:rPr>
          <w:lang w:val="en-GB"/>
        </w:rPr>
        <w:t xml:space="preserve">Africa have generally focused on </w:t>
      </w:r>
      <w:r w:rsidR="004A24DC">
        <w:rPr>
          <w:lang w:val="en-GB"/>
        </w:rPr>
        <w:t xml:space="preserve">victims of sexual violence with the consequence that </w:t>
      </w:r>
      <w:r w:rsidR="003E5559">
        <w:rPr>
          <w:lang w:val="en-GB"/>
        </w:rPr>
        <w:t>perpetrators</w:t>
      </w:r>
      <w:r w:rsidR="004A24DC">
        <w:rPr>
          <w:lang w:val="en-GB"/>
        </w:rPr>
        <w:t xml:space="preserve"> of</w:t>
      </w:r>
      <w:r w:rsidR="009A78E1">
        <w:rPr>
          <w:lang w:val="en-GB"/>
        </w:rPr>
        <w:t xml:space="preserve"> </w:t>
      </w:r>
      <w:r w:rsidR="00CC37A5">
        <w:rPr>
          <w:lang w:val="en-GB"/>
        </w:rPr>
        <w:t>sex</w:t>
      </w:r>
      <w:r w:rsidR="002E3CF2">
        <w:rPr>
          <w:lang w:val="en-GB"/>
        </w:rPr>
        <w:t>ual</w:t>
      </w:r>
      <w:r w:rsidR="00CC37A5">
        <w:rPr>
          <w:lang w:val="en-GB"/>
        </w:rPr>
        <w:t xml:space="preserve"> offending have </w:t>
      </w:r>
      <w:r w:rsidR="004A24DC">
        <w:rPr>
          <w:lang w:val="en-GB"/>
        </w:rPr>
        <w:t>received</w:t>
      </w:r>
      <w:r w:rsidR="00F459D2">
        <w:rPr>
          <w:lang w:val="en-GB"/>
        </w:rPr>
        <w:t xml:space="preserve"> relatively</w:t>
      </w:r>
      <w:r w:rsidR="00CC37A5">
        <w:rPr>
          <w:lang w:val="en-GB"/>
        </w:rPr>
        <w:t xml:space="preserve"> less </w:t>
      </w:r>
      <w:r w:rsidR="004A24DC">
        <w:rPr>
          <w:lang w:val="en-GB"/>
        </w:rPr>
        <w:t xml:space="preserve">research attention in this context. </w:t>
      </w:r>
      <w:r w:rsidR="003E5559">
        <w:rPr>
          <w:lang w:val="en-GB"/>
        </w:rPr>
        <w:t>This is espe</w:t>
      </w:r>
      <w:r w:rsidR="00880778">
        <w:rPr>
          <w:lang w:val="en-GB"/>
        </w:rPr>
        <w:t>cially the case with juvenile</w:t>
      </w:r>
      <w:r w:rsidR="00D91F4C">
        <w:rPr>
          <w:lang w:val="en-GB"/>
        </w:rPr>
        <w:t xml:space="preserve"> who commit</w:t>
      </w:r>
      <w:r w:rsidR="00880778">
        <w:rPr>
          <w:lang w:val="en-GB"/>
        </w:rPr>
        <w:t xml:space="preserve"> </w:t>
      </w:r>
      <w:r w:rsidR="00D91F4C">
        <w:rPr>
          <w:lang w:val="en-GB"/>
        </w:rPr>
        <w:t>sexual violence</w:t>
      </w:r>
      <w:r w:rsidR="003E5559">
        <w:rPr>
          <w:lang w:val="en-GB"/>
        </w:rPr>
        <w:t>.</w:t>
      </w:r>
      <w:r w:rsidR="005B7242">
        <w:rPr>
          <w:lang w:val="en-GB"/>
        </w:rPr>
        <w:t xml:space="preserve"> </w:t>
      </w:r>
      <w:r w:rsidR="003D1CE7">
        <w:rPr>
          <w:lang w:val="en-GB"/>
        </w:rPr>
        <w:t>Yet recen</w:t>
      </w:r>
      <w:r w:rsidR="009D64EB">
        <w:rPr>
          <w:lang w:val="en-GB"/>
        </w:rPr>
        <w:t>t cases in Ghana (Ibrahim</w:t>
      </w:r>
      <w:r w:rsidR="00536313">
        <w:rPr>
          <w:lang w:val="en-GB"/>
        </w:rPr>
        <w:t>, 2017</w:t>
      </w:r>
      <w:r w:rsidR="003D1CE7">
        <w:rPr>
          <w:lang w:val="en-GB"/>
        </w:rPr>
        <w:t>)</w:t>
      </w:r>
      <w:r w:rsidR="003B72D8">
        <w:rPr>
          <w:lang w:val="en-GB"/>
        </w:rPr>
        <w:t xml:space="preserve"> and elsewhere in Africa (</w:t>
      </w:r>
      <w:r w:rsidR="00884D98">
        <w:rPr>
          <w:lang w:val="en-GB"/>
        </w:rPr>
        <w:t>Shange, 2018</w:t>
      </w:r>
      <w:r w:rsidR="003B72D8">
        <w:rPr>
          <w:lang w:val="en-GB"/>
        </w:rPr>
        <w:t>)</w:t>
      </w:r>
      <w:r w:rsidR="007130E5">
        <w:rPr>
          <w:lang w:val="en-GB"/>
        </w:rPr>
        <w:t xml:space="preserve"> show</w:t>
      </w:r>
      <w:r w:rsidR="00880778">
        <w:rPr>
          <w:lang w:val="en-GB"/>
        </w:rPr>
        <w:t xml:space="preserve"> that</w:t>
      </w:r>
      <w:r w:rsidR="003D1CE7">
        <w:rPr>
          <w:lang w:val="en-GB"/>
        </w:rPr>
        <w:t xml:space="preserve"> juvenile</w:t>
      </w:r>
      <w:r w:rsidR="001B3EA7">
        <w:rPr>
          <w:lang w:val="en-GB"/>
        </w:rPr>
        <w:t>s</w:t>
      </w:r>
      <w:r w:rsidR="003D1CE7">
        <w:rPr>
          <w:lang w:val="en-GB"/>
        </w:rPr>
        <w:t xml:space="preserve"> </w:t>
      </w:r>
      <w:r w:rsidR="00824AC5">
        <w:rPr>
          <w:lang w:val="en-GB"/>
        </w:rPr>
        <w:t>who perpetrate sexual violence</w:t>
      </w:r>
      <w:r w:rsidR="003D1CE7">
        <w:rPr>
          <w:lang w:val="en-GB"/>
        </w:rPr>
        <w:t xml:space="preserve"> deserve research attention. </w:t>
      </w:r>
    </w:p>
    <w:p w14:paraId="53296CD2" w14:textId="1D8B1D65" w:rsidR="00EB0E04" w:rsidRPr="00A30FA7" w:rsidRDefault="00A30FA7" w:rsidP="00B47AB4">
      <w:pPr>
        <w:jc w:val="both"/>
        <w:rPr>
          <w:i/>
          <w:lang w:val="en-GB"/>
        </w:rPr>
      </w:pPr>
      <w:r w:rsidRPr="00A30FA7">
        <w:rPr>
          <w:i/>
          <w:lang w:val="en-GB"/>
        </w:rPr>
        <w:t xml:space="preserve">4.1 </w:t>
      </w:r>
      <w:r w:rsidR="001F219B">
        <w:rPr>
          <w:i/>
          <w:lang w:val="en-GB"/>
        </w:rPr>
        <w:t>Juvenile</w:t>
      </w:r>
      <w:r w:rsidR="00CF17CD">
        <w:rPr>
          <w:i/>
          <w:lang w:val="en-GB"/>
        </w:rPr>
        <w:t>s</w:t>
      </w:r>
      <w:r w:rsidR="00A03A50">
        <w:rPr>
          <w:i/>
          <w:lang w:val="en-GB"/>
        </w:rPr>
        <w:t xml:space="preserve"> who sexually offend </w:t>
      </w:r>
    </w:p>
    <w:p w14:paraId="10DC1A07" w14:textId="7677E9AC" w:rsidR="00E17436" w:rsidRDefault="00E8449D" w:rsidP="00E3274A">
      <w:pPr>
        <w:spacing w:line="480" w:lineRule="auto"/>
        <w:ind w:firstLine="720"/>
        <w:jc w:val="both"/>
        <w:rPr>
          <w:lang w:val="en-GB"/>
        </w:rPr>
      </w:pPr>
      <w:r>
        <w:rPr>
          <w:lang w:val="en-GB"/>
        </w:rPr>
        <w:t>The present study shows that</w:t>
      </w:r>
      <w:r w:rsidR="00092BAF">
        <w:rPr>
          <w:lang w:val="en-GB"/>
        </w:rPr>
        <w:t xml:space="preserve"> </w:t>
      </w:r>
      <w:r w:rsidR="00F26CF1">
        <w:rPr>
          <w:lang w:val="en-GB"/>
        </w:rPr>
        <w:t xml:space="preserve">about a fifth (16.7%) of </w:t>
      </w:r>
      <w:r w:rsidR="00150E13">
        <w:rPr>
          <w:lang w:val="en-GB"/>
        </w:rPr>
        <w:t>the juveniles</w:t>
      </w:r>
      <w:r w:rsidR="00C31CB3">
        <w:rPr>
          <w:lang w:val="en-GB"/>
        </w:rPr>
        <w:t xml:space="preserve"> admit</w:t>
      </w:r>
      <w:r w:rsidR="00D43EFE">
        <w:rPr>
          <w:lang w:val="en-GB"/>
        </w:rPr>
        <w:t xml:space="preserve"> engaging</w:t>
      </w:r>
      <w:r w:rsidR="007A2C9C">
        <w:rPr>
          <w:lang w:val="en-GB"/>
        </w:rPr>
        <w:t xml:space="preserve"> in sexual violence. </w:t>
      </w:r>
      <w:r w:rsidR="00A210CE">
        <w:rPr>
          <w:lang w:val="en-GB"/>
        </w:rPr>
        <w:t>This</w:t>
      </w:r>
      <w:r w:rsidR="00AE4618">
        <w:rPr>
          <w:lang w:val="en-GB"/>
        </w:rPr>
        <w:t xml:space="preserve"> proportion is </w:t>
      </w:r>
      <w:r w:rsidR="0066723E">
        <w:rPr>
          <w:lang w:val="en-GB"/>
        </w:rPr>
        <w:t xml:space="preserve">broadly </w:t>
      </w:r>
      <w:r w:rsidR="007544BC">
        <w:rPr>
          <w:lang w:val="en-GB"/>
        </w:rPr>
        <w:t>within the ra</w:t>
      </w:r>
      <w:r w:rsidR="00A86B4E">
        <w:rPr>
          <w:lang w:val="en-GB"/>
        </w:rPr>
        <w:t>nge usually reported in sexual violence</w:t>
      </w:r>
      <w:r w:rsidR="007544BC">
        <w:rPr>
          <w:lang w:val="en-GB"/>
        </w:rPr>
        <w:t xml:space="preserve"> studies</w:t>
      </w:r>
      <w:r w:rsidR="00EC4634">
        <w:rPr>
          <w:lang w:val="en-GB"/>
        </w:rPr>
        <w:t xml:space="preserve"> in Ghana (</w:t>
      </w:r>
      <w:r w:rsidR="008100B6">
        <w:t>Coker-Appiah &amp;</w:t>
      </w:r>
      <w:r w:rsidR="001529E9">
        <w:t xml:space="preserve"> Cusack,</w:t>
      </w:r>
      <w:r w:rsidR="006938C3">
        <w:t xml:space="preserve"> 1999; Tenkorang &amp; Owusu, 2013</w:t>
      </w:r>
      <w:r w:rsidR="00EC4634">
        <w:t>)</w:t>
      </w:r>
      <w:r w:rsidR="00EC4634">
        <w:rPr>
          <w:lang w:val="en-GB"/>
        </w:rPr>
        <w:t xml:space="preserve"> and </w:t>
      </w:r>
      <w:r w:rsidR="008F441A">
        <w:rPr>
          <w:lang w:val="en-GB"/>
        </w:rPr>
        <w:t xml:space="preserve">in </w:t>
      </w:r>
      <w:r w:rsidR="00474066">
        <w:rPr>
          <w:lang w:val="en-GB"/>
        </w:rPr>
        <w:t>other societies (</w:t>
      </w:r>
      <w:r w:rsidR="00600E79">
        <w:rPr>
          <w:lang w:val="en-GB"/>
        </w:rPr>
        <w:t>Finkelhor et al., 2009; Hutton &amp;</w:t>
      </w:r>
      <w:r w:rsidR="00600E79" w:rsidRPr="00C52F92">
        <w:rPr>
          <w:lang w:val="en-GB"/>
        </w:rPr>
        <w:t xml:space="preserve"> Whyte, 2006</w:t>
      </w:r>
      <w:r w:rsidR="00474066">
        <w:rPr>
          <w:lang w:val="en-GB"/>
        </w:rPr>
        <w:t>)</w:t>
      </w:r>
      <w:r w:rsidR="008B5AD3">
        <w:t xml:space="preserve">. </w:t>
      </w:r>
      <w:r w:rsidR="00D43E2C">
        <w:rPr>
          <w:lang w:val="en-GB"/>
        </w:rPr>
        <w:t>Importantly, the results show</w:t>
      </w:r>
      <w:r w:rsidR="00316034">
        <w:rPr>
          <w:lang w:val="en-GB"/>
        </w:rPr>
        <w:t xml:space="preserve"> that preva</w:t>
      </w:r>
      <w:r w:rsidR="00A74BD0">
        <w:rPr>
          <w:lang w:val="en-GB"/>
        </w:rPr>
        <w:t xml:space="preserve">lence estimate of </w:t>
      </w:r>
      <w:r w:rsidR="007411BC">
        <w:rPr>
          <w:lang w:val="en-GB"/>
        </w:rPr>
        <w:t>juvenile sexual violence is influenced by</w:t>
      </w:r>
      <w:r w:rsidR="0066723E">
        <w:rPr>
          <w:lang w:val="en-GB"/>
        </w:rPr>
        <w:t xml:space="preserve"> multiple factors including</w:t>
      </w:r>
      <w:r w:rsidR="007411BC">
        <w:rPr>
          <w:lang w:val="en-GB"/>
        </w:rPr>
        <w:t xml:space="preserve"> the </w:t>
      </w:r>
      <w:r w:rsidR="00A74BD0">
        <w:rPr>
          <w:lang w:val="en-GB"/>
        </w:rPr>
        <w:t xml:space="preserve">number of scale items used and </w:t>
      </w:r>
      <w:r w:rsidR="00A31CB0">
        <w:rPr>
          <w:lang w:val="en-GB"/>
        </w:rPr>
        <w:t>the seriousness of the act</w:t>
      </w:r>
      <w:r w:rsidR="00CD6372">
        <w:rPr>
          <w:lang w:val="en-GB"/>
        </w:rPr>
        <w:t>.</w:t>
      </w:r>
      <w:r w:rsidR="005F3C06">
        <w:rPr>
          <w:lang w:val="en-GB"/>
        </w:rPr>
        <w:t xml:space="preserve"> For example, consistent with previous studies </w:t>
      </w:r>
      <w:r w:rsidR="005F3C06" w:rsidRPr="00F36DBF">
        <w:rPr>
          <w:lang w:val="en-GB"/>
        </w:rPr>
        <w:t>(Wyatt &amp; Peters, 1986</w:t>
      </w:r>
      <w:r w:rsidR="00AA0F48">
        <w:rPr>
          <w:lang w:val="en-GB"/>
        </w:rPr>
        <w:t>a</w:t>
      </w:r>
      <w:r w:rsidR="005F3C06" w:rsidRPr="00F36DBF">
        <w:rPr>
          <w:lang w:val="en-GB"/>
        </w:rPr>
        <w:t>)</w:t>
      </w:r>
      <w:r w:rsidR="009E40BF">
        <w:rPr>
          <w:lang w:val="en-GB"/>
        </w:rPr>
        <w:t>,</w:t>
      </w:r>
      <w:r w:rsidR="005F3C06" w:rsidRPr="00F36DBF">
        <w:rPr>
          <w:lang w:val="en-GB"/>
        </w:rPr>
        <w:t xml:space="preserve"> </w:t>
      </w:r>
      <w:r w:rsidR="00AB4B80" w:rsidRPr="00F36DBF">
        <w:rPr>
          <w:lang w:val="en-GB"/>
        </w:rPr>
        <w:t>the results show that multiple measure</w:t>
      </w:r>
      <w:r w:rsidR="00A86B4E" w:rsidRPr="00F36DBF">
        <w:rPr>
          <w:lang w:val="en-GB"/>
        </w:rPr>
        <w:t>s</w:t>
      </w:r>
      <w:r w:rsidR="00327F8A" w:rsidRPr="00F36DBF">
        <w:rPr>
          <w:lang w:val="en-GB"/>
        </w:rPr>
        <w:t xml:space="preserve"> provide </w:t>
      </w:r>
      <w:r w:rsidR="00AB4B80" w:rsidRPr="00F36DBF">
        <w:rPr>
          <w:lang w:val="en-GB"/>
        </w:rPr>
        <w:t xml:space="preserve">better and more accurate estimate </w:t>
      </w:r>
      <w:r w:rsidR="005F3C06" w:rsidRPr="00F36DBF">
        <w:rPr>
          <w:lang w:val="en-GB"/>
        </w:rPr>
        <w:t>of prevalence of juvenile sex</w:t>
      </w:r>
      <w:r w:rsidR="002E3CF2">
        <w:rPr>
          <w:lang w:val="en-GB"/>
        </w:rPr>
        <w:t>ual</w:t>
      </w:r>
      <w:r w:rsidR="00AB4B80" w:rsidRPr="00F36DBF">
        <w:rPr>
          <w:lang w:val="en-GB"/>
        </w:rPr>
        <w:t xml:space="preserve"> offending than</w:t>
      </w:r>
      <w:r w:rsidR="00327F8A" w:rsidRPr="00F36DBF">
        <w:rPr>
          <w:lang w:val="en-GB"/>
        </w:rPr>
        <w:t xml:space="preserve"> a</w:t>
      </w:r>
      <w:r w:rsidR="00716453" w:rsidRPr="00F36DBF">
        <w:rPr>
          <w:lang w:val="en-GB"/>
        </w:rPr>
        <w:t xml:space="preserve"> single</w:t>
      </w:r>
      <w:r w:rsidR="009E40BF">
        <w:rPr>
          <w:lang w:val="en-GB"/>
        </w:rPr>
        <w:t>-</w:t>
      </w:r>
      <w:r w:rsidR="00716453" w:rsidRPr="00F36DBF">
        <w:rPr>
          <w:lang w:val="en-GB"/>
        </w:rPr>
        <w:t>item measure</w:t>
      </w:r>
      <w:r w:rsidR="005F3C06" w:rsidRPr="00F36DBF">
        <w:rPr>
          <w:lang w:val="en-GB"/>
        </w:rPr>
        <w:t>.</w:t>
      </w:r>
      <w:r w:rsidR="00716453">
        <w:rPr>
          <w:b/>
          <w:lang w:val="en-GB"/>
        </w:rPr>
        <w:t xml:space="preserve"> </w:t>
      </w:r>
      <w:r w:rsidR="00E605D7">
        <w:rPr>
          <w:lang w:val="en-GB"/>
        </w:rPr>
        <w:t>M</w:t>
      </w:r>
      <w:r w:rsidR="00F36DBF">
        <w:rPr>
          <w:lang w:val="en-GB"/>
        </w:rPr>
        <w:t>ore</w:t>
      </w:r>
      <w:r w:rsidR="00AB4B80">
        <w:rPr>
          <w:lang w:val="en-GB"/>
        </w:rPr>
        <w:t xml:space="preserve"> revealing is the evidence that the</w:t>
      </w:r>
      <w:r w:rsidR="00150E13">
        <w:rPr>
          <w:lang w:val="en-GB"/>
        </w:rPr>
        <w:t xml:space="preserve"> juveniles</w:t>
      </w:r>
      <w:r w:rsidR="00870F58">
        <w:rPr>
          <w:lang w:val="en-GB"/>
        </w:rPr>
        <w:t xml:space="preserve"> are more likely to admit involvement in minor forms of sexual violence than mor</w:t>
      </w:r>
      <w:r w:rsidR="00D3620A">
        <w:rPr>
          <w:lang w:val="en-GB"/>
        </w:rPr>
        <w:t>e serious sex</w:t>
      </w:r>
      <w:r w:rsidR="002E3CF2">
        <w:rPr>
          <w:lang w:val="en-GB"/>
        </w:rPr>
        <w:t>ual</w:t>
      </w:r>
      <w:r w:rsidR="00D3620A">
        <w:rPr>
          <w:lang w:val="en-GB"/>
        </w:rPr>
        <w:t xml:space="preserve"> offending behavio</w:t>
      </w:r>
      <w:r w:rsidR="00870F58">
        <w:rPr>
          <w:lang w:val="en-GB"/>
        </w:rPr>
        <w:t>r</w:t>
      </w:r>
      <w:r w:rsidR="00771B8A">
        <w:rPr>
          <w:lang w:val="en-GB"/>
        </w:rPr>
        <w:t>.</w:t>
      </w:r>
      <w:r w:rsidR="00CB1BF6">
        <w:rPr>
          <w:lang w:val="en-GB"/>
        </w:rPr>
        <w:t xml:space="preserve"> </w:t>
      </w:r>
      <w:r w:rsidR="004B1607">
        <w:rPr>
          <w:lang w:val="en-GB"/>
        </w:rPr>
        <w:t>This is especially the case for juveniles already known to official authorities</w:t>
      </w:r>
      <w:r w:rsidR="00501ECB">
        <w:rPr>
          <w:lang w:val="en-GB"/>
        </w:rPr>
        <w:t>.</w:t>
      </w:r>
      <w:r w:rsidR="00BC6B76">
        <w:rPr>
          <w:lang w:val="en-GB"/>
        </w:rPr>
        <w:t xml:space="preserve"> A possible reason for the </w:t>
      </w:r>
      <w:r w:rsidR="003400F0">
        <w:t>low admission of sexual violence among this group may be</w:t>
      </w:r>
      <w:r w:rsidR="00BC6B76">
        <w:t xml:space="preserve"> because of</w:t>
      </w:r>
      <w:r w:rsidR="005C5879">
        <w:t xml:space="preserve"> their</w:t>
      </w:r>
      <w:r w:rsidR="003400F0">
        <w:t xml:space="preserve"> fear of further negative repercussion</w:t>
      </w:r>
      <w:r w:rsidR="005C5879">
        <w:t>s</w:t>
      </w:r>
      <w:r w:rsidR="00325486">
        <w:t xml:space="preserve"> </w:t>
      </w:r>
      <w:r w:rsidR="00E56B6F">
        <w:t xml:space="preserve">if they should disclose further offenses. </w:t>
      </w:r>
      <w:r w:rsidR="003B6BAB">
        <w:t xml:space="preserve">Their incarceration </w:t>
      </w:r>
      <w:r w:rsidR="00634887">
        <w:t>has</w:t>
      </w:r>
      <w:r w:rsidR="003B6BAB">
        <w:t xml:space="preserve"> given them a direct experience of </w:t>
      </w:r>
      <w:r w:rsidR="006C7115">
        <w:t xml:space="preserve">the </w:t>
      </w:r>
      <w:r w:rsidR="003B6BAB">
        <w:t xml:space="preserve">seriousness with which the </w:t>
      </w:r>
      <w:r w:rsidR="005F7906">
        <w:t>law perceives</w:t>
      </w:r>
      <w:r w:rsidR="003B6BAB">
        <w:t xml:space="preserve"> their conduct</w:t>
      </w:r>
      <w:r w:rsidR="006F3BE2">
        <w:t xml:space="preserve"> compared with </w:t>
      </w:r>
      <w:r w:rsidR="006F3BE2">
        <w:rPr>
          <w:lang w:val="en-GB"/>
        </w:rPr>
        <w:t>the juveniles in school.</w:t>
      </w:r>
      <w:r w:rsidR="00244F43">
        <w:rPr>
          <w:lang w:val="en-GB"/>
        </w:rPr>
        <w:t xml:space="preserve"> </w:t>
      </w:r>
    </w:p>
    <w:p w14:paraId="75B030B4" w14:textId="3A96112A" w:rsidR="00827A7C" w:rsidRPr="009A78E1" w:rsidRDefault="00641612" w:rsidP="00E17436">
      <w:pPr>
        <w:spacing w:line="480" w:lineRule="auto"/>
        <w:ind w:firstLine="720"/>
        <w:jc w:val="both"/>
        <w:rPr>
          <w:lang w:val="en-GB"/>
        </w:rPr>
      </w:pPr>
      <w:r>
        <w:rPr>
          <w:lang w:val="en-GB"/>
        </w:rPr>
        <w:lastRenderedPageBreak/>
        <w:t>Importantly, t</w:t>
      </w:r>
      <w:r w:rsidR="00643CB8">
        <w:rPr>
          <w:lang w:val="en-GB"/>
        </w:rPr>
        <w:t>he results show</w:t>
      </w:r>
      <w:r>
        <w:rPr>
          <w:lang w:val="en-GB"/>
        </w:rPr>
        <w:t xml:space="preserve"> that the type of question could influence prevalence estimate</w:t>
      </w:r>
      <w:r w:rsidR="009E40BF">
        <w:rPr>
          <w:lang w:val="en-GB"/>
        </w:rPr>
        <w:t>s</w:t>
      </w:r>
      <w:r>
        <w:rPr>
          <w:lang w:val="en-GB"/>
        </w:rPr>
        <w:t xml:space="preserve"> of juvenile sex</w:t>
      </w:r>
      <w:r w:rsidR="002E3CF2">
        <w:rPr>
          <w:lang w:val="en-GB"/>
        </w:rPr>
        <w:t>ual</w:t>
      </w:r>
      <w:r>
        <w:rPr>
          <w:lang w:val="en-GB"/>
        </w:rPr>
        <w:t xml:space="preserve"> offense as </w:t>
      </w:r>
      <w:r w:rsidR="00643CB8">
        <w:rPr>
          <w:lang w:val="en-GB"/>
        </w:rPr>
        <w:t>reported in</w:t>
      </w:r>
      <w:r>
        <w:rPr>
          <w:lang w:val="en-GB"/>
        </w:rPr>
        <w:t xml:space="preserve"> previous studies (</w:t>
      </w:r>
      <w:r w:rsidR="00535998">
        <w:t>Wyatt &amp; Peters, 1986</w:t>
      </w:r>
      <w:r w:rsidR="00B91DDA">
        <w:t>a</w:t>
      </w:r>
      <w:r>
        <w:rPr>
          <w:lang w:val="en-GB"/>
        </w:rPr>
        <w:t>).</w:t>
      </w:r>
      <w:r w:rsidR="00643CB8">
        <w:rPr>
          <w:lang w:val="en-GB"/>
        </w:rPr>
        <w:t xml:space="preserve"> </w:t>
      </w:r>
      <w:r w:rsidR="00E357C5" w:rsidRPr="00E738BD">
        <w:rPr>
          <w:lang w:val="en-GB"/>
        </w:rPr>
        <w:t xml:space="preserve">As </w:t>
      </w:r>
      <w:r w:rsidR="00A05935">
        <w:rPr>
          <w:lang w:val="en-GB"/>
        </w:rPr>
        <w:t>seen</w:t>
      </w:r>
      <w:r w:rsidR="00E357C5" w:rsidRPr="00E738BD">
        <w:rPr>
          <w:lang w:val="en-GB"/>
        </w:rPr>
        <w:t xml:space="preserve">, </w:t>
      </w:r>
      <w:r w:rsidR="00960E15">
        <w:rPr>
          <w:lang w:val="en-GB"/>
        </w:rPr>
        <w:t xml:space="preserve">prevalence estimates of the </w:t>
      </w:r>
      <w:r w:rsidR="00AA0B6E">
        <w:rPr>
          <w:lang w:val="en-GB"/>
        </w:rPr>
        <w:t>juveniles’</w:t>
      </w:r>
      <w:r w:rsidR="00174456" w:rsidRPr="00E738BD">
        <w:rPr>
          <w:lang w:val="en-GB"/>
        </w:rPr>
        <w:t xml:space="preserve"> sexual violence varied depending </w:t>
      </w:r>
      <w:r w:rsidR="00327F8A">
        <w:rPr>
          <w:lang w:val="en-GB"/>
        </w:rPr>
        <w:t xml:space="preserve">on </w:t>
      </w:r>
      <w:r w:rsidR="00174456" w:rsidRPr="00E738BD">
        <w:rPr>
          <w:lang w:val="en-GB"/>
        </w:rPr>
        <w:t xml:space="preserve">whether the word </w:t>
      </w:r>
      <w:r w:rsidR="004C4590">
        <w:rPr>
          <w:lang w:val="en-GB"/>
        </w:rPr>
        <w:t>“</w:t>
      </w:r>
      <w:r w:rsidR="00174456" w:rsidRPr="00E738BD">
        <w:rPr>
          <w:lang w:val="en-GB"/>
        </w:rPr>
        <w:t>force</w:t>
      </w:r>
      <w:r w:rsidR="004C4590">
        <w:rPr>
          <w:lang w:val="en-GB"/>
        </w:rPr>
        <w:t>”</w:t>
      </w:r>
      <w:r w:rsidR="00174456" w:rsidRPr="00E738BD">
        <w:rPr>
          <w:lang w:val="en-GB"/>
        </w:rPr>
        <w:t xml:space="preserve"> or </w:t>
      </w:r>
      <w:r w:rsidR="004C4590">
        <w:rPr>
          <w:lang w:val="en-GB"/>
        </w:rPr>
        <w:t>“</w:t>
      </w:r>
      <w:r w:rsidR="00174456" w:rsidRPr="00E738BD">
        <w:rPr>
          <w:lang w:val="en-GB"/>
        </w:rPr>
        <w:t>threatened</w:t>
      </w:r>
      <w:r w:rsidR="004C4590">
        <w:rPr>
          <w:lang w:val="en-GB"/>
        </w:rPr>
        <w:t>”</w:t>
      </w:r>
      <w:r w:rsidR="00174456" w:rsidRPr="00E738BD">
        <w:rPr>
          <w:lang w:val="en-GB"/>
        </w:rPr>
        <w:t xml:space="preserve"> was used. </w:t>
      </w:r>
      <w:r w:rsidR="00AC0266" w:rsidRPr="00E738BD">
        <w:rPr>
          <w:lang w:val="en-GB"/>
        </w:rPr>
        <w:t xml:space="preserve">The percentage of </w:t>
      </w:r>
      <w:r w:rsidR="00150E13">
        <w:rPr>
          <w:lang w:val="en-GB"/>
        </w:rPr>
        <w:t>juveniles</w:t>
      </w:r>
      <w:r w:rsidR="00AC0266" w:rsidRPr="00E738BD">
        <w:rPr>
          <w:lang w:val="en-GB"/>
        </w:rPr>
        <w:t xml:space="preserve"> who admitted using force in a sexual context was about twice (14.1</w:t>
      </w:r>
      <w:r w:rsidR="00F122B8">
        <w:rPr>
          <w:lang w:val="en-GB"/>
        </w:rPr>
        <w:t>%</w:t>
      </w:r>
      <w:r w:rsidR="00AC0266" w:rsidRPr="00E738BD">
        <w:rPr>
          <w:lang w:val="en-GB"/>
        </w:rPr>
        <w:t>) compared with those who admitted hurting or threatening</w:t>
      </w:r>
      <w:r w:rsidR="00F32267">
        <w:rPr>
          <w:lang w:val="en-GB"/>
        </w:rPr>
        <w:t xml:space="preserve"> to</w:t>
      </w:r>
      <w:r w:rsidR="00AC0266" w:rsidRPr="00E738BD">
        <w:rPr>
          <w:lang w:val="en-GB"/>
        </w:rPr>
        <w:t xml:space="preserve"> </w:t>
      </w:r>
      <w:r w:rsidR="009174BF" w:rsidRPr="00E738BD">
        <w:rPr>
          <w:lang w:val="en-GB"/>
        </w:rPr>
        <w:t>hurt the girl for refusing sex</w:t>
      </w:r>
      <w:r w:rsidR="004C410A">
        <w:rPr>
          <w:lang w:val="en-GB"/>
        </w:rPr>
        <w:t xml:space="preserve"> (</w:t>
      </w:r>
      <w:r w:rsidR="00F122B8">
        <w:rPr>
          <w:lang w:val="en-GB"/>
        </w:rPr>
        <w:t>7.8%)</w:t>
      </w:r>
      <w:r w:rsidR="009174BF" w:rsidRPr="00E738BD">
        <w:rPr>
          <w:lang w:val="en-GB"/>
        </w:rPr>
        <w:t xml:space="preserve">. </w:t>
      </w:r>
      <w:r w:rsidR="00A05935">
        <w:rPr>
          <w:lang w:val="en-GB"/>
        </w:rPr>
        <w:t>F</w:t>
      </w:r>
      <w:r w:rsidR="0000104F" w:rsidRPr="00E738BD">
        <w:rPr>
          <w:lang w:val="en-GB"/>
        </w:rPr>
        <w:t>orce may be considered</w:t>
      </w:r>
      <w:r w:rsidR="00AA0B6E">
        <w:rPr>
          <w:lang w:val="en-GB"/>
        </w:rPr>
        <w:t xml:space="preserve"> a</w:t>
      </w:r>
      <w:r w:rsidR="0000104F" w:rsidRPr="00E738BD">
        <w:rPr>
          <w:lang w:val="en-GB"/>
        </w:rPr>
        <w:t xml:space="preserve"> broad and </w:t>
      </w:r>
      <w:r w:rsidR="0090482F" w:rsidRPr="00E738BD">
        <w:rPr>
          <w:lang w:val="en-GB"/>
        </w:rPr>
        <w:t>all-encompassing</w:t>
      </w:r>
      <w:r w:rsidR="00AA0B6E">
        <w:rPr>
          <w:lang w:val="en-GB"/>
        </w:rPr>
        <w:t xml:space="preserve"> word</w:t>
      </w:r>
      <w:r w:rsidR="0000104F" w:rsidRPr="00E738BD">
        <w:rPr>
          <w:lang w:val="en-GB"/>
        </w:rPr>
        <w:t xml:space="preserve"> as to induce m</w:t>
      </w:r>
      <w:r w:rsidR="00EA6D53">
        <w:rPr>
          <w:lang w:val="en-GB"/>
        </w:rPr>
        <w:t>ultiple interpretations and therefore</w:t>
      </w:r>
      <w:r w:rsidR="0000104F" w:rsidRPr="00E738BD">
        <w:rPr>
          <w:lang w:val="en-GB"/>
        </w:rPr>
        <w:t xml:space="preserve"> risk being vague</w:t>
      </w:r>
      <w:r w:rsidR="00864B63">
        <w:rPr>
          <w:lang w:val="en-GB"/>
        </w:rPr>
        <w:t xml:space="preserve"> (Boakye</w:t>
      </w:r>
      <w:r w:rsidR="00AB0C1D">
        <w:rPr>
          <w:lang w:val="en-GB"/>
        </w:rPr>
        <w:t>,</w:t>
      </w:r>
      <w:r w:rsidR="00864B63">
        <w:rPr>
          <w:lang w:val="en-GB"/>
        </w:rPr>
        <w:t xml:space="preserve"> 2009a)</w:t>
      </w:r>
      <w:r w:rsidR="0000104F" w:rsidRPr="00E738BD">
        <w:rPr>
          <w:lang w:val="en-GB"/>
        </w:rPr>
        <w:t xml:space="preserve">. </w:t>
      </w:r>
      <w:r w:rsidR="002A5974">
        <w:rPr>
          <w:lang w:val="en-GB"/>
        </w:rPr>
        <w:t>Thus,</w:t>
      </w:r>
      <w:r w:rsidR="006A1111" w:rsidRPr="00E738BD">
        <w:rPr>
          <w:lang w:val="en-GB"/>
        </w:rPr>
        <w:t xml:space="preserve"> lack of clarity in the definition of sexual violence may have implications beyond prevalence estimates. </w:t>
      </w:r>
      <w:r w:rsidR="000C1966" w:rsidRPr="00E738BD">
        <w:rPr>
          <w:lang w:val="en-GB"/>
        </w:rPr>
        <w:t xml:space="preserve">For example, </w:t>
      </w:r>
      <w:r w:rsidR="001D4410">
        <w:rPr>
          <w:lang w:val="en-GB"/>
        </w:rPr>
        <w:t xml:space="preserve">section 101 (1) </w:t>
      </w:r>
      <w:r w:rsidR="003E105A">
        <w:rPr>
          <w:lang w:val="en-GB"/>
        </w:rPr>
        <w:t xml:space="preserve">of </w:t>
      </w:r>
      <w:r w:rsidR="00BC49F5" w:rsidRPr="00E738BD">
        <w:rPr>
          <w:lang w:val="en-GB"/>
        </w:rPr>
        <w:t>the Ghana</w:t>
      </w:r>
      <w:r w:rsidR="0001018E">
        <w:rPr>
          <w:lang w:val="en-GB"/>
        </w:rPr>
        <w:t>ian</w:t>
      </w:r>
      <w:r w:rsidR="0001018E">
        <w:t xml:space="preserve"> Criminal C</w:t>
      </w:r>
      <w:r w:rsidR="00F22BA4">
        <w:t>ode</w:t>
      </w:r>
      <w:r w:rsidR="001D4410">
        <w:t xml:space="preserve"> 1960 (Act 554 as amended)</w:t>
      </w:r>
      <w:r w:rsidR="00452DB9">
        <w:t xml:space="preserve"> defines</w:t>
      </w:r>
      <w:r w:rsidR="00452DB9">
        <w:rPr>
          <w:lang w:val="en-GB"/>
        </w:rPr>
        <w:t xml:space="preserve"> defilement (child rape)</w:t>
      </w:r>
      <w:r w:rsidR="00F22BA4">
        <w:t xml:space="preserve"> </w:t>
      </w:r>
      <w:r w:rsidR="0001018E">
        <w:t xml:space="preserve">as </w:t>
      </w:r>
      <w:r w:rsidR="008D433D">
        <w:t>“</w:t>
      </w:r>
      <w:r w:rsidR="00F22BA4">
        <w:t>natural or unnatural carnal knowledge of any child under sixteen years of age</w:t>
      </w:r>
      <w:r w:rsidR="008D433D">
        <w:t>”</w:t>
      </w:r>
      <w:r w:rsidR="0001018E">
        <w:t>. This definition is not only colloquial but also</w:t>
      </w:r>
      <w:r w:rsidR="00F22BA4">
        <w:t xml:space="preserve"> </w:t>
      </w:r>
      <w:r w:rsidR="00AB0C1D">
        <w:t xml:space="preserve">it leaves </w:t>
      </w:r>
      <w:r w:rsidR="00F22BA4">
        <w:t>considerable room for ambiguity</w:t>
      </w:r>
      <w:r w:rsidR="00137AE9">
        <w:t>,</w:t>
      </w:r>
      <w:r w:rsidR="00F22BA4">
        <w:t xml:space="preserve"> which </w:t>
      </w:r>
      <w:r w:rsidR="004D5CCF">
        <w:t xml:space="preserve">in turn </w:t>
      </w:r>
      <w:r w:rsidR="00137AE9">
        <w:t>could lead to the mis</w:t>
      </w:r>
      <w:r w:rsidR="00F22BA4">
        <w:t xml:space="preserve">classification of </w:t>
      </w:r>
      <w:r w:rsidR="006F3BE2">
        <w:t>“</w:t>
      </w:r>
      <w:r w:rsidR="00F22BA4">
        <w:t>consensual</w:t>
      </w:r>
      <w:r w:rsidR="006F3BE2">
        <w:t>”</w:t>
      </w:r>
      <w:r w:rsidR="00F22BA4">
        <w:t xml:space="preserve"> sexual relation between two minors as sexual violence (Boakye</w:t>
      </w:r>
      <w:r w:rsidR="008E06E3">
        <w:t>,</w:t>
      </w:r>
      <w:r w:rsidR="00F22BA4">
        <w:t xml:space="preserve"> 2009</w:t>
      </w:r>
      <w:r w:rsidR="002B76B8">
        <w:t>a</w:t>
      </w:r>
      <w:r w:rsidR="00F22BA4">
        <w:t>).</w:t>
      </w:r>
      <w:r w:rsidR="00900678">
        <w:t xml:space="preserve"> </w:t>
      </w:r>
      <w:r w:rsidR="001A564A">
        <w:t xml:space="preserve">For example, </w:t>
      </w:r>
      <w:r w:rsidR="00602267">
        <w:t xml:space="preserve">of </w:t>
      </w:r>
      <w:r w:rsidR="001A564A">
        <w:t>the</w:t>
      </w:r>
      <w:r w:rsidR="0065787A">
        <w:t xml:space="preserve"> </w:t>
      </w:r>
      <w:r w:rsidR="00BD30AD" w:rsidRPr="00B91AA2">
        <w:t xml:space="preserve">18.2% </w:t>
      </w:r>
      <w:r w:rsidR="00933377" w:rsidRPr="00B91AA2">
        <w:t>of</w:t>
      </w:r>
      <w:r w:rsidR="0065787A" w:rsidRPr="00B91AA2">
        <w:t xml:space="preserve"> </w:t>
      </w:r>
      <w:r w:rsidR="00900678" w:rsidRPr="00B91AA2">
        <w:t>juveniles</w:t>
      </w:r>
      <w:r w:rsidR="00900678">
        <w:t xml:space="preserve"> </w:t>
      </w:r>
      <w:r w:rsidR="00BD30AD">
        <w:t xml:space="preserve">who were </w:t>
      </w:r>
      <w:r w:rsidR="00E458D1">
        <w:t>charged</w:t>
      </w:r>
      <w:r w:rsidR="001A564A">
        <w:t xml:space="preserve"> or convicted for</w:t>
      </w:r>
      <w:r w:rsidR="00933377">
        <w:t xml:space="preserve"> sex</w:t>
      </w:r>
      <w:r w:rsidR="002E3CF2">
        <w:t>ual</w:t>
      </w:r>
      <w:r w:rsidR="00933377">
        <w:t xml:space="preserve"> offenses</w:t>
      </w:r>
      <w:r w:rsidR="00900678">
        <w:t xml:space="preserve">, </w:t>
      </w:r>
      <w:r w:rsidR="00BD30AD">
        <w:t xml:space="preserve">some were in </w:t>
      </w:r>
      <w:r w:rsidR="007823C3">
        <w:t>“</w:t>
      </w:r>
      <w:r w:rsidR="00BD30AD">
        <w:t>open</w:t>
      </w:r>
      <w:r w:rsidR="007823C3">
        <w:t>”</w:t>
      </w:r>
      <w:r w:rsidR="00BD30AD">
        <w:t xml:space="preserve"> relationships with their girlfriends for some time until the girls became pregnant when</w:t>
      </w:r>
      <w:r w:rsidR="009E40BF">
        <w:t xml:space="preserve"> parents of the girl</w:t>
      </w:r>
      <w:r w:rsidR="00A179CC">
        <w:t>s</w:t>
      </w:r>
      <w:r w:rsidR="00BD30AD">
        <w:t xml:space="preserve"> reported </w:t>
      </w:r>
      <w:r w:rsidR="009E40BF">
        <w:t xml:space="preserve">them </w:t>
      </w:r>
      <w:r w:rsidR="00BD30AD">
        <w:t xml:space="preserve">to </w:t>
      </w:r>
      <w:r w:rsidR="0045647D">
        <w:t>the police</w:t>
      </w:r>
      <w:r w:rsidR="00A179CC">
        <w:t xml:space="preserve"> for sexual offense</w:t>
      </w:r>
      <w:r w:rsidR="0045647D">
        <w:t xml:space="preserve"> (see also Mildred &amp;</w:t>
      </w:r>
      <w:r w:rsidR="00BD30AD">
        <w:t xml:space="preserve"> Plummer</w:t>
      </w:r>
      <w:r w:rsidR="00B465D8">
        <w:t>,</w:t>
      </w:r>
      <w:r w:rsidR="00BD30AD">
        <w:t xml:space="preserve"> 2008:603</w:t>
      </w:r>
      <w:r w:rsidR="000C0BED">
        <w:t>; Wyat</w:t>
      </w:r>
      <w:r w:rsidR="0038022B">
        <w:t>t</w:t>
      </w:r>
      <w:r w:rsidR="0045647D">
        <w:t xml:space="preserve"> &amp;</w:t>
      </w:r>
      <w:r w:rsidR="000C0BED">
        <w:t xml:space="preserve"> Peters</w:t>
      </w:r>
      <w:r w:rsidR="00B465D8">
        <w:t>,</w:t>
      </w:r>
      <w:r w:rsidR="000C0BED">
        <w:t xml:space="preserve"> 1986</w:t>
      </w:r>
      <w:r w:rsidR="00AA0F48">
        <w:t>b</w:t>
      </w:r>
      <w:r w:rsidR="00BD30AD">
        <w:t xml:space="preserve">). In some </w:t>
      </w:r>
      <w:r w:rsidR="0090482F">
        <w:t>cases,</w:t>
      </w:r>
      <w:r w:rsidR="00BD30AD">
        <w:t xml:space="preserve"> th</w:t>
      </w:r>
      <w:r w:rsidR="00610589">
        <w:t xml:space="preserve">e girls were older than the male </w:t>
      </w:r>
      <w:r w:rsidR="004930B9">
        <w:t>juveniles</w:t>
      </w:r>
      <w:r w:rsidR="00BD30AD">
        <w:t xml:space="preserve">. </w:t>
      </w:r>
    </w:p>
    <w:p w14:paraId="7F0251D6" w14:textId="3FDDF208" w:rsidR="009F2083" w:rsidRPr="00E17436" w:rsidRDefault="0013574A" w:rsidP="00E17436">
      <w:pPr>
        <w:spacing w:line="480" w:lineRule="auto"/>
        <w:ind w:firstLine="720"/>
        <w:jc w:val="both"/>
        <w:rPr>
          <w:b/>
          <w:lang w:val="en-GB"/>
        </w:rPr>
      </w:pPr>
      <w:r>
        <w:rPr>
          <w:lang w:val="en-GB"/>
        </w:rPr>
        <w:t>Consistent with previous studie</w:t>
      </w:r>
      <w:r w:rsidR="00C56597">
        <w:rPr>
          <w:lang w:val="en-GB"/>
        </w:rPr>
        <w:t xml:space="preserve">s, the results show </w:t>
      </w:r>
      <w:r>
        <w:rPr>
          <w:lang w:val="en-GB"/>
        </w:rPr>
        <w:t>that juvenile</w:t>
      </w:r>
      <w:r w:rsidR="00AC237B">
        <w:rPr>
          <w:lang w:val="en-GB"/>
        </w:rPr>
        <w:t>s</w:t>
      </w:r>
      <w:r>
        <w:rPr>
          <w:lang w:val="en-GB"/>
        </w:rPr>
        <w:t xml:space="preserve"> </w:t>
      </w:r>
      <w:r w:rsidR="00B452BC">
        <w:rPr>
          <w:lang w:val="en-GB"/>
        </w:rPr>
        <w:t xml:space="preserve">involved in sexual violence </w:t>
      </w:r>
      <w:r>
        <w:rPr>
          <w:lang w:val="en-GB"/>
        </w:rPr>
        <w:t xml:space="preserve">also tend to engage </w:t>
      </w:r>
      <w:r w:rsidR="0002455D">
        <w:rPr>
          <w:lang w:val="en-GB"/>
        </w:rPr>
        <w:t>in other non</w:t>
      </w:r>
      <w:r w:rsidR="003733E0">
        <w:rPr>
          <w:lang w:val="en-GB"/>
        </w:rPr>
        <w:t>sexual offens</w:t>
      </w:r>
      <w:r w:rsidR="00E53598">
        <w:rPr>
          <w:lang w:val="en-GB"/>
        </w:rPr>
        <w:t xml:space="preserve">es </w:t>
      </w:r>
      <w:r w:rsidR="00E53598" w:rsidRPr="00A54DAC">
        <w:rPr>
          <w:lang w:val="en-GB"/>
        </w:rPr>
        <w:t>(</w:t>
      </w:r>
      <w:r w:rsidR="00C56597" w:rsidRPr="00A54DAC">
        <w:rPr>
          <w:lang w:val="en-GB"/>
        </w:rPr>
        <w:t>Caldwell</w:t>
      </w:r>
      <w:r w:rsidR="00522BE3">
        <w:rPr>
          <w:lang w:val="en-GB"/>
        </w:rPr>
        <w:t>, 2002</w:t>
      </w:r>
      <w:r w:rsidR="00C56597" w:rsidRPr="004B5C3D">
        <w:rPr>
          <w:lang w:val="en-GB"/>
        </w:rPr>
        <w:t>;</w:t>
      </w:r>
      <w:r w:rsidR="00C56597">
        <w:rPr>
          <w:b/>
          <w:lang w:val="en-GB"/>
        </w:rPr>
        <w:t xml:space="preserve"> </w:t>
      </w:r>
      <w:r w:rsidR="00E53598">
        <w:rPr>
          <w:lang w:val="en-GB"/>
        </w:rPr>
        <w:t>Piquero</w:t>
      </w:r>
      <w:r w:rsidR="00C56597">
        <w:rPr>
          <w:lang w:val="en-GB"/>
        </w:rPr>
        <w:t xml:space="preserve"> et al., 2012</w:t>
      </w:r>
      <w:r w:rsidR="001E131A">
        <w:rPr>
          <w:lang w:val="en-GB"/>
        </w:rPr>
        <w:t>)</w:t>
      </w:r>
      <w:r w:rsidR="00AB0C1D">
        <w:rPr>
          <w:lang w:val="en-GB"/>
        </w:rPr>
        <w:t>.</w:t>
      </w:r>
      <w:r w:rsidR="001E131A">
        <w:rPr>
          <w:lang w:val="en-GB"/>
        </w:rPr>
        <w:t xml:space="preserve"> </w:t>
      </w:r>
      <w:r w:rsidR="00583293">
        <w:rPr>
          <w:lang w:val="en-GB"/>
        </w:rPr>
        <w:t>The evidence</w:t>
      </w:r>
      <w:r w:rsidR="00726297">
        <w:rPr>
          <w:lang w:val="en-GB"/>
        </w:rPr>
        <w:t xml:space="preserve"> suggesting</w:t>
      </w:r>
      <w:r w:rsidR="00583293">
        <w:rPr>
          <w:lang w:val="en-GB"/>
        </w:rPr>
        <w:t xml:space="preserve"> </w:t>
      </w:r>
      <w:r w:rsidR="00726297">
        <w:rPr>
          <w:lang w:val="en-GB"/>
        </w:rPr>
        <w:t>that</w:t>
      </w:r>
      <w:r w:rsidR="00583293">
        <w:rPr>
          <w:lang w:val="en-GB"/>
        </w:rPr>
        <w:t xml:space="preserve"> juvenile </w:t>
      </w:r>
      <w:r w:rsidR="00E41C38">
        <w:rPr>
          <w:lang w:val="en-GB"/>
        </w:rPr>
        <w:t>who commit sexual violence</w:t>
      </w:r>
      <w:r w:rsidR="00583293">
        <w:rPr>
          <w:lang w:val="en-GB"/>
        </w:rPr>
        <w:t xml:space="preserve"> </w:t>
      </w:r>
      <w:r w:rsidR="00AC237B">
        <w:rPr>
          <w:lang w:val="en-GB"/>
        </w:rPr>
        <w:t>are typically</w:t>
      </w:r>
      <w:r w:rsidR="00583293">
        <w:rPr>
          <w:lang w:val="en-GB"/>
        </w:rPr>
        <w:t xml:space="preserve"> versatile in their offending </w:t>
      </w:r>
      <w:r w:rsidR="00AC237B">
        <w:rPr>
          <w:lang w:val="en-GB"/>
        </w:rPr>
        <w:t>behaviour, which</w:t>
      </w:r>
      <w:r w:rsidR="00583293">
        <w:rPr>
          <w:lang w:val="en-GB"/>
        </w:rPr>
        <w:t xml:space="preserve"> </w:t>
      </w:r>
      <w:r w:rsidR="00726297">
        <w:rPr>
          <w:lang w:val="en-GB"/>
        </w:rPr>
        <w:t xml:space="preserve">complicates effort to identify </w:t>
      </w:r>
      <w:r w:rsidR="007C0B1B">
        <w:rPr>
          <w:lang w:val="en-GB"/>
        </w:rPr>
        <w:t xml:space="preserve">distinctive risk factors for </w:t>
      </w:r>
      <w:r w:rsidR="00726297">
        <w:rPr>
          <w:lang w:val="en-GB"/>
        </w:rPr>
        <w:t>juvenile sex</w:t>
      </w:r>
      <w:r w:rsidR="002E3CF2">
        <w:rPr>
          <w:lang w:val="en-GB"/>
        </w:rPr>
        <w:t>ual</w:t>
      </w:r>
      <w:r w:rsidR="00726297">
        <w:rPr>
          <w:lang w:val="en-GB"/>
        </w:rPr>
        <w:t xml:space="preserve"> offending.</w:t>
      </w:r>
      <w:r w:rsidR="00473CF1">
        <w:rPr>
          <w:lang w:val="en-GB"/>
        </w:rPr>
        <w:t xml:space="preserve"> </w:t>
      </w:r>
      <w:r w:rsidR="00A01716">
        <w:rPr>
          <w:lang w:val="en-GB"/>
        </w:rPr>
        <w:t xml:space="preserve">Given this </w:t>
      </w:r>
      <w:r w:rsidR="00A01716">
        <w:rPr>
          <w:lang w:val="en-GB"/>
        </w:rPr>
        <w:lastRenderedPageBreak/>
        <w:t>complexity</w:t>
      </w:r>
      <w:r w:rsidR="00473CF1">
        <w:rPr>
          <w:lang w:val="en-GB"/>
        </w:rPr>
        <w:t xml:space="preserve"> </w:t>
      </w:r>
      <w:r w:rsidR="005E712E">
        <w:rPr>
          <w:lang w:val="en-GB"/>
        </w:rPr>
        <w:t>it is perhaps not surprising that many studies have reported similarity in risk factors for juvenile sex</w:t>
      </w:r>
      <w:r w:rsidR="00D7144C">
        <w:rPr>
          <w:lang w:val="en-GB"/>
        </w:rPr>
        <w:t>ual violence</w:t>
      </w:r>
      <w:r w:rsidR="005E712E">
        <w:rPr>
          <w:lang w:val="en-GB"/>
        </w:rPr>
        <w:t xml:space="preserve"> a</w:t>
      </w:r>
      <w:r w:rsidR="00D3620A">
        <w:rPr>
          <w:lang w:val="en-GB"/>
        </w:rPr>
        <w:t>nd nonsex</w:t>
      </w:r>
      <w:r w:rsidR="007D1B49">
        <w:rPr>
          <w:lang w:val="en-GB"/>
        </w:rPr>
        <w:t>ual</w:t>
      </w:r>
      <w:r w:rsidR="00D3620A">
        <w:rPr>
          <w:lang w:val="en-GB"/>
        </w:rPr>
        <w:t xml:space="preserve"> offending</w:t>
      </w:r>
      <w:r w:rsidR="00AA0849">
        <w:rPr>
          <w:lang w:val="en-GB"/>
        </w:rPr>
        <w:t xml:space="preserve">. </w:t>
      </w:r>
    </w:p>
    <w:p w14:paraId="308B20AC" w14:textId="6BD7A14F" w:rsidR="007C3681" w:rsidRPr="00673923" w:rsidRDefault="00673923" w:rsidP="007C3681">
      <w:pPr>
        <w:jc w:val="both"/>
        <w:rPr>
          <w:i/>
          <w:lang w:val="en-GB"/>
        </w:rPr>
      </w:pPr>
      <w:r w:rsidRPr="00673923">
        <w:rPr>
          <w:i/>
          <w:lang w:val="en-GB"/>
        </w:rPr>
        <w:t xml:space="preserve">4.2 </w:t>
      </w:r>
      <w:r w:rsidR="001409EA" w:rsidRPr="00673923">
        <w:rPr>
          <w:i/>
          <w:lang w:val="en-GB"/>
        </w:rPr>
        <w:t xml:space="preserve">Risk markers </w:t>
      </w:r>
      <w:r w:rsidR="003D7435" w:rsidRPr="00673923">
        <w:rPr>
          <w:i/>
          <w:lang w:val="en-GB"/>
        </w:rPr>
        <w:t xml:space="preserve">for juvenile sexual </w:t>
      </w:r>
      <w:r w:rsidR="00DD753A">
        <w:rPr>
          <w:i/>
          <w:lang w:val="en-GB"/>
        </w:rPr>
        <w:t>offending</w:t>
      </w:r>
    </w:p>
    <w:p w14:paraId="5CB0B271" w14:textId="39F4250F" w:rsidR="00DA737D" w:rsidRPr="005E1417" w:rsidRDefault="00541B96" w:rsidP="00A4655F">
      <w:pPr>
        <w:spacing w:line="480" w:lineRule="auto"/>
        <w:jc w:val="both"/>
      </w:pPr>
      <w:r>
        <w:rPr>
          <w:lang w:val="en-GB"/>
        </w:rPr>
        <w:t xml:space="preserve">The findings show </w:t>
      </w:r>
      <w:r w:rsidR="00145FB5">
        <w:rPr>
          <w:lang w:val="en-GB"/>
        </w:rPr>
        <w:t xml:space="preserve">that </w:t>
      </w:r>
      <w:r>
        <w:rPr>
          <w:lang w:val="en-GB"/>
        </w:rPr>
        <w:t>smoking</w:t>
      </w:r>
      <w:r w:rsidR="00432C47">
        <w:rPr>
          <w:lang w:val="en-GB"/>
        </w:rPr>
        <w:t>,</w:t>
      </w:r>
      <w:r>
        <w:rPr>
          <w:lang w:val="en-GB"/>
        </w:rPr>
        <w:t xml:space="preserve"> or </w:t>
      </w:r>
      <w:r w:rsidR="00C40779">
        <w:rPr>
          <w:lang w:val="en-GB"/>
        </w:rPr>
        <w:t xml:space="preserve">the </w:t>
      </w:r>
      <w:r>
        <w:rPr>
          <w:lang w:val="en-GB"/>
        </w:rPr>
        <w:t>use</w:t>
      </w:r>
      <w:r w:rsidR="00B06D3D">
        <w:rPr>
          <w:lang w:val="en-GB"/>
        </w:rPr>
        <w:t xml:space="preserve"> of</w:t>
      </w:r>
      <w:r>
        <w:rPr>
          <w:lang w:val="en-GB"/>
        </w:rPr>
        <w:t xml:space="preserve"> </w:t>
      </w:r>
      <w:r w:rsidR="001C2D00">
        <w:rPr>
          <w:lang w:val="en-GB"/>
        </w:rPr>
        <w:t xml:space="preserve">substances such as </w:t>
      </w:r>
      <w:r w:rsidR="00C40779">
        <w:rPr>
          <w:lang w:val="en-GB"/>
        </w:rPr>
        <w:t>cannabis</w:t>
      </w:r>
      <w:r w:rsidR="00432C47">
        <w:rPr>
          <w:lang w:val="en-GB"/>
        </w:rPr>
        <w:t>,</w:t>
      </w:r>
      <w:r w:rsidR="00C40779">
        <w:rPr>
          <w:lang w:val="en-GB"/>
        </w:rPr>
        <w:t xml:space="preserve"> is</w:t>
      </w:r>
      <w:r>
        <w:rPr>
          <w:lang w:val="en-GB"/>
        </w:rPr>
        <w:t xml:space="preserve"> associated with juvenile sex</w:t>
      </w:r>
      <w:r w:rsidR="002E3CF2">
        <w:rPr>
          <w:lang w:val="en-GB"/>
        </w:rPr>
        <w:t>ual</w:t>
      </w:r>
      <w:r>
        <w:rPr>
          <w:lang w:val="en-GB"/>
        </w:rPr>
        <w:t xml:space="preserve"> offending. Similarly</w:t>
      </w:r>
      <w:r w:rsidR="00CE59EC">
        <w:rPr>
          <w:lang w:val="en-GB"/>
        </w:rPr>
        <w:t>,</w:t>
      </w:r>
      <w:r w:rsidR="00E43561">
        <w:rPr>
          <w:lang w:val="en-GB"/>
        </w:rPr>
        <w:t xml:space="preserve"> juveniles who admit</w:t>
      </w:r>
      <w:r>
        <w:rPr>
          <w:lang w:val="en-GB"/>
        </w:rPr>
        <w:t xml:space="preserve"> paying for sex or visiting a brothel </w:t>
      </w:r>
      <w:r w:rsidR="00E42116">
        <w:rPr>
          <w:lang w:val="en-GB"/>
        </w:rPr>
        <w:t>were</w:t>
      </w:r>
      <w:r w:rsidR="00E43561">
        <w:rPr>
          <w:lang w:val="en-GB"/>
        </w:rPr>
        <w:t xml:space="preserve"> six times</w:t>
      </w:r>
      <w:r w:rsidR="00AB0C1D">
        <w:rPr>
          <w:lang w:val="en-GB"/>
        </w:rPr>
        <w:t xml:space="preserve"> more</w:t>
      </w:r>
      <w:r w:rsidR="00E43561">
        <w:rPr>
          <w:lang w:val="en-GB"/>
        </w:rPr>
        <w:t xml:space="preserve"> likely to engage</w:t>
      </w:r>
      <w:r w:rsidR="0072375F">
        <w:rPr>
          <w:lang w:val="en-GB"/>
        </w:rPr>
        <w:t xml:space="preserve"> in sexual violence</w:t>
      </w:r>
      <w:r w:rsidR="00B83DD3">
        <w:rPr>
          <w:lang w:val="en-GB"/>
        </w:rPr>
        <w:t xml:space="preserve"> than those who do not</w:t>
      </w:r>
      <w:r w:rsidR="00131E9B">
        <w:rPr>
          <w:lang w:val="en-GB"/>
        </w:rPr>
        <w:t xml:space="preserve"> exhibit such behavio</w:t>
      </w:r>
      <w:r w:rsidR="00301B7A">
        <w:rPr>
          <w:lang w:val="en-GB"/>
        </w:rPr>
        <w:t>r</w:t>
      </w:r>
      <w:r w:rsidR="0072375F">
        <w:rPr>
          <w:lang w:val="en-GB"/>
        </w:rPr>
        <w:t xml:space="preserve">. </w:t>
      </w:r>
      <w:r w:rsidR="00B138E6">
        <w:rPr>
          <w:lang w:val="en-GB"/>
        </w:rPr>
        <w:t>However, a</w:t>
      </w:r>
      <w:r w:rsidR="005B0FC7">
        <w:rPr>
          <w:lang w:val="en-GB"/>
        </w:rPr>
        <w:t>lcohol use</w:t>
      </w:r>
      <w:r w:rsidR="003C502B">
        <w:rPr>
          <w:lang w:val="en-GB"/>
        </w:rPr>
        <w:t xml:space="preserve"> was not </w:t>
      </w:r>
      <w:r w:rsidR="00E42116">
        <w:rPr>
          <w:lang w:val="en-GB"/>
        </w:rPr>
        <w:t xml:space="preserve">related to </w:t>
      </w:r>
      <w:r w:rsidR="00592958">
        <w:rPr>
          <w:lang w:val="en-GB"/>
        </w:rPr>
        <w:t>juvenile sexual violence</w:t>
      </w:r>
      <w:r w:rsidR="003C502B">
        <w:rPr>
          <w:lang w:val="en-GB"/>
        </w:rPr>
        <w:t xml:space="preserve"> </w:t>
      </w:r>
      <w:r w:rsidR="00592958">
        <w:rPr>
          <w:lang w:val="en-GB"/>
        </w:rPr>
        <w:t>perhaps because of the</w:t>
      </w:r>
      <w:r w:rsidR="003C502B">
        <w:rPr>
          <w:lang w:val="en-GB"/>
        </w:rPr>
        <w:t xml:space="preserve"> wide social a</w:t>
      </w:r>
      <w:r w:rsidR="007207E4">
        <w:rPr>
          <w:lang w:val="en-GB"/>
        </w:rPr>
        <w:t xml:space="preserve">cceptance </w:t>
      </w:r>
      <w:r w:rsidR="00D40D9E">
        <w:rPr>
          <w:lang w:val="en-GB"/>
        </w:rPr>
        <w:t>of</w:t>
      </w:r>
      <w:r w:rsidR="007207E4">
        <w:rPr>
          <w:lang w:val="en-GB"/>
        </w:rPr>
        <w:t xml:space="preserve"> alcohol</w:t>
      </w:r>
      <w:r w:rsidR="00D40D9E">
        <w:rPr>
          <w:lang w:val="en-GB"/>
        </w:rPr>
        <w:t xml:space="preserve"> use in Ghana</w:t>
      </w:r>
      <w:r w:rsidR="00FD7459">
        <w:rPr>
          <w:lang w:val="en-GB"/>
        </w:rPr>
        <w:t xml:space="preserve"> (Akyeampong</w:t>
      </w:r>
      <w:r w:rsidR="005D057D">
        <w:rPr>
          <w:lang w:val="en-GB"/>
        </w:rPr>
        <w:t xml:space="preserve">, 1996; </w:t>
      </w:r>
      <w:r w:rsidR="0086455C">
        <w:rPr>
          <w:lang w:val="en-GB"/>
        </w:rPr>
        <w:t>Ministry of Health, 2016</w:t>
      </w:r>
      <w:r w:rsidR="00FD7459">
        <w:rPr>
          <w:lang w:val="en-GB"/>
        </w:rPr>
        <w:t>)</w:t>
      </w:r>
      <w:r w:rsidR="007207E4">
        <w:rPr>
          <w:lang w:val="en-GB"/>
        </w:rPr>
        <w:t xml:space="preserve">. Although </w:t>
      </w:r>
      <w:r w:rsidR="00DD0B01">
        <w:rPr>
          <w:lang w:val="en-GB"/>
        </w:rPr>
        <w:t xml:space="preserve">the minimum age for </w:t>
      </w:r>
      <w:r w:rsidR="00C0122F">
        <w:rPr>
          <w:lang w:val="en-GB"/>
        </w:rPr>
        <w:t xml:space="preserve">drinking or </w:t>
      </w:r>
      <w:r w:rsidR="006523A5">
        <w:rPr>
          <w:lang w:val="en-GB"/>
        </w:rPr>
        <w:t>purchasing</w:t>
      </w:r>
      <w:r w:rsidR="00C0122F">
        <w:rPr>
          <w:lang w:val="en-GB"/>
        </w:rPr>
        <w:t xml:space="preserve"> alcohol is 18 years, these restrictions are hardly enforced.</w:t>
      </w:r>
      <w:r w:rsidR="00D33E85">
        <w:rPr>
          <w:lang w:val="en-GB"/>
        </w:rPr>
        <w:t xml:space="preserve"> </w:t>
      </w:r>
      <w:r w:rsidR="00E5029B">
        <w:rPr>
          <w:lang w:val="en-GB"/>
        </w:rPr>
        <w:t>Importantly</w:t>
      </w:r>
      <w:r w:rsidR="00D33E85" w:rsidRPr="004A7D91">
        <w:rPr>
          <w:lang w:val="en-GB"/>
        </w:rPr>
        <w:t xml:space="preserve">, studies show </w:t>
      </w:r>
      <w:r w:rsidR="00E5029B">
        <w:rPr>
          <w:lang w:val="en-GB"/>
        </w:rPr>
        <w:t xml:space="preserve">at best </w:t>
      </w:r>
      <w:r w:rsidR="00AC237B">
        <w:rPr>
          <w:lang w:val="en-GB"/>
        </w:rPr>
        <w:t>a tenuous</w:t>
      </w:r>
      <w:r w:rsidR="00D33E85" w:rsidRPr="004A7D91">
        <w:rPr>
          <w:lang w:val="en-GB"/>
        </w:rPr>
        <w:t xml:space="preserve"> relation between substance</w:t>
      </w:r>
      <w:r w:rsidR="00920082">
        <w:rPr>
          <w:lang w:val="en-GB"/>
        </w:rPr>
        <w:t xml:space="preserve"> </w:t>
      </w:r>
      <w:r w:rsidR="007C5D41">
        <w:rPr>
          <w:lang w:val="en-GB"/>
        </w:rPr>
        <w:t>abuse and juvenile</w:t>
      </w:r>
      <w:r w:rsidR="00F85705">
        <w:rPr>
          <w:lang w:val="en-GB"/>
        </w:rPr>
        <w:t xml:space="preserve"> sexual violence</w:t>
      </w:r>
      <w:r w:rsidR="00D40D9E" w:rsidRPr="004A7D91">
        <w:rPr>
          <w:lang w:val="en-GB"/>
        </w:rPr>
        <w:t>, sug</w:t>
      </w:r>
      <w:r w:rsidR="008F73F6" w:rsidRPr="004A7D91">
        <w:rPr>
          <w:lang w:val="en-GB"/>
        </w:rPr>
        <w:t>gesting that alcohol</w:t>
      </w:r>
      <w:r w:rsidR="00D40D9E" w:rsidRPr="004A7D91">
        <w:rPr>
          <w:lang w:val="en-GB"/>
        </w:rPr>
        <w:t xml:space="preserve"> use may</w:t>
      </w:r>
      <w:r w:rsidR="00066F39">
        <w:rPr>
          <w:lang w:val="en-GB"/>
        </w:rPr>
        <w:t xml:space="preserve"> serve as a disinhibitor, thus providing</w:t>
      </w:r>
      <w:r w:rsidR="00D40D9E" w:rsidRPr="004A7D91">
        <w:rPr>
          <w:lang w:val="en-GB"/>
        </w:rPr>
        <w:t xml:space="preserve"> a convenient alibi for those a</w:t>
      </w:r>
      <w:r w:rsidR="00B138E6" w:rsidRPr="004A7D91">
        <w:rPr>
          <w:lang w:val="en-GB"/>
        </w:rPr>
        <w:t xml:space="preserve">lready at risk </w:t>
      </w:r>
      <w:r w:rsidR="00537509">
        <w:rPr>
          <w:lang w:val="en-GB"/>
        </w:rPr>
        <w:t>of engaging in</w:t>
      </w:r>
      <w:r w:rsidR="00B138E6" w:rsidRPr="004A7D91">
        <w:rPr>
          <w:lang w:val="en-GB"/>
        </w:rPr>
        <w:t xml:space="preserve"> sex</w:t>
      </w:r>
      <w:r w:rsidR="002E3CF2">
        <w:rPr>
          <w:lang w:val="en-GB"/>
        </w:rPr>
        <w:t>ual</w:t>
      </w:r>
      <w:r w:rsidR="00B138E6" w:rsidRPr="004A7D91">
        <w:rPr>
          <w:lang w:val="en-GB"/>
        </w:rPr>
        <w:t xml:space="preserve"> offending (Herman, 1990; </w:t>
      </w:r>
      <w:r w:rsidR="004A7D91">
        <w:rPr>
          <w:lang w:val="en-GB"/>
        </w:rPr>
        <w:t>Prentky e</w:t>
      </w:r>
      <w:r w:rsidR="00B138E6" w:rsidRPr="004A7D91">
        <w:rPr>
          <w:lang w:val="en-GB"/>
        </w:rPr>
        <w:t>t</w:t>
      </w:r>
      <w:r w:rsidR="004A7D91">
        <w:rPr>
          <w:lang w:val="en-GB"/>
        </w:rPr>
        <w:t xml:space="preserve"> </w:t>
      </w:r>
      <w:r w:rsidR="00B138E6" w:rsidRPr="004A7D91">
        <w:rPr>
          <w:lang w:val="en-GB"/>
        </w:rPr>
        <w:t>al</w:t>
      </w:r>
      <w:r w:rsidR="004A7D91">
        <w:rPr>
          <w:lang w:val="en-GB"/>
        </w:rPr>
        <w:t>.,</w:t>
      </w:r>
      <w:r w:rsidR="00B138E6" w:rsidRPr="004A7D91">
        <w:rPr>
          <w:lang w:val="en-GB"/>
        </w:rPr>
        <w:t xml:space="preserve"> 200</w:t>
      </w:r>
      <w:r w:rsidR="00E15718">
        <w:rPr>
          <w:lang w:val="en-GB"/>
        </w:rPr>
        <w:t>0</w:t>
      </w:r>
      <w:r w:rsidR="004A7D91" w:rsidRPr="004A7D91">
        <w:rPr>
          <w:lang w:val="en-GB"/>
        </w:rPr>
        <w:t>)</w:t>
      </w:r>
      <w:r w:rsidR="00B138E6" w:rsidRPr="004A7D91">
        <w:rPr>
          <w:lang w:val="en-GB"/>
        </w:rPr>
        <w:t>.</w:t>
      </w:r>
      <w:r w:rsidR="00692E1F" w:rsidRPr="004429E6">
        <w:rPr>
          <w:b/>
          <w:i/>
          <w:lang w:val="en-GB"/>
        </w:rPr>
        <w:t xml:space="preserve"> </w:t>
      </w:r>
      <w:r w:rsidR="000330C5">
        <w:rPr>
          <w:lang w:val="en-GB"/>
        </w:rPr>
        <w:t>However, there is a strong social disapproval and strict enforcement of laws regarding the use of substances such as cannabis. Similarly, prostitution is illegal in Ghana and the use of these services</w:t>
      </w:r>
      <w:r w:rsidR="00AC237B">
        <w:rPr>
          <w:lang w:val="en-GB"/>
        </w:rPr>
        <w:t>,</w:t>
      </w:r>
      <w:r w:rsidR="000330C5">
        <w:rPr>
          <w:lang w:val="en-GB"/>
        </w:rPr>
        <w:t xml:space="preserve"> especi</w:t>
      </w:r>
      <w:r w:rsidR="00592958">
        <w:rPr>
          <w:lang w:val="en-GB"/>
        </w:rPr>
        <w:t>ally for juveniles</w:t>
      </w:r>
      <w:r w:rsidR="00AC237B">
        <w:rPr>
          <w:lang w:val="en-GB"/>
        </w:rPr>
        <w:t>,</w:t>
      </w:r>
      <w:r w:rsidR="00592958">
        <w:rPr>
          <w:lang w:val="en-GB"/>
        </w:rPr>
        <w:t xml:space="preserve"> could attract</w:t>
      </w:r>
      <w:r w:rsidR="000330C5">
        <w:rPr>
          <w:lang w:val="en-GB"/>
        </w:rPr>
        <w:t xml:space="preserve"> a custodial sentence of up to three years</w:t>
      </w:r>
      <w:r w:rsidR="00592958">
        <w:rPr>
          <w:lang w:val="en-GB"/>
        </w:rPr>
        <w:t xml:space="preserve"> on conviction</w:t>
      </w:r>
      <w:r w:rsidR="000330C5">
        <w:rPr>
          <w:lang w:val="en-GB"/>
        </w:rPr>
        <w:t xml:space="preserve">. </w:t>
      </w:r>
      <w:r w:rsidR="00C35CFD">
        <w:rPr>
          <w:lang w:val="en-GB"/>
        </w:rPr>
        <w:t>As argued</w:t>
      </w:r>
      <w:r w:rsidR="00592958">
        <w:rPr>
          <w:lang w:val="en-GB"/>
        </w:rPr>
        <w:t>, these acts</w:t>
      </w:r>
      <w:r w:rsidR="00511892">
        <w:rPr>
          <w:lang w:val="en-GB"/>
        </w:rPr>
        <w:t xml:space="preserve"> </w:t>
      </w:r>
      <w:r w:rsidR="00DD6236">
        <w:rPr>
          <w:lang w:val="en-GB"/>
        </w:rPr>
        <w:t>may be considered part of the broader</w:t>
      </w:r>
      <w:r w:rsidR="00D3620A">
        <w:rPr>
          <w:lang w:val="en-GB"/>
        </w:rPr>
        <w:t xml:space="preserve"> spectrum of antisocial behavio</w:t>
      </w:r>
      <w:r w:rsidR="00DD6236">
        <w:rPr>
          <w:lang w:val="en-GB"/>
        </w:rPr>
        <w:t>r.</w:t>
      </w:r>
      <w:r w:rsidR="00892228">
        <w:rPr>
          <w:lang w:val="en-GB"/>
        </w:rPr>
        <w:t xml:space="preserve"> </w:t>
      </w:r>
    </w:p>
    <w:p w14:paraId="0545EB9D" w14:textId="3DD7D23A" w:rsidR="001F0124" w:rsidRPr="002C6FD7" w:rsidRDefault="00673923" w:rsidP="001409EA">
      <w:pPr>
        <w:jc w:val="both"/>
        <w:rPr>
          <w:i/>
          <w:lang w:val="en-GB"/>
        </w:rPr>
      </w:pPr>
      <w:r w:rsidRPr="002C6FD7">
        <w:rPr>
          <w:i/>
          <w:lang w:val="en-GB"/>
        </w:rPr>
        <w:t xml:space="preserve">4.3 </w:t>
      </w:r>
      <w:r w:rsidR="005915B2" w:rsidRPr="002C6FD7">
        <w:rPr>
          <w:i/>
          <w:lang w:val="en-GB"/>
        </w:rPr>
        <w:t>Risk factors</w:t>
      </w:r>
      <w:r w:rsidR="001409EA" w:rsidRPr="002C6FD7">
        <w:rPr>
          <w:i/>
          <w:lang w:val="en-GB"/>
        </w:rPr>
        <w:t xml:space="preserve"> </w:t>
      </w:r>
      <w:r w:rsidR="00B32BAC" w:rsidRPr="002C6FD7">
        <w:rPr>
          <w:i/>
          <w:lang w:val="en-GB"/>
        </w:rPr>
        <w:t xml:space="preserve">for </w:t>
      </w:r>
      <w:r w:rsidR="008C4038" w:rsidRPr="002C6FD7">
        <w:rPr>
          <w:i/>
          <w:lang w:val="en-GB"/>
        </w:rPr>
        <w:t>juvenile sex</w:t>
      </w:r>
      <w:r w:rsidR="002E3CF2">
        <w:rPr>
          <w:i/>
          <w:lang w:val="en-GB"/>
        </w:rPr>
        <w:t>ual</w:t>
      </w:r>
      <w:r w:rsidR="008C4038" w:rsidRPr="002C6FD7">
        <w:rPr>
          <w:i/>
          <w:lang w:val="en-GB"/>
        </w:rPr>
        <w:t xml:space="preserve"> offending </w:t>
      </w:r>
    </w:p>
    <w:p w14:paraId="45721530" w14:textId="51951EDB" w:rsidR="001866A1" w:rsidRDefault="00A1204B" w:rsidP="00001BA0">
      <w:pPr>
        <w:spacing w:line="480" w:lineRule="auto"/>
        <w:jc w:val="both"/>
        <w:rPr>
          <w:lang w:val="en-GB"/>
        </w:rPr>
      </w:pPr>
      <w:r>
        <w:rPr>
          <w:lang w:val="en-GB"/>
        </w:rPr>
        <w:t xml:space="preserve">A major finding </w:t>
      </w:r>
      <w:r w:rsidR="00B56031" w:rsidRPr="001A7BC5">
        <w:rPr>
          <w:lang w:val="en-GB"/>
        </w:rPr>
        <w:t>from the present study</w:t>
      </w:r>
      <w:r w:rsidR="00C04F94">
        <w:rPr>
          <w:lang w:val="en-GB"/>
        </w:rPr>
        <w:t xml:space="preserve"> is that</w:t>
      </w:r>
      <w:r w:rsidR="00533B05">
        <w:rPr>
          <w:lang w:val="en-GB"/>
        </w:rPr>
        <w:t xml:space="preserve"> </w:t>
      </w:r>
      <w:r w:rsidR="00B56031" w:rsidRPr="001A7BC5">
        <w:rPr>
          <w:lang w:val="en-GB"/>
        </w:rPr>
        <w:t>factors in the family domain are</w:t>
      </w:r>
      <w:r>
        <w:rPr>
          <w:lang w:val="en-GB"/>
        </w:rPr>
        <w:t xml:space="preserve"> more</w:t>
      </w:r>
      <w:r w:rsidR="00B56031" w:rsidRPr="001A7BC5">
        <w:rPr>
          <w:lang w:val="en-GB"/>
        </w:rPr>
        <w:t xml:space="preserve"> important for juvenile sexual violence than individual fac</w:t>
      </w:r>
      <w:r w:rsidR="00533B05">
        <w:rPr>
          <w:lang w:val="en-GB"/>
        </w:rPr>
        <w:t>tors</w:t>
      </w:r>
      <w:r w:rsidR="000068C7" w:rsidRPr="001A7BC5">
        <w:rPr>
          <w:lang w:val="en-GB"/>
        </w:rPr>
        <w:t xml:space="preserve">. </w:t>
      </w:r>
      <w:r w:rsidR="008030F1" w:rsidRPr="001A7BC5">
        <w:rPr>
          <w:lang w:val="en-GB"/>
        </w:rPr>
        <w:t xml:space="preserve">This was </w:t>
      </w:r>
      <w:r w:rsidR="00152FB9">
        <w:rPr>
          <w:lang w:val="en-GB"/>
        </w:rPr>
        <w:t>evident</w:t>
      </w:r>
      <w:r w:rsidR="005E4D47">
        <w:rPr>
          <w:lang w:val="en-GB"/>
        </w:rPr>
        <w:t xml:space="preserve"> </w:t>
      </w:r>
      <w:r w:rsidR="008030F1" w:rsidRPr="001A7BC5">
        <w:rPr>
          <w:lang w:val="en-GB"/>
        </w:rPr>
        <w:t xml:space="preserve">both </w:t>
      </w:r>
      <w:r w:rsidR="005E4D47">
        <w:rPr>
          <w:lang w:val="en-GB"/>
        </w:rPr>
        <w:t xml:space="preserve">in </w:t>
      </w:r>
      <w:r w:rsidR="008030F1" w:rsidRPr="001A7BC5">
        <w:rPr>
          <w:lang w:val="en-GB"/>
        </w:rPr>
        <w:t>the odds ratio res</w:t>
      </w:r>
      <w:r w:rsidR="005264A0">
        <w:rPr>
          <w:lang w:val="en-GB"/>
        </w:rPr>
        <w:t>ult</w:t>
      </w:r>
      <w:r w:rsidR="00857571">
        <w:rPr>
          <w:lang w:val="en-GB"/>
        </w:rPr>
        <w:t>s and the regression model esti</w:t>
      </w:r>
      <w:r w:rsidR="005264A0">
        <w:rPr>
          <w:lang w:val="en-GB"/>
        </w:rPr>
        <w:t>m</w:t>
      </w:r>
      <w:r w:rsidR="00857571">
        <w:rPr>
          <w:lang w:val="en-GB"/>
        </w:rPr>
        <w:t>a</w:t>
      </w:r>
      <w:r w:rsidR="005264A0">
        <w:rPr>
          <w:lang w:val="en-GB"/>
        </w:rPr>
        <w:t>tes</w:t>
      </w:r>
      <w:r w:rsidR="00D137FD">
        <w:rPr>
          <w:lang w:val="en-GB"/>
        </w:rPr>
        <w:t xml:space="preserve">. </w:t>
      </w:r>
      <w:r w:rsidR="00046FFD">
        <w:rPr>
          <w:lang w:val="en-GB"/>
        </w:rPr>
        <w:t>Particularly important</w:t>
      </w:r>
      <w:r w:rsidR="008030F1" w:rsidRPr="001A7BC5">
        <w:rPr>
          <w:lang w:val="en-GB"/>
        </w:rPr>
        <w:t xml:space="preserve"> were parental neglect, </w:t>
      </w:r>
      <w:r w:rsidR="00AC237B">
        <w:rPr>
          <w:lang w:val="en-GB"/>
        </w:rPr>
        <w:t xml:space="preserve">parental </w:t>
      </w:r>
      <w:r w:rsidR="008030F1" w:rsidRPr="001A7BC5">
        <w:rPr>
          <w:lang w:val="en-GB"/>
        </w:rPr>
        <w:t>abu</w:t>
      </w:r>
      <w:r w:rsidR="001E6EA2">
        <w:rPr>
          <w:lang w:val="en-GB"/>
        </w:rPr>
        <w:t>se</w:t>
      </w:r>
      <w:r w:rsidR="00AC237B">
        <w:rPr>
          <w:lang w:val="en-GB"/>
        </w:rPr>
        <w:t>,</w:t>
      </w:r>
      <w:r w:rsidR="001E6EA2">
        <w:rPr>
          <w:lang w:val="en-GB"/>
        </w:rPr>
        <w:t xml:space="preserve"> and high</w:t>
      </w:r>
      <w:r w:rsidR="00AC237B">
        <w:rPr>
          <w:lang w:val="en-GB"/>
        </w:rPr>
        <w:t>-</w:t>
      </w:r>
      <w:r w:rsidR="001E6EA2">
        <w:rPr>
          <w:lang w:val="en-GB"/>
        </w:rPr>
        <w:t>conflict homes. These</w:t>
      </w:r>
      <w:r w:rsidR="008030F1" w:rsidRPr="001A7BC5">
        <w:rPr>
          <w:lang w:val="en-GB"/>
        </w:rPr>
        <w:t xml:space="preserve"> findin</w:t>
      </w:r>
      <w:r w:rsidR="00AE0D07">
        <w:rPr>
          <w:lang w:val="en-GB"/>
        </w:rPr>
        <w:t xml:space="preserve">gs </w:t>
      </w:r>
      <w:r w:rsidR="00345AAB">
        <w:rPr>
          <w:lang w:val="en-GB"/>
        </w:rPr>
        <w:t>are</w:t>
      </w:r>
      <w:r w:rsidR="00046FFD">
        <w:rPr>
          <w:lang w:val="en-GB"/>
        </w:rPr>
        <w:t xml:space="preserve"> contrary to</w:t>
      </w:r>
      <w:r w:rsidR="00476BC6">
        <w:rPr>
          <w:lang w:val="en-GB"/>
        </w:rPr>
        <w:t xml:space="preserve"> the general conclusions from reviews of</w:t>
      </w:r>
      <w:r w:rsidR="00B41691">
        <w:rPr>
          <w:lang w:val="en-GB"/>
        </w:rPr>
        <w:t xml:space="preserve"> </w:t>
      </w:r>
      <w:r w:rsidR="00B41691">
        <w:rPr>
          <w:lang w:val="en-GB"/>
        </w:rPr>
        <w:lastRenderedPageBreak/>
        <w:t xml:space="preserve">evidence from </w:t>
      </w:r>
      <w:r w:rsidR="00AE0D07">
        <w:rPr>
          <w:lang w:val="en-GB"/>
        </w:rPr>
        <w:t xml:space="preserve">previous research, </w:t>
      </w:r>
      <w:r w:rsidR="008030F1" w:rsidRPr="001A7BC5">
        <w:rPr>
          <w:lang w:val="en-GB"/>
        </w:rPr>
        <w:t xml:space="preserve">which </w:t>
      </w:r>
      <w:r w:rsidR="00345AAB">
        <w:rPr>
          <w:lang w:val="en-GB"/>
        </w:rPr>
        <w:t xml:space="preserve">tend to </w:t>
      </w:r>
      <w:r w:rsidR="008030F1" w:rsidRPr="001A7BC5">
        <w:rPr>
          <w:lang w:val="en-GB"/>
        </w:rPr>
        <w:t>suggest that individual factors such as impulsiv</w:t>
      </w:r>
      <w:r w:rsidR="004A14C2">
        <w:rPr>
          <w:lang w:val="en-GB"/>
        </w:rPr>
        <w:t>eness</w:t>
      </w:r>
      <w:r w:rsidR="008030F1" w:rsidRPr="001A7BC5">
        <w:rPr>
          <w:lang w:val="en-GB"/>
        </w:rPr>
        <w:t xml:space="preserve"> </w:t>
      </w:r>
      <w:r w:rsidR="00583539" w:rsidRPr="001A7BC5">
        <w:rPr>
          <w:lang w:val="en-GB"/>
        </w:rPr>
        <w:t>are</w:t>
      </w:r>
      <w:r w:rsidR="008030F1" w:rsidRPr="001A7BC5">
        <w:rPr>
          <w:lang w:val="en-GB"/>
        </w:rPr>
        <w:t xml:space="preserve"> </w:t>
      </w:r>
      <w:r w:rsidR="00560EA4">
        <w:rPr>
          <w:lang w:val="en-GB"/>
        </w:rPr>
        <w:t xml:space="preserve">generally </w:t>
      </w:r>
      <w:r w:rsidR="00476BC6">
        <w:rPr>
          <w:lang w:val="en-GB"/>
        </w:rPr>
        <w:t>more robust and consistent</w:t>
      </w:r>
      <w:r w:rsidR="008030F1" w:rsidRPr="001A7BC5">
        <w:rPr>
          <w:lang w:val="en-GB"/>
        </w:rPr>
        <w:t xml:space="preserve"> risk factors </w:t>
      </w:r>
      <w:r w:rsidR="00476BC6">
        <w:rPr>
          <w:lang w:val="en-GB"/>
        </w:rPr>
        <w:t>for</w:t>
      </w:r>
      <w:r w:rsidR="008030F1" w:rsidRPr="001A7BC5">
        <w:rPr>
          <w:lang w:val="en-GB"/>
        </w:rPr>
        <w:t xml:space="preserve"> juvenile sex</w:t>
      </w:r>
      <w:r w:rsidR="002E3CF2">
        <w:rPr>
          <w:lang w:val="en-GB"/>
        </w:rPr>
        <w:t>ual</w:t>
      </w:r>
      <w:r w:rsidR="008030F1" w:rsidRPr="001A7BC5">
        <w:rPr>
          <w:lang w:val="en-GB"/>
        </w:rPr>
        <w:t xml:space="preserve"> of</w:t>
      </w:r>
      <w:r w:rsidR="00112B5A">
        <w:rPr>
          <w:lang w:val="en-GB"/>
        </w:rPr>
        <w:t>fending</w:t>
      </w:r>
      <w:r w:rsidR="00476BC6">
        <w:rPr>
          <w:lang w:val="en-GB"/>
        </w:rPr>
        <w:t xml:space="preserve"> than family and other factors</w:t>
      </w:r>
      <w:r w:rsidR="00112B5A">
        <w:rPr>
          <w:lang w:val="en-GB"/>
        </w:rPr>
        <w:t xml:space="preserve"> (</w:t>
      </w:r>
      <w:r w:rsidR="00574AF6" w:rsidRPr="007809CE">
        <w:rPr>
          <w:lang w:val="en-GB"/>
        </w:rPr>
        <w:t xml:space="preserve">Seto &amp; </w:t>
      </w:r>
      <w:r w:rsidR="00574AF6" w:rsidRPr="00F60AB1">
        <w:rPr>
          <w:lang w:val="en-GB"/>
        </w:rPr>
        <w:t>Lalumie</w:t>
      </w:r>
      <w:r w:rsidR="00574AF6">
        <w:rPr>
          <w:lang w:val="en-GB"/>
        </w:rPr>
        <w:t>`</w:t>
      </w:r>
      <w:r w:rsidR="00574AF6" w:rsidRPr="00F60AB1">
        <w:rPr>
          <w:lang w:val="en-GB"/>
        </w:rPr>
        <w:t>re</w:t>
      </w:r>
      <w:r w:rsidR="00574AF6">
        <w:rPr>
          <w:lang w:val="en-GB"/>
        </w:rPr>
        <w:t>,</w:t>
      </w:r>
      <w:r w:rsidR="00574AF6" w:rsidRPr="007809CE">
        <w:rPr>
          <w:lang w:val="en-GB"/>
        </w:rPr>
        <w:t xml:space="preserve"> 2010</w:t>
      </w:r>
      <w:r w:rsidR="00574AF6">
        <w:rPr>
          <w:lang w:val="en-GB"/>
        </w:rPr>
        <w:t xml:space="preserve">; </w:t>
      </w:r>
      <w:r w:rsidR="00112B5A">
        <w:rPr>
          <w:lang w:val="en-GB"/>
        </w:rPr>
        <w:t>Tharp et al., 2012</w:t>
      </w:r>
      <w:r w:rsidR="00254022">
        <w:rPr>
          <w:lang w:val="en-GB"/>
        </w:rPr>
        <w:t>;</w:t>
      </w:r>
      <w:r w:rsidR="00254022" w:rsidRPr="00254022">
        <w:rPr>
          <w:lang w:val="en-GB"/>
        </w:rPr>
        <w:t xml:space="preserve"> </w:t>
      </w:r>
      <w:r w:rsidR="00254022">
        <w:rPr>
          <w:lang w:val="en-GB"/>
        </w:rPr>
        <w:t>van Wijk</w:t>
      </w:r>
      <w:r w:rsidR="00254022" w:rsidRPr="00D43BB9">
        <w:rPr>
          <w:lang w:val="en-GB"/>
        </w:rPr>
        <w:t xml:space="preserve"> et al</w:t>
      </w:r>
      <w:r w:rsidR="00254022">
        <w:rPr>
          <w:lang w:val="en-GB"/>
        </w:rPr>
        <w:t>., 2005</w:t>
      </w:r>
      <w:r w:rsidR="008030F1" w:rsidRPr="001A7BC5">
        <w:rPr>
          <w:lang w:val="en-GB"/>
        </w:rPr>
        <w:t>).</w:t>
      </w:r>
      <w:r w:rsidR="00583539" w:rsidRPr="001A7BC5">
        <w:rPr>
          <w:lang w:val="en-GB"/>
        </w:rPr>
        <w:t xml:space="preserve"> </w:t>
      </w:r>
      <w:r w:rsidR="00F6275A" w:rsidRPr="001A7BC5">
        <w:rPr>
          <w:lang w:val="en-GB"/>
        </w:rPr>
        <w:t>The</w:t>
      </w:r>
      <w:r w:rsidR="00B41691">
        <w:rPr>
          <w:lang w:val="en-GB"/>
        </w:rPr>
        <w:t xml:space="preserve"> contrary</w:t>
      </w:r>
      <w:r w:rsidR="00A0492E" w:rsidRPr="001A7BC5">
        <w:rPr>
          <w:lang w:val="en-GB"/>
        </w:rPr>
        <w:t xml:space="preserve"> </w:t>
      </w:r>
      <w:r w:rsidR="00C57A33">
        <w:rPr>
          <w:lang w:val="en-GB"/>
        </w:rPr>
        <w:t>finding</w:t>
      </w:r>
      <w:r w:rsidR="00A0492E" w:rsidRPr="001A7BC5">
        <w:rPr>
          <w:lang w:val="en-GB"/>
        </w:rPr>
        <w:t xml:space="preserve"> may be explained by the different social context.</w:t>
      </w:r>
      <w:r w:rsidR="00F6275A" w:rsidRPr="001A7BC5">
        <w:rPr>
          <w:lang w:val="en-GB"/>
        </w:rPr>
        <w:t xml:space="preserve"> Unlike many western societies</w:t>
      </w:r>
      <w:r w:rsidR="00210BB0" w:rsidRPr="001A7BC5">
        <w:rPr>
          <w:lang w:val="en-GB"/>
        </w:rPr>
        <w:t>, the collective culture in Ghana may mask the importance of in</w:t>
      </w:r>
      <w:r w:rsidR="002C70BA">
        <w:rPr>
          <w:lang w:val="en-GB"/>
        </w:rPr>
        <w:t>dividual characteristics as one’s</w:t>
      </w:r>
      <w:r w:rsidR="00210BB0" w:rsidRPr="001A7BC5">
        <w:rPr>
          <w:lang w:val="en-GB"/>
        </w:rPr>
        <w:t xml:space="preserve"> identity </w:t>
      </w:r>
      <w:r w:rsidR="001E6EA2">
        <w:rPr>
          <w:lang w:val="en-GB"/>
        </w:rPr>
        <w:t>is</w:t>
      </w:r>
      <w:r w:rsidR="00210BB0" w:rsidRPr="001A7BC5">
        <w:rPr>
          <w:lang w:val="en-GB"/>
        </w:rPr>
        <w:t xml:space="preserve"> intricately linked with the collective identity so that disentangling these individual and personality characteristics becomes a complex task (Boakye</w:t>
      </w:r>
      <w:r w:rsidR="004E2282">
        <w:rPr>
          <w:lang w:val="en-GB"/>
        </w:rPr>
        <w:t>,</w:t>
      </w:r>
      <w:r w:rsidR="00210BB0" w:rsidRPr="001A7BC5">
        <w:rPr>
          <w:lang w:val="en-GB"/>
        </w:rPr>
        <w:t xml:space="preserve"> </w:t>
      </w:r>
      <w:r w:rsidR="007B6524" w:rsidRPr="001A7BC5">
        <w:rPr>
          <w:lang w:val="en-GB"/>
        </w:rPr>
        <w:t>2009a; 2013)</w:t>
      </w:r>
      <w:r w:rsidR="00E63442" w:rsidRPr="001A7BC5">
        <w:rPr>
          <w:lang w:val="en-GB"/>
        </w:rPr>
        <w:t xml:space="preserve">. </w:t>
      </w:r>
      <w:r w:rsidR="00661CC3" w:rsidRPr="001A7BC5">
        <w:rPr>
          <w:lang w:val="en-GB"/>
        </w:rPr>
        <w:t>For example, personality factors such as impulsiveness</w:t>
      </w:r>
      <w:r w:rsidR="00137FBD" w:rsidRPr="001A7BC5">
        <w:rPr>
          <w:lang w:val="en-GB"/>
        </w:rPr>
        <w:t xml:space="preserve"> may be</w:t>
      </w:r>
      <w:r w:rsidR="001E6EA2">
        <w:rPr>
          <w:lang w:val="en-GB"/>
        </w:rPr>
        <w:t xml:space="preserve"> suppressed</w:t>
      </w:r>
      <w:r w:rsidR="00137FBD" w:rsidRPr="001A7BC5">
        <w:rPr>
          <w:lang w:val="en-GB"/>
        </w:rPr>
        <w:t xml:space="preserve"> in</w:t>
      </w:r>
      <w:r w:rsidR="001E6EA2">
        <w:rPr>
          <w:lang w:val="en-GB"/>
        </w:rPr>
        <w:t xml:space="preserve"> a context</w:t>
      </w:r>
      <w:r w:rsidR="00137FBD" w:rsidRPr="001A7BC5">
        <w:rPr>
          <w:lang w:val="en-GB"/>
        </w:rPr>
        <w:t xml:space="preserve"> where social control is ubiquitous</w:t>
      </w:r>
      <w:r w:rsidR="00F17E72">
        <w:rPr>
          <w:lang w:val="en-GB"/>
        </w:rPr>
        <w:t>; that</w:t>
      </w:r>
      <w:r w:rsidR="00446884">
        <w:rPr>
          <w:lang w:val="en-GB"/>
        </w:rPr>
        <w:t xml:space="preserve"> is strong</w:t>
      </w:r>
      <w:r w:rsidR="003F203D">
        <w:rPr>
          <w:lang w:val="en-GB"/>
        </w:rPr>
        <w:t xml:space="preserve"> informal</w:t>
      </w:r>
      <w:r w:rsidR="00446884">
        <w:rPr>
          <w:lang w:val="en-GB"/>
        </w:rPr>
        <w:t xml:space="preserve"> social c</w:t>
      </w:r>
      <w:r w:rsidR="00ED3E02">
        <w:rPr>
          <w:lang w:val="en-GB"/>
        </w:rPr>
        <w:t>ontrol mechanism</w:t>
      </w:r>
      <w:r w:rsidR="00446884">
        <w:rPr>
          <w:lang w:val="en-GB"/>
        </w:rPr>
        <w:t xml:space="preserve"> may serve as a check on impulsive behavior</w:t>
      </w:r>
      <w:r w:rsidR="00F17E72">
        <w:rPr>
          <w:lang w:val="en-GB"/>
        </w:rPr>
        <w:t xml:space="preserve"> (Boakye, 2013</w:t>
      </w:r>
      <w:r w:rsidR="00004C2D">
        <w:rPr>
          <w:lang w:val="en-GB"/>
        </w:rPr>
        <w:t>; Kobayashi et al., 2010</w:t>
      </w:r>
      <w:r w:rsidR="00F17E72">
        <w:rPr>
          <w:lang w:val="en-GB"/>
        </w:rPr>
        <w:t>)</w:t>
      </w:r>
      <w:r w:rsidR="00446884">
        <w:rPr>
          <w:lang w:val="en-GB"/>
        </w:rPr>
        <w:t>.</w:t>
      </w:r>
      <w:r w:rsidR="00D82B47" w:rsidRPr="001A7BC5">
        <w:rPr>
          <w:lang w:val="en-GB"/>
        </w:rPr>
        <w:t xml:space="preserve"> Also</w:t>
      </w:r>
      <w:r w:rsidR="000E00CC">
        <w:rPr>
          <w:lang w:val="en-GB"/>
        </w:rPr>
        <w:t>,</w:t>
      </w:r>
      <w:r w:rsidR="00D82B47" w:rsidRPr="001A7BC5">
        <w:rPr>
          <w:lang w:val="en-GB"/>
        </w:rPr>
        <w:t xml:space="preserve"> in such context of high social control, </w:t>
      </w:r>
      <w:r w:rsidR="00032325" w:rsidRPr="001A7BC5">
        <w:rPr>
          <w:lang w:val="en-GB"/>
        </w:rPr>
        <w:t xml:space="preserve">the influence of </w:t>
      </w:r>
      <w:r w:rsidR="00D82B47" w:rsidRPr="001A7BC5">
        <w:rPr>
          <w:lang w:val="en-GB"/>
        </w:rPr>
        <w:t xml:space="preserve">religion </w:t>
      </w:r>
      <w:r w:rsidR="002639BE" w:rsidRPr="001A7BC5">
        <w:rPr>
          <w:lang w:val="en-GB"/>
        </w:rPr>
        <w:t xml:space="preserve">in value inculcation </w:t>
      </w:r>
      <w:r w:rsidR="00856C0A">
        <w:rPr>
          <w:lang w:val="en-GB"/>
        </w:rPr>
        <w:t>would</w:t>
      </w:r>
      <w:r w:rsidR="00D82B47" w:rsidRPr="001A7BC5">
        <w:rPr>
          <w:lang w:val="en-GB"/>
        </w:rPr>
        <w:t xml:space="preserve"> </w:t>
      </w:r>
      <w:r w:rsidR="00032325" w:rsidRPr="001A7BC5">
        <w:rPr>
          <w:lang w:val="en-GB"/>
        </w:rPr>
        <w:t>be</w:t>
      </w:r>
      <w:r w:rsidR="00856C0A">
        <w:rPr>
          <w:lang w:val="en-GB"/>
        </w:rPr>
        <w:t>,</w:t>
      </w:r>
      <w:r w:rsidR="00032325" w:rsidRPr="001A7BC5">
        <w:rPr>
          <w:lang w:val="en-GB"/>
        </w:rPr>
        <w:t xml:space="preserve"> arguably</w:t>
      </w:r>
      <w:r w:rsidR="00856C0A">
        <w:rPr>
          <w:lang w:val="en-GB"/>
        </w:rPr>
        <w:t>,</w:t>
      </w:r>
      <w:r w:rsidR="002639BE" w:rsidRPr="001A7BC5">
        <w:rPr>
          <w:lang w:val="en-GB"/>
        </w:rPr>
        <w:t xml:space="preserve"> less important. </w:t>
      </w:r>
      <w:r w:rsidR="0020452E">
        <w:rPr>
          <w:lang w:val="en-GB"/>
        </w:rPr>
        <w:t>It w</w:t>
      </w:r>
      <w:r w:rsidR="00857571">
        <w:rPr>
          <w:lang w:val="en-GB"/>
        </w:rPr>
        <w:t>ould also not matter much, it seems,</w:t>
      </w:r>
      <w:r w:rsidR="00D278E0" w:rsidRPr="001A7BC5">
        <w:rPr>
          <w:lang w:val="en-GB"/>
        </w:rPr>
        <w:t xml:space="preserve"> the juveniles fee</w:t>
      </w:r>
      <w:r w:rsidR="001322E5">
        <w:rPr>
          <w:lang w:val="en-GB"/>
        </w:rPr>
        <w:t>ling of guilt about the behavio</w:t>
      </w:r>
      <w:r w:rsidR="00D278E0" w:rsidRPr="001A7BC5">
        <w:rPr>
          <w:lang w:val="en-GB"/>
        </w:rPr>
        <w:t>r; rather the strong social control is likely to act as a deterrence regardless of one</w:t>
      </w:r>
      <w:r w:rsidR="00592C65">
        <w:rPr>
          <w:lang w:val="en-GB"/>
        </w:rPr>
        <w:t>’s</w:t>
      </w:r>
      <w:r w:rsidR="00D278E0" w:rsidRPr="001A7BC5">
        <w:rPr>
          <w:lang w:val="en-GB"/>
        </w:rPr>
        <w:t xml:space="preserve"> moral compass. </w:t>
      </w:r>
    </w:p>
    <w:p w14:paraId="7F70DEBC" w14:textId="05E896D4" w:rsidR="00DF50F5" w:rsidRPr="00001BA0" w:rsidRDefault="00864382" w:rsidP="001866A1">
      <w:pPr>
        <w:spacing w:line="480" w:lineRule="auto"/>
        <w:ind w:firstLine="720"/>
        <w:jc w:val="both"/>
        <w:rPr>
          <w:lang w:val="en-GB"/>
        </w:rPr>
      </w:pPr>
      <w:r w:rsidRPr="001A7BC5">
        <w:rPr>
          <w:lang w:val="en-GB"/>
        </w:rPr>
        <w:t xml:space="preserve">It is </w:t>
      </w:r>
      <w:r w:rsidR="00AA5EEA">
        <w:rPr>
          <w:lang w:val="en-GB"/>
        </w:rPr>
        <w:t xml:space="preserve">for </w:t>
      </w:r>
      <w:r w:rsidR="007F0C4F">
        <w:rPr>
          <w:lang w:val="en-GB"/>
        </w:rPr>
        <w:t xml:space="preserve">this </w:t>
      </w:r>
      <w:r w:rsidR="004216F5" w:rsidRPr="001A7BC5">
        <w:rPr>
          <w:lang w:val="en-GB"/>
        </w:rPr>
        <w:t>reason that the breakdown of</w:t>
      </w:r>
      <w:r w:rsidRPr="001A7BC5">
        <w:rPr>
          <w:lang w:val="en-GB"/>
        </w:rPr>
        <w:t xml:space="preserve"> social </w:t>
      </w:r>
      <w:r w:rsidR="004216F5" w:rsidRPr="001A7BC5">
        <w:rPr>
          <w:lang w:val="en-GB"/>
        </w:rPr>
        <w:t xml:space="preserve">control mechanisms </w:t>
      </w:r>
      <w:r w:rsidR="00A63E8F" w:rsidRPr="001A7BC5">
        <w:rPr>
          <w:lang w:val="en-GB"/>
        </w:rPr>
        <w:t xml:space="preserve">and support systems </w:t>
      </w:r>
      <w:r w:rsidR="004216F5" w:rsidRPr="001A7BC5">
        <w:rPr>
          <w:lang w:val="en-GB"/>
        </w:rPr>
        <w:t>especially at the family level becomes particularly sali</w:t>
      </w:r>
      <w:r w:rsidR="009551F2">
        <w:rPr>
          <w:lang w:val="en-GB"/>
        </w:rPr>
        <w:t>ent in Ghana</w:t>
      </w:r>
      <w:r w:rsidR="00857571">
        <w:rPr>
          <w:lang w:val="en-GB"/>
        </w:rPr>
        <w:t>ian context</w:t>
      </w:r>
      <w:r w:rsidR="00C91AF0" w:rsidRPr="001A7BC5">
        <w:rPr>
          <w:lang w:val="en-GB"/>
        </w:rPr>
        <w:t xml:space="preserve">. </w:t>
      </w:r>
      <w:r w:rsidR="000D321A" w:rsidRPr="001A7BC5">
        <w:rPr>
          <w:lang w:val="en-GB"/>
        </w:rPr>
        <w:t>Unlike western societies</w:t>
      </w:r>
      <w:r w:rsidR="00480B28">
        <w:rPr>
          <w:lang w:val="en-GB"/>
        </w:rPr>
        <w:t>,</w:t>
      </w:r>
      <w:r w:rsidR="000D321A" w:rsidRPr="001A7BC5">
        <w:rPr>
          <w:lang w:val="en-GB"/>
        </w:rPr>
        <w:t xml:space="preserve"> </w:t>
      </w:r>
      <w:r w:rsidR="00686B8E">
        <w:rPr>
          <w:lang w:val="en-GB"/>
        </w:rPr>
        <w:t xml:space="preserve">where </w:t>
      </w:r>
      <w:r w:rsidR="000D321A" w:rsidRPr="001A7BC5">
        <w:rPr>
          <w:lang w:val="en-GB"/>
        </w:rPr>
        <w:t>the breakdown in these informal social control and support systems have been replaced to some extent by state support structure</w:t>
      </w:r>
      <w:r w:rsidR="009551F2">
        <w:rPr>
          <w:lang w:val="en-GB"/>
        </w:rPr>
        <w:t>s</w:t>
      </w:r>
      <w:r w:rsidR="00313A5E">
        <w:rPr>
          <w:lang w:val="en-GB"/>
        </w:rPr>
        <w:t xml:space="preserve"> in the form of effective policing and welfare</w:t>
      </w:r>
      <w:r w:rsidR="000D321A" w:rsidRPr="001A7BC5">
        <w:rPr>
          <w:lang w:val="en-GB"/>
        </w:rPr>
        <w:t xml:space="preserve"> services, </w:t>
      </w:r>
      <w:r w:rsidR="00313A5E">
        <w:rPr>
          <w:lang w:val="en-GB"/>
        </w:rPr>
        <w:t xml:space="preserve">in Ghana </w:t>
      </w:r>
      <w:r w:rsidR="00F013FA" w:rsidRPr="001A7BC5">
        <w:rPr>
          <w:lang w:val="en-GB"/>
        </w:rPr>
        <w:t>such structure</w:t>
      </w:r>
      <w:r w:rsidR="00686B8E">
        <w:rPr>
          <w:lang w:val="en-GB"/>
        </w:rPr>
        <w:t>s</w:t>
      </w:r>
      <w:r w:rsidR="00F013FA" w:rsidRPr="001A7BC5">
        <w:rPr>
          <w:lang w:val="en-GB"/>
        </w:rPr>
        <w:t xml:space="preserve"> are either absent or ineffective. </w:t>
      </w:r>
      <w:r w:rsidR="0084450F">
        <w:rPr>
          <w:lang w:val="en-GB"/>
        </w:rPr>
        <w:t>The impact</w:t>
      </w:r>
      <w:r w:rsidR="009D67F3" w:rsidRPr="001A7BC5">
        <w:rPr>
          <w:lang w:val="en-GB"/>
        </w:rPr>
        <w:t xml:space="preserve"> of severe family economic depriv</w:t>
      </w:r>
      <w:r w:rsidR="00504DDE">
        <w:rPr>
          <w:lang w:val="en-GB"/>
        </w:rPr>
        <w:t>ation therefore can be</w:t>
      </w:r>
      <w:r w:rsidR="00E018C7">
        <w:rPr>
          <w:lang w:val="en-GB"/>
        </w:rPr>
        <w:t xml:space="preserve"> particularly damaging</w:t>
      </w:r>
      <w:r w:rsidR="00313A5E">
        <w:rPr>
          <w:lang w:val="en-GB"/>
        </w:rPr>
        <w:t xml:space="preserve"> in </w:t>
      </w:r>
      <w:r w:rsidR="007F0C4F">
        <w:rPr>
          <w:lang w:val="en-GB"/>
        </w:rPr>
        <w:t xml:space="preserve">the </w:t>
      </w:r>
      <w:r w:rsidR="00313A5E">
        <w:rPr>
          <w:lang w:val="en-GB"/>
        </w:rPr>
        <w:t>Ghanaian context</w:t>
      </w:r>
      <w:r w:rsidR="00396BCC" w:rsidRPr="001A7BC5">
        <w:rPr>
          <w:lang w:val="en-GB"/>
        </w:rPr>
        <w:t xml:space="preserve">. </w:t>
      </w:r>
      <w:r w:rsidR="009551F2">
        <w:rPr>
          <w:lang w:val="en-GB"/>
        </w:rPr>
        <w:t>Previously, it has</w:t>
      </w:r>
      <w:r w:rsidR="00132290" w:rsidRPr="001A7BC5">
        <w:rPr>
          <w:lang w:val="en-GB"/>
        </w:rPr>
        <w:t xml:space="preserve"> been the case</w:t>
      </w:r>
      <w:r w:rsidR="000768E4">
        <w:rPr>
          <w:lang w:val="en-GB"/>
        </w:rPr>
        <w:t xml:space="preserve"> that</w:t>
      </w:r>
      <w:r w:rsidR="00132290" w:rsidRPr="001A7BC5">
        <w:rPr>
          <w:lang w:val="en-GB"/>
        </w:rPr>
        <w:t xml:space="preserve"> the extended family network </w:t>
      </w:r>
      <w:r w:rsidR="009E69E0">
        <w:rPr>
          <w:lang w:val="en-GB"/>
        </w:rPr>
        <w:t>ensures that</w:t>
      </w:r>
      <w:r w:rsidR="004A1E29" w:rsidRPr="001A7BC5">
        <w:rPr>
          <w:lang w:val="en-GB"/>
        </w:rPr>
        <w:t xml:space="preserve"> any lapses in parenting are absorbed by the collective effort of the large family network</w:t>
      </w:r>
      <w:r w:rsidR="009E69E0">
        <w:rPr>
          <w:lang w:val="en-GB"/>
        </w:rPr>
        <w:t xml:space="preserve"> (</w:t>
      </w:r>
      <w:r w:rsidR="00313A5E">
        <w:rPr>
          <w:lang w:val="en-GB"/>
        </w:rPr>
        <w:t xml:space="preserve">Assimeng, 1981; </w:t>
      </w:r>
      <w:r w:rsidR="009E69E0">
        <w:rPr>
          <w:lang w:val="en-GB"/>
        </w:rPr>
        <w:t>Nukunya</w:t>
      </w:r>
      <w:r w:rsidR="00D3620A">
        <w:rPr>
          <w:lang w:val="en-GB"/>
        </w:rPr>
        <w:t>,</w:t>
      </w:r>
      <w:r w:rsidR="00313A5E">
        <w:rPr>
          <w:lang w:val="en-GB"/>
        </w:rPr>
        <w:t xml:space="preserve"> 2003</w:t>
      </w:r>
      <w:r w:rsidR="009E69E0">
        <w:rPr>
          <w:lang w:val="en-GB"/>
        </w:rPr>
        <w:t>)</w:t>
      </w:r>
      <w:r w:rsidR="004A1E29" w:rsidRPr="001A7BC5">
        <w:rPr>
          <w:lang w:val="en-GB"/>
        </w:rPr>
        <w:t xml:space="preserve">. </w:t>
      </w:r>
      <w:r w:rsidR="009551F2">
        <w:rPr>
          <w:lang w:val="en-GB"/>
        </w:rPr>
        <w:t>However, t</w:t>
      </w:r>
      <w:r w:rsidR="00CA4FC0" w:rsidRPr="001A7BC5">
        <w:rPr>
          <w:lang w:val="en-GB"/>
        </w:rPr>
        <w:t xml:space="preserve">he strain on the extended </w:t>
      </w:r>
      <w:r w:rsidR="00CA4FC0" w:rsidRPr="001A7BC5">
        <w:rPr>
          <w:lang w:val="en-GB"/>
        </w:rPr>
        <w:lastRenderedPageBreak/>
        <w:t xml:space="preserve">family </w:t>
      </w:r>
      <w:r w:rsidR="009551F2">
        <w:rPr>
          <w:lang w:val="en-GB"/>
        </w:rPr>
        <w:t>support network is</w:t>
      </w:r>
      <w:r w:rsidR="00CA4FC0" w:rsidRPr="001A7BC5">
        <w:rPr>
          <w:lang w:val="en-GB"/>
        </w:rPr>
        <w:t xml:space="preserve"> most ev</w:t>
      </w:r>
      <w:r w:rsidR="00E473C4">
        <w:rPr>
          <w:lang w:val="en-GB"/>
        </w:rPr>
        <w:t>ident in the urban societies because of</w:t>
      </w:r>
      <w:r w:rsidR="00CA4FC0" w:rsidRPr="001A7BC5">
        <w:rPr>
          <w:lang w:val="en-GB"/>
        </w:rPr>
        <w:t xml:space="preserve"> the severe economic pressures</w:t>
      </w:r>
      <w:r w:rsidR="009551F2">
        <w:rPr>
          <w:lang w:val="en-GB"/>
        </w:rPr>
        <w:t xml:space="preserve"> on families in these areas</w:t>
      </w:r>
      <w:r w:rsidR="00CA4FC0" w:rsidRPr="001A7BC5">
        <w:rPr>
          <w:lang w:val="en-GB"/>
        </w:rPr>
        <w:t>. Also</w:t>
      </w:r>
      <w:r w:rsidR="00F25493">
        <w:rPr>
          <w:lang w:val="en-GB"/>
        </w:rPr>
        <w:t>,</w:t>
      </w:r>
      <w:r w:rsidR="00CA4FC0" w:rsidRPr="001A7BC5">
        <w:rPr>
          <w:lang w:val="en-GB"/>
        </w:rPr>
        <w:t xml:space="preserve"> famil</w:t>
      </w:r>
      <w:r w:rsidR="00552C1C" w:rsidRPr="001A7BC5">
        <w:rPr>
          <w:lang w:val="en-GB"/>
        </w:rPr>
        <w:t xml:space="preserve">ies in the urban societies are usually removed from the extended family network </w:t>
      </w:r>
      <w:r w:rsidR="00794B5E">
        <w:rPr>
          <w:lang w:val="en-GB"/>
        </w:rPr>
        <w:t>because of</w:t>
      </w:r>
      <w:r w:rsidR="00336DD8">
        <w:rPr>
          <w:lang w:val="en-GB"/>
        </w:rPr>
        <w:t xml:space="preserve"> </w:t>
      </w:r>
      <w:r w:rsidR="00552C1C" w:rsidRPr="001A7BC5">
        <w:rPr>
          <w:lang w:val="en-GB"/>
        </w:rPr>
        <w:t>migration</w:t>
      </w:r>
      <w:r w:rsidR="00336DD8">
        <w:rPr>
          <w:lang w:val="en-GB"/>
        </w:rPr>
        <w:t xml:space="preserve"> (</w:t>
      </w:r>
      <w:r w:rsidR="00781E16">
        <w:rPr>
          <w:lang w:val="en-GB"/>
        </w:rPr>
        <w:t>Anarfi</w:t>
      </w:r>
      <w:r w:rsidR="00001BA0">
        <w:rPr>
          <w:lang w:val="en-GB"/>
        </w:rPr>
        <w:t xml:space="preserve"> </w:t>
      </w:r>
      <w:r w:rsidR="004E2282">
        <w:rPr>
          <w:lang w:val="en-GB"/>
        </w:rPr>
        <w:t>et al., 2003; O</w:t>
      </w:r>
      <w:r w:rsidR="00001BA0">
        <w:rPr>
          <w:lang w:val="en-GB"/>
        </w:rPr>
        <w:t>tiso &amp; Owusu, 2008)</w:t>
      </w:r>
      <w:r w:rsidR="00552C1C" w:rsidRPr="001A7BC5">
        <w:rPr>
          <w:lang w:val="en-GB"/>
        </w:rPr>
        <w:t>. The consequenc</w:t>
      </w:r>
      <w:r w:rsidR="00B739C4">
        <w:rPr>
          <w:lang w:val="en-GB"/>
        </w:rPr>
        <w:t>e is that parenting becomes more</w:t>
      </w:r>
      <w:r w:rsidR="00552C1C" w:rsidRPr="001A7BC5">
        <w:rPr>
          <w:lang w:val="en-GB"/>
        </w:rPr>
        <w:t xml:space="preserve"> challenging in the</w:t>
      </w:r>
      <w:r w:rsidR="00B739C4">
        <w:rPr>
          <w:lang w:val="en-GB"/>
        </w:rPr>
        <w:t xml:space="preserve"> urban areas</w:t>
      </w:r>
      <w:r w:rsidR="00552C1C" w:rsidRPr="001A7BC5">
        <w:rPr>
          <w:lang w:val="en-GB"/>
        </w:rPr>
        <w:t xml:space="preserve"> especially for the economically deprived families. </w:t>
      </w:r>
      <w:r w:rsidR="00E46D55" w:rsidRPr="001A7BC5">
        <w:rPr>
          <w:lang w:val="en-GB"/>
        </w:rPr>
        <w:t>Children are often left not properly supervised or cared for. The risks of pare</w:t>
      </w:r>
      <w:r w:rsidR="004F24C8">
        <w:rPr>
          <w:lang w:val="en-GB"/>
        </w:rPr>
        <w:t xml:space="preserve">ntal conflict and abuse are </w:t>
      </w:r>
      <w:r w:rsidR="004F24C8" w:rsidRPr="001A7BC5">
        <w:rPr>
          <w:lang w:val="en-GB"/>
        </w:rPr>
        <w:t>pronounced</w:t>
      </w:r>
      <w:r w:rsidR="00E46D55" w:rsidRPr="001A7BC5">
        <w:rPr>
          <w:lang w:val="en-GB"/>
        </w:rPr>
        <w:t xml:space="preserve"> in such stressful environment with no formal</w:t>
      </w:r>
      <w:r w:rsidR="008D5699">
        <w:rPr>
          <w:lang w:val="en-GB"/>
        </w:rPr>
        <w:t xml:space="preserve"> or adequate informal</w:t>
      </w:r>
      <w:r w:rsidR="00E46D55" w:rsidRPr="001A7BC5">
        <w:rPr>
          <w:lang w:val="en-GB"/>
        </w:rPr>
        <w:t xml:space="preserve"> social support systems. </w:t>
      </w:r>
      <w:r w:rsidR="00F25493" w:rsidRPr="001A7BC5">
        <w:rPr>
          <w:lang w:val="en-GB"/>
        </w:rPr>
        <w:t>Also,</w:t>
      </w:r>
      <w:r w:rsidR="0067216B" w:rsidRPr="001A7BC5">
        <w:rPr>
          <w:lang w:val="en-GB"/>
        </w:rPr>
        <w:t xml:space="preserve"> in this context, parental alcohol abuse is likely as are the possibility of delinquent siblings.</w:t>
      </w:r>
      <w:r w:rsidR="00B739C4">
        <w:rPr>
          <w:lang w:val="en-GB"/>
        </w:rPr>
        <w:t xml:space="preserve"> The relation between family</w:t>
      </w:r>
      <w:r w:rsidR="00480B28">
        <w:rPr>
          <w:lang w:val="en-GB"/>
        </w:rPr>
        <w:t xml:space="preserve"> factors</w:t>
      </w:r>
      <w:r w:rsidR="00B739C4">
        <w:rPr>
          <w:lang w:val="en-GB"/>
        </w:rPr>
        <w:t xml:space="preserve"> and ju</w:t>
      </w:r>
      <w:r w:rsidR="00160BCD">
        <w:rPr>
          <w:lang w:val="en-GB"/>
        </w:rPr>
        <w:t>venile sex</w:t>
      </w:r>
      <w:r w:rsidR="002E3CF2">
        <w:rPr>
          <w:lang w:val="en-GB"/>
        </w:rPr>
        <w:t>ual</w:t>
      </w:r>
      <w:r w:rsidR="00160BCD">
        <w:rPr>
          <w:lang w:val="en-GB"/>
        </w:rPr>
        <w:t xml:space="preserve"> offending under such social context </w:t>
      </w:r>
      <w:r w:rsidR="000F5461">
        <w:rPr>
          <w:lang w:val="en-GB"/>
        </w:rPr>
        <w:t>may</w:t>
      </w:r>
      <w:r w:rsidR="00480B28">
        <w:rPr>
          <w:lang w:val="en-GB"/>
        </w:rPr>
        <w:t xml:space="preserve"> </w:t>
      </w:r>
      <w:r w:rsidR="00160BCD">
        <w:rPr>
          <w:lang w:val="en-GB"/>
        </w:rPr>
        <w:t>therefore</w:t>
      </w:r>
      <w:r w:rsidR="00480B28">
        <w:rPr>
          <w:lang w:val="en-GB"/>
        </w:rPr>
        <w:t xml:space="preserve"> </w:t>
      </w:r>
      <w:r w:rsidR="006C0DA8">
        <w:rPr>
          <w:lang w:val="en-GB"/>
        </w:rPr>
        <w:t>be considered</w:t>
      </w:r>
      <w:r w:rsidR="00C16725">
        <w:rPr>
          <w:lang w:val="en-GB"/>
        </w:rPr>
        <w:t xml:space="preserve"> </w:t>
      </w:r>
      <w:r w:rsidR="00425643" w:rsidRPr="001A7BC5">
        <w:rPr>
          <w:lang w:val="en-GB"/>
        </w:rPr>
        <w:t>less surprising</w:t>
      </w:r>
      <w:r w:rsidR="00C07376">
        <w:rPr>
          <w:lang w:val="en-GB"/>
        </w:rPr>
        <w:t xml:space="preserve">. </w:t>
      </w:r>
    </w:p>
    <w:p w14:paraId="5B27E83B" w14:textId="2CA294DF" w:rsidR="00E05E76" w:rsidRDefault="00A30FA7" w:rsidP="00A2280D">
      <w:pPr>
        <w:jc w:val="both"/>
        <w:rPr>
          <w:b/>
          <w:lang w:val="en-GB"/>
        </w:rPr>
      </w:pPr>
      <w:r>
        <w:rPr>
          <w:b/>
          <w:lang w:val="en-GB"/>
        </w:rPr>
        <w:t xml:space="preserve">5. </w:t>
      </w:r>
      <w:r w:rsidR="009469D6">
        <w:rPr>
          <w:b/>
          <w:lang w:val="en-GB"/>
        </w:rPr>
        <w:t xml:space="preserve">Limitations </w:t>
      </w:r>
    </w:p>
    <w:p w14:paraId="54F99C0B" w14:textId="2DFB7714" w:rsidR="00F30C80" w:rsidRDefault="0083664E" w:rsidP="00CA48D8">
      <w:pPr>
        <w:widowControl w:val="0"/>
        <w:autoSpaceDE w:val="0"/>
        <w:autoSpaceDN w:val="0"/>
        <w:adjustRightInd w:val="0"/>
        <w:spacing w:after="0" w:line="480" w:lineRule="auto"/>
        <w:jc w:val="both"/>
        <w:rPr>
          <w:lang w:val="en-GB"/>
        </w:rPr>
      </w:pPr>
      <w:r w:rsidRPr="001D7681">
        <w:t xml:space="preserve">There are a number of limitations that require that the </w:t>
      </w:r>
      <w:r w:rsidR="00716AAF" w:rsidRPr="001D7681">
        <w:t>fi</w:t>
      </w:r>
      <w:r w:rsidR="00262EA0">
        <w:t>ndings from the present study be</w:t>
      </w:r>
      <w:r w:rsidRPr="001D7681">
        <w:t xml:space="preserve"> interpreted with caution. </w:t>
      </w:r>
      <w:r w:rsidR="00402FE8" w:rsidRPr="001D7681">
        <w:t xml:space="preserve">First, </w:t>
      </w:r>
      <w:r w:rsidR="00716AAF" w:rsidRPr="001D7681">
        <w:t xml:space="preserve">it is possible </w:t>
      </w:r>
      <w:r w:rsidR="00125591" w:rsidRPr="001D7681">
        <w:t xml:space="preserve">that </w:t>
      </w:r>
      <w:r w:rsidR="00716AAF" w:rsidRPr="001D7681">
        <w:t>the prevalence of</w:t>
      </w:r>
      <w:r w:rsidR="00E33661">
        <w:t xml:space="preserve"> juvenile</w:t>
      </w:r>
      <w:r w:rsidR="00716AAF" w:rsidRPr="001D7681">
        <w:t xml:space="preserve"> sexual abuse </w:t>
      </w:r>
      <w:r w:rsidR="005E0F46" w:rsidRPr="001D7681">
        <w:t xml:space="preserve">reported </w:t>
      </w:r>
      <w:r w:rsidR="00716AAF" w:rsidRPr="001D7681">
        <w:t>in this study may be</w:t>
      </w:r>
      <w:r w:rsidR="00262EA0">
        <w:t xml:space="preserve"> underestimated</w:t>
      </w:r>
      <w:r w:rsidR="00716AAF" w:rsidRPr="001D7681">
        <w:t xml:space="preserve">. </w:t>
      </w:r>
      <w:r w:rsidR="00881E7C" w:rsidRPr="001D7681">
        <w:t>Although social desi</w:t>
      </w:r>
      <w:r w:rsidR="00DA1FF8" w:rsidRPr="001D7681">
        <w:t>r</w:t>
      </w:r>
      <w:r w:rsidR="00881E7C" w:rsidRPr="001D7681">
        <w:t>ab</w:t>
      </w:r>
      <w:r w:rsidR="00DA63DB" w:rsidRPr="001D7681">
        <w:t>ility scale was utiliz</w:t>
      </w:r>
      <w:r w:rsidR="00DA1FF8" w:rsidRPr="001D7681">
        <w:t>ed to identify</w:t>
      </w:r>
      <w:r w:rsidR="005E0F46" w:rsidRPr="001D7681">
        <w:t xml:space="preserve"> </w:t>
      </w:r>
      <w:r w:rsidR="00E62288" w:rsidRPr="001D7681">
        <w:t>invalid responses</w:t>
      </w:r>
      <w:r w:rsidR="005E0F46" w:rsidRPr="001D7681">
        <w:t xml:space="preserve"> and biases</w:t>
      </w:r>
      <w:r w:rsidR="00E62288" w:rsidRPr="001D7681">
        <w:t>, i</w:t>
      </w:r>
      <w:r w:rsidR="00125591" w:rsidRPr="001D7681">
        <w:t>t is possible</w:t>
      </w:r>
      <w:r w:rsidR="00716AAF" w:rsidRPr="001D7681">
        <w:t xml:space="preserve"> that the juveniles</w:t>
      </w:r>
      <w:r w:rsidR="00DA1FF8" w:rsidRPr="001D7681">
        <w:t xml:space="preserve"> would b</w:t>
      </w:r>
      <w:r w:rsidR="00716AAF" w:rsidRPr="001D7681">
        <w:t>e less likely to admit involvement</w:t>
      </w:r>
      <w:r w:rsidR="00DA1FF8" w:rsidRPr="001D7681">
        <w:t xml:space="preserve"> especially </w:t>
      </w:r>
      <w:r w:rsidR="00716AAF" w:rsidRPr="001D7681">
        <w:t xml:space="preserve">in </w:t>
      </w:r>
      <w:r w:rsidR="00262EA0">
        <w:t>serious sex</w:t>
      </w:r>
      <w:r w:rsidR="002E3CF2">
        <w:t>ual</w:t>
      </w:r>
      <w:r w:rsidR="003733E0">
        <w:t xml:space="preserve"> offens</w:t>
      </w:r>
      <w:r w:rsidR="00125591" w:rsidRPr="001D7681">
        <w:t>e</w:t>
      </w:r>
      <w:r w:rsidR="00262EA0">
        <w:t>s</w:t>
      </w:r>
      <w:r w:rsidR="00DA1FF8" w:rsidRPr="001D7681">
        <w:t xml:space="preserve"> that th</w:t>
      </w:r>
      <w:r w:rsidR="005E0F46" w:rsidRPr="001D7681">
        <w:t>ey know could lead to arrest or</w:t>
      </w:r>
      <w:r w:rsidR="00E62288" w:rsidRPr="001D7681">
        <w:t xml:space="preserve"> conviction.</w:t>
      </w:r>
      <w:r w:rsidR="00E80464" w:rsidRPr="001D7681">
        <w:t xml:space="preserve"> As seen from the results, there was a decrease in ad</w:t>
      </w:r>
      <w:r w:rsidR="003733E0">
        <w:t xml:space="preserve">mission of </w:t>
      </w:r>
      <w:r w:rsidR="00F25493">
        <w:t xml:space="preserve">a </w:t>
      </w:r>
      <w:r w:rsidR="003733E0">
        <w:t>serious sexual offens</w:t>
      </w:r>
      <w:r w:rsidR="00E80464" w:rsidRPr="001D7681">
        <w:t>e for the juveniles interviewed</w:t>
      </w:r>
      <w:r w:rsidR="00150310">
        <w:t>, especially for the juveniles in institutions</w:t>
      </w:r>
      <w:r w:rsidR="00465C10">
        <w:t>.</w:t>
      </w:r>
      <w:r w:rsidR="00E80464" w:rsidRPr="001D7681">
        <w:t xml:space="preserve"> </w:t>
      </w:r>
      <w:r w:rsidR="003969BC" w:rsidRPr="001D7681">
        <w:t>The use of multiple sources such as parents, teachers and official arrest records would have enhanced the accurate estimate of juveni</w:t>
      </w:r>
      <w:r w:rsidR="00C55AEB">
        <w:t>le sexual violence</w:t>
      </w:r>
      <w:r w:rsidR="003969BC" w:rsidRPr="001D7681">
        <w:t xml:space="preserve">. </w:t>
      </w:r>
      <w:r w:rsidR="008574A8" w:rsidRPr="001D7681">
        <w:t xml:space="preserve">Similarly, the reliance on single source reporting for both the predictor and outcome variables could inflate the results. </w:t>
      </w:r>
      <w:r w:rsidR="00BC4CC1" w:rsidRPr="001D7681">
        <w:t xml:space="preserve">In this study, the source of information for </w:t>
      </w:r>
      <w:r w:rsidR="00AD4C99">
        <w:t xml:space="preserve">the </w:t>
      </w:r>
      <w:r w:rsidR="00BC4CC1" w:rsidRPr="001D7681">
        <w:t xml:space="preserve">predictor and outcome variables were the juveniles themselves. </w:t>
      </w:r>
      <w:r w:rsidR="00D430DD" w:rsidRPr="001D7681">
        <w:t xml:space="preserve">It is therefore possible that </w:t>
      </w:r>
      <w:r w:rsidR="00D430DD" w:rsidRPr="001D7681">
        <w:lastRenderedPageBreak/>
        <w:t>es</w:t>
      </w:r>
      <w:r w:rsidR="005E0F46" w:rsidRPr="001D7681">
        <w:t>pecially juveniles who</w:t>
      </w:r>
      <w:r w:rsidR="00D430DD" w:rsidRPr="001D7681">
        <w:t xml:space="preserve"> admit involvement in sexual violence may exaggerate</w:t>
      </w:r>
      <w:r w:rsidR="00CB08D1" w:rsidRPr="001D7681">
        <w:t xml:space="preserve"> their lack of parental support and bad family relations. </w:t>
      </w:r>
      <w:r w:rsidR="001913CB" w:rsidRPr="001D7681">
        <w:rPr>
          <w:lang w:val="en-GB"/>
        </w:rPr>
        <w:t>The small sample size and the design employed in thi</w:t>
      </w:r>
      <w:r w:rsidR="00893F0A">
        <w:rPr>
          <w:lang w:val="en-GB"/>
        </w:rPr>
        <w:t>s study limit the generalizability</w:t>
      </w:r>
      <w:r w:rsidR="001913CB" w:rsidRPr="001D7681">
        <w:rPr>
          <w:lang w:val="en-GB"/>
        </w:rPr>
        <w:t xml:space="preserve"> of the findings to the larger juv</w:t>
      </w:r>
      <w:r w:rsidR="00893F0A">
        <w:rPr>
          <w:lang w:val="en-GB"/>
        </w:rPr>
        <w:t>enile population in Ghana. The study design presents particular challenge in ruling out the possibility of overlap between the schoo</w:t>
      </w:r>
      <w:r w:rsidR="005E5E56">
        <w:rPr>
          <w:lang w:val="en-GB"/>
        </w:rPr>
        <w:t>l sample and the institutionaliz</w:t>
      </w:r>
      <w:r w:rsidR="00893F0A">
        <w:rPr>
          <w:lang w:val="en-GB"/>
        </w:rPr>
        <w:t>ed juveniles.</w:t>
      </w:r>
      <w:r w:rsidR="00D122F0">
        <w:rPr>
          <w:lang w:val="en-GB"/>
        </w:rPr>
        <w:t xml:space="preserve"> Poor data recording practice </w:t>
      </w:r>
      <w:r w:rsidR="00BF04CB">
        <w:rPr>
          <w:lang w:val="en-GB"/>
        </w:rPr>
        <w:t xml:space="preserve">in Ghana </w:t>
      </w:r>
      <w:r w:rsidR="00D122F0">
        <w:rPr>
          <w:lang w:val="en-GB"/>
        </w:rPr>
        <w:t xml:space="preserve">means that the </w:t>
      </w:r>
      <w:r w:rsidR="00CA6A76">
        <w:rPr>
          <w:lang w:val="en-GB"/>
        </w:rPr>
        <w:t>juveniles’</w:t>
      </w:r>
      <w:r w:rsidR="00D122F0">
        <w:rPr>
          <w:lang w:val="en-GB"/>
        </w:rPr>
        <w:t xml:space="preserve"> responses about </w:t>
      </w:r>
      <w:r w:rsidR="00CA6A76">
        <w:rPr>
          <w:lang w:val="en-GB"/>
        </w:rPr>
        <w:t xml:space="preserve">their </w:t>
      </w:r>
      <w:r w:rsidR="00D122F0">
        <w:rPr>
          <w:lang w:val="en-GB"/>
        </w:rPr>
        <w:t>involvement in sex</w:t>
      </w:r>
      <w:r w:rsidR="002E3CF2">
        <w:rPr>
          <w:lang w:val="en-GB"/>
        </w:rPr>
        <w:t>ual</w:t>
      </w:r>
      <w:r w:rsidR="00D122F0">
        <w:rPr>
          <w:lang w:val="en-GB"/>
        </w:rPr>
        <w:t xml:space="preserve"> offending could not be independently verified.</w:t>
      </w:r>
      <w:r w:rsidR="00BE4368" w:rsidRPr="001D7681">
        <w:rPr>
          <w:lang w:val="en-GB"/>
        </w:rPr>
        <w:t xml:space="preserve"> </w:t>
      </w:r>
      <w:r w:rsidR="00615CA4" w:rsidRPr="001D7681">
        <w:rPr>
          <w:lang w:val="en-GB"/>
        </w:rPr>
        <w:t>Third</w:t>
      </w:r>
      <w:r w:rsidR="002F04C7" w:rsidRPr="001D7681">
        <w:rPr>
          <w:lang w:val="en-GB"/>
        </w:rPr>
        <w:t>, i</w:t>
      </w:r>
      <w:r w:rsidR="00820BFD" w:rsidRPr="001D7681">
        <w:rPr>
          <w:lang w:val="en-GB"/>
        </w:rPr>
        <w:t>t is possible that risk factors for intra-fa</w:t>
      </w:r>
      <w:r w:rsidR="00006778">
        <w:rPr>
          <w:lang w:val="en-GB"/>
        </w:rPr>
        <w:t>mily and extra-family juvenile</w:t>
      </w:r>
      <w:r w:rsidR="00150E13">
        <w:rPr>
          <w:lang w:val="en-GB"/>
        </w:rPr>
        <w:t xml:space="preserve"> sexual abuse may vary. The juvenile offenders</w:t>
      </w:r>
      <w:r w:rsidR="00820BFD" w:rsidRPr="001D7681">
        <w:rPr>
          <w:lang w:val="en-GB"/>
        </w:rPr>
        <w:t xml:space="preserve"> were not asked </w:t>
      </w:r>
      <w:r w:rsidR="002F04C7" w:rsidRPr="001D7681">
        <w:rPr>
          <w:lang w:val="en-GB"/>
        </w:rPr>
        <w:t xml:space="preserve">about </w:t>
      </w:r>
      <w:r w:rsidR="00820BFD" w:rsidRPr="001D7681">
        <w:rPr>
          <w:lang w:val="en-GB"/>
        </w:rPr>
        <w:t>their relationship with the victims, or whether the victim</w:t>
      </w:r>
      <w:r w:rsidR="00615CA4" w:rsidRPr="001D7681">
        <w:rPr>
          <w:lang w:val="en-GB"/>
        </w:rPr>
        <w:t>s</w:t>
      </w:r>
      <w:r w:rsidR="00820BFD" w:rsidRPr="001D7681">
        <w:rPr>
          <w:lang w:val="en-GB"/>
        </w:rPr>
        <w:t xml:space="preserve"> know them (see Black et al., 2001)</w:t>
      </w:r>
      <w:r w:rsidR="00FD39E6" w:rsidRPr="001D7681">
        <w:rPr>
          <w:lang w:val="en-GB"/>
        </w:rPr>
        <w:t>.</w:t>
      </w:r>
      <w:r w:rsidR="00D749CB">
        <w:rPr>
          <w:lang w:val="en-GB"/>
        </w:rPr>
        <w:t xml:space="preserve"> Fourth, </w:t>
      </w:r>
      <w:r w:rsidR="005D40D9">
        <w:rPr>
          <w:lang w:val="en-GB"/>
        </w:rPr>
        <w:t>although the</w:t>
      </w:r>
      <w:r w:rsidR="00A60040">
        <w:rPr>
          <w:lang w:val="en-GB"/>
        </w:rPr>
        <w:t xml:space="preserve"> present study measured multiple</w:t>
      </w:r>
      <w:r w:rsidR="005D40D9">
        <w:rPr>
          <w:lang w:val="en-GB"/>
        </w:rPr>
        <w:t xml:space="preserve"> risk factors</w:t>
      </w:r>
      <w:r w:rsidR="00A60040">
        <w:rPr>
          <w:lang w:val="en-GB"/>
        </w:rPr>
        <w:t xml:space="preserve"> in the individual and family domains, there is a need for future studies to also examine</w:t>
      </w:r>
      <w:r w:rsidR="005D40D9" w:rsidRPr="001D7681">
        <w:rPr>
          <w:lang w:val="en-GB"/>
        </w:rPr>
        <w:t xml:space="preserve"> biological</w:t>
      </w:r>
      <w:r w:rsidR="00A60040">
        <w:rPr>
          <w:lang w:val="en-GB"/>
        </w:rPr>
        <w:t>, school, community and</w:t>
      </w:r>
      <w:r w:rsidR="005D40D9" w:rsidRPr="001D7681">
        <w:rPr>
          <w:lang w:val="en-GB"/>
        </w:rPr>
        <w:t xml:space="preserve"> cultural factors that may contribute to juvenile sexual violence.</w:t>
      </w:r>
      <w:r w:rsidR="00FE5DB1">
        <w:rPr>
          <w:lang w:val="en-GB"/>
        </w:rPr>
        <w:t xml:space="preserve"> </w:t>
      </w:r>
      <w:r w:rsidR="00C74C1E">
        <w:rPr>
          <w:lang w:val="en-GB"/>
        </w:rPr>
        <w:t xml:space="preserve">For example, </w:t>
      </w:r>
      <w:r w:rsidR="007E2A0C">
        <w:rPr>
          <w:lang w:val="en-GB"/>
        </w:rPr>
        <w:t xml:space="preserve">studies </w:t>
      </w:r>
      <w:r w:rsidR="004E007A">
        <w:rPr>
          <w:lang w:val="en-GB"/>
        </w:rPr>
        <w:t xml:space="preserve">in Africa have shown </w:t>
      </w:r>
      <w:r w:rsidR="00BB1660">
        <w:rPr>
          <w:lang w:val="en-GB"/>
        </w:rPr>
        <w:t xml:space="preserve">high level </w:t>
      </w:r>
      <w:r w:rsidR="0032691C">
        <w:rPr>
          <w:lang w:val="en-GB"/>
        </w:rPr>
        <w:t xml:space="preserve">of teacher violence </w:t>
      </w:r>
      <w:r w:rsidR="009C3953">
        <w:rPr>
          <w:lang w:val="en-GB"/>
        </w:rPr>
        <w:t>in schools</w:t>
      </w:r>
      <w:r w:rsidR="00A27433">
        <w:rPr>
          <w:lang w:val="en-GB"/>
        </w:rPr>
        <w:t xml:space="preserve"> including sexual abuse (</w:t>
      </w:r>
      <w:r w:rsidR="0046357C">
        <w:rPr>
          <w:lang w:val="en-GB"/>
        </w:rPr>
        <w:t xml:space="preserve">Dunne, 2007; </w:t>
      </w:r>
      <w:r w:rsidR="00AC0DEB">
        <w:rPr>
          <w:lang w:val="en-GB"/>
        </w:rPr>
        <w:t>Leach</w:t>
      </w:r>
      <w:r w:rsidR="00933A65">
        <w:rPr>
          <w:lang w:val="en-GB"/>
        </w:rPr>
        <w:t>,</w:t>
      </w:r>
      <w:r w:rsidR="00AC0DEB">
        <w:rPr>
          <w:lang w:val="en-GB"/>
        </w:rPr>
        <w:t xml:space="preserve"> 2003</w:t>
      </w:r>
      <w:r w:rsidR="000819C3">
        <w:rPr>
          <w:lang w:val="en-GB"/>
        </w:rPr>
        <w:t>; Parkes &amp; Heslop, 2011</w:t>
      </w:r>
      <w:r w:rsidR="00A27433">
        <w:rPr>
          <w:lang w:val="en-GB"/>
        </w:rPr>
        <w:t>)</w:t>
      </w:r>
      <w:r w:rsidR="00C35540">
        <w:rPr>
          <w:lang w:val="en-GB"/>
        </w:rPr>
        <w:t xml:space="preserve">. </w:t>
      </w:r>
      <w:r w:rsidR="00274C51">
        <w:rPr>
          <w:lang w:val="en-GB"/>
        </w:rPr>
        <w:t>It is</w:t>
      </w:r>
      <w:r w:rsidR="00940A8D">
        <w:rPr>
          <w:lang w:val="en-GB"/>
        </w:rPr>
        <w:t>,</w:t>
      </w:r>
      <w:r w:rsidR="00274C51">
        <w:rPr>
          <w:lang w:val="en-GB"/>
        </w:rPr>
        <w:t xml:space="preserve"> </w:t>
      </w:r>
      <w:r w:rsidR="00DC7535">
        <w:rPr>
          <w:lang w:val="en-GB"/>
        </w:rPr>
        <w:t>therefore</w:t>
      </w:r>
      <w:r w:rsidR="00940A8D">
        <w:rPr>
          <w:lang w:val="en-GB"/>
        </w:rPr>
        <w:t>,</w:t>
      </w:r>
      <w:r w:rsidR="00DC7535">
        <w:rPr>
          <w:lang w:val="en-GB"/>
        </w:rPr>
        <w:t xml:space="preserve"> </w:t>
      </w:r>
      <w:r w:rsidR="00274C51">
        <w:rPr>
          <w:lang w:val="en-GB"/>
        </w:rPr>
        <w:t xml:space="preserve">possible that </w:t>
      </w:r>
      <w:r w:rsidR="008E5A90">
        <w:rPr>
          <w:lang w:val="en-GB"/>
        </w:rPr>
        <w:t xml:space="preserve">juvenile violence, including sexual violence may be </w:t>
      </w:r>
      <w:r w:rsidR="00B75AD8">
        <w:rPr>
          <w:lang w:val="en-GB"/>
        </w:rPr>
        <w:t>influenced by</w:t>
      </w:r>
      <w:r w:rsidR="0086592A">
        <w:rPr>
          <w:lang w:val="en-GB"/>
        </w:rPr>
        <w:t xml:space="preserve"> not</w:t>
      </w:r>
      <w:r w:rsidR="005B095C">
        <w:rPr>
          <w:lang w:val="en-GB"/>
        </w:rPr>
        <w:t xml:space="preserve"> only</w:t>
      </w:r>
      <w:r w:rsidR="00FD011D">
        <w:rPr>
          <w:lang w:val="en-GB"/>
        </w:rPr>
        <w:t xml:space="preserve"> factors in the fami</w:t>
      </w:r>
      <w:r w:rsidR="0047226F">
        <w:rPr>
          <w:lang w:val="en-GB"/>
        </w:rPr>
        <w:t>ly</w:t>
      </w:r>
      <w:r w:rsidR="00940A8D">
        <w:rPr>
          <w:lang w:val="en-GB"/>
        </w:rPr>
        <w:t>,</w:t>
      </w:r>
      <w:r w:rsidR="0047226F">
        <w:rPr>
          <w:lang w:val="en-GB"/>
        </w:rPr>
        <w:t xml:space="preserve"> but also school level factors</w:t>
      </w:r>
      <w:r w:rsidR="00062C46">
        <w:rPr>
          <w:lang w:val="en-GB"/>
        </w:rPr>
        <w:t xml:space="preserve">. </w:t>
      </w:r>
      <w:r w:rsidR="007E24CB" w:rsidRPr="001D7681">
        <w:t>Finally</w:t>
      </w:r>
      <w:r w:rsidR="00D640FD" w:rsidRPr="001D7681">
        <w:t>, r</w:t>
      </w:r>
      <w:r w:rsidR="00FD39E6" w:rsidRPr="001D7681">
        <w:rPr>
          <w:lang w:val="en-GB"/>
        </w:rPr>
        <w:t>isk</w:t>
      </w:r>
      <w:r w:rsidR="00CA48D8">
        <w:rPr>
          <w:lang w:val="en-GB"/>
        </w:rPr>
        <w:t xml:space="preserve"> </w:t>
      </w:r>
      <w:r w:rsidR="00D56CCD" w:rsidRPr="001D7681">
        <w:rPr>
          <w:lang w:val="en-GB"/>
        </w:rPr>
        <w:t xml:space="preserve">factors imply </w:t>
      </w:r>
      <w:r w:rsidR="00D640FD" w:rsidRPr="001D7681">
        <w:rPr>
          <w:lang w:val="en-GB"/>
        </w:rPr>
        <w:t>factors that increase the l</w:t>
      </w:r>
      <w:r w:rsidR="00CA48D8">
        <w:rPr>
          <w:lang w:val="en-GB"/>
        </w:rPr>
        <w:t>ikelihood of an event occurring;</w:t>
      </w:r>
      <w:r w:rsidR="00D640FD" w:rsidRPr="001D7681">
        <w:rPr>
          <w:lang w:val="en-GB"/>
        </w:rPr>
        <w:t xml:space="preserve"> </w:t>
      </w:r>
      <w:r w:rsidR="00615CA4" w:rsidRPr="001D7681">
        <w:rPr>
          <w:lang w:val="en-GB"/>
        </w:rPr>
        <w:t xml:space="preserve">they </w:t>
      </w:r>
      <w:r w:rsidR="00D640FD" w:rsidRPr="001D7681">
        <w:rPr>
          <w:lang w:val="en-GB"/>
        </w:rPr>
        <w:t>do</w:t>
      </w:r>
      <w:r w:rsidR="00D56CCD" w:rsidRPr="001D7681">
        <w:rPr>
          <w:lang w:val="en-GB"/>
        </w:rPr>
        <w:t xml:space="preserve"> not explain the processes or situational mechanisms leading to the actual of</w:t>
      </w:r>
      <w:r w:rsidR="003733E0">
        <w:rPr>
          <w:lang w:val="en-GB"/>
        </w:rPr>
        <w:t>fens</w:t>
      </w:r>
      <w:r w:rsidR="00D56CCD" w:rsidRPr="001D7681">
        <w:rPr>
          <w:lang w:val="en-GB"/>
        </w:rPr>
        <w:t>e. Situational factors such as availability of a vulnerable victim, location and time may provide the appropriate context fo</w:t>
      </w:r>
      <w:r w:rsidR="003733E0">
        <w:rPr>
          <w:lang w:val="en-GB"/>
        </w:rPr>
        <w:t>r sexual offens</w:t>
      </w:r>
      <w:r w:rsidR="00CA48D8">
        <w:rPr>
          <w:lang w:val="en-GB"/>
        </w:rPr>
        <w:t>e to occur. Whilst</w:t>
      </w:r>
      <w:r w:rsidR="00D56CCD" w:rsidRPr="001D7681">
        <w:rPr>
          <w:lang w:val="en-GB"/>
        </w:rPr>
        <w:t xml:space="preserve"> the focus of this study has been mainly on risk factors, it is also important to understand the processes or mechanisms that le</w:t>
      </w:r>
      <w:r w:rsidR="003733E0">
        <w:rPr>
          <w:lang w:val="en-GB"/>
        </w:rPr>
        <w:t>ad to sexual offens</w:t>
      </w:r>
      <w:r w:rsidR="00354C6F" w:rsidRPr="001D7681">
        <w:rPr>
          <w:lang w:val="en-GB"/>
        </w:rPr>
        <w:t>es in Ghana</w:t>
      </w:r>
      <w:r w:rsidR="0041633C">
        <w:rPr>
          <w:lang w:val="en-GB"/>
        </w:rPr>
        <w:t>.</w:t>
      </w:r>
      <w:r w:rsidR="00354C6F" w:rsidRPr="001D7681">
        <w:rPr>
          <w:lang w:val="en-GB"/>
        </w:rPr>
        <w:t xml:space="preserve"> </w:t>
      </w:r>
    </w:p>
    <w:p w14:paraId="23140F63" w14:textId="77777777" w:rsidR="00A3054C" w:rsidRPr="00B96FAB" w:rsidRDefault="00A3054C" w:rsidP="00CA48D8">
      <w:pPr>
        <w:widowControl w:val="0"/>
        <w:autoSpaceDE w:val="0"/>
        <w:autoSpaceDN w:val="0"/>
        <w:adjustRightInd w:val="0"/>
        <w:spacing w:after="0" w:line="480" w:lineRule="auto"/>
        <w:jc w:val="both"/>
      </w:pPr>
    </w:p>
    <w:p w14:paraId="21B7CC6C" w14:textId="4BCB99EA" w:rsidR="009254FD" w:rsidRPr="009254FD" w:rsidRDefault="009720C7" w:rsidP="00A3054C">
      <w:pPr>
        <w:pStyle w:val="Heading1"/>
      </w:pPr>
      <w:r>
        <w:lastRenderedPageBreak/>
        <w:t xml:space="preserve">6. </w:t>
      </w:r>
      <w:r w:rsidR="004E3871" w:rsidRPr="009B6867">
        <w:t>Conclusion</w:t>
      </w:r>
    </w:p>
    <w:p w14:paraId="728152DF" w14:textId="4042CA6F" w:rsidR="001866A1" w:rsidRDefault="00451392" w:rsidP="00DA4B6E">
      <w:pPr>
        <w:spacing w:line="480" w:lineRule="auto"/>
        <w:jc w:val="both"/>
        <w:rPr>
          <w:lang w:val="en-GB"/>
        </w:rPr>
      </w:pPr>
      <w:r>
        <w:rPr>
          <w:lang w:val="en-GB"/>
        </w:rPr>
        <w:t xml:space="preserve">The lack of research </w:t>
      </w:r>
      <w:r w:rsidR="00680704">
        <w:rPr>
          <w:lang w:val="en-GB"/>
        </w:rPr>
        <w:t>on</w:t>
      </w:r>
      <w:r>
        <w:rPr>
          <w:lang w:val="en-GB"/>
        </w:rPr>
        <w:t xml:space="preserve"> juvenile</w:t>
      </w:r>
      <w:r w:rsidR="00737D70">
        <w:rPr>
          <w:lang w:val="en-GB"/>
        </w:rPr>
        <w:t xml:space="preserve"> </w:t>
      </w:r>
      <w:r w:rsidR="002261CC">
        <w:rPr>
          <w:lang w:val="en-GB"/>
        </w:rPr>
        <w:t xml:space="preserve">sexual </w:t>
      </w:r>
      <w:r w:rsidR="00680704">
        <w:rPr>
          <w:lang w:val="en-GB"/>
        </w:rPr>
        <w:t>offending</w:t>
      </w:r>
      <w:r w:rsidR="002261CC">
        <w:rPr>
          <w:lang w:val="en-GB"/>
        </w:rPr>
        <w:t xml:space="preserve"> </w:t>
      </w:r>
      <w:r>
        <w:rPr>
          <w:lang w:val="en-GB"/>
        </w:rPr>
        <w:t>in Afr</w:t>
      </w:r>
      <w:r w:rsidR="00D013F2">
        <w:rPr>
          <w:lang w:val="en-GB"/>
        </w:rPr>
        <w:t xml:space="preserve">ica means that the </w:t>
      </w:r>
      <w:r w:rsidR="0093416E">
        <w:rPr>
          <w:lang w:val="en-GB"/>
        </w:rPr>
        <w:t>needs of th</w:t>
      </w:r>
      <w:r w:rsidR="00054863">
        <w:rPr>
          <w:lang w:val="en-GB"/>
        </w:rPr>
        <w:t xml:space="preserve">ose who engage in this type of </w:t>
      </w:r>
      <w:r w:rsidR="00E721C4">
        <w:rPr>
          <w:lang w:val="en-GB"/>
        </w:rPr>
        <w:t>violence</w:t>
      </w:r>
      <w:r w:rsidR="0093416E">
        <w:rPr>
          <w:lang w:val="en-GB"/>
        </w:rPr>
        <w:t xml:space="preserve"> are</w:t>
      </w:r>
      <w:r>
        <w:rPr>
          <w:lang w:val="en-GB"/>
        </w:rPr>
        <w:t xml:space="preserve"> poorly understood. </w:t>
      </w:r>
      <w:r w:rsidR="00CA0278">
        <w:rPr>
          <w:lang w:val="en-GB"/>
        </w:rPr>
        <w:t>T</w:t>
      </w:r>
      <w:r>
        <w:rPr>
          <w:lang w:val="en-GB"/>
        </w:rPr>
        <w:t xml:space="preserve">he </w:t>
      </w:r>
      <w:r w:rsidR="00D64304">
        <w:rPr>
          <w:lang w:val="en-GB"/>
        </w:rPr>
        <w:t xml:space="preserve">prevalence </w:t>
      </w:r>
      <w:r>
        <w:rPr>
          <w:lang w:val="en-GB"/>
        </w:rPr>
        <w:t xml:space="preserve">results </w:t>
      </w:r>
      <w:r w:rsidR="008E0399">
        <w:rPr>
          <w:lang w:val="en-GB"/>
        </w:rPr>
        <w:t>confirm</w:t>
      </w:r>
      <w:r>
        <w:rPr>
          <w:lang w:val="en-GB"/>
        </w:rPr>
        <w:t xml:space="preserve"> that juv</w:t>
      </w:r>
      <w:r w:rsidR="00D64304">
        <w:rPr>
          <w:lang w:val="en-GB"/>
        </w:rPr>
        <w:t>enile sex</w:t>
      </w:r>
      <w:r w:rsidR="002E3CF2">
        <w:rPr>
          <w:lang w:val="en-GB"/>
        </w:rPr>
        <w:t>ual</w:t>
      </w:r>
      <w:r w:rsidR="00D64304">
        <w:rPr>
          <w:lang w:val="en-GB"/>
        </w:rPr>
        <w:t xml:space="preserve"> offending is</w:t>
      </w:r>
      <w:r>
        <w:rPr>
          <w:lang w:val="en-GB"/>
        </w:rPr>
        <w:t xml:space="preserve"> a problem in Ghana</w:t>
      </w:r>
      <w:r w:rsidR="00CA0278">
        <w:rPr>
          <w:lang w:val="en-GB"/>
        </w:rPr>
        <w:t xml:space="preserve"> and</w:t>
      </w:r>
      <w:r w:rsidR="00193EA9">
        <w:rPr>
          <w:lang w:val="en-GB"/>
        </w:rPr>
        <w:t>,</w:t>
      </w:r>
      <w:r w:rsidR="00CA0278">
        <w:rPr>
          <w:lang w:val="en-GB"/>
        </w:rPr>
        <w:t xml:space="preserve"> </w:t>
      </w:r>
      <w:r w:rsidR="00920AF3">
        <w:rPr>
          <w:lang w:val="en-GB"/>
        </w:rPr>
        <w:t>therefore</w:t>
      </w:r>
      <w:r w:rsidR="00193EA9">
        <w:rPr>
          <w:lang w:val="en-GB"/>
        </w:rPr>
        <w:t>,</w:t>
      </w:r>
      <w:r w:rsidR="00920AF3">
        <w:rPr>
          <w:lang w:val="en-GB"/>
        </w:rPr>
        <w:t xml:space="preserve"> </w:t>
      </w:r>
      <w:r w:rsidR="00CA0278">
        <w:rPr>
          <w:lang w:val="en-GB"/>
        </w:rPr>
        <w:t>demand</w:t>
      </w:r>
      <w:r w:rsidR="002C3832">
        <w:rPr>
          <w:lang w:val="en-GB"/>
        </w:rPr>
        <w:t xml:space="preserve"> urgent</w:t>
      </w:r>
      <w:r w:rsidR="008E0399">
        <w:rPr>
          <w:lang w:val="en-GB"/>
        </w:rPr>
        <w:t xml:space="preserve"> research attention.</w:t>
      </w:r>
      <w:r w:rsidR="00C67B5D">
        <w:rPr>
          <w:lang w:val="en-GB"/>
        </w:rPr>
        <w:t xml:space="preserve"> C</w:t>
      </w:r>
      <w:r>
        <w:rPr>
          <w:lang w:val="en-GB"/>
        </w:rPr>
        <w:t>onsistent with previous research</w:t>
      </w:r>
      <w:r w:rsidR="009665CE">
        <w:rPr>
          <w:lang w:val="en-GB"/>
        </w:rPr>
        <w:t xml:space="preserve"> the results</w:t>
      </w:r>
      <w:r w:rsidR="00CA0278">
        <w:rPr>
          <w:lang w:val="en-GB"/>
        </w:rPr>
        <w:t xml:space="preserve"> show</w:t>
      </w:r>
      <w:r w:rsidR="009665CE">
        <w:rPr>
          <w:lang w:val="en-GB"/>
        </w:rPr>
        <w:t xml:space="preserve"> that</w:t>
      </w:r>
      <w:r>
        <w:rPr>
          <w:lang w:val="en-GB"/>
        </w:rPr>
        <w:t xml:space="preserve"> juvenile</w:t>
      </w:r>
      <w:r w:rsidR="00737D70">
        <w:rPr>
          <w:lang w:val="en-GB"/>
        </w:rPr>
        <w:t>s</w:t>
      </w:r>
      <w:r>
        <w:rPr>
          <w:lang w:val="en-GB"/>
        </w:rPr>
        <w:t xml:space="preserve"> </w:t>
      </w:r>
      <w:r w:rsidR="00737D70">
        <w:rPr>
          <w:lang w:val="en-GB"/>
        </w:rPr>
        <w:t>involve in</w:t>
      </w:r>
      <w:r w:rsidR="00DF1482">
        <w:rPr>
          <w:lang w:val="en-GB"/>
        </w:rPr>
        <w:t xml:space="preserve"> </w:t>
      </w:r>
      <w:r>
        <w:rPr>
          <w:lang w:val="en-GB"/>
        </w:rPr>
        <w:t>sex</w:t>
      </w:r>
      <w:r w:rsidR="00737D70">
        <w:rPr>
          <w:lang w:val="en-GB"/>
        </w:rPr>
        <w:t xml:space="preserve">ual </w:t>
      </w:r>
      <w:r w:rsidR="00193EA9">
        <w:rPr>
          <w:lang w:val="en-GB"/>
        </w:rPr>
        <w:t>offending</w:t>
      </w:r>
      <w:r w:rsidR="00737D70">
        <w:rPr>
          <w:lang w:val="en-GB"/>
        </w:rPr>
        <w:t xml:space="preserve"> also</w:t>
      </w:r>
      <w:r w:rsidR="00CA0278">
        <w:rPr>
          <w:lang w:val="en-GB"/>
        </w:rPr>
        <w:t xml:space="preserve"> </w:t>
      </w:r>
      <w:r>
        <w:rPr>
          <w:lang w:val="en-GB"/>
        </w:rPr>
        <w:t>tend to engage in nonsex</w:t>
      </w:r>
      <w:r w:rsidR="00737D70">
        <w:rPr>
          <w:lang w:val="en-GB"/>
        </w:rPr>
        <w:t>ual</w:t>
      </w:r>
      <w:r>
        <w:rPr>
          <w:lang w:val="en-GB"/>
        </w:rPr>
        <w:t xml:space="preserve"> offen</w:t>
      </w:r>
      <w:r w:rsidR="003733E0">
        <w:rPr>
          <w:lang w:val="en-GB"/>
        </w:rPr>
        <w:t>s</w:t>
      </w:r>
      <w:r w:rsidR="0011421F">
        <w:rPr>
          <w:lang w:val="en-GB"/>
        </w:rPr>
        <w:t>es</w:t>
      </w:r>
      <w:r w:rsidR="008D4DDA">
        <w:rPr>
          <w:lang w:val="en-GB"/>
        </w:rPr>
        <w:t xml:space="preserve"> (Piquero et al.</w:t>
      </w:r>
      <w:r w:rsidR="00C46DD5">
        <w:rPr>
          <w:lang w:val="en-GB"/>
        </w:rPr>
        <w:t>,</w:t>
      </w:r>
      <w:r w:rsidR="008D4DDA">
        <w:rPr>
          <w:lang w:val="en-GB"/>
        </w:rPr>
        <w:t xml:space="preserve"> 2012</w:t>
      </w:r>
      <w:r w:rsidR="00C67B5D">
        <w:rPr>
          <w:lang w:val="en-GB"/>
        </w:rPr>
        <w:t>)</w:t>
      </w:r>
      <w:r w:rsidR="005F1954">
        <w:rPr>
          <w:lang w:val="en-GB"/>
        </w:rPr>
        <w:t>. These juveniles also tend to</w:t>
      </w:r>
      <w:r w:rsidR="00CA0278">
        <w:rPr>
          <w:lang w:val="en-GB"/>
        </w:rPr>
        <w:t xml:space="preserve"> exhibit deviant sexual </w:t>
      </w:r>
      <w:r w:rsidR="009562D6">
        <w:rPr>
          <w:lang w:val="en-GB"/>
        </w:rPr>
        <w:t>preferences (</w:t>
      </w:r>
      <w:r w:rsidR="00493A9C" w:rsidRPr="00B26E34">
        <w:rPr>
          <w:lang w:val="en-GB"/>
        </w:rPr>
        <w:t xml:space="preserve">Seto &amp; </w:t>
      </w:r>
      <w:r w:rsidR="00493A9C" w:rsidRPr="00F60AB1">
        <w:rPr>
          <w:lang w:val="en-GB"/>
        </w:rPr>
        <w:t>Lalumie</w:t>
      </w:r>
      <w:r w:rsidR="00493A9C">
        <w:rPr>
          <w:lang w:val="en-GB"/>
        </w:rPr>
        <w:t>`</w:t>
      </w:r>
      <w:r w:rsidR="00493A9C" w:rsidRPr="00F60AB1">
        <w:rPr>
          <w:lang w:val="en-GB"/>
        </w:rPr>
        <w:t>re</w:t>
      </w:r>
      <w:r w:rsidR="00493A9C" w:rsidRPr="00B26E34">
        <w:rPr>
          <w:lang w:val="en-GB"/>
        </w:rPr>
        <w:t>, 2010; Tharp et al., 2012</w:t>
      </w:r>
      <w:r w:rsidR="00CA0278">
        <w:rPr>
          <w:lang w:val="en-GB"/>
        </w:rPr>
        <w:t xml:space="preserve">). </w:t>
      </w:r>
      <w:r w:rsidR="004B495F">
        <w:rPr>
          <w:lang w:val="en-GB"/>
        </w:rPr>
        <w:t>The versa</w:t>
      </w:r>
      <w:r w:rsidR="00D3620A">
        <w:rPr>
          <w:lang w:val="en-GB"/>
        </w:rPr>
        <w:t>tility in the offending behavio</w:t>
      </w:r>
      <w:r w:rsidR="004B495F">
        <w:rPr>
          <w:lang w:val="en-GB"/>
        </w:rPr>
        <w:t>r of juvenile</w:t>
      </w:r>
      <w:r w:rsidR="00DD385D">
        <w:rPr>
          <w:lang w:val="en-GB"/>
        </w:rPr>
        <w:t>s</w:t>
      </w:r>
      <w:r w:rsidR="004B495F">
        <w:rPr>
          <w:lang w:val="en-GB"/>
        </w:rPr>
        <w:t xml:space="preserve"> </w:t>
      </w:r>
      <w:r w:rsidR="00BC4C77">
        <w:rPr>
          <w:lang w:val="en-GB"/>
        </w:rPr>
        <w:t xml:space="preserve">who commit </w:t>
      </w:r>
      <w:r w:rsidR="004B495F">
        <w:rPr>
          <w:lang w:val="en-GB"/>
        </w:rPr>
        <w:t>sex</w:t>
      </w:r>
      <w:r w:rsidR="002E3CF2">
        <w:rPr>
          <w:lang w:val="en-GB"/>
        </w:rPr>
        <w:t>ual</w:t>
      </w:r>
      <w:r w:rsidR="004B495F">
        <w:rPr>
          <w:lang w:val="en-GB"/>
        </w:rPr>
        <w:t xml:space="preserve"> offen</w:t>
      </w:r>
      <w:r w:rsidR="00BC4C77">
        <w:rPr>
          <w:lang w:val="en-GB"/>
        </w:rPr>
        <w:t>ses</w:t>
      </w:r>
      <w:r w:rsidR="004B495F">
        <w:rPr>
          <w:lang w:val="en-GB"/>
        </w:rPr>
        <w:t xml:space="preserve"> needs to be taken into consideration in developing intervention </w:t>
      </w:r>
      <w:r w:rsidR="004F092F">
        <w:rPr>
          <w:lang w:val="en-GB"/>
        </w:rPr>
        <w:t xml:space="preserve">programmes for this </w:t>
      </w:r>
      <w:r w:rsidR="00193EA9">
        <w:rPr>
          <w:lang w:val="en-GB"/>
        </w:rPr>
        <w:t>category</w:t>
      </w:r>
      <w:r w:rsidR="004F092F">
        <w:rPr>
          <w:lang w:val="en-GB"/>
        </w:rPr>
        <w:t xml:space="preserve"> of </w:t>
      </w:r>
      <w:r w:rsidR="004B495F">
        <w:rPr>
          <w:lang w:val="en-GB"/>
        </w:rPr>
        <w:t xml:space="preserve">offenders. </w:t>
      </w:r>
      <w:r w:rsidR="00F63530">
        <w:rPr>
          <w:lang w:val="en-GB"/>
        </w:rPr>
        <w:t>Another important finding</w:t>
      </w:r>
      <w:r w:rsidR="008E1B8C">
        <w:rPr>
          <w:lang w:val="en-GB"/>
        </w:rPr>
        <w:t xml:space="preserve"> from the present study</w:t>
      </w:r>
      <w:r w:rsidR="00F63530">
        <w:rPr>
          <w:lang w:val="en-GB"/>
        </w:rPr>
        <w:t xml:space="preserve"> is that the social context influence </w:t>
      </w:r>
      <w:r w:rsidR="00D415FF">
        <w:rPr>
          <w:lang w:val="en-GB"/>
        </w:rPr>
        <w:t>risk factors for juvenile sexual v</w:t>
      </w:r>
      <w:r w:rsidR="006A747D">
        <w:rPr>
          <w:lang w:val="en-GB"/>
        </w:rPr>
        <w:t xml:space="preserve">iolence. Whereas the </w:t>
      </w:r>
      <w:r w:rsidR="008D68F0">
        <w:rPr>
          <w:lang w:val="en-GB"/>
        </w:rPr>
        <w:t xml:space="preserve">reviews of </w:t>
      </w:r>
      <w:r w:rsidR="006A747D">
        <w:rPr>
          <w:lang w:val="en-GB"/>
        </w:rPr>
        <w:t>evidence from</w:t>
      </w:r>
      <w:r w:rsidR="00D415FF">
        <w:rPr>
          <w:lang w:val="en-GB"/>
        </w:rPr>
        <w:t xml:space="preserve"> western studies</w:t>
      </w:r>
      <w:r w:rsidR="00EA3C40">
        <w:rPr>
          <w:lang w:val="en-GB"/>
        </w:rPr>
        <w:t xml:space="preserve"> largely</w:t>
      </w:r>
      <w:r w:rsidR="00D415FF">
        <w:rPr>
          <w:lang w:val="en-GB"/>
        </w:rPr>
        <w:t xml:space="preserve"> point to individual factors as </w:t>
      </w:r>
      <w:r w:rsidR="00B27BAF">
        <w:rPr>
          <w:lang w:val="en-GB"/>
        </w:rPr>
        <w:t xml:space="preserve">more robust </w:t>
      </w:r>
      <w:r w:rsidR="00D415FF">
        <w:rPr>
          <w:lang w:val="en-GB"/>
        </w:rPr>
        <w:t>in explaining sex</w:t>
      </w:r>
      <w:r w:rsidR="002E3CF2">
        <w:rPr>
          <w:lang w:val="en-GB"/>
        </w:rPr>
        <w:t>ual</w:t>
      </w:r>
      <w:r w:rsidR="00D415FF">
        <w:rPr>
          <w:lang w:val="en-GB"/>
        </w:rPr>
        <w:t xml:space="preserve"> offending</w:t>
      </w:r>
      <w:r w:rsidR="00D152F5">
        <w:rPr>
          <w:lang w:val="en-GB"/>
        </w:rPr>
        <w:t>, the results</w:t>
      </w:r>
      <w:r w:rsidR="00D415FF">
        <w:rPr>
          <w:lang w:val="en-GB"/>
        </w:rPr>
        <w:t xml:space="preserve"> in Ghana </w:t>
      </w:r>
      <w:r w:rsidR="00D152F5">
        <w:rPr>
          <w:lang w:val="en-GB"/>
        </w:rPr>
        <w:t xml:space="preserve">show </w:t>
      </w:r>
      <w:r w:rsidR="00D415FF">
        <w:rPr>
          <w:lang w:val="en-GB"/>
        </w:rPr>
        <w:t xml:space="preserve">family factors are more important. </w:t>
      </w:r>
      <w:r w:rsidR="002F415A">
        <w:rPr>
          <w:lang w:val="en-GB"/>
        </w:rPr>
        <w:t xml:space="preserve">The influence </w:t>
      </w:r>
      <w:r w:rsidR="00E00107">
        <w:rPr>
          <w:lang w:val="en-GB"/>
        </w:rPr>
        <w:t xml:space="preserve">of </w:t>
      </w:r>
      <w:r w:rsidR="002F415A">
        <w:rPr>
          <w:lang w:val="en-GB"/>
        </w:rPr>
        <w:t xml:space="preserve">different social context on risk factors for juvenile sexual </w:t>
      </w:r>
      <w:r w:rsidR="00F44CF8">
        <w:rPr>
          <w:lang w:val="en-GB"/>
        </w:rPr>
        <w:t>offending</w:t>
      </w:r>
      <w:r w:rsidR="002F415A">
        <w:rPr>
          <w:lang w:val="en-GB"/>
        </w:rPr>
        <w:t xml:space="preserve"> must be considered in the design of intervention programmes for </w:t>
      </w:r>
      <w:r w:rsidR="001126DB">
        <w:rPr>
          <w:lang w:val="en-GB"/>
        </w:rPr>
        <w:t>this group</w:t>
      </w:r>
      <w:r w:rsidR="00A07DE5">
        <w:rPr>
          <w:lang w:val="en-GB"/>
        </w:rPr>
        <w:t xml:space="preserve"> of</w:t>
      </w:r>
      <w:r w:rsidR="002F415A">
        <w:rPr>
          <w:lang w:val="en-GB"/>
        </w:rPr>
        <w:t xml:space="preserve"> offenders. Interventions not informed by research evidence from the social context may be ineffective or counterproductive. </w:t>
      </w:r>
      <w:r w:rsidR="00D359F1">
        <w:rPr>
          <w:lang w:val="en-GB"/>
        </w:rPr>
        <w:t xml:space="preserve">For example, there is a </w:t>
      </w:r>
      <w:r w:rsidR="001814A4">
        <w:t>recent</w:t>
      </w:r>
      <w:r w:rsidR="00755D53">
        <w:t xml:space="preserve"> </w:t>
      </w:r>
      <w:r w:rsidR="001814A4">
        <w:t xml:space="preserve">emphasis </w:t>
      </w:r>
      <w:r w:rsidR="00AC6E87">
        <w:t>on cognitive</w:t>
      </w:r>
      <w:r w:rsidR="00E86122">
        <w:t>-</w:t>
      </w:r>
      <w:r w:rsidR="004F2C50">
        <w:t>behavio</w:t>
      </w:r>
      <w:r w:rsidR="001814A4">
        <w:t>r</w:t>
      </w:r>
      <w:r w:rsidR="00E86122">
        <w:t>al</w:t>
      </w:r>
      <w:r w:rsidR="001814A4">
        <w:t xml:space="preserve"> t</w:t>
      </w:r>
      <w:r w:rsidR="00E86122">
        <w:t>reatments (CBTs)</w:t>
      </w:r>
      <w:r w:rsidR="00755D53">
        <w:t xml:space="preserve"> as </w:t>
      </w:r>
      <w:r w:rsidR="00BE193F">
        <w:t>a</w:t>
      </w:r>
      <w:r w:rsidR="00303825">
        <w:t xml:space="preserve"> mo</w:t>
      </w:r>
      <w:r w:rsidR="00BE193F">
        <w:t>re</w:t>
      </w:r>
      <w:r w:rsidR="00303825">
        <w:t xml:space="preserve"> </w:t>
      </w:r>
      <w:r w:rsidR="00AB57A9">
        <w:t>robust</w:t>
      </w:r>
      <w:r w:rsidR="004F278E">
        <w:t xml:space="preserve"> psy</w:t>
      </w:r>
      <w:r w:rsidR="00AB57A9">
        <w:t>chological</w:t>
      </w:r>
      <w:r w:rsidR="000816E5">
        <w:t xml:space="preserve"> </w:t>
      </w:r>
      <w:r w:rsidR="00303825">
        <w:t>intervention for sex</w:t>
      </w:r>
      <w:r w:rsidR="002E3CF2">
        <w:t>ual</w:t>
      </w:r>
      <w:r w:rsidR="00303825">
        <w:t xml:space="preserve"> offenders</w:t>
      </w:r>
      <w:r w:rsidR="001814A4">
        <w:t xml:space="preserve"> </w:t>
      </w:r>
      <w:r w:rsidR="00EF7217">
        <w:t>(</w:t>
      </w:r>
      <w:r w:rsidR="00715DE0">
        <w:t xml:space="preserve">Hunter &amp; Santos, 1996; </w:t>
      </w:r>
      <w:r w:rsidR="001A59DF" w:rsidRPr="001A59DF">
        <w:rPr>
          <w:color w:val="131413"/>
        </w:rPr>
        <w:t>Lösel &amp; Schmucker,</w:t>
      </w:r>
      <w:r w:rsidR="00715DE0">
        <w:t xml:space="preserve"> 2005</w:t>
      </w:r>
      <w:r w:rsidR="00C56322" w:rsidRPr="00BA409D">
        <w:t xml:space="preserve">; </w:t>
      </w:r>
      <w:r w:rsidR="00064CA5" w:rsidRPr="001A59DF">
        <w:rPr>
          <w:color w:val="131413"/>
        </w:rPr>
        <w:t>Schmucker &amp;</w:t>
      </w:r>
      <w:r w:rsidR="00064CA5">
        <w:rPr>
          <w:color w:val="131413"/>
        </w:rPr>
        <w:t xml:space="preserve"> </w:t>
      </w:r>
      <w:r w:rsidR="00064CA5" w:rsidRPr="001A59DF">
        <w:rPr>
          <w:color w:val="131413"/>
        </w:rPr>
        <w:t>Lösel,</w:t>
      </w:r>
      <w:r w:rsidR="004D3C2D">
        <w:t xml:space="preserve"> 201</w:t>
      </w:r>
      <w:r w:rsidR="00064CA5">
        <w:t xml:space="preserve">5; </w:t>
      </w:r>
      <w:r w:rsidR="00235FF7" w:rsidRPr="00BA409D">
        <w:t>Most</w:t>
      </w:r>
      <w:r w:rsidR="007A60BF">
        <w:t>er</w:t>
      </w:r>
      <w:r w:rsidR="00F62DB8" w:rsidRPr="00BA409D">
        <w:t>, Wnuk, &amp; Jeglic, 2009</w:t>
      </w:r>
      <w:r w:rsidR="00EF7217">
        <w:t>)</w:t>
      </w:r>
      <w:r w:rsidR="00D359F1">
        <w:t>. However, it is possible that</w:t>
      </w:r>
      <w:r w:rsidR="005A5D59">
        <w:t xml:space="preserve"> such individual risk</w:t>
      </w:r>
      <w:r w:rsidR="00E86122">
        <w:t>-</w:t>
      </w:r>
      <w:r w:rsidR="005A5D59">
        <w:t xml:space="preserve">focused </w:t>
      </w:r>
      <w:r w:rsidR="00433EDF">
        <w:t xml:space="preserve">prevention </w:t>
      </w:r>
      <w:r w:rsidR="005A5D59">
        <w:t>approach</w:t>
      </w:r>
      <w:r w:rsidR="00E86122">
        <w:t>es</w:t>
      </w:r>
      <w:r w:rsidR="005A5D59">
        <w:t xml:space="preserve"> may </w:t>
      </w:r>
      <w:r w:rsidR="004F2C50">
        <w:t>not be ef</w:t>
      </w:r>
      <w:r w:rsidR="00A66FE9">
        <w:t>fective in all context</w:t>
      </w:r>
      <w:r w:rsidR="005139BB">
        <w:t>s</w:t>
      </w:r>
      <w:r w:rsidR="00A66FE9">
        <w:t xml:space="preserve">. </w:t>
      </w:r>
      <w:r w:rsidR="00D359F1">
        <w:t>As</w:t>
      </w:r>
      <w:r w:rsidR="00F243C5">
        <w:t xml:space="preserve"> </w:t>
      </w:r>
      <w:r w:rsidR="00947D82">
        <w:t>s</w:t>
      </w:r>
      <w:r w:rsidR="00C900C3">
        <w:t>hown in the present study</w:t>
      </w:r>
      <w:r w:rsidR="00947D82">
        <w:t>, in some context</w:t>
      </w:r>
      <w:r w:rsidR="00D26ABB">
        <w:t xml:space="preserve"> risk factors in the individual domain may be less important compared </w:t>
      </w:r>
      <w:r w:rsidR="008D68F0">
        <w:t>with</w:t>
      </w:r>
      <w:r w:rsidR="00057298">
        <w:t xml:space="preserve"> risk factors in the family or </w:t>
      </w:r>
      <w:r w:rsidR="00D26ABB">
        <w:t>other domains.</w:t>
      </w:r>
      <w:r w:rsidR="00572CC5">
        <w:t xml:space="preserve"> M</w:t>
      </w:r>
      <w:r w:rsidR="00FD3F7E">
        <w:t xml:space="preserve">ultisystemic </w:t>
      </w:r>
      <w:r w:rsidR="00572CC5">
        <w:t xml:space="preserve">therapy (MST) </w:t>
      </w:r>
      <w:r w:rsidR="00BE193F">
        <w:t>is a</w:t>
      </w:r>
      <w:r w:rsidR="00572CC5">
        <w:t xml:space="preserve"> family-</w:t>
      </w:r>
      <w:r w:rsidR="00572CC5">
        <w:lastRenderedPageBreak/>
        <w:t>based intervention that takes into account the specific context and needs of the offender</w:t>
      </w:r>
      <w:r w:rsidR="00E70706">
        <w:t xml:space="preserve"> (</w:t>
      </w:r>
      <w:r w:rsidR="006E463A">
        <w:t>Borduin et al.</w:t>
      </w:r>
      <w:r w:rsidR="00574FD4">
        <w:t>,</w:t>
      </w:r>
      <w:r w:rsidR="0001445A">
        <w:t xml:space="preserve"> 2009; </w:t>
      </w:r>
      <w:r w:rsidR="00E70706" w:rsidRPr="001A59DF">
        <w:rPr>
          <w:color w:val="131413"/>
        </w:rPr>
        <w:t>Schmucker</w:t>
      </w:r>
      <w:r w:rsidR="00E76BCE">
        <w:rPr>
          <w:color w:val="131413"/>
        </w:rPr>
        <w:t xml:space="preserve"> </w:t>
      </w:r>
      <w:r w:rsidR="00E70706" w:rsidRPr="001A59DF">
        <w:rPr>
          <w:color w:val="131413"/>
        </w:rPr>
        <w:t>&amp;</w:t>
      </w:r>
      <w:r w:rsidR="00E70706">
        <w:rPr>
          <w:color w:val="131413"/>
        </w:rPr>
        <w:t xml:space="preserve"> </w:t>
      </w:r>
      <w:r w:rsidR="00E70706" w:rsidRPr="001A59DF">
        <w:rPr>
          <w:color w:val="131413"/>
        </w:rPr>
        <w:t>Lösel,</w:t>
      </w:r>
      <w:r w:rsidR="00E70706">
        <w:t xml:space="preserve"> 2015)</w:t>
      </w:r>
      <w:r w:rsidR="00572CC5">
        <w:t>.</w:t>
      </w:r>
      <w:r w:rsidR="007838EF">
        <w:t xml:space="preserve"> </w:t>
      </w:r>
      <w:r w:rsidR="00572CC5">
        <w:t xml:space="preserve">MST </w:t>
      </w:r>
      <w:r w:rsidR="007838EF">
        <w:t xml:space="preserve">is </w:t>
      </w:r>
      <w:r w:rsidR="00572CC5">
        <w:t>a multimodal intervention that targets</w:t>
      </w:r>
      <w:r w:rsidR="007838EF">
        <w:t xml:space="preserve"> risk factors in multiple domains </w:t>
      </w:r>
      <w:r w:rsidR="00302674">
        <w:t>and</w:t>
      </w:r>
      <w:r w:rsidR="001252B0">
        <w:t xml:space="preserve"> could be deployed </w:t>
      </w:r>
      <w:r w:rsidR="009856F3">
        <w:t xml:space="preserve">as </w:t>
      </w:r>
      <w:r w:rsidR="007838EF">
        <w:t>individual, family, pee</w:t>
      </w:r>
      <w:r w:rsidR="001252B0">
        <w:t>r, school, and community</w:t>
      </w:r>
      <w:r w:rsidR="009856F3">
        <w:t xml:space="preserve"> interventions</w:t>
      </w:r>
      <w:r w:rsidR="00C5568D">
        <w:t xml:space="preserve"> </w:t>
      </w:r>
      <w:r w:rsidR="00F243C5">
        <w:t>(Borduin et al.</w:t>
      </w:r>
      <w:r w:rsidR="00740958">
        <w:t>,</w:t>
      </w:r>
      <w:r w:rsidR="00F243C5">
        <w:t xml:space="preserve"> 2009)</w:t>
      </w:r>
      <w:r w:rsidR="007838EF">
        <w:t>.</w:t>
      </w:r>
      <w:r w:rsidR="006F3022">
        <w:t xml:space="preserve"> Although MST is widely used in North America and Europe and considered effective intervention for juveniles</w:t>
      </w:r>
      <w:r w:rsidR="00A04EE0">
        <w:t xml:space="preserve"> </w:t>
      </w:r>
      <w:r w:rsidR="006F3022">
        <w:t>who sexually offend in these societies, this intervention</w:t>
      </w:r>
      <w:r w:rsidR="00696A04">
        <w:t xml:space="preserve"> program</w:t>
      </w:r>
      <w:r w:rsidR="006F3022">
        <w:t xml:space="preserve"> is yet to be implemented in Ghana. </w:t>
      </w:r>
      <w:r w:rsidR="00A04EE0">
        <w:t>Moreover,</w:t>
      </w:r>
      <w:r w:rsidR="006F3022">
        <w:t xml:space="preserve"> recent reviews</w:t>
      </w:r>
      <w:r w:rsidR="00311693">
        <w:t xml:space="preserve"> (e.g., </w:t>
      </w:r>
      <w:r w:rsidR="00311693" w:rsidRPr="001A59DF">
        <w:rPr>
          <w:color w:val="131413"/>
        </w:rPr>
        <w:t>Schmucker</w:t>
      </w:r>
      <w:r w:rsidR="00311693">
        <w:rPr>
          <w:color w:val="131413"/>
        </w:rPr>
        <w:t xml:space="preserve"> </w:t>
      </w:r>
      <w:r w:rsidR="00311693" w:rsidRPr="001A59DF">
        <w:rPr>
          <w:color w:val="131413"/>
        </w:rPr>
        <w:t>&amp;</w:t>
      </w:r>
      <w:r w:rsidR="00311693">
        <w:rPr>
          <w:color w:val="131413"/>
        </w:rPr>
        <w:t xml:space="preserve"> </w:t>
      </w:r>
      <w:r w:rsidR="00311693" w:rsidRPr="001A59DF">
        <w:rPr>
          <w:color w:val="131413"/>
        </w:rPr>
        <w:t>Lösel,</w:t>
      </w:r>
      <w:r w:rsidR="00311693">
        <w:t xml:space="preserve"> 2015)</w:t>
      </w:r>
      <w:r w:rsidR="006F3022">
        <w:t xml:space="preserve"> </w:t>
      </w:r>
      <w:r w:rsidR="00A04EE0">
        <w:t xml:space="preserve">have noted some </w:t>
      </w:r>
      <w:r w:rsidR="006F3022">
        <w:t>methodological challenges</w:t>
      </w:r>
      <w:r w:rsidR="00A04EE0">
        <w:t xml:space="preserve"> in assessing</w:t>
      </w:r>
      <w:r w:rsidR="006F0DDF">
        <w:t xml:space="preserve"> effectiveness of</w:t>
      </w:r>
      <w:r w:rsidR="00A04EE0">
        <w:t xml:space="preserve"> MST interventions </w:t>
      </w:r>
      <w:r w:rsidR="006F3022">
        <w:t xml:space="preserve">(e.g., only two programs for juveniles who sexually offend identified used </w:t>
      </w:r>
      <w:r w:rsidR="00A04EE0">
        <w:t>randomized</w:t>
      </w:r>
      <w:r w:rsidR="006F3022">
        <w:t xml:space="preserve"> control trial, and none of the MST </w:t>
      </w:r>
      <w:r w:rsidR="00882CBE">
        <w:t>program effectiveness</w:t>
      </w:r>
      <w:r w:rsidR="006F3022">
        <w:t xml:space="preserve"> were assessed independently of the program developers)</w:t>
      </w:r>
      <w:r w:rsidR="00882CBE">
        <w:t>.</w:t>
      </w:r>
      <w:r w:rsidR="00586EBA">
        <w:t xml:space="preserve"> </w:t>
      </w:r>
      <w:r w:rsidR="007311F4">
        <w:t>Never</w:t>
      </w:r>
      <w:r w:rsidR="00816EA7">
        <w:t>theless, the</w:t>
      </w:r>
      <w:r w:rsidR="00600B64">
        <w:t xml:space="preserve"> multilevel approach and adaptability </w:t>
      </w:r>
      <w:r w:rsidR="00816EA7">
        <w:t xml:space="preserve">of MST </w:t>
      </w:r>
      <w:r w:rsidR="00A40BF2">
        <w:t>to different settings elevates its</w:t>
      </w:r>
      <w:r w:rsidR="00600B64">
        <w:t xml:space="preserve"> unique attraction</w:t>
      </w:r>
      <w:r w:rsidR="00180200">
        <w:t xml:space="preserve"> as</w:t>
      </w:r>
      <w:r w:rsidR="00C611DD">
        <w:t xml:space="preserve"> a</w:t>
      </w:r>
      <w:r w:rsidR="00D854EC">
        <w:t xml:space="preserve"> potential</w:t>
      </w:r>
      <w:r w:rsidR="00180200">
        <w:t xml:space="preserve"> intervention </w:t>
      </w:r>
      <w:r w:rsidR="00D854EC">
        <w:t>program to be ad</w:t>
      </w:r>
      <w:r w:rsidR="00132EEB">
        <w:t>a</w:t>
      </w:r>
      <w:r w:rsidR="00D854EC">
        <w:t>pted</w:t>
      </w:r>
      <w:r w:rsidR="00180200">
        <w:t xml:space="preserve"> in Ghana </w:t>
      </w:r>
      <w:r w:rsidR="00BA28E4">
        <w:t xml:space="preserve">given </w:t>
      </w:r>
      <w:r w:rsidR="00180200">
        <w:t xml:space="preserve">the evidence from the present study. </w:t>
      </w:r>
    </w:p>
    <w:p w14:paraId="45165BD4" w14:textId="3BBFFB5B" w:rsidR="000022F8" w:rsidRPr="00A3054C" w:rsidRDefault="001C5539" w:rsidP="00A3054C">
      <w:pPr>
        <w:spacing w:line="480" w:lineRule="auto"/>
        <w:ind w:firstLine="720"/>
        <w:jc w:val="both"/>
        <w:rPr>
          <w:lang w:val="en-GB"/>
        </w:rPr>
      </w:pPr>
      <w:r w:rsidRPr="00E4108A">
        <w:rPr>
          <w:lang w:val="en-GB"/>
        </w:rPr>
        <w:t>Perhaps the most important finding in this study is that a constellation of</w:t>
      </w:r>
      <w:r w:rsidR="001F6C92">
        <w:rPr>
          <w:lang w:val="en-GB"/>
        </w:rPr>
        <w:t xml:space="preserve"> factors</w:t>
      </w:r>
      <w:r w:rsidR="00A30863">
        <w:rPr>
          <w:lang w:val="en-GB"/>
        </w:rPr>
        <w:t>, particularly in the family domain,</w:t>
      </w:r>
      <w:r w:rsidR="001F6C92">
        <w:rPr>
          <w:lang w:val="en-GB"/>
        </w:rPr>
        <w:t xml:space="preserve"> may be involved in</w:t>
      </w:r>
      <w:r w:rsidRPr="00E4108A">
        <w:rPr>
          <w:lang w:val="en-GB"/>
        </w:rPr>
        <w:t xml:space="preserve"> explaining juvenile sex</w:t>
      </w:r>
      <w:r w:rsidR="002E3CF2">
        <w:rPr>
          <w:lang w:val="en-GB"/>
        </w:rPr>
        <w:t>ual</w:t>
      </w:r>
      <w:r w:rsidRPr="00E4108A">
        <w:rPr>
          <w:lang w:val="en-GB"/>
        </w:rPr>
        <w:t xml:space="preserve"> offending </w:t>
      </w:r>
      <w:r w:rsidRPr="00C46DD5">
        <w:rPr>
          <w:lang w:val="en-GB"/>
        </w:rPr>
        <w:t>(</w:t>
      </w:r>
      <w:r w:rsidR="001F6C92" w:rsidRPr="00C46DD5">
        <w:rPr>
          <w:lang w:val="en-GB"/>
        </w:rPr>
        <w:t xml:space="preserve">Kaufman &amp; Zigler, </w:t>
      </w:r>
      <w:r w:rsidR="004B0C13" w:rsidRPr="00C46DD5">
        <w:rPr>
          <w:lang w:val="en-GB"/>
        </w:rPr>
        <w:t>1987</w:t>
      </w:r>
      <w:r w:rsidRPr="00E4108A">
        <w:rPr>
          <w:lang w:val="en-GB"/>
        </w:rPr>
        <w:t xml:space="preserve">). This is an important revelation given that the majority </w:t>
      </w:r>
      <w:r w:rsidR="004B0C13">
        <w:rPr>
          <w:lang w:val="en-GB"/>
        </w:rPr>
        <w:t xml:space="preserve">of </w:t>
      </w:r>
      <w:r w:rsidRPr="00E4108A">
        <w:rPr>
          <w:lang w:val="en-GB"/>
        </w:rPr>
        <w:t>research on juvenile sex</w:t>
      </w:r>
      <w:r w:rsidR="002E3CF2">
        <w:rPr>
          <w:lang w:val="en-GB"/>
        </w:rPr>
        <w:t>ual</w:t>
      </w:r>
      <w:r w:rsidRPr="00E4108A">
        <w:rPr>
          <w:lang w:val="en-GB"/>
        </w:rPr>
        <w:t xml:space="preserve"> offending </w:t>
      </w:r>
      <w:r w:rsidR="009362D0" w:rsidRPr="00E4108A">
        <w:rPr>
          <w:lang w:val="en-GB"/>
        </w:rPr>
        <w:t xml:space="preserve">and therapeutic intervention </w:t>
      </w:r>
      <w:r w:rsidRPr="00E4108A">
        <w:rPr>
          <w:lang w:val="en-GB"/>
        </w:rPr>
        <w:t>tend to foc</w:t>
      </w:r>
      <w:r w:rsidR="009362D0" w:rsidRPr="00E4108A">
        <w:rPr>
          <w:lang w:val="en-GB"/>
        </w:rPr>
        <w:t xml:space="preserve">us on one or a few risk factors. </w:t>
      </w:r>
      <w:r w:rsidR="00FF5CA2" w:rsidRPr="00E4108A">
        <w:rPr>
          <w:lang w:val="en-GB"/>
        </w:rPr>
        <w:t>The evidence in this study suggest</w:t>
      </w:r>
      <w:r w:rsidR="004B0C13">
        <w:rPr>
          <w:lang w:val="en-GB"/>
        </w:rPr>
        <w:t>s that</w:t>
      </w:r>
      <w:r w:rsidR="00FF5CA2" w:rsidRPr="00E4108A">
        <w:rPr>
          <w:lang w:val="en-GB"/>
        </w:rPr>
        <w:t xml:space="preserve"> such narrow </w:t>
      </w:r>
      <w:r w:rsidR="00FB71DA">
        <w:rPr>
          <w:lang w:val="en-GB"/>
        </w:rPr>
        <w:t>focus</w:t>
      </w:r>
      <w:r w:rsidR="00FF5CA2" w:rsidRPr="00E4108A">
        <w:rPr>
          <w:lang w:val="en-GB"/>
        </w:rPr>
        <w:t xml:space="preserve"> fail to identify robust explanatory factors for juvenile sexual violence. </w:t>
      </w:r>
      <w:r w:rsidR="00EA0286" w:rsidRPr="00E4108A">
        <w:rPr>
          <w:lang w:val="en-GB"/>
        </w:rPr>
        <w:t>For effective intervention future research should measure a broad range of risk factors</w:t>
      </w:r>
      <w:r w:rsidR="00FB71DA">
        <w:rPr>
          <w:lang w:val="en-GB"/>
        </w:rPr>
        <w:t xml:space="preserve"> in multiple domains</w:t>
      </w:r>
      <w:r w:rsidR="00EA0286" w:rsidRPr="00E4108A">
        <w:rPr>
          <w:lang w:val="en-GB"/>
        </w:rPr>
        <w:t xml:space="preserve"> to </w:t>
      </w:r>
      <w:r w:rsidR="004B0C13">
        <w:rPr>
          <w:lang w:val="en-GB"/>
        </w:rPr>
        <w:t xml:space="preserve">help identify robust explanatory </w:t>
      </w:r>
      <w:r w:rsidR="00EA0286" w:rsidRPr="00E4108A">
        <w:rPr>
          <w:lang w:val="en-GB"/>
        </w:rPr>
        <w:t>factors for juvenile sex</w:t>
      </w:r>
      <w:r w:rsidR="002E3CF2">
        <w:rPr>
          <w:lang w:val="en-GB"/>
        </w:rPr>
        <w:t>ual</w:t>
      </w:r>
      <w:r w:rsidR="00EA0286" w:rsidRPr="00E4108A">
        <w:rPr>
          <w:lang w:val="en-GB"/>
        </w:rPr>
        <w:t xml:space="preserve"> offending</w:t>
      </w:r>
      <w:r w:rsidR="004B0C13">
        <w:rPr>
          <w:lang w:val="en-GB"/>
        </w:rPr>
        <w:t xml:space="preserve"> in</w:t>
      </w:r>
      <w:r w:rsidR="00EA0286" w:rsidRPr="00E4108A">
        <w:rPr>
          <w:lang w:val="en-GB"/>
        </w:rPr>
        <w:t xml:space="preserve"> specific social c</w:t>
      </w:r>
      <w:r w:rsidR="004035F5" w:rsidRPr="00E4108A">
        <w:rPr>
          <w:lang w:val="en-GB"/>
        </w:rPr>
        <w:t>ontext</w:t>
      </w:r>
      <w:r w:rsidR="009476D4">
        <w:rPr>
          <w:lang w:val="en-GB"/>
        </w:rPr>
        <w:t>s</w:t>
      </w:r>
      <w:r w:rsidR="004035F5" w:rsidRPr="00E4108A">
        <w:rPr>
          <w:lang w:val="en-GB"/>
        </w:rPr>
        <w:t xml:space="preserve">. </w:t>
      </w:r>
      <w:r w:rsidR="00EA01B8">
        <w:rPr>
          <w:lang w:val="en-GB"/>
        </w:rPr>
        <w:t>Similarly, it</w:t>
      </w:r>
      <w:r w:rsidR="00051735" w:rsidRPr="00E4108A">
        <w:rPr>
          <w:lang w:val="en-GB"/>
        </w:rPr>
        <w:t xml:space="preserve"> i</w:t>
      </w:r>
      <w:r w:rsidR="00EA01B8">
        <w:rPr>
          <w:lang w:val="en-GB"/>
        </w:rPr>
        <w:t>s</w:t>
      </w:r>
      <w:r w:rsidR="00231A69" w:rsidRPr="00E4108A">
        <w:rPr>
          <w:lang w:val="en-GB"/>
        </w:rPr>
        <w:t xml:space="preserve"> important </w:t>
      </w:r>
      <w:r w:rsidR="009476D4">
        <w:rPr>
          <w:lang w:val="en-GB"/>
        </w:rPr>
        <w:t xml:space="preserve">not </w:t>
      </w:r>
      <w:r w:rsidR="00F21970" w:rsidRPr="00E4108A">
        <w:rPr>
          <w:lang w:val="en-GB"/>
        </w:rPr>
        <w:t xml:space="preserve">only </w:t>
      </w:r>
      <w:r w:rsidR="00231A69" w:rsidRPr="00E4108A">
        <w:rPr>
          <w:lang w:val="en-GB"/>
        </w:rPr>
        <w:t xml:space="preserve">to examine </w:t>
      </w:r>
      <w:r w:rsidR="00F21970" w:rsidRPr="00E4108A">
        <w:rPr>
          <w:lang w:val="en-GB"/>
        </w:rPr>
        <w:t xml:space="preserve">multilevel factors but also situational factors as well as factors that </w:t>
      </w:r>
      <w:r w:rsidR="00346228" w:rsidRPr="00E4108A">
        <w:rPr>
          <w:lang w:val="en-GB"/>
        </w:rPr>
        <w:t xml:space="preserve">interact to increase risk for juvenile sexual violence. </w:t>
      </w:r>
      <w:r w:rsidR="00F21970" w:rsidRPr="00E4108A">
        <w:rPr>
          <w:lang w:val="en-GB"/>
        </w:rPr>
        <w:t xml:space="preserve"> </w:t>
      </w:r>
    </w:p>
    <w:p w14:paraId="3F58C9A5" w14:textId="49A75A62" w:rsidR="00794521" w:rsidRDefault="00794521" w:rsidP="00A3054C">
      <w:pPr>
        <w:pStyle w:val="Heading1"/>
      </w:pPr>
      <w:r>
        <w:lastRenderedPageBreak/>
        <w:t>References</w:t>
      </w:r>
    </w:p>
    <w:p w14:paraId="2604E0B0" w14:textId="77777777" w:rsidR="00AD736B" w:rsidRDefault="00AD736B" w:rsidP="00695024">
      <w:pPr>
        <w:widowControl w:val="0"/>
        <w:autoSpaceDE w:val="0"/>
        <w:autoSpaceDN w:val="0"/>
        <w:adjustRightInd w:val="0"/>
        <w:spacing w:after="0"/>
        <w:rPr>
          <w:b/>
        </w:rPr>
      </w:pPr>
    </w:p>
    <w:p w14:paraId="30458719" w14:textId="77777777" w:rsidR="00397805" w:rsidRDefault="008067F7" w:rsidP="00397805">
      <w:pPr>
        <w:widowControl w:val="0"/>
        <w:autoSpaceDE w:val="0"/>
        <w:autoSpaceDN w:val="0"/>
        <w:adjustRightInd w:val="0"/>
        <w:spacing w:after="0" w:line="480" w:lineRule="auto"/>
        <w:ind w:left="720" w:hanging="720"/>
      </w:pPr>
      <w:r w:rsidRPr="00E93BBA">
        <w:t xml:space="preserve">Abel, G., Becker, J., &amp; Cunningham-Rathner, J. (1984). Complications, consent, and cognitions in sex between children and adults. </w:t>
      </w:r>
      <w:r w:rsidRPr="00E93BBA">
        <w:rPr>
          <w:i/>
        </w:rPr>
        <w:t>International Journal of Law and Psychiatry</w:t>
      </w:r>
      <w:r w:rsidRPr="00E93BBA">
        <w:t>,</w:t>
      </w:r>
      <w:r w:rsidRPr="00E93BBA">
        <w:rPr>
          <w:i/>
        </w:rPr>
        <w:t xml:space="preserve"> 7,</w:t>
      </w:r>
      <w:r w:rsidRPr="00E93BBA">
        <w:t xml:space="preserve"> 89-103.</w:t>
      </w:r>
      <w:r w:rsidR="005D58B2" w:rsidRPr="00E93BBA">
        <w:t xml:space="preserve"> doi</w:t>
      </w:r>
      <w:r w:rsidR="005D58B2" w:rsidRPr="00BB788D">
        <w:t>:</w:t>
      </w:r>
      <w:hyperlink r:id="rId8" w:tgtFrame="_blank" w:history="1">
        <w:r w:rsidR="005D58B2" w:rsidRPr="00BB788D">
          <w:rPr>
            <w:rStyle w:val="Hyperlink"/>
            <w:color w:val="auto"/>
            <w:u w:val="none"/>
          </w:rPr>
          <w:t>10.1016/0160-2527(84)90008-6</w:t>
        </w:r>
      </w:hyperlink>
    </w:p>
    <w:p w14:paraId="1B01A574" w14:textId="45FCC85B" w:rsidR="00397805" w:rsidRPr="00827EE7" w:rsidRDefault="00397805" w:rsidP="00397805">
      <w:pPr>
        <w:widowControl w:val="0"/>
        <w:autoSpaceDE w:val="0"/>
        <w:autoSpaceDN w:val="0"/>
        <w:adjustRightInd w:val="0"/>
        <w:spacing w:after="0" w:line="480" w:lineRule="auto"/>
        <w:ind w:left="720" w:hanging="720"/>
      </w:pPr>
      <w:r w:rsidRPr="00827EE7">
        <w:rPr>
          <w:color w:val="231F20"/>
        </w:rPr>
        <w:t>Agyei-Mensah, S., &amp; Owusu, G. (2009). Segregated by neighborhoods? A portrait of ethnic diversity</w:t>
      </w:r>
      <w:r w:rsidRPr="00827EE7">
        <w:t xml:space="preserve"> </w:t>
      </w:r>
      <w:r w:rsidRPr="00827EE7">
        <w:rPr>
          <w:color w:val="231F20"/>
        </w:rPr>
        <w:t>in the neighborhoods of the Accra Metropolitan Area, Ghana. Population, Space and Place, 16,</w:t>
      </w:r>
      <w:r w:rsidRPr="00827EE7">
        <w:t xml:space="preserve"> </w:t>
      </w:r>
      <w:r w:rsidRPr="00827EE7">
        <w:rPr>
          <w:color w:val="231F20"/>
        </w:rPr>
        <w:t>499–516.</w:t>
      </w:r>
    </w:p>
    <w:p w14:paraId="6B7B1DEF"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Akyeampong, E. (1996). </w:t>
      </w:r>
      <w:r w:rsidRPr="008F6541">
        <w:rPr>
          <w:i/>
        </w:rPr>
        <w:t>Drink, Power and Cultural Change: A Social History of Alcohol in Ghana, c.1800 to Recent Times</w:t>
      </w:r>
      <w:r w:rsidRPr="008F6541">
        <w:t xml:space="preserve">. Portsmouth: Heinemann. </w:t>
      </w:r>
    </w:p>
    <w:p w14:paraId="6D384485"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Anarfi, J. K., Kwankye, S., Ababio, O-M, &amp; Tiemoko, R. (2003). Migration from and to Ghana: A background paper. Working Paper C4, Development Research Centre on Migration, Globalisation and Poverty, Brighton: University of Sussex.</w:t>
      </w:r>
    </w:p>
    <w:p w14:paraId="22A99555"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Assimeng, M. (1981). </w:t>
      </w:r>
      <w:r w:rsidRPr="008F6541">
        <w:rPr>
          <w:i/>
          <w:iCs/>
          <w:color w:val="000000"/>
        </w:rPr>
        <w:t xml:space="preserve">The social structure of Ghana: A study in persistence and change. </w:t>
      </w:r>
      <w:r w:rsidRPr="008F6541">
        <w:rPr>
          <w:color w:val="000000"/>
        </w:rPr>
        <w:t>Accra: Ghana Publishing.</w:t>
      </w:r>
    </w:p>
    <w:p w14:paraId="5ED2B0D3"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Becker, J. V., Cunningham-Rathner, J., &amp; Kaplan, M. S. (1986). Adolescent sexual offenders: Demographics, criminal and sexual histories, and recommendations for reducing future offenses. </w:t>
      </w:r>
      <w:r w:rsidRPr="008F6541">
        <w:rPr>
          <w:i/>
        </w:rPr>
        <w:t>Journal of Interpersonal Violence</w:t>
      </w:r>
      <w:r w:rsidRPr="008F6541">
        <w:t xml:space="preserve">, </w:t>
      </w:r>
      <w:r w:rsidRPr="008F6541">
        <w:rPr>
          <w:i/>
        </w:rPr>
        <w:t>1,</w:t>
      </w:r>
      <w:r w:rsidRPr="008F6541">
        <w:t xml:space="preserve"> 431-445. </w:t>
      </w:r>
      <w:r>
        <w:t>doi:</w:t>
      </w:r>
      <w:r w:rsidRPr="003E5E8F">
        <w:t>10.1177/088626086001004003</w:t>
      </w:r>
    </w:p>
    <w:p w14:paraId="53D66B6A"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Beech, A. R., &amp; Craig, L. A. (2012). The current status of static and dynamic risk factors in sexual offender risk assessment. </w:t>
      </w:r>
      <w:r w:rsidRPr="008F6541">
        <w:rPr>
          <w:i/>
        </w:rPr>
        <w:t>Journal of Aggression, Conflict and Peace Research</w:t>
      </w:r>
      <w:r w:rsidRPr="008F6541">
        <w:t xml:space="preserve">, </w:t>
      </w:r>
      <w:r w:rsidRPr="008F6541">
        <w:rPr>
          <w:i/>
        </w:rPr>
        <w:t>4,</w:t>
      </w:r>
      <w:r w:rsidRPr="008F6541">
        <w:t xml:space="preserve"> 169-185.</w:t>
      </w:r>
      <w:r>
        <w:t xml:space="preserve"> doi:</w:t>
      </w:r>
      <w:r w:rsidRPr="006919F2">
        <w:t>10.1108/17596591211270671</w:t>
      </w:r>
    </w:p>
    <w:p w14:paraId="2D0DBF8A" w14:textId="526DD1DC" w:rsidR="008067F7" w:rsidRPr="008F6541" w:rsidRDefault="008067F7" w:rsidP="0008228D">
      <w:pPr>
        <w:widowControl w:val="0"/>
        <w:autoSpaceDE w:val="0"/>
        <w:autoSpaceDN w:val="0"/>
        <w:adjustRightInd w:val="0"/>
        <w:spacing w:after="0" w:line="480" w:lineRule="auto"/>
        <w:ind w:left="720" w:hanging="720"/>
      </w:pPr>
      <w:r w:rsidRPr="008F6541">
        <w:t>Bentovim, A. (2002). Preventing sexually abused young people from becoming abusers, and treating the victimization experiences of young people who offe</w:t>
      </w:r>
      <w:r w:rsidR="001E2A5C">
        <w:t>nd sexually.</w:t>
      </w:r>
      <w:r w:rsidRPr="008F6541">
        <w:t xml:space="preserve"> </w:t>
      </w:r>
      <w:r w:rsidRPr="00E05C81">
        <w:rPr>
          <w:i/>
        </w:rPr>
        <w:t>Child Abuse &amp; Neglect</w:t>
      </w:r>
      <w:r w:rsidRPr="00E05C81">
        <w:t xml:space="preserve">, </w:t>
      </w:r>
      <w:r w:rsidRPr="00E05C81">
        <w:rPr>
          <w:i/>
        </w:rPr>
        <w:t>26,</w:t>
      </w:r>
      <w:r w:rsidRPr="00E05C81">
        <w:t xml:space="preserve"> 661-678.</w:t>
      </w:r>
    </w:p>
    <w:p w14:paraId="0379EDF9" w14:textId="3C91487F" w:rsidR="008067F7" w:rsidRPr="00F6780D" w:rsidRDefault="008067F7" w:rsidP="0008228D">
      <w:pPr>
        <w:widowControl w:val="0"/>
        <w:autoSpaceDE w:val="0"/>
        <w:autoSpaceDN w:val="0"/>
        <w:adjustRightInd w:val="0"/>
        <w:spacing w:after="0" w:line="480" w:lineRule="auto"/>
        <w:ind w:left="720" w:hanging="720"/>
      </w:pPr>
      <w:r w:rsidRPr="008F6541">
        <w:lastRenderedPageBreak/>
        <w:t xml:space="preserve">Bentovim, A. and Williams, B. (1998). Children and adolescents: victims who become perpetrators. </w:t>
      </w:r>
      <w:r w:rsidRPr="008F6541">
        <w:rPr>
          <w:i/>
        </w:rPr>
        <w:t>Advances in Psychiatric Treatment</w:t>
      </w:r>
      <w:r w:rsidRPr="008F6541">
        <w:t>,</w:t>
      </w:r>
      <w:r w:rsidRPr="008F6541">
        <w:rPr>
          <w:i/>
        </w:rPr>
        <w:t xml:space="preserve"> 4,</w:t>
      </w:r>
      <w:r w:rsidRPr="008F6541">
        <w:t xml:space="preserve"> 101-107.</w:t>
      </w:r>
      <w:r w:rsidR="00E05C81">
        <w:t xml:space="preserve"> </w:t>
      </w:r>
    </w:p>
    <w:p w14:paraId="77AB1EF4" w14:textId="50A3991C" w:rsidR="008067F7" w:rsidRPr="008F6541" w:rsidRDefault="008067F7" w:rsidP="0008228D">
      <w:pPr>
        <w:widowControl w:val="0"/>
        <w:autoSpaceDE w:val="0"/>
        <w:autoSpaceDN w:val="0"/>
        <w:adjustRightInd w:val="0"/>
        <w:spacing w:after="0" w:line="480" w:lineRule="auto"/>
        <w:ind w:left="720" w:hanging="720"/>
      </w:pPr>
      <w:r w:rsidRPr="008F6541">
        <w:t xml:space="preserve">Black, D. A., Heyman, R. E., &amp; Slep, A. M. S. (2001). Risk factors for child sexual abuse. </w:t>
      </w:r>
      <w:r w:rsidRPr="008F6541">
        <w:rPr>
          <w:i/>
        </w:rPr>
        <w:t>Aggression and Violent Behavior</w:t>
      </w:r>
      <w:r w:rsidRPr="008F6541">
        <w:t xml:space="preserve">, </w:t>
      </w:r>
      <w:r w:rsidRPr="008F6541">
        <w:rPr>
          <w:i/>
        </w:rPr>
        <w:t>6,</w:t>
      </w:r>
      <w:r w:rsidRPr="008F6541">
        <w:t xml:space="preserve"> 203-229. </w:t>
      </w:r>
    </w:p>
    <w:p w14:paraId="7ACF6B00" w14:textId="3BC5E674" w:rsidR="008067F7" w:rsidRPr="008F6541" w:rsidRDefault="008067F7" w:rsidP="0008228D">
      <w:pPr>
        <w:widowControl w:val="0"/>
        <w:autoSpaceDE w:val="0"/>
        <w:autoSpaceDN w:val="0"/>
        <w:adjustRightInd w:val="0"/>
        <w:spacing w:after="0" w:line="480" w:lineRule="auto"/>
        <w:ind w:left="720" w:hanging="720"/>
      </w:pPr>
      <w:r w:rsidRPr="008F6541">
        <w:rPr>
          <w:color w:val="231F20"/>
        </w:rPr>
        <w:t xml:space="preserve">Blaske, D. M., Borduin, C. M., Henggeler, S. W., &amp; Mann, B. J. (1989). Individual, family, and peer characteristics of adolescent sex offenders and assaultive offenders. </w:t>
      </w:r>
      <w:r w:rsidRPr="008F6541">
        <w:rPr>
          <w:i/>
          <w:color w:val="231F20"/>
        </w:rPr>
        <w:t>Developmental Psychology</w:t>
      </w:r>
      <w:r w:rsidRPr="008F6541">
        <w:rPr>
          <w:color w:val="231F20"/>
        </w:rPr>
        <w:t xml:space="preserve">, </w:t>
      </w:r>
      <w:r w:rsidRPr="008F6541">
        <w:rPr>
          <w:i/>
          <w:color w:val="231F20"/>
        </w:rPr>
        <w:t>25,</w:t>
      </w:r>
      <w:r>
        <w:rPr>
          <w:color w:val="231F20"/>
        </w:rPr>
        <w:t xml:space="preserve"> 846-</w:t>
      </w:r>
      <w:r w:rsidR="00AF0366">
        <w:rPr>
          <w:color w:val="231F20"/>
        </w:rPr>
        <w:t xml:space="preserve">855. </w:t>
      </w:r>
    </w:p>
    <w:p w14:paraId="0248E2A7"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Boakye, K. E. (2009a). Attitudes toward rape and victims of rape: A test of the feminist and attribution theories in Ghana. </w:t>
      </w:r>
      <w:r w:rsidRPr="008F6541">
        <w:rPr>
          <w:i/>
        </w:rPr>
        <w:t>Journal of Interpersonal Violence</w:t>
      </w:r>
      <w:r w:rsidRPr="008F6541">
        <w:t xml:space="preserve">, </w:t>
      </w:r>
      <w:r w:rsidRPr="008F6541">
        <w:rPr>
          <w:i/>
        </w:rPr>
        <w:t>24,</w:t>
      </w:r>
      <w:r w:rsidRPr="008F6541">
        <w:t xml:space="preserve"> 1613-51.</w:t>
      </w:r>
      <w:r>
        <w:t xml:space="preserve"> </w:t>
      </w:r>
      <w:r w:rsidRPr="00FD5931">
        <w:t>doi: 10.1177/0886260509331493</w:t>
      </w:r>
    </w:p>
    <w:p w14:paraId="170E71E3" w14:textId="77777777" w:rsidR="00C867BD" w:rsidRDefault="008067F7" w:rsidP="00404567">
      <w:pPr>
        <w:widowControl w:val="0"/>
        <w:autoSpaceDE w:val="0"/>
        <w:autoSpaceDN w:val="0"/>
        <w:adjustRightInd w:val="0"/>
        <w:spacing w:after="0" w:line="480" w:lineRule="auto"/>
        <w:ind w:left="720" w:hanging="720"/>
        <w:rPr>
          <w:rStyle w:val="Hyperlink"/>
          <w:color w:val="auto"/>
          <w:u w:val="none"/>
        </w:rPr>
      </w:pPr>
      <w:r w:rsidRPr="008F6541">
        <w:rPr>
          <w:color w:val="000000"/>
        </w:rPr>
        <w:t xml:space="preserve">Boakye, K. E. (2009b). Culture and nondisclosure of child sexual abuse in Ghana: A theoretical and empirical exploration. </w:t>
      </w:r>
      <w:r w:rsidRPr="008F6541">
        <w:rPr>
          <w:i/>
          <w:iCs/>
          <w:color w:val="000000"/>
        </w:rPr>
        <w:t>Law &amp; Social Inquiry</w:t>
      </w:r>
      <w:r w:rsidRPr="008F6541">
        <w:rPr>
          <w:color w:val="000000"/>
        </w:rPr>
        <w:t xml:space="preserve">, </w:t>
      </w:r>
      <w:r w:rsidRPr="008F6541">
        <w:rPr>
          <w:i/>
          <w:iCs/>
          <w:color w:val="000000"/>
        </w:rPr>
        <w:t>34</w:t>
      </w:r>
      <w:r w:rsidRPr="008F6541">
        <w:rPr>
          <w:i/>
          <w:color w:val="000000"/>
        </w:rPr>
        <w:t>,</w:t>
      </w:r>
      <w:r w:rsidRPr="008F6541">
        <w:rPr>
          <w:color w:val="000000"/>
        </w:rPr>
        <w:t xml:space="preserve"> 951-979. </w:t>
      </w:r>
      <w:r w:rsidR="00BE33A9" w:rsidRPr="00BE33A9">
        <w:t xml:space="preserve">doi: </w:t>
      </w:r>
      <w:hyperlink r:id="rId9" w:history="1">
        <w:r w:rsidR="00BE33A9" w:rsidRPr="00BE33A9">
          <w:rPr>
            <w:rStyle w:val="Hyperlink"/>
            <w:color w:val="auto"/>
            <w:u w:val="none"/>
          </w:rPr>
          <w:t>10.1111/j.1747-4469.2009.01170.x</w:t>
        </w:r>
      </w:hyperlink>
    </w:p>
    <w:p w14:paraId="4E1037EA" w14:textId="2D60AC24" w:rsidR="001B510B" w:rsidRPr="002A3A4D" w:rsidRDefault="00C867BD" w:rsidP="00C867BD">
      <w:pPr>
        <w:widowControl w:val="0"/>
        <w:autoSpaceDE w:val="0"/>
        <w:autoSpaceDN w:val="0"/>
        <w:adjustRightInd w:val="0"/>
        <w:spacing w:after="0" w:line="480" w:lineRule="auto"/>
        <w:ind w:left="720" w:hanging="720"/>
      </w:pPr>
      <w:r w:rsidRPr="00404567">
        <w:rPr>
          <w:color w:val="231F20"/>
        </w:rPr>
        <w:t xml:space="preserve">Boakye, K. E. (2010). </w:t>
      </w:r>
      <w:r w:rsidRPr="00404567">
        <w:rPr>
          <w:i/>
          <w:color w:val="231F20"/>
        </w:rPr>
        <w:t>Juvenile delinquency in Ghana: A cross-cultural comparative study of offenders</w:t>
      </w:r>
      <w:r w:rsidRPr="00404567">
        <w:rPr>
          <w:i/>
        </w:rPr>
        <w:t xml:space="preserve"> </w:t>
      </w:r>
      <w:r w:rsidRPr="00404567">
        <w:rPr>
          <w:i/>
          <w:color w:val="231F20"/>
        </w:rPr>
        <w:t>and nonoffenders</w:t>
      </w:r>
      <w:r w:rsidRPr="00404567">
        <w:rPr>
          <w:color w:val="231F20"/>
        </w:rPr>
        <w:t xml:space="preserve"> (Unpublished doctoral dissertation). Institute of Criminology, University</w:t>
      </w:r>
      <w:r w:rsidRPr="002A3A4D">
        <w:t xml:space="preserve"> </w:t>
      </w:r>
      <w:r w:rsidRPr="00404567">
        <w:rPr>
          <w:color w:val="231F20"/>
        </w:rPr>
        <w:t>of Cambridge, Cambridge.</w:t>
      </w:r>
    </w:p>
    <w:p w14:paraId="15993010" w14:textId="77777777" w:rsidR="002A3A4D" w:rsidRDefault="008067F7" w:rsidP="00404567">
      <w:pPr>
        <w:widowControl w:val="0"/>
        <w:autoSpaceDE w:val="0"/>
        <w:autoSpaceDN w:val="0"/>
        <w:adjustRightInd w:val="0"/>
        <w:spacing w:after="0" w:line="480" w:lineRule="auto"/>
        <w:ind w:left="720" w:hanging="720"/>
      </w:pPr>
      <w:r w:rsidRPr="008F6541">
        <w:t xml:space="preserve">Boakye, K. E. (2013). Correlates and predictors of juvenile delinquency in Ghana. </w:t>
      </w:r>
      <w:r w:rsidRPr="008F6541">
        <w:rPr>
          <w:i/>
        </w:rPr>
        <w:t>International Journal of Comparative and Applied Criminal Justice, 37,</w:t>
      </w:r>
      <w:r w:rsidRPr="008F6541">
        <w:t xml:space="preserve"> 257-278.</w:t>
      </w:r>
      <w:r>
        <w:t xml:space="preserve"> </w:t>
      </w:r>
      <w:r w:rsidRPr="00990D2D">
        <w:t>doi:10.1080/01924036.2013.792149</w:t>
      </w:r>
    </w:p>
    <w:p w14:paraId="2DDA05FB" w14:textId="293336E1" w:rsidR="002A3A4D" w:rsidRPr="0066392A" w:rsidRDefault="002A3A4D" w:rsidP="002A3A4D">
      <w:pPr>
        <w:widowControl w:val="0"/>
        <w:autoSpaceDE w:val="0"/>
        <w:autoSpaceDN w:val="0"/>
        <w:adjustRightInd w:val="0"/>
        <w:spacing w:after="0" w:line="480" w:lineRule="auto"/>
        <w:ind w:left="720" w:hanging="720"/>
      </w:pPr>
      <w:r w:rsidRPr="00404567">
        <w:rPr>
          <w:color w:val="131413"/>
        </w:rPr>
        <w:t>Borduin, C. M., Schaeffer, C. M., &amp; Heiblum, N. (2009). A randomized clinical trial of multisystemic therapy</w:t>
      </w:r>
      <w:r w:rsidRPr="0066392A">
        <w:t xml:space="preserve"> </w:t>
      </w:r>
      <w:r w:rsidRPr="00404567">
        <w:rPr>
          <w:color w:val="131413"/>
        </w:rPr>
        <w:t xml:space="preserve">with juvenile sexual offenders: effects on youth social ecology and criminal activity. </w:t>
      </w:r>
      <w:r w:rsidRPr="00404567">
        <w:rPr>
          <w:i/>
          <w:color w:val="131413"/>
        </w:rPr>
        <w:t>Journal of</w:t>
      </w:r>
      <w:r w:rsidRPr="00404567">
        <w:rPr>
          <w:i/>
        </w:rPr>
        <w:t xml:space="preserve"> </w:t>
      </w:r>
      <w:r w:rsidRPr="00404567">
        <w:rPr>
          <w:i/>
          <w:color w:val="131413"/>
        </w:rPr>
        <w:t>Consulting and Clinical Psychology</w:t>
      </w:r>
      <w:r w:rsidRPr="00404567">
        <w:rPr>
          <w:color w:val="131413"/>
        </w:rPr>
        <w:t xml:space="preserve">, </w:t>
      </w:r>
      <w:r w:rsidRPr="00404567">
        <w:rPr>
          <w:i/>
          <w:color w:val="131413"/>
        </w:rPr>
        <w:t>77</w:t>
      </w:r>
      <w:r w:rsidRPr="00404567">
        <w:rPr>
          <w:color w:val="131413"/>
        </w:rPr>
        <w:t>, 26–37.</w:t>
      </w:r>
      <w:r w:rsidR="0066392A" w:rsidRPr="0066392A">
        <w:rPr>
          <w:color w:val="131413"/>
        </w:rPr>
        <w:t xml:space="preserve"> </w:t>
      </w:r>
      <w:r w:rsidR="0066392A" w:rsidRPr="00404567">
        <w:t>doi: 10.1037/a0013035</w:t>
      </w:r>
    </w:p>
    <w:p w14:paraId="3DD321D6" w14:textId="77777777" w:rsidR="008067F7" w:rsidRPr="008F6541" w:rsidRDefault="008067F7" w:rsidP="0008228D">
      <w:pPr>
        <w:widowControl w:val="0"/>
        <w:autoSpaceDE w:val="0"/>
        <w:autoSpaceDN w:val="0"/>
        <w:adjustRightInd w:val="0"/>
        <w:spacing w:after="0" w:line="480" w:lineRule="auto"/>
        <w:ind w:left="720" w:hanging="720"/>
      </w:pPr>
      <w:r w:rsidRPr="008F6541">
        <w:t>Burton, D.L. (2003).</w:t>
      </w:r>
      <w:r w:rsidRPr="008F6541">
        <w:rPr>
          <w:b/>
        </w:rPr>
        <w:t xml:space="preserve"> </w:t>
      </w:r>
      <w:r w:rsidRPr="008F6541">
        <w:t xml:space="preserve">Male adolescents: Sexual victimization and subsequent </w:t>
      </w:r>
      <w:r w:rsidRPr="008F6541">
        <w:lastRenderedPageBreak/>
        <w:t xml:space="preserve">sexual abuse. </w:t>
      </w:r>
      <w:r w:rsidRPr="008F6541">
        <w:rPr>
          <w:i/>
        </w:rPr>
        <w:t>Child and</w:t>
      </w:r>
      <w:r w:rsidRPr="008F6541">
        <w:t xml:space="preserve"> </w:t>
      </w:r>
      <w:r w:rsidRPr="008F6541">
        <w:rPr>
          <w:i/>
        </w:rPr>
        <w:t>Adolescent Social Work Journal</w:t>
      </w:r>
      <w:r w:rsidRPr="008F6541">
        <w:t xml:space="preserve">, </w:t>
      </w:r>
      <w:r w:rsidRPr="008F6541">
        <w:rPr>
          <w:i/>
        </w:rPr>
        <w:t>20,</w:t>
      </w:r>
      <w:r w:rsidRPr="008F6541">
        <w:t xml:space="preserve"> 277-296.</w:t>
      </w:r>
    </w:p>
    <w:p w14:paraId="67C5EF9F" w14:textId="1F5E144E" w:rsidR="008067F7" w:rsidRPr="008F6541" w:rsidRDefault="008067F7" w:rsidP="0008228D">
      <w:pPr>
        <w:widowControl w:val="0"/>
        <w:autoSpaceDE w:val="0"/>
        <w:autoSpaceDN w:val="0"/>
        <w:adjustRightInd w:val="0"/>
        <w:spacing w:after="0" w:line="480" w:lineRule="auto"/>
        <w:ind w:left="720" w:hanging="720"/>
      </w:pPr>
      <w:r w:rsidRPr="00B57DB3">
        <w:rPr>
          <w:color w:val="000000"/>
        </w:rPr>
        <w:t>Caldwell, M. (2002). What we do not k</w:t>
      </w:r>
      <w:r w:rsidRPr="00B57DB3">
        <w:t xml:space="preserve">now about juvenile sexual re-offense risk. </w:t>
      </w:r>
      <w:r w:rsidRPr="00B57DB3">
        <w:rPr>
          <w:i/>
        </w:rPr>
        <w:t>Child Maltreatment</w:t>
      </w:r>
      <w:r w:rsidRPr="00B57DB3">
        <w:t>,</w:t>
      </w:r>
      <w:r w:rsidRPr="00B57DB3">
        <w:rPr>
          <w:i/>
        </w:rPr>
        <w:t xml:space="preserve"> 7,</w:t>
      </w:r>
      <w:r w:rsidRPr="00B57DB3">
        <w:t xml:space="preserve"> 291–302. </w:t>
      </w:r>
      <w:r w:rsidR="00B57DB3" w:rsidRPr="00B57DB3">
        <w:t>doi:</w:t>
      </w:r>
      <w:hyperlink r:id="rId10" w:history="1">
        <w:r w:rsidR="00B57DB3" w:rsidRPr="004D3EAC">
          <w:rPr>
            <w:rStyle w:val="Hyperlink"/>
            <w:color w:val="auto"/>
            <w:u w:val="none"/>
          </w:rPr>
          <w:t>10.1177/107755902237260</w:t>
        </w:r>
      </w:hyperlink>
    </w:p>
    <w:p w14:paraId="6D141918" w14:textId="77777777" w:rsidR="002F7F50" w:rsidRDefault="008067F7" w:rsidP="002F7F50">
      <w:pPr>
        <w:widowControl w:val="0"/>
        <w:autoSpaceDE w:val="0"/>
        <w:autoSpaceDN w:val="0"/>
        <w:adjustRightInd w:val="0"/>
        <w:spacing w:after="0" w:line="480" w:lineRule="auto"/>
        <w:ind w:left="720" w:hanging="720"/>
      </w:pPr>
      <w:r w:rsidRPr="008F6541">
        <w:t xml:space="preserve">Cantor, J. M., Blanchard, R., Robichaud, L. K., &amp; Christensen, B. K. (2005). Quantitative reanalysis of aggregate data on IQ in sexual offenders. </w:t>
      </w:r>
      <w:r w:rsidRPr="008F6541">
        <w:rPr>
          <w:i/>
        </w:rPr>
        <w:t>Psychological Bulletin</w:t>
      </w:r>
      <w:r w:rsidRPr="008F6541">
        <w:t xml:space="preserve">, </w:t>
      </w:r>
      <w:r w:rsidRPr="008F6541">
        <w:rPr>
          <w:i/>
        </w:rPr>
        <w:t>131,</w:t>
      </w:r>
      <w:r w:rsidRPr="008F6541">
        <w:t xml:space="preserve"> 555-568</w:t>
      </w:r>
      <w:r w:rsidRPr="008F6541">
        <w:rPr>
          <w:b/>
        </w:rPr>
        <w:t xml:space="preserve">. </w:t>
      </w:r>
      <w:r w:rsidR="002903B6">
        <w:t>doi:</w:t>
      </w:r>
      <w:r w:rsidRPr="008F6541">
        <w:t>10.1037/0033-2909.131.4.555</w:t>
      </w:r>
    </w:p>
    <w:p w14:paraId="5AF40C95" w14:textId="37139186" w:rsidR="008067F7" w:rsidRPr="002F7F50" w:rsidRDefault="008F5036" w:rsidP="002F7F50">
      <w:pPr>
        <w:widowControl w:val="0"/>
        <w:autoSpaceDE w:val="0"/>
        <w:autoSpaceDN w:val="0"/>
        <w:adjustRightInd w:val="0"/>
        <w:spacing w:after="0" w:line="480" w:lineRule="auto"/>
        <w:ind w:left="720" w:hanging="720"/>
      </w:pPr>
      <w:r>
        <w:rPr>
          <w:color w:val="000000"/>
        </w:rPr>
        <w:t>Carpentier, J.,</w:t>
      </w:r>
      <w:r w:rsidR="008067F7" w:rsidRPr="008F6541">
        <w:rPr>
          <w:color w:val="000000"/>
        </w:rPr>
        <w:t xml:space="preserve"> &amp; Proulx, J. (20</w:t>
      </w:r>
      <w:r w:rsidR="00A3753B">
        <w:rPr>
          <w:color w:val="000000"/>
        </w:rPr>
        <w:t xml:space="preserve">11). </w:t>
      </w:r>
      <w:r w:rsidR="008067F7" w:rsidRPr="008F6541">
        <w:rPr>
          <w:color w:val="000000"/>
        </w:rPr>
        <w:t>Corre</w:t>
      </w:r>
      <w:r w:rsidR="00A3753B">
        <w:rPr>
          <w:color w:val="000000"/>
        </w:rPr>
        <w:t xml:space="preserve">lates and recidivism among adolescents who have sexually offended, </w:t>
      </w:r>
      <w:r w:rsidR="00A3753B">
        <w:rPr>
          <w:i/>
          <w:color w:val="000000"/>
        </w:rPr>
        <w:t>Sexual Abuse: A Journal of Research and Treatment</w:t>
      </w:r>
      <w:r w:rsidR="008067F7" w:rsidRPr="008F6541">
        <w:rPr>
          <w:color w:val="000000"/>
        </w:rPr>
        <w:t xml:space="preserve">, </w:t>
      </w:r>
      <w:r w:rsidR="002F7F50">
        <w:rPr>
          <w:i/>
          <w:color w:val="000000"/>
        </w:rPr>
        <w:t>23</w:t>
      </w:r>
      <w:r w:rsidR="008067F7" w:rsidRPr="008F6541">
        <w:rPr>
          <w:i/>
          <w:color w:val="000000"/>
        </w:rPr>
        <w:t>,</w:t>
      </w:r>
      <w:r w:rsidR="008067F7" w:rsidRPr="008F6541">
        <w:rPr>
          <w:color w:val="000000"/>
        </w:rPr>
        <w:t xml:space="preserve"> </w:t>
      </w:r>
      <w:r w:rsidR="002F7F50">
        <w:rPr>
          <w:color w:val="000000"/>
        </w:rPr>
        <w:t>434-455</w:t>
      </w:r>
      <w:r w:rsidR="008067F7" w:rsidRPr="002F7F50">
        <w:rPr>
          <w:color w:val="000000"/>
        </w:rPr>
        <w:t xml:space="preserve">. </w:t>
      </w:r>
      <w:r w:rsidR="002F7F50" w:rsidRPr="002F7F50">
        <w:t xml:space="preserve">doi: </w:t>
      </w:r>
      <w:r w:rsidR="002F7F50" w:rsidRPr="002F7F50">
        <w:rPr>
          <w:lang w:val="en-GB" w:eastAsia="en-US"/>
        </w:rPr>
        <w:t>10.1177/1079063211409950</w:t>
      </w:r>
    </w:p>
    <w:p w14:paraId="5F93A192" w14:textId="77777777" w:rsidR="008067F7" w:rsidRPr="008F6541" w:rsidRDefault="008067F7" w:rsidP="0008228D">
      <w:pPr>
        <w:widowControl w:val="0"/>
        <w:autoSpaceDE w:val="0"/>
        <w:autoSpaceDN w:val="0"/>
        <w:adjustRightInd w:val="0"/>
        <w:spacing w:after="0" w:line="480" w:lineRule="auto"/>
        <w:ind w:left="720" w:hanging="720"/>
      </w:pPr>
      <w:r w:rsidRPr="00205B40">
        <w:rPr>
          <w:color w:val="000000"/>
        </w:rPr>
        <w:t xml:space="preserve">Cernkovich, S. A., Giordano, P. C., &amp; Pugh, M. D. (1985). Chronic offenders: The missing cases in self-report delinquency research. </w:t>
      </w:r>
      <w:r w:rsidRPr="00205B40">
        <w:rPr>
          <w:i/>
          <w:iCs/>
          <w:color w:val="000000"/>
        </w:rPr>
        <w:t>The Journal of Criminal Law and Criminology</w:t>
      </w:r>
      <w:r w:rsidRPr="00205B40">
        <w:rPr>
          <w:color w:val="000000"/>
        </w:rPr>
        <w:t xml:space="preserve">, </w:t>
      </w:r>
      <w:r w:rsidRPr="00205B40">
        <w:rPr>
          <w:i/>
          <w:iCs/>
          <w:color w:val="000000"/>
        </w:rPr>
        <w:t>76</w:t>
      </w:r>
      <w:r w:rsidRPr="00205B40">
        <w:rPr>
          <w:color w:val="000000"/>
        </w:rPr>
        <w:t>, 705-732.</w:t>
      </w:r>
      <w:r w:rsidRPr="008F6541">
        <w:rPr>
          <w:color w:val="000000"/>
        </w:rPr>
        <w:t xml:space="preserve"> </w:t>
      </w:r>
    </w:p>
    <w:p w14:paraId="3DAA3807"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Child Research and Resource Centre (2009) </w:t>
      </w:r>
      <w:r w:rsidRPr="008F6541">
        <w:rPr>
          <w:i/>
          <w:color w:val="000000"/>
        </w:rPr>
        <w:t>Report on the study of child sexual abuse in schools</w:t>
      </w:r>
      <w:r w:rsidRPr="008F6541">
        <w:rPr>
          <w:color w:val="000000"/>
        </w:rPr>
        <w:t>. Plan Ghana: Accra.</w:t>
      </w:r>
    </w:p>
    <w:p w14:paraId="46344427" w14:textId="7FFF00AB"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Cohen, P. (1996). Childhood risks for young adult symptoms of personality disorder: Method and substance. </w:t>
      </w:r>
      <w:r w:rsidRPr="008F6541">
        <w:rPr>
          <w:i/>
          <w:iCs/>
          <w:color w:val="000000"/>
        </w:rPr>
        <w:t>Multivariate Behavioral Research</w:t>
      </w:r>
      <w:r w:rsidRPr="008F6541">
        <w:rPr>
          <w:color w:val="000000"/>
        </w:rPr>
        <w:t xml:space="preserve">, </w:t>
      </w:r>
      <w:r w:rsidRPr="008F6541">
        <w:rPr>
          <w:i/>
          <w:iCs/>
          <w:color w:val="000000"/>
        </w:rPr>
        <w:t>31</w:t>
      </w:r>
      <w:r w:rsidRPr="008F6541">
        <w:rPr>
          <w:color w:val="000000"/>
        </w:rPr>
        <w:t>, 121–148.</w:t>
      </w:r>
    </w:p>
    <w:p w14:paraId="45D9F551" w14:textId="5AE39095" w:rsidR="00F80320" w:rsidRDefault="008067F7" w:rsidP="00F80320">
      <w:pPr>
        <w:widowControl w:val="0"/>
        <w:autoSpaceDE w:val="0"/>
        <w:autoSpaceDN w:val="0"/>
        <w:adjustRightInd w:val="0"/>
        <w:spacing w:after="0" w:line="480" w:lineRule="auto"/>
        <w:ind w:left="720" w:hanging="720"/>
        <w:rPr>
          <w:color w:val="000000"/>
        </w:rPr>
      </w:pPr>
      <w:r w:rsidRPr="008F6541">
        <w:rPr>
          <w:color w:val="000000"/>
        </w:rPr>
        <w:t xml:space="preserve">Coker-Appiah, D., &amp; Cusack, K. (1999). </w:t>
      </w:r>
      <w:r w:rsidRPr="008F6541">
        <w:rPr>
          <w:i/>
          <w:iCs/>
          <w:color w:val="000000"/>
        </w:rPr>
        <w:t xml:space="preserve">Breaking the </w:t>
      </w:r>
      <w:r w:rsidR="00F225B1">
        <w:rPr>
          <w:i/>
          <w:iCs/>
          <w:color w:val="000000"/>
        </w:rPr>
        <w:t>s</w:t>
      </w:r>
      <w:r w:rsidRPr="008F6541">
        <w:rPr>
          <w:i/>
          <w:iCs/>
          <w:color w:val="000000"/>
        </w:rPr>
        <w:t xml:space="preserve">ilence and </w:t>
      </w:r>
      <w:r w:rsidR="00F225B1">
        <w:rPr>
          <w:i/>
          <w:iCs/>
          <w:color w:val="000000"/>
        </w:rPr>
        <w:t>c</w:t>
      </w:r>
      <w:r w:rsidRPr="008F6541">
        <w:rPr>
          <w:i/>
          <w:iCs/>
          <w:color w:val="000000"/>
        </w:rPr>
        <w:t xml:space="preserve">hallenging the </w:t>
      </w:r>
      <w:r w:rsidR="00F225B1">
        <w:rPr>
          <w:i/>
          <w:iCs/>
          <w:color w:val="000000"/>
        </w:rPr>
        <w:t>m</w:t>
      </w:r>
      <w:r w:rsidRPr="008F6541">
        <w:rPr>
          <w:i/>
          <w:iCs/>
          <w:color w:val="000000"/>
        </w:rPr>
        <w:t xml:space="preserve">yth of </w:t>
      </w:r>
      <w:r w:rsidR="00F225B1">
        <w:rPr>
          <w:i/>
          <w:iCs/>
          <w:color w:val="000000"/>
        </w:rPr>
        <w:t>v</w:t>
      </w:r>
      <w:r w:rsidRPr="008F6541">
        <w:rPr>
          <w:i/>
          <w:iCs/>
          <w:color w:val="000000"/>
        </w:rPr>
        <w:t xml:space="preserve">iolence against </w:t>
      </w:r>
      <w:r w:rsidR="00F225B1">
        <w:rPr>
          <w:i/>
          <w:iCs/>
          <w:color w:val="000000"/>
        </w:rPr>
        <w:t>w</w:t>
      </w:r>
      <w:r w:rsidRPr="008F6541">
        <w:rPr>
          <w:i/>
          <w:iCs/>
          <w:color w:val="000000"/>
        </w:rPr>
        <w:t xml:space="preserve">omen and </w:t>
      </w:r>
      <w:r w:rsidR="00F225B1">
        <w:rPr>
          <w:i/>
          <w:iCs/>
          <w:color w:val="000000"/>
        </w:rPr>
        <w:t>c</w:t>
      </w:r>
      <w:r w:rsidRPr="008F6541">
        <w:rPr>
          <w:i/>
          <w:iCs/>
          <w:color w:val="000000"/>
        </w:rPr>
        <w:t xml:space="preserve">hildren in Ghana: Report of a </w:t>
      </w:r>
      <w:r w:rsidR="00F225B1">
        <w:rPr>
          <w:i/>
          <w:iCs/>
          <w:color w:val="000000"/>
        </w:rPr>
        <w:t>n</w:t>
      </w:r>
      <w:r w:rsidRPr="008F6541">
        <w:rPr>
          <w:i/>
          <w:iCs/>
          <w:color w:val="000000"/>
        </w:rPr>
        <w:t xml:space="preserve">ational </w:t>
      </w:r>
      <w:r w:rsidR="00F225B1">
        <w:rPr>
          <w:i/>
          <w:iCs/>
          <w:color w:val="000000"/>
        </w:rPr>
        <w:t>s</w:t>
      </w:r>
      <w:r w:rsidRPr="008F6541">
        <w:rPr>
          <w:i/>
          <w:iCs/>
          <w:color w:val="000000"/>
        </w:rPr>
        <w:t xml:space="preserve">tudy on </w:t>
      </w:r>
      <w:r w:rsidR="00F225B1">
        <w:rPr>
          <w:i/>
          <w:iCs/>
          <w:color w:val="000000"/>
        </w:rPr>
        <w:t>v</w:t>
      </w:r>
      <w:r w:rsidRPr="008F6541">
        <w:rPr>
          <w:i/>
          <w:iCs/>
          <w:color w:val="000000"/>
        </w:rPr>
        <w:t>iolence</w:t>
      </w:r>
      <w:r w:rsidRPr="008F6541">
        <w:rPr>
          <w:color w:val="000000"/>
        </w:rPr>
        <w:t xml:space="preserve">. Accra, Ghana: Gender Studies and Human Rights Documentation Centre. </w:t>
      </w:r>
    </w:p>
    <w:p w14:paraId="78F841C3" w14:textId="77777777" w:rsidR="008A6D1F" w:rsidRDefault="008067F7" w:rsidP="008A6D1F">
      <w:pPr>
        <w:widowControl w:val="0"/>
        <w:autoSpaceDE w:val="0"/>
        <w:autoSpaceDN w:val="0"/>
        <w:adjustRightInd w:val="0"/>
        <w:spacing w:after="0" w:line="480" w:lineRule="auto"/>
        <w:ind w:left="720" w:hanging="720"/>
        <w:rPr>
          <w:color w:val="000000"/>
        </w:rPr>
      </w:pPr>
      <w:r w:rsidRPr="008F6541">
        <w:rPr>
          <w:color w:val="000000"/>
        </w:rPr>
        <w:t xml:space="preserve">DOVVSU (2016). </w:t>
      </w:r>
      <w:r w:rsidRPr="008F6541">
        <w:rPr>
          <w:i/>
          <w:color w:val="000000"/>
        </w:rPr>
        <w:t>National statistics for cases reported to DOVVSU from 2010-2014</w:t>
      </w:r>
      <w:r w:rsidRPr="008F6541">
        <w:rPr>
          <w:color w:val="000000"/>
        </w:rPr>
        <w:t>. Accra: Domestic Violence and Victim Support Unit.</w:t>
      </w:r>
    </w:p>
    <w:p w14:paraId="51E8B51B" w14:textId="5B5C4A96" w:rsidR="00280412" w:rsidRPr="00C71020" w:rsidRDefault="00314B76" w:rsidP="008A6D1F">
      <w:pPr>
        <w:widowControl w:val="0"/>
        <w:autoSpaceDE w:val="0"/>
        <w:autoSpaceDN w:val="0"/>
        <w:adjustRightInd w:val="0"/>
        <w:spacing w:after="0" w:line="480" w:lineRule="auto"/>
        <w:ind w:left="720" w:hanging="720"/>
        <w:rPr>
          <w:color w:val="000000"/>
        </w:rPr>
      </w:pPr>
      <w:r w:rsidRPr="00F25493">
        <w:t xml:space="preserve">Dunne, M. (2007) </w:t>
      </w:r>
      <w:r w:rsidR="00280412" w:rsidRPr="00F25493">
        <w:t>Gender, Sexuality and Schooling: Everyday Life in Junior Secondary Schools in</w:t>
      </w:r>
      <w:r w:rsidR="00D34EB2" w:rsidRPr="00F25493">
        <w:t xml:space="preserve"> </w:t>
      </w:r>
      <w:r w:rsidRPr="00F25493">
        <w:t>Botswana and Ghana</w:t>
      </w:r>
      <w:r w:rsidR="00280412" w:rsidRPr="00F25493">
        <w:t xml:space="preserve">. </w:t>
      </w:r>
      <w:r w:rsidR="00280412" w:rsidRPr="00F25493">
        <w:rPr>
          <w:i/>
        </w:rPr>
        <w:t xml:space="preserve">International Journal of </w:t>
      </w:r>
      <w:r w:rsidR="00280412" w:rsidRPr="00F25493">
        <w:rPr>
          <w:i/>
        </w:rPr>
        <w:lastRenderedPageBreak/>
        <w:t>Educational Development</w:t>
      </w:r>
      <w:r w:rsidR="00BA166D" w:rsidRPr="00F25493">
        <w:rPr>
          <w:i/>
        </w:rPr>
        <w:t>,</w:t>
      </w:r>
      <w:r w:rsidR="00280412" w:rsidRPr="00F25493">
        <w:t xml:space="preserve"> </w:t>
      </w:r>
      <w:r w:rsidR="00280412" w:rsidRPr="00F25493">
        <w:rPr>
          <w:i/>
        </w:rPr>
        <w:t>27</w:t>
      </w:r>
      <w:r w:rsidR="00280412" w:rsidRPr="00F25493">
        <w:t>(5)</w:t>
      </w:r>
      <w:r w:rsidR="00BA166D" w:rsidRPr="00F25493">
        <w:t>,</w:t>
      </w:r>
      <w:r w:rsidR="00280412" w:rsidRPr="00F25493">
        <w:t xml:space="preserve"> 487</w:t>
      </w:r>
      <w:r w:rsidR="00AF3132">
        <w:t>-</w:t>
      </w:r>
      <w:r w:rsidR="00280412" w:rsidRPr="00F25493">
        <w:t>99.</w:t>
      </w:r>
      <w:r w:rsidR="003371D0">
        <w:t xml:space="preserve"> </w:t>
      </w:r>
    </w:p>
    <w:p w14:paraId="06A92322"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Farrington, D. P., &amp; Loeber, R. (2000). Some benefits of dichotomization in psychiatric and criminological research. </w:t>
      </w:r>
      <w:r w:rsidRPr="008F6541">
        <w:rPr>
          <w:i/>
          <w:iCs/>
          <w:color w:val="000000"/>
        </w:rPr>
        <w:t>Criminal Behaviour and Mental Health</w:t>
      </w:r>
      <w:r w:rsidRPr="008F6541">
        <w:rPr>
          <w:color w:val="000000"/>
        </w:rPr>
        <w:t xml:space="preserve">, </w:t>
      </w:r>
      <w:r w:rsidRPr="008F6541">
        <w:rPr>
          <w:i/>
          <w:iCs/>
          <w:color w:val="000000"/>
        </w:rPr>
        <w:t>10</w:t>
      </w:r>
      <w:r w:rsidRPr="008F6541">
        <w:rPr>
          <w:color w:val="000000"/>
        </w:rPr>
        <w:t>, 100-122.</w:t>
      </w:r>
    </w:p>
    <w:p w14:paraId="7FC48BB5"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Finkelhor, D., Ormrod, R., &amp; Chaffin, M. (2009). </w:t>
      </w:r>
      <w:r w:rsidRPr="008F6541">
        <w:rPr>
          <w:i/>
        </w:rPr>
        <w:t>Juveniles who commit sex offenses against minors</w:t>
      </w:r>
      <w:r w:rsidRPr="008F6541">
        <w:t xml:space="preserve">. Juvenile Justice Bulletin: Office of Juvenile Justice and Delinquency Prevention. US Department of Justice.  </w:t>
      </w:r>
    </w:p>
    <w:p w14:paraId="32308C86"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Flatley, J. (2016). </w:t>
      </w:r>
      <w:r w:rsidRPr="008F6541">
        <w:rPr>
          <w:i/>
        </w:rPr>
        <w:t>Abuse during childhood: Findings from the crime survey for England and Wales, year ending March 2016</w:t>
      </w:r>
      <w:r w:rsidRPr="008F6541">
        <w:t>. London: National Office Statistics.</w:t>
      </w:r>
    </w:p>
    <w:p w14:paraId="0B8BCE92" w14:textId="77777777" w:rsidR="008067F7" w:rsidRPr="008F6541" w:rsidRDefault="008067F7" w:rsidP="0008228D">
      <w:pPr>
        <w:widowControl w:val="0"/>
        <w:autoSpaceDE w:val="0"/>
        <w:autoSpaceDN w:val="0"/>
        <w:adjustRightInd w:val="0"/>
        <w:spacing w:after="0" w:line="480" w:lineRule="auto"/>
        <w:ind w:left="720" w:hanging="720"/>
      </w:pPr>
      <w:r w:rsidRPr="008F6541">
        <w:t>Garland, R. &amp; Dougher, M. (1990). The abused/abuser hypothesis of child sexual abuse: A critical review of theory an</w:t>
      </w:r>
      <w:r>
        <w:t>d research. In J. Fierman (Ed.).</w:t>
      </w:r>
      <w:r w:rsidRPr="008F6541">
        <w:t xml:space="preserve"> </w:t>
      </w:r>
      <w:r w:rsidRPr="008F6541">
        <w:rPr>
          <w:i/>
        </w:rPr>
        <w:t>Pedophilia: Biosocial Dimensions</w:t>
      </w:r>
      <w:r>
        <w:t xml:space="preserve"> (pp. 488-</w:t>
      </w:r>
      <w:r w:rsidRPr="008F6541">
        <w:t>509). New York: Springer-Verlag.</w:t>
      </w:r>
    </w:p>
    <w:p w14:paraId="0D805B02"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Ghana Statistical Service (2012). </w:t>
      </w:r>
      <w:r w:rsidRPr="008F6541">
        <w:rPr>
          <w:i/>
          <w:iCs/>
        </w:rPr>
        <w:t>2010 Population and housing census: Summary of final results</w:t>
      </w:r>
      <w:r w:rsidRPr="008F6541">
        <w:t>. Accra: Ghana</w:t>
      </w:r>
      <w:r>
        <w:t>.</w:t>
      </w:r>
    </w:p>
    <w:p w14:paraId="10301666" w14:textId="19AF0787" w:rsidR="008067F7" w:rsidRPr="008F6541" w:rsidRDefault="008067F7" w:rsidP="0008228D">
      <w:pPr>
        <w:widowControl w:val="0"/>
        <w:autoSpaceDE w:val="0"/>
        <w:autoSpaceDN w:val="0"/>
        <w:adjustRightInd w:val="0"/>
        <w:spacing w:after="0" w:line="480" w:lineRule="auto"/>
        <w:ind w:left="720" w:hanging="720"/>
      </w:pPr>
      <w:r w:rsidRPr="00434975">
        <w:t xml:space="preserve">Hagan, M. P., Gust-Brey, K. L., Cho, M. E., &amp; Dow, E. (2001). Eight-year comparative analysis of adolescent rapists, adolescent child molesters, other adolescent delinquents, and the general population. </w:t>
      </w:r>
      <w:r w:rsidRPr="00434975">
        <w:rPr>
          <w:i/>
        </w:rPr>
        <w:t>International Journal of Offender Therapy and Comparative Criminology</w:t>
      </w:r>
      <w:r w:rsidRPr="00434975">
        <w:t xml:space="preserve">, </w:t>
      </w:r>
      <w:r w:rsidRPr="00434975">
        <w:rPr>
          <w:i/>
        </w:rPr>
        <w:t>45,</w:t>
      </w:r>
      <w:r w:rsidRPr="00434975">
        <w:t xml:space="preserve"> 314-324.</w:t>
      </w:r>
      <w:r w:rsidRPr="008F6541">
        <w:t xml:space="preserve"> </w:t>
      </w:r>
      <w:r w:rsidR="00AF0366" w:rsidRPr="008F6541">
        <w:t xml:space="preserve"> </w:t>
      </w:r>
    </w:p>
    <w:p w14:paraId="3CFD9635"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231F20"/>
        </w:rPr>
        <w:t xml:space="preserve">Hanson, R. K., &amp; Morton-Bourgon, K. (2005). The characteristics of persistent sexual offenders: A meta-analysis of recidivism studies. </w:t>
      </w:r>
      <w:r w:rsidRPr="008F6541">
        <w:rPr>
          <w:i/>
          <w:color w:val="231F20"/>
        </w:rPr>
        <w:t>Journal of Consulting and Clinical Psychology</w:t>
      </w:r>
      <w:r w:rsidRPr="008F6541">
        <w:rPr>
          <w:color w:val="231F20"/>
        </w:rPr>
        <w:t xml:space="preserve">, </w:t>
      </w:r>
      <w:r w:rsidRPr="008F6541">
        <w:rPr>
          <w:i/>
          <w:color w:val="231F20"/>
        </w:rPr>
        <w:t>73,</w:t>
      </w:r>
      <w:r w:rsidRPr="008F6541">
        <w:rPr>
          <w:color w:val="231F20"/>
        </w:rPr>
        <w:t xml:space="preserve"> 1154-1163.</w:t>
      </w:r>
    </w:p>
    <w:p w14:paraId="67783B14"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Hawkins, J. D., Catalano, R. F., &amp; Miller, J. Y. (1992). Risk and protective factors for alcohol and other drug problems in adolescence and early </w:t>
      </w:r>
      <w:r w:rsidRPr="008F6541">
        <w:rPr>
          <w:color w:val="000000"/>
        </w:rPr>
        <w:lastRenderedPageBreak/>
        <w:t xml:space="preserve">adulthood: Implications for substance abuse prevention. </w:t>
      </w:r>
      <w:r w:rsidRPr="008F6541">
        <w:rPr>
          <w:i/>
          <w:color w:val="000000"/>
        </w:rPr>
        <w:t>Psychological Bulletin</w:t>
      </w:r>
      <w:r w:rsidRPr="008F6541">
        <w:rPr>
          <w:color w:val="000000"/>
        </w:rPr>
        <w:t xml:space="preserve">, </w:t>
      </w:r>
      <w:r w:rsidRPr="008F6541">
        <w:rPr>
          <w:i/>
          <w:color w:val="000000"/>
        </w:rPr>
        <w:t>112,</w:t>
      </w:r>
      <w:r w:rsidRPr="008F6541">
        <w:rPr>
          <w:color w:val="000000"/>
        </w:rPr>
        <w:t xml:space="preserve"> 64-105.</w:t>
      </w:r>
    </w:p>
    <w:p w14:paraId="54B54F2A" w14:textId="77777777" w:rsidR="008067F7" w:rsidRPr="008F6541" w:rsidRDefault="008067F7" w:rsidP="0008228D">
      <w:pPr>
        <w:widowControl w:val="0"/>
        <w:autoSpaceDE w:val="0"/>
        <w:autoSpaceDN w:val="0"/>
        <w:adjustRightInd w:val="0"/>
        <w:spacing w:after="0" w:line="480" w:lineRule="auto"/>
        <w:ind w:left="720" w:hanging="720"/>
      </w:pPr>
      <w:r w:rsidRPr="008F6541">
        <w:t>Herman, J. L. (1990). Sex Offenders: A feminist perspective in W.</w:t>
      </w:r>
      <w:r>
        <w:t xml:space="preserve"> </w:t>
      </w:r>
      <w:r w:rsidRPr="008F6541">
        <w:t>L. Marshall, D.</w:t>
      </w:r>
      <w:r>
        <w:t xml:space="preserve"> </w:t>
      </w:r>
      <w:r w:rsidRPr="008F6541">
        <w:t>R. Laws, &amp; H.</w:t>
      </w:r>
      <w:r>
        <w:t xml:space="preserve"> </w:t>
      </w:r>
      <w:r w:rsidRPr="008F6541">
        <w:t xml:space="preserve">E. Barbaree (Eds.). </w:t>
      </w:r>
      <w:r w:rsidRPr="008F6541">
        <w:rPr>
          <w:i/>
        </w:rPr>
        <w:t>Handbook of sexual assault: Issues, theories, and treatment of the offender</w:t>
      </w:r>
      <w:r w:rsidRPr="008F6541">
        <w:t xml:space="preserve"> (pp.177-193). London: Springer</w:t>
      </w:r>
    </w:p>
    <w:p w14:paraId="4AAAD327" w14:textId="77777777" w:rsidR="008067F7" w:rsidRPr="008F6541" w:rsidRDefault="008067F7" w:rsidP="0008228D">
      <w:pPr>
        <w:widowControl w:val="0"/>
        <w:autoSpaceDE w:val="0"/>
        <w:autoSpaceDN w:val="0"/>
        <w:adjustRightInd w:val="0"/>
        <w:spacing w:after="0" w:line="480" w:lineRule="auto"/>
        <w:ind w:left="720" w:hanging="720"/>
      </w:pPr>
      <w:r w:rsidRPr="008F6541">
        <w:t>Howard, R., &amp; McMurran, M. (2013). Alcohol and violence in developmenta</w:t>
      </w:r>
      <w:r>
        <w:t>l perspective. In M. McMurran (E</w:t>
      </w:r>
      <w:r w:rsidRPr="008F6541">
        <w:t xml:space="preserve">d.). </w:t>
      </w:r>
      <w:r w:rsidRPr="008F6541">
        <w:rPr>
          <w:i/>
        </w:rPr>
        <w:t>Alcohol-related violence: prevention and treatment</w:t>
      </w:r>
      <w:r>
        <w:rPr>
          <w:i/>
        </w:rPr>
        <w:t xml:space="preserve"> </w:t>
      </w:r>
      <w:r w:rsidRPr="008F6541">
        <w:t>(pp. 81-102). London: Wiley.</w:t>
      </w:r>
    </w:p>
    <w:p w14:paraId="1673514B" w14:textId="77777777" w:rsidR="008067F7" w:rsidRPr="008F6541" w:rsidRDefault="008067F7" w:rsidP="0008228D">
      <w:pPr>
        <w:widowControl w:val="0"/>
        <w:autoSpaceDE w:val="0"/>
        <w:autoSpaceDN w:val="0"/>
        <w:adjustRightInd w:val="0"/>
        <w:spacing w:after="0" w:line="480" w:lineRule="auto"/>
        <w:ind w:left="720" w:hanging="720"/>
      </w:pPr>
      <w:r w:rsidRPr="008F6541">
        <w:t>Hunter, J. A., &amp; Santos, D.</w:t>
      </w:r>
      <w:r>
        <w:t xml:space="preserve"> </w:t>
      </w:r>
      <w:r w:rsidRPr="008F6541">
        <w:t xml:space="preserve">R. (1996). The use of specialized cognitive-behavioral therapies in the treatment of adolescent sexual offenders. </w:t>
      </w:r>
      <w:r w:rsidRPr="008F6541">
        <w:rPr>
          <w:i/>
        </w:rPr>
        <w:t>International Journal of Offender Therapy and Comparative Criminology,</w:t>
      </w:r>
      <w:r w:rsidRPr="008F6541">
        <w:t xml:space="preserve"> </w:t>
      </w:r>
      <w:r w:rsidRPr="008F6541">
        <w:rPr>
          <w:i/>
        </w:rPr>
        <w:t>40,</w:t>
      </w:r>
      <w:r w:rsidRPr="008F6541">
        <w:t xml:space="preserve"> 239-247. </w:t>
      </w:r>
    </w:p>
    <w:p w14:paraId="610260B8" w14:textId="5898BAFA" w:rsidR="008067F7" w:rsidRPr="008F6541" w:rsidRDefault="008067F7" w:rsidP="0008228D">
      <w:pPr>
        <w:widowControl w:val="0"/>
        <w:autoSpaceDE w:val="0"/>
        <w:autoSpaceDN w:val="0"/>
        <w:adjustRightInd w:val="0"/>
        <w:spacing w:after="0" w:line="480" w:lineRule="auto"/>
        <w:ind w:left="720" w:hanging="720"/>
      </w:pPr>
      <w:r>
        <w:t>Hutton, L., &amp; Whyte,</w:t>
      </w:r>
      <w:r w:rsidRPr="00422702">
        <w:t xml:space="preserve"> </w:t>
      </w:r>
      <w:r>
        <w:t xml:space="preserve">B. (2006). </w:t>
      </w:r>
      <w:r w:rsidRPr="008F6541">
        <w:t>Children and young people with harmful sexual behaviours: First analysis of data from a Scottish sample</w:t>
      </w:r>
      <w:r w:rsidR="00FD7B04">
        <w:t>.</w:t>
      </w:r>
      <w:r w:rsidRPr="008F6541">
        <w:t xml:space="preserve"> </w:t>
      </w:r>
      <w:r w:rsidRPr="008F6541">
        <w:rPr>
          <w:i/>
        </w:rPr>
        <w:t>Journal of Sexual Aggression, 12,</w:t>
      </w:r>
      <w:r w:rsidRPr="008F6541">
        <w:t xml:space="preserve"> 115-125.</w:t>
      </w:r>
      <w:r>
        <w:t xml:space="preserve"> </w:t>
      </w:r>
      <w:r w:rsidRPr="004C4C0D">
        <w:t>doi:10.1080/13552600600816252</w:t>
      </w:r>
    </w:p>
    <w:p w14:paraId="29AAA783" w14:textId="25641344" w:rsidR="00557515" w:rsidRDefault="008067F7" w:rsidP="00404567">
      <w:pPr>
        <w:widowControl w:val="0"/>
        <w:autoSpaceDE w:val="0"/>
        <w:autoSpaceDN w:val="0"/>
        <w:adjustRightInd w:val="0"/>
        <w:spacing w:after="0" w:line="480" w:lineRule="auto"/>
        <w:ind w:left="720" w:hanging="720"/>
        <w:rPr>
          <w:color w:val="000000"/>
        </w:rPr>
      </w:pPr>
      <w:r w:rsidRPr="008F6541">
        <w:rPr>
          <w:color w:val="000000"/>
        </w:rPr>
        <w:t xml:space="preserve">Ibrahim, A. (2017). Video of 4 boys gang-raping teenage girl sparks outrage. Retrieved from </w:t>
      </w:r>
      <w:r w:rsidR="00557515" w:rsidRPr="00404567">
        <w:rPr>
          <w:color w:val="000000"/>
        </w:rPr>
        <w:t>https://www.myjoyonline.com/news/2017/December-18th/video-of-4-boys-gang-raping-teenage-girl-sparks-outrage.php</w:t>
      </w:r>
    </w:p>
    <w:p w14:paraId="2175EFCE" w14:textId="4C9A59EF" w:rsidR="006139FB" w:rsidRPr="00404567" w:rsidRDefault="006139FB" w:rsidP="006108C6">
      <w:pPr>
        <w:widowControl w:val="0"/>
        <w:autoSpaceDE w:val="0"/>
        <w:autoSpaceDN w:val="0"/>
        <w:adjustRightInd w:val="0"/>
        <w:spacing w:after="0" w:line="480" w:lineRule="auto"/>
        <w:ind w:left="720" w:hanging="720"/>
        <w:rPr>
          <w:color w:val="000000"/>
        </w:rPr>
      </w:pPr>
      <w:r w:rsidRPr="00404567">
        <w:rPr>
          <w:color w:val="231F20"/>
        </w:rPr>
        <w:t>Jaffee, S. R., Caspi, A., Moffitt, T. E., Polo-Tomas, M., Price, T. S., &amp; Taylor, A. (2004). The limits</w:t>
      </w:r>
      <w:r w:rsidRPr="00B042C7">
        <w:rPr>
          <w:color w:val="000000"/>
        </w:rPr>
        <w:t xml:space="preserve"> </w:t>
      </w:r>
      <w:r w:rsidRPr="00404567">
        <w:rPr>
          <w:color w:val="231F20"/>
        </w:rPr>
        <w:t>of child effects: Evidence for genetically mediated child effects on corporal punishment but not</w:t>
      </w:r>
      <w:r w:rsidRPr="00B042C7">
        <w:rPr>
          <w:color w:val="000000"/>
        </w:rPr>
        <w:t xml:space="preserve"> </w:t>
      </w:r>
      <w:r w:rsidRPr="00404567">
        <w:rPr>
          <w:color w:val="231F20"/>
        </w:rPr>
        <w:t xml:space="preserve">on physical maltreatment. </w:t>
      </w:r>
      <w:r w:rsidRPr="00404567">
        <w:rPr>
          <w:i/>
          <w:color w:val="231F20"/>
        </w:rPr>
        <w:t>Developmental Psychology</w:t>
      </w:r>
      <w:r w:rsidRPr="00404567">
        <w:rPr>
          <w:color w:val="231F20"/>
        </w:rPr>
        <w:t xml:space="preserve">, </w:t>
      </w:r>
      <w:r w:rsidRPr="00404567">
        <w:rPr>
          <w:i/>
          <w:color w:val="231F20"/>
        </w:rPr>
        <w:t>40</w:t>
      </w:r>
      <w:r w:rsidRPr="00404567">
        <w:rPr>
          <w:color w:val="231F20"/>
        </w:rPr>
        <w:t>(6), 1047–1058.</w:t>
      </w:r>
      <w:r w:rsidR="004B551A" w:rsidRPr="004003A1">
        <w:rPr>
          <w:color w:val="231F20"/>
        </w:rPr>
        <w:t xml:space="preserve"> </w:t>
      </w:r>
      <w:r w:rsidR="004B551A" w:rsidRPr="00404567">
        <w:rPr>
          <w:color w:val="575757"/>
        </w:rPr>
        <w:t>doi:</w:t>
      </w:r>
      <w:hyperlink r:id="rId11" w:tgtFrame="_blank" w:history="1">
        <w:r w:rsidR="004B551A" w:rsidRPr="00404567">
          <w:rPr>
            <w:rStyle w:val="Hyperlink"/>
            <w:color w:val="333333"/>
          </w:rPr>
          <w:t>10.1037/0012-1649.40.6.1047</w:t>
        </w:r>
      </w:hyperlink>
    </w:p>
    <w:p w14:paraId="04E943C2"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Jewkes, R., &amp; Abrahams, N. (2002). The epidemiology of rape and sexual coercion in South Africa: An overview. </w:t>
      </w:r>
      <w:r w:rsidRPr="008F6541">
        <w:rPr>
          <w:i/>
          <w:color w:val="000000"/>
        </w:rPr>
        <w:t>Social Science &amp; Medicine</w:t>
      </w:r>
      <w:r w:rsidRPr="008F6541">
        <w:rPr>
          <w:color w:val="000000"/>
        </w:rPr>
        <w:t xml:space="preserve">, </w:t>
      </w:r>
      <w:r w:rsidRPr="008F6541">
        <w:rPr>
          <w:i/>
          <w:color w:val="000000"/>
        </w:rPr>
        <w:t>55,</w:t>
      </w:r>
      <w:r w:rsidRPr="008F6541">
        <w:rPr>
          <w:color w:val="000000"/>
        </w:rPr>
        <w:t xml:space="preserve"> 1231-1244. </w:t>
      </w:r>
    </w:p>
    <w:p w14:paraId="03D92054" w14:textId="77777777" w:rsidR="008067F7" w:rsidRPr="008F6541" w:rsidRDefault="008067F7" w:rsidP="0008228D">
      <w:pPr>
        <w:widowControl w:val="0"/>
        <w:autoSpaceDE w:val="0"/>
        <w:autoSpaceDN w:val="0"/>
        <w:adjustRightInd w:val="0"/>
        <w:spacing w:after="0" w:line="480" w:lineRule="auto"/>
        <w:ind w:left="720" w:hanging="720"/>
      </w:pPr>
      <w:r w:rsidRPr="008F6541">
        <w:lastRenderedPageBreak/>
        <w:t xml:space="preserve">Jewkes, R., Dunkle, K., Koss, M. P., Levin, J. B., Nduna, M., Jama, N., &amp; Sikweyiya, Y. (2006). Rape perpetration by young, rural South African men: Prevalence, patterns and risk factors. </w:t>
      </w:r>
      <w:r w:rsidRPr="008F6541">
        <w:rPr>
          <w:i/>
        </w:rPr>
        <w:t>Social Science &amp; Medicine, 63,</w:t>
      </w:r>
      <w:r w:rsidRPr="008F6541">
        <w:t xml:space="preserve"> 2949-2961.</w:t>
      </w:r>
    </w:p>
    <w:p w14:paraId="68C54C6C" w14:textId="7411BFBF" w:rsidR="004E7F92" w:rsidRPr="004E7F92" w:rsidRDefault="008067F7" w:rsidP="004E7F92">
      <w:pPr>
        <w:widowControl w:val="0"/>
        <w:autoSpaceDE w:val="0"/>
        <w:autoSpaceDN w:val="0"/>
        <w:adjustRightInd w:val="0"/>
        <w:spacing w:after="0" w:line="480" w:lineRule="auto"/>
        <w:ind w:left="720" w:hanging="720"/>
        <w:rPr>
          <w:color w:val="000000"/>
        </w:rPr>
      </w:pPr>
      <w:r w:rsidRPr="008F6541">
        <w:rPr>
          <w:color w:val="000000"/>
        </w:rPr>
        <w:t xml:space="preserve">Jewkes, R., Nduna, M., Shai, N.J., &amp; Dunkle K. (2012). Prospective study of rape perpetration by young South African men: Incidence &amp; risk factors. </w:t>
      </w:r>
      <w:r w:rsidRPr="008F6541">
        <w:rPr>
          <w:i/>
          <w:color w:val="000000"/>
        </w:rPr>
        <w:t>PLoS One,</w:t>
      </w:r>
      <w:r w:rsidRPr="008F6541">
        <w:rPr>
          <w:color w:val="000000"/>
        </w:rPr>
        <w:t xml:space="preserve"> </w:t>
      </w:r>
      <w:r w:rsidRPr="008F6541">
        <w:rPr>
          <w:i/>
          <w:color w:val="000000"/>
        </w:rPr>
        <w:t>7,</w:t>
      </w:r>
      <w:r w:rsidRPr="008F6541">
        <w:rPr>
          <w:color w:val="000000"/>
        </w:rPr>
        <w:t xml:space="preserve"> e38210. doi:10.1371/journal.pone.0038210 </w:t>
      </w:r>
    </w:p>
    <w:p w14:paraId="07490415" w14:textId="1E62F388" w:rsidR="007E7C2A" w:rsidRDefault="008067F7" w:rsidP="0008228D">
      <w:pPr>
        <w:widowControl w:val="0"/>
        <w:autoSpaceDE w:val="0"/>
        <w:autoSpaceDN w:val="0"/>
        <w:adjustRightInd w:val="0"/>
        <w:spacing w:after="0" w:line="480" w:lineRule="auto"/>
        <w:ind w:left="720" w:hanging="720"/>
        <w:rPr>
          <w:color w:val="000000"/>
        </w:rPr>
      </w:pPr>
      <w:r w:rsidRPr="008F6541">
        <w:rPr>
          <w:color w:val="000000"/>
        </w:rPr>
        <w:t xml:space="preserve">Jolliffe, D., &amp; Farrington, D. P. (2004). Empathy and offending: A systematic review and meta-analysis. </w:t>
      </w:r>
      <w:r w:rsidRPr="008F6541">
        <w:rPr>
          <w:i/>
          <w:color w:val="000000"/>
        </w:rPr>
        <w:t>Aggression and Violent Behavior</w:t>
      </w:r>
      <w:r w:rsidRPr="008F6541">
        <w:rPr>
          <w:color w:val="000000"/>
        </w:rPr>
        <w:t>,</w:t>
      </w:r>
      <w:r w:rsidRPr="008F6541">
        <w:rPr>
          <w:i/>
          <w:color w:val="000000"/>
        </w:rPr>
        <w:t xml:space="preserve"> 9,</w:t>
      </w:r>
      <w:r w:rsidRPr="008F6541">
        <w:rPr>
          <w:color w:val="000000"/>
        </w:rPr>
        <w:t xml:space="preserve"> 441-476.</w:t>
      </w:r>
    </w:p>
    <w:p w14:paraId="21F8C26A" w14:textId="69CDFCAA" w:rsidR="007E7C2A" w:rsidRPr="00404567" w:rsidRDefault="004E7F92" w:rsidP="00404567">
      <w:pPr>
        <w:widowControl w:val="0"/>
        <w:autoSpaceDE w:val="0"/>
        <w:autoSpaceDN w:val="0"/>
        <w:adjustRightInd w:val="0"/>
        <w:spacing w:after="0" w:line="480" w:lineRule="auto"/>
        <w:ind w:left="720" w:hanging="720"/>
      </w:pPr>
      <w:r>
        <w:rPr>
          <w:sz w:val="23"/>
          <w:szCs w:val="23"/>
        </w:rPr>
        <w:t>Jolliffe, D., &amp; Farrington, D. P. (2006). Dev</w:t>
      </w:r>
      <w:r w:rsidR="007A2F02">
        <w:rPr>
          <w:sz w:val="23"/>
          <w:szCs w:val="23"/>
        </w:rPr>
        <w:t>elopment and validation of the basic empathy s</w:t>
      </w:r>
      <w:r>
        <w:rPr>
          <w:sz w:val="23"/>
          <w:szCs w:val="23"/>
        </w:rPr>
        <w:t xml:space="preserve">cale. </w:t>
      </w:r>
      <w:r>
        <w:rPr>
          <w:i/>
          <w:iCs/>
          <w:sz w:val="23"/>
          <w:szCs w:val="23"/>
        </w:rPr>
        <w:t>Journal of Adolescence</w:t>
      </w:r>
      <w:r>
        <w:rPr>
          <w:sz w:val="23"/>
          <w:szCs w:val="23"/>
        </w:rPr>
        <w:t xml:space="preserve">, </w:t>
      </w:r>
      <w:r>
        <w:rPr>
          <w:i/>
          <w:iCs/>
          <w:sz w:val="23"/>
          <w:szCs w:val="23"/>
        </w:rPr>
        <w:t>29</w:t>
      </w:r>
      <w:r>
        <w:rPr>
          <w:sz w:val="23"/>
          <w:szCs w:val="23"/>
        </w:rPr>
        <w:t>, 589-611.</w:t>
      </w:r>
      <w:r w:rsidR="007E7C2A">
        <w:rPr>
          <w:sz w:val="23"/>
          <w:szCs w:val="23"/>
        </w:rPr>
        <w:t xml:space="preserve"> </w:t>
      </w:r>
      <w:r w:rsidR="007E7C2A" w:rsidRPr="00404567">
        <w:t>https://doi.org/10.1016/j.adolescence.2005.08.010</w:t>
      </w:r>
    </w:p>
    <w:p w14:paraId="698F857D"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Katz, R. C. (1990). Psychosocial adjustment in adolescent child molesters. </w:t>
      </w:r>
      <w:r w:rsidRPr="008F6541">
        <w:rPr>
          <w:i/>
        </w:rPr>
        <w:t>Child Abuse &amp; Neglect</w:t>
      </w:r>
      <w:r w:rsidRPr="008F6541">
        <w:t xml:space="preserve">, </w:t>
      </w:r>
      <w:r w:rsidRPr="008F6541">
        <w:rPr>
          <w:i/>
        </w:rPr>
        <w:t>14</w:t>
      </w:r>
      <w:r w:rsidRPr="008F6541">
        <w:t>, 567–575.</w:t>
      </w:r>
    </w:p>
    <w:p w14:paraId="3FBE4448" w14:textId="77777777" w:rsidR="00907D6F" w:rsidRDefault="008067F7" w:rsidP="00907D6F">
      <w:pPr>
        <w:widowControl w:val="0"/>
        <w:autoSpaceDE w:val="0"/>
        <w:autoSpaceDN w:val="0"/>
        <w:adjustRightInd w:val="0"/>
        <w:spacing w:after="0" w:line="480" w:lineRule="auto"/>
        <w:ind w:left="720" w:hanging="720"/>
      </w:pPr>
      <w:r w:rsidRPr="008F6541">
        <w:t xml:space="preserve">Kaufman, J., &amp; Zigler, E. (1987). Do abused children become abusive parents? </w:t>
      </w:r>
      <w:r w:rsidRPr="008F6541">
        <w:rPr>
          <w:i/>
        </w:rPr>
        <w:t>American Journal of Orthopsychiatry</w:t>
      </w:r>
      <w:r w:rsidRPr="008F6541">
        <w:t xml:space="preserve">, </w:t>
      </w:r>
      <w:r w:rsidRPr="008F6541">
        <w:rPr>
          <w:i/>
        </w:rPr>
        <w:t>57,</w:t>
      </w:r>
      <w:r w:rsidRPr="008F6541">
        <w:t xml:space="preserve"> 186-192.</w:t>
      </w:r>
    </w:p>
    <w:p w14:paraId="491798C2" w14:textId="65068808" w:rsidR="00DF70C0" w:rsidRPr="00BA63A5" w:rsidRDefault="00DF70C0" w:rsidP="00DB6C4C">
      <w:pPr>
        <w:widowControl w:val="0"/>
        <w:autoSpaceDE w:val="0"/>
        <w:autoSpaceDN w:val="0"/>
        <w:adjustRightInd w:val="0"/>
        <w:spacing w:after="0" w:line="480" w:lineRule="auto"/>
        <w:ind w:left="720" w:hanging="720"/>
      </w:pPr>
      <w:r w:rsidRPr="00BA63A5">
        <w:t>Kobayashi, E., Vazsonyi, A. T., Chen, P., &amp; Sharp, S. F. (2010). A culturally nuanced test</w:t>
      </w:r>
      <w:r w:rsidR="00BA63A5">
        <w:t xml:space="preserve"> of Gottfredson and Hirschi‘s “</w:t>
      </w:r>
      <w:r w:rsidRPr="00BA63A5">
        <w:t xml:space="preserve">general theory‘‘: Dimensionality and generalizability in Japan and the United States. </w:t>
      </w:r>
      <w:r w:rsidRPr="00BA63A5">
        <w:rPr>
          <w:i/>
          <w:iCs/>
        </w:rPr>
        <w:t>International Criminal Justice Review</w:t>
      </w:r>
      <w:r w:rsidRPr="00BA63A5">
        <w:t xml:space="preserve">, </w:t>
      </w:r>
      <w:r w:rsidRPr="00BA63A5">
        <w:rPr>
          <w:i/>
          <w:iCs/>
        </w:rPr>
        <w:t>20</w:t>
      </w:r>
      <w:r w:rsidRPr="00BA63A5">
        <w:t>(2), 112-131.</w:t>
      </w:r>
      <w:r w:rsidR="00907D6F" w:rsidRPr="00BA63A5">
        <w:t xml:space="preserve"> </w:t>
      </w:r>
      <w:r w:rsidR="00907D6F" w:rsidRPr="00BA63A5">
        <w:rPr>
          <w:shd w:val="clear" w:color="auto" w:fill="FFFFFF"/>
        </w:rPr>
        <w:t>https://doi.org/10.1177/1057567710368362</w:t>
      </w:r>
    </w:p>
    <w:p w14:paraId="3A70B5B0"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Krug, E. G., Dahlberg, L. L., Mercy, J. A., Zwi, A. B., &amp; Lozano, R. (2002). </w:t>
      </w:r>
      <w:r w:rsidRPr="008F6541">
        <w:rPr>
          <w:i/>
          <w:iCs/>
          <w:color w:val="000000"/>
        </w:rPr>
        <w:t xml:space="preserve">World report on violence and health </w:t>
      </w:r>
      <w:r>
        <w:rPr>
          <w:color w:val="000000"/>
        </w:rPr>
        <w:t>(E</w:t>
      </w:r>
      <w:r w:rsidRPr="008F6541">
        <w:rPr>
          <w:color w:val="000000"/>
        </w:rPr>
        <w:t>ds.)</w:t>
      </w:r>
      <w:r w:rsidRPr="008F6541">
        <w:rPr>
          <w:i/>
          <w:iCs/>
          <w:color w:val="000000"/>
        </w:rPr>
        <w:t xml:space="preserve">. </w:t>
      </w:r>
      <w:r w:rsidRPr="008F6541">
        <w:rPr>
          <w:color w:val="000000"/>
        </w:rPr>
        <w:t xml:space="preserve">Geneva, Switzerland: World Health Organization. </w:t>
      </w:r>
    </w:p>
    <w:p w14:paraId="66BE4AF9" w14:textId="77777777" w:rsidR="001F4C30" w:rsidRDefault="008067F7" w:rsidP="001F4C30">
      <w:pPr>
        <w:widowControl w:val="0"/>
        <w:autoSpaceDE w:val="0"/>
        <w:autoSpaceDN w:val="0"/>
        <w:adjustRightInd w:val="0"/>
        <w:spacing w:after="0" w:line="480" w:lineRule="auto"/>
        <w:ind w:left="720" w:hanging="720"/>
      </w:pPr>
      <w:r w:rsidRPr="008F6541">
        <w:t xml:space="preserve">Lalor, K. (2004). Child sexual abuse in sub-Saharan Africa: a literature review. </w:t>
      </w:r>
      <w:r w:rsidRPr="008F6541">
        <w:rPr>
          <w:i/>
        </w:rPr>
        <w:lastRenderedPageBreak/>
        <w:t>Child Abuse &amp; Neglect</w:t>
      </w:r>
      <w:r w:rsidRPr="008F6541">
        <w:t xml:space="preserve">, </w:t>
      </w:r>
      <w:r w:rsidRPr="008F6541">
        <w:rPr>
          <w:i/>
        </w:rPr>
        <w:t>28,</w:t>
      </w:r>
      <w:r w:rsidRPr="008F6541">
        <w:t xml:space="preserve"> 439-460.</w:t>
      </w:r>
      <w:r>
        <w:t xml:space="preserve"> </w:t>
      </w:r>
      <w:r w:rsidRPr="00F65157">
        <w:t>doi:10.1016/j.chiabu.2003.07.005</w:t>
      </w:r>
    </w:p>
    <w:p w14:paraId="1FC3C729" w14:textId="2D4F239A" w:rsidR="00CA4719" w:rsidRPr="0055398A" w:rsidRDefault="00CA4719" w:rsidP="001F4C30">
      <w:pPr>
        <w:widowControl w:val="0"/>
        <w:autoSpaceDE w:val="0"/>
        <w:autoSpaceDN w:val="0"/>
        <w:adjustRightInd w:val="0"/>
        <w:spacing w:after="0" w:line="480" w:lineRule="auto"/>
        <w:ind w:left="720" w:hanging="720"/>
      </w:pPr>
      <w:r w:rsidRPr="00404567">
        <w:rPr>
          <w:color w:val="231F20"/>
        </w:rPr>
        <w:t>Lansford, J. E., Deater-Deckard, K., Dodge, K. A., Bates, J. E., &amp; Pettit, G. S. (2004). Ethnic differences</w:t>
      </w:r>
      <w:r w:rsidRPr="0055398A">
        <w:t xml:space="preserve"> </w:t>
      </w:r>
      <w:r w:rsidRPr="00404567">
        <w:rPr>
          <w:color w:val="231F20"/>
        </w:rPr>
        <w:t>in the link between physical discipline and later adolescent externalising behaviors.</w:t>
      </w:r>
      <w:r w:rsidRPr="0055398A">
        <w:t xml:space="preserve"> </w:t>
      </w:r>
      <w:r w:rsidRPr="00404567">
        <w:rPr>
          <w:i/>
          <w:color w:val="231F20"/>
        </w:rPr>
        <w:t>Journal of Child Psychology and Psychiatry</w:t>
      </w:r>
      <w:r w:rsidRPr="00404567">
        <w:rPr>
          <w:color w:val="231F20"/>
        </w:rPr>
        <w:t xml:space="preserve">, </w:t>
      </w:r>
      <w:r w:rsidRPr="00404567">
        <w:rPr>
          <w:i/>
          <w:color w:val="231F20"/>
        </w:rPr>
        <w:t>45</w:t>
      </w:r>
      <w:r w:rsidRPr="00404567">
        <w:rPr>
          <w:color w:val="231F20"/>
        </w:rPr>
        <w:t>(4), 701–812.</w:t>
      </w:r>
      <w:r w:rsidR="001F4C30" w:rsidRPr="00AC48B4">
        <w:rPr>
          <w:color w:val="231F20"/>
        </w:rPr>
        <w:t xml:space="preserve"> </w:t>
      </w:r>
      <w:r w:rsidR="001F4C30" w:rsidRPr="00404567">
        <w:rPr>
          <w:color w:val="000000"/>
          <w:shd w:val="clear" w:color="auto" w:fill="FFFFFF"/>
        </w:rPr>
        <w:t>doi: </w:t>
      </w:r>
      <w:hyperlink r:id="rId12" w:tgtFrame="pmc_ext" w:history="1">
        <w:r w:rsidR="001F4C30" w:rsidRPr="00404567">
          <w:rPr>
            <w:rStyle w:val="Hyperlink"/>
            <w:color w:val="642A8F"/>
            <w:shd w:val="clear" w:color="auto" w:fill="FFFFFF"/>
          </w:rPr>
          <w:t>10.1111/j.1469-7610.2004.00273.x</w:t>
        </w:r>
      </w:hyperlink>
    </w:p>
    <w:p w14:paraId="6A703EF5"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Leach, F. (2003). Learning to be violent: the role of the school in developing adolescent gendered behaviour. </w:t>
      </w:r>
      <w:r w:rsidRPr="008F6541">
        <w:rPr>
          <w:i/>
        </w:rPr>
        <w:t>Compare: A Journal of Comparative and International Education, 33,</w:t>
      </w:r>
      <w:r w:rsidRPr="008F6541">
        <w:t xml:space="preserve"> 385-400. </w:t>
      </w:r>
      <w:r w:rsidRPr="00DC639A">
        <w:t>doi:10.1080/03057920302587</w:t>
      </w:r>
    </w:p>
    <w:p w14:paraId="6FA16C28" w14:textId="77777777" w:rsidR="009F4DE4" w:rsidRDefault="008067F7" w:rsidP="00404567">
      <w:pPr>
        <w:widowControl w:val="0"/>
        <w:autoSpaceDE w:val="0"/>
        <w:autoSpaceDN w:val="0"/>
        <w:adjustRightInd w:val="0"/>
        <w:spacing w:after="0" w:line="480" w:lineRule="auto"/>
        <w:ind w:left="720" w:hanging="720"/>
        <w:rPr>
          <w:rStyle w:val="Hyperlink"/>
          <w:color w:val="auto"/>
          <w:u w:val="none"/>
        </w:rPr>
      </w:pPr>
      <w:r w:rsidRPr="00862A66">
        <w:t xml:space="preserve">Leibowitz, G.S., Burton, D.L., &amp; Howard, A. (2012). Differences between sexually victimized and nonsexually victimized male adolescent sexual abusers and delinquent youth: Further group comparisons of developmental antecedents and behavioral challenges. </w:t>
      </w:r>
      <w:r w:rsidRPr="00862A66">
        <w:rPr>
          <w:i/>
        </w:rPr>
        <w:t>Journal of Child Sexual Abuse</w:t>
      </w:r>
      <w:r w:rsidRPr="00862A66">
        <w:t xml:space="preserve">, </w:t>
      </w:r>
      <w:r w:rsidRPr="00862A66">
        <w:rPr>
          <w:i/>
        </w:rPr>
        <w:t>21</w:t>
      </w:r>
      <w:r w:rsidRPr="00862A66">
        <w:t xml:space="preserve">, 315-326. </w:t>
      </w:r>
      <w:r w:rsidR="006C52B9" w:rsidRPr="00862A66">
        <w:t>doi</w:t>
      </w:r>
      <w:r w:rsidR="006C52B9" w:rsidRPr="005D2541">
        <w:t>:</w:t>
      </w:r>
      <w:hyperlink r:id="rId13" w:history="1">
        <w:r w:rsidR="006C52B9" w:rsidRPr="005D2541">
          <w:rPr>
            <w:rStyle w:val="Hyperlink"/>
            <w:color w:val="auto"/>
            <w:u w:val="none"/>
          </w:rPr>
          <w:t>10.1080/10538712.2011.541010</w:t>
        </w:r>
      </w:hyperlink>
    </w:p>
    <w:p w14:paraId="6B31E18E" w14:textId="67A39FD2" w:rsidR="00AB0602" w:rsidRPr="00AA2243" w:rsidRDefault="00AB0602" w:rsidP="00AB0602">
      <w:pPr>
        <w:widowControl w:val="0"/>
        <w:autoSpaceDE w:val="0"/>
        <w:autoSpaceDN w:val="0"/>
        <w:adjustRightInd w:val="0"/>
        <w:spacing w:after="0" w:line="480" w:lineRule="auto"/>
        <w:ind w:left="720" w:hanging="720"/>
      </w:pPr>
      <w:r w:rsidRPr="004273A1">
        <w:rPr>
          <w:color w:val="231F20"/>
        </w:rPr>
        <w:t xml:space="preserve">Loeber, R., Farrington, D. P., Stouthamer-Loeber, M., &amp; Van Kammen, W. (1998). </w:t>
      </w:r>
      <w:r w:rsidRPr="004273A1">
        <w:rPr>
          <w:i/>
          <w:color w:val="231F20"/>
        </w:rPr>
        <w:t>Antisocial</w:t>
      </w:r>
      <w:r w:rsidRPr="004273A1">
        <w:rPr>
          <w:i/>
        </w:rPr>
        <w:t xml:space="preserve"> </w:t>
      </w:r>
      <w:r w:rsidRPr="004273A1">
        <w:rPr>
          <w:i/>
          <w:color w:val="231F20"/>
        </w:rPr>
        <w:t>behavior and mental health problems</w:t>
      </w:r>
      <w:r w:rsidRPr="004273A1">
        <w:rPr>
          <w:color w:val="231F20"/>
        </w:rPr>
        <w:t>. Mahwah, NJ: Lawrence Erlbaum.</w:t>
      </w:r>
    </w:p>
    <w:p w14:paraId="06B3CF76" w14:textId="3B2A9F75" w:rsidR="00FF508D" w:rsidRPr="008F6541" w:rsidRDefault="008067F7" w:rsidP="00FF508D">
      <w:pPr>
        <w:widowControl w:val="0"/>
        <w:autoSpaceDE w:val="0"/>
        <w:autoSpaceDN w:val="0"/>
        <w:adjustRightInd w:val="0"/>
        <w:spacing w:after="0" w:line="480" w:lineRule="auto"/>
        <w:ind w:left="720" w:hanging="720"/>
      </w:pPr>
      <w:r w:rsidRPr="00B704A8">
        <w:rPr>
          <w:color w:val="131413"/>
        </w:rPr>
        <w:t xml:space="preserve">Lösel, F., &amp; Schmucker, M. (2005). The effectiveness of treatment for sexual offenders: a comprehensive meta-analysis. </w:t>
      </w:r>
      <w:r w:rsidRPr="00B704A8">
        <w:rPr>
          <w:i/>
          <w:color w:val="131413"/>
        </w:rPr>
        <w:t>Journal of Experimental Criminology</w:t>
      </w:r>
      <w:r w:rsidRPr="00B704A8">
        <w:rPr>
          <w:color w:val="131413"/>
        </w:rPr>
        <w:t xml:space="preserve">, </w:t>
      </w:r>
      <w:r w:rsidRPr="00B704A8">
        <w:rPr>
          <w:i/>
          <w:color w:val="131413"/>
        </w:rPr>
        <w:t>1,</w:t>
      </w:r>
      <w:r w:rsidRPr="00B704A8">
        <w:rPr>
          <w:color w:val="131413"/>
        </w:rPr>
        <w:t xml:space="preserve"> 117-146.</w:t>
      </w:r>
      <w:r w:rsidR="00862A66" w:rsidRPr="00B704A8">
        <w:rPr>
          <w:color w:val="131413"/>
        </w:rPr>
        <w:t xml:space="preserve"> doi</w:t>
      </w:r>
      <w:r w:rsidR="00862A66">
        <w:rPr>
          <w:color w:val="131413"/>
        </w:rPr>
        <w:t>:</w:t>
      </w:r>
      <w:r w:rsidR="00862A66">
        <w:t>10.1007/s11292-004-6466-7</w:t>
      </w:r>
    </w:p>
    <w:p w14:paraId="45D049C4"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Marshall, W. L., &amp; Barbaree H. E. (1990). An integrated theory of the etiology of sexual offending. In W. L. Marshall, D. R. Laws, &amp; H. E. Barbaree (eds.), </w:t>
      </w:r>
      <w:r w:rsidRPr="008F6541">
        <w:rPr>
          <w:i/>
        </w:rPr>
        <w:t>Handbook of sexual assault: Issues, theories, and treatment of the offender</w:t>
      </w:r>
      <w:r w:rsidRPr="008F6541">
        <w:t xml:space="preserve"> (pp. 257-275). New York: Plenum.</w:t>
      </w:r>
    </w:p>
    <w:p w14:paraId="62AAAE9B" w14:textId="542B8BC7" w:rsidR="008067F7" w:rsidRPr="008F6541" w:rsidRDefault="008067F7" w:rsidP="0008228D">
      <w:pPr>
        <w:widowControl w:val="0"/>
        <w:autoSpaceDE w:val="0"/>
        <w:autoSpaceDN w:val="0"/>
        <w:adjustRightInd w:val="0"/>
        <w:spacing w:after="0" w:line="480" w:lineRule="auto"/>
        <w:ind w:left="720" w:hanging="720"/>
      </w:pPr>
      <w:r w:rsidRPr="008F6541">
        <w:rPr>
          <w:color w:val="000000"/>
        </w:rPr>
        <w:t>Marshall, W.</w:t>
      </w:r>
      <w:r>
        <w:rPr>
          <w:color w:val="000000"/>
        </w:rPr>
        <w:t xml:space="preserve"> L., &amp;</w:t>
      </w:r>
      <w:r w:rsidRPr="008F6541">
        <w:rPr>
          <w:color w:val="000000"/>
        </w:rPr>
        <w:t xml:space="preserve"> Marshall, L.E. (2000)</w:t>
      </w:r>
      <w:r>
        <w:rPr>
          <w:color w:val="000000"/>
        </w:rPr>
        <w:t>.</w:t>
      </w:r>
      <w:r w:rsidRPr="008F6541">
        <w:rPr>
          <w:color w:val="000000"/>
        </w:rPr>
        <w:t xml:space="preserve"> The origins of sexual offending. </w:t>
      </w:r>
      <w:r w:rsidRPr="008F6541">
        <w:rPr>
          <w:i/>
          <w:color w:val="000000"/>
        </w:rPr>
        <w:t>Trauma, Violence, &amp; Abuse</w:t>
      </w:r>
      <w:r w:rsidRPr="008F6541">
        <w:rPr>
          <w:color w:val="000000"/>
        </w:rPr>
        <w:t xml:space="preserve">, </w:t>
      </w:r>
      <w:r w:rsidRPr="008F6541">
        <w:rPr>
          <w:i/>
          <w:color w:val="000000"/>
        </w:rPr>
        <w:t xml:space="preserve">1, </w:t>
      </w:r>
      <w:r w:rsidRPr="008F6541">
        <w:rPr>
          <w:color w:val="000000"/>
        </w:rPr>
        <w:t xml:space="preserve">250-263. </w:t>
      </w:r>
    </w:p>
    <w:p w14:paraId="48F9584F" w14:textId="4ADCB8A3" w:rsidR="008067F7" w:rsidRPr="00D1248F" w:rsidRDefault="008067F7" w:rsidP="0008228D">
      <w:pPr>
        <w:widowControl w:val="0"/>
        <w:autoSpaceDE w:val="0"/>
        <w:autoSpaceDN w:val="0"/>
        <w:adjustRightInd w:val="0"/>
        <w:spacing w:after="0" w:line="480" w:lineRule="auto"/>
        <w:ind w:left="720" w:hanging="720"/>
      </w:pPr>
      <w:r w:rsidRPr="008F6541">
        <w:lastRenderedPageBreak/>
        <w:t xml:space="preserve">McCann, K., &amp; Lussier, P. (2008). Antisociality, sexual deviance, and sexual reoffending in juvenile sex offenders: A metaanalytical investigation. </w:t>
      </w:r>
      <w:r w:rsidRPr="008F6541">
        <w:rPr>
          <w:i/>
        </w:rPr>
        <w:t>Youth Violence and Juvenile Justice</w:t>
      </w:r>
      <w:r w:rsidRPr="008F6541">
        <w:t xml:space="preserve">, </w:t>
      </w:r>
      <w:r w:rsidRPr="008F6541">
        <w:rPr>
          <w:i/>
        </w:rPr>
        <w:t>6,</w:t>
      </w:r>
      <w:r w:rsidRPr="008F6541">
        <w:t xml:space="preserve"> 363-385.</w:t>
      </w:r>
      <w:r w:rsidR="00D1248F">
        <w:t xml:space="preserve"> </w:t>
      </w:r>
      <w:r w:rsidR="00AF0366" w:rsidRPr="00D1248F">
        <w:t xml:space="preserve"> </w:t>
      </w:r>
    </w:p>
    <w:p w14:paraId="20BDAD09" w14:textId="4B1E5DA3" w:rsidR="008067F7" w:rsidRPr="001A4503" w:rsidRDefault="008067F7" w:rsidP="0008228D">
      <w:pPr>
        <w:widowControl w:val="0"/>
        <w:autoSpaceDE w:val="0"/>
        <w:autoSpaceDN w:val="0"/>
        <w:adjustRightInd w:val="0"/>
        <w:spacing w:after="0" w:line="480" w:lineRule="auto"/>
        <w:ind w:left="720" w:hanging="720"/>
      </w:pPr>
      <w:r w:rsidRPr="008F6541">
        <w:t xml:space="preserve">McCuish, E. C., Cale, J., &amp; Corrado, R. R. (2017). Abuse experiences of family members, child maltreatment, and the development of offending among incarcerated adolescent males: Differences between adolescent sex offenders and adolescent nonsex offenders. </w:t>
      </w:r>
      <w:r w:rsidRPr="008F6541">
        <w:rPr>
          <w:i/>
        </w:rPr>
        <w:t>International Journal of Offender Therapy and Comparative Criminology</w:t>
      </w:r>
      <w:r w:rsidRPr="008F6541">
        <w:t xml:space="preserve">, </w:t>
      </w:r>
      <w:r w:rsidRPr="008F6541">
        <w:rPr>
          <w:i/>
        </w:rPr>
        <w:t>61</w:t>
      </w:r>
      <w:r w:rsidRPr="008F6541">
        <w:t xml:space="preserve">, 127-149. </w:t>
      </w:r>
    </w:p>
    <w:p w14:paraId="27A4000C" w14:textId="77777777" w:rsidR="008067F7" w:rsidRPr="008F6541" w:rsidRDefault="008067F7" w:rsidP="0008228D">
      <w:pPr>
        <w:widowControl w:val="0"/>
        <w:autoSpaceDE w:val="0"/>
        <w:autoSpaceDN w:val="0"/>
        <w:adjustRightInd w:val="0"/>
        <w:spacing w:after="0" w:line="480" w:lineRule="auto"/>
        <w:ind w:left="720" w:hanging="720"/>
      </w:pPr>
      <w:r w:rsidRPr="008F6541">
        <w:t xml:space="preserve">McGrath, R., Cumming, G., Burchard, B., Zeoli, S., &amp; Ellerby, L. (2010). </w:t>
      </w:r>
      <w:r w:rsidRPr="008F6541">
        <w:rPr>
          <w:i/>
        </w:rPr>
        <w:t>Current Practices and Emerging Trends in Sexual Abuser Management: The Safer Society 2009 North American Survey</w:t>
      </w:r>
      <w:r w:rsidRPr="008F6541">
        <w:t>. Brandon, Vermont: Safer Society Press</w:t>
      </w:r>
      <w:r>
        <w:t>.</w:t>
      </w:r>
    </w:p>
    <w:p w14:paraId="59A294AA" w14:textId="696303ED" w:rsidR="008067F7" w:rsidRPr="008F6541" w:rsidRDefault="008067F7" w:rsidP="0008228D">
      <w:pPr>
        <w:widowControl w:val="0"/>
        <w:autoSpaceDE w:val="0"/>
        <w:autoSpaceDN w:val="0"/>
        <w:adjustRightInd w:val="0"/>
        <w:spacing w:after="0" w:line="480" w:lineRule="auto"/>
        <w:ind w:left="720" w:hanging="720"/>
      </w:pPr>
      <w:r w:rsidRPr="008F6541">
        <w:t xml:space="preserve">Mildred, J. &amp; Plummer, C. A. (2009). Responding to child sexual abuse in the United States and Kenya: Child protection and child rights. </w:t>
      </w:r>
      <w:r w:rsidRPr="008F6541">
        <w:rPr>
          <w:i/>
        </w:rPr>
        <w:t>Children and Youth Services Review</w:t>
      </w:r>
      <w:r w:rsidRPr="008F6541">
        <w:t xml:space="preserve">, </w:t>
      </w:r>
      <w:r w:rsidRPr="008F6541">
        <w:rPr>
          <w:i/>
        </w:rPr>
        <w:t>31,</w:t>
      </w:r>
      <w:r w:rsidRPr="008F6541">
        <w:t xml:space="preserve"> 601-608.</w:t>
      </w:r>
    </w:p>
    <w:p w14:paraId="7DECE780" w14:textId="77777777" w:rsidR="008067F7" w:rsidRPr="008F6541" w:rsidRDefault="008067F7" w:rsidP="0008228D">
      <w:pPr>
        <w:widowControl w:val="0"/>
        <w:autoSpaceDE w:val="0"/>
        <w:autoSpaceDN w:val="0"/>
        <w:adjustRightInd w:val="0"/>
        <w:spacing w:after="0" w:line="480" w:lineRule="auto"/>
        <w:ind w:left="720" w:hanging="720"/>
      </w:pPr>
      <w:r w:rsidRPr="008F6541">
        <w:t>Ministry of Health (2016). National Alcohol Policy. Retrieved from http://barakapolicy.org/wp-content/uploads/2015/07/GHANA-NATIONAL-ALCOHOL-POLICY.pdf</w:t>
      </w:r>
    </w:p>
    <w:p w14:paraId="047A0327" w14:textId="77777777" w:rsidR="008067F7" w:rsidRPr="008F6541" w:rsidRDefault="008067F7" w:rsidP="0008228D">
      <w:pPr>
        <w:widowControl w:val="0"/>
        <w:autoSpaceDE w:val="0"/>
        <w:autoSpaceDN w:val="0"/>
        <w:adjustRightInd w:val="0"/>
        <w:spacing w:after="0" w:line="480" w:lineRule="auto"/>
        <w:ind w:left="720" w:hanging="720"/>
      </w:pPr>
      <w:r w:rsidRPr="008F6541">
        <w:t>Moore, A.</w:t>
      </w:r>
      <w:r>
        <w:t xml:space="preserve"> </w:t>
      </w:r>
      <w:r w:rsidRPr="008F6541">
        <w:t xml:space="preserve">M., Awusabo-Asare, K., Madise, N., John-Langba, J., Kumi-Kyereme, A. (2007). Coerced first sex among adolescent girls in Ghana in Sub-Saharan Africa: Prevalence and context. </w:t>
      </w:r>
      <w:r w:rsidRPr="008F6541">
        <w:rPr>
          <w:i/>
        </w:rPr>
        <w:t>Africa Journal of Reproductive Health,</w:t>
      </w:r>
      <w:r w:rsidRPr="008F6541">
        <w:t xml:space="preserve"> </w:t>
      </w:r>
      <w:r w:rsidRPr="008F6541">
        <w:rPr>
          <w:i/>
        </w:rPr>
        <w:t>11,</w:t>
      </w:r>
      <w:r w:rsidRPr="008F6541">
        <w:t xml:space="preserve"> 62-82.</w:t>
      </w:r>
    </w:p>
    <w:p w14:paraId="57D7A723" w14:textId="77777777" w:rsidR="008067F7" w:rsidRPr="008F6541" w:rsidRDefault="008067F7" w:rsidP="0008228D">
      <w:pPr>
        <w:widowControl w:val="0"/>
        <w:autoSpaceDE w:val="0"/>
        <w:autoSpaceDN w:val="0"/>
        <w:adjustRightInd w:val="0"/>
        <w:spacing w:after="0" w:line="480" w:lineRule="auto"/>
        <w:ind w:left="720" w:hanging="720"/>
      </w:pPr>
      <w:r w:rsidRPr="008F6541">
        <w:t>Moster, A., Wnuk, D.</w:t>
      </w:r>
      <w:r>
        <w:t xml:space="preserve"> </w:t>
      </w:r>
      <w:r w:rsidRPr="008F6541">
        <w:t xml:space="preserve">W., &amp; Jeglic, E. (2009). Cognitive behavioral therapy interventions with sex offenders. </w:t>
      </w:r>
      <w:r w:rsidRPr="008F6541">
        <w:rPr>
          <w:i/>
        </w:rPr>
        <w:t>Journal of Correctional Health Care</w:t>
      </w:r>
      <w:r w:rsidRPr="008F6541">
        <w:t xml:space="preserve">, </w:t>
      </w:r>
      <w:r w:rsidRPr="008F6541">
        <w:rPr>
          <w:i/>
        </w:rPr>
        <w:t>14,</w:t>
      </w:r>
      <w:r>
        <w:t xml:space="preserve"> 109-121. </w:t>
      </w:r>
      <w:r w:rsidRPr="000E0B61">
        <w:t>doi: 10.1177/1078345807313874</w:t>
      </w:r>
    </w:p>
    <w:p w14:paraId="0733DDDC"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lastRenderedPageBreak/>
        <w:t xml:space="preserve">Nukunya, G. (2003). </w:t>
      </w:r>
      <w:r w:rsidRPr="008F6541">
        <w:rPr>
          <w:i/>
          <w:iCs/>
          <w:color w:val="000000"/>
        </w:rPr>
        <w:t>Tradition and change in Ghana</w:t>
      </w:r>
      <w:r w:rsidRPr="008F6541">
        <w:rPr>
          <w:color w:val="000000"/>
        </w:rPr>
        <w:t xml:space="preserve">. Accra: Ghana Universities Press. </w:t>
      </w:r>
    </w:p>
    <w:p w14:paraId="6BD2E2DD" w14:textId="47CC2475" w:rsidR="008067F7" w:rsidRPr="008F6541" w:rsidRDefault="008067F7" w:rsidP="0008228D">
      <w:pPr>
        <w:widowControl w:val="0"/>
        <w:autoSpaceDE w:val="0"/>
        <w:autoSpaceDN w:val="0"/>
        <w:adjustRightInd w:val="0"/>
        <w:spacing w:after="0" w:line="480" w:lineRule="auto"/>
        <w:ind w:left="720" w:hanging="720"/>
      </w:pPr>
      <w:r w:rsidRPr="008F6541">
        <w:t xml:space="preserve">Oduro, G.Y. (2012). </w:t>
      </w:r>
      <w:r w:rsidR="00314B76">
        <w:t>“</w:t>
      </w:r>
      <w:r w:rsidRPr="008F6541">
        <w:t>Children of the street</w:t>
      </w:r>
      <w:r w:rsidR="00314B76">
        <w:t>”</w:t>
      </w:r>
      <w:r w:rsidRPr="008F6541">
        <w:t xml:space="preserve">: sexual citizenship and the unprotected lives of Ghanaian street youth. </w:t>
      </w:r>
      <w:r w:rsidRPr="008F6541">
        <w:rPr>
          <w:i/>
        </w:rPr>
        <w:t>Comparative Education</w:t>
      </w:r>
      <w:r w:rsidRPr="008F6541">
        <w:t xml:space="preserve">, </w:t>
      </w:r>
      <w:r w:rsidRPr="008F6541">
        <w:rPr>
          <w:i/>
        </w:rPr>
        <w:t>48,</w:t>
      </w:r>
      <w:r w:rsidRPr="008F6541">
        <w:t xml:space="preserve"> 41-56.</w:t>
      </w:r>
      <w:r>
        <w:t xml:space="preserve"> </w:t>
      </w:r>
      <w:r w:rsidRPr="004E19F9">
        <w:t>doi:10.1080/03050068.2011.637762</w:t>
      </w:r>
    </w:p>
    <w:p w14:paraId="14561CFE" w14:textId="77777777" w:rsidR="008067F7" w:rsidRDefault="008067F7" w:rsidP="0008228D">
      <w:pPr>
        <w:widowControl w:val="0"/>
        <w:autoSpaceDE w:val="0"/>
        <w:autoSpaceDN w:val="0"/>
        <w:adjustRightInd w:val="0"/>
        <w:spacing w:after="0" w:line="480" w:lineRule="auto"/>
        <w:ind w:left="720" w:hanging="720"/>
        <w:rPr>
          <w:color w:val="000000"/>
        </w:rPr>
      </w:pPr>
      <w:r w:rsidRPr="008F6541">
        <w:rPr>
          <w:color w:val="000000"/>
        </w:rPr>
        <w:t>Otiso, K. M.</w:t>
      </w:r>
      <w:r>
        <w:rPr>
          <w:color w:val="000000"/>
        </w:rPr>
        <w:t>,</w:t>
      </w:r>
      <w:r w:rsidRPr="008F6541">
        <w:rPr>
          <w:color w:val="000000"/>
        </w:rPr>
        <w:t xml:space="preserve"> &amp; Owusu, G. (2008). Comparative urbanization in Ghana and Kenya in time and space. </w:t>
      </w:r>
      <w:r w:rsidRPr="008F6541">
        <w:rPr>
          <w:i/>
          <w:color w:val="000000"/>
        </w:rPr>
        <w:t>GeoJournal</w:t>
      </w:r>
      <w:r w:rsidRPr="008F6541">
        <w:rPr>
          <w:color w:val="000000"/>
        </w:rPr>
        <w:t xml:space="preserve">, </w:t>
      </w:r>
      <w:r w:rsidRPr="008F6541">
        <w:rPr>
          <w:i/>
          <w:color w:val="000000"/>
        </w:rPr>
        <w:t>71,</w:t>
      </w:r>
      <w:r w:rsidRPr="008F6541">
        <w:rPr>
          <w:color w:val="000000"/>
        </w:rPr>
        <w:t xml:space="preserve"> 143-157. </w:t>
      </w:r>
    </w:p>
    <w:p w14:paraId="194E09EF" w14:textId="0FAAAAE6" w:rsidR="002E68FE" w:rsidRPr="008F6541" w:rsidRDefault="002E68FE" w:rsidP="0008228D">
      <w:pPr>
        <w:widowControl w:val="0"/>
        <w:autoSpaceDE w:val="0"/>
        <w:autoSpaceDN w:val="0"/>
        <w:adjustRightInd w:val="0"/>
        <w:spacing w:after="0" w:line="480" w:lineRule="auto"/>
        <w:ind w:left="720" w:hanging="720"/>
      </w:pPr>
      <w:r>
        <w:rPr>
          <w:color w:val="000000"/>
        </w:rPr>
        <w:t>Parkes, J.</w:t>
      </w:r>
      <w:r w:rsidR="00BA166D">
        <w:rPr>
          <w:color w:val="000000"/>
        </w:rPr>
        <w:t>,</w:t>
      </w:r>
      <w:r>
        <w:rPr>
          <w:color w:val="000000"/>
        </w:rPr>
        <w:t xml:space="preserve"> &amp; Heslop, J. (2011) Stop violence against girls in school: A cross-country analysis of baseline research from Ghana, Kenya and Mozambique. </w:t>
      </w:r>
      <w:r w:rsidR="00EB7A27">
        <w:rPr>
          <w:color w:val="000000"/>
        </w:rPr>
        <w:t>Action</w:t>
      </w:r>
      <w:r w:rsidR="007A44FE">
        <w:rPr>
          <w:color w:val="000000"/>
        </w:rPr>
        <w:t>Aid International.</w:t>
      </w:r>
    </w:p>
    <w:p w14:paraId="46A2F48B" w14:textId="40B573A4" w:rsidR="008067F7" w:rsidRPr="008F6541" w:rsidRDefault="008067F7" w:rsidP="0008228D">
      <w:pPr>
        <w:widowControl w:val="0"/>
        <w:autoSpaceDE w:val="0"/>
        <w:autoSpaceDN w:val="0"/>
        <w:adjustRightInd w:val="0"/>
        <w:spacing w:after="0" w:line="480" w:lineRule="auto"/>
        <w:ind w:left="720" w:hanging="720"/>
      </w:pPr>
      <w:r w:rsidRPr="008F6541">
        <w:rPr>
          <w:color w:val="000000"/>
        </w:rPr>
        <w:t>Piquero, A., Farrington, D. P., Jennings, W., Diamond, B.</w:t>
      </w:r>
      <w:r>
        <w:rPr>
          <w:color w:val="000000"/>
        </w:rPr>
        <w:t>,</w:t>
      </w:r>
      <w:r w:rsidRPr="008F6541">
        <w:rPr>
          <w:color w:val="000000"/>
        </w:rPr>
        <w:t xml:space="preserve"> &amp; Craig, J. (2012). Sex offenders and sex offending in the Cambridge study in delinquent development: Prevalence, frequency, (dis)continuity over the life-course. </w:t>
      </w:r>
      <w:r w:rsidRPr="008F6541">
        <w:rPr>
          <w:i/>
          <w:color w:val="000000"/>
        </w:rPr>
        <w:t>Journal of Crime and Justice, 35,</w:t>
      </w:r>
      <w:r w:rsidRPr="008F6541">
        <w:rPr>
          <w:color w:val="000000"/>
        </w:rPr>
        <w:t xml:space="preserve"> 412-426. </w:t>
      </w:r>
    </w:p>
    <w:p w14:paraId="748C6224" w14:textId="5BFE6397" w:rsidR="008067F7" w:rsidRPr="008F6541" w:rsidRDefault="008067F7" w:rsidP="0008228D">
      <w:pPr>
        <w:widowControl w:val="0"/>
        <w:autoSpaceDE w:val="0"/>
        <w:autoSpaceDN w:val="0"/>
        <w:adjustRightInd w:val="0"/>
        <w:spacing w:after="0" w:line="480" w:lineRule="auto"/>
        <w:ind w:left="720" w:hanging="720"/>
      </w:pPr>
      <w:r w:rsidRPr="008F6541">
        <w:t>Prentky, R</w:t>
      </w:r>
      <w:r w:rsidR="00905270">
        <w:t>., Harris, B., Frizzell, K., &amp;</w:t>
      </w:r>
      <w:r w:rsidRPr="008F6541">
        <w:t xml:space="preserve"> Righthand, S. (2000)</w:t>
      </w:r>
      <w:r w:rsidR="0004453C">
        <w:t>.</w:t>
      </w:r>
      <w:r w:rsidRPr="008F6541">
        <w:t xml:space="preserve"> An actuarial procedure for assessing risk with juvenile sex offenders. </w:t>
      </w:r>
      <w:r w:rsidRPr="008F6541">
        <w:rPr>
          <w:i/>
        </w:rPr>
        <w:t>Sexual Abuse: A Journal of Research and Treatment</w:t>
      </w:r>
      <w:r w:rsidRPr="008F6541">
        <w:t xml:space="preserve">, </w:t>
      </w:r>
      <w:r w:rsidRPr="008F6541">
        <w:rPr>
          <w:i/>
        </w:rPr>
        <w:t>12</w:t>
      </w:r>
      <w:r w:rsidRPr="008F6541">
        <w:t>, 71-93.</w:t>
      </w:r>
      <w:r w:rsidR="00AF0366">
        <w:t xml:space="preserve"> </w:t>
      </w:r>
    </w:p>
    <w:p w14:paraId="489E03A0" w14:textId="77777777" w:rsidR="008067F7" w:rsidRDefault="008067F7" w:rsidP="0008228D">
      <w:pPr>
        <w:widowControl w:val="0"/>
        <w:autoSpaceDE w:val="0"/>
        <w:autoSpaceDN w:val="0"/>
        <w:adjustRightInd w:val="0"/>
        <w:spacing w:after="0" w:line="480" w:lineRule="auto"/>
        <w:ind w:left="720" w:hanging="720"/>
        <w:rPr>
          <w:color w:val="000000"/>
        </w:rPr>
      </w:pPr>
      <w:r w:rsidRPr="008F6541">
        <w:rPr>
          <w:color w:val="000000"/>
        </w:rPr>
        <w:t xml:space="preserve">Richter, L., Dawes, A., &amp; Higson-Smith, C. (2004). </w:t>
      </w:r>
      <w:r w:rsidRPr="008F6541">
        <w:rPr>
          <w:i/>
          <w:iCs/>
          <w:color w:val="000000"/>
        </w:rPr>
        <w:t xml:space="preserve">The sexual abuse of young children in Southern Africa </w:t>
      </w:r>
      <w:r w:rsidRPr="008F6541">
        <w:rPr>
          <w:iCs/>
          <w:color w:val="000000"/>
        </w:rPr>
        <w:t>(Eds.)</w:t>
      </w:r>
      <w:r w:rsidRPr="008F6541">
        <w:rPr>
          <w:color w:val="000000"/>
        </w:rPr>
        <w:t xml:space="preserve">. Cape Town: HSRC. </w:t>
      </w:r>
    </w:p>
    <w:p w14:paraId="6D34312E" w14:textId="360D3729" w:rsidR="00FF508D" w:rsidRPr="002D1DCC" w:rsidRDefault="00312AFC" w:rsidP="0008228D">
      <w:pPr>
        <w:widowControl w:val="0"/>
        <w:autoSpaceDE w:val="0"/>
        <w:autoSpaceDN w:val="0"/>
        <w:adjustRightInd w:val="0"/>
        <w:spacing w:after="0" w:line="480" w:lineRule="auto"/>
        <w:ind w:left="720" w:hanging="720"/>
      </w:pPr>
      <w:r w:rsidRPr="002D1DCC">
        <w:rPr>
          <w:color w:val="131413"/>
        </w:rPr>
        <w:t>Schmucker, M.</w:t>
      </w:r>
      <w:r w:rsidRPr="000E19B5">
        <w:rPr>
          <w:color w:val="131413"/>
        </w:rPr>
        <w:t>,</w:t>
      </w:r>
      <w:r w:rsidRPr="00352414">
        <w:rPr>
          <w:color w:val="131413"/>
        </w:rPr>
        <w:t xml:space="preserve"> &amp; </w:t>
      </w:r>
      <w:r w:rsidR="00A9113D" w:rsidRPr="0010549D">
        <w:rPr>
          <w:color w:val="131413"/>
        </w:rPr>
        <w:t>Lösel, F.</w:t>
      </w:r>
      <w:r w:rsidRPr="00D11F10">
        <w:rPr>
          <w:color w:val="131413"/>
        </w:rPr>
        <w:t xml:space="preserve">  (2005).</w:t>
      </w:r>
      <w:r w:rsidR="00EE73DD" w:rsidRPr="00D11F10">
        <w:rPr>
          <w:color w:val="131413"/>
        </w:rPr>
        <w:t xml:space="preserve"> </w:t>
      </w:r>
      <w:r w:rsidR="00CF308E" w:rsidRPr="00F80320">
        <w:rPr>
          <w:color w:val="131413"/>
        </w:rPr>
        <w:t xml:space="preserve">The effects of sexual offender treatment </w:t>
      </w:r>
      <w:r w:rsidR="005C16AC" w:rsidRPr="000E123E">
        <w:rPr>
          <w:color w:val="131413"/>
        </w:rPr>
        <w:t>on recidivism</w:t>
      </w:r>
      <w:r w:rsidR="007153C2" w:rsidRPr="004739F9">
        <w:rPr>
          <w:color w:val="131413"/>
        </w:rPr>
        <w:t xml:space="preserve">: An international meta-analysis </w:t>
      </w:r>
      <w:r w:rsidR="007153C2" w:rsidRPr="007D638C">
        <w:rPr>
          <w:color w:val="131413"/>
        </w:rPr>
        <w:t>of sound quality evaluation</w:t>
      </w:r>
      <w:r w:rsidR="007153C2" w:rsidRPr="008A6D1F">
        <w:rPr>
          <w:color w:val="131413"/>
        </w:rPr>
        <w:t xml:space="preserve">s. </w:t>
      </w:r>
      <w:r w:rsidR="007153C2" w:rsidRPr="008A6D1F">
        <w:rPr>
          <w:i/>
          <w:color w:val="131413"/>
        </w:rPr>
        <w:t xml:space="preserve">Journal of Experimental Criminology, </w:t>
      </w:r>
      <w:r w:rsidR="008F525A" w:rsidRPr="00AD70AC">
        <w:rPr>
          <w:i/>
          <w:color w:val="131413"/>
        </w:rPr>
        <w:t>11</w:t>
      </w:r>
      <w:r w:rsidR="008F525A" w:rsidRPr="00404567">
        <w:rPr>
          <w:color w:val="131413"/>
        </w:rPr>
        <w:t>,</w:t>
      </w:r>
      <w:r w:rsidR="00073146" w:rsidRPr="00404567">
        <w:rPr>
          <w:color w:val="131413"/>
        </w:rPr>
        <w:t xml:space="preserve"> 697-</w:t>
      </w:r>
      <w:r w:rsidR="008F525A" w:rsidRPr="00404567">
        <w:rPr>
          <w:color w:val="131413"/>
        </w:rPr>
        <w:t>63</w:t>
      </w:r>
      <w:r w:rsidR="00073146" w:rsidRPr="00404567">
        <w:rPr>
          <w:color w:val="131413"/>
        </w:rPr>
        <w:t>0</w:t>
      </w:r>
      <w:r w:rsidR="008F525A" w:rsidRPr="00404567">
        <w:rPr>
          <w:color w:val="131413"/>
        </w:rPr>
        <w:t>.</w:t>
      </w:r>
      <w:r w:rsidR="00394F19" w:rsidRPr="002D1DCC">
        <w:rPr>
          <w:color w:val="131413"/>
        </w:rPr>
        <w:t xml:space="preserve"> </w:t>
      </w:r>
      <w:r w:rsidR="0081769F" w:rsidRPr="00404567">
        <w:rPr>
          <w:color w:val="131413"/>
        </w:rPr>
        <w:t>d</w:t>
      </w:r>
      <w:r w:rsidR="003C0948" w:rsidRPr="00404567">
        <w:rPr>
          <w:color w:val="131413"/>
        </w:rPr>
        <w:t>oi:</w:t>
      </w:r>
      <w:r w:rsidR="00394F19" w:rsidRPr="00404567">
        <w:rPr>
          <w:color w:val="131413"/>
        </w:rPr>
        <w:t xml:space="preserve"> 10.1007/s11292-015-9241-z</w:t>
      </w:r>
    </w:p>
    <w:p w14:paraId="70FDF766" w14:textId="77777777" w:rsidR="008067F7" w:rsidRPr="008F6541" w:rsidRDefault="008067F7" w:rsidP="0008228D">
      <w:pPr>
        <w:widowControl w:val="0"/>
        <w:autoSpaceDE w:val="0"/>
        <w:autoSpaceDN w:val="0"/>
        <w:adjustRightInd w:val="0"/>
        <w:spacing w:after="0" w:line="480" w:lineRule="auto"/>
        <w:ind w:left="720" w:hanging="720"/>
      </w:pPr>
      <w:r w:rsidRPr="008F6541">
        <w:t>Seto, M.</w:t>
      </w:r>
      <w:r>
        <w:t xml:space="preserve"> </w:t>
      </w:r>
      <w:r w:rsidRPr="008F6541">
        <w:t>C., &amp; Lalumiere, M.</w:t>
      </w:r>
      <w:r>
        <w:t xml:space="preserve"> </w:t>
      </w:r>
      <w:r w:rsidRPr="008F6541">
        <w:t>L. (2010). What is so special about male adolescent sexual offending? A review and test of explanations through meta-</w:t>
      </w:r>
      <w:r w:rsidRPr="008F6541">
        <w:lastRenderedPageBreak/>
        <w:t xml:space="preserve">analysis. </w:t>
      </w:r>
      <w:r w:rsidRPr="008F6541">
        <w:rPr>
          <w:i/>
        </w:rPr>
        <w:t>Psychological Bulletin</w:t>
      </w:r>
      <w:r w:rsidRPr="008F6541">
        <w:t xml:space="preserve">, </w:t>
      </w:r>
      <w:r w:rsidRPr="008F6541">
        <w:rPr>
          <w:i/>
        </w:rPr>
        <w:t>136,</w:t>
      </w:r>
      <w:r w:rsidRPr="008F6541">
        <w:t xml:space="preserve"> 526-575. </w:t>
      </w:r>
    </w:p>
    <w:p w14:paraId="5A0901EF" w14:textId="74398591"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Shange, N. (2018). Schoolboy rape: </w:t>
      </w:r>
      <w:r w:rsidR="00072CAE">
        <w:rPr>
          <w:color w:val="000000"/>
        </w:rPr>
        <w:t>“</w:t>
      </w:r>
      <w:r w:rsidRPr="008F6541">
        <w:rPr>
          <w:color w:val="000000"/>
        </w:rPr>
        <w:t>These boys caused a reign of terror at the school</w:t>
      </w:r>
      <w:r w:rsidR="00072CAE">
        <w:rPr>
          <w:color w:val="000000"/>
        </w:rPr>
        <w:t>”</w:t>
      </w:r>
      <w:r w:rsidRPr="008F6541">
        <w:rPr>
          <w:color w:val="000000"/>
        </w:rPr>
        <w:t>. Retrieved from https://www.sowetanlive.co.za/news/south-africa/2018-06-13-schoolboy-rape-these-boys-caused-a-reign-of-terror-at-the-school/</w:t>
      </w:r>
    </w:p>
    <w:p w14:paraId="7A78EBF1" w14:textId="1C1584BC" w:rsidR="00AC48B4" w:rsidRPr="008F6541" w:rsidRDefault="008067F7" w:rsidP="0008228D">
      <w:pPr>
        <w:widowControl w:val="0"/>
        <w:autoSpaceDE w:val="0"/>
        <w:autoSpaceDN w:val="0"/>
        <w:adjustRightInd w:val="0"/>
        <w:spacing w:after="0" w:line="480" w:lineRule="auto"/>
        <w:ind w:left="720" w:hanging="720"/>
      </w:pPr>
      <w:r w:rsidRPr="008F6541">
        <w:rPr>
          <w:color w:val="231F20"/>
        </w:rPr>
        <w:t>Smallbone,</w:t>
      </w:r>
      <w:r w:rsidR="00F25493">
        <w:rPr>
          <w:color w:val="231F20"/>
        </w:rPr>
        <w:t xml:space="preserve"> </w:t>
      </w:r>
      <w:r w:rsidRPr="008F6541">
        <w:rPr>
          <w:color w:val="231F20"/>
        </w:rPr>
        <w:t>S. W. (2006). Social and psychological factors in the development of delinquency and sexual deviance. In H. E. Barbaree</w:t>
      </w:r>
      <w:r>
        <w:rPr>
          <w:color w:val="231F20"/>
        </w:rPr>
        <w:t>,</w:t>
      </w:r>
      <w:r w:rsidRPr="008F6541">
        <w:rPr>
          <w:color w:val="231F20"/>
        </w:rPr>
        <w:t xml:space="preserve"> &amp; W. L. Marshall (Eds.). </w:t>
      </w:r>
      <w:r w:rsidRPr="008F6541">
        <w:rPr>
          <w:i/>
          <w:color w:val="231F20"/>
        </w:rPr>
        <w:t>The juvenile sex offender</w:t>
      </w:r>
      <w:r w:rsidRPr="008F6541">
        <w:rPr>
          <w:color w:val="231F20"/>
        </w:rPr>
        <w:t xml:space="preserve"> (2nd ed., pp. 105-127). New York:</w:t>
      </w:r>
      <w:r>
        <w:rPr>
          <w:color w:val="231F20"/>
        </w:rPr>
        <w:t xml:space="preserve"> </w:t>
      </w:r>
      <w:r w:rsidRPr="008F6541">
        <w:rPr>
          <w:color w:val="231F20"/>
        </w:rPr>
        <w:t>Guilford Press.</w:t>
      </w:r>
    </w:p>
    <w:p w14:paraId="4BC4CC15" w14:textId="1FA88BCA" w:rsidR="008067F7" w:rsidRPr="003E7BEF" w:rsidRDefault="008067F7" w:rsidP="00593FEE">
      <w:pPr>
        <w:widowControl w:val="0"/>
        <w:autoSpaceDE w:val="0"/>
        <w:autoSpaceDN w:val="0"/>
        <w:adjustRightInd w:val="0"/>
        <w:spacing w:after="0" w:line="480" w:lineRule="auto"/>
        <w:ind w:left="720" w:hanging="720"/>
      </w:pPr>
      <w:r w:rsidRPr="008F6541">
        <w:t xml:space="preserve">Stoltenborgh, M., van Ijzendoorn, M.H., Euser, E.M., &amp; Bakermans-Kranenburg, M. J. (2011). A global perspective on child sexual abuse: meta-analysis of prevalence around the world. </w:t>
      </w:r>
      <w:r w:rsidRPr="00593FEE">
        <w:rPr>
          <w:i/>
        </w:rPr>
        <w:t>Child Maltreatment, 16,</w:t>
      </w:r>
      <w:r w:rsidRPr="00593FEE">
        <w:t xml:space="preserve"> 79-101. </w:t>
      </w:r>
      <w:r w:rsidR="00AC48B4" w:rsidRPr="00593FEE">
        <w:rPr>
          <w:shd w:val="clear" w:color="auto" w:fill="FFFFFF"/>
        </w:rPr>
        <w:t>https://doi.org/10.1177/1077559511403920</w:t>
      </w:r>
    </w:p>
    <w:p w14:paraId="57D62A9A"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Tenkorang, E.Y., &amp; Owusu, Y.A. (2013). Coerced first sexual intercourse among women in Ghana: Evidence from the Demographic and Health Survey. </w:t>
      </w:r>
      <w:r w:rsidRPr="008F6541">
        <w:rPr>
          <w:i/>
          <w:color w:val="000000"/>
        </w:rPr>
        <w:t>Sexuality &amp; Culture, 17,</w:t>
      </w:r>
      <w:r w:rsidRPr="008F6541">
        <w:rPr>
          <w:color w:val="000000"/>
        </w:rPr>
        <w:t xml:space="preserve"> 167-184</w:t>
      </w:r>
      <w:r w:rsidRPr="008F6541">
        <w:rPr>
          <w:i/>
          <w:color w:val="000000"/>
        </w:rPr>
        <w:t xml:space="preserve">. </w:t>
      </w:r>
      <w:r w:rsidRPr="008F6541">
        <w:rPr>
          <w:color w:val="000000"/>
        </w:rPr>
        <w:t xml:space="preserve">doi: 10.1007/s12119-012-9146-1 </w:t>
      </w:r>
    </w:p>
    <w:p w14:paraId="394F4402" w14:textId="35724B13" w:rsidR="008067F7" w:rsidRPr="004A309A" w:rsidRDefault="008067F7" w:rsidP="00176F45">
      <w:pPr>
        <w:widowControl w:val="0"/>
        <w:autoSpaceDE w:val="0"/>
        <w:autoSpaceDN w:val="0"/>
        <w:adjustRightInd w:val="0"/>
        <w:spacing w:after="0" w:line="480" w:lineRule="auto"/>
        <w:ind w:left="720" w:hanging="720"/>
      </w:pPr>
      <w:r w:rsidRPr="008F6541">
        <w:t xml:space="preserve">Tharp, A. T., Valle, L. A., Brookmayer, K. A., Massetti, G. M., &amp; Matjasko, J. L. (2012). A systematic qualitative review of risk and protective factors for sexual violence perpetration. </w:t>
      </w:r>
      <w:r w:rsidRPr="008F6541">
        <w:rPr>
          <w:i/>
        </w:rPr>
        <w:t>Trauma, Violence, &amp; Abuse</w:t>
      </w:r>
      <w:r w:rsidRPr="008F6541">
        <w:t xml:space="preserve"> </w:t>
      </w:r>
      <w:r w:rsidRPr="008F6541">
        <w:rPr>
          <w:i/>
        </w:rPr>
        <w:t>14,</w:t>
      </w:r>
      <w:r w:rsidRPr="008F6541">
        <w:t xml:space="preserve"> </w:t>
      </w:r>
      <w:r w:rsidRPr="00AA7340">
        <w:t>133-167</w:t>
      </w:r>
      <w:r w:rsidRPr="00AA7340">
        <w:rPr>
          <w:b/>
        </w:rPr>
        <w:t xml:space="preserve">. </w:t>
      </w:r>
      <w:r w:rsidRPr="008F6541">
        <w:t xml:space="preserve">van Wijk, A., Loeber, R., Vermeiren, R., Pardini, D., Bullens, R., &amp; Dolereijer, T. (2005). Violent juvenile sex offenders compared with violent juvenile nonsex offenders: Explorative findings from the Pittsburgh Youth Study. </w:t>
      </w:r>
      <w:r w:rsidRPr="00176F45">
        <w:rPr>
          <w:i/>
        </w:rPr>
        <w:t>Sexual Abuse: Journal of Research and Treatment</w:t>
      </w:r>
      <w:r w:rsidRPr="00176F45">
        <w:t xml:space="preserve">, </w:t>
      </w:r>
      <w:r w:rsidRPr="00176F45">
        <w:rPr>
          <w:i/>
        </w:rPr>
        <w:t>17,</w:t>
      </w:r>
      <w:r w:rsidRPr="00176F45">
        <w:t xml:space="preserve"> 333-352. </w:t>
      </w:r>
    </w:p>
    <w:p w14:paraId="3011622C" w14:textId="7CB6F410" w:rsidR="00176F45" w:rsidRPr="008F6541" w:rsidRDefault="008067F7" w:rsidP="0008228D">
      <w:pPr>
        <w:widowControl w:val="0"/>
        <w:autoSpaceDE w:val="0"/>
        <w:autoSpaceDN w:val="0"/>
        <w:adjustRightInd w:val="0"/>
        <w:spacing w:after="0" w:line="480" w:lineRule="auto"/>
        <w:ind w:left="720" w:hanging="720"/>
      </w:pPr>
      <w:r w:rsidRPr="008F6541">
        <w:t xml:space="preserve">Varker, T., Devilly, G., Ward, T., &amp; Beech, A. R. (2008). Empathy and </w:t>
      </w:r>
      <w:r w:rsidRPr="008F6541">
        <w:lastRenderedPageBreak/>
        <w:t xml:space="preserve">Adolescent sexual offenders: A review of the literature. </w:t>
      </w:r>
      <w:r w:rsidRPr="008F6541">
        <w:rPr>
          <w:i/>
        </w:rPr>
        <w:t>Aggression and Violent Behavior</w:t>
      </w:r>
      <w:r w:rsidRPr="008F6541">
        <w:t>,</w:t>
      </w:r>
      <w:r w:rsidRPr="008F6541">
        <w:rPr>
          <w:i/>
        </w:rPr>
        <w:t xml:space="preserve"> 13,</w:t>
      </w:r>
      <w:r w:rsidRPr="008F6541">
        <w:t xml:space="preserve"> 251-260.</w:t>
      </w:r>
      <w:r>
        <w:t xml:space="preserve"> </w:t>
      </w:r>
      <w:r w:rsidRPr="008C2273">
        <w:t>doi:10.1016/j.avb.2008.03.006</w:t>
      </w:r>
    </w:p>
    <w:p w14:paraId="2117F435" w14:textId="3BE7360D" w:rsidR="008067F7" w:rsidRPr="00176F45" w:rsidRDefault="008067F7" w:rsidP="00176F45">
      <w:pPr>
        <w:widowControl w:val="0"/>
        <w:autoSpaceDE w:val="0"/>
        <w:autoSpaceDN w:val="0"/>
        <w:adjustRightInd w:val="0"/>
        <w:spacing w:after="0" w:line="480" w:lineRule="auto"/>
        <w:ind w:left="720" w:hanging="720"/>
      </w:pPr>
      <w:r w:rsidRPr="00176F45">
        <w:t xml:space="preserve">Ward, T., Hudson, S. M., Marshall, W. L., &amp; Siegert, R. (1995). Attachment style and intimacy deficits in sexual offenders: A theoretical framework. </w:t>
      </w:r>
      <w:r w:rsidRPr="002E4218">
        <w:rPr>
          <w:i/>
        </w:rPr>
        <w:t>Sexual Abuse: A Journal of Research and Treatment</w:t>
      </w:r>
      <w:r w:rsidRPr="002E4218">
        <w:t xml:space="preserve">, </w:t>
      </w:r>
      <w:r w:rsidRPr="00404567">
        <w:rPr>
          <w:i/>
        </w:rPr>
        <w:t>7,</w:t>
      </w:r>
      <w:r w:rsidRPr="00404567">
        <w:t xml:space="preserve"> 317-335.</w:t>
      </w:r>
      <w:r w:rsidR="00AF0366" w:rsidRPr="00404567">
        <w:t xml:space="preserve"> </w:t>
      </w:r>
      <w:hyperlink r:id="rId14" w:history="1">
        <w:r w:rsidR="00176F45" w:rsidRPr="00404567">
          <w:rPr>
            <w:rStyle w:val="Hyperlink"/>
            <w:color w:val="auto"/>
            <w:u w:val="none"/>
            <w:shd w:val="clear" w:color="auto" w:fill="FFFFFF"/>
          </w:rPr>
          <w:t>https://doi.org/10.1177/107906329500700407</w:t>
        </w:r>
      </w:hyperlink>
    </w:p>
    <w:p w14:paraId="2F004E33" w14:textId="77777777" w:rsidR="008067F7" w:rsidRPr="008F6541" w:rsidRDefault="008067F7" w:rsidP="0008228D">
      <w:pPr>
        <w:widowControl w:val="0"/>
        <w:autoSpaceDE w:val="0"/>
        <w:autoSpaceDN w:val="0"/>
        <w:adjustRightInd w:val="0"/>
        <w:spacing w:after="0" w:line="480" w:lineRule="auto"/>
        <w:ind w:left="720" w:hanging="720"/>
      </w:pPr>
      <w:r w:rsidRPr="008F6541">
        <w:rPr>
          <w:color w:val="000000"/>
        </w:rPr>
        <w:t xml:space="preserve">Widom, C. S. (1989). Does violence beget violence? A critical examination of the literature. </w:t>
      </w:r>
      <w:r w:rsidRPr="008F6541">
        <w:rPr>
          <w:i/>
          <w:color w:val="000000"/>
        </w:rPr>
        <w:t>Psychological Bulletin</w:t>
      </w:r>
      <w:r w:rsidRPr="008F6541">
        <w:rPr>
          <w:color w:val="000000"/>
        </w:rPr>
        <w:t xml:space="preserve">, </w:t>
      </w:r>
      <w:r w:rsidRPr="008F6541">
        <w:rPr>
          <w:i/>
          <w:color w:val="000000"/>
        </w:rPr>
        <w:t>106,</w:t>
      </w:r>
      <w:r w:rsidRPr="008F6541">
        <w:rPr>
          <w:color w:val="000000"/>
        </w:rPr>
        <w:t xml:space="preserve"> 3-28. </w:t>
      </w:r>
    </w:p>
    <w:p w14:paraId="39C4D62A" w14:textId="66DE4237" w:rsidR="008067F7" w:rsidRPr="00357329" w:rsidRDefault="008067F7" w:rsidP="0008228D">
      <w:pPr>
        <w:widowControl w:val="0"/>
        <w:autoSpaceDE w:val="0"/>
        <w:autoSpaceDN w:val="0"/>
        <w:adjustRightInd w:val="0"/>
        <w:spacing w:after="0" w:line="480" w:lineRule="auto"/>
        <w:ind w:left="720" w:hanging="720"/>
      </w:pPr>
      <w:r w:rsidRPr="008F6541">
        <w:t>Wyatt, G. E., &amp; Peters, S.</w:t>
      </w:r>
      <w:r>
        <w:t xml:space="preserve"> </w:t>
      </w:r>
      <w:r w:rsidRPr="008F6541">
        <w:t xml:space="preserve">D. (1986a). Issues in the definition of child sexual abuse in prevalence research. </w:t>
      </w:r>
      <w:r w:rsidRPr="008F6541">
        <w:rPr>
          <w:i/>
        </w:rPr>
        <w:t>Child Abuse &amp; Neglect</w:t>
      </w:r>
      <w:r w:rsidRPr="008F6541">
        <w:t xml:space="preserve">, </w:t>
      </w:r>
      <w:r w:rsidRPr="008F6541">
        <w:rPr>
          <w:i/>
        </w:rPr>
        <w:t>10,</w:t>
      </w:r>
      <w:r w:rsidRPr="008F6541">
        <w:t xml:space="preserve"> 231-240. </w:t>
      </w:r>
    </w:p>
    <w:p w14:paraId="11BDF3B0" w14:textId="3F3A73BD" w:rsidR="00404567" w:rsidRPr="008F6541" w:rsidRDefault="008067F7" w:rsidP="0008228D">
      <w:pPr>
        <w:widowControl w:val="0"/>
        <w:autoSpaceDE w:val="0"/>
        <w:autoSpaceDN w:val="0"/>
        <w:adjustRightInd w:val="0"/>
        <w:spacing w:after="0" w:line="480" w:lineRule="auto"/>
        <w:ind w:left="720" w:hanging="720"/>
      </w:pPr>
      <w:r w:rsidRPr="00EA1F2F">
        <w:t xml:space="preserve">Wyatt, G. E., &amp; Peters, S. D. (1986b). Methodological considerations in research on the prevalence of child sexual abuse. </w:t>
      </w:r>
      <w:r w:rsidRPr="00EA1F2F">
        <w:rPr>
          <w:i/>
        </w:rPr>
        <w:t>Child Abuse &amp; Neglect</w:t>
      </w:r>
      <w:r w:rsidRPr="00EA1F2F">
        <w:t xml:space="preserve">, </w:t>
      </w:r>
      <w:r w:rsidRPr="00EA1F2F">
        <w:rPr>
          <w:i/>
        </w:rPr>
        <w:t>10,</w:t>
      </w:r>
      <w:r w:rsidRPr="00EA1F2F">
        <w:t xml:space="preserve"> 241-251.</w:t>
      </w:r>
    </w:p>
    <w:p w14:paraId="603B80E5" w14:textId="7D3400CE" w:rsidR="00176F45" w:rsidRPr="00176F45" w:rsidRDefault="008067F7" w:rsidP="00404567">
      <w:pPr>
        <w:widowControl w:val="0"/>
        <w:autoSpaceDE w:val="0"/>
        <w:autoSpaceDN w:val="0"/>
        <w:adjustRightInd w:val="0"/>
        <w:spacing w:after="0" w:line="480" w:lineRule="auto"/>
        <w:ind w:left="720" w:hanging="720"/>
      </w:pPr>
      <w:r w:rsidRPr="001D117C">
        <w:t xml:space="preserve">Zakireh, B., Ronis, S. T., &amp; Knight, R. A. (2008). Individual beliefs, attitudes, and victimization histories of male juvenile sexual offenders. </w:t>
      </w:r>
      <w:r w:rsidRPr="001D117C">
        <w:rPr>
          <w:i/>
        </w:rPr>
        <w:t xml:space="preserve">Sexual </w:t>
      </w:r>
      <w:r w:rsidRPr="002E4218">
        <w:rPr>
          <w:i/>
        </w:rPr>
        <w:t>Abuse: A Journal of Research and Treatment</w:t>
      </w:r>
      <w:r w:rsidRPr="002E4218">
        <w:t xml:space="preserve">, </w:t>
      </w:r>
      <w:r w:rsidRPr="002E4218">
        <w:rPr>
          <w:i/>
        </w:rPr>
        <w:t>20,</w:t>
      </w:r>
      <w:r w:rsidRPr="002E4218">
        <w:t xml:space="preserve"> 323-351.</w:t>
      </w:r>
    </w:p>
    <w:p w14:paraId="76F052AF" w14:textId="23F5DA41" w:rsidR="00E33A0A" w:rsidRDefault="00E33A0A" w:rsidP="00695024">
      <w:pPr>
        <w:widowControl w:val="0"/>
        <w:autoSpaceDE w:val="0"/>
        <w:autoSpaceDN w:val="0"/>
        <w:adjustRightInd w:val="0"/>
        <w:spacing w:after="0"/>
        <w:rPr>
          <w:b/>
        </w:rPr>
      </w:pPr>
    </w:p>
    <w:p w14:paraId="72772B2E" w14:textId="77777777" w:rsidR="00A3054C" w:rsidRDefault="00A3054C">
      <w:pPr>
        <w:rPr>
          <w:b/>
          <w:lang w:val="en-GB"/>
        </w:rPr>
      </w:pPr>
      <w:r>
        <w:br w:type="page"/>
      </w:r>
    </w:p>
    <w:p w14:paraId="29C2B646" w14:textId="54803A88" w:rsidR="00A5366D" w:rsidRDefault="00A3054C" w:rsidP="00A3054C">
      <w:pPr>
        <w:pStyle w:val="Heading1"/>
      </w:pPr>
      <w:r>
        <w:lastRenderedPageBreak/>
        <w:t>Tables</w:t>
      </w:r>
    </w:p>
    <w:p w14:paraId="45D77619" w14:textId="77777777" w:rsidR="00A04451" w:rsidRDefault="00A04451" w:rsidP="00E33A0A">
      <w:pPr>
        <w:rPr>
          <w:b/>
          <w:sz w:val="22"/>
          <w:szCs w:val="22"/>
          <w:lang w:val="en-GB"/>
        </w:rPr>
      </w:pPr>
    </w:p>
    <w:p w14:paraId="7BB91290" w14:textId="58E40BA1" w:rsidR="00E33A0A" w:rsidRDefault="00E33A0A" w:rsidP="00E33A0A">
      <w:pPr>
        <w:rPr>
          <w:b/>
          <w:sz w:val="22"/>
          <w:szCs w:val="22"/>
          <w:lang w:val="en-GB"/>
        </w:rPr>
      </w:pPr>
      <w:r>
        <w:rPr>
          <w:b/>
          <w:sz w:val="22"/>
          <w:szCs w:val="22"/>
          <w:lang w:val="en-GB"/>
        </w:rPr>
        <w:t>Table</w:t>
      </w:r>
      <w:r w:rsidR="000B7ED9">
        <w:rPr>
          <w:b/>
          <w:sz w:val="22"/>
          <w:szCs w:val="22"/>
          <w:lang w:val="en-GB"/>
        </w:rPr>
        <w:t xml:space="preserve"> 1</w:t>
      </w:r>
      <w:r w:rsidR="0042144C">
        <w:rPr>
          <w:b/>
          <w:sz w:val="22"/>
          <w:szCs w:val="22"/>
          <w:lang w:val="en-GB"/>
        </w:rPr>
        <w:t>:</w:t>
      </w:r>
      <w:r w:rsidR="00251588">
        <w:rPr>
          <w:b/>
          <w:sz w:val="22"/>
          <w:szCs w:val="22"/>
          <w:lang w:val="en-GB"/>
        </w:rPr>
        <w:t xml:space="preserve"> measures of</w:t>
      </w:r>
      <w:r w:rsidR="006B43BA">
        <w:rPr>
          <w:b/>
          <w:sz w:val="22"/>
          <w:szCs w:val="22"/>
          <w:lang w:val="en-GB"/>
        </w:rPr>
        <w:t xml:space="preserve"> </w:t>
      </w:r>
      <w:r w:rsidR="000B7ED9">
        <w:rPr>
          <w:b/>
          <w:sz w:val="22"/>
          <w:szCs w:val="22"/>
          <w:lang w:val="en-GB"/>
        </w:rPr>
        <w:t xml:space="preserve">sexual violence </w:t>
      </w:r>
    </w:p>
    <w:tbl>
      <w:tblPr>
        <w:tblStyle w:val="TableClassic1"/>
        <w:tblW w:w="7763" w:type="dxa"/>
        <w:tblLook w:val="0020" w:firstRow="1" w:lastRow="0" w:firstColumn="0" w:lastColumn="0" w:noHBand="0" w:noVBand="0"/>
      </w:tblPr>
      <w:tblGrid>
        <w:gridCol w:w="1951"/>
        <w:gridCol w:w="1134"/>
        <w:gridCol w:w="1418"/>
        <w:gridCol w:w="1417"/>
        <w:gridCol w:w="567"/>
        <w:gridCol w:w="1276"/>
      </w:tblGrid>
      <w:tr w:rsidR="00D707BA" w:rsidRPr="00C67413" w14:paraId="5B766EDC" w14:textId="0E717C0F" w:rsidTr="00FD4A40">
        <w:trPr>
          <w:cnfStyle w:val="100000000000" w:firstRow="1" w:lastRow="0" w:firstColumn="0" w:lastColumn="0" w:oddVBand="0" w:evenVBand="0" w:oddHBand="0" w:evenHBand="0" w:firstRowFirstColumn="0" w:firstRowLastColumn="0" w:lastRowFirstColumn="0" w:lastRowLastColumn="0"/>
        </w:trPr>
        <w:tc>
          <w:tcPr>
            <w:tcW w:w="1951" w:type="dxa"/>
          </w:tcPr>
          <w:p w14:paraId="060A09C3" w14:textId="657CBF84" w:rsidR="00D707BA" w:rsidRPr="00C67413" w:rsidRDefault="00D707BA" w:rsidP="00CA66EA">
            <w:pPr>
              <w:rPr>
                <w:b/>
                <w:i w:val="0"/>
              </w:rPr>
            </w:pPr>
            <w:r w:rsidRPr="00C67413">
              <w:rPr>
                <w:b/>
                <w:i w:val="0"/>
              </w:rPr>
              <w:t xml:space="preserve">Self-reported offense </w:t>
            </w:r>
          </w:p>
        </w:tc>
        <w:tc>
          <w:tcPr>
            <w:tcW w:w="1134" w:type="dxa"/>
          </w:tcPr>
          <w:p w14:paraId="4A254399" w14:textId="393ACD60" w:rsidR="00D707BA" w:rsidRPr="00C67413" w:rsidRDefault="00D707BA" w:rsidP="00CA66EA">
            <w:pPr>
              <w:rPr>
                <w:b/>
                <w:i w:val="0"/>
              </w:rPr>
            </w:pPr>
            <w:r w:rsidRPr="00C67413">
              <w:rPr>
                <w:b/>
                <w:i w:val="0"/>
              </w:rPr>
              <w:t xml:space="preserve">% of </w:t>
            </w:r>
            <w:r w:rsidR="00C60A00" w:rsidRPr="00C67413">
              <w:rPr>
                <w:b/>
                <w:i w:val="0"/>
              </w:rPr>
              <w:t>t</w:t>
            </w:r>
            <w:r w:rsidRPr="00C67413">
              <w:rPr>
                <w:b/>
                <w:i w:val="0"/>
              </w:rPr>
              <w:t xml:space="preserve">otal </w:t>
            </w:r>
            <w:r w:rsidR="00C60A00" w:rsidRPr="00C67413">
              <w:rPr>
                <w:b/>
                <w:i w:val="0"/>
              </w:rPr>
              <w:t>s</w:t>
            </w:r>
            <w:r w:rsidRPr="00C67413">
              <w:rPr>
                <w:b/>
                <w:i w:val="0"/>
              </w:rPr>
              <w:t xml:space="preserve">ample </w:t>
            </w:r>
            <w:r w:rsidRPr="00C67413">
              <w:rPr>
                <w:b/>
              </w:rPr>
              <w:t>(N)</w:t>
            </w:r>
          </w:p>
        </w:tc>
        <w:tc>
          <w:tcPr>
            <w:tcW w:w="1418" w:type="dxa"/>
          </w:tcPr>
          <w:p w14:paraId="129F228C" w14:textId="2DE1A630" w:rsidR="00D707BA" w:rsidRPr="00C67413" w:rsidRDefault="00FD4A40" w:rsidP="00CA66EA">
            <w:pPr>
              <w:spacing w:after="200"/>
              <w:rPr>
                <w:b/>
                <w:i w:val="0"/>
              </w:rPr>
            </w:pPr>
            <w:r>
              <w:rPr>
                <w:b/>
                <w:i w:val="0"/>
              </w:rPr>
              <w:t xml:space="preserve">% </w:t>
            </w:r>
            <w:r w:rsidR="004825DA" w:rsidRPr="00C67413">
              <w:rPr>
                <w:b/>
                <w:i w:val="0"/>
              </w:rPr>
              <w:t xml:space="preserve">juveniles in institution </w:t>
            </w:r>
            <w:r w:rsidR="00D707BA" w:rsidRPr="00C67413">
              <w:rPr>
                <w:b/>
                <w:i w:val="0"/>
              </w:rPr>
              <w:t xml:space="preserve"> </w:t>
            </w:r>
            <w:r w:rsidR="00D707BA" w:rsidRPr="00C67413">
              <w:rPr>
                <w:b/>
              </w:rPr>
              <w:t>(n)</w:t>
            </w:r>
          </w:p>
        </w:tc>
        <w:tc>
          <w:tcPr>
            <w:tcW w:w="1417" w:type="dxa"/>
          </w:tcPr>
          <w:p w14:paraId="7DFCFFCA" w14:textId="62C649F2" w:rsidR="00D707BA" w:rsidRPr="00C67413" w:rsidRDefault="00FD4A40" w:rsidP="00FD4A40">
            <w:pPr>
              <w:spacing w:after="200"/>
              <w:ind w:left="-94"/>
              <w:rPr>
                <w:b/>
                <w:i w:val="0"/>
              </w:rPr>
            </w:pPr>
            <w:r>
              <w:rPr>
                <w:b/>
                <w:i w:val="0"/>
              </w:rPr>
              <w:t xml:space="preserve">% </w:t>
            </w:r>
            <w:r w:rsidR="004825DA" w:rsidRPr="00C67413">
              <w:rPr>
                <w:b/>
                <w:i w:val="0"/>
              </w:rPr>
              <w:t>juveniles in school</w:t>
            </w:r>
            <w:r w:rsidR="00D707BA" w:rsidRPr="00C67413">
              <w:rPr>
                <w:b/>
                <w:i w:val="0"/>
              </w:rPr>
              <w:t xml:space="preserve"> </w:t>
            </w:r>
            <w:r>
              <w:rPr>
                <w:b/>
                <w:i w:val="0"/>
              </w:rPr>
              <w:t xml:space="preserve">          </w:t>
            </w:r>
            <w:r w:rsidR="00D707BA" w:rsidRPr="00C67413">
              <w:rPr>
                <w:b/>
              </w:rPr>
              <w:t>(n)</w:t>
            </w:r>
          </w:p>
        </w:tc>
        <w:tc>
          <w:tcPr>
            <w:tcW w:w="567" w:type="dxa"/>
          </w:tcPr>
          <w:p w14:paraId="6DEDEBA8" w14:textId="4070BD51" w:rsidR="00D707BA" w:rsidRPr="00C67413" w:rsidRDefault="00D707BA" w:rsidP="002D6710">
            <w:pPr>
              <w:rPr>
                <w:b/>
              </w:rPr>
            </w:pPr>
            <w:r w:rsidRPr="00C67413">
              <w:rPr>
                <w:b/>
              </w:rPr>
              <w:t xml:space="preserve">OR </w:t>
            </w:r>
          </w:p>
        </w:tc>
        <w:tc>
          <w:tcPr>
            <w:tcW w:w="1276" w:type="dxa"/>
          </w:tcPr>
          <w:p w14:paraId="32B0F81C" w14:textId="0CFF8878" w:rsidR="00D707BA" w:rsidRPr="00C67413" w:rsidRDefault="003659BF" w:rsidP="002D6710">
            <w:pPr>
              <w:rPr>
                <w:b/>
              </w:rPr>
            </w:pPr>
            <w:r w:rsidRPr="00C67413">
              <w:rPr>
                <w:b/>
              </w:rPr>
              <w:t>[</w:t>
            </w:r>
            <w:r w:rsidR="00D707BA" w:rsidRPr="00C67413">
              <w:rPr>
                <w:b/>
              </w:rPr>
              <w:t>95% CI</w:t>
            </w:r>
            <w:r w:rsidRPr="00C67413">
              <w:rPr>
                <w:b/>
              </w:rPr>
              <w:t>]</w:t>
            </w:r>
          </w:p>
        </w:tc>
      </w:tr>
      <w:tr w:rsidR="00D707BA" w:rsidRPr="00C67413" w14:paraId="30F7907A" w14:textId="4A2B078A" w:rsidTr="00FD4A40">
        <w:tc>
          <w:tcPr>
            <w:tcW w:w="1951" w:type="dxa"/>
          </w:tcPr>
          <w:p w14:paraId="350428A0" w14:textId="77777777" w:rsidR="00D707BA" w:rsidRPr="00C67413" w:rsidRDefault="00D707BA" w:rsidP="00CA66EA">
            <w:pPr>
              <w:tabs>
                <w:tab w:val="left" w:pos="1991"/>
              </w:tabs>
            </w:pPr>
            <w:r w:rsidRPr="00C67413">
              <w:t>Ever forced a girl to have sex</w:t>
            </w:r>
          </w:p>
        </w:tc>
        <w:tc>
          <w:tcPr>
            <w:tcW w:w="1134" w:type="dxa"/>
          </w:tcPr>
          <w:p w14:paraId="7B976254" w14:textId="77777777" w:rsidR="00D707BA" w:rsidRPr="00C67413" w:rsidRDefault="00D707BA" w:rsidP="00CA66EA">
            <w:r w:rsidRPr="00C67413">
              <w:t>14.1 (255)</w:t>
            </w:r>
          </w:p>
        </w:tc>
        <w:tc>
          <w:tcPr>
            <w:tcW w:w="1418" w:type="dxa"/>
          </w:tcPr>
          <w:p w14:paraId="79A43968" w14:textId="77777777" w:rsidR="00D707BA" w:rsidRPr="00C67413" w:rsidRDefault="00D707BA" w:rsidP="00CA66EA">
            <w:r w:rsidRPr="00C67413">
              <w:t>6.3 (115)</w:t>
            </w:r>
          </w:p>
        </w:tc>
        <w:tc>
          <w:tcPr>
            <w:tcW w:w="1417" w:type="dxa"/>
          </w:tcPr>
          <w:p w14:paraId="2C3B4597" w14:textId="77777777" w:rsidR="00D707BA" w:rsidRPr="00C67413" w:rsidRDefault="00D707BA" w:rsidP="00CA66EA">
            <w:r w:rsidRPr="00C67413">
              <w:t>7.8 (140)</w:t>
            </w:r>
          </w:p>
        </w:tc>
        <w:tc>
          <w:tcPr>
            <w:tcW w:w="567" w:type="dxa"/>
          </w:tcPr>
          <w:p w14:paraId="78E9809A" w14:textId="63C44F06" w:rsidR="00D707BA" w:rsidRPr="00C67413" w:rsidRDefault="00D707BA" w:rsidP="00D707BA">
            <w:r w:rsidRPr="00C67413">
              <w:t xml:space="preserve">.970 </w:t>
            </w:r>
          </w:p>
        </w:tc>
        <w:tc>
          <w:tcPr>
            <w:tcW w:w="1276" w:type="dxa"/>
          </w:tcPr>
          <w:p w14:paraId="6FCD09E7" w14:textId="7D1884ED" w:rsidR="00D707BA" w:rsidRPr="00C67413" w:rsidRDefault="00D707BA" w:rsidP="00CA66EA">
            <w:r w:rsidRPr="00C67413">
              <w:t>[.477-1.971]</w:t>
            </w:r>
          </w:p>
        </w:tc>
      </w:tr>
      <w:tr w:rsidR="00D707BA" w:rsidRPr="00C67413" w14:paraId="5DF11E33" w14:textId="2801DBC7" w:rsidTr="00FD4A40">
        <w:tc>
          <w:tcPr>
            <w:tcW w:w="1951" w:type="dxa"/>
          </w:tcPr>
          <w:p w14:paraId="246E6DF7" w14:textId="77777777" w:rsidR="00D707BA" w:rsidRPr="00C67413" w:rsidRDefault="00D707BA" w:rsidP="00CA66EA">
            <w:pPr>
              <w:rPr>
                <w:b/>
              </w:rPr>
            </w:pPr>
            <w:r w:rsidRPr="00C67413">
              <w:t xml:space="preserve">Ever hurt/threatened a girl to have sex </w:t>
            </w:r>
          </w:p>
        </w:tc>
        <w:tc>
          <w:tcPr>
            <w:tcW w:w="1134" w:type="dxa"/>
          </w:tcPr>
          <w:p w14:paraId="3B7D67CF" w14:textId="77777777" w:rsidR="00D707BA" w:rsidRPr="00C67413" w:rsidRDefault="00D707BA" w:rsidP="00CA66EA">
            <w:pPr>
              <w:rPr>
                <w:b/>
              </w:rPr>
            </w:pPr>
            <w:r w:rsidRPr="00C67413">
              <w:t>7.8 (255)</w:t>
            </w:r>
          </w:p>
        </w:tc>
        <w:tc>
          <w:tcPr>
            <w:tcW w:w="1418" w:type="dxa"/>
          </w:tcPr>
          <w:p w14:paraId="55044A30" w14:textId="77777777" w:rsidR="00D707BA" w:rsidRPr="00C67413" w:rsidRDefault="00D707BA" w:rsidP="00CA66EA">
            <w:pPr>
              <w:rPr>
                <w:b/>
              </w:rPr>
            </w:pPr>
            <w:r w:rsidRPr="00C67413">
              <w:t>2.0 (115)</w:t>
            </w:r>
          </w:p>
        </w:tc>
        <w:tc>
          <w:tcPr>
            <w:tcW w:w="1417" w:type="dxa"/>
          </w:tcPr>
          <w:p w14:paraId="209EF30C" w14:textId="77777777" w:rsidR="00D707BA" w:rsidRPr="00C67413" w:rsidRDefault="00D707BA" w:rsidP="00CA66EA">
            <w:r w:rsidRPr="00C67413">
              <w:t>5.9 (140)</w:t>
            </w:r>
          </w:p>
        </w:tc>
        <w:tc>
          <w:tcPr>
            <w:tcW w:w="567" w:type="dxa"/>
          </w:tcPr>
          <w:p w14:paraId="0CDEE483" w14:textId="64F36B21" w:rsidR="00D707BA" w:rsidRPr="00C67413" w:rsidRDefault="00D707BA" w:rsidP="00D707BA">
            <w:pPr>
              <w:rPr>
                <w:b/>
              </w:rPr>
            </w:pPr>
            <w:r w:rsidRPr="00C67413">
              <w:t xml:space="preserve">.378 </w:t>
            </w:r>
          </w:p>
        </w:tc>
        <w:tc>
          <w:tcPr>
            <w:tcW w:w="1276" w:type="dxa"/>
          </w:tcPr>
          <w:p w14:paraId="6A593AAE" w14:textId="6961B8E9" w:rsidR="00D707BA" w:rsidRPr="00C67413" w:rsidRDefault="00D707BA" w:rsidP="00CA66EA">
            <w:r w:rsidRPr="00C67413">
              <w:t>[.133-1.076]</w:t>
            </w:r>
          </w:p>
        </w:tc>
      </w:tr>
      <w:tr w:rsidR="00D707BA" w:rsidRPr="00C67413" w14:paraId="74D20482" w14:textId="7C2D19CC" w:rsidTr="00FD4A40">
        <w:tc>
          <w:tcPr>
            <w:tcW w:w="1951" w:type="dxa"/>
          </w:tcPr>
          <w:p w14:paraId="0620759B" w14:textId="77777777" w:rsidR="00D707BA" w:rsidRPr="00C67413" w:rsidRDefault="00D707BA" w:rsidP="00CA66EA">
            <w:pPr>
              <w:rPr>
                <w:b/>
              </w:rPr>
            </w:pPr>
            <w:r w:rsidRPr="00C67413">
              <w:t>Ever spiked a girls drink in order to have sex</w:t>
            </w:r>
          </w:p>
        </w:tc>
        <w:tc>
          <w:tcPr>
            <w:tcW w:w="1134" w:type="dxa"/>
          </w:tcPr>
          <w:p w14:paraId="264C5E14" w14:textId="77777777" w:rsidR="00D707BA" w:rsidRPr="00C67413" w:rsidRDefault="00D707BA" w:rsidP="00CA66EA">
            <w:pPr>
              <w:rPr>
                <w:b/>
              </w:rPr>
            </w:pPr>
            <w:r w:rsidRPr="00C67413">
              <w:t>9.4 (255)</w:t>
            </w:r>
          </w:p>
        </w:tc>
        <w:tc>
          <w:tcPr>
            <w:tcW w:w="1418" w:type="dxa"/>
          </w:tcPr>
          <w:p w14:paraId="5AC1E388" w14:textId="77777777" w:rsidR="00D707BA" w:rsidRPr="00C67413" w:rsidRDefault="00D707BA" w:rsidP="00CA66EA">
            <w:pPr>
              <w:rPr>
                <w:b/>
              </w:rPr>
            </w:pPr>
            <w:r w:rsidRPr="00C67413">
              <w:t>2.4 (115)</w:t>
            </w:r>
          </w:p>
        </w:tc>
        <w:tc>
          <w:tcPr>
            <w:tcW w:w="1417" w:type="dxa"/>
          </w:tcPr>
          <w:p w14:paraId="5B42B012" w14:textId="77777777" w:rsidR="00D707BA" w:rsidRPr="00C67413" w:rsidRDefault="00D707BA" w:rsidP="00CA66EA">
            <w:r w:rsidRPr="00C67413">
              <w:t>7.1 (140)</w:t>
            </w:r>
          </w:p>
        </w:tc>
        <w:tc>
          <w:tcPr>
            <w:tcW w:w="567" w:type="dxa"/>
          </w:tcPr>
          <w:p w14:paraId="28699050" w14:textId="5B5217DC" w:rsidR="00D707BA" w:rsidRPr="00C67413" w:rsidRDefault="00D707BA" w:rsidP="00D707BA">
            <w:pPr>
              <w:rPr>
                <w:b/>
              </w:rPr>
            </w:pPr>
            <w:r w:rsidRPr="00C67413">
              <w:t xml:space="preserve">.373 </w:t>
            </w:r>
          </w:p>
        </w:tc>
        <w:tc>
          <w:tcPr>
            <w:tcW w:w="1276" w:type="dxa"/>
          </w:tcPr>
          <w:p w14:paraId="69439939" w14:textId="776A3B25" w:rsidR="00D707BA" w:rsidRPr="00C67413" w:rsidRDefault="00D707BA" w:rsidP="00CA66EA">
            <w:r w:rsidRPr="00C67413">
              <w:t>[.143-.974]</w:t>
            </w:r>
          </w:p>
        </w:tc>
      </w:tr>
      <w:tr w:rsidR="00D707BA" w:rsidRPr="00C67413" w14:paraId="7663D546" w14:textId="615A121F" w:rsidTr="00FD4A40">
        <w:tc>
          <w:tcPr>
            <w:tcW w:w="1951" w:type="dxa"/>
          </w:tcPr>
          <w:p w14:paraId="3803D8F4" w14:textId="32DD643A" w:rsidR="00D707BA" w:rsidRPr="00C67413" w:rsidRDefault="00D707BA" w:rsidP="00CA66EA">
            <w:pPr>
              <w:rPr>
                <w:b/>
              </w:rPr>
            </w:pPr>
            <w:r w:rsidRPr="00C67413">
              <w:t>Sex</w:t>
            </w:r>
            <w:r w:rsidR="007F53E4" w:rsidRPr="00C67413">
              <w:t>ual</w:t>
            </w:r>
            <w:r w:rsidR="00524588" w:rsidRPr="00C67413">
              <w:t xml:space="preserve"> violence</w:t>
            </w:r>
            <w:r w:rsidRPr="00C67413">
              <w:rPr>
                <w:vertAlign w:val="superscript"/>
              </w:rPr>
              <w:t>*</w:t>
            </w:r>
            <w:r w:rsidRPr="00C67413">
              <w:t xml:space="preserve"> </w:t>
            </w:r>
          </w:p>
        </w:tc>
        <w:tc>
          <w:tcPr>
            <w:tcW w:w="1134" w:type="dxa"/>
          </w:tcPr>
          <w:p w14:paraId="06A6C782" w14:textId="77777777" w:rsidR="00D707BA" w:rsidRPr="00C67413" w:rsidRDefault="00D707BA" w:rsidP="00CA66EA">
            <w:pPr>
              <w:rPr>
                <w:b/>
              </w:rPr>
            </w:pPr>
            <w:r w:rsidRPr="00C67413">
              <w:t>16.7 (264)</w:t>
            </w:r>
          </w:p>
        </w:tc>
        <w:tc>
          <w:tcPr>
            <w:tcW w:w="1418" w:type="dxa"/>
          </w:tcPr>
          <w:p w14:paraId="474088EA" w14:textId="77777777" w:rsidR="00D707BA" w:rsidRPr="00C67413" w:rsidRDefault="00D707BA" w:rsidP="00CA66EA">
            <w:pPr>
              <w:rPr>
                <w:b/>
              </w:rPr>
            </w:pPr>
            <w:r w:rsidRPr="00C67413">
              <w:t>4.2 (115)</w:t>
            </w:r>
          </w:p>
        </w:tc>
        <w:tc>
          <w:tcPr>
            <w:tcW w:w="1417" w:type="dxa"/>
          </w:tcPr>
          <w:p w14:paraId="11D145D0" w14:textId="77777777" w:rsidR="00D707BA" w:rsidRPr="00C67413" w:rsidRDefault="00D707BA" w:rsidP="00CA66EA">
            <w:r w:rsidRPr="00C67413">
              <w:t>12.5 (149)</w:t>
            </w:r>
          </w:p>
        </w:tc>
        <w:tc>
          <w:tcPr>
            <w:tcW w:w="567" w:type="dxa"/>
          </w:tcPr>
          <w:p w14:paraId="246FF702" w14:textId="20335A15" w:rsidR="00D707BA" w:rsidRPr="00C67413" w:rsidRDefault="00D707BA" w:rsidP="00D707BA">
            <w:pPr>
              <w:rPr>
                <w:b/>
              </w:rPr>
            </w:pPr>
            <w:r w:rsidRPr="00C67413">
              <w:t xml:space="preserve">.372 </w:t>
            </w:r>
          </w:p>
        </w:tc>
        <w:tc>
          <w:tcPr>
            <w:tcW w:w="1276" w:type="dxa"/>
          </w:tcPr>
          <w:p w14:paraId="5776171C" w14:textId="6D13A986" w:rsidR="00D707BA" w:rsidRPr="00C67413" w:rsidRDefault="00D707BA" w:rsidP="00D707BA">
            <w:pPr>
              <w:ind w:left="-250" w:firstLine="250"/>
            </w:pPr>
            <w:r w:rsidRPr="00C67413">
              <w:t>[.179-.773]</w:t>
            </w:r>
          </w:p>
        </w:tc>
      </w:tr>
    </w:tbl>
    <w:p w14:paraId="27C68838" w14:textId="5DADFEC4" w:rsidR="00E33A0A" w:rsidRDefault="00E33A0A" w:rsidP="00E33A0A">
      <w:pPr>
        <w:rPr>
          <w:sz w:val="20"/>
          <w:szCs w:val="20"/>
        </w:rPr>
      </w:pPr>
      <w:r w:rsidRPr="00C67413">
        <w:rPr>
          <w:sz w:val="22"/>
          <w:szCs w:val="22"/>
          <w:lang w:val="en-GB"/>
        </w:rPr>
        <w:t xml:space="preserve">Note: </w:t>
      </w:r>
      <w:r w:rsidR="00DC08F1" w:rsidRPr="00C67413">
        <w:rPr>
          <w:sz w:val="22"/>
          <w:szCs w:val="22"/>
          <w:lang w:val="en-GB"/>
        </w:rPr>
        <w:t>*</w:t>
      </w:r>
      <w:r w:rsidR="00E3366E" w:rsidRPr="00C67413">
        <w:rPr>
          <w:sz w:val="22"/>
          <w:szCs w:val="22"/>
          <w:lang w:val="en-GB"/>
        </w:rPr>
        <w:t>i</w:t>
      </w:r>
      <w:r w:rsidRPr="00C67413">
        <w:rPr>
          <w:sz w:val="22"/>
          <w:szCs w:val="22"/>
          <w:lang w:val="en-GB"/>
        </w:rPr>
        <w:t>tem 2 and 3 combined to form sexual offense scale</w:t>
      </w:r>
      <w:r w:rsidR="002D6710" w:rsidRPr="00C67413">
        <w:rPr>
          <w:sz w:val="22"/>
          <w:szCs w:val="22"/>
          <w:lang w:val="en-GB"/>
        </w:rPr>
        <w:t>;</w:t>
      </w:r>
      <w:r w:rsidR="00C27871" w:rsidRPr="00C67413">
        <w:rPr>
          <w:sz w:val="22"/>
          <w:szCs w:val="22"/>
          <w:lang w:val="en-GB"/>
        </w:rPr>
        <w:t xml:space="preserve"> </w:t>
      </w:r>
      <w:r w:rsidR="00E3366E" w:rsidRPr="00C67413">
        <w:rPr>
          <w:sz w:val="20"/>
          <w:szCs w:val="20"/>
        </w:rPr>
        <w:t>OR = o</w:t>
      </w:r>
      <w:r w:rsidR="00C27871" w:rsidRPr="00C67413">
        <w:rPr>
          <w:sz w:val="20"/>
          <w:szCs w:val="20"/>
        </w:rPr>
        <w:t>dds ratio</w:t>
      </w:r>
      <w:r w:rsidR="00511292" w:rsidRPr="00C67413">
        <w:rPr>
          <w:sz w:val="20"/>
          <w:szCs w:val="20"/>
        </w:rPr>
        <w:t>.</w:t>
      </w:r>
    </w:p>
    <w:p w14:paraId="2F5CE83C" w14:textId="77777777" w:rsidR="00A04451" w:rsidRDefault="00A04451" w:rsidP="00E33A0A">
      <w:pPr>
        <w:rPr>
          <w:b/>
          <w:sz w:val="22"/>
          <w:szCs w:val="22"/>
        </w:rPr>
      </w:pPr>
    </w:p>
    <w:p w14:paraId="59E43D50" w14:textId="2410CB3F" w:rsidR="00E33A0A" w:rsidRPr="00CA66EA" w:rsidRDefault="00E33A0A" w:rsidP="00E33A0A">
      <w:pPr>
        <w:rPr>
          <w:sz w:val="22"/>
          <w:szCs w:val="22"/>
        </w:rPr>
      </w:pPr>
      <w:r>
        <w:rPr>
          <w:b/>
          <w:sz w:val="22"/>
          <w:szCs w:val="22"/>
        </w:rPr>
        <w:t xml:space="preserve">Table </w:t>
      </w:r>
      <w:r w:rsidR="00394533">
        <w:rPr>
          <w:b/>
          <w:sz w:val="22"/>
          <w:szCs w:val="22"/>
        </w:rPr>
        <w:t>2</w:t>
      </w:r>
      <w:r w:rsidR="0042144C">
        <w:rPr>
          <w:b/>
          <w:sz w:val="22"/>
          <w:szCs w:val="22"/>
        </w:rPr>
        <w:t xml:space="preserve">: </w:t>
      </w:r>
      <w:r w:rsidRPr="0042144C">
        <w:rPr>
          <w:b/>
          <w:sz w:val="22"/>
          <w:szCs w:val="22"/>
        </w:rPr>
        <w:t xml:space="preserve">Risk markers for </w:t>
      </w:r>
      <w:r w:rsidR="00750E5F">
        <w:rPr>
          <w:b/>
          <w:sz w:val="22"/>
          <w:szCs w:val="22"/>
        </w:rPr>
        <w:t>juvenile</w:t>
      </w:r>
      <w:r w:rsidRPr="0042144C">
        <w:rPr>
          <w:b/>
          <w:sz w:val="22"/>
          <w:szCs w:val="22"/>
        </w:rPr>
        <w:t xml:space="preserve"> sexual violence</w:t>
      </w:r>
      <w:r>
        <w:rPr>
          <w:sz w:val="22"/>
          <w:szCs w:val="22"/>
        </w:rPr>
        <w:t xml:space="preserve"> </w:t>
      </w:r>
      <w:r w:rsidRPr="00215497">
        <w:rPr>
          <w:sz w:val="22"/>
          <w:szCs w:val="22"/>
        </w:rPr>
        <w:t xml:space="preserve"> </w:t>
      </w:r>
      <w:r w:rsidRPr="008B4C11">
        <w:rPr>
          <w:b/>
          <w:sz w:val="22"/>
          <w:szCs w:val="22"/>
        </w:rPr>
        <w:t xml:space="preserve"> </w:t>
      </w:r>
      <w:r w:rsidRPr="00215497">
        <w:rPr>
          <w:sz w:val="22"/>
          <w:szCs w:val="22"/>
        </w:rPr>
        <w:t xml:space="preserve"> </w:t>
      </w:r>
      <w:r w:rsidRPr="008B4C11">
        <w:rPr>
          <w:b/>
          <w:sz w:val="22"/>
          <w:szCs w:val="22"/>
        </w:rPr>
        <w:t xml:space="preserve">         </w:t>
      </w:r>
      <w:r w:rsidRPr="008B4C11">
        <w:rPr>
          <w:sz w:val="22"/>
          <w:szCs w:val="22"/>
        </w:rPr>
        <w:tab/>
      </w:r>
      <w:r w:rsidRPr="008B4C11">
        <w:rPr>
          <w:sz w:val="22"/>
          <w:szCs w:val="22"/>
        </w:rPr>
        <w:tab/>
        <w:t xml:space="preserve">              </w:t>
      </w:r>
    </w:p>
    <w:tbl>
      <w:tblPr>
        <w:tblStyle w:val="TableClassic1"/>
        <w:tblW w:w="7714" w:type="dxa"/>
        <w:tblLayout w:type="fixed"/>
        <w:tblLook w:val="0020" w:firstRow="1" w:lastRow="0" w:firstColumn="0" w:lastColumn="0" w:noHBand="0" w:noVBand="0"/>
      </w:tblPr>
      <w:tblGrid>
        <w:gridCol w:w="2309"/>
        <w:gridCol w:w="1627"/>
        <w:gridCol w:w="1559"/>
        <w:gridCol w:w="992"/>
        <w:gridCol w:w="1227"/>
      </w:tblGrid>
      <w:tr w:rsidR="00AC1A4D" w:rsidRPr="008B4C11" w14:paraId="0156221A" w14:textId="2EB0621A" w:rsidTr="007373B5">
        <w:trPr>
          <w:cnfStyle w:val="100000000000" w:firstRow="1" w:lastRow="0" w:firstColumn="0" w:lastColumn="0" w:oddVBand="0" w:evenVBand="0" w:oddHBand="0" w:evenHBand="0" w:firstRowFirstColumn="0" w:firstRowLastColumn="0" w:lastRowFirstColumn="0" w:lastRowLastColumn="0"/>
        </w:trPr>
        <w:tc>
          <w:tcPr>
            <w:tcW w:w="2309" w:type="dxa"/>
          </w:tcPr>
          <w:p w14:paraId="2410FF87" w14:textId="1B741DE0" w:rsidR="00AC1A4D" w:rsidRPr="00804714" w:rsidRDefault="00AC1A4D" w:rsidP="00CA66EA">
            <w:pPr>
              <w:rPr>
                <w:b/>
              </w:rPr>
            </w:pPr>
            <w:r>
              <w:rPr>
                <w:b/>
              </w:rPr>
              <w:t>Variables</w:t>
            </w:r>
          </w:p>
        </w:tc>
        <w:tc>
          <w:tcPr>
            <w:tcW w:w="3186" w:type="dxa"/>
            <w:gridSpan w:val="2"/>
          </w:tcPr>
          <w:p w14:paraId="1D4E32A4" w14:textId="0CCAFDA1" w:rsidR="00AC1A4D" w:rsidRDefault="00AC1A4D" w:rsidP="00CA66EA">
            <w:pPr>
              <w:rPr>
                <w:b/>
              </w:rPr>
            </w:pPr>
            <w:r>
              <w:rPr>
                <w:b/>
              </w:rPr>
              <w:t>% engaged in sexual violence</w:t>
            </w:r>
          </w:p>
          <w:p w14:paraId="3B27B33D" w14:textId="77777777" w:rsidR="00AC1A4D" w:rsidRPr="00804714" w:rsidRDefault="00AC1A4D" w:rsidP="00CA66EA">
            <w:pPr>
              <w:rPr>
                <w:b/>
              </w:rPr>
            </w:pPr>
          </w:p>
        </w:tc>
        <w:tc>
          <w:tcPr>
            <w:tcW w:w="992" w:type="dxa"/>
          </w:tcPr>
          <w:p w14:paraId="7D13F2CA" w14:textId="77777777" w:rsidR="00AC1A4D" w:rsidRPr="00804714" w:rsidRDefault="00AC1A4D" w:rsidP="00CA66EA">
            <w:pPr>
              <w:rPr>
                <w:b/>
              </w:rPr>
            </w:pPr>
            <w:r>
              <w:rPr>
                <w:b/>
              </w:rPr>
              <w:t xml:space="preserve">OR </w:t>
            </w:r>
          </w:p>
        </w:tc>
        <w:tc>
          <w:tcPr>
            <w:tcW w:w="1227" w:type="dxa"/>
          </w:tcPr>
          <w:p w14:paraId="3FB05D55" w14:textId="57559DEB" w:rsidR="00AC1A4D" w:rsidRDefault="003659BF" w:rsidP="00CA66EA">
            <w:pPr>
              <w:rPr>
                <w:b/>
              </w:rPr>
            </w:pPr>
            <w:r>
              <w:rPr>
                <w:b/>
              </w:rPr>
              <w:t>[</w:t>
            </w:r>
            <w:r w:rsidR="00AC1A4D">
              <w:rPr>
                <w:b/>
              </w:rPr>
              <w:t>95% CI</w:t>
            </w:r>
            <w:r>
              <w:rPr>
                <w:b/>
              </w:rPr>
              <w:t>]</w:t>
            </w:r>
          </w:p>
        </w:tc>
      </w:tr>
      <w:tr w:rsidR="00AC1A4D" w:rsidRPr="008B4C11" w14:paraId="66AE080B" w14:textId="6BF95035" w:rsidTr="007373B5">
        <w:tc>
          <w:tcPr>
            <w:tcW w:w="2309" w:type="dxa"/>
          </w:tcPr>
          <w:p w14:paraId="0421849B" w14:textId="77777777" w:rsidR="00AC1A4D" w:rsidRDefault="00AC1A4D" w:rsidP="00CA66EA">
            <w:pPr>
              <w:rPr>
                <w:b/>
              </w:rPr>
            </w:pPr>
          </w:p>
        </w:tc>
        <w:tc>
          <w:tcPr>
            <w:tcW w:w="1627" w:type="dxa"/>
          </w:tcPr>
          <w:p w14:paraId="14E8DA38" w14:textId="7D046CA2" w:rsidR="00AC1A4D" w:rsidRDefault="00034C0B" w:rsidP="00CA66EA">
            <w:pPr>
              <w:rPr>
                <w:b/>
              </w:rPr>
            </w:pPr>
            <w:r>
              <w:rPr>
                <w:b/>
              </w:rPr>
              <w:t>% sex</w:t>
            </w:r>
            <w:r w:rsidR="00913437">
              <w:rPr>
                <w:b/>
              </w:rPr>
              <w:t>ual</w:t>
            </w:r>
            <w:r>
              <w:rPr>
                <w:b/>
              </w:rPr>
              <w:t xml:space="preserve"> offenders</w:t>
            </w:r>
            <w:r w:rsidR="00AC1A4D">
              <w:rPr>
                <w:b/>
              </w:rPr>
              <w:t xml:space="preserve"> (</w:t>
            </w:r>
            <w:r w:rsidR="00AC1A4D" w:rsidRPr="007D7CC9">
              <w:rPr>
                <w:b/>
                <w:i/>
              </w:rPr>
              <w:t>n</w:t>
            </w:r>
            <w:r w:rsidR="00AC1A4D">
              <w:rPr>
                <w:b/>
              </w:rPr>
              <w:t>)</w:t>
            </w:r>
          </w:p>
        </w:tc>
        <w:tc>
          <w:tcPr>
            <w:tcW w:w="1559" w:type="dxa"/>
          </w:tcPr>
          <w:p w14:paraId="44085AC1" w14:textId="7D9D8F28" w:rsidR="00AC1A4D" w:rsidRDefault="00034C0B" w:rsidP="00CA66EA">
            <w:pPr>
              <w:rPr>
                <w:b/>
              </w:rPr>
            </w:pPr>
            <w:r>
              <w:rPr>
                <w:b/>
              </w:rPr>
              <w:t>%nonoffenders</w:t>
            </w:r>
            <w:r w:rsidR="00AC1A4D">
              <w:rPr>
                <w:b/>
              </w:rPr>
              <w:t xml:space="preserve"> (</w:t>
            </w:r>
            <w:r w:rsidR="00AC1A4D" w:rsidRPr="00C735B2">
              <w:rPr>
                <w:b/>
                <w:i/>
              </w:rPr>
              <w:t>n</w:t>
            </w:r>
            <w:r w:rsidR="00AC1A4D">
              <w:rPr>
                <w:b/>
              </w:rPr>
              <w:t>)</w:t>
            </w:r>
          </w:p>
        </w:tc>
        <w:tc>
          <w:tcPr>
            <w:tcW w:w="992" w:type="dxa"/>
          </w:tcPr>
          <w:p w14:paraId="0F8E71BD" w14:textId="77777777" w:rsidR="00AC1A4D" w:rsidRDefault="00AC1A4D" w:rsidP="00CA66EA">
            <w:pPr>
              <w:rPr>
                <w:b/>
              </w:rPr>
            </w:pPr>
          </w:p>
        </w:tc>
        <w:tc>
          <w:tcPr>
            <w:tcW w:w="1227" w:type="dxa"/>
          </w:tcPr>
          <w:p w14:paraId="5686E249" w14:textId="77777777" w:rsidR="00AC1A4D" w:rsidRDefault="00AC1A4D" w:rsidP="00CA66EA">
            <w:pPr>
              <w:rPr>
                <w:b/>
              </w:rPr>
            </w:pPr>
          </w:p>
        </w:tc>
      </w:tr>
      <w:tr w:rsidR="00AC1A4D" w:rsidRPr="008B4C11" w14:paraId="0E833029" w14:textId="0FA3ED0E" w:rsidTr="007373B5">
        <w:tc>
          <w:tcPr>
            <w:tcW w:w="2309" w:type="dxa"/>
          </w:tcPr>
          <w:p w14:paraId="6066F684" w14:textId="5D0AAD0C" w:rsidR="00AC1A4D" w:rsidRPr="008B4C11" w:rsidRDefault="00AC1A4D" w:rsidP="00AB3A75">
            <w:pPr>
              <w:ind w:right="-137"/>
              <w:rPr>
                <w:b/>
              </w:rPr>
            </w:pPr>
            <w:r w:rsidRPr="00217F09">
              <w:t>Negative attitude</w:t>
            </w:r>
            <w:r w:rsidRPr="001F7A56">
              <w:rPr>
                <w:color w:val="4F81BD" w:themeColor="accent1"/>
              </w:rPr>
              <w:t xml:space="preserve"> </w:t>
            </w:r>
            <w:r>
              <w:t xml:space="preserve">to school </w:t>
            </w:r>
          </w:p>
        </w:tc>
        <w:tc>
          <w:tcPr>
            <w:tcW w:w="1627" w:type="dxa"/>
          </w:tcPr>
          <w:p w14:paraId="430EFC89" w14:textId="564663D4" w:rsidR="00AC1A4D" w:rsidRDefault="00AC1A4D" w:rsidP="00CA66EA">
            <w:r>
              <w:t>29.4 (17</w:t>
            </w:r>
            <w:r w:rsidRPr="008B4C11">
              <w:t>)</w:t>
            </w:r>
          </w:p>
        </w:tc>
        <w:tc>
          <w:tcPr>
            <w:tcW w:w="1559" w:type="dxa"/>
          </w:tcPr>
          <w:p w14:paraId="690C1333" w14:textId="315A9D35" w:rsidR="00AC1A4D" w:rsidRPr="008B4C11" w:rsidRDefault="00AC1A4D" w:rsidP="00CA66EA">
            <w:pPr>
              <w:rPr>
                <w:b/>
              </w:rPr>
            </w:pPr>
            <w:r>
              <w:t>16.3 (233)</w:t>
            </w:r>
          </w:p>
        </w:tc>
        <w:tc>
          <w:tcPr>
            <w:tcW w:w="992" w:type="dxa"/>
          </w:tcPr>
          <w:p w14:paraId="0F496A64" w14:textId="4C444B1C" w:rsidR="00AC1A4D" w:rsidRPr="008B4C11" w:rsidRDefault="00AC1A4D" w:rsidP="00884843">
            <w:pPr>
              <w:rPr>
                <w:b/>
              </w:rPr>
            </w:pPr>
            <w:r>
              <w:t xml:space="preserve">2.14 </w:t>
            </w:r>
          </w:p>
        </w:tc>
        <w:tc>
          <w:tcPr>
            <w:tcW w:w="1227" w:type="dxa"/>
          </w:tcPr>
          <w:p w14:paraId="1EC9E018" w14:textId="02E5BD07" w:rsidR="00AC1A4D" w:rsidRDefault="00D95089" w:rsidP="00CA66EA">
            <w:r>
              <w:t>[.85-5.38</w:t>
            </w:r>
            <w:r w:rsidR="00884843">
              <w:t>]</w:t>
            </w:r>
          </w:p>
        </w:tc>
      </w:tr>
      <w:tr w:rsidR="00AC1A4D" w:rsidRPr="008B4C11" w14:paraId="216757C3" w14:textId="41A6C06D" w:rsidTr="007373B5">
        <w:tc>
          <w:tcPr>
            <w:tcW w:w="2309" w:type="dxa"/>
          </w:tcPr>
          <w:p w14:paraId="59DB405A" w14:textId="77777777" w:rsidR="00AC1A4D" w:rsidRPr="00334DD4" w:rsidRDefault="00AC1A4D" w:rsidP="00CA66EA">
            <w:r w:rsidRPr="00334DD4">
              <w:t xml:space="preserve">Peer delinquency </w:t>
            </w:r>
          </w:p>
        </w:tc>
        <w:tc>
          <w:tcPr>
            <w:tcW w:w="1627" w:type="dxa"/>
          </w:tcPr>
          <w:p w14:paraId="26A53DE5" w14:textId="45E54E23" w:rsidR="00AC1A4D" w:rsidRDefault="00AC1A4D" w:rsidP="00CA66EA">
            <w:r>
              <w:t>9.6 (73)</w:t>
            </w:r>
          </w:p>
        </w:tc>
        <w:tc>
          <w:tcPr>
            <w:tcW w:w="1559" w:type="dxa"/>
          </w:tcPr>
          <w:p w14:paraId="4B40A405" w14:textId="34B856CD" w:rsidR="00AC1A4D" w:rsidRPr="008B4C11" w:rsidRDefault="00AC1A4D" w:rsidP="00CA66EA">
            <w:pPr>
              <w:rPr>
                <w:b/>
              </w:rPr>
            </w:pPr>
            <w:r>
              <w:t>15.2 (</w:t>
            </w:r>
            <w:r w:rsidRPr="008B4C11">
              <w:t>1</w:t>
            </w:r>
            <w:r>
              <w:t>2</w:t>
            </w:r>
            <w:r w:rsidRPr="008B4C11">
              <w:t>5)</w:t>
            </w:r>
          </w:p>
        </w:tc>
        <w:tc>
          <w:tcPr>
            <w:tcW w:w="992" w:type="dxa"/>
          </w:tcPr>
          <w:p w14:paraId="09E1402B" w14:textId="417928ED" w:rsidR="00AC1A4D" w:rsidRPr="008B4C11" w:rsidRDefault="00AC1A4D" w:rsidP="00884843">
            <w:pPr>
              <w:rPr>
                <w:b/>
              </w:rPr>
            </w:pPr>
            <w:r>
              <w:t xml:space="preserve">0.60 </w:t>
            </w:r>
          </w:p>
        </w:tc>
        <w:tc>
          <w:tcPr>
            <w:tcW w:w="1227" w:type="dxa"/>
          </w:tcPr>
          <w:p w14:paraId="3530E8EB" w14:textId="62C2CCFB" w:rsidR="00AC1A4D" w:rsidRDefault="0015000B" w:rsidP="00CA66EA">
            <w:r>
              <w:t>[.27-1.28</w:t>
            </w:r>
            <w:r w:rsidR="00884843">
              <w:t>]</w:t>
            </w:r>
          </w:p>
        </w:tc>
      </w:tr>
      <w:tr w:rsidR="00AC1A4D" w:rsidRPr="008B4C11" w14:paraId="6B35276D" w14:textId="3064589D" w:rsidTr="007373B5">
        <w:tc>
          <w:tcPr>
            <w:tcW w:w="2309" w:type="dxa"/>
          </w:tcPr>
          <w:p w14:paraId="149E98C7" w14:textId="77777777" w:rsidR="00AC1A4D" w:rsidRPr="00217F09" w:rsidRDefault="00AC1A4D" w:rsidP="00CA66EA">
            <w:pPr>
              <w:rPr>
                <w:b/>
              </w:rPr>
            </w:pPr>
            <w:r w:rsidRPr="00217F09">
              <w:t>Truancy (7 or more)</w:t>
            </w:r>
          </w:p>
        </w:tc>
        <w:tc>
          <w:tcPr>
            <w:tcW w:w="1627" w:type="dxa"/>
          </w:tcPr>
          <w:p w14:paraId="534A54BC" w14:textId="1E05E89C" w:rsidR="00AC1A4D" w:rsidRDefault="00AC1A4D" w:rsidP="00CA66EA">
            <w:r>
              <w:t>23.3</w:t>
            </w:r>
            <w:r w:rsidRPr="008B4C11">
              <w:t xml:space="preserve"> (</w:t>
            </w:r>
            <w:r>
              <w:t>43)</w:t>
            </w:r>
          </w:p>
        </w:tc>
        <w:tc>
          <w:tcPr>
            <w:tcW w:w="1559" w:type="dxa"/>
          </w:tcPr>
          <w:p w14:paraId="2357C1F7" w14:textId="704C11FA" w:rsidR="00AC1A4D" w:rsidRPr="008B4C11" w:rsidRDefault="00AC1A4D" w:rsidP="00CA66EA">
            <w:pPr>
              <w:rPr>
                <w:b/>
              </w:rPr>
            </w:pPr>
            <w:r>
              <w:t>12.9 (209)</w:t>
            </w:r>
          </w:p>
        </w:tc>
        <w:tc>
          <w:tcPr>
            <w:tcW w:w="992" w:type="dxa"/>
          </w:tcPr>
          <w:p w14:paraId="78B8F8FE" w14:textId="0279B19F" w:rsidR="00AC1A4D" w:rsidRPr="00560BA4" w:rsidRDefault="00AC1A4D" w:rsidP="00884843">
            <w:r w:rsidRPr="00560BA4">
              <w:t>2.01</w:t>
            </w:r>
            <w:r w:rsidR="00727E8F">
              <w:t>*</w:t>
            </w:r>
            <w:r w:rsidRPr="00560BA4">
              <w:t xml:space="preserve"> </w:t>
            </w:r>
          </w:p>
        </w:tc>
        <w:tc>
          <w:tcPr>
            <w:tcW w:w="1227" w:type="dxa"/>
          </w:tcPr>
          <w:p w14:paraId="14A83F54" w14:textId="0D81BF87" w:rsidR="00AC1A4D" w:rsidRPr="00560BA4" w:rsidRDefault="0015000B" w:rsidP="00CA66EA">
            <w:r>
              <w:t>[1.03</w:t>
            </w:r>
            <w:r w:rsidR="00884843" w:rsidRPr="00560BA4">
              <w:t>-</w:t>
            </w:r>
            <w:r>
              <w:t>4.04</w:t>
            </w:r>
            <w:r w:rsidR="00884843" w:rsidRPr="00560BA4">
              <w:t>]</w:t>
            </w:r>
          </w:p>
        </w:tc>
      </w:tr>
      <w:tr w:rsidR="00AC1A4D" w:rsidRPr="008B4C11" w14:paraId="468047F7" w14:textId="15922726" w:rsidTr="007373B5">
        <w:tc>
          <w:tcPr>
            <w:tcW w:w="2309" w:type="dxa"/>
          </w:tcPr>
          <w:p w14:paraId="26D3EEB9" w14:textId="77777777" w:rsidR="00AC1A4D" w:rsidRPr="00217F09" w:rsidRDefault="00AC1A4D" w:rsidP="00CA66EA">
            <w:pPr>
              <w:rPr>
                <w:b/>
              </w:rPr>
            </w:pPr>
            <w:r w:rsidRPr="00217F09">
              <w:t>Pornography</w:t>
            </w:r>
          </w:p>
        </w:tc>
        <w:tc>
          <w:tcPr>
            <w:tcW w:w="1627" w:type="dxa"/>
          </w:tcPr>
          <w:p w14:paraId="01BBACB3" w14:textId="5490B796" w:rsidR="00AC1A4D" w:rsidRDefault="00AC1A4D" w:rsidP="00CA66EA">
            <w:r>
              <w:t>16.5 (158</w:t>
            </w:r>
            <w:r w:rsidRPr="008B4C11">
              <w:t>)</w:t>
            </w:r>
          </w:p>
        </w:tc>
        <w:tc>
          <w:tcPr>
            <w:tcW w:w="1559" w:type="dxa"/>
          </w:tcPr>
          <w:p w14:paraId="2B7A047A" w14:textId="46BA8D6F" w:rsidR="00AC1A4D" w:rsidRPr="008B4C11" w:rsidRDefault="00AC1A4D" w:rsidP="00CA66EA">
            <w:pPr>
              <w:rPr>
                <w:b/>
              </w:rPr>
            </w:pPr>
            <w:r>
              <w:t>12.0 (100)</w:t>
            </w:r>
          </w:p>
        </w:tc>
        <w:tc>
          <w:tcPr>
            <w:tcW w:w="992" w:type="dxa"/>
          </w:tcPr>
          <w:p w14:paraId="030A8AED" w14:textId="44B3244F" w:rsidR="00AC1A4D" w:rsidRPr="00560BA4" w:rsidRDefault="00AC1A4D" w:rsidP="00884843">
            <w:r w:rsidRPr="00560BA4">
              <w:t xml:space="preserve">1.44 </w:t>
            </w:r>
          </w:p>
        </w:tc>
        <w:tc>
          <w:tcPr>
            <w:tcW w:w="1227" w:type="dxa"/>
          </w:tcPr>
          <w:p w14:paraId="22F4A809" w14:textId="663EAC32" w:rsidR="00AC1A4D" w:rsidRPr="00560BA4" w:rsidRDefault="0015000B" w:rsidP="00CA66EA">
            <w:r>
              <w:t>[.69-3.01</w:t>
            </w:r>
            <w:r w:rsidR="00884843" w:rsidRPr="00560BA4">
              <w:t>]</w:t>
            </w:r>
          </w:p>
        </w:tc>
      </w:tr>
      <w:tr w:rsidR="00AC1A4D" w:rsidRPr="008B4C11" w14:paraId="3FD2DD6E" w14:textId="1EDF22D6" w:rsidTr="007373B5">
        <w:tc>
          <w:tcPr>
            <w:tcW w:w="2309" w:type="dxa"/>
          </w:tcPr>
          <w:p w14:paraId="4255AC78" w14:textId="77777777" w:rsidR="00AC1A4D" w:rsidRPr="00217F09" w:rsidRDefault="00AC1A4D" w:rsidP="00CA66EA">
            <w:r w:rsidRPr="00217F09">
              <w:t xml:space="preserve">Alcohol use </w:t>
            </w:r>
          </w:p>
        </w:tc>
        <w:tc>
          <w:tcPr>
            <w:tcW w:w="1627" w:type="dxa"/>
          </w:tcPr>
          <w:p w14:paraId="16370F36" w14:textId="49DA0868" w:rsidR="00AC1A4D" w:rsidRDefault="00AC1A4D" w:rsidP="00CA66EA">
            <w:r>
              <w:t>16.2 (105</w:t>
            </w:r>
            <w:r w:rsidRPr="008B4C11">
              <w:t>)</w:t>
            </w:r>
          </w:p>
        </w:tc>
        <w:tc>
          <w:tcPr>
            <w:tcW w:w="1559" w:type="dxa"/>
          </w:tcPr>
          <w:p w14:paraId="6BC64AFD" w14:textId="3A75729C" w:rsidR="00AC1A4D" w:rsidRPr="008B4C11" w:rsidRDefault="00AC1A4D" w:rsidP="00CA66EA">
            <w:r>
              <w:t>12.8 (149)</w:t>
            </w:r>
          </w:p>
        </w:tc>
        <w:tc>
          <w:tcPr>
            <w:tcW w:w="992" w:type="dxa"/>
          </w:tcPr>
          <w:p w14:paraId="3137AC1F" w14:textId="0697BE9D" w:rsidR="00AC1A4D" w:rsidRPr="00560BA4" w:rsidRDefault="00AC1A4D" w:rsidP="00884843">
            <w:r w:rsidRPr="00560BA4">
              <w:t xml:space="preserve">1.32 </w:t>
            </w:r>
          </w:p>
        </w:tc>
        <w:tc>
          <w:tcPr>
            <w:tcW w:w="1227" w:type="dxa"/>
          </w:tcPr>
          <w:p w14:paraId="71481CBE" w14:textId="057E07D6" w:rsidR="00AC1A4D" w:rsidRPr="00560BA4" w:rsidRDefault="00D95089" w:rsidP="00CA66EA">
            <w:r>
              <w:t>[.65-2.68</w:t>
            </w:r>
            <w:r w:rsidR="00884843" w:rsidRPr="00560BA4">
              <w:t>]</w:t>
            </w:r>
          </w:p>
        </w:tc>
      </w:tr>
      <w:tr w:rsidR="00AC1A4D" w:rsidRPr="008B4C11" w14:paraId="3E0D9ECD" w14:textId="76839D48" w:rsidTr="007373B5">
        <w:tc>
          <w:tcPr>
            <w:tcW w:w="2309" w:type="dxa"/>
          </w:tcPr>
          <w:p w14:paraId="17859955" w14:textId="77777777" w:rsidR="00AC1A4D" w:rsidRPr="008B4C11" w:rsidRDefault="00AC1A4D" w:rsidP="00CA66EA">
            <w:r>
              <w:t xml:space="preserve">Cigarette smoking </w:t>
            </w:r>
          </w:p>
        </w:tc>
        <w:tc>
          <w:tcPr>
            <w:tcW w:w="1627" w:type="dxa"/>
          </w:tcPr>
          <w:p w14:paraId="512A8396" w14:textId="3448E435" w:rsidR="00AC1A4D" w:rsidRDefault="00AC1A4D" w:rsidP="00CA66EA">
            <w:r>
              <w:t>34.7 (49)</w:t>
            </w:r>
          </w:p>
        </w:tc>
        <w:tc>
          <w:tcPr>
            <w:tcW w:w="1559" w:type="dxa"/>
          </w:tcPr>
          <w:p w14:paraId="7B581995" w14:textId="258EBF42" w:rsidR="00AC1A4D" w:rsidRPr="008B4C11" w:rsidRDefault="00AC1A4D" w:rsidP="00CA66EA">
            <w:r>
              <w:t>9.7 (207)</w:t>
            </w:r>
          </w:p>
        </w:tc>
        <w:tc>
          <w:tcPr>
            <w:tcW w:w="992" w:type="dxa"/>
          </w:tcPr>
          <w:p w14:paraId="7DDA62CF" w14:textId="2F88FA54" w:rsidR="00AC1A4D" w:rsidRPr="00560BA4" w:rsidRDefault="00AC1A4D" w:rsidP="00884843">
            <w:r w:rsidRPr="00560BA4">
              <w:t>4.97</w:t>
            </w:r>
            <w:r w:rsidR="00727E8F">
              <w:t>*</w:t>
            </w:r>
            <w:r w:rsidR="00CB2AC6">
              <w:t>**</w:t>
            </w:r>
            <w:r w:rsidRPr="00560BA4">
              <w:t xml:space="preserve"> </w:t>
            </w:r>
          </w:p>
        </w:tc>
        <w:tc>
          <w:tcPr>
            <w:tcW w:w="1227" w:type="dxa"/>
          </w:tcPr>
          <w:p w14:paraId="3235C187" w14:textId="3BA9C4E9" w:rsidR="00AC1A4D" w:rsidRPr="00560BA4" w:rsidRDefault="0015000B" w:rsidP="00CA66EA">
            <w:r>
              <w:t>[2.35-10.48</w:t>
            </w:r>
            <w:r w:rsidR="00884843" w:rsidRPr="00560BA4">
              <w:t>]</w:t>
            </w:r>
          </w:p>
        </w:tc>
      </w:tr>
      <w:tr w:rsidR="00AC1A4D" w:rsidRPr="008B4C11" w14:paraId="5B3B780A" w14:textId="534E20F3" w:rsidTr="007373B5">
        <w:tc>
          <w:tcPr>
            <w:tcW w:w="2309" w:type="dxa"/>
          </w:tcPr>
          <w:p w14:paraId="2B920533" w14:textId="3B97E4BF" w:rsidR="00AC1A4D" w:rsidRDefault="00AC1A4D" w:rsidP="00CA66EA">
            <w:r>
              <w:t xml:space="preserve">Smoking </w:t>
            </w:r>
            <w:r w:rsidR="00C6100B">
              <w:t>c</w:t>
            </w:r>
            <w:r w:rsidR="00952F97">
              <w:t xml:space="preserve">annabis </w:t>
            </w:r>
          </w:p>
        </w:tc>
        <w:tc>
          <w:tcPr>
            <w:tcW w:w="1627" w:type="dxa"/>
          </w:tcPr>
          <w:p w14:paraId="11873625" w14:textId="04029C0A" w:rsidR="00AC1A4D" w:rsidRDefault="00AC1A4D" w:rsidP="00CA66EA">
            <w:r>
              <w:t>28.3 (53)</w:t>
            </w:r>
          </w:p>
        </w:tc>
        <w:tc>
          <w:tcPr>
            <w:tcW w:w="1559" w:type="dxa"/>
          </w:tcPr>
          <w:p w14:paraId="1BDE507E" w14:textId="7D69B4AC" w:rsidR="00AC1A4D" w:rsidRDefault="00AC1A4D" w:rsidP="00CA66EA">
            <w:r>
              <w:t>10.0 (201)</w:t>
            </w:r>
          </w:p>
        </w:tc>
        <w:tc>
          <w:tcPr>
            <w:tcW w:w="992" w:type="dxa"/>
          </w:tcPr>
          <w:p w14:paraId="3AC2B8E2" w14:textId="34F833D2" w:rsidR="00AC1A4D" w:rsidRPr="00560BA4" w:rsidRDefault="00AC1A4D" w:rsidP="00884843">
            <w:r w:rsidRPr="00560BA4">
              <w:t>3.57</w:t>
            </w:r>
            <w:r w:rsidR="00727E8F">
              <w:t>*</w:t>
            </w:r>
            <w:r w:rsidR="00CB2AC6">
              <w:t>*</w:t>
            </w:r>
            <w:r w:rsidRPr="00560BA4">
              <w:t xml:space="preserve"> </w:t>
            </w:r>
          </w:p>
        </w:tc>
        <w:tc>
          <w:tcPr>
            <w:tcW w:w="1227" w:type="dxa"/>
          </w:tcPr>
          <w:p w14:paraId="7752D9FF" w14:textId="05302D78" w:rsidR="00AC1A4D" w:rsidRPr="00560BA4" w:rsidRDefault="0015000B" w:rsidP="00CA66EA">
            <w:r>
              <w:t>[1.67-7.60</w:t>
            </w:r>
            <w:r w:rsidR="00884843" w:rsidRPr="00560BA4">
              <w:t>]</w:t>
            </w:r>
          </w:p>
        </w:tc>
      </w:tr>
      <w:tr w:rsidR="00AC1A4D" w:rsidRPr="008B4C11" w14:paraId="6DFA498E" w14:textId="40821608" w:rsidTr="007373B5">
        <w:tc>
          <w:tcPr>
            <w:tcW w:w="2309" w:type="dxa"/>
          </w:tcPr>
          <w:p w14:paraId="6095D3F6" w14:textId="77777777" w:rsidR="00AC1A4D" w:rsidRDefault="00AC1A4D" w:rsidP="00CA66EA">
            <w:r>
              <w:t xml:space="preserve">Ever paid for sex </w:t>
            </w:r>
          </w:p>
        </w:tc>
        <w:tc>
          <w:tcPr>
            <w:tcW w:w="1627" w:type="dxa"/>
          </w:tcPr>
          <w:p w14:paraId="092DF0F7" w14:textId="6B15BE68" w:rsidR="00AC1A4D" w:rsidRDefault="00AC1A4D" w:rsidP="00CA66EA">
            <w:r>
              <w:t>38.5(39)</w:t>
            </w:r>
          </w:p>
        </w:tc>
        <w:tc>
          <w:tcPr>
            <w:tcW w:w="1559" w:type="dxa"/>
          </w:tcPr>
          <w:p w14:paraId="6EF17582" w14:textId="4BD42B52" w:rsidR="00AC1A4D" w:rsidRDefault="00AC1A4D" w:rsidP="00CA66EA">
            <w:r>
              <w:t>8.9 (214)</w:t>
            </w:r>
          </w:p>
        </w:tc>
        <w:tc>
          <w:tcPr>
            <w:tcW w:w="992" w:type="dxa"/>
          </w:tcPr>
          <w:p w14:paraId="4035E0B5" w14:textId="30E8C7D2" w:rsidR="00AC1A4D" w:rsidRPr="00560BA4" w:rsidRDefault="00AC1A4D" w:rsidP="00884843">
            <w:r w:rsidRPr="00560BA4">
              <w:t>6.41</w:t>
            </w:r>
            <w:r w:rsidR="00727E8F">
              <w:t>*</w:t>
            </w:r>
            <w:r w:rsidRPr="00560BA4">
              <w:t xml:space="preserve"> </w:t>
            </w:r>
            <w:r w:rsidR="00CB2AC6">
              <w:t>**</w:t>
            </w:r>
          </w:p>
        </w:tc>
        <w:tc>
          <w:tcPr>
            <w:tcW w:w="1227" w:type="dxa"/>
          </w:tcPr>
          <w:p w14:paraId="5993F743" w14:textId="6D6C6C94" w:rsidR="00AC1A4D" w:rsidRPr="00560BA4" w:rsidRDefault="0015000B" w:rsidP="00CA66EA">
            <w:r>
              <w:t>[3.28-12.54</w:t>
            </w:r>
            <w:r w:rsidR="00884843" w:rsidRPr="00560BA4">
              <w:t>]</w:t>
            </w:r>
          </w:p>
        </w:tc>
      </w:tr>
    </w:tbl>
    <w:p w14:paraId="1CE50351" w14:textId="1823F642" w:rsidR="00E903C0" w:rsidRPr="00695188" w:rsidRDefault="00E33A0A" w:rsidP="00E33A0A">
      <w:pPr>
        <w:rPr>
          <w:sz w:val="20"/>
          <w:szCs w:val="20"/>
        </w:rPr>
      </w:pPr>
      <w:r>
        <w:rPr>
          <w:sz w:val="20"/>
          <w:szCs w:val="20"/>
        </w:rPr>
        <w:t xml:space="preserve">Note: </w:t>
      </w:r>
      <w:r w:rsidR="00334DD4">
        <w:rPr>
          <w:sz w:val="20"/>
          <w:szCs w:val="20"/>
        </w:rPr>
        <w:t>OR = o</w:t>
      </w:r>
      <w:r w:rsidR="00C27871">
        <w:rPr>
          <w:sz w:val="20"/>
          <w:szCs w:val="20"/>
        </w:rPr>
        <w:t>dds ratio</w:t>
      </w:r>
      <w:r w:rsidR="00C27871" w:rsidRPr="00E71BEB">
        <w:rPr>
          <w:i/>
          <w:sz w:val="20"/>
          <w:szCs w:val="20"/>
        </w:rPr>
        <w:t xml:space="preserve">; </w:t>
      </w:r>
      <w:r w:rsidR="00727E8F">
        <w:rPr>
          <w:i/>
          <w:sz w:val="20"/>
          <w:szCs w:val="20"/>
        </w:rPr>
        <w:t>*</w:t>
      </w:r>
      <w:r w:rsidRPr="00E71BEB">
        <w:rPr>
          <w:i/>
          <w:sz w:val="20"/>
          <w:szCs w:val="20"/>
        </w:rPr>
        <w:t>p</w:t>
      </w:r>
      <w:r w:rsidRPr="00E71BEB">
        <w:rPr>
          <w:sz w:val="20"/>
          <w:szCs w:val="20"/>
        </w:rPr>
        <w:t xml:space="preserve"> &lt; .05</w:t>
      </w:r>
      <w:r w:rsidR="00B10F4D">
        <w:rPr>
          <w:sz w:val="20"/>
          <w:szCs w:val="20"/>
        </w:rPr>
        <w:t>.</w:t>
      </w:r>
      <w:r w:rsidR="00B10F4D" w:rsidRPr="00B10F4D">
        <w:rPr>
          <w:i/>
          <w:sz w:val="20"/>
          <w:szCs w:val="20"/>
        </w:rPr>
        <w:t xml:space="preserve"> </w:t>
      </w:r>
      <w:r w:rsidR="00B10F4D">
        <w:rPr>
          <w:i/>
          <w:sz w:val="20"/>
          <w:szCs w:val="20"/>
        </w:rPr>
        <w:t>**</w:t>
      </w:r>
      <w:r w:rsidR="00B10F4D" w:rsidRPr="00E71BEB">
        <w:rPr>
          <w:i/>
          <w:sz w:val="20"/>
          <w:szCs w:val="20"/>
        </w:rPr>
        <w:t>p</w:t>
      </w:r>
      <w:r w:rsidR="00B10F4D" w:rsidRPr="00E71BEB">
        <w:rPr>
          <w:sz w:val="20"/>
          <w:szCs w:val="20"/>
        </w:rPr>
        <w:t xml:space="preserve"> &lt;</w:t>
      </w:r>
      <w:r w:rsidR="00B10F4D">
        <w:rPr>
          <w:sz w:val="20"/>
          <w:szCs w:val="20"/>
        </w:rPr>
        <w:t xml:space="preserve"> .01. ***</w:t>
      </w:r>
      <w:r w:rsidR="00B10F4D" w:rsidRPr="00E71BEB">
        <w:rPr>
          <w:i/>
          <w:sz w:val="20"/>
          <w:szCs w:val="20"/>
        </w:rPr>
        <w:t>p</w:t>
      </w:r>
      <w:r w:rsidR="00B10F4D" w:rsidRPr="00E71BEB">
        <w:rPr>
          <w:sz w:val="20"/>
          <w:szCs w:val="20"/>
        </w:rPr>
        <w:t xml:space="preserve"> &lt; .05</w:t>
      </w:r>
      <w:r w:rsidR="00CA7103">
        <w:rPr>
          <w:sz w:val="20"/>
          <w:szCs w:val="20"/>
        </w:rPr>
        <w:t xml:space="preserve">, </w:t>
      </w:r>
      <w:r w:rsidRPr="00E71BEB">
        <w:rPr>
          <w:sz w:val="20"/>
          <w:szCs w:val="20"/>
        </w:rPr>
        <w:t>one-tailed.</w:t>
      </w:r>
    </w:p>
    <w:p w14:paraId="0604E169" w14:textId="2C906C4F" w:rsidR="00E33A0A" w:rsidRPr="008B4C11" w:rsidRDefault="00E33A0A" w:rsidP="00E33A0A">
      <w:pPr>
        <w:rPr>
          <w:b/>
          <w:sz w:val="22"/>
          <w:szCs w:val="22"/>
        </w:rPr>
      </w:pPr>
      <w:r>
        <w:rPr>
          <w:b/>
          <w:sz w:val="22"/>
          <w:szCs w:val="22"/>
        </w:rPr>
        <w:t xml:space="preserve">Table </w:t>
      </w:r>
      <w:r w:rsidR="00394533">
        <w:rPr>
          <w:b/>
          <w:sz w:val="22"/>
          <w:szCs w:val="22"/>
        </w:rPr>
        <w:t>3</w:t>
      </w:r>
      <w:r w:rsidR="00EA7E5C" w:rsidRPr="00EA7E5C">
        <w:rPr>
          <w:b/>
          <w:sz w:val="22"/>
          <w:szCs w:val="22"/>
        </w:rPr>
        <w:t xml:space="preserve">: </w:t>
      </w:r>
      <w:r w:rsidRPr="00EA7E5C">
        <w:rPr>
          <w:b/>
          <w:sz w:val="22"/>
          <w:szCs w:val="22"/>
        </w:rPr>
        <w:t>Risk factors for</w:t>
      </w:r>
      <w:r w:rsidR="00076186">
        <w:rPr>
          <w:b/>
          <w:sz w:val="22"/>
          <w:szCs w:val="22"/>
        </w:rPr>
        <w:t xml:space="preserve"> juvenile</w:t>
      </w:r>
      <w:r w:rsidRPr="00EA7E5C">
        <w:rPr>
          <w:b/>
          <w:sz w:val="22"/>
          <w:szCs w:val="22"/>
        </w:rPr>
        <w:t xml:space="preserve"> sexual violence</w:t>
      </w:r>
      <w:r w:rsidR="00FB7BDB">
        <w:rPr>
          <w:b/>
          <w:sz w:val="22"/>
          <w:szCs w:val="22"/>
        </w:rPr>
        <w:t xml:space="preserve">       </w:t>
      </w:r>
      <w:r w:rsidRPr="008B4C11">
        <w:rPr>
          <w:b/>
          <w:sz w:val="22"/>
          <w:szCs w:val="22"/>
        </w:rPr>
        <w:t xml:space="preserve">    </w:t>
      </w:r>
      <w:r w:rsidR="00FB7BDB">
        <w:rPr>
          <w:sz w:val="22"/>
          <w:szCs w:val="22"/>
        </w:rPr>
        <w:tab/>
      </w:r>
      <w:r w:rsidR="00FB7BDB">
        <w:rPr>
          <w:sz w:val="22"/>
          <w:szCs w:val="22"/>
        </w:rPr>
        <w:tab/>
        <w:t xml:space="preserve">            </w:t>
      </w:r>
      <w:r w:rsidRPr="008B4C11">
        <w:rPr>
          <w:b/>
          <w:sz w:val="22"/>
          <w:szCs w:val="22"/>
        </w:rPr>
        <w:t xml:space="preserve">           </w:t>
      </w:r>
    </w:p>
    <w:tbl>
      <w:tblPr>
        <w:tblStyle w:val="TableClassic1"/>
        <w:tblW w:w="7479" w:type="dxa"/>
        <w:tblLayout w:type="fixed"/>
        <w:tblLook w:val="0020" w:firstRow="1" w:lastRow="0" w:firstColumn="0" w:lastColumn="0" w:noHBand="0" w:noVBand="0"/>
      </w:tblPr>
      <w:tblGrid>
        <w:gridCol w:w="2093"/>
        <w:gridCol w:w="1701"/>
        <w:gridCol w:w="1701"/>
        <w:gridCol w:w="850"/>
        <w:gridCol w:w="1134"/>
      </w:tblGrid>
      <w:tr w:rsidR="006C20BD" w:rsidRPr="008B4C11" w14:paraId="14CFEBCC" w14:textId="49D81C82" w:rsidTr="002E7894">
        <w:trPr>
          <w:cnfStyle w:val="100000000000" w:firstRow="1" w:lastRow="0" w:firstColumn="0" w:lastColumn="0" w:oddVBand="0" w:evenVBand="0" w:oddHBand="0" w:evenHBand="0" w:firstRowFirstColumn="0" w:firstRowLastColumn="0" w:lastRowFirstColumn="0" w:lastRowLastColumn="0"/>
        </w:trPr>
        <w:tc>
          <w:tcPr>
            <w:tcW w:w="2093" w:type="dxa"/>
          </w:tcPr>
          <w:p w14:paraId="04482428" w14:textId="47F4F2B9" w:rsidR="00EE5B0C" w:rsidRPr="00804714" w:rsidRDefault="00EE5B0C" w:rsidP="00CA66EA">
            <w:pPr>
              <w:rPr>
                <w:b/>
              </w:rPr>
            </w:pPr>
            <w:r>
              <w:rPr>
                <w:b/>
              </w:rPr>
              <w:t>Variables</w:t>
            </w:r>
          </w:p>
        </w:tc>
        <w:tc>
          <w:tcPr>
            <w:tcW w:w="3402" w:type="dxa"/>
            <w:gridSpan w:val="2"/>
          </w:tcPr>
          <w:p w14:paraId="5E9FD00C" w14:textId="24C4128B" w:rsidR="00EE5B0C" w:rsidRPr="00804714" w:rsidRDefault="00EE5B0C" w:rsidP="00CA66EA">
            <w:pPr>
              <w:rPr>
                <w:b/>
              </w:rPr>
            </w:pPr>
            <w:r>
              <w:rPr>
                <w:b/>
              </w:rPr>
              <w:t>% engaged in sexual violence</w:t>
            </w:r>
          </w:p>
        </w:tc>
        <w:tc>
          <w:tcPr>
            <w:tcW w:w="850" w:type="dxa"/>
          </w:tcPr>
          <w:p w14:paraId="33FD3B12" w14:textId="0A546B13" w:rsidR="00EE5B0C" w:rsidRPr="00804714" w:rsidRDefault="00EE5B0C" w:rsidP="00911A31">
            <w:pPr>
              <w:jc w:val="center"/>
              <w:rPr>
                <w:b/>
              </w:rPr>
            </w:pPr>
            <w:r>
              <w:rPr>
                <w:b/>
              </w:rPr>
              <w:t>OR</w:t>
            </w:r>
          </w:p>
        </w:tc>
        <w:tc>
          <w:tcPr>
            <w:tcW w:w="1134" w:type="dxa"/>
          </w:tcPr>
          <w:p w14:paraId="02CA84E4" w14:textId="68EF064A" w:rsidR="00EE5B0C" w:rsidRDefault="00EE5B0C" w:rsidP="00911A31">
            <w:pPr>
              <w:jc w:val="center"/>
              <w:rPr>
                <w:b/>
              </w:rPr>
            </w:pPr>
            <w:r>
              <w:rPr>
                <w:b/>
              </w:rPr>
              <w:t>[95% CI]</w:t>
            </w:r>
          </w:p>
        </w:tc>
      </w:tr>
      <w:tr w:rsidR="002E7894" w:rsidRPr="008B4C11" w14:paraId="67A4CC1E" w14:textId="2E58D441" w:rsidTr="002E7894">
        <w:tc>
          <w:tcPr>
            <w:tcW w:w="2093" w:type="dxa"/>
          </w:tcPr>
          <w:p w14:paraId="7336A8D4" w14:textId="77777777" w:rsidR="00311CF0" w:rsidRDefault="00311CF0" w:rsidP="00CA66EA">
            <w:pPr>
              <w:rPr>
                <w:b/>
              </w:rPr>
            </w:pPr>
          </w:p>
        </w:tc>
        <w:tc>
          <w:tcPr>
            <w:tcW w:w="1701" w:type="dxa"/>
          </w:tcPr>
          <w:p w14:paraId="3CF0A01D" w14:textId="7A5144B2" w:rsidR="00311CF0" w:rsidRDefault="00EE5B0C" w:rsidP="00CA66EA">
            <w:pPr>
              <w:rPr>
                <w:b/>
              </w:rPr>
            </w:pPr>
            <w:r>
              <w:rPr>
                <w:b/>
              </w:rPr>
              <w:t xml:space="preserve">% </w:t>
            </w:r>
            <w:r w:rsidR="0082023F">
              <w:rPr>
                <w:b/>
              </w:rPr>
              <w:t>sex</w:t>
            </w:r>
            <w:r w:rsidR="00913437">
              <w:rPr>
                <w:b/>
              </w:rPr>
              <w:t>ual</w:t>
            </w:r>
            <w:r w:rsidR="0082023F">
              <w:rPr>
                <w:b/>
              </w:rPr>
              <w:t xml:space="preserve"> offenders</w:t>
            </w:r>
            <w:r>
              <w:rPr>
                <w:b/>
              </w:rPr>
              <w:t xml:space="preserve"> (</w:t>
            </w:r>
            <w:r w:rsidRPr="007D7CC9">
              <w:rPr>
                <w:b/>
                <w:i/>
              </w:rPr>
              <w:t>n</w:t>
            </w:r>
            <w:r>
              <w:rPr>
                <w:b/>
              </w:rPr>
              <w:t>)</w:t>
            </w:r>
          </w:p>
        </w:tc>
        <w:tc>
          <w:tcPr>
            <w:tcW w:w="1701" w:type="dxa"/>
          </w:tcPr>
          <w:p w14:paraId="12F7CB93" w14:textId="2D02305C" w:rsidR="00311CF0" w:rsidRDefault="00EE2010" w:rsidP="00647EAA">
            <w:pPr>
              <w:rPr>
                <w:b/>
              </w:rPr>
            </w:pPr>
            <w:r>
              <w:rPr>
                <w:b/>
              </w:rPr>
              <w:t>%</w:t>
            </w:r>
            <w:r w:rsidR="00DA37A9">
              <w:rPr>
                <w:b/>
              </w:rPr>
              <w:t xml:space="preserve"> </w:t>
            </w:r>
            <w:r w:rsidR="0082023F">
              <w:rPr>
                <w:b/>
              </w:rPr>
              <w:t>nonoffenders</w:t>
            </w:r>
            <w:ins w:id="4" w:author="Kofi Boakye" w:date="2019-07-12T00:24:00Z">
              <w:r w:rsidR="00766A7C">
                <w:rPr>
                  <w:b/>
                </w:rPr>
                <w:t xml:space="preserve"> </w:t>
              </w:r>
            </w:ins>
            <w:r w:rsidR="00370E95">
              <w:rPr>
                <w:b/>
              </w:rPr>
              <w:t>(</w:t>
            </w:r>
            <w:r w:rsidR="00370E95" w:rsidRPr="00C735B2">
              <w:rPr>
                <w:b/>
                <w:i/>
              </w:rPr>
              <w:t>n</w:t>
            </w:r>
            <w:r w:rsidR="00370E95">
              <w:rPr>
                <w:b/>
              </w:rPr>
              <w:t>)</w:t>
            </w:r>
          </w:p>
        </w:tc>
        <w:tc>
          <w:tcPr>
            <w:tcW w:w="850" w:type="dxa"/>
          </w:tcPr>
          <w:p w14:paraId="474971F0" w14:textId="77777777" w:rsidR="00311CF0" w:rsidRDefault="00311CF0" w:rsidP="00911A31">
            <w:pPr>
              <w:jc w:val="center"/>
              <w:rPr>
                <w:b/>
              </w:rPr>
            </w:pPr>
          </w:p>
        </w:tc>
        <w:tc>
          <w:tcPr>
            <w:tcW w:w="1134" w:type="dxa"/>
          </w:tcPr>
          <w:p w14:paraId="20D388A6" w14:textId="77777777" w:rsidR="00311CF0" w:rsidRDefault="00311CF0" w:rsidP="00911A31">
            <w:pPr>
              <w:jc w:val="center"/>
              <w:rPr>
                <w:b/>
              </w:rPr>
            </w:pPr>
          </w:p>
        </w:tc>
      </w:tr>
      <w:tr w:rsidR="002E7894" w:rsidRPr="008B4C11" w14:paraId="1E359324" w14:textId="6E2E1A46" w:rsidTr="002E7894">
        <w:tc>
          <w:tcPr>
            <w:tcW w:w="2093" w:type="dxa"/>
          </w:tcPr>
          <w:p w14:paraId="0795A4D0" w14:textId="77777777" w:rsidR="00311CF0" w:rsidRPr="007168DE" w:rsidRDefault="00311CF0" w:rsidP="00CA66EA">
            <w:pPr>
              <w:rPr>
                <w:b/>
                <w:i/>
              </w:rPr>
            </w:pPr>
            <w:r w:rsidRPr="007168DE">
              <w:rPr>
                <w:b/>
                <w:i/>
              </w:rPr>
              <w:t>Individual</w:t>
            </w:r>
          </w:p>
        </w:tc>
        <w:tc>
          <w:tcPr>
            <w:tcW w:w="1701" w:type="dxa"/>
          </w:tcPr>
          <w:p w14:paraId="5D46F95F" w14:textId="77777777" w:rsidR="00311CF0" w:rsidRPr="008B4C11" w:rsidRDefault="00311CF0" w:rsidP="00CA66EA">
            <w:pPr>
              <w:rPr>
                <w:b/>
              </w:rPr>
            </w:pPr>
          </w:p>
        </w:tc>
        <w:tc>
          <w:tcPr>
            <w:tcW w:w="1701" w:type="dxa"/>
          </w:tcPr>
          <w:p w14:paraId="12E07FC7" w14:textId="763B555E" w:rsidR="00311CF0" w:rsidRPr="008B4C11" w:rsidRDefault="00311CF0" w:rsidP="00CA66EA">
            <w:pPr>
              <w:rPr>
                <w:b/>
              </w:rPr>
            </w:pPr>
          </w:p>
        </w:tc>
        <w:tc>
          <w:tcPr>
            <w:tcW w:w="850" w:type="dxa"/>
          </w:tcPr>
          <w:p w14:paraId="4992C252" w14:textId="77777777" w:rsidR="00311CF0" w:rsidRPr="008B4C11" w:rsidRDefault="00311CF0" w:rsidP="00CA66EA">
            <w:pPr>
              <w:rPr>
                <w:b/>
              </w:rPr>
            </w:pPr>
          </w:p>
        </w:tc>
        <w:tc>
          <w:tcPr>
            <w:tcW w:w="1134" w:type="dxa"/>
          </w:tcPr>
          <w:p w14:paraId="79B2E4B0" w14:textId="77777777" w:rsidR="00311CF0" w:rsidRPr="008B4C11" w:rsidRDefault="00311CF0" w:rsidP="00CA66EA">
            <w:pPr>
              <w:rPr>
                <w:b/>
              </w:rPr>
            </w:pPr>
          </w:p>
        </w:tc>
      </w:tr>
      <w:tr w:rsidR="002E7894" w:rsidRPr="008B4C11" w14:paraId="592FFE7B" w14:textId="5EFC3E7A" w:rsidTr="002E7894">
        <w:tc>
          <w:tcPr>
            <w:tcW w:w="2093" w:type="dxa"/>
          </w:tcPr>
          <w:p w14:paraId="085A8D45" w14:textId="77777777" w:rsidR="00311CF0" w:rsidRPr="00CB5E60" w:rsidRDefault="00311CF0" w:rsidP="00CA66EA">
            <w:r w:rsidRPr="00CB5E60">
              <w:t xml:space="preserve">Academic problems </w:t>
            </w:r>
          </w:p>
        </w:tc>
        <w:tc>
          <w:tcPr>
            <w:tcW w:w="1701" w:type="dxa"/>
          </w:tcPr>
          <w:p w14:paraId="66C31F53" w14:textId="75BFD5F0" w:rsidR="00311CF0" w:rsidRDefault="00E013E3" w:rsidP="00CA66EA">
            <w:r>
              <w:t>24.6 (57</w:t>
            </w:r>
            <w:r w:rsidRPr="008B4C11">
              <w:t>)</w:t>
            </w:r>
          </w:p>
        </w:tc>
        <w:tc>
          <w:tcPr>
            <w:tcW w:w="1701" w:type="dxa"/>
          </w:tcPr>
          <w:p w14:paraId="14EA4498" w14:textId="3F7CF2B6" w:rsidR="00311CF0" w:rsidRPr="008B4C11" w:rsidRDefault="00311CF0" w:rsidP="00CA66EA">
            <w:pPr>
              <w:rPr>
                <w:b/>
              </w:rPr>
            </w:pPr>
            <w:r>
              <w:t>16.0</w:t>
            </w:r>
            <w:r w:rsidR="004305E1">
              <w:t xml:space="preserve"> </w:t>
            </w:r>
            <w:r>
              <w:t>(188)</w:t>
            </w:r>
          </w:p>
        </w:tc>
        <w:tc>
          <w:tcPr>
            <w:tcW w:w="850" w:type="dxa"/>
          </w:tcPr>
          <w:p w14:paraId="7A563B5B" w14:textId="45AB62C0" w:rsidR="00311CF0" w:rsidRPr="00B03E11" w:rsidRDefault="00FF1966" w:rsidP="009C0BBA">
            <w:r w:rsidRPr="00B03E11">
              <w:t>1.72</w:t>
            </w:r>
            <w:r w:rsidR="00311CF0" w:rsidRPr="00B03E11">
              <w:t xml:space="preserve"> </w:t>
            </w:r>
          </w:p>
        </w:tc>
        <w:tc>
          <w:tcPr>
            <w:tcW w:w="1134" w:type="dxa"/>
          </w:tcPr>
          <w:p w14:paraId="0DF5C8FB" w14:textId="244B755E" w:rsidR="00311CF0" w:rsidRPr="00B03E11" w:rsidRDefault="00311CF0" w:rsidP="00CA66EA">
            <w:r w:rsidRPr="00B03E11">
              <w:t>[</w:t>
            </w:r>
            <w:r w:rsidR="008C4891" w:rsidRPr="00B03E11">
              <w:t>.94</w:t>
            </w:r>
            <w:r w:rsidRPr="00B03E11">
              <w:t>-3.</w:t>
            </w:r>
            <w:r w:rsidR="008C4891" w:rsidRPr="00B03E11">
              <w:t>13</w:t>
            </w:r>
            <w:r w:rsidRPr="00B03E11">
              <w:t>]</w:t>
            </w:r>
          </w:p>
        </w:tc>
      </w:tr>
      <w:tr w:rsidR="002E7894" w:rsidRPr="008B4C11" w14:paraId="273A6330" w14:textId="292C05EC" w:rsidTr="002E7894">
        <w:tc>
          <w:tcPr>
            <w:tcW w:w="2093" w:type="dxa"/>
          </w:tcPr>
          <w:p w14:paraId="2142883B" w14:textId="77777777" w:rsidR="00311CF0" w:rsidRPr="00CB5E60" w:rsidRDefault="00311CF0" w:rsidP="00CA66EA">
            <w:r w:rsidRPr="00CB5E60">
              <w:t xml:space="preserve">Repeat grade </w:t>
            </w:r>
          </w:p>
        </w:tc>
        <w:tc>
          <w:tcPr>
            <w:tcW w:w="1701" w:type="dxa"/>
          </w:tcPr>
          <w:p w14:paraId="1698CC8C" w14:textId="7097E0AA" w:rsidR="00311CF0" w:rsidRDefault="00E013E3" w:rsidP="00CA66EA">
            <w:r>
              <w:t>22.3 (94)</w:t>
            </w:r>
          </w:p>
        </w:tc>
        <w:tc>
          <w:tcPr>
            <w:tcW w:w="1701" w:type="dxa"/>
          </w:tcPr>
          <w:p w14:paraId="10710738" w14:textId="52B232E3" w:rsidR="00311CF0" w:rsidRPr="008B4C11" w:rsidRDefault="00311CF0" w:rsidP="00CA66EA">
            <w:pPr>
              <w:rPr>
                <w:b/>
              </w:rPr>
            </w:pPr>
            <w:r>
              <w:t>14.7 (150</w:t>
            </w:r>
            <w:r w:rsidRPr="008B4C11">
              <w:t>)</w:t>
            </w:r>
          </w:p>
        </w:tc>
        <w:tc>
          <w:tcPr>
            <w:tcW w:w="850" w:type="dxa"/>
          </w:tcPr>
          <w:p w14:paraId="5B2EA345" w14:textId="1D1B1A30" w:rsidR="00311CF0" w:rsidRPr="00B03E11" w:rsidRDefault="00FF1966" w:rsidP="009C0BBA">
            <w:r w:rsidRPr="00B03E11">
              <w:t>1.67</w:t>
            </w:r>
          </w:p>
        </w:tc>
        <w:tc>
          <w:tcPr>
            <w:tcW w:w="1134" w:type="dxa"/>
          </w:tcPr>
          <w:p w14:paraId="18EC062E" w14:textId="3A070263" w:rsidR="00311CF0" w:rsidRPr="00B03E11" w:rsidRDefault="00311CF0" w:rsidP="00CA66EA">
            <w:r w:rsidRPr="00B03E11">
              <w:t>[.</w:t>
            </w:r>
            <w:r w:rsidR="008C4891" w:rsidRPr="00B03E11">
              <w:t>96</w:t>
            </w:r>
            <w:r w:rsidRPr="00B03E11">
              <w:t>-</w:t>
            </w:r>
            <w:r w:rsidR="008C4891" w:rsidRPr="00B03E11">
              <w:t>2.92</w:t>
            </w:r>
            <w:r w:rsidRPr="00B03E11">
              <w:t>]</w:t>
            </w:r>
          </w:p>
        </w:tc>
      </w:tr>
      <w:tr w:rsidR="002E7894" w:rsidRPr="008B4C11" w14:paraId="363C7ADC" w14:textId="31B5C537" w:rsidTr="002E7894">
        <w:tc>
          <w:tcPr>
            <w:tcW w:w="2093" w:type="dxa"/>
          </w:tcPr>
          <w:p w14:paraId="05FBE91B" w14:textId="77777777" w:rsidR="00311CF0" w:rsidRPr="008B4C11" w:rsidRDefault="00311CF0" w:rsidP="00CA66EA">
            <w:pPr>
              <w:rPr>
                <w:b/>
              </w:rPr>
            </w:pPr>
            <w:r>
              <w:t xml:space="preserve">Impulsiveness </w:t>
            </w:r>
          </w:p>
        </w:tc>
        <w:tc>
          <w:tcPr>
            <w:tcW w:w="1701" w:type="dxa"/>
          </w:tcPr>
          <w:p w14:paraId="36791A05" w14:textId="0D92D1CC" w:rsidR="00311CF0" w:rsidRDefault="00AB1330" w:rsidP="00CA66EA">
            <w:r>
              <w:t>13.7</w:t>
            </w:r>
            <w:r w:rsidRPr="008B4C11">
              <w:t xml:space="preserve"> (</w:t>
            </w:r>
            <w:r>
              <w:t>51)</w:t>
            </w:r>
          </w:p>
        </w:tc>
        <w:tc>
          <w:tcPr>
            <w:tcW w:w="1701" w:type="dxa"/>
          </w:tcPr>
          <w:p w14:paraId="2C2A5AEB" w14:textId="37780B75" w:rsidR="00311CF0" w:rsidRPr="008B4C11" w:rsidRDefault="00311CF0" w:rsidP="00CA66EA">
            <w:pPr>
              <w:rPr>
                <w:b/>
              </w:rPr>
            </w:pPr>
            <w:r>
              <w:t>17.5</w:t>
            </w:r>
            <w:r w:rsidR="004305E1">
              <w:t xml:space="preserve"> </w:t>
            </w:r>
            <w:r>
              <w:t>(200)</w:t>
            </w:r>
          </w:p>
        </w:tc>
        <w:tc>
          <w:tcPr>
            <w:tcW w:w="850" w:type="dxa"/>
          </w:tcPr>
          <w:p w14:paraId="6FEEC65B" w14:textId="6D4CE166" w:rsidR="00311CF0" w:rsidRPr="00B03E11" w:rsidRDefault="00FF1966" w:rsidP="009C0BBA">
            <w:r w:rsidRPr="00B03E11">
              <w:t>0.75</w:t>
            </w:r>
            <w:r w:rsidR="00311CF0" w:rsidRPr="00B03E11">
              <w:t xml:space="preserve"> </w:t>
            </w:r>
          </w:p>
        </w:tc>
        <w:tc>
          <w:tcPr>
            <w:tcW w:w="1134" w:type="dxa"/>
          </w:tcPr>
          <w:p w14:paraId="255B92CB" w14:textId="12A35BE3" w:rsidR="00311CF0" w:rsidRPr="00B03E11" w:rsidRDefault="00311CF0" w:rsidP="00CA66EA">
            <w:r w:rsidRPr="00B03E11">
              <w:t>[</w:t>
            </w:r>
            <w:r w:rsidR="00A35AA4" w:rsidRPr="00B03E11">
              <w:t>.36-1.57</w:t>
            </w:r>
            <w:r w:rsidRPr="00B03E11">
              <w:t>]</w:t>
            </w:r>
          </w:p>
        </w:tc>
      </w:tr>
      <w:tr w:rsidR="002E7894" w:rsidRPr="008B4C11" w14:paraId="4D7D4202" w14:textId="604D7C16" w:rsidTr="002E7894">
        <w:tc>
          <w:tcPr>
            <w:tcW w:w="2093" w:type="dxa"/>
          </w:tcPr>
          <w:p w14:paraId="3D357F02" w14:textId="77777777" w:rsidR="00311CF0" w:rsidRPr="00CB5E60" w:rsidRDefault="00311CF0" w:rsidP="00CA66EA">
            <w:pPr>
              <w:rPr>
                <w:b/>
              </w:rPr>
            </w:pPr>
            <w:r w:rsidRPr="00CB5E60">
              <w:t xml:space="preserve">Lack empathy </w:t>
            </w:r>
          </w:p>
        </w:tc>
        <w:tc>
          <w:tcPr>
            <w:tcW w:w="1701" w:type="dxa"/>
          </w:tcPr>
          <w:p w14:paraId="1FB3C946" w14:textId="61A0F6AE" w:rsidR="00311CF0" w:rsidRDefault="00AE08C9" w:rsidP="00CA66EA">
            <w:r>
              <w:t>24.4 (41</w:t>
            </w:r>
            <w:r w:rsidRPr="008B4C11">
              <w:t>)</w:t>
            </w:r>
          </w:p>
        </w:tc>
        <w:tc>
          <w:tcPr>
            <w:tcW w:w="1701" w:type="dxa"/>
          </w:tcPr>
          <w:p w14:paraId="4856399B" w14:textId="60071A97" w:rsidR="00311CF0" w:rsidRPr="008B4C11" w:rsidRDefault="00311CF0" w:rsidP="00CA66EA">
            <w:pPr>
              <w:rPr>
                <w:b/>
              </w:rPr>
            </w:pPr>
            <w:r>
              <w:t>15.0 (220)</w:t>
            </w:r>
          </w:p>
        </w:tc>
        <w:tc>
          <w:tcPr>
            <w:tcW w:w="850" w:type="dxa"/>
          </w:tcPr>
          <w:p w14:paraId="2EECCCE5" w14:textId="70BF131B" w:rsidR="00311CF0" w:rsidRPr="00B03E11" w:rsidRDefault="00FF1966" w:rsidP="009C0BBA">
            <w:r w:rsidRPr="00B03E11">
              <w:t>1.83</w:t>
            </w:r>
          </w:p>
        </w:tc>
        <w:tc>
          <w:tcPr>
            <w:tcW w:w="1134" w:type="dxa"/>
          </w:tcPr>
          <w:p w14:paraId="179E49A9" w14:textId="76ADB418" w:rsidR="00311CF0" w:rsidRPr="00B03E11" w:rsidRDefault="00311CF0" w:rsidP="00CA66EA">
            <w:r w:rsidRPr="00B03E11">
              <w:t>[</w:t>
            </w:r>
            <w:r w:rsidR="00A35AA4" w:rsidRPr="00B03E11">
              <w:t>.93</w:t>
            </w:r>
            <w:r w:rsidRPr="00B03E11">
              <w:t>-</w:t>
            </w:r>
            <w:r w:rsidR="00A35AA4" w:rsidRPr="00B03E11">
              <w:t>3.59</w:t>
            </w:r>
            <w:r w:rsidRPr="00B03E11">
              <w:t>]</w:t>
            </w:r>
          </w:p>
        </w:tc>
      </w:tr>
      <w:tr w:rsidR="002E7894" w:rsidRPr="008B4C11" w14:paraId="34172695" w14:textId="2E7CA0ED" w:rsidTr="002E7894">
        <w:tc>
          <w:tcPr>
            <w:tcW w:w="2093" w:type="dxa"/>
          </w:tcPr>
          <w:p w14:paraId="595A383E" w14:textId="77777777" w:rsidR="00311CF0" w:rsidRPr="008B4C11" w:rsidRDefault="00311CF0" w:rsidP="00CA66EA">
            <w:r>
              <w:t xml:space="preserve">Lacks guilt </w:t>
            </w:r>
          </w:p>
        </w:tc>
        <w:tc>
          <w:tcPr>
            <w:tcW w:w="1701" w:type="dxa"/>
          </w:tcPr>
          <w:p w14:paraId="7F0CA01E" w14:textId="77245B15" w:rsidR="00311CF0" w:rsidRDefault="00AE08C9" w:rsidP="00CA66EA">
            <w:r>
              <w:t>15.9 (63</w:t>
            </w:r>
            <w:r w:rsidRPr="008B4C11">
              <w:t>)</w:t>
            </w:r>
          </w:p>
        </w:tc>
        <w:tc>
          <w:tcPr>
            <w:tcW w:w="1701" w:type="dxa"/>
          </w:tcPr>
          <w:p w14:paraId="752C837A" w14:textId="3DB31541" w:rsidR="00311CF0" w:rsidRPr="008B4C11" w:rsidRDefault="00311CF0" w:rsidP="00CA66EA">
            <w:r>
              <w:t>15.2 (191)</w:t>
            </w:r>
          </w:p>
        </w:tc>
        <w:tc>
          <w:tcPr>
            <w:tcW w:w="850" w:type="dxa"/>
          </w:tcPr>
          <w:p w14:paraId="47BCE12C" w14:textId="0CEF867C" w:rsidR="00311CF0" w:rsidRPr="00B03E11" w:rsidRDefault="00F5546C" w:rsidP="009C0BBA">
            <w:r w:rsidRPr="00B03E11">
              <w:t>1.05</w:t>
            </w:r>
            <w:r w:rsidR="00311CF0" w:rsidRPr="00B03E11">
              <w:t xml:space="preserve"> </w:t>
            </w:r>
          </w:p>
        </w:tc>
        <w:tc>
          <w:tcPr>
            <w:tcW w:w="1134" w:type="dxa"/>
          </w:tcPr>
          <w:p w14:paraId="7E367757" w14:textId="340853FD" w:rsidR="00311CF0" w:rsidRPr="00B03E11" w:rsidRDefault="00311CF0" w:rsidP="00CA66EA">
            <w:r w:rsidRPr="00B03E11">
              <w:t>[</w:t>
            </w:r>
            <w:r w:rsidR="000D1FFD" w:rsidRPr="00B03E11">
              <w:t>.55-2.22</w:t>
            </w:r>
            <w:r w:rsidRPr="00B03E11">
              <w:t>]</w:t>
            </w:r>
          </w:p>
        </w:tc>
      </w:tr>
      <w:tr w:rsidR="002E7894" w:rsidRPr="008B4C11" w14:paraId="2DDEC33E" w14:textId="0A8D3D3E" w:rsidTr="002E7894">
        <w:tc>
          <w:tcPr>
            <w:tcW w:w="2093" w:type="dxa"/>
          </w:tcPr>
          <w:p w14:paraId="772FF48C" w14:textId="77777777" w:rsidR="00311CF0" w:rsidRPr="008B4C11" w:rsidRDefault="00311CF0" w:rsidP="00CA66EA">
            <w:r>
              <w:t>Low religiosity</w:t>
            </w:r>
          </w:p>
        </w:tc>
        <w:tc>
          <w:tcPr>
            <w:tcW w:w="1701" w:type="dxa"/>
          </w:tcPr>
          <w:p w14:paraId="79195F2D" w14:textId="48C727B8" w:rsidR="00311CF0" w:rsidRDefault="00AE08C9" w:rsidP="00CA66EA">
            <w:r>
              <w:t>16.7 (36)</w:t>
            </w:r>
          </w:p>
        </w:tc>
        <w:tc>
          <w:tcPr>
            <w:tcW w:w="1701" w:type="dxa"/>
          </w:tcPr>
          <w:p w14:paraId="05C59793" w14:textId="135C4B18" w:rsidR="00311CF0" w:rsidRPr="008B4C11" w:rsidRDefault="00311CF0" w:rsidP="00CA66EA">
            <w:r>
              <w:t>16.4</w:t>
            </w:r>
            <w:r w:rsidR="004305E1">
              <w:t xml:space="preserve"> </w:t>
            </w:r>
            <w:r>
              <w:t>(219)</w:t>
            </w:r>
          </w:p>
        </w:tc>
        <w:tc>
          <w:tcPr>
            <w:tcW w:w="850" w:type="dxa"/>
          </w:tcPr>
          <w:p w14:paraId="0854877F" w14:textId="0F474455" w:rsidR="00311CF0" w:rsidRPr="00B03E11" w:rsidRDefault="00F5546C" w:rsidP="009C0BBA">
            <w:r w:rsidRPr="00B03E11">
              <w:t>1.02</w:t>
            </w:r>
          </w:p>
        </w:tc>
        <w:tc>
          <w:tcPr>
            <w:tcW w:w="1134" w:type="dxa"/>
          </w:tcPr>
          <w:p w14:paraId="67733815" w14:textId="66694F0C" w:rsidR="00311CF0" w:rsidRPr="00B03E11" w:rsidRDefault="00311CF0" w:rsidP="00CA66EA">
            <w:r w:rsidRPr="00B03E11">
              <w:t>[</w:t>
            </w:r>
            <w:r w:rsidR="000D1FFD" w:rsidRPr="00B03E11">
              <w:t>.54-2.28</w:t>
            </w:r>
            <w:r w:rsidRPr="00B03E11">
              <w:t>]</w:t>
            </w:r>
          </w:p>
        </w:tc>
      </w:tr>
      <w:tr w:rsidR="002E7894" w:rsidRPr="008B4C11" w14:paraId="64F7C444" w14:textId="4A3B5F2F" w:rsidTr="002E7894">
        <w:tc>
          <w:tcPr>
            <w:tcW w:w="2093" w:type="dxa"/>
          </w:tcPr>
          <w:p w14:paraId="55F4EC87" w14:textId="77777777" w:rsidR="00311CF0" w:rsidRPr="00382BE8" w:rsidRDefault="00311CF0" w:rsidP="00CA66EA">
            <w:pPr>
              <w:rPr>
                <w:b/>
                <w:i/>
              </w:rPr>
            </w:pPr>
            <w:r>
              <w:rPr>
                <w:b/>
                <w:i/>
              </w:rPr>
              <w:t xml:space="preserve">Childrearing </w:t>
            </w:r>
          </w:p>
        </w:tc>
        <w:tc>
          <w:tcPr>
            <w:tcW w:w="1701" w:type="dxa"/>
          </w:tcPr>
          <w:p w14:paraId="0FF27703" w14:textId="77777777" w:rsidR="00311CF0" w:rsidRDefault="00311CF0" w:rsidP="00CA66EA"/>
        </w:tc>
        <w:tc>
          <w:tcPr>
            <w:tcW w:w="1701" w:type="dxa"/>
          </w:tcPr>
          <w:p w14:paraId="3022CA11" w14:textId="5D653D6D" w:rsidR="00311CF0" w:rsidRDefault="00311CF0" w:rsidP="00CA66EA"/>
        </w:tc>
        <w:tc>
          <w:tcPr>
            <w:tcW w:w="850" w:type="dxa"/>
          </w:tcPr>
          <w:p w14:paraId="41AEAB8B" w14:textId="77777777" w:rsidR="00311CF0" w:rsidRPr="00B03E11" w:rsidRDefault="00311CF0" w:rsidP="00CA66EA"/>
        </w:tc>
        <w:tc>
          <w:tcPr>
            <w:tcW w:w="1134" w:type="dxa"/>
          </w:tcPr>
          <w:p w14:paraId="62BF7AF1" w14:textId="77777777" w:rsidR="00311CF0" w:rsidRPr="00B03E11" w:rsidRDefault="00311CF0" w:rsidP="00CA66EA"/>
        </w:tc>
      </w:tr>
      <w:tr w:rsidR="002E7894" w:rsidRPr="008B4C11" w14:paraId="05FAC044" w14:textId="66DC6CD4" w:rsidTr="002E7894">
        <w:tc>
          <w:tcPr>
            <w:tcW w:w="2093" w:type="dxa"/>
          </w:tcPr>
          <w:p w14:paraId="10315D91" w14:textId="77777777" w:rsidR="00311CF0" w:rsidRDefault="00311CF0" w:rsidP="00CA66EA">
            <w:r>
              <w:t xml:space="preserve">Poor supervision </w:t>
            </w:r>
          </w:p>
        </w:tc>
        <w:tc>
          <w:tcPr>
            <w:tcW w:w="1701" w:type="dxa"/>
          </w:tcPr>
          <w:p w14:paraId="322F7034" w14:textId="1B4B97AF" w:rsidR="00311CF0" w:rsidRDefault="006B60A2" w:rsidP="00CA66EA">
            <w:r>
              <w:t>16.0 (50)</w:t>
            </w:r>
          </w:p>
        </w:tc>
        <w:tc>
          <w:tcPr>
            <w:tcW w:w="1701" w:type="dxa"/>
          </w:tcPr>
          <w:p w14:paraId="50DF36A0" w14:textId="56B9850D" w:rsidR="00311CF0" w:rsidRDefault="00311CF0" w:rsidP="00CA66EA">
            <w:r>
              <w:t>14.6</w:t>
            </w:r>
            <w:r w:rsidR="004305E1">
              <w:t xml:space="preserve"> </w:t>
            </w:r>
            <w:r>
              <w:t>(178)</w:t>
            </w:r>
          </w:p>
        </w:tc>
        <w:tc>
          <w:tcPr>
            <w:tcW w:w="850" w:type="dxa"/>
          </w:tcPr>
          <w:p w14:paraId="1E3F85BF" w14:textId="41FE2836" w:rsidR="00311CF0" w:rsidRPr="00B03E11" w:rsidRDefault="001B3E79" w:rsidP="009C0BBA">
            <w:r w:rsidRPr="00B03E11">
              <w:t>1.11</w:t>
            </w:r>
          </w:p>
        </w:tc>
        <w:tc>
          <w:tcPr>
            <w:tcW w:w="1134" w:type="dxa"/>
          </w:tcPr>
          <w:p w14:paraId="3147F5D4" w14:textId="53E915AD" w:rsidR="00311CF0" w:rsidRPr="00B03E11" w:rsidRDefault="00311CF0" w:rsidP="00CA66EA">
            <w:r w:rsidRPr="00B03E11">
              <w:t>[</w:t>
            </w:r>
            <w:r w:rsidR="000D1FFD" w:rsidRPr="00B03E11">
              <w:t>.54</w:t>
            </w:r>
            <w:r w:rsidR="00175878" w:rsidRPr="00B03E11">
              <w:t>-2.31</w:t>
            </w:r>
            <w:r w:rsidRPr="00B03E11">
              <w:t>]</w:t>
            </w:r>
          </w:p>
        </w:tc>
      </w:tr>
      <w:tr w:rsidR="002E7894" w:rsidRPr="008B4C11" w14:paraId="4C20D9F9" w14:textId="30AEA6AD" w:rsidTr="002E7894">
        <w:tc>
          <w:tcPr>
            <w:tcW w:w="2093" w:type="dxa"/>
          </w:tcPr>
          <w:p w14:paraId="7FAE95F0" w14:textId="77777777" w:rsidR="00311CF0" w:rsidRDefault="00311CF0" w:rsidP="00CA66EA">
            <w:r>
              <w:t xml:space="preserve">Physical punishment </w:t>
            </w:r>
          </w:p>
        </w:tc>
        <w:tc>
          <w:tcPr>
            <w:tcW w:w="1701" w:type="dxa"/>
          </w:tcPr>
          <w:p w14:paraId="7D1AD0AF" w14:textId="3E06E63F" w:rsidR="00311CF0" w:rsidRDefault="006B60A2" w:rsidP="00CA66EA">
            <w:r>
              <w:t>24.0 (25)</w:t>
            </w:r>
          </w:p>
        </w:tc>
        <w:tc>
          <w:tcPr>
            <w:tcW w:w="1701" w:type="dxa"/>
          </w:tcPr>
          <w:p w14:paraId="67BB22F4" w14:textId="26321971" w:rsidR="00311CF0" w:rsidRDefault="00311CF0" w:rsidP="00CA66EA">
            <w:r>
              <w:t>16.0</w:t>
            </w:r>
            <w:r w:rsidR="004305E1">
              <w:t xml:space="preserve"> </w:t>
            </w:r>
            <w:r>
              <w:t>(238)</w:t>
            </w:r>
          </w:p>
        </w:tc>
        <w:tc>
          <w:tcPr>
            <w:tcW w:w="850" w:type="dxa"/>
          </w:tcPr>
          <w:p w14:paraId="1138D3C5" w14:textId="59D1AC75" w:rsidR="00311CF0" w:rsidRPr="00B03E11" w:rsidRDefault="001B3E79" w:rsidP="009C0BBA">
            <w:r w:rsidRPr="00B03E11">
              <w:t>1.66</w:t>
            </w:r>
            <w:r w:rsidR="00311CF0" w:rsidRPr="00B03E11">
              <w:t xml:space="preserve"> </w:t>
            </w:r>
          </w:p>
        </w:tc>
        <w:tc>
          <w:tcPr>
            <w:tcW w:w="1134" w:type="dxa"/>
          </w:tcPr>
          <w:p w14:paraId="373CFA76" w14:textId="7952D099" w:rsidR="00311CF0" w:rsidRPr="00B03E11" w:rsidRDefault="00175878" w:rsidP="00CA66EA">
            <w:r w:rsidRPr="00B03E11">
              <w:t>[.73-3.79</w:t>
            </w:r>
            <w:r w:rsidR="00311CF0" w:rsidRPr="00B03E11">
              <w:t>]</w:t>
            </w:r>
          </w:p>
        </w:tc>
      </w:tr>
      <w:tr w:rsidR="002E7894" w:rsidRPr="008B4C11" w14:paraId="7D75A79B" w14:textId="6D427C11" w:rsidTr="002E7894">
        <w:tc>
          <w:tcPr>
            <w:tcW w:w="2093" w:type="dxa"/>
          </w:tcPr>
          <w:p w14:paraId="267247C5" w14:textId="77777777" w:rsidR="00311CF0" w:rsidRDefault="00311CF0" w:rsidP="00CA66EA">
            <w:r>
              <w:t xml:space="preserve">Inconsistent punishment </w:t>
            </w:r>
          </w:p>
        </w:tc>
        <w:tc>
          <w:tcPr>
            <w:tcW w:w="1701" w:type="dxa"/>
          </w:tcPr>
          <w:p w14:paraId="6F9DF44E" w14:textId="29BBD847" w:rsidR="00311CF0" w:rsidRDefault="006B60A2" w:rsidP="00CA66EA">
            <w:r>
              <w:t>20.0 (100)</w:t>
            </w:r>
          </w:p>
        </w:tc>
        <w:tc>
          <w:tcPr>
            <w:tcW w:w="1701" w:type="dxa"/>
          </w:tcPr>
          <w:p w14:paraId="09380CE3" w14:textId="6B06D618" w:rsidR="00311CF0" w:rsidRDefault="00311CF0" w:rsidP="00CA66EA">
            <w:r>
              <w:t>15.2</w:t>
            </w:r>
            <w:r w:rsidR="004305E1">
              <w:t xml:space="preserve"> </w:t>
            </w:r>
            <w:r>
              <w:t>(158)</w:t>
            </w:r>
          </w:p>
        </w:tc>
        <w:tc>
          <w:tcPr>
            <w:tcW w:w="850" w:type="dxa"/>
          </w:tcPr>
          <w:p w14:paraId="46531C68" w14:textId="21819725" w:rsidR="00311CF0" w:rsidRPr="00B03E11" w:rsidRDefault="001B3E79" w:rsidP="009C0BBA">
            <w:r w:rsidRPr="00B03E11">
              <w:t>1.40</w:t>
            </w:r>
            <w:r w:rsidR="00311CF0" w:rsidRPr="00B03E11">
              <w:t xml:space="preserve"> </w:t>
            </w:r>
          </w:p>
        </w:tc>
        <w:tc>
          <w:tcPr>
            <w:tcW w:w="1134" w:type="dxa"/>
          </w:tcPr>
          <w:p w14:paraId="2A9E8F3D" w14:textId="0D5AD1A0" w:rsidR="00311CF0" w:rsidRPr="00B03E11" w:rsidRDefault="00175878" w:rsidP="00CA66EA">
            <w:r w:rsidRPr="00B03E11">
              <w:t>[.81-2.42</w:t>
            </w:r>
            <w:r w:rsidR="00311CF0" w:rsidRPr="00B03E11">
              <w:t>]</w:t>
            </w:r>
          </w:p>
        </w:tc>
      </w:tr>
      <w:tr w:rsidR="002E7894" w:rsidRPr="008B4C11" w14:paraId="0B68C355" w14:textId="1FE9E2C4" w:rsidTr="002E7894">
        <w:tc>
          <w:tcPr>
            <w:tcW w:w="2093" w:type="dxa"/>
          </w:tcPr>
          <w:p w14:paraId="25ABDFBE" w14:textId="77777777" w:rsidR="00311CF0" w:rsidRDefault="00311CF0" w:rsidP="00CA66EA">
            <w:r>
              <w:t xml:space="preserve">Lacks parental warmth </w:t>
            </w:r>
          </w:p>
        </w:tc>
        <w:tc>
          <w:tcPr>
            <w:tcW w:w="1701" w:type="dxa"/>
          </w:tcPr>
          <w:p w14:paraId="67203DF2" w14:textId="69412C7B" w:rsidR="00311CF0" w:rsidRDefault="00E236F5" w:rsidP="00CA66EA">
            <w:r>
              <w:t>20.8</w:t>
            </w:r>
            <w:r w:rsidR="00D34FD5">
              <w:t xml:space="preserve"> </w:t>
            </w:r>
            <w:r>
              <w:t>(53)</w:t>
            </w:r>
          </w:p>
        </w:tc>
        <w:tc>
          <w:tcPr>
            <w:tcW w:w="1701" w:type="dxa"/>
          </w:tcPr>
          <w:p w14:paraId="4DB34E5E" w14:textId="005052F4" w:rsidR="00311CF0" w:rsidRDefault="00311CF0" w:rsidP="00CA66EA">
            <w:r>
              <w:t>14.8</w:t>
            </w:r>
            <w:r w:rsidR="004305E1">
              <w:t xml:space="preserve"> </w:t>
            </w:r>
            <w:r>
              <w:t>(209)</w:t>
            </w:r>
          </w:p>
        </w:tc>
        <w:tc>
          <w:tcPr>
            <w:tcW w:w="850" w:type="dxa"/>
          </w:tcPr>
          <w:p w14:paraId="72D25DE3" w14:textId="4E4CCF5B" w:rsidR="00311CF0" w:rsidRPr="00B03E11" w:rsidRDefault="001B3E79" w:rsidP="009C0BBA">
            <w:r w:rsidRPr="00B03E11">
              <w:t>1.50</w:t>
            </w:r>
            <w:r w:rsidR="00311CF0" w:rsidRPr="00B03E11">
              <w:t xml:space="preserve"> </w:t>
            </w:r>
          </w:p>
        </w:tc>
        <w:tc>
          <w:tcPr>
            <w:tcW w:w="1134" w:type="dxa"/>
          </w:tcPr>
          <w:p w14:paraId="6AAD373E" w14:textId="21216B6A" w:rsidR="00311CF0" w:rsidRPr="00B03E11" w:rsidRDefault="0035405D" w:rsidP="00CA66EA">
            <w:r w:rsidRPr="00B03E11">
              <w:t>[</w:t>
            </w:r>
            <w:r w:rsidR="00175878" w:rsidRPr="00B03E11">
              <w:t>.79-2.85</w:t>
            </w:r>
            <w:r w:rsidRPr="00B03E11">
              <w:t>]</w:t>
            </w:r>
          </w:p>
        </w:tc>
      </w:tr>
      <w:tr w:rsidR="002E7894" w:rsidRPr="008B4C11" w14:paraId="1F1C3B97" w14:textId="122D2EA7" w:rsidTr="002E7894">
        <w:tc>
          <w:tcPr>
            <w:tcW w:w="2093" w:type="dxa"/>
          </w:tcPr>
          <w:p w14:paraId="4D1A3CB7" w14:textId="77777777" w:rsidR="00311CF0" w:rsidRDefault="00311CF0" w:rsidP="00CA66EA">
            <w:r>
              <w:t xml:space="preserve">Poor parental communication </w:t>
            </w:r>
          </w:p>
        </w:tc>
        <w:tc>
          <w:tcPr>
            <w:tcW w:w="1701" w:type="dxa"/>
          </w:tcPr>
          <w:p w14:paraId="14148D53" w14:textId="08728D93" w:rsidR="00311CF0" w:rsidRDefault="00E236F5" w:rsidP="00CA66EA">
            <w:r>
              <w:t>19.3 (57)</w:t>
            </w:r>
          </w:p>
        </w:tc>
        <w:tc>
          <w:tcPr>
            <w:tcW w:w="1701" w:type="dxa"/>
          </w:tcPr>
          <w:p w14:paraId="02981219" w14:textId="248B146A" w:rsidR="00311CF0" w:rsidRDefault="00311CF0" w:rsidP="00CA66EA">
            <w:r>
              <w:t>12.1</w:t>
            </w:r>
            <w:r w:rsidR="004305E1">
              <w:t xml:space="preserve"> </w:t>
            </w:r>
            <w:r>
              <w:t>(190)</w:t>
            </w:r>
          </w:p>
        </w:tc>
        <w:tc>
          <w:tcPr>
            <w:tcW w:w="850" w:type="dxa"/>
          </w:tcPr>
          <w:p w14:paraId="1EFB05DA" w14:textId="5DBDC0A8" w:rsidR="00311CF0" w:rsidRPr="00B03E11" w:rsidRDefault="001B3E79" w:rsidP="009C0BBA">
            <w:r w:rsidRPr="00B03E11">
              <w:t>1.74</w:t>
            </w:r>
          </w:p>
        </w:tc>
        <w:tc>
          <w:tcPr>
            <w:tcW w:w="1134" w:type="dxa"/>
          </w:tcPr>
          <w:p w14:paraId="6A636A12" w14:textId="19120E2E" w:rsidR="00311CF0" w:rsidRPr="00B03E11" w:rsidRDefault="0035405D" w:rsidP="00CA66EA">
            <w:r w:rsidRPr="00B03E11">
              <w:t>[</w:t>
            </w:r>
            <w:r w:rsidR="00175878" w:rsidRPr="00B03E11">
              <w:t>1</w:t>
            </w:r>
            <w:r w:rsidR="00311CF0" w:rsidRPr="00B03E11">
              <w:t>.</w:t>
            </w:r>
            <w:r w:rsidR="00175878" w:rsidRPr="00B03E11">
              <w:t>01</w:t>
            </w:r>
            <w:r w:rsidR="00311CF0" w:rsidRPr="00B03E11">
              <w:t>-3.</w:t>
            </w:r>
            <w:r w:rsidR="00A31A3D" w:rsidRPr="00B03E11">
              <w:t>37</w:t>
            </w:r>
            <w:r w:rsidRPr="00B03E11">
              <w:t>]</w:t>
            </w:r>
          </w:p>
        </w:tc>
      </w:tr>
      <w:tr w:rsidR="002E7894" w:rsidRPr="008B4C11" w14:paraId="5B6F600A" w14:textId="02E93798" w:rsidTr="002E7894">
        <w:tc>
          <w:tcPr>
            <w:tcW w:w="2093" w:type="dxa"/>
          </w:tcPr>
          <w:p w14:paraId="1926CD99" w14:textId="77777777" w:rsidR="00311CF0" w:rsidRPr="00CB5E60" w:rsidRDefault="00311CF0" w:rsidP="00CA66EA">
            <w:r w:rsidRPr="00CB5E60">
              <w:t xml:space="preserve">Parental neglect </w:t>
            </w:r>
          </w:p>
        </w:tc>
        <w:tc>
          <w:tcPr>
            <w:tcW w:w="1701" w:type="dxa"/>
          </w:tcPr>
          <w:p w14:paraId="524CB74E" w14:textId="045453D0" w:rsidR="00311CF0" w:rsidRDefault="00E236F5" w:rsidP="00CA66EA">
            <w:r>
              <w:t>34.6</w:t>
            </w:r>
            <w:r w:rsidR="00D34FD5">
              <w:t xml:space="preserve"> </w:t>
            </w:r>
            <w:r>
              <w:t>(52)</w:t>
            </w:r>
          </w:p>
        </w:tc>
        <w:tc>
          <w:tcPr>
            <w:tcW w:w="1701" w:type="dxa"/>
          </w:tcPr>
          <w:p w14:paraId="00AA33D6" w14:textId="069ADBB6" w:rsidR="00311CF0" w:rsidRDefault="00311CF0" w:rsidP="00CA66EA">
            <w:r>
              <w:t>10.4</w:t>
            </w:r>
            <w:r w:rsidR="004305E1">
              <w:t xml:space="preserve"> </w:t>
            </w:r>
            <w:r>
              <w:t>(192)</w:t>
            </w:r>
          </w:p>
        </w:tc>
        <w:tc>
          <w:tcPr>
            <w:tcW w:w="850" w:type="dxa"/>
          </w:tcPr>
          <w:p w14:paraId="1C9356A3" w14:textId="790B114C" w:rsidR="00311CF0" w:rsidRPr="00B03E11" w:rsidRDefault="001B3E79" w:rsidP="000D39B8">
            <w:r w:rsidRPr="00B03E11">
              <w:t>4.55</w:t>
            </w:r>
            <w:r w:rsidR="00F37235" w:rsidRPr="00B03E11">
              <w:t>**</w:t>
            </w:r>
            <w:r w:rsidR="00311CF0" w:rsidRPr="00B03E11">
              <w:t xml:space="preserve"> </w:t>
            </w:r>
          </w:p>
        </w:tc>
        <w:tc>
          <w:tcPr>
            <w:tcW w:w="1134" w:type="dxa"/>
          </w:tcPr>
          <w:p w14:paraId="480669C8" w14:textId="3D3B979E" w:rsidR="00311CF0" w:rsidRPr="00B03E11" w:rsidRDefault="0035405D" w:rsidP="00CA66EA">
            <w:r w:rsidRPr="00B03E11">
              <w:t>[</w:t>
            </w:r>
            <w:r w:rsidR="00311CF0" w:rsidRPr="00B03E11">
              <w:t>2.</w:t>
            </w:r>
            <w:r w:rsidR="00175878" w:rsidRPr="00B03E11">
              <w:t>46</w:t>
            </w:r>
            <w:r w:rsidR="00311CF0" w:rsidRPr="00B03E11">
              <w:t>-9.4</w:t>
            </w:r>
            <w:r w:rsidR="00175878" w:rsidRPr="00B03E11">
              <w:t>4</w:t>
            </w:r>
            <w:r w:rsidRPr="00B03E11">
              <w:t>]</w:t>
            </w:r>
          </w:p>
        </w:tc>
      </w:tr>
      <w:tr w:rsidR="002E7894" w:rsidRPr="008B4C11" w14:paraId="5667DB06" w14:textId="3914F3E7" w:rsidTr="002E7894">
        <w:tc>
          <w:tcPr>
            <w:tcW w:w="2093" w:type="dxa"/>
          </w:tcPr>
          <w:p w14:paraId="5AC44725" w14:textId="77777777" w:rsidR="00311CF0" w:rsidRPr="00CB5E60" w:rsidRDefault="00311CF0" w:rsidP="00CA66EA">
            <w:r w:rsidRPr="00CB5E60">
              <w:t xml:space="preserve">Parental abuse </w:t>
            </w:r>
          </w:p>
        </w:tc>
        <w:tc>
          <w:tcPr>
            <w:tcW w:w="1701" w:type="dxa"/>
          </w:tcPr>
          <w:p w14:paraId="63854D5C" w14:textId="035E0857" w:rsidR="00311CF0" w:rsidRDefault="00E236F5" w:rsidP="00CA66EA">
            <w:r>
              <w:t>28.6 (63)</w:t>
            </w:r>
          </w:p>
        </w:tc>
        <w:tc>
          <w:tcPr>
            <w:tcW w:w="1701" w:type="dxa"/>
          </w:tcPr>
          <w:p w14:paraId="36EA40FE" w14:textId="6B0AF551" w:rsidR="00311CF0" w:rsidRDefault="00311CF0" w:rsidP="00CA66EA">
            <w:r>
              <w:t>12.1 (198)</w:t>
            </w:r>
          </w:p>
        </w:tc>
        <w:tc>
          <w:tcPr>
            <w:tcW w:w="850" w:type="dxa"/>
          </w:tcPr>
          <w:p w14:paraId="53CC0EFD" w14:textId="6F21A6DB" w:rsidR="00311CF0" w:rsidRPr="00B03E11" w:rsidRDefault="001B3E79" w:rsidP="000D39B8">
            <w:r w:rsidRPr="00B03E11">
              <w:t>2.90</w:t>
            </w:r>
            <w:r w:rsidR="00F37235" w:rsidRPr="00B03E11">
              <w:t>*</w:t>
            </w:r>
            <w:r w:rsidR="00311CF0" w:rsidRPr="00B03E11">
              <w:t xml:space="preserve"> </w:t>
            </w:r>
          </w:p>
        </w:tc>
        <w:tc>
          <w:tcPr>
            <w:tcW w:w="1134" w:type="dxa"/>
          </w:tcPr>
          <w:p w14:paraId="73DDB204" w14:textId="4F8A3601" w:rsidR="00311CF0" w:rsidRPr="00B03E11" w:rsidRDefault="0035405D" w:rsidP="00CA66EA">
            <w:r w:rsidRPr="00B03E11">
              <w:t>[</w:t>
            </w:r>
            <w:r w:rsidR="00311CF0" w:rsidRPr="00B03E11">
              <w:t>1.</w:t>
            </w:r>
            <w:r w:rsidR="00A31A3D" w:rsidRPr="00B03E11">
              <w:t>63</w:t>
            </w:r>
            <w:r w:rsidR="00311CF0" w:rsidRPr="00B03E11">
              <w:t>-5.</w:t>
            </w:r>
            <w:r w:rsidR="00A31A3D" w:rsidRPr="00B03E11">
              <w:t>19</w:t>
            </w:r>
            <w:r w:rsidRPr="00B03E11">
              <w:t>]</w:t>
            </w:r>
          </w:p>
        </w:tc>
      </w:tr>
      <w:tr w:rsidR="002E7894" w:rsidRPr="008B4C11" w14:paraId="7C67A1B8" w14:textId="1B034023" w:rsidTr="002E7894">
        <w:tc>
          <w:tcPr>
            <w:tcW w:w="2093" w:type="dxa"/>
          </w:tcPr>
          <w:p w14:paraId="694A4A39" w14:textId="0091DBDE" w:rsidR="00311CF0" w:rsidRDefault="00311CF0" w:rsidP="00CA66EA">
            <w:r w:rsidRPr="00CB0E19">
              <w:rPr>
                <w:b/>
                <w:i/>
              </w:rPr>
              <w:lastRenderedPageBreak/>
              <w:t xml:space="preserve">Parental/family </w:t>
            </w:r>
            <w:r w:rsidR="00B37AE3">
              <w:rPr>
                <w:b/>
                <w:i/>
              </w:rPr>
              <w:t>background</w:t>
            </w:r>
          </w:p>
        </w:tc>
        <w:tc>
          <w:tcPr>
            <w:tcW w:w="1701" w:type="dxa"/>
          </w:tcPr>
          <w:p w14:paraId="6C441C4C" w14:textId="77777777" w:rsidR="00311CF0" w:rsidRDefault="00311CF0" w:rsidP="00CA66EA"/>
        </w:tc>
        <w:tc>
          <w:tcPr>
            <w:tcW w:w="1701" w:type="dxa"/>
          </w:tcPr>
          <w:p w14:paraId="620E4CC3" w14:textId="0BF5B597" w:rsidR="00311CF0" w:rsidRDefault="00311CF0" w:rsidP="00CA66EA"/>
        </w:tc>
        <w:tc>
          <w:tcPr>
            <w:tcW w:w="850" w:type="dxa"/>
          </w:tcPr>
          <w:p w14:paraId="59A3CFCC" w14:textId="77777777" w:rsidR="00311CF0" w:rsidRPr="00B03E11" w:rsidRDefault="00311CF0" w:rsidP="00CA66EA"/>
        </w:tc>
        <w:tc>
          <w:tcPr>
            <w:tcW w:w="1134" w:type="dxa"/>
          </w:tcPr>
          <w:p w14:paraId="66C03BC8" w14:textId="77777777" w:rsidR="00311CF0" w:rsidRPr="00B03E11" w:rsidRDefault="00311CF0" w:rsidP="00CA66EA"/>
        </w:tc>
      </w:tr>
      <w:tr w:rsidR="002E7894" w:rsidRPr="008B4C11" w14:paraId="654662A0" w14:textId="77C242EA" w:rsidTr="002E7894">
        <w:tc>
          <w:tcPr>
            <w:tcW w:w="2093" w:type="dxa"/>
          </w:tcPr>
          <w:p w14:paraId="2EB3FD2A" w14:textId="77777777" w:rsidR="00311CF0" w:rsidRPr="00CB5E60" w:rsidRDefault="00311CF0" w:rsidP="00CA66EA">
            <w:pPr>
              <w:rPr>
                <w:b/>
                <w:i/>
              </w:rPr>
            </w:pPr>
            <w:r w:rsidRPr="00CB5E60">
              <w:t xml:space="preserve">Parental conflict </w:t>
            </w:r>
          </w:p>
        </w:tc>
        <w:tc>
          <w:tcPr>
            <w:tcW w:w="1701" w:type="dxa"/>
          </w:tcPr>
          <w:p w14:paraId="3E088585" w14:textId="49729FC3" w:rsidR="00311CF0" w:rsidRDefault="00E236F5" w:rsidP="00CA66EA">
            <w:r>
              <w:t>34.6 (52)</w:t>
            </w:r>
          </w:p>
        </w:tc>
        <w:tc>
          <w:tcPr>
            <w:tcW w:w="1701" w:type="dxa"/>
          </w:tcPr>
          <w:p w14:paraId="4A040EB2" w14:textId="7DEB95A1" w:rsidR="00311CF0" w:rsidRDefault="00311CF0" w:rsidP="00CA66EA">
            <w:r>
              <w:t>10.6</w:t>
            </w:r>
            <w:r w:rsidR="004305E1">
              <w:t xml:space="preserve"> </w:t>
            </w:r>
            <w:r>
              <w:t>(160)</w:t>
            </w:r>
          </w:p>
        </w:tc>
        <w:tc>
          <w:tcPr>
            <w:tcW w:w="850" w:type="dxa"/>
          </w:tcPr>
          <w:p w14:paraId="18B4A5B9" w14:textId="38A3869F" w:rsidR="00311CF0" w:rsidRPr="00B03E11" w:rsidRDefault="00311CF0" w:rsidP="000D39B8">
            <w:r w:rsidRPr="00B03E11">
              <w:t>4.45</w:t>
            </w:r>
            <w:r w:rsidR="00F37235" w:rsidRPr="00B03E11">
              <w:t>**</w:t>
            </w:r>
          </w:p>
        </w:tc>
        <w:tc>
          <w:tcPr>
            <w:tcW w:w="1134" w:type="dxa"/>
          </w:tcPr>
          <w:p w14:paraId="728E1459" w14:textId="209CBD33" w:rsidR="00311CF0" w:rsidRPr="00B03E11" w:rsidRDefault="0035405D" w:rsidP="00CA66EA">
            <w:r w:rsidRPr="00B03E11">
              <w:t>[</w:t>
            </w:r>
            <w:r w:rsidR="00311CF0" w:rsidRPr="00B03E11">
              <w:t>2.</w:t>
            </w:r>
            <w:r w:rsidR="00A31A3D" w:rsidRPr="00B03E11">
              <w:t>35</w:t>
            </w:r>
            <w:r w:rsidR="00311CF0" w:rsidRPr="00B03E11">
              <w:t>-</w:t>
            </w:r>
            <w:r w:rsidR="00A31A3D" w:rsidRPr="00B03E11">
              <w:t>8.44</w:t>
            </w:r>
            <w:r w:rsidRPr="00B03E11">
              <w:t>]</w:t>
            </w:r>
          </w:p>
        </w:tc>
      </w:tr>
      <w:tr w:rsidR="002E7894" w:rsidRPr="008B4C11" w14:paraId="494FB9EC" w14:textId="4FAF9896" w:rsidTr="002E7894">
        <w:tc>
          <w:tcPr>
            <w:tcW w:w="2093" w:type="dxa"/>
          </w:tcPr>
          <w:p w14:paraId="58428BB6" w14:textId="77777777" w:rsidR="00311CF0" w:rsidRPr="00CB5E60" w:rsidRDefault="00311CF0" w:rsidP="00CA66EA">
            <w:r w:rsidRPr="00CB5E60">
              <w:t xml:space="preserve">Alcoholic parents </w:t>
            </w:r>
          </w:p>
        </w:tc>
        <w:tc>
          <w:tcPr>
            <w:tcW w:w="1701" w:type="dxa"/>
          </w:tcPr>
          <w:p w14:paraId="0C53934E" w14:textId="4D67D17B" w:rsidR="00311CF0" w:rsidRDefault="00E236F5" w:rsidP="00CA66EA">
            <w:r>
              <w:t>30.6 (49)</w:t>
            </w:r>
          </w:p>
        </w:tc>
        <w:tc>
          <w:tcPr>
            <w:tcW w:w="1701" w:type="dxa"/>
          </w:tcPr>
          <w:p w14:paraId="0BF69B10" w14:textId="51D82A63" w:rsidR="00311CF0" w:rsidRDefault="00311CF0" w:rsidP="00CA66EA">
            <w:r>
              <w:t>12.6</w:t>
            </w:r>
            <w:r w:rsidR="004305E1">
              <w:t xml:space="preserve"> </w:t>
            </w:r>
            <w:r>
              <w:t>(207)</w:t>
            </w:r>
          </w:p>
        </w:tc>
        <w:tc>
          <w:tcPr>
            <w:tcW w:w="850" w:type="dxa"/>
          </w:tcPr>
          <w:p w14:paraId="0EA77567" w14:textId="74705EE5" w:rsidR="00311CF0" w:rsidRPr="00B03E11" w:rsidRDefault="00311CF0" w:rsidP="000D39B8">
            <w:r w:rsidRPr="00B03E11">
              <w:t>3.07</w:t>
            </w:r>
            <w:r w:rsidR="00F37235" w:rsidRPr="00B03E11">
              <w:t>*</w:t>
            </w:r>
          </w:p>
        </w:tc>
        <w:tc>
          <w:tcPr>
            <w:tcW w:w="1134" w:type="dxa"/>
          </w:tcPr>
          <w:p w14:paraId="1E7D8EE2" w14:textId="7F690D85" w:rsidR="00311CF0" w:rsidRPr="00B03E11" w:rsidRDefault="0035405D" w:rsidP="00CA66EA">
            <w:r w:rsidRPr="00B03E11">
              <w:t>[</w:t>
            </w:r>
            <w:r w:rsidR="00311CF0" w:rsidRPr="00B03E11">
              <w:t>1.</w:t>
            </w:r>
            <w:r w:rsidR="00A31A3D" w:rsidRPr="00B03E11">
              <w:t>66</w:t>
            </w:r>
            <w:r w:rsidR="00311CF0" w:rsidRPr="00B03E11">
              <w:t>-</w:t>
            </w:r>
            <w:r w:rsidR="00A31A3D" w:rsidRPr="00B03E11">
              <w:t>5.69</w:t>
            </w:r>
            <w:r w:rsidRPr="00B03E11">
              <w:t>]</w:t>
            </w:r>
          </w:p>
        </w:tc>
      </w:tr>
      <w:tr w:rsidR="002E7894" w:rsidRPr="008B4C11" w14:paraId="09219625" w14:textId="51DF2627" w:rsidTr="002E7894">
        <w:tc>
          <w:tcPr>
            <w:tcW w:w="2093" w:type="dxa"/>
          </w:tcPr>
          <w:p w14:paraId="129C73D8" w14:textId="77777777" w:rsidR="00311CF0" w:rsidRDefault="00311CF0" w:rsidP="00CA66EA">
            <w:r>
              <w:t xml:space="preserve">Parental arrest </w:t>
            </w:r>
          </w:p>
        </w:tc>
        <w:tc>
          <w:tcPr>
            <w:tcW w:w="1701" w:type="dxa"/>
          </w:tcPr>
          <w:p w14:paraId="1E21D348" w14:textId="321FFFF8" w:rsidR="00311CF0" w:rsidRDefault="00E236F5" w:rsidP="00CA66EA">
            <w:r>
              <w:t>18.2</w:t>
            </w:r>
            <w:r w:rsidR="00D34FD5">
              <w:t xml:space="preserve"> </w:t>
            </w:r>
            <w:r>
              <w:t>(22)</w:t>
            </w:r>
          </w:p>
        </w:tc>
        <w:tc>
          <w:tcPr>
            <w:tcW w:w="1701" w:type="dxa"/>
          </w:tcPr>
          <w:p w14:paraId="1714E888" w14:textId="6CDEFD31" w:rsidR="00311CF0" w:rsidRDefault="00311CF0" w:rsidP="00CA66EA">
            <w:r>
              <w:t>15.8</w:t>
            </w:r>
            <w:r w:rsidR="004305E1">
              <w:t xml:space="preserve"> </w:t>
            </w:r>
            <w:r>
              <w:t>(234)</w:t>
            </w:r>
          </w:p>
        </w:tc>
        <w:tc>
          <w:tcPr>
            <w:tcW w:w="850" w:type="dxa"/>
          </w:tcPr>
          <w:p w14:paraId="182972B0" w14:textId="0AF8488B" w:rsidR="00311CF0" w:rsidRPr="00B03E11" w:rsidRDefault="00F8530D" w:rsidP="000D39B8">
            <w:r w:rsidRPr="00B03E11">
              <w:t>1.18</w:t>
            </w:r>
            <w:r w:rsidR="00311CF0" w:rsidRPr="00B03E11">
              <w:t xml:space="preserve"> </w:t>
            </w:r>
          </w:p>
        </w:tc>
        <w:tc>
          <w:tcPr>
            <w:tcW w:w="1134" w:type="dxa"/>
          </w:tcPr>
          <w:p w14:paraId="78C78CE4" w14:textId="34F50E0B" w:rsidR="00311CF0" w:rsidRPr="00B03E11" w:rsidRDefault="0035405D" w:rsidP="00CA66EA">
            <w:r w:rsidRPr="00B03E11">
              <w:t>[</w:t>
            </w:r>
            <w:r w:rsidR="00C645BC" w:rsidRPr="00B03E11">
              <w:t>.46-3.08</w:t>
            </w:r>
            <w:r w:rsidRPr="00B03E11">
              <w:t>]</w:t>
            </w:r>
          </w:p>
        </w:tc>
      </w:tr>
      <w:tr w:rsidR="002E7894" w:rsidRPr="008B4C11" w14:paraId="6BB6F801" w14:textId="1A750828" w:rsidTr="002E7894">
        <w:tc>
          <w:tcPr>
            <w:tcW w:w="2093" w:type="dxa"/>
          </w:tcPr>
          <w:p w14:paraId="6889B280" w14:textId="77777777" w:rsidR="00311CF0" w:rsidRDefault="00311CF0" w:rsidP="00CA66EA">
            <w:r>
              <w:t>Broken family (divorce)</w:t>
            </w:r>
          </w:p>
        </w:tc>
        <w:tc>
          <w:tcPr>
            <w:tcW w:w="1701" w:type="dxa"/>
          </w:tcPr>
          <w:p w14:paraId="0140021C" w14:textId="10ABA9C9" w:rsidR="00311CF0" w:rsidRDefault="00042901" w:rsidP="00CA66EA">
            <w:r>
              <w:t>17.9</w:t>
            </w:r>
            <w:r w:rsidR="00D34FD5">
              <w:t xml:space="preserve"> </w:t>
            </w:r>
            <w:r>
              <w:t>(78)</w:t>
            </w:r>
          </w:p>
        </w:tc>
        <w:tc>
          <w:tcPr>
            <w:tcW w:w="1701" w:type="dxa"/>
          </w:tcPr>
          <w:p w14:paraId="0591C706" w14:textId="5675A23E" w:rsidR="00311CF0" w:rsidRDefault="00311CF0" w:rsidP="00CA66EA">
            <w:r>
              <w:t>16.5</w:t>
            </w:r>
            <w:r w:rsidR="00FD5501">
              <w:t xml:space="preserve"> </w:t>
            </w:r>
            <w:r>
              <w:t>(121)</w:t>
            </w:r>
          </w:p>
        </w:tc>
        <w:tc>
          <w:tcPr>
            <w:tcW w:w="850" w:type="dxa"/>
          </w:tcPr>
          <w:p w14:paraId="448CE195" w14:textId="1299B419" w:rsidR="00311CF0" w:rsidRPr="00B03E11" w:rsidRDefault="00F8530D" w:rsidP="008B39B3">
            <w:r w:rsidRPr="00B03E11">
              <w:t>1.11</w:t>
            </w:r>
            <w:r w:rsidR="00311CF0" w:rsidRPr="00B03E11">
              <w:t xml:space="preserve"> </w:t>
            </w:r>
          </w:p>
        </w:tc>
        <w:tc>
          <w:tcPr>
            <w:tcW w:w="1134" w:type="dxa"/>
          </w:tcPr>
          <w:p w14:paraId="16C6ADCA" w14:textId="0D1316E1" w:rsidR="00311CF0" w:rsidRPr="00B03E11" w:rsidRDefault="0035405D" w:rsidP="00CA66EA">
            <w:r w:rsidRPr="00B03E11">
              <w:t>[</w:t>
            </w:r>
            <w:r w:rsidR="00B62913" w:rsidRPr="00B03E11">
              <w:t>.59-2.08</w:t>
            </w:r>
            <w:r w:rsidRPr="00B03E11">
              <w:t>]</w:t>
            </w:r>
          </w:p>
        </w:tc>
      </w:tr>
      <w:tr w:rsidR="002E7894" w:rsidRPr="008B4C11" w14:paraId="45864D5F" w14:textId="5F05EE41" w:rsidTr="002E7894">
        <w:tc>
          <w:tcPr>
            <w:tcW w:w="2093" w:type="dxa"/>
          </w:tcPr>
          <w:p w14:paraId="65552743" w14:textId="77777777" w:rsidR="00311CF0" w:rsidRDefault="00311CF0" w:rsidP="00CA66EA">
            <w:r>
              <w:t xml:space="preserve">Large family size (6+) </w:t>
            </w:r>
          </w:p>
        </w:tc>
        <w:tc>
          <w:tcPr>
            <w:tcW w:w="1701" w:type="dxa"/>
          </w:tcPr>
          <w:p w14:paraId="2B984546" w14:textId="05DCCCA6" w:rsidR="00311CF0" w:rsidRDefault="00042901" w:rsidP="00CA66EA">
            <w:r>
              <w:t>13.0 (77)</w:t>
            </w:r>
          </w:p>
        </w:tc>
        <w:tc>
          <w:tcPr>
            <w:tcW w:w="1701" w:type="dxa"/>
          </w:tcPr>
          <w:p w14:paraId="0ED01A92" w14:textId="79DDF55E" w:rsidR="00311CF0" w:rsidRDefault="00311CF0" w:rsidP="00CA66EA">
            <w:r>
              <w:t>14.5</w:t>
            </w:r>
            <w:r w:rsidR="00FD5501">
              <w:t xml:space="preserve"> </w:t>
            </w:r>
            <w:r>
              <w:t>(152)</w:t>
            </w:r>
          </w:p>
        </w:tc>
        <w:tc>
          <w:tcPr>
            <w:tcW w:w="850" w:type="dxa"/>
          </w:tcPr>
          <w:p w14:paraId="609815B9" w14:textId="3AD7D6E8" w:rsidR="00311CF0" w:rsidRPr="00B03E11" w:rsidRDefault="00573E08" w:rsidP="00CC1205">
            <w:r w:rsidRPr="00B03E11">
              <w:t>0.88</w:t>
            </w:r>
          </w:p>
        </w:tc>
        <w:tc>
          <w:tcPr>
            <w:tcW w:w="1134" w:type="dxa"/>
          </w:tcPr>
          <w:p w14:paraId="01922595" w14:textId="14A1BBFF" w:rsidR="00311CF0" w:rsidRPr="00B03E11" w:rsidRDefault="0035405D" w:rsidP="00CA66EA">
            <w:r w:rsidRPr="00B03E11">
              <w:t>[</w:t>
            </w:r>
            <w:r w:rsidR="005E12F9" w:rsidRPr="00B03E11">
              <w:t>.45-1.73</w:t>
            </w:r>
            <w:r w:rsidRPr="00B03E11">
              <w:t>]</w:t>
            </w:r>
          </w:p>
        </w:tc>
      </w:tr>
      <w:tr w:rsidR="002E7894" w:rsidRPr="008B4C11" w14:paraId="49B1FB37" w14:textId="5EB8832B" w:rsidTr="002E7894">
        <w:tc>
          <w:tcPr>
            <w:tcW w:w="2093" w:type="dxa"/>
          </w:tcPr>
          <w:p w14:paraId="4C531652" w14:textId="77777777" w:rsidR="00311CF0" w:rsidRDefault="00311CF0" w:rsidP="00CA66EA">
            <w:r>
              <w:t xml:space="preserve">Delinquent siblings </w:t>
            </w:r>
          </w:p>
        </w:tc>
        <w:tc>
          <w:tcPr>
            <w:tcW w:w="1701" w:type="dxa"/>
          </w:tcPr>
          <w:p w14:paraId="08F6CC72" w14:textId="02A3A718" w:rsidR="00311CF0" w:rsidRDefault="00042901" w:rsidP="00CA66EA">
            <w:r>
              <w:t>25.0 (20)</w:t>
            </w:r>
          </w:p>
        </w:tc>
        <w:tc>
          <w:tcPr>
            <w:tcW w:w="1701" w:type="dxa"/>
          </w:tcPr>
          <w:p w14:paraId="2A8C1557" w14:textId="531B16FA" w:rsidR="00311CF0" w:rsidRDefault="00311CF0" w:rsidP="00CA66EA">
            <w:r>
              <w:t>15.1</w:t>
            </w:r>
            <w:r w:rsidR="00FD5501">
              <w:t xml:space="preserve"> </w:t>
            </w:r>
            <w:r>
              <w:t>(238)</w:t>
            </w:r>
          </w:p>
        </w:tc>
        <w:tc>
          <w:tcPr>
            <w:tcW w:w="850" w:type="dxa"/>
          </w:tcPr>
          <w:p w14:paraId="5B1B845E" w14:textId="3B82989B" w:rsidR="00311CF0" w:rsidRPr="003B5817" w:rsidRDefault="00311CF0" w:rsidP="00CC1205">
            <w:r w:rsidRPr="003B5817">
              <w:t>1.87</w:t>
            </w:r>
          </w:p>
        </w:tc>
        <w:tc>
          <w:tcPr>
            <w:tcW w:w="1134" w:type="dxa"/>
          </w:tcPr>
          <w:p w14:paraId="678CF1BF" w14:textId="77BA9378" w:rsidR="00311CF0" w:rsidRPr="003B5817" w:rsidRDefault="0035405D" w:rsidP="00CA66EA">
            <w:r w:rsidRPr="003B5817">
              <w:t>[</w:t>
            </w:r>
            <w:r w:rsidR="005E12F9" w:rsidRPr="003B5817">
              <w:t>.76-4.60</w:t>
            </w:r>
            <w:r w:rsidRPr="003B5817">
              <w:t>]</w:t>
            </w:r>
          </w:p>
        </w:tc>
      </w:tr>
      <w:tr w:rsidR="002E7894" w:rsidRPr="008B4C11" w14:paraId="1A2F07A4" w14:textId="25230B9F" w:rsidTr="002E7894">
        <w:tc>
          <w:tcPr>
            <w:tcW w:w="2093" w:type="dxa"/>
          </w:tcPr>
          <w:p w14:paraId="4BFF4A7E" w14:textId="77777777" w:rsidR="00311CF0" w:rsidRDefault="00311CF0" w:rsidP="00CA66EA">
            <w:r>
              <w:t>Low SES</w:t>
            </w:r>
          </w:p>
        </w:tc>
        <w:tc>
          <w:tcPr>
            <w:tcW w:w="1701" w:type="dxa"/>
          </w:tcPr>
          <w:p w14:paraId="5447D299" w14:textId="5B4DEC54" w:rsidR="00311CF0" w:rsidRDefault="00042901" w:rsidP="00CA66EA">
            <w:r>
              <w:t>14.3 (35)</w:t>
            </w:r>
          </w:p>
        </w:tc>
        <w:tc>
          <w:tcPr>
            <w:tcW w:w="1701" w:type="dxa"/>
          </w:tcPr>
          <w:p w14:paraId="1BD991A0" w14:textId="514D4A2A" w:rsidR="00311CF0" w:rsidRDefault="00311CF0" w:rsidP="00CA66EA">
            <w:r>
              <w:t>15.5</w:t>
            </w:r>
            <w:r w:rsidR="00FD5501">
              <w:t xml:space="preserve"> </w:t>
            </w:r>
            <w:r>
              <w:t>(213)</w:t>
            </w:r>
          </w:p>
        </w:tc>
        <w:tc>
          <w:tcPr>
            <w:tcW w:w="850" w:type="dxa"/>
          </w:tcPr>
          <w:p w14:paraId="04B47667" w14:textId="556F879E" w:rsidR="00311CF0" w:rsidRPr="00B03E11" w:rsidRDefault="00FD483B" w:rsidP="00CC1205">
            <w:r w:rsidRPr="00B03E11">
              <w:t>0.91</w:t>
            </w:r>
            <w:r w:rsidR="00311CF0" w:rsidRPr="00B03E11">
              <w:t xml:space="preserve"> </w:t>
            </w:r>
          </w:p>
        </w:tc>
        <w:tc>
          <w:tcPr>
            <w:tcW w:w="1134" w:type="dxa"/>
          </w:tcPr>
          <w:p w14:paraId="4C81A76E" w14:textId="2EEDA592" w:rsidR="00311CF0" w:rsidRPr="00B03E11" w:rsidRDefault="0035405D" w:rsidP="00CA66EA">
            <w:r w:rsidRPr="00B03E11">
              <w:t>[</w:t>
            </w:r>
            <w:r w:rsidR="005E12F9" w:rsidRPr="00B03E11">
              <w:t>.39-2.13</w:t>
            </w:r>
            <w:r w:rsidRPr="00B03E11">
              <w:t>]</w:t>
            </w:r>
          </w:p>
        </w:tc>
      </w:tr>
      <w:tr w:rsidR="002E7894" w:rsidRPr="008B4C11" w14:paraId="45BBE3DE" w14:textId="25010A8B" w:rsidTr="002E7894">
        <w:tc>
          <w:tcPr>
            <w:tcW w:w="2093" w:type="dxa"/>
          </w:tcPr>
          <w:p w14:paraId="1944D73A" w14:textId="01EA7579" w:rsidR="00311CF0" w:rsidRPr="00CB5E60" w:rsidRDefault="005B017D" w:rsidP="00CA66EA">
            <w:r w:rsidRPr="00CB5E60">
              <w:t>Severe</w:t>
            </w:r>
            <w:r w:rsidR="00311CF0" w:rsidRPr="00CB5E60">
              <w:t xml:space="preserve"> economic deprivation </w:t>
            </w:r>
          </w:p>
        </w:tc>
        <w:tc>
          <w:tcPr>
            <w:tcW w:w="1701" w:type="dxa"/>
          </w:tcPr>
          <w:p w14:paraId="26BDF1CA" w14:textId="57703D97" w:rsidR="00311CF0" w:rsidRDefault="00042901" w:rsidP="00CA66EA">
            <w:r>
              <w:t>27.9 (61)</w:t>
            </w:r>
          </w:p>
        </w:tc>
        <w:tc>
          <w:tcPr>
            <w:tcW w:w="1701" w:type="dxa"/>
          </w:tcPr>
          <w:p w14:paraId="01018BD7" w14:textId="1D2302D4" w:rsidR="00311CF0" w:rsidRDefault="00311CF0" w:rsidP="00CA66EA">
            <w:r>
              <w:t>12.8</w:t>
            </w:r>
            <w:r w:rsidR="00FD5501">
              <w:t xml:space="preserve"> </w:t>
            </w:r>
            <w:r>
              <w:t>(196)</w:t>
            </w:r>
          </w:p>
        </w:tc>
        <w:tc>
          <w:tcPr>
            <w:tcW w:w="850" w:type="dxa"/>
          </w:tcPr>
          <w:p w14:paraId="335E5A53" w14:textId="15F56EEE" w:rsidR="00311CF0" w:rsidRPr="00B03E11" w:rsidRDefault="00311CF0" w:rsidP="00CC1205">
            <w:r w:rsidRPr="00B03E11">
              <w:t>2.64</w:t>
            </w:r>
            <w:r w:rsidR="00F37235" w:rsidRPr="00B03E11">
              <w:t>*</w:t>
            </w:r>
          </w:p>
        </w:tc>
        <w:tc>
          <w:tcPr>
            <w:tcW w:w="1134" w:type="dxa"/>
          </w:tcPr>
          <w:p w14:paraId="33FE3955" w14:textId="48EB3935" w:rsidR="00311CF0" w:rsidRPr="00B03E11" w:rsidRDefault="0035405D" w:rsidP="00CA66EA">
            <w:r w:rsidRPr="00B03E11">
              <w:t>[</w:t>
            </w:r>
            <w:r w:rsidR="00311CF0" w:rsidRPr="00B03E11">
              <w:t>1.</w:t>
            </w:r>
            <w:r w:rsidR="005E12F9" w:rsidRPr="00B03E11">
              <w:t>47</w:t>
            </w:r>
            <w:r w:rsidR="00311CF0" w:rsidRPr="00B03E11">
              <w:t>-</w:t>
            </w:r>
            <w:r w:rsidR="005E12F9" w:rsidRPr="00B03E11">
              <w:t>4.75</w:t>
            </w:r>
            <w:r w:rsidRPr="00B03E11">
              <w:t>]</w:t>
            </w:r>
          </w:p>
        </w:tc>
      </w:tr>
      <w:tr w:rsidR="002E7894" w:rsidRPr="008B4C11" w14:paraId="2CC0386E" w14:textId="3AEA4C9E" w:rsidTr="002E7894">
        <w:trPr>
          <w:trHeight w:val="74"/>
        </w:trPr>
        <w:tc>
          <w:tcPr>
            <w:tcW w:w="2093" w:type="dxa"/>
          </w:tcPr>
          <w:p w14:paraId="54218617" w14:textId="77777777" w:rsidR="00311CF0" w:rsidRDefault="00311CF0" w:rsidP="00CA66EA"/>
        </w:tc>
        <w:tc>
          <w:tcPr>
            <w:tcW w:w="1701" w:type="dxa"/>
          </w:tcPr>
          <w:p w14:paraId="50DF8CA0" w14:textId="77777777" w:rsidR="00311CF0" w:rsidRDefault="00311CF0" w:rsidP="00CA66EA"/>
        </w:tc>
        <w:tc>
          <w:tcPr>
            <w:tcW w:w="1701" w:type="dxa"/>
          </w:tcPr>
          <w:p w14:paraId="2521F89F" w14:textId="5FF18DF3" w:rsidR="00311CF0" w:rsidRDefault="00311CF0" w:rsidP="00CA66EA"/>
        </w:tc>
        <w:tc>
          <w:tcPr>
            <w:tcW w:w="850" w:type="dxa"/>
          </w:tcPr>
          <w:p w14:paraId="234BC48E" w14:textId="77777777" w:rsidR="00311CF0" w:rsidRDefault="00311CF0" w:rsidP="00CA66EA"/>
        </w:tc>
        <w:tc>
          <w:tcPr>
            <w:tcW w:w="1134" w:type="dxa"/>
          </w:tcPr>
          <w:p w14:paraId="498A21F7" w14:textId="77777777" w:rsidR="00311CF0" w:rsidRDefault="00311CF0" w:rsidP="00CA66EA"/>
        </w:tc>
      </w:tr>
    </w:tbl>
    <w:p w14:paraId="0125D043" w14:textId="60AC3E8A" w:rsidR="00E33A0A" w:rsidRDefault="006B0458" w:rsidP="00E33A0A">
      <w:pPr>
        <w:rPr>
          <w:b/>
          <w:sz w:val="20"/>
          <w:szCs w:val="20"/>
        </w:rPr>
      </w:pPr>
      <w:r>
        <w:rPr>
          <w:sz w:val="20"/>
          <w:szCs w:val="20"/>
        </w:rPr>
        <w:t>Note:</w:t>
      </w:r>
      <w:r w:rsidR="00911A31">
        <w:rPr>
          <w:sz w:val="20"/>
          <w:szCs w:val="20"/>
        </w:rPr>
        <w:t xml:space="preserve"> OR = Odds ratio</w:t>
      </w:r>
      <w:r w:rsidR="0006153C">
        <w:rPr>
          <w:sz w:val="20"/>
          <w:szCs w:val="20"/>
        </w:rPr>
        <w:t>;</w:t>
      </w:r>
      <w:r w:rsidR="00CA7103">
        <w:rPr>
          <w:sz w:val="20"/>
          <w:szCs w:val="20"/>
        </w:rPr>
        <w:t xml:space="preserve"> </w:t>
      </w:r>
      <w:r w:rsidR="00CA7103">
        <w:rPr>
          <w:i/>
          <w:sz w:val="20"/>
          <w:szCs w:val="20"/>
        </w:rPr>
        <w:t>*</w:t>
      </w:r>
      <w:r w:rsidR="00CA7103" w:rsidRPr="00E71BEB">
        <w:rPr>
          <w:i/>
          <w:sz w:val="20"/>
          <w:szCs w:val="20"/>
        </w:rPr>
        <w:t>p</w:t>
      </w:r>
      <w:r w:rsidR="00CA7103" w:rsidRPr="00E71BEB">
        <w:rPr>
          <w:sz w:val="20"/>
          <w:szCs w:val="20"/>
        </w:rPr>
        <w:t xml:space="preserve"> &lt; .05</w:t>
      </w:r>
      <w:r w:rsidR="00CA7103">
        <w:rPr>
          <w:sz w:val="20"/>
          <w:szCs w:val="20"/>
        </w:rPr>
        <w:t>.</w:t>
      </w:r>
      <w:r w:rsidR="00CA7103" w:rsidRPr="00B10F4D">
        <w:rPr>
          <w:i/>
          <w:sz w:val="20"/>
          <w:szCs w:val="20"/>
        </w:rPr>
        <w:t xml:space="preserve"> </w:t>
      </w:r>
      <w:r w:rsidR="00CA7103">
        <w:rPr>
          <w:i/>
          <w:sz w:val="20"/>
          <w:szCs w:val="20"/>
        </w:rPr>
        <w:t>**</w:t>
      </w:r>
      <w:r w:rsidR="00CA7103" w:rsidRPr="00E71BEB">
        <w:rPr>
          <w:i/>
          <w:sz w:val="20"/>
          <w:szCs w:val="20"/>
        </w:rPr>
        <w:t>p</w:t>
      </w:r>
      <w:r w:rsidR="00CA7103" w:rsidRPr="00E71BEB">
        <w:rPr>
          <w:sz w:val="20"/>
          <w:szCs w:val="20"/>
        </w:rPr>
        <w:t xml:space="preserve"> &lt;</w:t>
      </w:r>
      <w:r w:rsidR="00CA7103">
        <w:rPr>
          <w:sz w:val="20"/>
          <w:szCs w:val="20"/>
        </w:rPr>
        <w:t xml:space="preserve"> .01. ***</w:t>
      </w:r>
      <w:r w:rsidR="00CA7103" w:rsidRPr="00E71BEB">
        <w:rPr>
          <w:i/>
          <w:sz w:val="20"/>
          <w:szCs w:val="20"/>
        </w:rPr>
        <w:t>p</w:t>
      </w:r>
      <w:r w:rsidR="00CA7103" w:rsidRPr="00E71BEB">
        <w:rPr>
          <w:sz w:val="20"/>
          <w:szCs w:val="20"/>
        </w:rPr>
        <w:t xml:space="preserve"> &lt; .05</w:t>
      </w:r>
      <w:r>
        <w:rPr>
          <w:b/>
          <w:sz w:val="20"/>
          <w:szCs w:val="20"/>
        </w:rPr>
        <w:t>, one-tailed</w:t>
      </w:r>
    </w:p>
    <w:p w14:paraId="631C5896" w14:textId="36AB0F01" w:rsidR="004B45A4" w:rsidRDefault="004B45A4" w:rsidP="00E33A0A">
      <w:pPr>
        <w:rPr>
          <w:b/>
          <w:sz w:val="20"/>
          <w:szCs w:val="20"/>
        </w:rPr>
      </w:pPr>
    </w:p>
    <w:p w14:paraId="5B6B68B6" w14:textId="77777777" w:rsidR="00695188" w:rsidRDefault="00695188" w:rsidP="00E33A0A">
      <w:pPr>
        <w:rPr>
          <w:b/>
        </w:rPr>
      </w:pPr>
    </w:p>
    <w:p w14:paraId="54A5F21F" w14:textId="1DF9083C" w:rsidR="00E33A0A" w:rsidRPr="008B4C11" w:rsidRDefault="00E33A0A" w:rsidP="00E33A0A">
      <w:pPr>
        <w:rPr>
          <w:sz w:val="22"/>
          <w:szCs w:val="22"/>
        </w:rPr>
      </w:pPr>
      <w:r w:rsidRPr="008B4C11">
        <w:rPr>
          <w:b/>
          <w:sz w:val="22"/>
          <w:szCs w:val="22"/>
        </w:rPr>
        <w:t xml:space="preserve">Table </w:t>
      </w:r>
      <w:r>
        <w:rPr>
          <w:b/>
          <w:sz w:val="22"/>
          <w:szCs w:val="22"/>
        </w:rPr>
        <w:t>4</w:t>
      </w:r>
      <w:r w:rsidR="00EA7E5C">
        <w:rPr>
          <w:b/>
          <w:sz w:val="22"/>
          <w:szCs w:val="22"/>
        </w:rPr>
        <w:t>:</w:t>
      </w:r>
      <w:r w:rsidRPr="008B4C11">
        <w:rPr>
          <w:sz w:val="22"/>
          <w:szCs w:val="22"/>
        </w:rPr>
        <w:t xml:space="preserve"> </w:t>
      </w:r>
      <w:r w:rsidRPr="00EA7E5C">
        <w:rPr>
          <w:b/>
          <w:sz w:val="22"/>
          <w:szCs w:val="22"/>
        </w:rPr>
        <w:t>Logistic regression results</w:t>
      </w:r>
      <w:r w:rsidR="003733E0">
        <w:rPr>
          <w:b/>
          <w:sz w:val="22"/>
          <w:szCs w:val="22"/>
        </w:rPr>
        <w:t xml:space="preserve"> for </w:t>
      </w:r>
      <w:r w:rsidR="00C07AE9">
        <w:rPr>
          <w:b/>
          <w:sz w:val="22"/>
          <w:szCs w:val="22"/>
        </w:rPr>
        <w:t xml:space="preserve">juvenile </w:t>
      </w:r>
      <w:r w:rsidR="003733E0">
        <w:rPr>
          <w:b/>
          <w:sz w:val="22"/>
          <w:szCs w:val="22"/>
        </w:rPr>
        <w:t xml:space="preserve">self-reported sexual </w:t>
      </w:r>
      <w:r w:rsidR="001108D9">
        <w:rPr>
          <w:b/>
          <w:sz w:val="22"/>
          <w:szCs w:val="22"/>
        </w:rPr>
        <w:t>violence</w:t>
      </w:r>
      <w:r>
        <w:rPr>
          <w:sz w:val="22"/>
          <w:szCs w:val="22"/>
        </w:rPr>
        <w:t xml:space="preserve"> </w:t>
      </w:r>
      <w:r w:rsidRPr="008B4C11">
        <w:rPr>
          <w:sz w:val="22"/>
          <w:szCs w:val="22"/>
        </w:rPr>
        <w:t xml:space="preserve"> </w:t>
      </w:r>
      <w:r w:rsidRPr="008B4C11">
        <w:rPr>
          <w:b/>
          <w:sz w:val="22"/>
          <w:szCs w:val="22"/>
        </w:rPr>
        <w:t xml:space="preserve">   </w:t>
      </w:r>
    </w:p>
    <w:tbl>
      <w:tblPr>
        <w:tblStyle w:val="TableClassic1"/>
        <w:tblW w:w="7904" w:type="dxa"/>
        <w:tblLayout w:type="fixed"/>
        <w:tblLook w:val="0420" w:firstRow="1" w:lastRow="0" w:firstColumn="0" w:lastColumn="0" w:noHBand="0" w:noVBand="1"/>
      </w:tblPr>
      <w:tblGrid>
        <w:gridCol w:w="1951"/>
        <w:gridCol w:w="851"/>
        <w:gridCol w:w="850"/>
        <w:gridCol w:w="2268"/>
        <w:gridCol w:w="1134"/>
        <w:gridCol w:w="850"/>
      </w:tblGrid>
      <w:tr w:rsidR="00E33A0A" w:rsidRPr="008B4C11" w14:paraId="4542D8BF" w14:textId="77777777" w:rsidTr="005C5ACF">
        <w:trPr>
          <w:cnfStyle w:val="100000000000" w:firstRow="1" w:lastRow="0" w:firstColumn="0" w:lastColumn="0" w:oddVBand="0" w:evenVBand="0" w:oddHBand="0" w:evenHBand="0" w:firstRowFirstColumn="0" w:firstRowLastColumn="0" w:lastRowFirstColumn="0" w:lastRowLastColumn="0"/>
        </w:trPr>
        <w:tc>
          <w:tcPr>
            <w:tcW w:w="1951" w:type="dxa"/>
          </w:tcPr>
          <w:p w14:paraId="7D467F9D" w14:textId="207D297F" w:rsidR="00E33A0A" w:rsidRPr="008B4C11" w:rsidRDefault="00E33A0A" w:rsidP="00CA66EA">
            <w:pPr>
              <w:rPr>
                <w:b/>
                <w:i w:val="0"/>
              </w:rPr>
            </w:pPr>
            <w:r w:rsidRPr="008B4C11">
              <w:rPr>
                <w:b/>
                <w:i w:val="0"/>
              </w:rPr>
              <w:t>Variable</w:t>
            </w:r>
            <w:r w:rsidR="00B70874">
              <w:rPr>
                <w:b/>
                <w:i w:val="0"/>
              </w:rPr>
              <w:t>s</w:t>
            </w:r>
          </w:p>
        </w:tc>
        <w:tc>
          <w:tcPr>
            <w:tcW w:w="851" w:type="dxa"/>
          </w:tcPr>
          <w:p w14:paraId="149AA538" w14:textId="77777777" w:rsidR="00E33A0A" w:rsidRPr="008B4C11" w:rsidRDefault="00E33A0A" w:rsidP="00CA66EA"/>
        </w:tc>
        <w:tc>
          <w:tcPr>
            <w:tcW w:w="850" w:type="dxa"/>
          </w:tcPr>
          <w:p w14:paraId="0BC12080" w14:textId="77777777" w:rsidR="00E33A0A" w:rsidRPr="008B4C11" w:rsidRDefault="00E33A0A" w:rsidP="00CA66EA"/>
        </w:tc>
        <w:tc>
          <w:tcPr>
            <w:tcW w:w="2268" w:type="dxa"/>
          </w:tcPr>
          <w:p w14:paraId="0B088919" w14:textId="77777777" w:rsidR="00E33A0A" w:rsidRPr="008B4C11" w:rsidRDefault="00E33A0A" w:rsidP="00CA66EA"/>
        </w:tc>
        <w:tc>
          <w:tcPr>
            <w:tcW w:w="1134" w:type="dxa"/>
          </w:tcPr>
          <w:p w14:paraId="61803934" w14:textId="77777777" w:rsidR="00E33A0A" w:rsidRPr="008B4C11" w:rsidRDefault="00E33A0A" w:rsidP="00CA66EA"/>
        </w:tc>
        <w:tc>
          <w:tcPr>
            <w:tcW w:w="850" w:type="dxa"/>
          </w:tcPr>
          <w:p w14:paraId="0F1F77C7" w14:textId="77777777" w:rsidR="00E33A0A" w:rsidRPr="008B4C11" w:rsidRDefault="00E33A0A" w:rsidP="00CA66EA">
            <w:pPr>
              <w:rPr>
                <w:i w:val="0"/>
              </w:rPr>
            </w:pPr>
          </w:p>
        </w:tc>
      </w:tr>
      <w:tr w:rsidR="00E33A0A" w:rsidRPr="008B4C11" w14:paraId="64FEEFF5" w14:textId="77777777" w:rsidTr="005C5ACF">
        <w:tc>
          <w:tcPr>
            <w:tcW w:w="1951" w:type="dxa"/>
          </w:tcPr>
          <w:p w14:paraId="3081EDDB" w14:textId="76CE8DE9" w:rsidR="00E33A0A" w:rsidRPr="008B4C11" w:rsidRDefault="003733E0" w:rsidP="00CA66EA">
            <w:pPr>
              <w:rPr>
                <w:b/>
              </w:rPr>
            </w:pPr>
            <w:r>
              <w:rPr>
                <w:b/>
              </w:rPr>
              <w:t>Sexual offens</w:t>
            </w:r>
            <w:r w:rsidR="00E33A0A">
              <w:rPr>
                <w:b/>
              </w:rPr>
              <w:t xml:space="preserve">e </w:t>
            </w:r>
            <w:r w:rsidR="00E33A0A" w:rsidRPr="008B4C11">
              <w:rPr>
                <w:b/>
              </w:rPr>
              <w:t xml:space="preserve"> </w:t>
            </w:r>
          </w:p>
        </w:tc>
        <w:tc>
          <w:tcPr>
            <w:tcW w:w="851" w:type="dxa"/>
          </w:tcPr>
          <w:p w14:paraId="038EB591" w14:textId="77777777" w:rsidR="00E33A0A" w:rsidRPr="008B4C11" w:rsidRDefault="00E33A0A" w:rsidP="00CA66EA">
            <w:r>
              <w:t xml:space="preserve">     B</w:t>
            </w:r>
          </w:p>
        </w:tc>
        <w:tc>
          <w:tcPr>
            <w:tcW w:w="850" w:type="dxa"/>
          </w:tcPr>
          <w:p w14:paraId="14D82856" w14:textId="77777777" w:rsidR="00E33A0A" w:rsidRPr="00DD0EE3" w:rsidRDefault="00E33A0A" w:rsidP="00CA66EA">
            <w:r w:rsidRPr="00DD0EE3">
              <w:t>SE</w:t>
            </w:r>
          </w:p>
        </w:tc>
        <w:tc>
          <w:tcPr>
            <w:tcW w:w="2268" w:type="dxa"/>
          </w:tcPr>
          <w:p w14:paraId="4390289C" w14:textId="4C5B8FA6" w:rsidR="00E33A0A" w:rsidRPr="008B4C11" w:rsidRDefault="002E1CF1" w:rsidP="00CA66EA">
            <w:pPr>
              <w:rPr>
                <w:i/>
              </w:rPr>
            </w:pPr>
            <w:r>
              <w:t>Exp (B) [</w:t>
            </w:r>
            <w:r w:rsidR="003071D3">
              <w:t>95</w:t>
            </w:r>
            <w:r w:rsidR="00E33A0A">
              <w:t>%</w:t>
            </w:r>
            <w:r>
              <w:t xml:space="preserve"> CI]</w:t>
            </w:r>
          </w:p>
        </w:tc>
        <w:tc>
          <w:tcPr>
            <w:tcW w:w="1134" w:type="dxa"/>
          </w:tcPr>
          <w:p w14:paraId="0C72B973" w14:textId="77777777" w:rsidR="00E33A0A" w:rsidRPr="008B4C11" w:rsidRDefault="00E33A0A" w:rsidP="00CA66EA">
            <w:pPr>
              <w:rPr>
                <w:i/>
              </w:rPr>
            </w:pPr>
            <w:r w:rsidRPr="008B4C11">
              <w:rPr>
                <w:i/>
              </w:rPr>
              <w:t xml:space="preserve">F Change </w:t>
            </w:r>
          </w:p>
        </w:tc>
        <w:tc>
          <w:tcPr>
            <w:tcW w:w="850" w:type="dxa"/>
          </w:tcPr>
          <w:p w14:paraId="28411CE9" w14:textId="77777777" w:rsidR="00E33A0A" w:rsidRPr="008B4C11" w:rsidRDefault="00E33A0A" w:rsidP="00CA66EA">
            <w:pPr>
              <w:rPr>
                <w:i/>
              </w:rPr>
            </w:pPr>
            <w:r w:rsidRPr="008B4C11">
              <w:rPr>
                <w:i/>
              </w:rPr>
              <w:t xml:space="preserve">p </w:t>
            </w:r>
          </w:p>
        </w:tc>
      </w:tr>
      <w:tr w:rsidR="00E33A0A" w:rsidRPr="008B4C11" w14:paraId="5BA2711D" w14:textId="77777777" w:rsidTr="005C5ACF">
        <w:tc>
          <w:tcPr>
            <w:tcW w:w="1951" w:type="dxa"/>
          </w:tcPr>
          <w:p w14:paraId="234877A0" w14:textId="77777777" w:rsidR="00E33A0A" w:rsidRPr="008B4C11" w:rsidRDefault="00E33A0A" w:rsidP="00CA66EA">
            <w:pPr>
              <w:rPr>
                <w:i/>
              </w:rPr>
            </w:pPr>
            <w:r w:rsidRPr="00847788">
              <w:rPr>
                <w:b/>
              </w:rPr>
              <w:t>Model 1</w:t>
            </w:r>
            <w:r>
              <w:rPr>
                <w:i/>
              </w:rPr>
              <w:t xml:space="preserve"> </w:t>
            </w:r>
          </w:p>
        </w:tc>
        <w:tc>
          <w:tcPr>
            <w:tcW w:w="851" w:type="dxa"/>
          </w:tcPr>
          <w:p w14:paraId="2E220500" w14:textId="77777777" w:rsidR="00E33A0A" w:rsidRPr="008B4C11" w:rsidRDefault="00E33A0A" w:rsidP="00CA66EA"/>
        </w:tc>
        <w:tc>
          <w:tcPr>
            <w:tcW w:w="850" w:type="dxa"/>
          </w:tcPr>
          <w:p w14:paraId="6A269C9A" w14:textId="77777777" w:rsidR="00E33A0A" w:rsidRPr="008B4C11" w:rsidRDefault="00E33A0A" w:rsidP="00CA66EA">
            <w:pPr>
              <w:rPr>
                <w:i/>
              </w:rPr>
            </w:pPr>
          </w:p>
        </w:tc>
        <w:tc>
          <w:tcPr>
            <w:tcW w:w="2268" w:type="dxa"/>
          </w:tcPr>
          <w:p w14:paraId="6652A459" w14:textId="77777777" w:rsidR="00E33A0A" w:rsidRPr="008B4C11" w:rsidRDefault="00E33A0A" w:rsidP="00CA66EA">
            <w:pPr>
              <w:rPr>
                <w:i/>
              </w:rPr>
            </w:pPr>
          </w:p>
        </w:tc>
        <w:tc>
          <w:tcPr>
            <w:tcW w:w="1134" w:type="dxa"/>
          </w:tcPr>
          <w:p w14:paraId="0B77D376" w14:textId="77777777" w:rsidR="00E33A0A" w:rsidRPr="008B4C11" w:rsidRDefault="00E33A0A" w:rsidP="00CA66EA">
            <w:pPr>
              <w:rPr>
                <w:i/>
              </w:rPr>
            </w:pPr>
          </w:p>
        </w:tc>
        <w:tc>
          <w:tcPr>
            <w:tcW w:w="850" w:type="dxa"/>
          </w:tcPr>
          <w:p w14:paraId="0EF80347" w14:textId="77777777" w:rsidR="00E33A0A" w:rsidRPr="008B4C11" w:rsidRDefault="00E33A0A" w:rsidP="00CA66EA">
            <w:pPr>
              <w:rPr>
                <w:i/>
              </w:rPr>
            </w:pPr>
          </w:p>
        </w:tc>
      </w:tr>
      <w:tr w:rsidR="00E33A0A" w:rsidRPr="008B4C11" w14:paraId="46A25D65" w14:textId="77777777" w:rsidTr="005C5ACF">
        <w:tc>
          <w:tcPr>
            <w:tcW w:w="1951" w:type="dxa"/>
          </w:tcPr>
          <w:p w14:paraId="01DA59D4" w14:textId="77777777" w:rsidR="00E33A0A" w:rsidRPr="008B4C11" w:rsidRDefault="00E33A0A" w:rsidP="00CA66EA">
            <w:r>
              <w:t xml:space="preserve">Lack of empathy </w:t>
            </w:r>
          </w:p>
        </w:tc>
        <w:tc>
          <w:tcPr>
            <w:tcW w:w="851" w:type="dxa"/>
          </w:tcPr>
          <w:p w14:paraId="30B4C9E5" w14:textId="77777777" w:rsidR="00E33A0A" w:rsidRPr="008B4C11" w:rsidRDefault="00E33A0A" w:rsidP="00CA66EA">
            <w:r>
              <w:t>.336</w:t>
            </w:r>
          </w:p>
        </w:tc>
        <w:tc>
          <w:tcPr>
            <w:tcW w:w="850" w:type="dxa"/>
          </w:tcPr>
          <w:p w14:paraId="22B232A8" w14:textId="77777777" w:rsidR="00E33A0A" w:rsidRPr="008B4C11" w:rsidRDefault="00E33A0A" w:rsidP="00CA66EA">
            <w:r>
              <w:t>.170</w:t>
            </w:r>
          </w:p>
        </w:tc>
        <w:tc>
          <w:tcPr>
            <w:tcW w:w="2268" w:type="dxa"/>
          </w:tcPr>
          <w:p w14:paraId="294E270E" w14:textId="083471D2" w:rsidR="00E33A0A" w:rsidRPr="008B4C11" w:rsidRDefault="00E33A0A" w:rsidP="00CA66EA">
            <w:r>
              <w:t>1.399</w:t>
            </w:r>
            <w:r w:rsidR="008B4CF3">
              <w:t>*</w:t>
            </w:r>
            <w:r>
              <w:t xml:space="preserve"> (1.058-1.850)</w:t>
            </w:r>
          </w:p>
        </w:tc>
        <w:tc>
          <w:tcPr>
            <w:tcW w:w="1134" w:type="dxa"/>
          </w:tcPr>
          <w:p w14:paraId="363D1DA0" w14:textId="77777777" w:rsidR="00E33A0A" w:rsidRPr="008B4C11" w:rsidRDefault="00E33A0A" w:rsidP="00CA66EA">
            <w:r>
              <w:t>3</w:t>
            </w:r>
            <w:r w:rsidRPr="008B4C11">
              <w:t>.</w:t>
            </w:r>
            <w:r>
              <w:t>870</w:t>
            </w:r>
          </w:p>
        </w:tc>
        <w:tc>
          <w:tcPr>
            <w:tcW w:w="850" w:type="dxa"/>
          </w:tcPr>
          <w:p w14:paraId="61A65F49" w14:textId="77777777" w:rsidR="00E33A0A" w:rsidRPr="008B4C11" w:rsidRDefault="00E33A0A" w:rsidP="00CA66EA">
            <w:r w:rsidRPr="008B4C11">
              <w:t>.0</w:t>
            </w:r>
            <w:r>
              <w:t>49</w:t>
            </w:r>
          </w:p>
        </w:tc>
      </w:tr>
      <w:tr w:rsidR="00E33A0A" w:rsidRPr="008B4C11" w14:paraId="643A777F" w14:textId="77777777" w:rsidTr="005C5ACF">
        <w:tc>
          <w:tcPr>
            <w:tcW w:w="1951" w:type="dxa"/>
          </w:tcPr>
          <w:p w14:paraId="5DE5B86B" w14:textId="77777777" w:rsidR="00E33A0A" w:rsidRPr="008B4C11" w:rsidRDefault="00E33A0A" w:rsidP="00CA66EA">
            <w:r>
              <w:t>Model χ</w:t>
            </w:r>
            <w:r w:rsidRPr="0004630A">
              <w:rPr>
                <w:vertAlign w:val="superscript"/>
              </w:rPr>
              <w:t>2</w:t>
            </w:r>
            <w:r>
              <w:t xml:space="preserve"> = 3.870</w:t>
            </w:r>
          </w:p>
        </w:tc>
        <w:tc>
          <w:tcPr>
            <w:tcW w:w="851" w:type="dxa"/>
          </w:tcPr>
          <w:p w14:paraId="50E0BAB6" w14:textId="77777777" w:rsidR="00E33A0A" w:rsidRPr="008B4C11" w:rsidRDefault="00E33A0A" w:rsidP="00CA66EA"/>
        </w:tc>
        <w:tc>
          <w:tcPr>
            <w:tcW w:w="850" w:type="dxa"/>
          </w:tcPr>
          <w:p w14:paraId="5867A9CA" w14:textId="77777777" w:rsidR="00E33A0A" w:rsidRPr="008B4C11" w:rsidRDefault="00E33A0A" w:rsidP="00CA66EA"/>
        </w:tc>
        <w:tc>
          <w:tcPr>
            <w:tcW w:w="2268" w:type="dxa"/>
          </w:tcPr>
          <w:p w14:paraId="1BE983C6" w14:textId="77777777" w:rsidR="00E33A0A" w:rsidRPr="008B4C11" w:rsidRDefault="00E33A0A" w:rsidP="00CA66EA"/>
        </w:tc>
        <w:tc>
          <w:tcPr>
            <w:tcW w:w="1134" w:type="dxa"/>
          </w:tcPr>
          <w:p w14:paraId="68711127" w14:textId="77777777" w:rsidR="00E33A0A" w:rsidRPr="008B4C11" w:rsidRDefault="00E33A0A" w:rsidP="00CA66EA"/>
        </w:tc>
        <w:tc>
          <w:tcPr>
            <w:tcW w:w="850" w:type="dxa"/>
          </w:tcPr>
          <w:p w14:paraId="54ABF748" w14:textId="77777777" w:rsidR="00E33A0A" w:rsidRPr="008B4C11" w:rsidRDefault="00E33A0A" w:rsidP="00CA66EA"/>
        </w:tc>
      </w:tr>
      <w:tr w:rsidR="00E33A0A" w:rsidRPr="008B4C11" w14:paraId="4D908B2E" w14:textId="77777777" w:rsidTr="005C5ACF">
        <w:tc>
          <w:tcPr>
            <w:tcW w:w="1951" w:type="dxa"/>
          </w:tcPr>
          <w:p w14:paraId="32072405" w14:textId="77777777" w:rsidR="00E33A0A" w:rsidRPr="000709FD" w:rsidRDefault="00E33A0A" w:rsidP="00CA66EA">
            <w:r>
              <w:t>R</w:t>
            </w:r>
            <w:r w:rsidRPr="00BD1588">
              <w:rPr>
                <w:vertAlign w:val="superscript"/>
              </w:rPr>
              <w:t>2</w:t>
            </w:r>
            <w:r>
              <w:t xml:space="preserve"> =.037</w:t>
            </w:r>
          </w:p>
        </w:tc>
        <w:tc>
          <w:tcPr>
            <w:tcW w:w="851" w:type="dxa"/>
          </w:tcPr>
          <w:p w14:paraId="56FDA856" w14:textId="77777777" w:rsidR="00E33A0A" w:rsidRPr="008B4C11" w:rsidRDefault="00E33A0A" w:rsidP="00CA66EA"/>
        </w:tc>
        <w:tc>
          <w:tcPr>
            <w:tcW w:w="850" w:type="dxa"/>
          </w:tcPr>
          <w:p w14:paraId="5C2FC0E2" w14:textId="77777777" w:rsidR="00E33A0A" w:rsidRPr="008B4C11" w:rsidRDefault="00E33A0A" w:rsidP="00CA66EA"/>
        </w:tc>
        <w:tc>
          <w:tcPr>
            <w:tcW w:w="2268" w:type="dxa"/>
          </w:tcPr>
          <w:p w14:paraId="2F078F8B" w14:textId="77777777" w:rsidR="00E33A0A" w:rsidRPr="008B4C11" w:rsidRDefault="00E33A0A" w:rsidP="00CA66EA"/>
        </w:tc>
        <w:tc>
          <w:tcPr>
            <w:tcW w:w="1134" w:type="dxa"/>
          </w:tcPr>
          <w:p w14:paraId="501AA17C" w14:textId="77777777" w:rsidR="00E33A0A" w:rsidRPr="008B4C11" w:rsidRDefault="00E33A0A" w:rsidP="00CA66EA"/>
        </w:tc>
        <w:tc>
          <w:tcPr>
            <w:tcW w:w="850" w:type="dxa"/>
          </w:tcPr>
          <w:p w14:paraId="28B1F1A8" w14:textId="77777777" w:rsidR="00E33A0A" w:rsidRPr="008B4C11" w:rsidRDefault="00E33A0A" w:rsidP="00CA66EA">
            <w:pPr>
              <w:rPr>
                <w:sz w:val="22"/>
                <w:szCs w:val="22"/>
              </w:rPr>
            </w:pPr>
          </w:p>
        </w:tc>
      </w:tr>
      <w:tr w:rsidR="00E33A0A" w:rsidRPr="008B4C11" w14:paraId="77D9845B" w14:textId="77777777" w:rsidTr="005C5ACF">
        <w:tc>
          <w:tcPr>
            <w:tcW w:w="1951" w:type="dxa"/>
          </w:tcPr>
          <w:p w14:paraId="3D3832B0" w14:textId="77777777" w:rsidR="00E33A0A" w:rsidRPr="007A6E73" w:rsidRDefault="00E33A0A" w:rsidP="00CA66EA">
            <w:pPr>
              <w:rPr>
                <w:b/>
              </w:rPr>
            </w:pPr>
            <w:r w:rsidRPr="007A6E73">
              <w:rPr>
                <w:b/>
              </w:rPr>
              <w:t>Model 2</w:t>
            </w:r>
          </w:p>
        </w:tc>
        <w:tc>
          <w:tcPr>
            <w:tcW w:w="851" w:type="dxa"/>
          </w:tcPr>
          <w:p w14:paraId="2FFD4EA6" w14:textId="77777777" w:rsidR="00E33A0A" w:rsidRPr="008B4C11" w:rsidRDefault="00E33A0A" w:rsidP="00CA66EA"/>
        </w:tc>
        <w:tc>
          <w:tcPr>
            <w:tcW w:w="850" w:type="dxa"/>
          </w:tcPr>
          <w:p w14:paraId="23BEFF70" w14:textId="77777777" w:rsidR="00E33A0A" w:rsidRPr="008B4C11" w:rsidRDefault="00E33A0A" w:rsidP="00CA66EA"/>
        </w:tc>
        <w:tc>
          <w:tcPr>
            <w:tcW w:w="2268" w:type="dxa"/>
          </w:tcPr>
          <w:p w14:paraId="715A29F3" w14:textId="77777777" w:rsidR="00E33A0A" w:rsidRPr="008B4C11" w:rsidRDefault="00E33A0A" w:rsidP="00CA66EA"/>
        </w:tc>
        <w:tc>
          <w:tcPr>
            <w:tcW w:w="1134" w:type="dxa"/>
          </w:tcPr>
          <w:p w14:paraId="2B084D4F" w14:textId="77777777" w:rsidR="00E33A0A" w:rsidRPr="008B4C11" w:rsidRDefault="00E33A0A" w:rsidP="00CA66EA"/>
        </w:tc>
        <w:tc>
          <w:tcPr>
            <w:tcW w:w="850" w:type="dxa"/>
          </w:tcPr>
          <w:p w14:paraId="788A9741" w14:textId="77777777" w:rsidR="00E33A0A" w:rsidRPr="008B4C11" w:rsidRDefault="00E33A0A" w:rsidP="00CA66EA"/>
        </w:tc>
      </w:tr>
      <w:tr w:rsidR="00E33A0A" w:rsidRPr="008B4C11" w14:paraId="6FEB6820" w14:textId="77777777" w:rsidTr="005C5ACF">
        <w:tc>
          <w:tcPr>
            <w:tcW w:w="1951" w:type="dxa"/>
          </w:tcPr>
          <w:p w14:paraId="6EB79F0D" w14:textId="77777777" w:rsidR="00E33A0A" w:rsidRPr="008B4C11" w:rsidRDefault="00E33A0A" w:rsidP="00CA66EA">
            <w:r>
              <w:t xml:space="preserve">Parental neglect </w:t>
            </w:r>
          </w:p>
        </w:tc>
        <w:tc>
          <w:tcPr>
            <w:tcW w:w="851" w:type="dxa"/>
          </w:tcPr>
          <w:p w14:paraId="155DA9A4" w14:textId="77777777" w:rsidR="00E33A0A" w:rsidRPr="008B4C11" w:rsidRDefault="00E33A0A" w:rsidP="00CA66EA">
            <w:r>
              <w:t>1.904</w:t>
            </w:r>
          </w:p>
        </w:tc>
        <w:tc>
          <w:tcPr>
            <w:tcW w:w="850" w:type="dxa"/>
          </w:tcPr>
          <w:p w14:paraId="4541AC0E" w14:textId="77777777" w:rsidR="00E33A0A" w:rsidRPr="008B4C11" w:rsidRDefault="00E33A0A" w:rsidP="00CA66EA">
            <w:r>
              <w:t>.448</w:t>
            </w:r>
          </w:p>
        </w:tc>
        <w:tc>
          <w:tcPr>
            <w:tcW w:w="2268" w:type="dxa"/>
          </w:tcPr>
          <w:p w14:paraId="037266C3" w14:textId="38E36F5F" w:rsidR="00E33A0A" w:rsidRPr="008B4C11" w:rsidRDefault="00E33A0A" w:rsidP="00CA66EA">
            <w:r>
              <w:t>6.712</w:t>
            </w:r>
            <w:r w:rsidR="00632F6C">
              <w:t>***</w:t>
            </w:r>
            <w:r w:rsidR="008B4CF3">
              <w:t xml:space="preserve"> </w:t>
            </w:r>
            <w:r>
              <w:t>(3.214-14.016)</w:t>
            </w:r>
          </w:p>
        </w:tc>
        <w:tc>
          <w:tcPr>
            <w:tcW w:w="1134" w:type="dxa"/>
          </w:tcPr>
          <w:p w14:paraId="56DCF9DD" w14:textId="77777777" w:rsidR="00E33A0A" w:rsidRPr="008B4C11" w:rsidRDefault="00E33A0A" w:rsidP="00CA66EA">
            <w:r>
              <w:t>18.367</w:t>
            </w:r>
          </w:p>
        </w:tc>
        <w:tc>
          <w:tcPr>
            <w:tcW w:w="850" w:type="dxa"/>
          </w:tcPr>
          <w:p w14:paraId="766A87DF" w14:textId="77777777" w:rsidR="00E33A0A" w:rsidRPr="008B4C11" w:rsidRDefault="00E33A0A" w:rsidP="00CA66EA">
            <w:r>
              <w:t>.0001</w:t>
            </w:r>
          </w:p>
        </w:tc>
      </w:tr>
      <w:tr w:rsidR="00E33A0A" w:rsidRPr="008B4C11" w14:paraId="2E7A4854" w14:textId="77777777" w:rsidTr="005C5ACF">
        <w:tc>
          <w:tcPr>
            <w:tcW w:w="1951" w:type="dxa"/>
          </w:tcPr>
          <w:p w14:paraId="3506860B" w14:textId="77777777" w:rsidR="00E33A0A" w:rsidRPr="00120629" w:rsidRDefault="00E33A0A" w:rsidP="00CA66EA">
            <w:r>
              <w:t>Model  χ</w:t>
            </w:r>
            <w:r w:rsidRPr="0004630A">
              <w:rPr>
                <w:vertAlign w:val="superscript"/>
              </w:rPr>
              <w:t>2</w:t>
            </w:r>
            <w:r>
              <w:t xml:space="preserve"> = 22.237</w:t>
            </w:r>
          </w:p>
        </w:tc>
        <w:tc>
          <w:tcPr>
            <w:tcW w:w="851" w:type="dxa"/>
          </w:tcPr>
          <w:p w14:paraId="5651158F" w14:textId="77777777" w:rsidR="00E33A0A" w:rsidRPr="008B4C11" w:rsidRDefault="00E33A0A" w:rsidP="00CA66EA"/>
        </w:tc>
        <w:tc>
          <w:tcPr>
            <w:tcW w:w="850" w:type="dxa"/>
          </w:tcPr>
          <w:p w14:paraId="7FB4E650" w14:textId="77777777" w:rsidR="00E33A0A" w:rsidRPr="008B4C11" w:rsidRDefault="00E33A0A" w:rsidP="00CA66EA"/>
        </w:tc>
        <w:tc>
          <w:tcPr>
            <w:tcW w:w="2268" w:type="dxa"/>
          </w:tcPr>
          <w:p w14:paraId="59F48352" w14:textId="77777777" w:rsidR="00E33A0A" w:rsidRPr="008B4C11" w:rsidRDefault="00E33A0A" w:rsidP="00CA66EA"/>
        </w:tc>
        <w:tc>
          <w:tcPr>
            <w:tcW w:w="1134" w:type="dxa"/>
          </w:tcPr>
          <w:p w14:paraId="145ECF29" w14:textId="77777777" w:rsidR="00E33A0A" w:rsidRPr="008B4C11" w:rsidRDefault="00E33A0A" w:rsidP="00CA66EA"/>
        </w:tc>
        <w:tc>
          <w:tcPr>
            <w:tcW w:w="850" w:type="dxa"/>
          </w:tcPr>
          <w:p w14:paraId="143E20BA" w14:textId="77777777" w:rsidR="00E33A0A" w:rsidRPr="008B4C11" w:rsidRDefault="00E33A0A" w:rsidP="00CA66EA"/>
        </w:tc>
      </w:tr>
      <w:tr w:rsidR="00E33A0A" w:rsidRPr="008B4C11" w14:paraId="1A8D5FDA" w14:textId="77777777" w:rsidTr="005C5ACF">
        <w:tc>
          <w:tcPr>
            <w:tcW w:w="1951" w:type="dxa"/>
          </w:tcPr>
          <w:p w14:paraId="2435804E" w14:textId="77777777" w:rsidR="00E33A0A" w:rsidRPr="008B4C11" w:rsidRDefault="00E33A0A" w:rsidP="00CA66EA">
            <w:r>
              <w:t>R</w:t>
            </w:r>
            <w:r w:rsidRPr="00BD1588">
              <w:rPr>
                <w:vertAlign w:val="superscript"/>
              </w:rPr>
              <w:t>2</w:t>
            </w:r>
            <w:r>
              <w:t xml:space="preserve"> = .202</w:t>
            </w:r>
          </w:p>
        </w:tc>
        <w:tc>
          <w:tcPr>
            <w:tcW w:w="851" w:type="dxa"/>
          </w:tcPr>
          <w:p w14:paraId="3387F63F" w14:textId="77777777" w:rsidR="00E33A0A" w:rsidRPr="008B4C11" w:rsidRDefault="00E33A0A" w:rsidP="00CA66EA"/>
        </w:tc>
        <w:tc>
          <w:tcPr>
            <w:tcW w:w="850" w:type="dxa"/>
          </w:tcPr>
          <w:p w14:paraId="01FE946D" w14:textId="77777777" w:rsidR="00E33A0A" w:rsidRPr="008B4C11" w:rsidRDefault="00E33A0A" w:rsidP="00CA66EA"/>
        </w:tc>
        <w:tc>
          <w:tcPr>
            <w:tcW w:w="2268" w:type="dxa"/>
          </w:tcPr>
          <w:p w14:paraId="1E90BC4B" w14:textId="77777777" w:rsidR="00E33A0A" w:rsidRPr="008B4C11" w:rsidRDefault="00E33A0A" w:rsidP="00CA66EA"/>
        </w:tc>
        <w:tc>
          <w:tcPr>
            <w:tcW w:w="1134" w:type="dxa"/>
          </w:tcPr>
          <w:p w14:paraId="3194408C" w14:textId="77777777" w:rsidR="00E33A0A" w:rsidRPr="008B4C11" w:rsidRDefault="00E33A0A" w:rsidP="00CA66EA"/>
        </w:tc>
        <w:tc>
          <w:tcPr>
            <w:tcW w:w="850" w:type="dxa"/>
          </w:tcPr>
          <w:p w14:paraId="1F7D074A" w14:textId="77777777" w:rsidR="00E33A0A" w:rsidRPr="008B4C11" w:rsidRDefault="00E33A0A" w:rsidP="00CA66EA"/>
        </w:tc>
      </w:tr>
      <w:tr w:rsidR="00E33A0A" w:rsidRPr="008B4C11" w14:paraId="1B722331" w14:textId="77777777" w:rsidTr="005C5ACF">
        <w:tc>
          <w:tcPr>
            <w:tcW w:w="1951" w:type="dxa"/>
          </w:tcPr>
          <w:p w14:paraId="3CA2E9FD" w14:textId="77777777" w:rsidR="00E33A0A" w:rsidRPr="008B4C11" w:rsidRDefault="00E33A0A" w:rsidP="00CA66EA">
            <w:pPr>
              <w:rPr>
                <w:i/>
              </w:rPr>
            </w:pPr>
            <w:r w:rsidRPr="00A96A80">
              <w:rPr>
                <w:b/>
              </w:rPr>
              <w:t>Model 3</w:t>
            </w:r>
          </w:p>
        </w:tc>
        <w:tc>
          <w:tcPr>
            <w:tcW w:w="851" w:type="dxa"/>
          </w:tcPr>
          <w:p w14:paraId="50F766CD" w14:textId="77777777" w:rsidR="00E33A0A" w:rsidRPr="008B4C11" w:rsidRDefault="00E33A0A" w:rsidP="00CA66EA"/>
        </w:tc>
        <w:tc>
          <w:tcPr>
            <w:tcW w:w="850" w:type="dxa"/>
          </w:tcPr>
          <w:p w14:paraId="3E2FA2C9" w14:textId="77777777" w:rsidR="00E33A0A" w:rsidRPr="008B4C11" w:rsidRDefault="00E33A0A" w:rsidP="00CA66EA"/>
        </w:tc>
        <w:tc>
          <w:tcPr>
            <w:tcW w:w="2268" w:type="dxa"/>
          </w:tcPr>
          <w:p w14:paraId="4484CA77" w14:textId="77777777" w:rsidR="00E33A0A" w:rsidRPr="008B4C11" w:rsidRDefault="00E33A0A" w:rsidP="00CA66EA"/>
        </w:tc>
        <w:tc>
          <w:tcPr>
            <w:tcW w:w="1134" w:type="dxa"/>
          </w:tcPr>
          <w:p w14:paraId="35582214" w14:textId="77777777" w:rsidR="00E33A0A" w:rsidRPr="008B4C11" w:rsidRDefault="00E33A0A" w:rsidP="00CA66EA"/>
        </w:tc>
        <w:tc>
          <w:tcPr>
            <w:tcW w:w="850" w:type="dxa"/>
          </w:tcPr>
          <w:p w14:paraId="112033DB" w14:textId="77777777" w:rsidR="00E33A0A" w:rsidRPr="008B4C11" w:rsidRDefault="00E33A0A" w:rsidP="00CA66EA"/>
        </w:tc>
      </w:tr>
      <w:tr w:rsidR="00E33A0A" w:rsidRPr="008B4C11" w14:paraId="5B6DAA62" w14:textId="77777777" w:rsidTr="005C5ACF">
        <w:tc>
          <w:tcPr>
            <w:tcW w:w="1951" w:type="dxa"/>
          </w:tcPr>
          <w:p w14:paraId="04BCBEFC" w14:textId="77777777" w:rsidR="00E33A0A" w:rsidRPr="008B4C11" w:rsidRDefault="00E33A0A" w:rsidP="00CA66EA">
            <w:r>
              <w:t xml:space="preserve">Parental conflict  </w:t>
            </w:r>
          </w:p>
        </w:tc>
        <w:tc>
          <w:tcPr>
            <w:tcW w:w="851" w:type="dxa"/>
          </w:tcPr>
          <w:p w14:paraId="57F77527" w14:textId="77777777" w:rsidR="00E33A0A" w:rsidRPr="008B4C11" w:rsidRDefault="00E33A0A" w:rsidP="00CA66EA">
            <w:r>
              <w:t>1.146</w:t>
            </w:r>
          </w:p>
        </w:tc>
        <w:tc>
          <w:tcPr>
            <w:tcW w:w="850" w:type="dxa"/>
          </w:tcPr>
          <w:p w14:paraId="4B564E6E" w14:textId="77777777" w:rsidR="00E33A0A" w:rsidRPr="008B4C11" w:rsidRDefault="00E33A0A" w:rsidP="00CA66EA">
            <w:r>
              <w:t>.467</w:t>
            </w:r>
          </w:p>
        </w:tc>
        <w:tc>
          <w:tcPr>
            <w:tcW w:w="2268" w:type="dxa"/>
          </w:tcPr>
          <w:p w14:paraId="490BB611" w14:textId="7AFDE76D" w:rsidR="00E33A0A" w:rsidRPr="008B4C11" w:rsidRDefault="00E33A0A" w:rsidP="00CA66EA">
            <w:r>
              <w:t>3.144</w:t>
            </w:r>
            <w:r w:rsidR="00632F6C">
              <w:t>*</w:t>
            </w:r>
            <w:r>
              <w:t xml:space="preserve"> (1.458-6.783)</w:t>
            </w:r>
          </w:p>
        </w:tc>
        <w:tc>
          <w:tcPr>
            <w:tcW w:w="1134" w:type="dxa"/>
          </w:tcPr>
          <w:p w14:paraId="6154776D" w14:textId="77777777" w:rsidR="00E33A0A" w:rsidRPr="0041162C" w:rsidRDefault="00E33A0A" w:rsidP="00CA66EA">
            <w:r>
              <w:t>5.895</w:t>
            </w:r>
          </w:p>
        </w:tc>
        <w:tc>
          <w:tcPr>
            <w:tcW w:w="850" w:type="dxa"/>
          </w:tcPr>
          <w:p w14:paraId="007674DB" w14:textId="77777777" w:rsidR="00E33A0A" w:rsidRPr="0041162C" w:rsidRDefault="00E33A0A" w:rsidP="00CA66EA">
            <w:r w:rsidRPr="0041162C">
              <w:t>.0</w:t>
            </w:r>
            <w:r>
              <w:t>15</w:t>
            </w:r>
          </w:p>
        </w:tc>
      </w:tr>
      <w:tr w:rsidR="00E33A0A" w:rsidRPr="008B4C11" w14:paraId="32D0F772" w14:textId="77777777" w:rsidTr="005C5ACF">
        <w:tc>
          <w:tcPr>
            <w:tcW w:w="1951" w:type="dxa"/>
          </w:tcPr>
          <w:p w14:paraId="192E4D9E" w14:textId="77777777" w:rsidR="00E33A0A" w:rsidRPr="006727CE" w:rsidRDefault="00E33A0A" w:rsidP="00CA66EA">
            <w:r>
              <w:t>Model  χ</w:t>
            </w:r>
            <w:r w:rsidRPr="0004630A">
              <w:rPr>
                <w:vertAlign w:val="superscript"/>
              </w:rPr>
              <w:t>2</w:t>
            </w:r>
            <w:r>
              <w:t xml:space="preserve"> = 252</w:t>
            </w:r>
          </w:p>
        </w:tc>
        <w:tc>
          <w:tcPr>
            <w:tcW w:w="851" w:type="dxa"/>
          </w:tcPr>
          <w:p w14:paraId="20646770" w14:textId="77777777" w:rsidR="00E33A0A" w:rsidRPr="008B4C11" w:rsidRDefault="00E33A0A" w:rsidP="00CA66EA"/>
        </w:tc>
        <w:tc>
          <w:tcPr>
            <w:tcW w:w="850" w:type="dxa"/>
          </w:tcPr>
          <w:p w14:paraId="46E100A4" w14:textId="77777777" w:rsidR="00E33A0A" w:rsidRPr="008B4C11" w:rsidRDefault="00E33A0A" w:rsidP="00CA66EA"/>
        </w:tc>
        <w:tc>
          <w:tcPr>
            <w:tcW w:w="2268" w:type="dxa"/>
          </w:tcPr>
          <w:p w14:paraId="40E25BF6" w14:textId="77777777" w:rsidR="00E33A0A" w:rsidRPr="008B4C11" w:rsidRDefault="00E33A0A" w:rsidP="00CA66EA"/>
        </w:tc>
        <w:tc>
          <w:tcPr>
            <w:tcW w:w="1134" w:type="dxa"/>
          </w:tcPr>
          <w:p w14:paraId="46EEB1AD" w14:textId="77777777" w:rsidR="00E33A0A" w:rsidRPr="0041162C" w:rsidRDefault="00E33A0A" w:rsidP="00CA66EA"/>
        </w:tc>
        <w:tc>
          <w:tcPr>
            <w:tcW w:w="850" w:type="dxa"/>
          </w:tcPr>
          <w:p w14:paraId="4E23145C" w14:textId="77777777" w:rsidR="00E33A0A" w:rsidRPr="0041162C" w:rsidRDefault="00E33A0A" w:rsidP="00CA66EA"/>
        </w:tc>
      </w:tr>
      <w:tr w:rsidR="00E33A0A" w:rsidRPr="008B4C11" w14:paraId="2E2ABA4B" w14:textId="77777777" w:rsidTr="005C5ACF">
        <w:tc>
          <w:tcPr>
            <w:tcW w:w="1951" w:type="dxa"/>
          </w:tcPr>
          <w:p w14:paraId="15B1AB15" w14:textId="77777777" w:rsidR="00E33A0A" w:rsidRPr="008B4C11" w:rsidRDefault="00E33A0A" w:rsidP="00CA66EA">
            <w:r>
              <w:t>R</w:t>
            </w:r>
            <w:r w:rsidRPr="00BD1588">
              <w:rPr>
                <w:vertAlign w:val="superscript"/>
              </w:rPr>
              <w:t>2</w:t>
            </w:r>
            <w:r w:rsidRPr="006727CE">
              <w:t xml:space="preserve"> = .</w:t>
            </w:r>
            <w:r>
              <w:t>252</w:t>
            </w:r>
          </w:p>
        </w:tc>
        <w:tc>
          <w:tcPr>
            <w:tcW w:w="851" w:type="dxa"/>
          </w:tcPr>
          <w:p w14:paraId="5BFCEFDC" w14:textId="77777777" w:rsidR="00E33A0A" w:rsidRPr="003E426D" w:rsidRDefault="00E33A0A" w:rsidP="00CA66EA">
            <w:pPr>
              <w:rPr>
                <w:color w:val="FF0000"/>
              </w:rPr>
            </w:pPr>
          </w:p>
        </w:tc>
        <w:tc>
          <w:tcPr>
            <w:tcW w:w="850" w:type="dxa"/>
          </w:tcPr>
          <w:p w14:paraId="118AC3B6" w14:textId="77777777" w:rsidR="00E33A0A" w:rsidRPr="003E426D" w:rsidRDefault="00E33A0A" w:rsidP="00CA66EA">
            <w:pPr>
              <w:rPr>
                <w:color w:val="FF0000"/>
              </w:rPr>
            </w:pPr>
          </w:p>
        </w:tc>
        <w:tc>
          <w:tcPr>
            <w:tcW w:w="2268" w:type="dxa"/>
          </w:tcPr>
          <w:p w14:paraId="1382C91A" w14:textId="77777777" w:rsidR="00E33A0A" w:rsidRPr="003E426D" w:rsidRDefault="00E33A0A" w:rsidP="00CA66EA">
            <w:pPr>
              <w:rPr>
                <w:color w:val="FF0000"/>
              </w:rPr>
            </w:pPr>
          </w:p>
        </w:tc>
        <w:tc>
          <w:tcPr>
            <w:tcW w:w="1134" w:type="dxa"/>
          </w:tcPr>
          <w:p w14:paraId="1B69B5D3" w14:textId="77777777" w:rsidR="00E33A0A" w:rsidRPr="003E426D" w:rsidRDefault="00E33A0A" w:rsidP="00CA66EA">
            <w:pPr>
              <w:rPr>
                <w:color w:val="FF0000"/>
              </w:rPr>
            </w:pPr>
          </w:p>
        </w:tc>
        <w:tc>
          <w:tcPr>
            <w:tcW w:w="850" w:type="dxa"/>
          </w:tcPr>
          <w:p w14:paraId="41712F27" w14:textId="77777777" w:rsidR="00E33A0A" w:rsidRPr="003E426D" w:rsidRDefault="00E33A0A" w:rsidP="00CA66EA">
            <w:pPr>
              <w:rPr>
                <w:color w:val="FF0000"/>
                <w:sz w:val="22"/>
                <w:szCs w:val="22"/>
              </w:rPr>
            </w:pPr>
          </w:p>
        </w:tc>
      </w:tr>
    </w:tbl>
    <w:p w14:paraId="3B7C5CB7" w14:textId="333CD8C0" w:rsidR="00E33A0A" w:rsidRPr="00B704A8" w:rsidRDefault="005E1EC0" w:rsidP="00E33A0A">
      <w:pPr>
        <w:rPr>
          <w:b/>
          <w:lang w:val="en-GB"/>
        </w:rPr>
      </w:pPr>
      <w:r>
        <w:rPr>
          <w:i/>
          <w:sz w:val="20"/>
          <w:szCs w:val="20"/>
        </w:rPr>
        <w:t>*</w:t>
      </w:r>
      <w:r w:rsidRPr="00E71BEB">
        <w:rPr>
          <w:i/>
          <w:sz w:val="20"/>
          <w:szCs w:val="20"/>
        </w:rPr>
        <w:t>p</w:t>
      </w:r>
      <w:r w:rsidRPr="00E71BEB">
        <w:rPr>
          <w:sz w:val="20"/>
          <w:szCs w:val="20"/>
        </w:rPr>
        <w:t xml:space="preserve"> &lt; .05</w:t>
      </w:r>
      <w:r>
        <w:rPr>
          <w:sz w:val="20"/>
          <w:szCs w:val="20"/>
        </w:rPr>
        <w:t>. ***</w:t>
      </w:r>
      <w:r w:rsidRPr="00E71BEB">
        <w:rPr>
          <w:i/>
          <w:sz w:val="20"/>
          <w:szCs w:val="20"/>
        </w:rPr>
        <w:t>p</w:t>
      </w:r>
      <w:r w:rsidRPr="00E71BEB">
        <w:rPr>
          <w:sz w:val="20"/>
          <w:szCs w:val="20"/>
        </w:rPr>
        <w:t xml:space="preserve"> &lt; .05</w:t>
      </w:r>
      <w:r>
        <w:rPr>
          <w:b/>
          <w:sz w:val="20"/>
          <w:szCs w:val="20"/>
        </w:rPr>
        <w:t>,</w:t>
      </w:r>
      <w:r w:rsidR="00E33A0A" w:rsidRPr="00FD2272">
        <w:rPr>
          <w:b/>
          <w:lang w:val="en-GB"/>
        </w:rPr>
        <w:t xml:space="preserve"> </w:t>
      </w:r>
      <w:r w:rsidR="00E33A0A" w:rsidRPr="005E1EC0">
        <w:rPr>
          <w:sz w:val="20"/>
          <w:szCs w:val="20"/>
          <w:lang w:val="en-GB"/>
        </w:rPr>
        <w:t xml:space="preserve">(one-tailed, based on confidence interval); </w:t>
      </w:r>
      <w:r w:rsidR="00E33A0A" w:rsidRPr="005E1EC0">
        <w:rPr>
          <w:i/>
          <w:sz w:val="20"/>
          <w:szCs w:val="20"/>
          <w:lang w:val="en-GB"/>
        </w:rPr>
        <w:t>N</w:t>
      </w:r>
      <w:r w:rsidR="00E33A0A" w:rsidRPr="005E1EC0">
        <w:rPr>
          <w:sz w:val="20"/>
          <w:szCs w:val="20"/>
          <w:lang w:val="en-GB"/>
        </w:rPr>
        <w:t xml:space="preserve"> = 178</w:t>
      </w:r>
      <w:r w:rsidR="00E33A0A" w:rsidRPr="00FD2272">
        <w:rPr>
          <w:b/>
          <w:lang w:val="en-GB"/>
        </w:rPr>
        <w:t xml:space="preserve"> </w:t>
      </w:r>
    </w:p>
    <w:sectPr w:rsidR="00E33A0A" w:rsidRPr="00B704A8" w:rsidSect="006F6589">
      <w:headerReference w:type="default" r:id="rId15"/>
      <w:footerReference w:type="even" r:id="rId16"/>
      <w:footerReference w:type="default" r:id="rId17"/>
      <w:pgSz w:w="11900" w:h="16840"/>
      <w:pgMar w:top="1440" w:right="2126" w:bottom="1440" w:left="18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29676" w14:textId="77777777" w:rsidR="00485A26" w:rsidRDefault="00485A26" w:rsidP="001014F7">
      <w:pPr>
        <w:spacing w:after="0"/>
      </w:pPr>
      <w:r>
        <w:separator/>
      </w:r>
    </w:p>
  </w:endnote>
  <w:endnote w:type="continuationSeparator" w:id="0">
    <w:p w14:paraId="31D22F01" w14:textId="77777777" w:rsidR="00485A26" w:rsidRDefault="00485A26" w:rsidP="001014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73AC" w14:textId="77777777" w:rsidR="00FE75F6" w:rsidRDefault="00FE75F6" w:rsidP="007265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9B3A53" w14:textId="77777777" w:rsidR="00FE75F6" w:rsidRDefault="00FE75F6" w:rsidP="001014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777A3" w14:textId="77777777" w:rsidR="00FE75F6" w:rsidRDefault="00FE75F6" w:rsidP="007265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1502C0" w14:textId="0B8B802C" w:rsidR="00FE75F6" w:rsidRDefault="00FE75F6" w:rsidP="001014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774CD" w14:textId="77777777" w:rsidR="00485A26" w:rsidRDefault="00485A26" w:rsidP="001014F7">
      <w:pPr>
        <w:spacing w:after="0"/>
      </w:pPr>
      <w:r>
        <w:separator/>
      </w:r>
    </w:p>
  </w:footnote>
  <w:footnote w:type="continuationSeparator" w:id="0">
    <w:p w14:paraId="08AEA425" w14:textId="77777777" w:rsidR="00485A26" w:rsidRDefault="00485A26" w:rsidP="001014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B64D" w14:textId="6CDFB00B" w:rsidR="00FE75F6" w:rsidRDefault="00FE75F6">
    <w:pPr>
      <w:pStyle w:val="Header"/>
    </w:pPr>
    <w:r>
      <w:t>JUVENILE SEXUAL VIOLENCE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830B7"/>
    <w:multiLevelType w:val="hybridMultilevel"/>
    <w:tmpl w:val="A96E654C"/>
    <w:lvl w:ilvl="0" w:tplc="7DB2B33C">
      <w:start w:val="1"/>
      <w:numFmt w:val="bullet"/>
      <w:lvlText w:val=""/>
      <w:lvlJc w:val="left"/>
      <w:pPr>
        <w:tabs>
          <w:tab w:val="num" w:pos="720"/>
        </w:tabs>
        <w:ind w:left="720" w:hanging="360"/>
      </w:pPr>
      <w:rPr>
        <w:rFonts w:ascii="Wingdings" w:hAnsi="Wingdings" w:hint="default"/>
      </w:rPr>
    </w:lvl>
    <w:lvl w:ilvl="1" w:tplc="8C94AE98" w:tentative="1">
      <w:start w:val="1"/>
      <w:numFmt w:val="bullet"/>
      <w:lvlText w:val=""/>
      <w:lvlJc w:val="left"/>
      <w:pPr>
        <w:tabs>
          <w:tab w:val="num" w:pos="1440"/>
        </w:tabs>
        <w:ind w:left="1440" w:hanging="360"/>
      </w:pPr>
      <w:rPr>
        <w:rFonts w:ascii="Wingdings" w:hAnsi="Wingdings" w:hint="default"/>
      </w:rPr>
    </w:lvl>
    <w:lvl w:ilvl="2" w:tplc="9098BF14" w:tentative="1">
      <w:start w:val="1"/>
      <w:numFmt w:val="bullet"/>
      <w:lvlText w:val=""/>
      <w:lvlJc w:val="left"/>
      <w:pPr>
        <w:tabs>
          <w:tab w:val="num" w:pos="2160"/>
        </w:tabs>
        <w:ind w:left="2160" w:hanging="360"/>
      </w:pPr>
      <w:rPr>
        <w:rFonts w:ascii="Wingdings" w:hAnsi="Wingdings" w:hint="default"/>
      </w:rPr>
    </w:lvl>
    <w:lvl w:ilvl="3" w:tplc="0D062398" w:tentative="1">
      <w:start w:val="1"/>
      <w:numFmt w:val="bullet"/>
      <w:lvlText w:val=""/>
      <w:lvlJc w:val="left"/>
      <w:pPr>
        <w:tabs>
          <w:tab w:val="num" w:pos="2880"/>
        </w:tabs>
        <w:ind w:left="2880" w:hanging="360"/>
      </w:pPr>
      <w:rPr>
        <w:rFonts w:ascii="Wingdings" w:hAnsi="Wingdings" w:hint="default"/>
      </w:rPr>
    </w:lvl>
    <w:lvl w:ilvl="4" w:tplc="C0E80378" w:tentative="1">
      <w:start w:val="1"/>
      <w:numFmt w:val="bullet"/>
      <w:lvlText w:val=""/>
      <w:lvlJc w:val="left"/>
      <w:pPr>
        <w:tabs>
          <w:tab w:val="num" w:pos="3600"/>
        </w:tabs>
        <w:ind w:left="3600" w:hanging="360"/>
      </w:pPr>
      <w:rPr>
        <w:rFonts w:ascii="Wingdings" w:hAnsi="Wingdings" w:hint="default"/>
      </w:rPr>
    </w:lvl>
    <w:lvl w:ilvl="5" w:tplc="49DE31A2" w:tentative="1">
      <w:start w:val="1"/>
      <w:numFmt w:val="bullet"/>
      <w:lvlText w:val=""/>
      <w:lvlJc w:val="left"/>
      <w:pPr>
        <w:tabs>
          <w:tab w:val="num" w:pos="4320"/>
        </w:tabs>
        <w:ind w:left="4320" w:hanging="360"/>
      </w:pPr>
      <w:rPr>
        <w:rFonts w:ascii="Wingdings" w:hAnsi="Wingdings" w:hint="default"/>
      </w:rPr>
    </w:lvl>
    <w:lvl w:ilvl="6" w:tplc="94169704" w:tentative="1">
      <w:start w:val="1"/>
      <w:numFmt w:val="bullet"/>
      <w:lvlText w:val=""/>
      <w:lvlJc w:val="left"/>
      <w:pPr>
        <w:tabs>
          <w:tab w:val="num" w:pos="5040"/>
        </w:tabs>
        <w:ind w:left="5040" w:hanging="360"/>
      </w:pPr>
      <w:rPr>
        <w:rFonts w:ascii="Wingdings" w:hAnsi="Wingdings" w:hint="default"/>
      </w:rPr>
    </w:lvl>
    <w:lvl w:ilvl="7" w:tplc="23387132" w:tentative="1">
      <w:start w:val="1"/>
      <w:numFmt w:val="bullet"/>
      <w:lvlText w:val=""/>
      <w:lvlJc w:val="left"/>
      <w:pPr>
        <w:tabs>
          <w:tab w:val="num" w:pos="5760"/>
        </w:tabs>
        <w:ind w:left="5760" w:hanging="360"/>
      </w:pPr>
      <w:rPr>
        <w:rFonts w:ascii="Wingdings" w:hAnsi="Wingdings" w:hint="default"/>
      </w:rPr>
    </w:lvl>
    <w:lvl w:ilvl="8" w:tplc="2CBCA18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C3FCF"/>
    <w:multiLevelType w:val="multilevel"/>
    <w:tmpl w:val="3686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12C"/>
    <w:rsid w:val="0000049A"/>
    <w:rsid w:val="00000683"/>
    <w:rsid w:val="00000C64"/>
    <w:rsid w:val="00000ECE"/>
    <w:rsid w:val="0000104F"/>
    <w:rsid w:val="00001247"/>
    <w:rsid w:val="0000198E"/>
    <w:rsid w:val="00001BA0"/>
    <w:rsid w:val="0000215F"/>
    <w:rsid w:val="000022F8"/>
    <w:rsid w:val="00002532"/>
    <w:rsid w:val="00002989"/>
    <w:rsid w:val="00002B7E"/>
    <w:rsid w:val="00002C4B"/>
    <w:rsid w:val="00002EEB"/>
    <w:rsid w:val="00002F04"/>
    <w:rsid w:val="000038D6"/>
    <w:rsid w:val="00003D1C"/>
    <w:rsid w:val="000047FB"/>
    <w:rsid w:val="000048F1"/>
    <w:rsid w:val="00004C2D"/>
    <w:rsid w:val="00005274"/>
    <w:rsid w:val="000056AC"/>
    <w:rsid w:val="00005B03"/>
    <w:rsid w:val="000060AE"/>
    <w:rsid w:val="00006778"/>
    <w:rsid w:val="000068C7"/>
    <w:rsid w:val="00006D4A"/>
    <w:rsid w:val="00006FCE"/>
    <w:rsid w:val="000071C4"/>
    <w:rsid w:val="00007B72"/>
    <w:rsid w:val="0001018E"/>
    <w:rsid w:val="00010798"/>
    <w:rsid w:val="00011874"/>
    <w:rsid w:val="00011A5F"/>
    <w:rsid w:val="0001229E"/>
    <w:rsid w:val="0001242C"/>
    <w:rsid w:val="00012CA8"/>
    <w:rsid w:val="000131E4"/>
    <w:rsid w:val="00013691"/>
    <w:rsid w:val="00013840"/>
    <w:rsid w:val="00014011"/>
    <w:rsid w:val="0001445A"/>
    <w:rsid w:val="00014460"/>
    <w:rsid w:val="00014629"/>
    <w:rsid w:val="00014968"/>
    <w:rsid w:val="00014A2A"/>
    <w:rsid w:val="00014F75"/>
    <w:rsid w:val="000153F7"/>
    <w:rsid w:val="00015D96"/>
    <w:rsid w:val="0001609C"/>
    <w:rsid w:val="0001768B"/>
    <w:rsid w:val="0002025A"/>
    <w:rsid w:val="00020DA8"/>
    <w:rsid w:val="00020FB9"/>
    <w:rsid w:val="00021977"/>
    <w:rsid w:val="00021AA5"/>
    <w:rsid w:val="00021B11"/>
    <w:rsid w:val="00021C80"/>
    <w:rsid w:val="0002395C"/>
    <w:rsid w:val="00023CA8"/>
    <w:rsid w:val="00024216"/>
    <w:rsid w:val="000243E5"/>
    <w:rsid w:val="0002455D"/>
    <w:rsid w:val="00025354"/>
    <w:rsid w:val="000254D4"/>
    <w:rsid w:val="0002575B"/>
    <w:rsid w:val="00026350"/>
    <w:rsid w:val="000266FC"/>
    <w:rsid w:val="0002756E"/>
    <w:rsid w:val="00027AC0"/>
    <w:rsid w:val="00027B50"/>
    <w:rsid w:val="00027BC5"/>
    <w:rsid w:val="00027D9A"/>
    <w:rsid w:val="00027F93"/>
    <w:rsid w:val="00030147"/>
    <w:rsid w:val="00030363"/>
    <w:rsid w:val="00030D82"/>
    <w:rsid w:val="00031565"/>
    <w:rsid w:val="0003177B"/>
    <w:rsid w:val="00031D2C"/>
    <w:rsid w:val="00032325"/>
    <w:rsid w:val="000323D3"/>
    <w:rsid w:val="000330C5"/>
    <w:rsid w:val="00033134"/>
    <w:rsid w:val="000336F6"/>
    <w:rsid w:val="00033E16"/>
    <w:rsid w:val="000340C9"/>
    <w:rsid w:val="000341A8"/>
    <w:rsid w:val="000342FD"/>
    <w:rsid w:val="0003442B"/>
    <w:rsid w:val="000344E0"/>
    <w:rsid w:val="000346E5"/>
    <w:rsid w:val="00034A48"/>
    <w:rsid w:val="00034A8A"/>
    <w:rsid w:val="00034C0B"/>
    <w:rsid w:val="00034C64"/>
    <w:rsid w:val="00035646"/>
    <w:rsid w:val="00035AA4"/>
    <w:rsid w:val="00035EAA"/>
    <w:rsid w:val="0003651F"/>
    <w:rsid w:val="00036CF5"/>
    <w:rsid w:val="00036FBF"/>
    <w:rsid w:val="00037990"/>
    <w:rsid w:val="00037F2D"/>
    <w:rsid w:val="0004056F"/>
    <w:rsid w:val="000412AA"/>
    <w:rsid w:val="000413D9"/>
    <w:rsid w:val="0004196C"/>
    <w:rsid w:val="00041FF9"/>
    <w:rsid w:val="00042901"/>
    <w:rsid w:val="00043474"/>
    <w:rsid w:val="000443B1"/>
    <w:rsid w:val="0004453C"/>
    <w:rsid w:val="00044A1E"/>
    <w:rsid w:val="00044A67"/>
    <w:rsid w:val="00044D16"/>
    <w:rsid w:val="00044EAA"/>
    <w:rsid w:val="00044F97"/>
    <w:rsid w:val="000452EE"/>
    <w:rsid w:val="00045D37"/>
    <w:rsid w:val="00045EB4"/>
    <w:rsid w:val="000464B2"/>
    <w:rsid w:val="00046FF1"/>
    <w:rsid w:val="00046FFD"/>
    <w:rsid w:val="000479B3"/>
    <w:rsid w:val="00047BE1"/>
    <w:rsid w:val="00051324"/>
    <w:rsid w:val="0005142A"/>
    <w:rsid w:val="00051735"/>
    <w:rsid w:val="000518A9"/>
    <w:rsid w:val="00051F4D"/>
    <w:rsid w:val="00053D28"/>
    <w:rsid w:val="00053DBF"/>
    <w:rsid w:val="00054672"/>
    <w:rsid w:val="00054863"/>
    <w:rsid w:val="00054A03"/>
    <w:rsid w:val="00054AC8"/>
    <w:rsid w:val="0005585B"/>
    <w:rsid w:val="000559A7"/>
    <w:rsid w:val="00055CAB"/>
    <w:rsid w:val="00055D36"/>
    <w:rsid w:val="00055D5F"/>
    <w:rsid w:val="00056218"/>
    <w:rsid w:val="00056BB8"/>
    <w:rsid w:val="00057227"/>
    <w:rsid w:val="00057298"/>
    <w:rsid w:val="00060B79"/>
    <w:rsid w:val="00060D2A"/>
    <w:rsid w:val="0006153C"/>
    <w:rsid w:val="00062BCD"/>
    <w:rsid w:val="00062C46"/>
    <w:rsid w:val="00062E3E"/>
    <w:rsid w:val="00063027"/>
    <w:rsid w:val="00063B10"/>
    <w:rsid w:val="00064177"/>
    <w:rsid w:val="000643E5"/>
    <w:rsid w:val="000645E4"/>
    <w:rsid w:val="000648F3"/>
    <w:rsid w:val="00064CA5"/>
    <w:rsid w:val="00064EA6"/>
    <w:rsid w:val="00065061"/>
    <w:rsid w:val="00065130"/>
    <w:rsid w:val="00065307"/>
    <w:rsid w:val="00065578"/>
    <w:rsid w:val="00065C55"/>
    <w:rsid w:val="00065DE1"/>
    <w:rsid w:val="00066627"/>
    <w:rsid w:val="00066AFA"/>
    <w:rsid w:val="00066CBB"/>
    <w:rsid w:val="00066F39"/>
    <w:rsid w:val="00067146"/>
    <w:rsid w:val="00067965"/>
    <w:rsid w:val="00067F43"/>
    <w:rsid w:val="00070FC0"/>
    <w:rsid w:val="00071A52"/>
    <w:rsid w:val="0007267F"/>
    <w:rsid w:val="0007284D"/>
    <w:rsid w:val="00072CAE"/>
    <w:rsid w:val="0007305D"/>
    <w:rsid w:val="00073096"/>
    <w:rsid w:val="00073097"/>
    <w:rsid w:val="00073146"/>
    <w:rsid w:val="000732BD"/>
    <w:rsid w:val="0007445A"/>
    <w:rsid w:val="00074783"/>
    <w:rsid w:val="0007482F"/>
    <w:rsid w:val="000748B7"/>
    <w:rsid w:val="00074CF7"/>
    <w:rsid w:val="00074F78"/>
    <w:rsid w:val="00075CC1"/>
    <w:rsid w:val="00076186"/>
    <w:rsid w:val="00076664"/>
    <w:rsid w:val="000768E4"/>
    <w:rsid w:val="00076C47"/>
    <w:rsid w:val="00076E3B"/>
    <w:rsid w:val="000775A0"/>
    <w:rsid w:val="0007762F"/>
    <w:rsid w:val="00077AD6"/>
    <w:rsid w:val="00080CC4"/>
    <w:rsid w:val="00080F07"/>
    <w:rsid w:val="0008125A"/>
    <w:rsid w:val="000816E5"/>
    <w:rsid w:val="000819C3"/>
    <w:rsid w:val="00081A9C"/>
    <w:rsid w:val="00081CC5"/>
    <w:rsid w:val="000820ED"/>
    <w:rsid w:val="0008228D"/>
    <w:rsid w:val="000825C8"/>
    <w:rsid w:val="00082CB5"/>
    <w:rsid w:val="00082F87"/>
    <w:rsid w:val="00083197"/>
    <w:rsid w:val="0008349E"/>
    <w:rsid w:val="000834D0"/>
    <w:rsid w:val="00083519"/>
    <w:rsid w:val="000836E0"/>
    <w:rsid w:val="000838FE"/>
    <w:rsid w:val="0008424A"/>
    <w:rsid w:val="00084265"/>
    <w:rsid w:val="000847D3"/>
    <w:rsid w:val="000847EC"/>
    <w:rsid w:val="00085785"/>
    <w:rsid w:val="00085DDC"/>
    <w:rsid w:val="000860E7"/>
    <w:rsid w:val="00086463"/>
    <w:rsid w:val="00086568"/>
    <w:rsid w:val="000868AB"/>
    <w:rsid w:val="0008699F"/>
    <w:rsid w:val="00086B61"/>
    <w:rsid w:val="00086DE3"/>
    <w:rsid w:val="00086FC3"/>
    <w:rsid w:val="00087115"/>
    <w:rsid w:val="000873D4"/>
    <w:rsid w:val="000878FB"/>
    <w:rsid w:val="00090222"/>
    <w:rsid w:val="000903E6"/>
    <w:rsid w:val="00091BB4"/>
    <w:rsid w:val="00092505"/>
    <w:rsid w:val="00092BAF"/>
    <w:rsid w:val="00093495"/>
    <w:rsid w:val="00093A17"/>
    <w:rsid w:val="00094282"/>
    <w:rsid w:val="00094534"/>
    <w:rsid w:val="0009454F"/>
    <w:rsid w:val="000948C1"/>
    <w:rsid w:val="00094A36"/>
    <w:rsid w:val="00094CAE"/>
    <w:rsid w:val="00094CFE"/>
    <w:rsid w:val="00094E35"/>
    <w:rsid w:val="00095066"/>
    <w:rsid w:val="000951FB"/>
    <w:rsid w:val="0009536B"/>
    <w:rsid w:val="00095951"/>
    <w:rsid w:val="000959DB"/>
    <w:rsid w:val="00095EC9"/>
    <w:rsid w:val="0009636E"/>
    <w:rsid w:val="00096573"/>
    <w:rsid w:val="0009704F"/>
    <w:rsid w:val="00097D55"/>
    <w:rsid w:val="00097F08"/>
    <w:rsid w:val="00097F30"/>
    <w:rsid w:val="000A071F"/>
    <w:rsid w:val="000A0BF3"/>
    <w:rsid w:val="000A0D13"/>
    <w:rsid w:val="000A0E00"/>
    <w:rsid w:val="000A14B7"/>
    <w:rsid w:val="000A1698"/>
    <w:rsid w:val="000A1C9D"/>
    <w:rsid w:val="000A1EEC"/>
    <w:rsid w:val="000A2339"/>
    <w:rsid w:val="000A2549"/>
    <w:rsid w:val="000A2EC1"/>
    <w:rsid w:val="000A479B"/>
    <w:rsid w:val="000A4A3A"/>
    <w:rsid w:val="000A5549"/>
    <w:rsid w:val="000A575F"/>
    <w:rsid w:val="000A5F7F"/>
    <w:rsid w:val="000A63C7"/>
    <w:rsid w:val="000A6C6F"/>
    <w:rsid w:val="000A6D27"/>
    <w:rsid w:val="000A6E5C"/>
    <w:rsid w:val="000A73E2"/>
    <w:rsid w:val="000A772C"/>
    <w:rsid w:val="000A793C"/>
    <w:rsid w:val="000A7BAA"/>
    <w:rsid w:val="000A7DBF"/>
    <w:rsid w:val="000B04C2"/>
    <w:rsid w:val="000B05DB"/>
    <w:rsid w:val="000B0CFF"/>
    <w:rsid w:val="000B1041"/>
    <w:rsid w:val="000B107D"/>
    <w:rsid w:val="000B1775"/>
    <w:rsid w:val="000B199F"/>
    <w:rsid w:val="000B2261"/>
    <w:rsid w:val="000B2A40"/>
    <w:rsid w:val="000B2BCA"/>
    <w:rsid w:val="000B2D18"/>
    <w:rsid w:val="000B2FF2"/>
    <w:rsid w:val="000B3ABB"/>
    <w:rsid w:val="000B3B7D"/>
    <w:rsid w:val="000B439A"/>
    <w:rsid w:val="000B484C"/>
    <w:rsid w:val="000B4869"/>
    <w:rsid w:val="000B4D77"/>
    <w:rsid w:val="000B5951"/>
    <w:rsid w:val="000B5CBA"/>
    <w:rsid w:val="000B6960"/>
    <w:rsid w:val="000B6CE7"/>
    <w:rsid w:val="000B701A"/>
    <w:rsid w:val="000B750D"/>
    <w:rsid w:val="000B76D4"/>
    <w:rsid w:val="000B7ED9"/>
    <w:rsid w:val="000C0423"/>
    <w:rsid w:val="000C0BED"/>
    <w:rsid w:val="000C1175"/>
    <w:rsid w:val="000C1966"/>
    <w:rsid w:val="000C1A80"/>
    <w:rsid w:val="000C1B82"/>
    <w:rsid w:val="000C1D50"/>
    <w:rsid w:val="000C1E05"/>
    <w:rsid w:val="000C20D4"/>
    <w:rsid w:val="000C24DE"/>
    <w:rsid w:val="000C2AEF"/>
    <w:rsid w:val="000C305E"/>
    <w:rsid w:val="000C336A"/>
    <w:rsid w:val="000C3D51"/>
    <w:rsid w:val="000C4323"/>
    <w:rsid w:val="000C5D88"/>
    <w:rsid w:val="000C6DBB"/>
    <w:rsid w:val="000C75E3"/>
    <w:rsid w:val="000C7787"/>
    <w:rsid w:val="000C7C40"/>
    <w:rsid w:val="000C7C9C"/>
    <w:rsid w:val="000D0045"/>
    <w:rsid w:val="000D0146"/>
    <w:rsid w:val="000D0715"/>
    <w:rsid w:val="000D0B9A"/>
    <w:rsid w:val="000D13E3"/>
    <w:rsid w:val="000D14AF"/>
    <w:rsid w:val="000D153A"/>
    <w:rsid w:val="000D18D6"/>
    <w:rsid w:val="000D19ED"/>
    <w:rsid w:val="000D1B57"/>
    <w:rsid w:val="000D1D3A"/>
    <w:rsid w:val="000D1FF3"/>
    <w:rsid w:val="000D1FFD"/>
    <w:rsid w:val="000D228E"/>
    <w:rsid w:val="000D24D6"/>
    <w:rsid w:val="000D278E"/>
    <w:rsid w:val="000D27B9"/>
    <w:rsid w:val="000D2EE8"/>
    <w:rsid w:val="000D2F75"/>
    <w:rsid w:val="000D321A"/>
    <w:rsid w:val="000D3431"/>
    <w:rsid w:val="000D358C"/>
    <w:rsid w:val="000D35C6"/>
    <w:rsid w:val="000D3856"/>
    <w:rsid w:val="000D39B8"/>
    <w:rsid w:val="000D3B00"/>
    <w:rsid w:val="000D486B"/>
    <w:rsid w:val="000D5356"/>
    <w:rsid w:val="000D5432"/>
    <w:rsid w:val="000D5472"/>
    <w:rsid w:val="000D55A0"/>
    <w:rsid w:val="000D58C1"/>
    <w:rsid w:val="000D5CB3"/>
    <w:rsid w:val="000D5CE3"/>
    <w:rsid w:val="000D5D2F"/>
    <w:rsid w:val="000D5DB1"/>
    <w:rsid w:val="000D6452"/>
    <w:rsid w:val="000D7518"/>
    <w:rsid w:val="000D78E2"/>
    <w:rsid w:val="000E0097"/>
    <w:rsid w:val="000E00CC"/>
    <w:rsid w:val="000E030A"/>
    <w:rsid w:val="000E0331"/>
    <w:rsid w:val="000E0B61"/>
    <w:rsid w:val="000E0C7F"/>
    <w:rsid w:val="000E0F1E"/>
    <w:rsid w:val="000E1045"/>
    <w:rsid w:val="000E123E"/>
    <w:rsid w:val="000E1591"/>
    <w:rsid w:val="000E1790"/>
    <w:rsid w:val="000E19B5"/>
    <w:rsid w:val="000E19B8"/>
    <w:rsid w:val="000E219B"/>
    <w:rsid w:val="000E2824"/>
    <w:rsid w:val="000E29DC"/>
    <w:rsid w:val="000E3112"/>
    <w:rsid w:val="000E357A"/>
    <w:rsid w:val="000E35F5"/>
    <w:rsid w:val="000E39E2"/>
    <w:rsid w:val="000E4E4A"/>
    <w:rsid w:val="000E63FA"/>
    <w:rsid w:val="000E72F0"/>
    <w:rsid w:val="000F18C2"/>
    <w:rsid w:val="000F20A7"/>
    <w:rsid w:val="000F214B"/>
    <w:rsid w:val="000F2DF0"/>
    <w:rsid w:val="000F414E"/>
    <w:rsid w:val="000F417F"/>
    <w:rsid w:val="000F44DD"/>
    <w:rsid w:val="000F46D4"/>
    <w:rsid w:val="000F4A04"/>
    <w:rsid w:val="000F4E54"/>
    <w:rsid w:val="000F5461"/>
    <w:rsid w:val="000F55A2"/>
    <w:rsid w:val="000F5B98"/>
    <w:rsid w:val="000F6349"/>
    <w:rsid w:val="000F6A39"/>
    <w:rsid w:val="000F769F"/>
    <w:rsid w:val="000F76E3"/>
    <w:rsid w:val="000F7935"/>
    <w:rsid w:val="000F7974"/>
    <w:rsid w:val="000F7BBC"/>
    <w:rsid w:val="001002E9"/>
    <w:rsid w:val="00100941"/>
    <w:rsid w:val="00100F94"/>
    <w:rsid w:val="00101015"/>
    <w:rsid w:val="00101129"/>
    <w:rsid w:val="001014F7"/>
    <w:rsid w:val="00101505"/>
    <w:rsid w:val="001017D0"/>
    <w:rsid w:val="00101FE7"/>
    <w:rsid w:val="00102027"/>
    <w:rsid w:val="00102274"/>
    <w:rsid w:val="00102879"/>
    <w:rsid w:val="00103268"/>
    <w:rsid w:val="001044E6"/>
    <w:rsid w:val="0010521E"/>
    <w:rsid w:val="00105261"/>
    <w:rsid w:val="0010549D"/>
    <w:rsid w:val="001057F1"/>
    <w:rsid w:val="00105C62"/>
    <w:rsid w:val="0010608D"/>
    <w:rsid w:val="0010639E"/>
    <w:rsid w:val="00106D8A"/>
    <w:rsid w:val="0010741D"/>
    <w:rsid w:val="00107451"/>
    <w:rsid w:val="00110639"/>
    <w:rsid w:val="001108D9"/>
    <w:rsid w:val="00110AAE"/>
    <w:rsid w:val="00110E02"/>
    <w:rsid w:val="00111473"/>
    <w:rsid w:val="0011149F"/>
    <w:rsid w:val="00111879"/>
    <w:rsid w:val="00112003"/>
    <w:rsid w:val="001125BA"/>
    <w:rsid w:val="001126DB"/>
    <w:rsid w:val="001128B5"/>
    <w:rsid w:val="00112B5A"/>
    <w:rsid w:val="0011321F"/>
    <w:rsid w:val="00113564"/>
    <w:rsid w:val="001135CE"/>
    <w:rsid w:val="00113EE2"/>
    <w:rsid w:val="00114062"/>
    <w:rsid w:val="0011421F"/>
    <w:rsid w:val="00114801"/>
    <w:rsid w:val="00114F95"/>
    <w:rsid w:val="00115380"/>
    <w:rsid w:val="00115711"/>
    <w:rsid w:val="0011586A"/>
    <w:rsid w:val="001162F7"/>
    <w:rsid w:val="00116A52"/>
    <w:rsid w:val="00116D86"/>
    <w:rsid w:val="0011754E"/>
    <w:rsid w:val="00120A23"/>
    <w:rsid w:val="00120FEF"/>
    <w:rsid w:val="00121742"/>
    <w:rsid w:val="00121CE5"/>
    <w:rsid w:val="00121F46"/>
    <w:rsid w:val="0012251C"/>
    <w:rsid w:val="00122823"/>
    <w:rsid w:val="00123217"/>
    <w:rsid w:val="0012345C"/>
    <w:rsid w:val="00123540"/>
    <w:rsid w:val="0012385E"/>
    <w:rsid w:val="00123A6E"/>
    <w:rsid w:val="00123AC6"/>
    <w:rsid w:val="00123F34"/>
    <w:rsid w:val="001241B2"/>
    <w:rsid w:val="001243A9"/>
    <w:rsid w:val="00124D9F"/>
    <w:rsid w:val="001252B0"/>
    <w:rsid w:val="00125591"/>
    <w:rsid w:val="001255D5"/>
    <w:rsid w:val="00125806"/>
    <w:rsid w:val="00126B9D"/>
    <w:rsid w:val="00127246"/>
    <w:rsid w:val="00127416"/>
    <w:rsid w:val="00127465"/>
    <w:rsid w:val="001278FA"/>
    <w:rsid w:val="00127B0B"/>
    <w:rsid w:val="00127F24"/>
    <w:rsid w:val="00127FEE"/>
    <w:rsid w:val="00130479"/>
    <w:rsid w:val="00131265"/>
    <w:rsid w:val="0013148B"/>
    <w:rsid w:val="001314C2"/>
    <w:rsid w:val="00131E9B"/>
    <w:rsid w:val="0013227C"/>
    <w:rsid w:val="00132290"/>
    <w:rsid w:val="001322E5"/>
    <w:rsid w:val="00132467"/>
    <w:rsid w:val="001328B3"/>
    <w:rsid w:val="00132EEB"/>
    <w:rsid w:val="00133EF1"/>
    <w:rsid w:val="0013564B"/>
    <w:rsid w:val="0013574A"/>
    <w:rsid w:val="00135A29"/>
    <w:rsid w:val="00135A6B"/>
    <w:rsid w:val="00135BFF"/>
    <w:rsid w:val="00137106"/>
    <w:rsid w:val="001375AE"/>
    <w:rsid w:val="00137AE9"/>
    <w:rsid w:val="00137FBD"/>
    <w:rsid w:val="001409EA"/>
    <w:rsid w:val="00140FF8"/>
    <w:rsid w:val="001412C6"/>
    <w:rsid w:val="001415A3"/>
    <w:rsid w:val="0014212D"/>
    <w:rsid w:val="00142956"/>
    <w:rsid w:val="00142EFB"/>
    <w:rsid w:val="0014392E"/>
    <w:rsid w:val="001439DF"/>
    <w:rsid w:val="00143B29"/>
    <w:rsid w:val="00144690"/>
    <w:rsid w:val="00144DA9"/>
    <w:rsid w:val="0014537C"/>
    <w:rsid w:val="00145443"/>
    <w:rsid w:val="001456E7"/>
    <w:rsid w:val="00145C3E"/>
    <w:rsid w:val="00145FB5"/>
    <w:rsid w:val="0014622A"/>
    <w:rsid w:val="00146319"/>
    <w:rsid w:val="00146BC9"/>
    <w:rsid w:val="00146C09"/>
    <w:rsid w:val="00147D66"/>
    <w:rsid w:val="00147F95"/>
    <w:rsid w:val="0015000B"/>
    <w:rsid w:val="00150310"/>
    <w:rsid w:val="00150B6C"/>
    <w:rsid w:val="00150D9F"/>
    <w:rsid w:val="00150E13"/>
    <w:rsid w:val="00151622"/>
    <w:rsid w:val="001522EA"/>
    <w:rsid w:val="001529E9"/>
    <w:rsid w:val="00152FB9"/>
    <w:rsid w:val="00153123"/>
    <w:rsid w:val="0015330D"/>
    <w:rsid w:val="0015408D"/>
    <w:rsid w:val="00154452"/>
    <w:rsid w:val="00154CF0"/>
    <w:rsid w:val="001550D4"/>
    <w:rsid w:val="001550E5"/>
    <w:rsid w:val="001555F9"/>
    <w:rsid w:val="00155906"/>
    <w:rsid w:val="00155A44"/>
    <w:rsid w:val="00155B91"/>
    <w:rsid w:val="00155C80"/>
    <w:rsid w:val="00155D06"/>
    <w:rsid w:val="00155EA1"/>
    <w:rsid w:val="0015609C"/>
    <w:rsid w:val="0015628A"/>
    <w:rsid w:val="0015635C"/>
    <w:rsid w:val="001569CA"/>
    <w:rsid w:val="00156B54"/>
    <w:rsid w:val="00157559"/>
    <w:rsid w:val="001579F6"/>
    <w:rsid w:val="001603F0"/>
    <w:rsid w:val="0016095C"/>
    <w:rsid w:val="001609BF"/>
    <w:rsid w:val="00160BCD"/>
    <w:rsid w:val="00160C4C"/>
    <w:rsid w:val="00160FE4"/>
    <w:rsid w:val="001617D6"/>
    <w:rsid w:val="00161A65"/>
    <w:rsid w:val="00161D67"/>
    <w:rsid w:val="00162290"/>
    <w:rsid w:val="00162AD3"/>
    <w:rsid w:val="00163718"/>
    <w:rsid w:val="001640CC"/>
    <w:rsid w:val="00164117"/>
    <w:rsid w:val="00164412"/>
    <w:rsid w:val="00164AEE"/>
    <w:rsid w:val="00164D8C"/>
    <w:rsid w:val="001659D5"/>
    <w:rsid w:val="00165FD4"/>
    <w:rsid w:val="00166775"/>
    <w:rsid w:val="0016741C"/>
    <w:rsid w:val="001701A3"/>
    <w:rsid w:val="00170971"/>
    <w:rsid w:val="00170AF0"/>
    <w:rsid w:val="00171582"/>
    <w:rsid w:val="0017247C"/>
    <w:rsid w:val="001725DD"/>
    <w:rsid w:val="00172D61"/>
    <w:rsid w:val="00173328"/>
    <w:rsid w:val="00174456"/>
    <w:rsid w:val="00174A68"/>
    <w:rsid w:val="001753D2"/>
    <w:rsid w:val="00175878"/>
    <w:rsid w:val="00175887"/>
    <w:rsid w:val="00175E55"/>
    <w:rsid w:val="00176507"/>
    <w:rsid w:val="00176D99"/>
    <w:rsid w:val="00176F45"/>
    <w:rsid w:val="00177055"/>
    <w:rsid w:val="001771EE"/>
    <w:rsid w:val="001772DF"/>
    <w:rsid w:val="00180200"/>
    <w:rsid w:val="001802A7"/>
    <w:rsid w:val="00180A10"/>
    <w:rsid w:val="00180A32"/>
    <w:rsid w:val="00180B4D"/>
    <w:rsid w:val="00181441"/>
    <w:rsid w:val="001814A4"/>
    <w:rsid w:val="001824F8"/>
    <w:rsid w:val="00182DE5"/>
    <w:rsid w:val="0018320E"/>
    <w:rsid w:val="00183B15"/>
    <w:rsid w:val="00183BA6"/>
    <w:rsid w:val="00184103"/>
    <w:rsid w:val="001847A6"/>
    <w:rsid w:val="00184D91"/>
    <w:rsid w:val="00184E08"/>
    <w:rsid w:val="00185105"/>
    <w:rsid w:val="001852C4"/>
    <w:rsid w:val="0018534A"/>
    <w:rsid w:val="00185924"/>
    <w:rsid w:val="00186055"/>
    <w:rsid w:val="00186540"/>
    <w:rsid w:val="001866A1"/>
    <w:rsid w:val="00186EFA"/>
    <w:rsid w:val="001876C6"/>
    <w:rsid w:val="00187C94"/>
    <w:rsid w:val="00187CD8"/>
    <w:rsid w:val="00190130"/>
    <w:rsid w:val="00190E69"/>
    <w:rsid w:val="00191099"/>
    <w:rsid w:val="0019110E"/>
    <w:rsid w:val="00191361"/>
    <w:rsid w:val="001913CB"/>
    <w:rsid w:val="0019171B"/>
    <w:rsid w:val="0019171C"/>
    <w:rsid w:val="00191945"/>
    <w:rsid w:val="00191B54"/>
    <w:rsid w:val="00191EF2"/>
    <w:rsid w:val="0019233E"/>
    <w:rsid w:val="0019286C"/>
    <w:rsid w:val="00192A52"/>
    <w:rsid w:val="00192E2C"/>
    <w:rsid w:val="0019339D"/>
    <w:rsid w:val="001933C2"/>
    <w:rsid w:val="001936AD"/>
    <w:rsid w:val="00193D5F"/>
    <w:rsid w:val="00193E5F"/>
    <w:rsid w:val="00193EA9"/>
    <w:rsid w:val="00194475"/>
    <w:rsid w:val="0019484B"/>
    <w:rsid w:val="00194B88"/>
    <w:rsid w:val="00194D77"/>
    <w:rsid w:val="00194F9F"/>
    <w:rsid w:val="001958D4"/>
    <w:rsid w:val="00195A3B"/>
    <w:rsid w:val="00195A45"/>
    <w:rsid w:val="00196EE5"/>
    <w:rsid w:val="00196FB0"/>
    <w:rsid w:val="00197388"/>
    <w:rsid w:val="00197614"/>
    <w:rsid w:val="001976C2"/>
    <w:rsid w:val="00197A95"/>
    <w:rsid w:val="001A021D"/>
    <w:rsid w:val="001A038A"/>
    <w:rsid w:val="001A08D9"/>
    <w:rsid w:val="001A0979"/>
    <w:rsid w:val="001A0F35"/>
    <w:rsid w:val="001A1145"/>
    <w:rsid w:val="001A152A"/>
    <w:rsid w:val="001A1EA8"/>
    <w:rsid w:val="001A2134"/>
    <w:rsid w:val="001A2A31"/>
    <w:rsid w:val="001A2C91"/>
    <w:rsid w:val="001A2DAC"/>
    <w:rsid w:val="001A304B"/>
    <w:rsid w:val="001A32DE"/>
    <w:rsid w:val="001A3B1C"/>
    <w:rsid w:val="001A3DD0"/>
    <w:rsid w:val="001A42C3"/>
    <w:rsid w:val="001A4503"/>
    <w:rsid w:val="001A4FD7"/>
    <w:rsid w:val="001A564A"/>
    <w:rsid w:val="001A59DF"/>
    <w:rsid w:val="001A6230"/>
    <w:rsid w:val="001A65ED"/>
    <w:rsid w:val="001A664D"/>
    <w:rsid w:val="001A6D91"/>
    <w:rsid w:val="001A7119"/>
    <w:rsid w:val="001A7421"/>
    <w:rsid w:val="001A7BC5"/>
    <w:rsid w:val="001B012C"/>
    <w:rsid w:val="001B0181"/>
    <w:rsid w:val="001B0598"/>
    <w:rsid w:val="001B0978"/>
    <w:rsid w:val="001B0A7E"/>
    <w:rsid w:val="001B0B85"/>
    <w:rsid w:val="001B0C9A"/>
    <w:rsid w:val="001B1235"/>
    <w:rsid w:val="001B1779"/>
    <w:rsid w:val="001B2624"/>
    <w:rsid w:val="001B287B"/>
    <w:rsid w:val="001B2FBC"/>
    <w:rsid w:val="001B3242"/>
    <w:rsid w:val="001B3E79"/>
    <w:rsid w:val="001B3EA7"/>
    <w:rsid w:val="001B4588"/>
    <w:rsid w:val="001B45F7"/>
    <w:rsid w:val="001B49FA"/>
    <w:rsid w:val="001B4ACF"/>
    <w:rsid w:val="001B4D79"/>
    <w:rsid w:val="001B510B"/>
    <w:rsid w:val="001B514C"/>
    <w:rsid w:val="001B5A6C"/>
    <w:rsid w:val="001B5DD4"/>
    <w:rsid w:val="001B61C7"/>
    <w:rsid w:val="001B6BF9"/>
    <w:rsid w:val="001B6C16"/>
    <w:rsid w:val="001B6E79"/>
    <w:rsid w:val="001C000C"/>
    <w:rsid w:val="001C0470"/>
    <w:rsid w:val="001C0579"/>
    <w:rsid w:val="001C068A"/>
    <w:rsid w:val="001C072D"/>
    <w:rsid w:val="001C08D8"/>
    <w:rsid w:val="001C0C0F"/>
    <w:rsid w:val="001C18C7"/>
    <w:rsid w:val="001C1EA8"/>
    <w:rsid w:val="001C201F"/>
    <w:rsid w:val="001C2A13"/>
    <w:rsid w:val="001C2AF9"/>
    <w:rsid w:val="001C2D00"/>
    <w:rsid w:val="001C2FB1"/>
    <w:rsid w:val="001C365A"/>
    <w:rsid w:val="001C3E24"/>
    <w:rsid w:val="001C3E3B"/>
    <w:rsid w:val="001C46F8"/>
    <w:rsid w:val="001C4BD8"/>
    <w:rsid w:val="001C5539"/>
    <w:rsid w:val="001C5D08"/>
    <w:rsid w:val="001C6238"/>
    <w:rsid w:val="001C6A57"/>
    <w:rsid w:val="001C6DCD"/>
    <w:rsid w:val="001C6E07"/>
    <w:rsid w:val="001C7616"/>
    <w:rsid w:val="001C77EE"/>
    <w:rsid w:val="001D0CE7"/>
    <w:rsid w:val="001D117C"/>
    <w:rsid w:val="001D1640"/>
    <w:rsid w:val="001D1ADA"/>
    <w:rsid w:val="001D22E0"/>
    <w:rsid w:val="001D266F"/>
    <w:rsid w:val="001D37E3"/>
    <w:rsid w:val="001D42C3"/>
    <w:rsid w:val="001D4410"/>
    <w:rsid w:val="001D454B"/>
    <w:rsid w:val="001D48DA"/>
    <w:rsid w:val="001D4ED0"/>
    <w:rsid w:val="001D597D"/>
    <w:rsid w:val="001D5DE2"/>
    <w:rsid w:val="001D5DEC"/>
    <w:rsid w:val="001D5E53"/>
    <w:rsid w:val="001D6092"/>
    <w:rsid w:val="001D663E"/>
    <w:rsid w:val="001D69E3"/>
    <w:rsid w:val="001D6C84"/>
    <w:rsid w:val="001D7204"/>
    <w:rsid w:val="001D7484"/>
    <w:rsid w:val="001D7526"/>
    <w:rsid w:val="001D7585"/>
    <w:rsid w:val="001D7681"/>
    <w:rsid w:val="001D7B69"/>
    <w:rsid w:val="001E0AA6"/>
    <w:rsid w:val="001E0D4A"/>
    <w:rsid w:val="001E131A"/>
    <w:rsid w:val="001E2195"/>
    <w:rsid w:val="001E25B3"/>
    <w:rsid w:val="001E29CF"/>
    <w:rsid w:val="001E2A5C"/>
    <w:rsid w:val="001E39B3"/>
    <w:rsid w:val="001E3EC6"/>
    <w:rsid w:val="001E42D0"/>
    <w:rsid w:val="001E44CC"/>
    <w:rsid w:val="001E542E"/>
    <w:rsid w:val="001E5674"/>
    <w:rsid w:val="001E58E6"/>
    <w:rsid w:val="001E59DC"/>
    <w:rsid w:val="001E5A35"/>
    <w:rsid w:val="001E5F89"/>
    <w:rsid w:val="001E6D21"/>
    <w:rsid w:val="001E6EA2"/>
    <w:rsid w:val="001E7049"/>
    <w:rsid w:val="001E73C9"/>
    <w:rsid w:val="001E7D5A"/>
    <w:rsid w:val="001E7EB5"/>
    <w:rsid w:val="001F0124"/>
    <w:rsid w:val="001F1520"/>
    <w:rsid w:val="001F1DFC"/>
    <w:rsid w:val="001F219B"/>
    <w:rsid w:val="001F2593"/>
    <w:rsid w:val="001F29C5"/>
    <w:rsid w:val="001F2DB0"/>
    <w:rsid w:val="001F31B5"/>
    <w:rsid w:val="001F379D"/>
    <w:rsid w:val="001F3A8C"/>
    <w:rsid w:val="001F4061"/>
    <w:rsid w:val="001F4380"/>
    <w:rsid w:val="001F492B"/>
    <w:rsid w:val="001F4C30"/>
    <w:rsid w:val="001F4EBF"/>
    <w:rsid w:val="001F51F0"/>
    <w:rsid w:val="001F557F"/>
    <w:rsid w:val="001F6022"/>
    <w:rsid w:val="001F61C0"/>
    <w:rsid w:val="001F646A"/>
    <w:rsid w:val="001F6526"/>
    <w:rsid w:val="001F6A87"/>
    <w:rsid w:val="001F6A94"/>
    <w:rsid w:val="001F6C92"/>
    <w:rsid w:val="001F6DFD"/>
    <w:rsid w:val="001F6EB5"/>
    <w:rsid w:val="001F6FEC"/>
    <w:rsid w:val="001F7244"/>
    <w:rsid w:val="001F7C76"/>
    <w:rsid w:val="001F7E76"/>
    <w:rsid w:val="002000C9"/>
    <w:rsid w:val="002000FD"/>
    <w:rsid w:val="0020087F"/>
    <w:rsid w:val="00201C61"/>
    <w:rsid w:val="00201E75"/>
    <w:rsid w:val="002034FF"/>
    <w:rsid w:val="00203B66"/>
    <w:rsid w:val="00203B8E"/>
    <w:rsid w:val="00203C09"/>
    <w:rsid w:val="002042CD"/>
    <w:rsid w:val="0020452E"/>
    <w:rsid w:val="002048B9"/>
    <w:rsid w:val="00204C52"/>
    <w:rsid w:val="0020574E"/>
    <w:rsid w:val="00205B40"/>
    <w:rsid w:val="002061F5"/>
    <w:rsid w:val="00206226"/>
    <w:rsid w:val="002062D1"/>
    <w:rsid w:val="002062FE"/>
    <w:rsid w:val="002065E6"/>
    <w:rsid w:val="00206BD8"/>
    <w:rsid w:val="00206EA9"/>
    <w:rsid w:val="00207605"/>
    <w:rsid w:val="00207AE8"/>
    <w:rsid w:val="00210A2F"/>
    <w:rsid w:val="00210B29"/>
    <w:rsid w:val="00210BB0"/>
    <w:rsid w:val="00210D11"/>
    <w:rsid w:val="00210D2F"/>
    <w:rsid w:val="00211075"/>
    <w:rsid w:val="00211417"/>
    <w:rsid w:val="002114AA"/>
    <w:rsid w:val="0021194E"/>
    <w:rsid w:val="00211AE9"/>
    <w:rsid w:val="00211B9A"/>
    <w:rsid w:val="00211F44"/>
    <w:rsid w:val="00211F60"/>
    <w:rsid w:val="0021204A"/>
    <w:rsid w:val="00212413"/>
    <w:rsid w:val="0021268C"/>
    <w:rsid w:val="00213B74"/>
    <w:rsid w:val="00214064"/>
    <w:rsid w:val="0021432B"/>
    <w:rsid w:val="0021448C"/>
    <w:rsid w:val="0021541C"/>
    <w:rsid w:val="0021550E"/>
    <w:rsid w:val="00215782"/>
    <w:rsid w:val="002157C4"/>
    <w:rsid w:val="00215886"/>
    <w:rsid w:val="00215C03"/>
    <w:rsid w:val="00215C2C"/>
    <w:rsid w:val="00215E17"/>
    <w:rsid w:val="002169FF"/>
    <w:rsid w:val="00216EE3"/>
    <w:rsid w:val="00217B10"/>
    <w:rsid w:val="00217F09"/>
    <w:rsid w:val="00220A80"/>
    <w:rsid w:val="00220C27"/>
    <w:rsid w:val="002214FB"/>
    <w:rsid w:val="0022163D"/>
    <w:rsid w:val="00221CC0"/>
    <w:rsid w:val="002233EE"/>
    <w:rsid w:val="00223737"/>
    <w:rsid w:val="00223D7D"/>
    <w:rsid w:val="00224427"/>
    <w:rsid w:val="002245F2"/>
    <w:rsid w:val="00225566"/>
    <w:rsid w:val="00225B13"/>
    <w:rsid w:val="00225DFA"/>
    <w:rsid w:val="002261CC"/>
    <w:rsid w:val="00226245"/>
    <w:rsid w:val="00226763"/>
    <w:rsid w:val="00226BDC"/>
    <w:rsid w:val="00226F32"/>
    <w:rsid w:val="002275E5"/>
    <w:rsid w:val="00227DBD"/>
    <w:rsid w:val="00230BDD"/>
    <w:rsid w:val="002313C7"/>
    <w:rsid w:val="00231578"/>
    <w:rsid w:val="002317A3"/>
    <w:rsid w:val="00231A69"/>
    <w:rsid w:val="00231C91"/>
    <w:rsid w:val="00231DA3"/>
    <w:rsid w:val="002320AC"/>
    <w:rsid w:val="002320D2"/>
    <w:rsid w:val="00232DDD"/>
    <w:rsid w:val="00233A4C"/>
    <w:rsid w:val="00233FE7"/>
    <w:rsid w:val="00234986"/>
    <w:rsid w:val="00234CE7"/>
    <w:rsid w:val="00234D4B"/>
    <w:rsid w:val="00234E0D"/>
    <w:rsid w:val="00235001"/>
    <w:rsid w:val="002350A0"/>
    <w:rsid w:val="00235413"/>
    <w:rsid w:val="00235499"/>
    <w:rsid w:val="00235F65"/>
    <w:rsid w:val="00235FF7"/>
    <w:rsid w:val="00236129"/>
    <w:rsid w:val="00236DC8"/>
    <w:rsid w:val="00237133"/>
    <w:rsid w:val="002371DA"/>
    <w:rsid w:val="002374D3"/>
    <w:rsid w:val="00237B9A"/>
    <w:rsid w:val="00240B60"/>
    <w:rsid w:val="0024102E"/>
    <w:rsid w:val="00241046"/>
    <w:rsid w:val="00241861"/>
    <w:rsid w:val="00242C3F"/>
    <w:rsid w:val="00243986"/>
    <w:rsid w:val="00243E4C"/>
    <w:rsid w:val="002441F9"/>
    <w:rsid w:val="002444B8"/>
    <w:rsid w:val="002448B2"/>
    <w:rsid w:val="00244956"/>
    <w:rsid w:val="00244F43"/>
    <w:rsid w:val="002450AD"/>
    <w:rsid w:val="00245494"/>
    <w:rsid w:val="00245BB1"/>
    <w:rsid w:val="0024623F"/>
    <w:rsid w:val="00246BFD"/>
    <w:rsid w:val="0024740F"/>
    <w:rsid w:val="00247D99"/>
    <w:rsid w:val="002500BA"/>
    <w:rsid w:val="00250FD1"/>
    <w:rsid w:val="00251004"/>
    <w:rsid w:val="00251588"/>
    <w:rsid w:val="002515C3"/>
    <w:rsid w:val="00251867"/>
    <w:rsid w:val="00252001"/>
    <w:rsid w:val="002522AB"/>
    <w:rsid w:val="0025279E"/>
    <w:rsid w:val="00252A0F"/>
    <w:rsid w:val="002535F5"/>
    <w:rsid w:val="00253757"/>
    <w:rsid w:val="0025380A"/>
    <w:rsid w:val="00253D54"/>
    <w:rsid w:val="00254022"/>
    <w:rsid w:val="00254321"/>
    <w:rsid w:val="00254C7B"/>
    <w:rsid w:val="00254D42"/>
    <w:rsid w:val="00254D8C"/>
    <w:rsid w:val="00254DFC"/>
    <w:rsid w:val="002551A4"/>
    <w:rsid w:val="002558AB"/>
    <w:rsid w:val="00255932"/>
    <w:rsid w:val="00256513"/>
    <w:rsid w:val="00256801"/>
    <w:rsid w:val="002569C8"/>
    <w:rsid w:val="00256B8D"/>
    <w:rsid w:val="00257112"/>
    <w:rsid w:val="002576BE"/>
    <w:rsid w:val="002578A7"/>
    <w:rsid w:val="00257BFB"/>
    <w:rsid w:val="00257DAC"/>
    <w:rsid w:val="002600A1"/>
    <w:rsid w:val="002604E1"/>
    <w:rsid w:val="00260E84"/>
    <w:rsid w:val="002622F2"/>
    <w:rsid w:val="002627A0"/>
    <w:rsid w:val="00262EA0"/>
    <w:rsid w:val="002634DD"/>
    <w:rsid w:val="00263543"/>
    <w:rsid w:val="0026383E"/>
    <w:rsid w:val="002639BE"/>
    <w:rsid w:val="00263A6F"/>
    <w:rsid w:val="00263D57"/>
    <w:rsid w:val="00263D60"/>
    <w:rsid w:val="002642EA"/>
    <w:rsid w:val="00264A37"/>
    <w:rsid w:val="00265120"/>
    <w:rsid w:val="0026561F"/>
    <w:rsid w:val="00265DD6"/>
    <w:rsid w:val="00265F23"/>
    <w:rsid w:val="00265F30"/>
    <w:rsid w:val="00265FF7"/>
    <w:rsid w:val="00266008"/>
    <w:rsid w:val="00266410"/>
    <w:rsid w:val="00266416"/>
    <w:rsid w:val="00266686"/>
    <w:rsid w:val="00266727"/>
    <w:rsid w:val="002668E1"/>
    <w:rsid w:val="00266FCE"/>
    <w:rsid w:val="00267117"/>
    <w:rsid w:val="002674F2"/>
    <w:rsid w:val="00267636"/>
    <w:rsid w:val="0027009F"/>
    <w:rsid w:val="002702A7"/>
    <w:rsid w:val="00270ABC"/>
    <w:rsid w:val="0027120F"/>
    <w:rsid w:val="00271326"/>
    <w:rsid w:val="00271BB6"/>
    <w:rsid w:val="00271FA4"/>
    <w:rsid w:val="0027269D"/>
    <w:rsid w:val="00272E9E"/>
    <w:rsid w:val="0027426D"/>
    <w:rsid w:val="002742F4"/>
    <w:rsid w:val="002744B5"/>
    <w:rsid w:val="00274BAF"/>
    <w:rsid w:val="00274C51"/>
    <w:rsid w:val="00274ED8"/>
    <w:rsid w:val="002752AE"/>
    <w:rsid w:val="00275F5C"/>
    <w:rsid w:val="00276434"/>
    <w:rsid w:val="002765A1"/>
    <w:rsid w:val="002769F3"/>
    <w:rsid w:val="00277254"/>
    <w:rsid w:val="002775E0"/>
    <w:rsid w:val="002776D4"/>
    <w:rsid w:val="00277A41"/>
    <w:rsid w:val="00277AB9"/>
    <w:rsid w:val="00280228"/>
    <w:rsid w:val="00280412"/>
    <w:rsid w:val="00280938"/>
    <w:rsid w:val="00280FED"/>
    <w:rsid w:val="002815D5"/>
    <w:rsid w:val="0028191F"/>
    <w:rsid w:val="0028199C"/>
    <w:rsid w:val="00281B64"/>
    <w:rsid w:val="00281EF4"/>
    <w:rsid w:val="00282F93"/>
    <w:rsid w:val="00282FD3"/>
    <w:rsid w:val="00283285"/>
    <w:rsid w:val="002832D8"/>
    <w:rsid w:val="0028334E"/>
    <w:rsid w:val="002839C7"/>
    <w:rsid w:val="002839E5"/>
    <w:rsid w:val="0028438A"/>
    <w:rsid w:val="0028557D"/>
    <w:rsid w:val="0028560F"/>
    <w:rsid w:val="0028583B"/>
    <w:rsid w:val="00285EA5"/>
    <w:rsid w:val="00286143"/>
    <w:rsid w:val="00286AAC"/>
    <w:rsid w:val="0028778C"/>
    <w:rsid w:val="002903B6"/>
    <w:rsid w:val="00290883"/>
    <w:rsid w:val="00290B3A"/>
    <w:rsid w:val="00290BCA"/>
    <w:rsid w:val="002911A6"/>
    <w:rsid w:val="0029140C"/>
    <w:rsid w:val="00291DC3"/>
    <w:rsid w:val="00291EC1"/>
    <w:rsid w:val="002921CD"/>
    <w:rsid w:val="002927CB"/>
    <w:rsid w:val="00292823"/>
    <w:rsid w:val="00292C55"/>
    <w:rsid w:val="002930C1"/>
    <w:rsid w:val="00293451"/>
    <w:rsid w:val="00293737"/>
    <w:rsid w:val="002937CC"/>
    <w:rsid w:val="0029397A"/>
    <w:rsid w:val="00293C19"/>
    <w:rsid w:val="00294AD6"/>
    <w:rsid w:val="002950B9"/>
    <w:rsid w:val="00295463"/>
    <w:rsid w:val="0029594F"/>
    <w:rsid w:val="00295ADB"/>
    <w:rsid w:val="00295E2E"/>
    <w:rsid w:val="00295E40"/>
    <w:rsid w:val="00295FF8"/>
    <w:rsid w:val="0029647C"/>
    <w:rsid w:val="0029689A"/>
    <w:rsid w:val="00296B60"/>
    <w:rsid w:val="00297149"/>
    <w:rsid w:val="002972AE"/>
    <w:rsid w:val="002A07B3"/>
    <w:rsid w:val="002A0C1F"/>
    <w:rsid w:val="002A1381"/>
    <w:rsid w:val="002A1573"/>
    <w:rsid w:val="002A1D50"/>
    <w:rsid w:val="002A1DCC"/>
    <w:rsid w:val="002A21E4"/>
    <w:rsid w:val="002A28BA"/>
    <w:rsid w:val="002A2FC6"/>
    <w:rsid w:val="002A393C"/>
    <w:rsid w:val="002A3A4D"/>
    <w:rsid w:val="002A4339"/>
    <w:rsid w:val="002A45ED"/>
    <w:rsid w:val="002A507F"/>
    <w:rsid w:val="002A53DF"/>
    <w:rsid w:val="002A5974"/>
    <w:rsid w:val="002A683B"/>
    <w:rsid w:val="002A6DDC"/>
    <w:rsid w:val="002A73E7"/>
    <w:rsid w:val="002A763D"/>
    <w:rsid w:val="002A799A"/>
    <w:rsid w:val="002B0306"/>
    <w:rsid w:val="002B09B3"/>
    <w:rsid w:val="002B0B03"/>
    <w:rsid w:val="002B183D"/>
    <w:rsid w:val="002B1FB5"/>
    <w:rsid w:val="002B2433"/>
    <w:rsid w:val="002B2A6C"/>
    <w:rsid w:val="002B3090"/>
    <w:rsid w:val="002B338A"/>
    <w:rsid w:val="002B3529"/>
    <w:rsid w:val="002B3A83"/>
    <w:rsid w:val="002B3CD7"/>
    <w:rsid w:val="002B3CFD"/>
    <w:rsid w:val="002B3F8D"/>
    <w:rsid w:val="002B5116"/>
    <w:rsid w:val="002B545C"/>
    <w:rsid w:val="002B56D5"/>
    <w:rsid w:val="002B5FA8"/>
    <w:rsid w:val="002B6247"/>
    <w:rsid w:val="002B639E"/>
    <w:rsid w:val="002B6471"/>
    <w:rsid w:val="002B672B"/>
    <w:rsid w:val="002B6B16"/>
    <w:rsid w:val="002B6D8F"/>
    <w:rsid w:val="002B7210"/>
    <w:rsid w:val="002B76B8"/>
    <w:rsid w:val="002B7A29"/>
    <w:rsid w:val="002B7B2A"/>
    <w:rsid w:val="002C0B66"/>
    <w:rsid w:val="002C1030"/>
    <w:rsid w:val="002C1263"/>
    <w:rsid w:val="002C22BA"/>
    <w:rsid w:val="002C22EE"/>
    <w:rsid w:val="002C2DA5"/>
    <w:rsid w:val="002C2F93"/>
    <w:rsid w:val="002C315D"/>
    <w:rsid w:val="002C3365"/>
    <w:rsid w:val="002C3832"/>
    <w:rsid w:val="002C4199"/>
    <w:rsid w:val="002C4357"/>
    <w:rsid w:val="002C44BE"/>
    <w:rsid w:val="002C4650"/>
    <w:rsid w:val="002C4AEC"/>
    <w:rsid w:val="002C4DEE"/>
    <w:rsid w:val="002C4EA6"/>
    <w:rsid w:val="002C5860"/>
    <w:rsid w:val="002C5D45"/>
    <w:rsid w:val="002C5FBB"/>
    <w:rsid w:val="002C6090"/>
    <w:rsid w:val="002C65C0"/>
    <w:rsid w:val="002C6C71"/>
    <w:rsid w:val="002C6F94"/>
    <w:rsid w:val="002C6FD7"/>
    <w:rsid w:val="002C70BA"/>
    <w:rsid w:val="002C71C5"/>
    <w:rsid w:val="002C72D2"/>
    <w:rsid w:val="002C7343"/>
    <w:rsid w:val="002C735D"/>
    <w:rsid w:val="002C73B6"/>
    <w:rsid w:val="002C7861"/>
    <w:rsid w:val="002C7969"/>
    <w:rsid w:val="002C7B56"/>
    <w:rsid w:val="002C7D03"/>
    <w:rsid w:val="002D0027"/>
    <w:rsid w:val="002D0A91"/>
    <w:rsid w:val="002D16DA"/>
    <w:rsid w:val="002D1888"/>
    <w:rsid w:val="002D1DCC"/>
    <w:rsid w:val="002D2901"/>
    <w:rsid w:val="002D2F40"/>
    <w:rsid w:val="002D2FA6"/>
    <w:rsid w:val="002D34E7"/>
    <w:rsid w:val="002D47FF"/>
    <w:rsid w:val="002D4EDE"/>
    <w:rsid w:val="002D5019"/>
    <w:rsid w:val="002D55CF"/>
    <w:rsid w:val="002D5DBB"/>
    <w:rsid w:val="002D661C"/>
    <w:rsid w:val="002D6710"/>
    <w:rsid w:val="002D7225"/>
    <w:rsid w:val="002D7691"/>
    <w:rsid w:val="002D77F4"/>
    <w:rsid w:val="002E0113"/>
    <w:rsid w:val="002E072F"/>
    <w:rsid w:val="002E0B9A"/>
    <w:rsid w:val="002E0BE3"/>
    <w:rsid w:val="002E0D42"/>
    <w:rsid w:val="002E104F"/>
    <w:rsid w:val="002E1255"/>
    <w:rsid w:val="002E159B"/>
    <w:rsid w:val="002E15CB"/>
    <w:rsid w:val="002E1CF1"/>
    <w:rsid w:val="002E2C90"/>
    <w:rsid w:val="002E2FE0"/>
    <w:rsid w:val="002E3CF2"/>
    <w:rsid w:val="002E3EBE"/>
    <w:rsid w:val="002E4218"/>
    <w:rsid w:val="002E436B"/>
    <w:rsid w:val="002E4A2F"/>
    <w:rsid w:val="002E4D1C"/>
    <w:rsid w:val="002E56B7"/>
    <w:rsid w:val="002E59D2"/>
    <w:rsid w:val="002E5E3A"/>
    <w:rsid w:val="002E5F66"/>
    <w:rsid w:val="002E63A5"/>
    <w:rsid w:val="002E68FE"/>
    <w:rsid w:val="002E6D95"/>
    <w:rsid w:val="002E74CF"/>
    <w:rsid w:val="002E7894"/>
    <w:rsid w:val="002E7976"/>
    <w:rsid w:val="002E7A83"/>
    <w:rsid w:val="002E7A8A"/>
    <w:rsid w:val="002F020A"/>
    <w:rsid w:val="002F037C"/>
    <w:rsid w:val="002F04C7"/>
    <w:rsid w:val="002F05C0"/>
    <w:rsid w:val="002F0E7D"/>
    <w:rsid w:val="002F1AAA"/>
    <w:rsid w:val="002F22B2"/>
    <w:rsid w:val="002F28E3"/>
    <w:rsid w:val="002F2C51"/>
    <w:rsid w:val="002F3253"/>
    <w:rsid w:val="002F376A"/>
    <w:rsid w:val="002F415A"/>
    <w:rsid w:val="002F4290"/>
    <w:rsid w:val="002F4DEE"/>
    <w:rsid w:val="002F5410"/>
    <w:rsid w:val="002F6104"/>
    <w:rsid w:val="002F6248"/>
    <w:rsid w:val="002F647C"/>
    <w:rsid w:val="002F699F"/>
    <w:rsid w:val="002F6ACA"/>
    <w:rsid w:val="002F6ACB"/>
    <w:rsid w:val="002F6AFF"/>
    <w:rsid w:val="002F6C44"/>
    <w:rsid w:val="002F7F50"/>
    <w:rsid w:val="00300E0B"/>
    <w:rsid w:val="00300E39"/>
    <w:rsid w:val="0030197B"/>
    <w:rsid w:val="00301B7A"/>
    <w:rsid w:val="00302674"/>
    <w:rsid w:val="00302AA8"/>
    <w:rsid w:val="00302C23"/>
    <w:rsid w:val="00302CCD"/>
    <w:rsid w:val="003031B9"/>
    <w:rsid w:val="00303825"/>
    <w:rsid w:val="003039E0"/>
    <w:rsid w:val="00304000"/>
    <w:rsid w:val="003041A3"/>
    <w:rsid w:val="00304301"/>
    <w:rsid w:val="00304E46"/>
    <w:rsid w:val="00305268"/>
    <w:rsid w:val="00305932"/>
    <w:rsid w:val="003059F7"/>
    <w:rsid w:val="00306672"/>
    <w:rsid w:val="00306ED6"/>
    <w:rsid w:val="00307045"/>
    <w:rsid w:val="003071D3"/>
    <w:rsid w:val="00310BB5"/>
    <w:rsid w:val="00311693"/>
    <w:rsid w:val="00311CF0"/>
    <w:rsid w:val="003125C9"/>
    <w:rsid w:val="00312AFC"/>
    <w:rsid w:val="00312FC7"/>
    <w:rsid w:val="003133F6"/>
    <w:rsid w:val="00313682"/>
    <w:rsid w:val="00313A5E"/>
    <w:rsid w:val="0031405E"/>
    <w:rsid w:val="003145D8"/>
    <w:rsid w:val="0031475B"/>
    <w:rsid w:val="0031487C"/>
    <w:rsid w:val="0031490E"/>
    <w:rsid w:val="00314B76"/>
    <w:rsid w:val="00314D5A"/>
    <w:rsid w:val="00314EF1"/>
    <w:rsid w:val="00314F93"/>
    <w:rsid w:val="003151E2"/>
    <w:rsid w:val="00315221"/>
    <w:rsid w:val="00315255"/>
    <w:rsid w:val="003152D1"/>
    <w:rsid w:val="00316034"/>
    <w:rsid w:val="003163D9"/>
    <w:rsid w:val="003175CE"/>
    <w:rsid w:val="00317C18"/>
    <w:rsid w:val="00317C9A"/>
    <w:rsid w:val="00317ED7"/>
    <w:rsid w:val="003202F4"/>
    <w:rsid w:val="00320D1F"/>
    <w:rsid w:val="00320F4C"/>
    <w:rsid w:val="00320FC4"/>
    <w:rsid w:val="003212E5"/>
    <w:rsid w:val="00321389"/>
    <w:rsid w:val="00321D9B"/>
    <w:rsid w:val="00321E71"/>
    <w:rsid w:val="00322194"/>
    <w:rsid w:val="0032227F"/>
    <w:rsid w:val="00322349"/>
    <w:rsid w:val="00322A2B"/>
    <w:rsid w:val="00322BB8"/>
    <w:rsid w:val="00322F55"/>
    <w:rsid w:val="00323092"/>
    <w:rsid w:val="003231FC"/>
    <w:rsid w:val="003237C4"/>
    <w:rsid w:val="00323B5D"/>
    <w:rsid w:val="00325486"/>
    <w:rsid w:val="00325775"/>
    <w:rsid w:val="00325911"/>
    <w:rsid w:val="003259EB"/>
    <w:rsid w:val="0032638A"/>
    <w:rsid w:val="00326596"/>
    <w:rsid w:val="0032680C"/>
    <w:rsid w:val="00326895"/>
    <w:rsid w:val="0032691C"/>
    <w:rsid w:val="00326EA1"/>
    <w:rsid w:val="0032753D"/>
    <w:rsid w:val="0032772D"/>
    <w:rsid w:val="00327766"/>
    <w:rsid w:val="00327CE5"/>
    <w:rsid w:val="00327F8A"/>
    <w:rsid w:val="00327FCE"/>
    <w:rsid w:val="00330ACC"/>
    <w:rsid w:val="003314B3"/>
    <w:rsid w:val="00331842"/>
    <w:rsid w:val="00331D6F"/>
    <w:rsid w:val="00331D8D"/>
    <w:rsid w:val="003325F3"/>
    <w:rsid w:val="003338BE"/>
    <w:rsid w:val="0033395C"/>
    <w:rsid w:val="003339A6"/>
    <w:rsid w:val="003341BF"/>
    <w:rsid w:val="00334DD4"/>
    <w:rsid w:val="00335A56"/>
    <w:rsid w:val="00335B5B"/>
    <w:rsid w:val="00335FB2"/>
    <w:rsid w:val="00336AF9"/>
    <w:rsid w:val="00336DD8"/>
    <w:rsid w:val="003371D0"/>
    <w:rsid w:val="0033766F"/>
    <w:rsid w:val="003376BF"/>
    <w:rsid w:val="003379FC"/>
    <w:rsid w:val="00337B72"/>
    <w:rsid w:val="00337BDD"/>
    <w:rsid w:val="003400F0"/>
    <w:rsid w:val="00340A9E"/>
    <w:rsid w:val="0034106C"/>
    <w:rsid w:val="0034113F"/>
    <w:rsid w:val="00341A93"/>
    <w:rsid w:val="00341BEA"/>
    <w:rsid w:val="00342380"/>
    <w:rsid w:val="003423CB"/>
    <w:rsid w:val="003426EE"/>
    <w:rsid w:val="0034272A"/>
    <w:rsid w:val="0034293A"/>
    <w:rsid w:val="00342D81"/>
    <w:rsid w:val="00343711"/>
    <w:rsid w:val="00343E27"/>
    <w:rsid w:val="00344BD8"/>
    <w:rsid w:val="00345550"/>
    <w:rsid w:val="00345AAB"/>
    <w:rsid w:val="00345CE8"/>
    <w:rsid w:val="00345DF5"/>
    <w:rsid w:val="00346187"/>
    <w:rsid w:val="00346228"/>
    <w:rsid w:val="0034627F"/>
    <w:rsid w:val="0034630B"/>
    <w:rsid w:val="0034641F"/>
    <w:rsid w:val="00346826"/>
    <w:rsid w:val="00346CB2"/>
    <w:rsid w:val="00346DC1"/>
    <w:rsid w:val="00346F15"/>
    <w:rsid w:val="00347474"/>
    <w:rsid w:val="003475AA"/>
    <w:rsid w:val="003475C7"/>
    <w:rsid w:val="003475DE"/>
    <w:rsid w:val="00347F1A"/>
    <w:rsid w:val="003501EF"/>
    <w:rsid w:val="0035071C"/>
    <w:rsid w:val="003512E5"/>
    <w:rsid w:val="00351315"/>
    <w:rsid w:val="00351419"/>
    <w:rsid w:val="00351AB4"/>
    <w:rsid w:val="00352139"/>
    <w:rsid w:val="003522FC"/>
    <w:rsid w:val="00352414"/>
    <w:rsid w:val="00352896"/>
    <w:rsid w:val="00352CA4"/>
    <w:rsid w:val="00352CD4"/>
    <w:rsid w:val="0035405D"/>
    <w:rsid w:val="00354201"/>
    <w:rsid w:val="00354C6F"/>
    <w:rsid w:val="00355249"/>
    <w:rsid w:val="00355419"/>
    <w:rsid w:val="00355709"/>
    <w:rsid w:val="00355C5E"/>
    <w:rsid w:val="0035659C"/>
    <w:rsid w:val="00356C57"/>
    <w:rsid w:val="00357329"/>
    <w:rsid w:val="003600B7"/>
    <w:rsid w:val="00360238"/>
    <w:rsid w:val="003607C6"/>
    <w:rsid w:val="003608AD"/>
    <w:rsid w:val="00360E55"/>
    <w:rsid w:val="00360EA5"/>
    <w:rsid w:val="0036164B"/>
    <w:rsid w:val="003617F2"/>
    <w:rsid w:val="00361C15"/>
    <w:rsid w:val="00362109"/>
    <w:rsid w:val="0036248C"/>
    <w:rsid w:val="0036257E"/>
    <w:rsid w:val="003626C0"/>
    <w:rsid w:val="0036289C"/>
    <w:rsid w:val="003628EB"/>
    <w:rsid w:val="00362BC4"/>
    <w:rsid w:val="00363129"/>
    <w:rsid w:val="00363294"/>
    <w:rsid w:val="003634CF"/>
    <w:rsid w:val="003634DA"/>
    <w:rsid w:val="00363768"/>
    <w:rsid w:val="00363B41"/>
    <w:rsid w:val="003643E7"/>
    <w:rsid w:val="0036447B"/>
    <w:rsid w:val="003646C5"/>
    <w:rsid w:val="003654E3"/>
    <w:rsid w:val="0036593A"/>
    <w:rsid w:val="003659BF"/>
    <w:rsid w:val="00366358"/>
    <w:rsid w:val="00366A49"/>
    <w:rsid w:val="00366C22"/>
    <w:rsid w:val="0036746C"/>
    <w:rsid w:val="00367C79"/>
    <w:rsid w:val="00367F8D"/>
    <w:rsid w:val="00370543"/>
    <w:rsid w:val="00370E95"/>
    <w:rsid w:val="00371038"/>
    <w:rsid w:val="0037109B"/>
    <w:rsid w:val="00371AA2"/>
    <w:rsid w:val="00372179"/>
    <w:rsid w:val="0037258F"/>
    <w:rsid w:val="00372844"/>
    <w:rsid w:val="00372D0A"/>
    <w:rsid w:val="003733E0"/>
    <w:rsid w:val="003734E0"/>
    <w:rsid w:val="00373CC4"/>
    <w:rsid w:val="003740DC"/>
    <w:rsid w:val="0037435E"/>
    <w:rsid w:val="003744AD"/>
    <w:rsid w:val="00374B23"/>
    <w:rsid w:val="00374B88"/>
    <w:rsid w:val="00375308"/>
    <w:rsid w:val="00375A2F"/>
    <w:rsid w:val="00375B57"/>
    <w:rsid w:val="00375C5F"/>
    <w:rsid w:val="00375D37"/>
    <w:rsid w:val="00375E01"/>
    <w:rsid w:val="00376E2C"/>
    <w:rsid w:val="00377175"/>
    <w:rsid w:val="00377490"/>
    <w:rsid w:val="003775AF"/>
    <w:rsid w:val="003778D8"/>
    <w:rsid w:val="0038022B"/>
    <w:rsid w:val="00380D0D"/>
    <w:rsid w:val="00380EBE"/>
    <w:rsid w:val="00380F14"/>
    <w:rsid w:val="00381324"/>
    <w:rsid w:val="00381C57"/>
    <w:rsid w:val="00381D74"/>
    <w:rsid w:val="00382375"/>
    <w:rsid w:val="003824A3"/>
    <w:rsid w:val="00382E3F"/>
    <w:rsid w:val="00382E60"/>
    <w:rsid w:val="00383908"/>
    <w:rsid w:val="00383D14"/>
    <w:rsid w:val="00384245"/>
    <w:rsid w:val="003848F5"/>
    <w:rsid w:val="0038626F"/>
    <w:rsid w:val="003878C5"/>
    <w:rsid w:val="00387DE7"/>
    <w:rsid w:val="003904B9"/>
    <w:rsid w:val="00392333"/>
    <w:rsid w:val="0039238A"/>
    <w:rsid w:val="0039238F"/>
    <w:rsid w:val="003924B9"/>
    <w:rsid w:val="003924FA"/>
    <w:rsid w:val="00392598"/>
    <w:rsid w:val="003926A1"/>
    <w:rsid w:val="003930CF"/>
    <w:rsid w:val="00393147"/>
    <w:rsid w:val="00393C9F"/>
    <w:rsid w:val="00394088"/>
    <w:rsid w:val="00394128"/>
    <w:rsid w:val="0039426C"/>
    <w:rsid w:val="00394276"/>
    <w:rsid w:val="003943EF"/>
    <w:rsid w:val="00394533"/>
    <w:rsid w:val="00394F19"/>
    <w:rsid w:val="0039578F"/>
    <w:rsid w:val="00395C94"/>
    <w:rsid w:val="003963D5"/>
    <w:rsid w:val="0039673B"/>
    <w:rsid w:val="003969BC"/>
    <w:rsid w:val="00396BCC"/>
    <w:rsid w:val="00396C76"/>
    <w:rsid w:val="00396C78"/>
    <w:rsid w:val="003974A9"/>
    <w:rsid w:val="00397805"/>
    <w:rsid w:val="003A05CD"/>
    <w:rsid w:val="003A0F07"/>
    <w:rsid w:val="003A124D"/>
    <w:rsid w:val="003A16A5"/>
    <w:rsid w:val="003A1B9C"/>
    <w:rsid w:val="003A228F"/>
    <w:rsid w:val="003A22DE"/>
    <w:rsid w:val="003A2841"/>
    <w:rsid w:val="003A32FE"/>
    <w:rsid w:val="003A3811"/>
    <w:rsid w:val="003A3C03"/>
    <w:rsid w:val="003A3FC2"/>
    <w:rsid w:val="003A4B91"/>
    <w:rsid w:val="003A52CF"/>
    <w:rsid w:val="003A5810"/>
    <w:rsid w:val="003A5EB7"/>
    <w:rsid w:val="003A5FE2"/>
    <w:rsid w:val="003A60DE"/>
    <w:rsid w:val="003A6E3C"/>
    <w:rsid w:val="003A73FB"/>
    <w:rsid w:val="003A7A2A"/>
    <w:rsid w:val="003B013B"/>
    <w:rsid w:val="003B0368"/>
    <w:rsid w:val="003B071B"/>
    <w:rsid w:val="003B08B5"/>
    <w:rsid w:val="003B0987"/>
    <w:rsid w:val="003B0F63"/>
    <w:rsid w:val="003B182E"/>
    <w:rsid w:val="003B1E80"/>
    <w:rsid w:val="003B1F4D"/>
    <w:rsid w:val="003B4250"/>
    <w:rsid w:val="003B4339"/>
    <w:rsid w:val="003B4834"/>
    <w:rsid w:val="003B56A1"/>
    <w:rsid w:val="003B5817"/>
    <w:rsid w:val="003B61B7"/>
    <w:rsid w:val="003B6315"/>
    <w:rsid w:val="003B6398"/>
    <w:rsid w:val="003B6420"/>
    <w:rsid w:val="003B6526"/>
    <w:rsid w:val="003B6A10"/>
    <w:rsid w:val="003B6BAB"/>
    <w:rsid w:val="003B718A"/>
    <w:rsid w:val="003B72D8"/>
    <w:rsid w:val="003B75D2"/>
    <w:rsid w:val="003B7D5B"/>
    <w:rsid w:val="003B7DB7"/>
    <w:rsid w:val="003C0948"/>
    <w:rsid w:val="003C0A4E"/>
    <w:rsid w:val="003C0A57"/>
    <w:rsid w:val="003C10A3"/>
    <w:rsid w:val="003C150A"/>
    <w:rsid w:val="003C1BEC"/>
    <w:rsid w:val="003C1D2F"/>
    <w:rsid w:val="003C1F39"/>
    <w:rsid w:val="003C2EAC"/>
    <w:rsid w:val="003C36A3"/>
    <w:rsid w:val="003C3739"/>
    <w:rsid w:val="003C3C42"/>
    <w:rsid w:val="003C4A63"/>
    <w:rsid w:val="003C502B"/>
    <w:rsid w:val="003C54B6"/>
    <w:rsid w:val="003C563E"/>
    <w:rsid w:val="003C56D3"/>
    <w:rsid w:val="003C573E"/>
    <w:rsid w:val="003C57C9"/>
    <w:rsid w:val="003C5BD0"/>
    <w:rsid w:val="003C5C5C"/>
    <w:rsid w:val="003C5EA5"/>
    <w:rsid w:val="003C5FB6"/>
    <w:rsid w:val="003C616E"/>
    <w:rsid w:val="003C7416"/>
    <w:rsid w:val="003C7AE3"/>
    <w:rsid w:val="003D0824"/>
    <w:rsid w:val="003D08AF"/>
    <w:rsid w:val="003D0A3C"/>
    <w:rsid w:val="003D0A9F"/>
    <w:rsid w:val="003D0CE3"/>
    <w:rsid w:val="003D0D2E"/>
    <w:rsid w:val="003D1420"/>
    <w:rsid w:val="003D16B8"/>
    <w:rsid w:val="003D1746"/>
    <w:rsid w:val="003D1946"/>
    <w:rsid w:val="003D1B38"/>
    <w:rsid w:val="003D1CE7"/>
    <w:rsid w:val="003D20E0"/>
    <w:rsid w:val="003D20ED"/>
    <w:rsid w:val="003D2557"/>
    <w:rsid w:val="003D2570"/>
    <w:rsid w:val="003D2990"/>
    <w:rsid w:val="003D2B10"/>
    <w:rsid w:val="003D2DA8"/>
    <w:rsid w:val="003D3438"/>
    <w:rsid w:val="003D3596"/>
    <w:rsid w:val="003D35AF"/>
    <w:rsid w:val="003D4129"/>
    <w:rsid w:val="003D43E6"/>
    <w:rsid w:val="003D5B05"/>
    <w:rsid w:val="003D6545"/>
    <w:rsid w:val="003D670C"/>
    <w:rsid w:val="003D6A6A"/>
    <w:rsid w:val="003D6EDF"/>
    <w:rsid w:val="003D7435"/>
    <w:rsid w:val="003D763E"/>
    <w:rsid w:val="003D7B49"/>
    <w:rsid w:val="003D7C26"/>
    <w:rsid w:val="003D7D37"/>
    <w:rsid w:val="003D7F36"/>
    <w:rsid w:val="003E04B3"/>
    <w:rsid w:val="003E07FC"/>
    <w:rsid w:val="003E08D8"/>
    <w:rsid w:val="003E105A"/>
    <w:rsid w:val="003E27BD"/>
    <w:rsid w:val="003E38EC"/>
    <w:rsid w:val="003E3A91"/>
    <w:rsid w:val="003E3AED"/>
    <w:rsid w:val="003E3DE1"/>
    <w:rsid w:val="003E48FA"/>
    <w:rsid w:val="003E4952"/>
    <w:rsid w:val="003E5022"/>
    <w:rsid w:val="003E5559"/>
    <w:rsid w:val="003E5E8F"/>
    <w:rsid w:val="003E61DC"/>
    <w:rsid w:val="003E6547"/>
    <w:rsid w:val="003E6AF5"/>
    <w:rsid w:val="003E7028"/>
    <w:rsid w:val="003E70D7"/>
    <w:rsid w:val="003E79A4"/>
    <w:rsid w:val="003E7BEF"/>
    <w:rsid w:val="003F0584"/>
    <w:rsid w:val="003F0605"/>
    <w:rsid w:val="003F0640"/>
    <w:rsid w:val="003F0953"/>
    <w:rsid w:val="003F0D62"/>
    <w:rsid w:val="003F127D"/>
    <w:rsid w:val="003F13AB"/>
    <w:rsid w:val="003F203D"/>
    <w:rsid w:val="003F20F7"/>
    <w:rsid w:val="003F29B6"/>
    <w:rsid w:val="003F33BC"/>
    <w:rsid w:val="003F341D"/>
    <w:rsid w:val="003F42BE"/>
    <w:rsid w:val="003F4393"/>
    <w:rsid w:val="003F51DE"/>
    <w:rsid w:val="003F537C"/>
    <w:rsid w:val="003F5931"/>
    <w:rsid w:val="003F5C30"/>
    <w:rsid w:val="003F5F69"/>
    <w:rsid w:val="003F61D2"/>
    <w:rsid w:val="003F682D"/>
    <w:rsid w:val="003F6C70"/>
    <w:rsid w:val="003F6D4D"/>
    <w:rsid w:val="003F7140"/>
    <w:rsid w:val="003F739F"/>
    <w:rsid w:val="003F75B0"/>
    <w:rsid w:val="003F775E"/>
    <w:rsid w:val="003F794D"/>
    <w:rsid w:val="004003A1"/>
    <w:rsid w:val="0040051D"/>
    <w:rsid w:val="00400567"/>
    <w:rsid w:val="00400794"/>
    <w:rsid w:val="00400F24"/>
    <w:rsid w:val="004010A4"/>
    <w:rsid w:val="00401719"/>
    <w:rsid w:val="004020D9"/>
    <w:rsid w:val="00402B85"/>
    <w:rsid w:val="00402FE8"/>
    <w:rsid w:val="004035F5"/>
    <w:rsid w:val="004036B3"/>
    <w:rsid w:val="00404567"/>
    <w:rsid w:val="0040464B"/>
    <w:rsid w:val="004046B6"/>
    <w:rsid w:val="00404855"/>
    <w:rsid w:val="0040491E"/>
    <w:rsid w:val="00404929"/>
    <w:rsid w:val="00404C3E"/>
    <w:rsid w:val="00405254"/>
    <w:rsid w:val="00405840"/>
    <w:rsid w:val="00405931"/>
    <w:rsid w:val="00405A1A"/>
    <w:rsid w:val="00405D13"/>
    <w:rsid w:val="00405E37"/>
    <w:rsid w:val="00406707"/>
    <w:rsid w:val="00406820"/>
    <w:rsid w:val="00406F4D"/>
    <w:rsid w:val="00407139"/>
    <w:rsid w:val="00407148"/>
    <w:rsid w:val="004075D0"/>
    <w:rsid w:val="004079F9"/>
    <w:rsid w:val="00407B3E"/>
    <w:rsid w:val="00407B9B"/>
    <w:rsid w:val="00407C77"/>
    <w:rsid w:val="004105AD"/>
    <w:rsid w:val="004108A8"/>
    <w:rsid w:val="004109FD"/>
    <w:rsid w:val="00410B70"/>
    <w:rsid w:val="00410B74"/>
    <w:rsid w:val="004113CF"/>
    <w:rsid w:val="00411A0B"/>
    <w:rsid w:val="00411B5A"/>
    <w:rsid w:val="00411F8A"/>
    <w:rsid w:val="00412BB2"/>
    <w:rsid w:val="00412F2C"/>
    <w:rsid w:val="004130D0"/>
    <w:rsid w:val="004136AF"/>
    <w:rsid w:val="004139E4"/>
    <w:rsid w:val="00413B95"/>
    <w:rsid w:val="00413FBD"/>
    <w:rsid w:val="00414100"/>
    <w:rsid w:val="0041433F"/>
    <w:rsid w:val="00414BBB"/>
    <w:rsid w:val="00414E75"/>
    <w:rsid w:val="0041519D"/>
    <w:rsid w:val="0041594D"/>
    <w:rsid w:val="00415B30"/>
    <w:rsid w:val="0041633C"/>
    <w:rsid w:val="0041657B"/>
    <w:rsid w:val="00416B36"/>
    <w:rsid w:val="00416F65"/>
    <w:rsid w:val="00417586"/>
    <w:rsid w:val="00417724"/>
    <w:rsid w:val="00420292"/>
    <w:rsid w:val="0042030C"/>
    <w:rsid w:val="00420877"/>
    <w:rsid w:val="004209FB"/>
    <w:rsid w:val="00420C4E"/>
    <w:rsid w:val="0042144C"/>
    <w:rsid w:val="00421528"/>
    <w:rsid w:val="0042156E"/>
    <w:rsid w:val="004215AE"/>
    <w:rsid w:val="004216F5"/>
    <w:rsid w:val="004218EB"/>
    <w:rsid w:val="004222FA"/>
    <w:rsid w:val="00422554"/>
    <w:rsid w:val="00422663"/>
    <w:rsid w:val="00422702"/>
    <w:rsid w:val="00422B52"/>
    <w:rsid w:val="00422F98"/>
    <w:rsid w:val="00423752"/>
    <w:rsid w:val="004237A5"/>
    <w:rsid w:val="004237CE"/>
    <w:rsid w:val="00423CAF"/>
    <w:rsid w:val="00423E09"/>
    <w:rsid w:val="00424345"/>
    <w:rsid w:val="0042442B"/>
    <w:rsid w:val="00425643"/>
    <w:rsid w:val="00425ADD"/>
    <w:rsid w:val="00426539"/>
    <w:rsid w:val="004265CB"/>
    <w:rsid w:val="004267F8"/>
    <w:rsid w:val="0042696A"/>
    <w:rsid w:val="0042788B"/>
    <w:rsid w:val="004279B4"/>
    <w:rsid w:val="004305E1"/>
    <w:rsid w:val="004312FD"/>
    <w:rsid w:val="0043131D"/>
    <w:rsid w:val="0043164C"/>
    <w:rsid w:val="004318E4"/>
    <w:rsid w:val="00431F38"/>
    <w:rsid w:val="00431F87"/>
    <w:rsid w:val="00432C47"/>
    <w:rsid w:val="00432EFC"/>
    <w:rsid w:val="00432F9A"/>
    <w:rsid w:val="004332BB"/>
    <w:rsid w:val="0043339C"/>
    <w:rsid w:val="00433EDF"/>
    <w:rsid w:val="004343C4"/>
    <w:rsid w:val="00434975"/>
    <w:rsid w:val="00434AA6"/>
    <w:rsid w:val="00434B9D"/>
    <w:rsid w:val="00434E8E"/>
    <w:rsid w:val="0043548E"/>
    <w:rsid w:val="004357E9"/>
    <w:rsid w:val="00435B23"/>
    <w:rsid w:val="00435F9B"/>
    <w:rsid w:val="00436354"/>
    <w:rsid w:val="00440477"/>
    <w:rsid w:val="0044060C"/>
    <w:rsid w:val="004408BB"/>
    <w:rsid w:val="004411A2"/>
    <w:rsid w:val="004415F3"/>
    <w:rsid w:val="00441C06"/>
    <w:rsid w:val="00441CDB"/>
    <w:rsid w:val="00442090"/>
    <w:rsid w:val="004426C7"/>
    <w:rsid w:val="004429E6"/>
    <w:rsid w:val="00442DB4"/>
    <w:rsid w:val="004430BE"/>
    <w:rsid w:val="00443A70"/>
    <w:rsid w:val="00444A59"/>
    <w:rsid w:val="004451F1"/>
    <w:rsid w:val="004459B4"/>
    <w:rsid w:val="00445B71"/>
    <w:rsid w:val="00445E42"/>
    <w:rsid w:val="004464C7"/>
    <w:rsid w:val="00446884"/>
    <w:rsid w:val="00447592"/>
    <w:rsid w:val="00450533"/>
    <w:rsid w:val="004507EA"/>
    <w:rsid w:val="00451392"/>
    <w:rsid w:val="00451FD4"/>
    <w:rsid w:val="004528AA"/>
    <w:rsid w:val="00452DB9"/>
    <w:rsid w:val="0045325D"/>
    <w:rsid w:val="004534AC"/>
    <w:rsid w:val="0045363F"/>
    <w:rsid w:val="00454170"/>
    <w:rsid w:val="004545B1"/>
    <w:rsid w:val="0045647D"/>
    <w:rsid w:val="00456A47"/>
    <w:rsid w:val="00456BE8"/>
    <w:rsid w:val="00456BEC"/>
    <w:rsid w:val="00456F17"/>
    <w:rsid w:val="00457250"/>
    <w:rsid w:val="00457888"/>
    <w:rsid w:val="00457975"/>
    <w:rsid w:val="00457F9F"/>
    <w:rsid w:val="00460DDD"/>
    <w:rsid w:val="004611D1"/>
    <w:rsid w:val="0046175F"/>
    <w:rsid w:val="004617D6"/>
    <w:rsid w:val="004624C3"/>
    <w:rsid w:val="0046299C"/>
    <w:rsid w:val="004631FC"/>
    <w:rsid w:val="0046357C"/>
    <w:rsid w:val="004638D9"/>
    <w:rsid w:val="00463C03"/>
    <w:rsid w:val="00463ECB"/>
    <w:rsid w:val="004640EF"/>
    <w:rsid w:val="004641E7"/>
    <w:rsid w:val="00464829"/>
    <w:rsid w:val="00464BAB"/>
    <w:rsid w:val="00464D5C"/>
    <w:rsid w:val="00464D7E"/>
    <w:rsid w:val="00465080"/>
    <w:rsid w:val="00465C10"/>
    <w:rsid w:val="004668C6"/>
    <w:rsid w:val="0046773E"/>
    <w:rsid w:val="004677AC"/>
    <w:rsid w:val="00467CC8"/>
    <w:rsid w:val="00467E77"/>
    <w:rsid w:val="00470766"/>
    <w:rsid w:val="00470F8E"/>
    <w:rsid w:val="00470FD7"/>
    <w:rsid w:val="004713CD"/>
    <w:rsid w:val="004715DB"/>
    <w:rsid w:val="00471688"/>
    <w:rsid w:val="00471A80"/>
    <w:rsid w:val="00471AF1"/>
    <w:rsid w:val="00471B44"/>
    <w:rsid w:val="00471EBC"/>
    <w:rsid w:val="0047226F"/>
    <w:rsid w:val="00472974"/>
    <w:rsid w:val="004729FE"/>
    <w:rsid w:val="00472A9B"/>
    <w:rsid w:val="00472DC8"/>
    <w:rsid w:val="004739F9"/>
    <w:rsid w:val="00473CF1"/>
    <w:rsid w:val="00474066"/>
    <w:rsid w:val="0047440D"/>
    <w:rsid w:val="00475C20"/>
    <w:rsid w:val="00475C6D"/>
    <w:rsid w:val="00476730"/>
    <w:rsid w:val="00476A56"/>
    <w:rsid w:val="00476BC6"/>
    <w:rsid w:val="00476BD6"/>
    <w:rsid w:val="00476E5F"/>
    <w:rsid w:val="00480B28"/>
    <w:rsid w:val="00480D8B"/>
    <w:rsid w:val="00481B41"/>
    <w:rsid w:val="00481F46"/>
    <w:rsid w:val="004825DA"/>
    <w:rsid w:val="00482CAF"/>
    <w:rsid w:val="0048353A"/>
    <w:rsid w:val="004853F8"/>
    <w:rsid w:val="004857CD"/>
    <w:rsid w:val="004858D1"/>
    <w:rsid w:val="00485A26"/>
    <w:rsid w:val="00485AB1"/>
    <w:rsid w:val="00485F86"/>
    <w:rsid w:val="004863EB"/>
    <w:rsid w:val="00486603"/>
    <w:rsid w:val="00486B0E"/>
    <w:rsid w:val="00487482"/>
    <w:rsid w:val="0048770B"/>
    <w:rsid w:val="00487715"/>
    <w:rsid w:val="00487798"/>
    <w:rsid w:val="00487CBC"/>
    <w:rsid w:val="00487D94"/>
    <w:rsid w:val="00487E6C"/>
    <w:rsid w:val="00487E88"/>
    <w:rsid w:val="00490162"/>
    <w:rsid w:val="00490C74"/>
    <w:rsid w:val="00490F0E"/>
    <w:rsid w:val="00490F55"/>
    <w:rsid w:val="004911E9"/>
    <w:rsid w:val="004913AF"/>
    <w:rsid w:val="004915C6"/>
    <w:rsid w:val="0049195A"/>
    <w:rsid w:val="004919F7"/>
    <w:rsid w:val="00491BDA"/>
    <w:rsid w:val="00491D62"/>
    <w:rsid w:val="00491E31"/>
    <w:rsid w:val="00492DE1"/>
    <w:rsid w:val="00492E19"/>
    <w:rsid w:val="00492FDA"/>
    <w:rsid w:val="004930B9"/>
    <w:rsid w:val="00493138"/>
    <w:rsid w:val="0049367B"/>
    <w:rsid w:val="00493839"/>
    <w:rsid w:val="00493A9C"/>
    <w:rsid w:val="00493AA9"/>
    <w:rsid w:val="00493D2C"/>
    <w:rsid w:val="00493DDA"/>
    <w:rsid w:val="00494237"/>
    <w:rsid w:val="004948D5"/>
    <w:rsid w:val="004951B6"/>
    <w:rsid w:val="00495652"/>
    <w:rsid w:val="00495E2D"/>
    <w:rsid w:val="00496B10"/>
    <w:rsid w:val="004970DF"/>
    <w:rsid w:val="00497AE8"/>
    <w:rsid w:val="004A0145"/>
    <w:rsid w:val="004A033A"/>
    <w:rsid w:val="004A0BAA"/>
    <w:rsid w:val="004A139B"/>
    <w:rsid w:val="004A14C2"/>
    <w:rsid w:val="004A1E29"/>
    <w:rsid w:val="004A2081"/>
    <w:rsid w:val="004A24DC"/>
    <w:rsid w:val="004A269B"/>
    <w:rsid w:val="004A2A6A"/>
    <w:rsid w:val="004A2AF7"/>
    <w:rsid w:val="004A309A"/>
    <w:rsid w:val="004A3C16"/>
    <w:rsid w:val="004A3CE6"/>
    <w:rsid w:val="004A3E78"/>
    <w:rsid w:val="004A44D5"/>
    <w:rsid w:val="004A4A04"/>
    <w:rsid w:val="004A537E"/>
    <w:rsid w:val="004A5AA4"/>
    <w:rsid w:val="004A5F95"/>
    <w:rsid w:val="004A7A35"/>
    <w:rsid w:val="004A7B8F"/>
    <w:rsid w:val="004A7C6A"/>
    <w:rsid w:val="004A7D91"/>
    <w:rsid w:val="004B0375"/>
    <w:rsid w:val="004B0A35"/>
    <w:rsid w:val="004B0AE9"/>
    <w:rsid w:val="004B0C13"/>
    <w:rsid w:val="004B0E77"/>
    <w:rsid w:val="004B1530"/>
    <w:rsid w:val="004B15F0"/>
    <w:rsid w:val="004B1607"/>
    <w:rsid w:val="004B2BEC"/>
    <w:rsid w:val="004B2D81"/>
    <w:rsid w:val="004B2EAE"/>
    <w:rsid w:val="004B2F07"/>
    <w:rsid w:val="004B3134"/>
    <w:rsid w:val="004B3290"/>
    <w:rsid w:val="004B337A"/>
    <w:rsid w:val="004B35AD"/>
    <w:rsid w:val="004B394E"/>
    <w:rsid w:val="004B3D3F"/>
    <w:rsid w:val="004B45A4"/>
    <w:rsid w:val="004B495F"/>
    <w:rsid w:val="004B4A25"/>
    <w:rsid w:val="004B4A5E"/>
    <w:rsid w:val="004B4DFE"/>
    <w:rsid w:val="004B551A"/>
    <w:rsid w:val="004B56F3"/>
    <w:rsid w:val="004B5A02"/>
    <w:rsid w:val="004B5C3D"/>
    <w:rsid w:val="004B66D0"/>
    <w:rsid w:val="004B6A6F"/>
    <w:rsid w:val="004B6BE5"/>
    <w:rsid w:val="004B6ECF"/>
    <w:rsid w:val="004B71C6"/>
    <w:rsid w:val="004B728C"/>
    <w:rsid w:val="004B7524"/>
    <w:rsid w:val="004B7ADB"/>
    <w:rsid w:val="004B7D07"/>
    <w:rsid w:val="004C030C"/>
    <w:rsid w:val="004C0803"/>
    <w:rsid w:val="004C093C"/>
    <w:rsid w:val="004C09AE"/>
    <w:rsid w:val="004C1983"/>
    <w:rsid w:val="004C25A3"/>
    <w:rsid w:val="004C2D2A"/>
    <w:rsid w:val="004C2D2F"/>
    <w:rsid w:val="004C34C1"/>
    <w:rsid w:val="004C410A"/>
    <w:rsid w:val="004C44A6"/>
    <w:rsid w:val="004C4590"/>
    <w:rsid w:val="004C48C8"/>
    <w:rsid w:val="004C4C0D"/>
    <w:rsid w:val="004C52EE"/>
    <w:rsid w:val="004C59D4"/>
    <w:rsid w:val="004C5EAF"/>
    <w:rsid w:val="004C5EFB"/>
    <w:rsid w:val="004C615E"/>
    <w:rsid w:val="004C61F8"/>
    <w:rsid w:val="004C643C"/>
    <w:rsid w:val="004C6E0E"/>
    <w:rsid w:val="004C725A"/>
    <w:rsid w:val="004C758F"/>
    <w:rsid w:val="004C79AF"/>
    <w:rsid w:val="004C7C7F"/>
    <w:rsid w:val="004C7F45"/>
    <w:rsid w:val="004D055D"/>
    <w:rsid w:val="004D0888"/>
    <w:rsid w:val="004D1CBF"/>
    <w:rsid w:val="004D1D8D"/>
    <w:rsid w:val="004D213A"/>
    <w:rsid w:val="004D2317"/>
    <w:rsid w:val="004D24B8"/>
    <w:rsid w:val="004D2572"/>
    <w:rsid w:val="004D2ABD"/>
    <w:rsid w:val="004D2C4F"/>
    <w:rsid w:val="004D3093"/>
    <w:rsid w:val="004D30EE"/>
    <w:rsid w:val="004D311A"/>
    <w:rsid w:val="004D3A05"/>
    <w:rsid w:val="004D3C2D"/>
    <w:rsid w:val="004D3E13"/>
    <w:rsid w:val="004D3EAC"/>
    <w:rsid w:val="004D405D"/>
    <w:rsid w:val="004D4404"/>
    <w:rsid w:val="004D52AC"/>
    <w:rsid w:val="004D5CCF"/>
    <w:rsid w:val="004D61F3"/>
    <w:rsid w:val="004D6213"/>
    <w:rsid w:val="004D673F"/>
    <w:rsid w:val="004D6797"/>
    <w:rsid w:val="004D6C40"/>
    <w:rsid w:val="004D6E17"/>
    <w:rsid w:val="004D6E38"/>
    <w:rsid w:val="004D729C"/>
    <w:rsid w:val="004D73C0"/>
    <w:rsid w:val="004D76C5"/>
    <w:rsid w:val="004D7727"/>
    <w:rsid w:val="004D7981"/>
    <w:rsid w:val="004D7B63"/>
    <w:rsid w:val="004E007A"/>
    <w:rsid w:val="004E02FB"/>
    <w:rsid w:val="004E07EA"/>
    <w:rsid w:val="004E10A0"/>
    <w:rsid w:val="004E129B"/>
    <w:rsid w:val="004E143C"/>
    <w:rsid w:val="004E1445"/>
    <w:rsid w:val="004E1994"/>
    <w:rsid w:val="004E19F9"/>
    <w:rsid w:val="004E1C7C"/>
    <w:rsid w:val="004E1CD6"/>
    <w:rsid w:val="004E2282"/>
    <w:rsid w:val="004E28CD"/>
    <w:rsid w:val="004E3314"/>
    <w:rsid w:val="004E379D"/>
    <w:rsid w:val="004E3871"/>
    <w:rsid w:val="004E3F4E"/>
    <w:rsid w:val="004E458F"/>
    <w:rsid w:val="004E5642"/>
    <w:rsid w:val="004E66E1"/>
    <w:rsid w:val="004E66F4"/>
    <w:rsid w:val="004E67B1"/>
    <w:rsid w:val="004E6B59"/>
    <w:rsid w:val="004E6E06"/>
    <w:rsid w:val="004E7E9C"/>
    <w:rsid w:val="004E7F5D"/>
    <w:rsid w:val="004E7F92"/>
    <w:rsid w:val="004F0025"/>
    <w:rsid w:val="004F045F"/>
    <w:rsid w:val="004F04F5"/>
    <w:rsid w:val="004F092F"/>
    <w:rsid w:val="004F0C8D"/>
    <w:rsid w:val="004F1C25"/>
    <w:rsid w:val="004F1C8A"/>
    <w:rsid w:val="004F24C8"/>
    <w:rsid w:val="004F278E"/>
    <w:rsid w:val="004F2C30"/>
    <w:rsid w:val="004F2C50"/>
    <w:rsid w:val="004F2FDD"/>
    <w:rsid w:val="004F3011"/>
    <w:rsid w:val="004F3120"/>
    <w:rsid w:val="004F3220"/>
    <w:rsid w:val="004F324E"/>
    <w:rsid w:val="004F3351"/>
    <w:rsid w:val="004F3AA1"/>
    <w:rsid w:val="004F3C49"/>
    <w:rsid w:val="004F3DF1"/>
    <w:rsid w:val="004F4532"/>
    <w:rsid w:val="004F47C3"/>
    <w:rsid w:val="004F50F9"/>
    <w:rsid w:val="004F5801"/>
    <w:rsid w:val="004F591A"/>
    <w:rsid w:val="004F647B"/>
    <w:rsid w:val="004F6659"/>
    <w:rsid w:val="004F6843"/>
    <w:rsid w:val="004F6A14"/>
    <w:rsid w:val="004F6D4D"/>
    <w:rsid w:val="004F73C4"/>
    <w:rsid w:val="004F7635"/>
    <w:rsid w:val="004F7C90"/>
    <w:rsid w:val="004F7F82"/>
    <w:rsid w:val="0050050C"/>
    <w:rsid w:val="00500624"/>
    <w:rsid w:val="00500A22"/>
    <w:rsid w:val="00500C46"/>
    <w:rsid w:val="00500E77"/>
    <w:rsid w:val="00500F26"/>
    <w:rsid w:val="0050124A"/>
    <w:rsid w:val="005012CD"/>
    <w:rsid w:val="0050152D"/>
    <w:rsid w:val="00501790"/>
    <w:rsid w:val="0050188D"/>
    <w:rsid w:val="005018F2"/>
    <w:rsid w:val="00501D92"/>
    <w:rsid w:val="00501ECB"/>
    <w:rsid w:val="00502B32"/>
    <w:rsid w:val="00502C01"/>
    <w:rsid w:val="005034B3"/>
    <w:rsid w:val="0050495E"/>
    <w:rsid w:val="00504D6C"/>
    <w:rsid w:val="00504DDE"/>
    <w:rsid w:val="00505578"/>
    <w:rsid w:val="0050572F"/>
    <w:rsid w:val="005062D3"/>
    <w:rsid w:val="00506ABF"/>
    <w:rsid w:val="00506B32"/>
    <w:rsid w:val="00507FBD"/>
    <w:rsid w:val="005106B2"/>
    <w:rsid w:val="00510B1B"/>
    <w:rsid w:val="00510CD9"/>
    <w:rsid w:val="005110D1"/>
    <w:rsid w:val="00511292"/>
    <w:rsid w:val="00511892"/>
    <w:rsid w:val="00511D74"/>
    <w:rsid w:val="00511D9E"/>
    <w:rsid w:val="00511EA2"/>
    <w:rsid w:val="00511F74"/>
    <w:rsid w:val="00511F9B"/>
    <w:rsid w:val="0051283A"/>
    <w:rsid w:val="005128ED"/>
    <w:rsid w:val="005133EF"/>
    <w:rsid w:val="005134AC"/>
    <w:rsid w:val="005135C4"/>
    <w:rsid w:val="0051379D"/>
    <w:rsid w:val="005139BB"/>
    <w:rsid w:val="00513C9F"/>
    <w:rsid w:val="00514337"/>
    <w:rsid w:val="0051489A"/>
    <w:rsid w:val="00514CF0"/>
    <w:rsid w:val="00514F02"/>
    <w:rsid w:val="0051573D"/>
    <w:rsid w:val="005165E9"/>
    <w:rsid w:val="005167F6"/>
    <w:rsid w:val="00516A88"/>
    <w:rsid w:val="00516B26"/>
    <w:rsid w:val="00516CC9"/>
    <w:rsid w:val="00516D40"/>
    <w:rsid w:val="00516DEA"/>
    <w:rsid w:val="0051716D"/>
    <w:rsid w:val="005175BD"/>
    <w:rsid w:val="005176E8"/>
    <w:rsid w:val="00517804"/>
    <w:rsid w:val="00517B39"/>
    <w:rsid w:val="00520021"/>
    <w:rsid w:val="005201F4"/>
    <w:rsid w:val="005203DC"/>
    <w:rsid w:val="00520972"/>
    <w:rsid w:val="005216F4"/>
    <w:rsid w:val="0052192C"/>
    <w:rsid w:val="0052204A"/>
    <w:rsid w:val="0052231A"/>
    <w:rsid w:val="005224DF"/>
    <w:rsid w:val="00522BE3"/>
    <w:rsid w:val="00522F3A"/>
    <w:rsid w:val="005235AC"/>
    <w:rsid w:val="0052396F"/>
    <w:rsid w:val="0052402E"/>
    <w:rsid w:val="005241AD"/>
    <w:rsid w:val="00524588"/>
    <w:rsid w:val="00524E2D"/>
    <w:rsid w:val="005250F3"/>
    <w:rsid w:val="00525D74"/>
    <w:rsid w:val="005262A0"/>
    <w:rsid w:val="005264A0"/>
    <w:rsid w:val="00526C62"/>
    <w:rsid w:val="00526CFC"/>
    <w:rsid w:val="00527EFA"/>
    <w:rsid w:val="00527F24"/>
    <w:rsid w:val="00527F41"/>
    <w:rsid w:val="00530818"/>
    <w:rsid w:val="00531E45"/>
    <w:rsid w:val="00531F61"/>
    <w:rsid w:val="005323ED"/>
    <w:rsid w:val="0053335C"/>
    <w:rsid w:val="00533B05"/>
    <w:rsid w:val="00534264"/>
    <w:rsid w:val="00534785"/>
    <w:rsid w:val="005347DC"/>
    <w:rsid w:val="005349DB"/>
    <w:rsid w:val="00535173"/>
    <w:rsid w:val="005351B4"/>
    <w:rsid w:val="005354DF"/>
    <w:rsid w:val="00535998"/>
    <w:rsid w:val="00536313"/>
    <w:rsid w:val="00537509"/>
    <w:rsid w:val="005377AE"/>
    <w:rsid w:val="00537F38"/>
    <w:rsid w:val="00540026"/>
    <w:rsid w:val="00540090"/>
    <w:rsid w:val="0054016C"/>
    <w:rsid w:val="00540348"/>
    <w:rsid w:val="0054154B"/>
    <w:rsid w:val="005416AB"/>
    <w:rsid w:val="00541A40"/>
    <w:rsid w:val="00541B96"/>
    <w:rsid w:val="005427FD"/>
    <w:rsid w:val="00542D7A"/>
    <w:rsid w:val="005439EA"/>
    <w:rsid w:val="00543A13"/>
    <w:rsid w:val="00543B6D"/>
    <w:rsid w:val="00543F17"/>
    <w:rsid w:val="00543FC5"/>
    <w:rsid w:val="005440D7"/>
    <w:rsid w:val="0054418F"/>
    <w:rsid w:val="00544404"/>
    <w:rsid w:val="00544954"/>
    <w:rsid w:val="00544FF8"/>
    <w:rsid w:val="00545BD1"/>
    <w:rsid w:val="00545C32"/>
    <w:rsid w:val="0054658E"/>
    <w:rsid w:val="00550496"/>
    <w:rsid w:val="00551ABA"/>
    <w:rsid w:val="00551F6F"/>
    <w:rsid w:val="005524D5"/>
    <w:rsid w:val="005526B2"/>
    <w:rsid w:val="005526CF"/>
    <w:rsid w:val="00552C1C"/>
    <w:rsid w:val="0055398A"/>
    <w:rsid w:val="00553DAE"/>
    <w:rsid w:val="00553F3A"/>
    <w:rsid w:val="00553F66"/>
    <w:rsid w:val="00553F8F"/>
    <w:rsid w:val="005545D3"/>
    <w:rsid w:val="005546E1"/>
    <w:rsid w:val="0055513D"/>
    <w:rsid w:val="005554F2"/>
    <w:rsid w:val="00555937"/>
    <w:rsid w:val="005559A6"/>
    <w:rsid w:val="00555ADE"/>
    <w:rsid w:val="00556C33"/>
    <w:rsid w:val="00556CD6"/>
    <w:rsid w:val="00556DDB"/>
    <w:rsid w:val="00556F41"/>
    <w:rsid w:val="005572E1"/>
    <w:rsid w:val="00557515"/>
    <w:rsid w:val="005578DC"/>
    <w:rsid w:val="00560AF0"/>
    <w:rsid w:val="00560BA4"/>
    <w:rsid w:val="00560EA4"/>
    <w:rsid w:val="005616C5"/>
    <w:rsid w:val="0056172D"/>
    <w:rsid w:val="00561F4F"/>
    <w:rsid w:val="00562044"/>
    <w:rsid w:val="005626A3"/>
    <w:rsid w:val="00562783"/>
    <w:rsid w:val="0056429C"/>
    <w:rsid w:val="00564B2F"/>
    <w:rsid w:val="00565716"/>
    <w:rsid w:val="00565DAD"/>
    <w:rsid w:val="00565E8D"/>
    <w:rsid w:val="005661D2"/>
    <w:rsid w:val="005673BE"/>
    <w:rsid w:val="0056778E"/>
    <w:rsid w:val="00567A7D"/>
    <w:rsid w:val="00567E57"/>
    <w:rsid w:val="005700DD"/>
    <w:rsid w:val="005700FC"/>
    <w:rsid w:val="00570EBF"/>
    <w:rsid w:val="00570F47"/>
    <w:rsid w:val="005716D3"/>
    <w:rsid w:val="005724A1"/>
    <w:rsid w:val="00572525"/>
    <w:rsid w:val="005725B0"/>
    <w:rsid w:val="0057268D"/>
    <w:rsid w:val="00572BDE"/>
    <w:rsid w:val="00572CC5"/>
    <w:rsid w:val="00573794"/>
    <w:rsid w:val="00573B1A"/>
    <w:rsid w:val="00573E08"/>
    <w:rsid w:val="00573FCF"/>
    <w:rsid w:val="005743CD"/>
    <w:rsid w:val="00574570"/>
    <w:rsid w:val="00574AF6"/>
    <w:rsid w:val="00574DAF"/>
    <w:rsid w:val="00574EEB"/>
    <w:rsid w:val="00574FD4"/>
    <w:rsid w:val="00575B9B"/>
    <w:rsid w:val="00575E33"/>
    <w:rsid w:val="00576A41"/>
    <w:rsid w:val="00576DE1"/>
    <w:rsid w:val="0057732A"/>
    <w:rsid w:val="005804FF"/>
    <w:rsid w:val="00580628"/>
    <w:rsid w:val="00580A02"/>
    <w:rsid w:val="00580A51"/>
    <w:rsid w:val="00580A8B"/>
    <w:rsid w:val="00581182"/>
    <w:rsid w:val="0058154E"/>
    <w:rsid w:val="005818BB"/>
    <w:rsid w:val="00581BB8"/>
    <w:rsid w:val="00581CDE"/>
    <w:rsid w:val="00581E04"/>
    <w:rsid w:val="00581F5D"/>
    <w:rsid w:val="00582023"/>
    <w:rsid w:val="005825BF"/>
    <w:rsid w:val="0058282C"/>
    <w:rsid w:val="00582AB0"/>
    <w:rsid w:val="00582AB6"/>
    <w:rsid w:val="00583293"/>
    <w:rsid w:val="00583539"/>
    <w:rsid w:val="00583576"/>
    <w:rsid w:val="005838EA"/>
    <w:rsid w:val="00583DFF"/>
    <w:rsid w:val="00583F06"/>
    <w:rsid w:val="005841CC"/>
    <w:rsid w:val="005855D4"/>
    <w:rsid w:val="00585C66"/>
    <w:rsid w:val="005861E5"/>
    <w:rsid w:val="005867C1"/>
    <w:rsid w:val="00586889"/>
    <w:rsid w:val="00586EBA"/>
    <w:rsid w:val="005876E6"/>
    <w:rsid w:val="00587CFF"/>
    <w:rsid w:val="00590416"/>
    <w:rsid w:val="00591261"/>
    <w:rsid w:val="005915B2"/>
    <w:rsid w:val="00591911"/>
    <w:rsid w:val="00591B81"/>
    <w:rsid w:val="00591D46"/>
    <w:rsid w:val="00592747"/>
    <w:rsid w:val="00592958"/>
    <w:rsid w:val="00592C65"/>
    <w:rsid w:val="005937C1"/>
    <w:rsid w:val="00593A80"/>
    <w:rsid w:val="00593DED"/>
    <w:rsid w:val="00593FEE"/>
    <w:rsid w:val="0059628B"/>
    <w:rsid w:val="0059634A"/>
    <w:rsid w:val="00596AF8"/>
    <w:rsid w:val="0059721D"/>
    <w:rsid w:val="005979C0"/>
    <w:rsid w:val="005A1478"/>
    <w:rsid w:val="005A1ABC"/>
    <w:rsid w:val="005A1E5C"/>
    <w:rsid w:val="005A3128"/>
    <w:rsid w:val="005A33A0"/>
    <w:rsid w:val="005A481B"/>
    <w:rsid w:val="005A5B27"/>
    <w:rsid w:val="005A5D59"/>
    <w:rsid w:val="005A76BA"/>
    <w:rsid w:val="005A79CE"/>
    <w:rsid w:val="005B0124"/>
    <w:rsid w:val="005B017D"/>
    <w:rsid w:val="005B04A4"/>
    <w:rsid w:val="005B0795"/>
    <w:rsid w:val="005B0844"/>
    <w:rsid w:val="005B095C"/>
    <w:rsid w:val="005B0B0A"/>
    <w:rsid w:val="005B0FC7"/>
    <w:rsid w:val="005B144C"/>
    <w:rsid w:val="005B1C46"/>
    <w:rsid w:val="005B2BDB"/>
    <w:rsid w:val="005B2C22"/>
    <w:rsid w:val="005B347D"/>
    <w:rsid w:val="005B36A0"/>
    <w:rsid w:val="005B39A1"/>
    <w:rsid w:val="005B3A3B"/>
    <w:rsid w:val="005B3E0F"/>
    <w:rsid w:val="005B3EC2"/>
    <w:rsid w:val="005B424B"/>
    <w:rsid w:val="005B43D7"/>
    <w:rsid w:val="005B4B45"/>
    <w:rsid w:val="005B4D7A"/>
    <w:rsid w:val="005B4FD2"/>
    <w:rsid w:val="005B5F75"/>
    <w:rsid w:val="005B7242"/>
    <w:rsid w:val="005B7880"/>
    <w:rsid w:val="005C024D"/>
    <w:rsid w:val="005C02AE"/>
    <w:rsid w:val="005C0337"/>
    <w:rsid w:val="005C049C"/>
    <w:rsid w:val="005C11EE"/>
    <w:rsid w:val="005C16AC"/>
    <w:rsid w:val="005C19E7"/>
    <w:rsid w:val="005C1A3B"/>
    <w:rsid w:val="005C1DD0"/>
    <w:rsid w:val="005C1F8E"/>
    <w:rsid w:val="005C21EF"/>
    <w:rsid w:val="005C2287"/>
    <w:rsid w:val="005C2471"/>
    <w:rsid w:val="005C36A4"/>
    <w:rsid w:val="005C3A3A"/>
    <w:rsid w:val="005C3BEB"/>
    <w:rsid w:val="005C42A0"/>
    <w:rsid w:val="005C528A"/>
    <w:rsid w:val="005C5879"/>
    <w:rsid w:val="005C5ACF"/>
    <w:rsid w:val="005C5B2D"/>
    <w:rsid w:val="005C5BDF"/>
    <w:rsid w:val="005C5C65"/>
    <w:rsid w:val="005C5FBA"/>
    <w:rsid w:val="005C5FBF"/>
    <w:rsid w:val="005C6222"/>
    <w:rsid w:val="005C6309"/>
    <w:rsid w:val="005C6389"/>
    <w:rsid w:val="005C69FE"/>
    <w:rsid w:val="005C6AC4"/>
    <w:rsid w:val="005C6E09"/>
    <w:rsid w:val="005D004D"/>
    <w:rsid w:val="005D027B"/>
    <w:rsid w:val="005D040B"/>
    <w:rsid w:val="005D044E"/>
    <w:rsid w:val="005D057D"/>
    <w:rsid w:val="005D0E87"/>
    <w:rsid w:val="005D17E7"/>
    <w:rsid w:val="005D2541"/>
    <w:rsid w:val="005D28AA"/>
    <w:rsid w:val="005D2F5F"/>
    <w:rsid w:val="005D302A"/>
    <w:rsid w:val="005D306B"/>
    <w:rsid w:val="005D3115"/>
    <w:rsid w:val="005D38F0"/>
    <w:rsid w:val="005D3A7F"/>
    <w:rsid w:val="005D3CBF"/>
    <w:rsid w:val="005D40D9"/>
    <w:rsid w:val="005D4136"/>
    <w:rsid w:val="005D42F1"/>
    <w:rsid w:val="005D4BDF"/>
    <w:rsid w:val="005D52ED"/>
    <w:rsid w:val="005D5509"/>
    <w:rsid w:val="005D57BF"/>
    <w:rsid w:val="005D58B2"/>
    <w:rsid w:val="005D5FD9"/>
    <w:rsid w:val="005D6492"/>
    <w:rsid w:val="005D6F14"/>
    <w:rsid w:val="005D72CA"/>
    <w:rsid w:val="005D749A"/>
    <w:rsid w:val="005D7BB5"/>
    <w:rsid w:val="005D7D00"/>
    <w:rsid w:val="005E005A"/>
    <w:rsid w:val="005E0362"/>
    <w:rsid w:val="005E06EF"/>
    <w:rsid w:val="005E0D88"/>
    <w:rsid w:val="005E0F46"/>
    <w:rsid w:val="005E0FFF"/>
    <w:rsid w:val="005E1007"/>
    <w:rsid w:val="005E1204"/>
    <w:rsid w:val="005E12F9"/>
    <w:rsid w:val="005E1417"/>
    <w:rsid w:val="005E16C3"/>
    <w:rsid w:val="005E18E2"/>
    <w:rsid w:val="005E1EC0"/>
    <w:rsid w:val="005E2493"/>
    <w:rsid w:val="005E2B43"/>
    <w:rsid w:val="005E305D"/>
    <w:rsid w:val="005E32CB"/>
    <w:rsid w:val="005E3AEB"/>
    <w:rsid w:val="005E3FB3"/>
    <w:rsid w:val="005E4555"/>
    <w:rsid w:val="005E4AA2"/>
    <w:rsid w:val="005E4B00"/>
    <w:rsid w:val="005E4D47"/>
    <w:rsid w:val="005E56AD"/>
    <w:rsid w:val="005E5E4A"/>
    <w:rsid w:val="005E5E56"/>
    <w:rsid w:val="005E60F8"/>
    <w:rsid w:val="005E6C4C"/>
    <w:rsid w:val="005E712E"/>
    <w:rsid w:val="005E730F"/>
    <w:rsid w:val="005E7350"/>
    <w:rsid w:val="005E7582"/>
    <w:rsid w:val="005E7751"/>
    <w:rsid w:val="005E78F8"/>
    <w:rsid w:val="005E7C50"/>
    <w:rsid w:val="005E7FA9"/>
    <w:rsid w:val="005F01D5"/>
    <w:rsid w:val="005F0405"/>
    <w:rsid w:val="005F0493"/>
    <w:rsid w:val="005F05EF"/>
    <w:rsid w:val="005F0F47"/>
    <w:rsid w:val="005F1507"/>
    <w:rsid w:val="005F1954"/>
    <w:rsid w:val="005F1B6E"/>
    <w:rsid w:val="005F240F"/>
    <w:rsid w:val="005F25E7"/>
    <w:rsid w:val="005F262F"/>
    <w:rsid w:val="005F27C1"/>
    <w:rsid w:val="005F288F"/>
    <w:rsid w:val="005F2DE8"/>
    <w:rsid w:val="005F2E0D"/>
    <w:rsid w:val="005F2E9E"/>
    <w:rsid w:val="005F339A"/>
    <w:rsid w:val="005F3C06"/>
    <w:rsid w:val="005F3D04"/>
    <w:rsid w:val="005F3DA0"/>
    <w:rsid w:val="005F3F0F"/>
    <w:rsid w:val="005F44A0"/>
    <w:rsid w:val="005F4659"/>
    <w:rsid w:val="005F49E5"/>
    <w:rsid w:val="005F4A2C"/>
    <w:rsid w:val="005F5037"/>
    <w:rsid w:val="005F51FF"/>
    <w:rsid w:val="005F5218"/>
    <w:rsid w:val="005F5BFE"/>
    <w:rsid w:val="005F5C56"/>
    <w:rsid w:val="005F627B"/>
    <w:rsid w:val="005F663C"/>
    <w:rsid w:val="005F6999"/>
    <w:rsid w:val="005F6DFB"/>
    <w:rsid w:val="005F750C"/>
    <w:rsid w:val="005F7906"/>
    <w:rsid w:val="005F7AF0"/>
    <w:rsid w:val="00600B64"/>
    <w:rsid w:val="00600E79"/>
    <w:rsid w:val="0060122A"/>
    <w:rsid w:val="00602267"/>
    <w:rsid w:val="00602A43"/>
    <w:rsid w:val="00602BB0"/>
    <w:rsid w:val="00603181"/>
    <w:rsid w:val="006032FF"/>
    <w:rsid w:val="00603B2B"/>
    <w:rsid w:val="006040FE"/>
    <w:rsid w:val="006046C5"/>
    <w:rsid w:val="006050F1"/>
    <w:rsid w:val="0060536F"/>
    <w:rsid w:val="006056BF"/>
    <w:rsid w:val="006059D0"/>
    <w:rsid w:val="00605B21"/>
    <w:rsid w:val="00605E7B"/>
    <w:rsid w:val="00606094"/>
    <w:rsid w:val="00606CA7"/>
    <w:rsid w:val="00606F49"/>
    <w:rsid w:val="0060702B"/>
    <w:rsid w:val="00607C18"/>
    <w:rsid w:val="00610589"/>
    <w:rsid w:val="006108C6"/>
    <w:rsid w:val="00611C14"/>
    <w:rsid w:val="00613059"/>
    <w:rsid w:val="006139FB"/>
    <w:rsid w:val="00613F6E"/>
    <w:rsid w:val="00615368"/>
    <w:rsid w:val="00615CA4"/>
    <w:rsid w:val="00616506"/>
    <w:rsid w:val="0061740C"/>
    <w:rsid w:val="006178E3"/>
    <w:rsid w:val="00617C66"/>
    <w:rsid w:val="006204A6"/>
    <w:rsid w:val="00620971"/>
    <w:rsid w:val="00620F21"/>
    <w:rsid w:val="00621288"/>
    <w:rsid w:val="00621398"/>
    <w:rsid w:val="0062190F"/>
    <w:rsid w:val="00621DF4"/>
    <w:rsid w:val="00621E07"/>
    <w:rsid w:val="00621F65"/>
    <w:rsid w:val="006224E9"/>
    <w:rsid w:val="00622852"/>
    <w:rsid w:val="00623196"/>
    <w:rsid w:val="0062353F"/>
    <w:rsid w:val="006235B3"/>
    <w:rsid w:val="006235DD"/>
    <w:rsid w:val="00623BE2"/>
    <w:rsid w:val="006244C4"/>
    <w:rsid w:val="006245CC"/>
    <w:rsid w:val="00624759"/>
    <w:rsid w:val="00625402"/>
    <w:rsid w:val="00625E59"/>
    <w:rsid w:val="0062609B"/>
    <w:rsid w:val="006262F0"/>
    <w:rsid w:val="00626486"/>
    <w:rsid w:val="00626D3A"/>
    <w:rsid w:val="006272E2"/>
    <w:rsid w:val="0062757C"/>
    <w:rsid w:val="0062771D"/>
    <w:rsid w:val="00630857"/>
    <w:rsid w:val="00631694"/>
    <w:rsid w:val="00631D39"/>
    <w:rsid w:val="00632162"/>
    <w:rsid w:val="006326B2"/>
    <w:rsid w:val="00632BB8"/>
    <w:rsid w:val="00632CDD"/>
    <w:rsid w:val="00632F6C"/>
    <w:rsid w:val="00633251"/>
    <w:rsid w:val="00634887"/>
    <w:rsid w:val="00634D73"/>
    <w:rsid w:val="0063505E"/>
    <w:rsid w:val="00635C36"/>
    <w:rsid w:val="00636036"/>
    <w:rsid w:val="006366C3"/>
    <w:rsid w:val="0063681B"/>
    <w:rsid w:val="006369B1"/>
    <w:rsid w:val="00636A1C"/>
    <w:rsid w:val="00636C56"/>
    <w:rsid w:val="00637531"/>
    <w:rsid w:val="00637FF0"/>
    <w:rsid w:val="006400DC"/>
    <w:rsid w:val="006405BB"/>
    <w:rsid w:val="0064067D"/>
    <w:rsid w:val="006407B0"/>
    <w:rsid w:val="00640C27"/>
    <w:rsid w:val="00640E01"/>
    <w:rsid w:val="006415A5"/>
    <w:rsid w:val="00641612"/>
    <w:rsid w:val="0064165C"/>
    <w:rsid w:val="006419E7"/>
    <w:rsid w:val="006422B3"/>
    <w:rsid w:val="0064267F"/>
    <w:rsid w:val="00642917"/>
    <w:rsid w:val="00642CE9"/>
    <w:rsid w:val="00643004"/>
    <w:rsid w:val="00643240"/>
    <w:rsid w:val="00643326"/>
    <w:rsid w:val="00643CB8"/>
    <w:rsid w:val="00644675"/>
    <w:rsid w:val="006453DF"/>
    <w:rsid w:val="0064570B"/>
    <w:rsid w:val="006466C0"/>
    <w:rsid w:val="0064670E"/>
    <w:rsid w:val="00646AB5"/>
    <w:rsid w:val="00646FFD"/>
    <w:rsid w:val="00647339"/>
    <w:rsid w:val="00647AE2"/>
    <w:rsid w:val="00647C57"/>
    <w:rsid w:val="00647E7B"/>
    <w:rsid w:val="00647EAA"/>
    <w:rsid w:val="00650AC3"/>
    <w:rsid w:val="00650BE4"/>
    <w:rsid w:val="00650E06"/>
    <w:rsid w:val="00651287"/>
    <w:rsid w:val="0065150B"/>
    <w:rsid w:val="00651F83"/>
    <w:rsid w:val="006523A5"/>
    <w:rsid w:val="006527A2"/>
    <w:rsid w:val="00652894"/>
    <w:rsid w:val="00652930"/>
    <w:rsid w:val="00653128"/>
    <w:rsid w:val="006534B2"/>
    <w:rsid w:val="0065375C"/>
    <w:rsid w:val="006539CB"/>
    <w:rsid w:val="00653F3E"/>
    <w:rsid w:val="00654101"/>
    <w:rsid w:val="00654248"/>
    <w:rsid w:val="00654477"/>
    <w:rsid w:val="006544D5"/>
    <w:rsid w:val="00654DC1"/>
    <w:rsid w:val="00654E9A"/>
    <w:rsid w:val="00654F51"/>
    <w:rsid w:val="00654F68"/>
    <w:rsid w:val="0065591A"/>
    <w:rsid w:val="00655B83"/>
    <w:rsid w:val="00656AA3"/>
    <w:rsid w:val="00656EEA"/>
    <w:rsid w:val="00656F54"/>
    <w:rsid w:val="00656FAD"/>
    <w:rsid w:val="00657531"/>
    <w:rsid w:val="0065787A"/>
    <w:rsid w:val="00657C08"/>
    <w:rsid w:val="00657C57"/>
    <w:rsid w:val="00657E20"/>
    <w:rsid w:val="00660AC6"/>
    <w:rsid w:val="00660BC7"/>
    <w:rsid w:val="00660E47"/>
    <w:rsid w:val="0066104B"/>
    <w:rsid w:val="006612C9"/>
    <w:rsid w:val="006613F7"/>
    <w:rsid w:val="0066179C"/>
    <w:rsid w:val="00661CC3"/>
    <w:rsid w:val="006620E7"/>
    <w:rsid w:val="00662943"/>
    <w:rsid w:val="00662972"/>
    <w:rsid w:val="0066336E"/>
    <w:rsid w:val="0066392A"/>
    <w:rsid w:val="006640D4"/>
    <w:rsid w:val="006646A5"/>
    <w:rsid w:val="00664E28"/>
    <w:rsid w:val="00664E72"/>
    <w:rsid w:val="00665D1C"/>
    <w:rsid w:val="00665DB5"/>
    <w:rsid w:val="00665EDD"/>
    <w:rsid w:val="00666117"/>
    <w:rsid w:val="0066613B"/>
    <w:rsid w:val="0066615F"/>
    <w:rsid w:val="0066676B"/>
    <w:rsid w:val="006667AE"/>
    <w:rsid w:val="0066723E"/>
    <w:rsid w:val="00667453"/>
    <w:rsid w:val="006675AE"/>
    <w:rsid w:val="00667EB1"/>
    <w:rsid w:val="006703A9"/>
    <w:rsid w:val="006707E4"/>
    <w:rsid w:val="006712B0"/>
    <w:rsid w:val="00671651"/>
    <w:rsid w:val="0067216B"/>
    <w:rsid w:val="00672413"/>
    <w:rsid w:val="00672E29"/>
    <w:rsid w:val="006738DA"/>
    <w:rsid w:val="00673923"/>
    <w:rsid w:val="00675188"/>
    <w:rsid w:val="00675241"/>
    <w:rsid w:val="00675408"/>
    <w:rsid w:val="006758FC"/>
    <w:rsid w:val="00675BF8"/>
    <w:rsid w:val="006767B2"/>
    <w:rsid w:val="00676897"/>
    <w:rsid w:val="006773EC"/>
    <w:rsid w:val="00677B5E"/>
    <w:rsid w:val="006803DE"/>
    <w:rsid w:val="006804D7"/>
    <w:rsid w:val="00680690"/>
    <w:rsid w:val="00680704"/>
    <w:rsid w:val="0068072E"/>
    <w:rsid w:val="00680869"/>
    <w:rsid w:val="00681D74"/>
    <w:rsid w:val="00682404"/>
    <w:rsid w:val="00682F92"/>
    <w:rsid w:val="006838FE"/>
    <w:rsid w:val="00684FBB"/>
    <w:rsid w:val="00685467"/>
    <w:rsid w:val="00685A45"/>
    <w:rsid w:val="00685B89"/>
    <w:rsid w:val="0068605D"/>
    <w:rsid w:val="006863E6"/>
    <w:rsid w:val="00686B8E"/>
    <w:rsid w:val="00686FF4"/>
    <w:rsid w:val="00687374"/>
    <w:rsid w:val="0068774A"/>
    <w:rsid w:val="006877EC"/>
    <w:rsid w:val="00687BC8"/>
    <w:rsid w:val="00687BEC"/>
    <w:rsid w:val="00690142"/>
    <w:rsid w:val="0069024F"/>
    <w:rsid w:val="0069030B"/>
    <w:rsid w:val="0069036E"/>
    <w:rsid w:val="006904D0"/>
    <w:rsid w:val="006908C0"/>
    <w:rsid w:val="006909EB"/>
    <w:rsid w:val="00690B23"/>
    <w:rsid w:val="00690D4E"/>
    <w:rsid w:val="00691750"/>
    <w:rsid w:val="00691888"/>
    <w:rsid w:val="006919F2"/>
    <w:rsid w:val="00691A5A"/>
    <w:rsid w:val="006921A2"/>
    <w:rsid w:val="006922EC"/>
    <w:rsid w:val="00692E1F"/>
    <w:rsid w:val="0069324E"/>
    <w:rsid w:val="006934D7"/>
    <w:rsid w:val="006934D9"/>
    <w:rsid w:val="006938C3"/>
    <w:rsid w:val="00693A21"/>
    <w:rsid w:val="006940A8"/>
    <w:rsid w:val="00694BE1"/>
    <w:rsid w:val="00694F5B"/>
    <w:rsid w:val="00695024"/>
    <w:rsid w:val="00695188"/>
    <w:rsid w:val="00695199"/>
    <w:rsid w:val="00695284"/>
    <w:rsid w:val="00695412"/>
    <w:rsid w:val="0069643A"/>
    <w:rsid w:val="006966D2"/>
    <w:rsid w:val="00696730"/>
    <w:rsid w:val="00696A04"/>
    <w:rsid w:val="00697873"/>
    <w:rsid w:val="00697B12"/>
    <w:rsid w:val="00697B9C"/>
    <w:rsid w:val="006A01C4"/>
    <w:rsid w:val="006A0476"/>
    <w:rsid w:val="006A07F5"/>
    <w:rsid w:val="006A0AF5"/>
    <w:rsid w:val="006A0C7A"/>
    <w:rsid w:val="006A1111"/>
    <w:rsid w:val="006A15F4"/>
    <w:rsid w:val="006A1D62"/>
    <w:rsid w:val="006A1FB7"/>
    <w:rsid w:val="006A2605"/>
    <w:rsid w:val="006A311C"/>
    <w:rsid w:val="006A36F2"/>
    <w:rsid w:val="006A381D"/>
    <w:rsid w:val="006A3A02"/>
    <w:rsid w:val="006A3B12"/>
    <w:rsid w:val="006A3EDC"/>
    <w:rsid w:val="006A4511"/>
    <w:rsid w:val="006A5BF2"/>
    <w:rsid w:val="006A5C78"/>
    <w:rsid w:val="006A625E"/>
    <w:rsid w:val="006A6750"/>
    <w:rsid w:val="006A6C30"/>
    <w:rsid w:val="006A6F2E"/>
    <w:rsid w:val="006A747D"/>
    <w:rsid w:val="006A7D48"/>
    <w:rsid w:val="006A7DC1"/>
    <w:rsid w:val="006A7E6C"/>
    <w:rsid w:val="006B021C"/>
    <w:rsid w:val="006B0458"/>
    <w:rsid w:val="006B05A9"/>
    <w:rsid w:val="006B09E5"/>
    <w:rsid w:val="006B0BBA"/>
    <w:rsid w:val="006B1046"/>
    <w:rsid w:val="006B1143"/>
    <w:rsid w:val="006B11AC"/>
    <w:rsid w:val="006B1341"/>
    <w:rsid w:val="006B1480"/>
    <w:rsid w:val="006B16BB"/>
    <w:rsid w:val="006B2108"/>
    <w:rsid w:val="006B2A0A"/>
    <w:rsid w:val="006B2C23"/>
    <w:rsid w:val="006B2F73"/>
    <w:rsid w:val="006B3962"/>
    <w:rsid w:val="006B4210"/>
    <w:rsid w:val="006B428C"/>
    <w:rsid w:val="006B4394"/>
    <w:rsid w:val="006B43BA"/>
    <w:rsid w:val="006B4520"/>
    <w:rsid w:val="006B4789"/>
    <w:rsid w:val="006B4A38"/>
    <w:rsid w:val="006B4AA7"/>
    <w:rsid w:val="006B50DB"/>
    <w:rsid w:val="006B5165"/>
    <w:rsid w:val="006B53A3"/>
    <w:rsid w:val="006B56CE"/>
    <w:rsid w:val="006B60A2"/>
    <w:rsid w:val="006B72D3"/>
    <w:rsid w:val="006B73E2"/>
    <w:rsid w:val="006B791A"/>
    <w:rsid w:val="006B798E"/>
    <w:rsid w:val="006B7E2E"/>
    <w:rsid w:val="006C01E0"/>
    <w:rsid w:val="006C0700"/>
    <w:rsid w:val="006C0DA8"/>
    <w:rsid w:val="006C1173"/>
    <w:rsid w:val="006C1C02"/>
    <w:rsid w:val="006C1EA4"/>
    <w:rsid w:val="006C20BD"/>
    <w:rsid w:val="006C2104"/>
    <w:rsid w:val="006C284F"/>
    <w:rsid w:val="006C2B33"/>
    <w:rsid w:val="006C2CD8"/>
    <w:rsid w:val="006C3034"/>
    <w:rsid w:val="006C3760"/>
    <w:rsid w:val="006C3E34"/>
    <w:rsid w:val="006C42B6"/>
    <w:rsid w:val="006C4513"/>
    <w:rsid w:val="006C4B5F"/>
    <w:rsid w:val="006C5211"/>
    <w:rsid w:val="006C525E"/>
    <w:rsid w:val="006C52B9"/>
    <w:rsid w:val="006C5368"/>
    <w:rsid w:val="006C53BA"/>
    <w:rsid w:val="006C569A"/>
    <w:rsid w:val="006C653F"/>
    <w:rsid w:val="006C68CF"/>
    <w:rsid w:val="006C6AB0"/>
    <w:rsid w:val="006C7115"/>
    <w:rsid w:val="006C7713"/>
    <w:rsid w:val="006C7E4B"/>
    <w:rsid w:val="006D0FCA"/>
    <w:rsid w:val="006D21B3"/>
    <w:rsid w:val="006D2A80"/>
    <w:rsid w:val="006D3284"/>
    <w:rsid w:val="006D370B"/>
    <w:rsid w:val="006D3C82"/>
    <w:rsid w:val="006D4055"/>
    <w:rsid w:val="006D4227"/>
    <w:rsid w:val="006D4730"/>
    <w:rsid w:val="006D4BFC"/>
    <w:rsid w:val="006D4E8D"/>
    <w:rsid w:val="006D4FD0"/>
    <w:rsid w:val="006D50AA"/>
    <w:rsid w:val="006D53C1"/>
    <w:rsid w:val="006D5C4A"/>
    <w:rsid w:val="006D6DFF"/>
    <w:rsid w:val="006D727E"/>
    <w:rsid w:val="006D734F"/>
    <w:rsid w:val="006D7E5F"/>
    <w:rsid w:val="006E00FD"/>
    <w:rsid w:val="006E0155"/>
    <w:rsid w:val="006E030F"/>
    <w:rsid w:val="006E05B1"/>
    <w:rsid w:val="006E070D"/>
    <w:rsid w:val="006E0E58"/>
    <w:rsid w:val="006E11D2"/>
    <w:rsid w:val="006E237E"/>
    <w:rsid w:val="006E3074"/>
    <w:rsid w:val="006E3826"/>
    <w:rsid w:val="006E398D"/>
    <w:rsid w:val="006E3D89"/>
    <w:rsid w:val="006E463A"/>
    <w:rsid w:val="006E4C0C"/>
    <w:rsid w:val="006E514B"/>
    <w:rsid w:val="006E58E1"/>
    <w:rsid w:val="006E5A5B"/>
    <w:rsid w:val="006E5F10"/>
    <w:rsid w:val="006E631F"/>
    <w:rsid w:val="006E6F06"/>
    <w:rsid w:val="006E6FAB"/>
    <w:rsid w:val="006E7111"/>
    <w:rsid w:val="006E762D"/>
    <w:rsid w:val="006E76B6"/>
    <w:rsid w:val="006E7B67"/>
    <w:rsid w:val="006F0274"/>
    <w:rsid w:val="006F0865"/>
    <w:rsid w:val="006F0DDF"/>
    <w:rsid w:val="006F15FD"/>
    <w:rsid w:val="006F1B79"/>
    <w:rsid w:val="006F1D4E"/>
    <w:rsid w:val="006F3022"/>
    <w:rsid w:val="006F3BE2"/>
    <w:rsid w:val="006F3D91"/>
    <w:rsid w:val="006F40CD"/>
    <w:rsid w:val="006F41DC"/>
    <w:rsid w:val="006F4420"/>
    <w:rsid w:val="006F49BE"/>
    <w:rsid w:val="006F509F"/>
    <w:rsid w:val="006F511D"/>
    <w:rsid w:val="006F5C66"/>
    <w:rsid w:val="006F5CCE"/>
    <w:rsid w:val="006F6049"/>
    <w:rsid w:val="006F6589"/>
    <w:rsid w:val="006F685B"/>
    <w:rsid w:val="006F6ECE"/>
    <w:rsid w:val="006F6EF1"/>
    <w:rsid w:val="006F7453"/>
    <w:rsid w:val="006F749E"/>
    <w:rsid w:val="0070072E"/>
    <w:rsid w:val="007008C2"/>
    <w:rsid w:val="00700AFC"/>
    <w:rsid w:val="007014B0"/>
    <w:rsid w:val="00701953"/>
    <w:rsid w:val="00702217"/>
    <w:rsid w:val="0070284D"/>
    <w:rsid w:val="00702C36"/>
    <w:rsid w:val="00702E78"/>
    <w:rsid w:val="00702F6C"/>
    <w:rsid w:val="00703285"/>
    <w:rsid w:val="007038F1"/>
    <w:rsid w:val="00703C39"/>
    <w:rsid w:val="00704B5B"/>
    <w:rsid w:val="00704EF7"/>
    <w:rsid w:val="007055FC"/>
    <w:rsid w:val="007056CE"/>
    <w:rsid w:val="00705770"/>
    <w:rsid w:val="00705CDE"/>
    <w:rsid w:val="007061DC"/>
    <w:rsid w:val="00706301"/>
    <w:rsid w:val="0070650A"/>
    <w:rsid w:val="00707454"/>
    <w:rsid w:val="00707478"/>
    <w:rsid w:val="0070759C"/>
    <w:rsid w:val="00710190"/>
    <w:rsid w:val="007105E3"/>
    <w:rsid w:val="007119A5"/>
    <w:rsid w:val="00711A2D"/>
    <w:rsid w:val="00711CF4"/>
    <w:rsid w:val="00712A88"/>
    <w:rsid w:val="007130E5"/>
    <w:rsid w:val="0071326E"/>
    <w:rsid w:val="007138A0"/>
    <w:rsid w:val="00713B10"/>
    <w:rsid w:val="007141DC"/>
    <w:rsid w:val="00714471"/>
    <w:rsid w:val="00714C01"/>
    <w:rsid w:val="007153C2"/>
    <w:rsid w:val="00715D1F"/>
    <w:rsid w:val="00715DE0"/>
    <w:rsid w:val="00716186"/>
    <w:rsid w:val="0071637A"/>
    <w:rsid w:val="007163E5"/>
    <w:rsid w:val="00716453"/>
    <w:rsid w:val="00716648"/>
    <w:rsid w:val="00716A14"/>
    <w:rsid w:val="00716AAF"/>
    <w:rsid w:val="00716FE3"/>
    <w:rsid w:val="00717893"/>
    <w:rsid w:val="00717A59"/>
    <w:rsid w:val="00717C71"/>
    <w:rsid w:val="00717E21"/>
    <w:rsid w:val="00720670"/>
    <w:rsid w:val="007207E4"/>
    <w:rsid w:val="00720A5C"/>
    <w:rsid w:val="00720D33"/>
    <w:rsid w:val="007210A2"/>
    <w:rsid w:val="007211F4"/>
    <w:rsid w:val="00721308"/>
    <w:rsid w:val="007215FA"/>
    <w:rsid w:val="00721BE9"/>
    <w:rsid w:val="00722625"/>
    <w:rsid w:val="00722711"/>
    <w:rsid w:val="00722805"/>
    <w:rsid w:val="00722913"/>
    <w:rsid w:val="00722FD8"/>
    <w:rsid w:val="0072339C"/>
    <w:rsid w:val="007234E8"/>
    <w:rsid w:val="0072375F"/>
    <w:rsid w:val="00723A2C"/>
    <w:rsid w:val="00723A6A"/>
    <w:rsid w:val="00724017"/>
    <w:rsid w:val="00724023"/>
    <w:rsid w:val="00724400"/>
    <w:rsid w:val="007245D1"/>
    <w:rsid w:val="00724A0F"/>
    <w:rsid w:val="00724CD3"/>
    <w:rsid w:val="00725238"/>
    <w:rsid w:val="00725293"/>
    <w:rsid w:val="007257B3"/>
    <w:rsid w:val="00726297"/>
    <w:rsid w:val="00726572"/>
    <w:rsid w:val="00726DF1"/>
    <w:rsid w:val="00726F9A"/>
    <w:rsid w:val="00727461"/>
    <w:rsid w:val="00727E8F"/>
    <w:rsid w:val="007306BD"/>
    <w:rsid w:val="007307DF"/>
    <w:rsid w:val="0073088C"/>
    <w:rsid w:val="007311F4"/>
    <w:rsid w:val="0073182A"/>
    <w:rsid w:val="00732AFC"/>
    <w:rsid w:val="00732B1F"/>
    <w:rsid w:val="00732E57"/>
    <w:rsid w:val="0073361B"/>
    <w:rsid w:val="00733C32"/>
    <w:rsid w:val="00733E4B"/>
    <w:rsid w:val="007341D2"/>
    <w:rsid w:val="00734761"/>
    <w:rsid w:val="00734954"/>
    <w:rsid w:val="00734993"/>
    <w:rsid w:val="007355FF"/>
    <w:rsid w:val="00735B22"/>
    <w:rsid w:val="00736734"/>
    <w:rsid w:val="0073675D"/>
    <w:rsid w:val="007370CA"/>
    <w:rsid w:val="00737361"/>
    <w:rsid w:val="007373B5"/>
    <w:rsid w:val="00737C94"/>
    <w:rsid w:val="00737D70"/>
    <w:rsid w:val="007406F2"/>
    <w:rsid w:val="00740958"/>
    <w:rsid w:val="00740D9B"/>
    <w:rsid w:val="007411BC"/>
    <w:rsid w:val="0074166D"/>
    <w:rsid w:val="0074189E"/>
    <w:rsid w:val="00741981"/>
    <w:rsid w:val="00742414"/>
    <w:rsid w:val="007428EC"/>
    <w:rsid w:val="0074318F"/>
    <w:rsid w:val="00743332"/>
    <w:rsid w:val="007440D2"/>
    <w:rsid w:val="00744794"/>
    <w:rsid w:val="007458C8"/>
    <w:rsid w:val="00745A67"/>
    <w:rsid w:val="00745D1F"/>
    <w:rsid w:val="007462E1"/>
    <w:rsid w:val="0074634D"/>
    <w:rsid w:val="00746E85"/>
    <w:rsid w:val="0074715B"/>
    <w:rsid w:val="00747774"/>
    <w:rsid w:val="007478CE"/>
    <w:rsid w:val="00747A9C"/>
    <w:rsid w:val="00747AD2"/>
    <w:rsid w:val="00750B41"/>
    <w:rsid w:val="00750DF5"/>
    <w:rsid w:val="00750E5F"/>
    <w:rsid w:val="00751765"/>
    <w:rsid w:val="007519AA"/>
    <w:rsid w:val="00751C5F"/>
    <w:rsid w:val="00752B3A"/>
    <w:rsid w:val="007544BC"/>
    <w:rsid w:val="0075477F"/>
    <w:rsid w:val="0075480F"/>
    <w:rsid w:val="00754A3D"/>
    <w:rsid w:val="007557EB"/>
    <w:rsid w:val="007557FF"/>
    <w:rsid w:val="00755D3D"/>
    <w:rsid w:val="00755D53"/>
    <w:rsid w:val="00756921"/>
    <w:rsid w:val="0075707C"/>
    <w:rsid w:val="00757EE5"/>
    <w:rsid w:val="0076053F"/>
    <w:rsid w:val="00760875"/>
    <w:rsid w:val="00760FE2"/>
    <w:rsid w:val="0076144E"/>
    <w:rsid w:val="0076197B"/>
    <w:rsid w:val="00761A39"/>
    <w:rsid w:val="00761FD4"/>
    <w:rsid w:val="0076237D"/>
    <w:rsid w:val="007632A1"/>
    <w:rsid w:val="00763995"/>
    <w:rsid w:val="00763AC8"/>
    <w:rsid w:val="00763CB2"/>
    <w:rsid w:val="00763D3D"/>
    <w:rsid w:val="00763E0B"/>
    <w:rsid w:val="007640D6"/>
    <w:rsid w:val="00764519"/>
    <w:rsid w:val="007646F0"/>
    <w:rsid w:val="007646FA"/>
    <w:rsid w:val="00764BB4"/>
    <w:rsid w:val="00764DA6"/>
    <w:rsid w:val="007652E0"/>
    <w:rsid w:val="00765727"/>
    <w:rsid w:val="00765A8D"/>
    <w:rsid w:val="00766A7C"/>
    <w:rsid w:val="00766CF0"/>
    <w:rsid w:val="007671B9"/>
    <w:rsid w:val="007671E5"/>
    <w:rsid w:val="007677B3"/>
    <w:rsid w:val="00767BD4"/>
    <w:rsid w:val="00767C70"/>
    <w:rsid w:val="00770066"/>
    <w:rsid w:val="007701C9"/>
    <w:rsid w:val="00770953"/>
    <w:rsid w:val="0077182B"/>
    <w:rsid w:val="007719DB"/>
    <w:rsid w:val="00771B8A"/>
    <w:rsid w:val="00772472"/>
    <w:rsid w:val="00772D78"/>
    <w:rsid w:val="00772F8B"/>
    <w:rsid w:val="007730D8"/>
    <w:rsid w:val="0077316F"/>
    <w:rsid w:val="0077327D"/>
    <w:rsid w:val="0077376C"/>
    <w:rsid w:val="00774077"/>
    <w:rsid w:val="0077408D"/>
    <w:rsid w:val="00774362"/>
    <w:rsid w:val="0077497F"/>
    <w:rsid w:val="00774E68"/>
    <w:rsid w:val="00776205"/>
    <w:rsid w:val="00776C7D"/>
    <w:rsid w:val="007771B2"/>
    <w:rsid w:val="00780682"/>
    <w:rsid w:val="007806F4"/>
    <w:rsid w:val="007809CE"/>
    <w:rsid w:val="00780B1C"/>
    <w:rsid w:val="00780DAA"/>
    <w:rsid w:val="007810D0"/>
    <w:rsid w:val="007819E1"/>
    <w:rsid w:val="00781E16"/>
    <w:rsid w:val="007823C3"/>
    <w:rsid w:val="007826D7"/>
    <w:rsid w:val="00782753"/>
    <w:rsid w:val="0078320B"/>
    <w:rsid w:val="00783742"/>
    <w:rsid w:val="007838EF"/>
    <w:rsid w:val="00783E5B"/>
    <w:rsid w:val="007845C8"/>
    <w:rsid w:val="00784EDF"/>
    <w:rsid w:val="007851F6"/>
    <w:rsid w:val="00785209"/>
    <w:rsid w:val="00785304"/>
    <w:rsid w:val="0078531E"/>
    <w:rsid w:val="007859F1"/>
    <w:rsid w:val="00785C7B"/>
    <w:rsid w:val="00785E3E"/>
    <w:rsid w:val="0078602B"/>
    <w:rsid w:val="0078655A"/>
    <w:rsid w:val="0078667D"/>
    <w:rsid w:val="00787442"/>
    <w:rsid w:val="00787537"/>
    <w:rsid w:val="00787711"/>
    <w:rsid w:val="007878C0"/>
    <w:rsid w:val="00787CA4"/>
    <w:rsid w:val="0079139D"/>
    <w:rsid w:val="007915A0"/>
    <w:rsid w:val="0079161D"/>
    <w:rsid w:val="007919B4"/>
    <w:rsid w:val="0079200A"/>
    <w:rsid w:val="00792129"/>
    <w:rsid w:val="0079245B"/>
    <w:rsid w:val="0079333D"/>
    <w:rsid w:val="007934CD"/>
    <w:rsid w:val="007935EA"/>
    <w:rsid w:val="00793B3E"/>
    <w:rsid w:val="00794151"/>
    <w:rsid w:val="00794521"/>
    <w:rsid w:val="0079481B"/>
    <w:rsid w:val="00794B5E"/>
    <w:rsid w:val="007950ED"/>
    <w:rsid w:val="00795AF1"/>
    <w:rsid w:val="00795B92"/>
    <w:rsid w:val="00795EA4"/>
    <w:rsid w:val="00795FD8"/>
    <w:rsid w:val="00796000"/>
    <w:rsid w:val="007960CF"/>
    <w:rsid w:val="00796412"/>
    <w:rsid w:val="0079646B"/>
    <w:rsid w:val="00797640"/>
    <w:rsid w:val="00797A06"/>
    <w:rsid w:val="00797D1D"/>
    <w:rsid w:val="00797E5B"/>
    <w:rsid w:val="00797F78"/>
    <w:rsid w:val="007A0737"/>
    <w:rsid w:val="007A150D"/>
    <w:rsid w:val="007A1544"/>
    <w:rsid w:val="007A17AE"/>
    <w:rsid w:val="007A1B43"/>
    <w:rsid w:val="007A1BB3"/>
    <w:rsid w:val="007A2363"/>
    <w:rsid w:val="007A245D"/>
    <w:rsid w:val="007A2C9C"/>
    <w:rsid w:val="007A2F02"/>
    <w:rsid w:val="007A3300"/>
    <w:rsid w:val="007A43CD"/>
    <w:rsid w:val="007A444C"/>
    <w:rsid w:val="007A44FE"/>
    <w:rsid w:val="007A4C8B"/>
    <w:rsid w:val="007A5354"/>
    <w:rsid w:val="007A59DF"/>
    <w:rsid w:val="007A5C42"/>
    <w:rsid w:val="007A5DAA"/>
    <w:rsid w:val="007A60BF"/>
    <w:rsid w:val="007A60E6"/>
    <w:rsid w:val="007A616A"/>
    <w:rsid w:val="007A6873"/>
    <w:rsid w:val="007A69F8"/>
    <w:rsid w:val="007A6CB9"/>
    <w:rsid w:val="007A7D92"/>
    <w:rsid w:val="007A7FCE"/>
    <w:rsid w:val="007B0174"/>
    <w:rsid w:val="007B0209"/>
    <w:rsid w:val="007B1503"/>
    <w:rsid w:val="007B1B1F"/>
    <w:rsid w:val="007B2000"/>
    <w:rsid w:val="007B2BCE"/>
    <w:rsid w:val="007B2EBA"/>
    <w:rsid w:val="007B3029"/>
    <w:rsid w:val="007B3729"/>
    <w:rsid w:val="007B3AAC"/>
    <w:rsid w:val="007B3AE3"/>
    <w:rsid w:val="007B4F76"/>
    <w:rsid w:val="007B5592"/>
    <w:rsid w:val="007B59EA"/>
    <w:rsid w:val="007B6524"/>
    <w:rsid w:val="007B6B72"/>
    <w:rsid w:val="007B7076"/>
    <w:rsid w:val="007B75A9"/>
    <w:rsid w:val="007C0372"/>
    <w:rsid w:val="007C0B1B"/>
    <w:rsid w:val="007C0C6C"/>
    <w:rsid w:val="007C0D50"/>
    <w:rsid w:val="007C0E28"/>
    <w:rsid w:val="007C2068"/>
    <w:rsid w:val="007C27D8"/>
    <w:rsid w:val="007C30DB"/>
    <w:rsid w:val="007C3330"/>
    <w:rsid w:val="007C3655"/>
    <w:rsid w:val="007C3681"/>
    <w:rsid w:val="007C3ED3"/>
    <w:rsid w:val="007C4E5A"/>
    <w:rsid w:val="007C5150"/>
    <w:rsid w:val="007C5CD2"/>
    <w:rsid w:val="007C5D41"/>
    <w:rsid w:val="007C61B8"/>
    <w:rsid w:val="007C7931"/>
    <w:rsid w:val="007C795D"/>
    <w:rsid w:val="007C7FFC"/>
    <w:rsid w:val="007D01CE"/>
    <w:rsid w:val="007D10EA"/>
    <w:rsid w:val="007D19C4"/>
    <w:rsid w:val="007D1B49"/>
    <w:rsid w:val="007D1CD4"/>
    <w:rsid w:val="007D1D2A"/>
    <w:rsid w:val="007D2F41"/>
    <w:rsid w:val="007D3056"/>
    <w:rsid w:val="007D3392"/>
    <w:rsid w:val="007D37EA"/>
    <w:rsid w:val="007D43CF"/>
    <w:rsid w:val="007D4498"/>
    <w:rsid w:val="007D4798"/>
    <w:rsid w:val="007D4A8F"/>
    <w:rsid w:val="007D4D21"/>
    <w:rsid w:val="007D4E48"/>
    <w:rsid w:val="007D547E"/>
    <w:rsid w:val="007D603E"/>
    <w:rsid w:val="007D6082"/>
    <w:rsid w:val="007D638C"/>
    <w:rsid w:val="007D66F6"/>
    <w:rsid w:val="007D6B3E"/>
    <w:rsid w:val="007D7CC9"/>
    <w:rsid w:val="007D7D1B"/>
    <w:rsid w:val="007D7ECA"/>
    <w:rsid w:val="007E014D"/>
    <w:rsid w:val="007E056B"/>
    <w:rsid w:val="007E0A6B"/>
    <w:rsid w:val="007E1227"/>
    <w:rsid w:val="007E1402"/>
    <w:rsid w:val="007E14E9"/>
    <w:rsid w:val="007E2461"/>
    <w:rsid w:val="007E24CB"/>
    <w:rsid w:val="007E2A0C"/>
    <w:rsid w:val="007E3401"/>
    <w:rsid w:val="007E345C"/>
    <w:rsid w:val="007E3932"/>
    <w:rsid w:val="007E3C65"/>
    <w:rsid w:val="007E3EC3"/>
    <w:rsid w:val="007E408B"/>
    <w:rsid w:val="007E46A9"/>
    <w:rsid w:val="007E47E2"/>
    <w:rsid w:val="007E5DD1"/>
    <w:rsid w:val="007E6311"/>
    <w:rsid w:val="007E651E"/>
    <w:rsid w:val="007E6929"/>
    <w:rsid w:val="007E6BC7"/>
    <w:rsid w:val="007E6C6B"/>
    <w:rsid w:val="007E6E62"/>
    <w:rsid w:val="007E6E67"/>
    <w:rsid w:val="007E6FBB"/>
    <w:rsid w:val="007E723C"/>
    <w:rsid w:val="007E7C2A"/>
    <w:rsid w:val="007F004D"/>
    <w:rsid w:val="007F0A21"/>
    <w:rsid w:val="007F0C4F"/>
    <w:rsid w:val="007F1375"/>
    <w:rsid w:val="007F1440"/>
    <w:rsid w:val="007F1DB5"/>
    <w:rsid w:val="007F236B"/>
    <w:rsid w:val="007F247C"/>
    <w:rsid w:val="007F26BD"/>
    <w:rsid w:val="007F33EA"/>
    <w:rsid w:val="007F3584"/>
    <w:rsid w:val="007F40B3"/>
    <w:rsid w:val="007F43A4"/>
    <w:rsid w:val="007F4AA3"/>
    <w:rsid w:val="007F4D6E"/>
    <w:rsid w:val="007F4DCD"/>
    <w:rsid w:val="007F5199"/>
    <w:rsid w:val="007F52A1"/>
    <w:rsid w:val="007F53E4"/>
    <w:rsid w:val="007F5595"/>
    <w:rsid w:val="007F5AE1"/>
    <w:rsid w:val="007F5AED"/>
    <w:rsid w:val="007F6002"/>
    <w:rsid w:val="007F6F25"/>
    <w:rsid w:val="007F7770"/>
    <w:rsid w:val="007F78E0"/>
    <w:rsid w:val="007F7C15"/>
    <w:rsid w:val="007F7DAB"/>
    <w:rsid w:val="007F7F48"/>
    <w:rsid w:val="008003DE"/>
    <w:rsid w:val="0080052A"/>
    <w:rsid w:val="00800D2D"/>
    <w:rsid w:val="00801257"/>
    <w:rsid w:val="00801732"/>
    <w:rsid w:val="00801E91"/>
    <w:rsid w:val="008030F1"/>
    <w:rsid w:val="008033F7"/>
    <w:rsid w:val="008047BB"/>
    <w:rsid w:val="008051B7"/>
    <w:rsid w:val="008056FD"/>
    <w:rsid w:val="008067F7"/>
    <w:rsid w:val="0080698F"/>
    <w:rsid w:val="00807476"/>
    <w:rsid w:val="008075BC"/>
    <w:rsid w:val="00807723"/>
    <w:rsid w:val="008077CA"/>
    <w:rsid w:val="0080793E"/>
    <w:rsid w:val="00807AFD"/>
    <w:rsid w:val="008100B6"/>
    <w:rsid w:val="00810F51"/>
    <w:rsid w:val="00811B90"/>
    <w:rsid w:val="00811C4C"/>
    <w:rsid w:val="00812297"/>
    <w:rsid w:val="00812739"/>
    <w:rsid w:val="008127E8"/>
    <w:rsid w:val="008136F9"/>
    <w:rsid w:val="00813CD0"/>
    <w:rsid w:val="00813D52"/>
    <w:rsid w:val="00813E07"/>
    <w:rsid w:val="00814206"/>
    <w:rsid w:val="0081424F"/>
    <w:rsid w:val="00814382"/>
    <w:rsid w:val="008147E9"/>
    <w:rsid w:val="0081486C"/>
    <w:rsid w:val="00814C61"/>
    <w:rsid w:val="00814F09"/>
    <w:rsid w:val="008155F0"/>
    <w:rsid w:val="00815BC9"/>
    <w:rsid w:val="00816618"/>
    <w:rsid w:val="00816C97"/>
    <w:rsid w:val="00816EA7"/>
    <w:rsid w:val="0081769F"/>
    <w:rsid w:val="008176D4"/>
    <w:rsid w:val="00817D86"/>
    <w:rsid w:val="0082023F"/>
    <w:rsid w:val="008203CC"/>
    <w:rsid w:val="00820BFD"/>
    <w:rsid w:val="00820D13"/>
    <w:rsid w:val="008213A9"/>
    <w:rsid w:val="008232E8"/>
    <w:rsid w:val="00823991"/>
    <w:rsid w:val="008239BE"/>
    <w:rsid w:val="008239D7"/>
    <w:rsid w:val="008241A7"/>
    <w:rsid w:val="008246C7"/>
    <w:rsid w:val="00824A92"/>
    <w:rsid w:val="00824AC5"/>
    <w:rsid w:val="00824ED3"/>
    <w:rsid w:val="0082504C"/>
    <w:rsid w:val="00825B17"/>
    <w:rsid w:val="00825D7B"/>
    <w:rsid w:val="008261AF"/>
    <w:rsid w:val="00826549"/>
    <w:rsid w:val="00827082"/>
    <w:rsid w:val="00827272"/>
    <w:rsid w:val="00827A7C"/>
    <w:rsid w:val="00827BD7"/>
    <w:rsid w:val="00827C4F"/>
    <w:rsid w:val="00827EE7"/>
    <w:rsid w:val="008300CD"/>
    <w:rsid w:val="00830B7A"/>
    <w:rsid w:val="00830C07"/>
    <w:rsid w:val="00831392"/>
    <w:rsid w:val="00831672"/>
    <w:rsid w:val="00832C81"/>
    <w:rsid w:val="00832E43"/>
    <w:rsid w:val="008339DF"/>
    <w:rsid w:val="008340A0"/>
    <w:rsid w:val="00834265"/>
    <w:rsid w:val="0083451E"/>
    <w:rsid w:val="008352D8"/>
    <w:rsid w:val="00835410"/>
    <w:rsid w:val="00835A39"/>
    <w:rsid w:val="0083604B"/>
    <w:rsid w:val="0083664E"/>
    <w:rsid w:val="00836AD0"/>
    <w:rsid w:val="00836C9C"/>
    <w:rsid w:val="00837E2A"/>
    <w:rsid w:val="008404D4"/>
    <w:rsid w:val="008418FF"/>
    <w:rsid w:val="008425AD"/>
    <w:rsid w:val="00842A08"/>
    <w:rsid w:val="00842C7B"/>
    <w:rsid w:val="00842DB1"/>
    <w:rsid w:val="0084450F"/>
    <w:rsid w:val="00845A1C"/>
    <w:rsid w:val="00846437"/>
    <w:rsid w:val="00846638"/>
    <w:rsid w:val="008467E3"/>
    <w:rsid w:val="008469EA"/>
    <w:rsid w:val="00846B93"/>
    <w:rsid w:val="00847854"/>
    <w:rsid w:val="00850B53"/>
    <w:rsid w:val="00850BFC"/>
    <w:rsid w:val="00850D7A"/>
    <w:rsid w:val="008510D9"/>
    <w:rsid w:val="008514FE"/>
    <w:rsid w:val="00851995"/>
    <w:rsid w:val="008525A0"/>
    <w:rsid w:val="00852789"/>
    <w:rsid w:val="00852C8E"/>
    <w:rsid w:val="00853701"/>
    <w:rsid w:val="00853791"/>
    <w:rsid w:val="00854996"/>
    <w:rsid w:val="00855165"/>
    <w:rsid w:val="0085550E"/>
    <w:rsid w:val="00855E71"/>
    <w:rsid w:val="00856314"/>
    <w:rsid w:val="00856906"/>
    <w:rsid w:val="00856C0A"/>
    <w:rsid w:val="00856D76"/>
    <w:rsid w:val="008574A8"/>
    <w:rsid w:val="00857571"/>
    <w:rsid w:val="00857B31"/>
    <w:rsid w:val="00857C39"/>
    <w:rsid w:val="00857FAA"/>
    <w:rsid w:val="00860201"/>
    <w:rsid w:val="00860277"/>
    <w:rsid w:val="0086071C"/>
    <w:rsid w:val="008608DB"/>
    <w:rsid w:val="00860FD6"/>
    <w:rsid w:val="00861232"/>
    <w:rsid w:val="00861396"/>
    <w:rsid w:val="0086149B"/>
    <w:rsid w:val="00861734"/>
    <w:rsid w:val="008617B3"/>
    <w:rsid w:val="00861CF2"/>
    <w:rsid w:val="008629B9"/>
    <w:rsid w:val="00862A66"/>
    <w:rsid w:val="00863B58"/>
    <w:rsid w:val="00864382"/>
    <w:rsid w:val="00864430"/>
    <w:rsid w:val="0086455C"/>
    <w:rsid w:val="00864578"/>
    <w:rsid w:val="00864B63"/>
    <w:rsid w:val="0086592A"/>
    <w:rsid w:val="00865B97"/>
    <w:rsid w:val="00865E26"/>
    <w:rsid w:val="0086633D"/>
    <w:rsid w:val="008666BF"/>
    <w:rsid w:val="0086735B"/>
    <w:rsid w:val="008677EC"/>
    <w:rsid w:val="00867BA4"/>
    <w:rsid w:val="00870641"/>
    <w:rsid w:val="00870AB2"/>
    <w:rsid w:val="00870BA9"/>
    <w:rsid w:val="00870F58"/>
    <w:rsid w:val="00871603"/>
    <w:rsid w:val="008733D4"/>
    <w:rsid w:val="00873F31"/>
    <w:rsid w:val="008741C2"/>
    <w:rsid w:val="00874237"/>
    <w:rsid w:val="00874C33"/>
    <w:rsid w:val="00874C74"/>
    <w:rsid w:val="00874D7C"/>
    <w:rsid w:val="00874F3D"/>
    <w:rsid w:val="008750FD"/>
    <w:rsid w:val="008758BF"/>
    <w:rsid w:val="008761A9"/>
    <w:rsid w:val="0087666D"/>
    <w:rsid w:val="008767F0"/>
    <w:rsid w:val="00876991"/>
    <w:rsid w:val="0087762E"/>
    <w:rsid w:val="00877B7C"/>
    <w:rsid w:val="00880778"/>
    <w:rsid w:val="00880EDD"/>
    <w:rsid w:val="0088144B"/>
    <w:rsid w:val="0088145F"/>
    <w:rsid w:val="00881E7C"/>
    <w:rsid w:val="0088221D"/>
    <w:rsid w:val="00882CBE"/>
    <w:rsid w:val="008831C0"/>
    <w:rsid w:val="00884586"/>
    <w:rsid w:val="00884843"/>
    <w:rsid w:val="00884B3E"/>
    <w:rsid w:val="00884D98"/>
    <w:rsid w:val="00885C84"/>
    <w:rsid w:val="00885F96"/>
    <w:rsid w:val="00886216"/>
    <w:rsid w:val="00886338"/>
    <w:rsid w:val="008864EC"/>
    <w:rsid w:val="00886C40"/>
    <w:rsid w:val="008872F9"/>
    <w:rsid w:val="00887922"/>
    <w:rsid w:val="00887F58"/>
    <w:rsid w:val="008905B9"/>
    <w:rsid w:val="008907F5"/>
    <w:rsid w:val="00890944"/>
    <w:rsid w:val="00891248"/>
    <w:rsid w:val="00891A16"/>
    <w:rsid w:val="00891CDC"/>
    <w:rsid w:val="00891FDE"/>
    <w:rsid w:val="0089207E"/>
    <w:rsid w:val="00892228"/>
    <w:rsid w:val="008929BA"/>
    <w:rsid w:val="00892C58"/>
    <w:rsid w:val="00892F95"/>
    <w:rsid w:val="00893339"/>
    <w:rsid w:val="0089386F"/>
    <w:rsid w:val="00893D03"/>
    <w:rsid w:val="00893ECA"/>
    <w:rsid w:val="00893F0A"/>
    <w:rsid w:val="008940DC"/>
    <w:rsid w:val="00894116"/>
    <w:rsid w:val="00894BA0"/>
    <w:rsid w:val="00894BDD"/>
    <w:rsid w:val="00894C74"/>
    <w:rsid w:val="00894DF9"/>
    <w:rsid w:val="00895036"/>
    <w:rsid w:val="00895514"/>
    <w:rsid w:val="008956AE"/>
    <w:rsid w:val="00896156"/>
    <w:rsid w:val="008961E5"/>
    <w:rsid w:val="008962E3"/>
    <w:rsid w:val="008963D9"/>
    <w:rsid w:val="00896749"/>
    <w:rsid w:val="0089690D"/>
    <w:rsid w:val="00896998"/>
    <w:rsid w:val="00896B62"/>
    <w:rsid w:val="00897126"/>
    <w:rsid w:val="00897A2B"/>
    <w:rsid w:val="008A0703"/>
    <w:rsid w:val="008A15B5"/>
    <w:rsid w:val="008A201F"/>
    <w:rsid w:val="008A205E"/>
    <w:rsid w:val="008A25CC"/>
    <w:rsid w:val="008A2781"/>
    <w:rsid w:val="008A27F7"/>
    <w:rsid w:val="008A35A2"/>
    <w:rsid w:val="008A41E8"/>
    <w:rsid w:val="008A4AF7"/>
    <w:rsid w:val="008A4B31"/>
    <w:rsid w:val="008A4DCB"/>
    <w:rsid w:val="008A53C9"/>
    <w:rsid w:val="008A54DC"/>
    <w:rsid w:val="008A56D7"/>
    <w:rsid w:val="008A5CAE"/>
    <w:rsid w:val="008A5FD3"/>
    <w:rsid w:val="008A66F8"/>
    <w:rsid w:val="008A6D1F"/>
    <w:rsid w:val="008A6D85"/>
    <w:rsid w:val="008A6E7D"/>
    <w:rsid w:val="008A74CD"/>
    <w:rsid w:val="008A750E"/>
    <w:rsid w:val="008A7697"/>
    <w:rsid w:val="008A7703"/>
    <w:rsid w:val="008A7ADE"/>
    <w:rsid w:val="008A7AE9"/>
    <w:rsid w:val="008B014E"/>
    <w:rsid w:val="008B0C5C"/>
    <w:rsid w:val="008B14A9"/>
    <w:rsid w:val="008B15A9"/>
    <w:rsid w:val="008B240D"/>
    <w:rsid w:val="008B29AF"/>
    <w:rsid w:val="008B2F5B"/>
    <w:rsid w:val="008B3386"/>
    <w:rsid w:val="008B34B2"/>
    <w:rsid w:val="008B3896"/>
    <w:rsid w:val="008B39B3"/>
    <w:rsid w:val="008B3F48"/>
    <w:rsid w:val="008B3FF2"/>
    <w:rsid w:val="008B4583"/>
    <w:rsid w:val="008B460A"/>
    <w:rsid w:val="008B4CF3"/>
    <w:rsid w:val="008B514C"/>
    <w:rsid w:val="008B5517"/>
    <w:rsid w:val="008B554C"/>
    <w:rsid w:val="008B5611"/>
    <w:rsid w:val="008B59FF"/>
    <w:rsid w:val="008B5A28"/>
    <w:rsid w:val="008B5AD3"/>
    <w:rsid w:val="008B5CCE"/>
    <w:rsid w:val="008B5DB3"/>
    <w:rsid w:val="008B5E0A"/>
    <w:rsid w:val="008B5E3A"/>
    <w:rsid w:val="008B623D"/>
    <w:rsid w:val="008B63CD"/>
    <w:rsid w:val="008B6B98"/>
    <w:rsid w:val="008B6F42"/>
    <w:rsid w:val="008B70F2"/>
    <w:rsid w:val="008B7416"/>
    <w:rsid w:val="008B7ADA"/>
    <w:rsid w:val="008C0134"/>
    <w:rsid w:val="008C0BB4"/>
    <w:rsid w:val="008C0C0F"/>
    <w:rsid w:val="008C0D8C"/>
    <w:rsid w:val="008C16CD"/>
    <w:rsid w:val="008C2273"/>
    <w:rsid w:val="008C229F"/>
    <w:rsid w:val="008C2501"/>
    <w:rsid w:val="008C2781"/>
    <w:rsid w:val="008C2F25"/>
    <w:rsid w:val="008C3035"/>
    <w:rsid w:val="008C3248"/>
    <w:rsid w:val="008C4038"/>
    <w:rsid w:val="008C4050"/>
    <w:rsid w:val="008C43C8"/>
    <w:rsid w:val="008C45A7"/>
    <w:rsid w:val="008C4891"/>
    <w:rsid w:val="008C4AF9"/>
    <w:rsid w:val="008C50CF"/>
    <w:rsid w:val="008C624D"/>
    <w:rsid w:val="008C7012"/>
    <w:rsid w:val="008C7427"/>
    <w:rsid w:val="008C78A6"/>
    <w:rsid w:val="008D0FFB"/>
    <w:rsid w:val="008D1117"/>
    <w:rsid w:val="008D14C3"/>
    <w:rsid w:val="008D1A6E"/>
    <w:rsid w:val="008D1A7B"/>
    <w:rsid w:val="008D2312"/>
    <w:rsid w:val="008D2356"/>
    <w:rsid w:val="008D28D8"/>
    <w:rsid w:val="008D2D60"/>
    <w:rsid w:val="008D37A8"/>
    <w:rsid w:val="008D3AE3"/>
    <w:rsid w:val="008D433D"/>
    <w:rsid w:val="008D49C2"/>
    <w:rsid w:val="008D4B2C"/>
    <w:rsid w:val="008D4DDA"/>
    <w:rsid w:val="008D4DE2"/>
    <w:rsid w:val="008D5699"/>
    <w:rsid w:val="008D5B35"/>
    <w:rsid w:val="008D63F2"/>
    <w:rsid w:val="008D6453"/>
    <w:rsid w:val="008D66DD"/>
    <w:rsid w:val="008D68F0"/>
    <w:rsid w:val="008D6B61"/>
    <w:rsid w:val="008D7246"/>
    <w:rsid w:val="008D73AD"/>
    <w:rsid w:val="008D7879"/>
    <w:rsid w:val="008D7F4B"/>
    <w:rsid w:val="008E0399"/>
    <w:rsid w:val="008E06E3"/>
    <w:rsid w:val="008E092C"/>
    <w:rsid w:val="008E0C8D"/>
    <w:rsid w:val="008E170F"/>
    <w:rsid w:val="008E1713"/>
    <w:rsid w:val="008E1B8C"/>
    <w:rsid w:val="008E257E"/>
    <w:rsid w:val="008E2D64"/>
    <w:rsid w:val="008E2EAF"/>
    <w:rsid w:val="008E34D9"/>
    <w:rsid w:val="008E3BE3"/>
    <w:rsid w:val="008E3C1D"/>
    <w:rsid w:val="008E4271"/>
    <w:rsid w:val="008E4BB4"/>
    <w:rsid w:val="008E4F13"/>
    <w:rsid w:val="008E533B"/>
    <w:rsid w:val="008E566B"/>
    <w:rsid w:val="008E5679"/>
    <w:rsid w:val="008E5795"/>
    <w:rsid w:val="008E5A7C"/>
    <w:rsid w:val="008E5A90"/>
    <w:rsid w:val="008E635B"/>
    <w:rsid w:val="008E6685"/>
    <w:rsid w:val="008E683D"/>
    <w:rsid w:val="008E6D5C"/>
    <w:rsid w:val="008E7679"/>
    <w:rsid w:val="008F0070"/>
    <w:rsid w:val="008F05D5"/>
    <w:rsid w:val="008F1678"/>
    <w:rsid w:val="008F1D72"/>
    <w:rsid w:val="008F2240"/>
    <w:rsid w:val="008F314A"/>
    <w:rsid w:val="008F3307"/>
    <w:rsid w:val="008F360D"/>
    <w:rsid w:val="008F37D0"/>
    <w:rsid w:val="008F3956"/>
    <w:rsid w:val="008F40A1"/>
    <w:rsid w:val="008F4112"/>
    <w:rsid w:val="008F414B"/>
    <w:rsid w:val="008F421D"/>
    <w:rsid w:val="008F42DB"/>
    <w:rsid w:val="008F441A"/>
    <w:rsid w:val="008F5036"/>
    <w:rsid w:val="008F51E3"/>
    <w:rsid w:val="008F525A"/>
    <w:rsid w:val="008F54B9"/>
    <w:rsid w:val="008F61B2"/>
    <w:rsid w:val="008F633B"/>
    <w:rsid w:val="008F637C"/>
    <w:rsid w:val="008F6541"/>
    <w:rsid w:val="008F6A5C"/>
    <w:rsid w:val="008F6B9F"/>
    <w:rsid w:val="008F73F6"/>
    <w:rsid w:val="008F7EC5"/>
    <w:rsid w:val="009000BA"/>
    <w:rsid w:val="00900678"/>
    <w:rsid w:val="00900E2A"/>
    <w:rsid w:val="00901DA8"/>
    <w:rsid w:val="00901EBB"/>
    <w:rsid w:val="00902283"/>
    <w:rsid w:val="009024FE"/>
    <w:rsid w:val="0090295A"/>
    <w:rsid w:val="009029B3"/>
    <w:rsid w:val="00902DBC"/>
    <w:rsid w:val="00902F54"/>
    <w:rsid w:val="009030FF"/>
    <w:rsid w:val="00903160"/>
    <w:rsid w:val="009031CA"/>
    <w:rsid w:val="00903382"/>
    <w:rsid w:val="00904390"/>
    <w:rsid w:val="0090482F"/>
    <w:rsid w:val="00904DF0"/>
    <w:rsid w:val="00905270"/>
    <w:rsid w:val="009052ED"/>
    <w:rsid w:val="00905AF2"/>
    <w:rsid w:val="009060EA"/>
    <w:rsid w:val="0090646B"/>
    <w:rsid w:val="00906589"/>
    <w:rsid w:val="009065F4"/>
    <w:rsid w:val="00906659"/>
    <w:rsid w:val="00906B95"/>
    <w:rsid w:val="009078AB"/>
    <w:rsid w:val="00907A39"/>
    <w:rsid w:val="00907C53"/>
    <w:rsid w:val="00907D6F"/>
    <w:rsid w:val="0091026B"/>
    <w:rsid w:val="0091051B"/>
    <w:rsid w:val="00910778"/>
    <w:rsid w:val="009116B9"/>
    <w:rsid w:val="00911A31"/>
    <w:rsid w:val="0091271A"/>
    <w:rsid w:val="00912F7D"/>
    <w:rsid w:val="00912F87"/>
    <w:rsid w:val="00912FA3"/>
    <w:rsid w:val="00913437"/>
    <w:rsid w:val="00913AFB"/>
    <w:rsid w:val="00913BA9"/>
    <w:rsid w:val="00914625"/>
    <w:rsid w:val="00916029"/>
    <w:rsid w:val="00916E62"/>
    <w:rsid w:val="009174BF"/>
    <w:rsid w:val="00917501"/>
    <w:rsid w:val="00917B2E"/>
    <w:rsid w:val="00917E3D"/>
    <w:rsid w:val="00920082"/>
    <w:rsid w:val="009200C1"/>
    <w:rsid w:val="00920139"/>
    <w:rsid w:val="0092046B"/>
    <w:rsid w:val="00920912"/>
    <w:rsid w:val="00920AF3"/>
    <w:rsid w:val="00920E45"/>
    <w:rsid w:val="009215E1"/>
    <w:rsid w:val="00921777"/>
    <w:rsid w:val="009217D6"/>
    <w:rsid w:val="00921A33"/>
    <w:rsid w:val="00921A68"/>
    <w:rsid w:val="00921D6B"/>
    <w:rsid w:val="009224FC"/>
    <w:rsid w:val="009226BC"/>
    <w:rsid w:val="00922B31"/>
    <w:rsid w:val="00922DD4"/>
    <w:rsid w:val="00923264"/>
    <w:rsid w:val="00923343"/>
    <w:rsid w:val="009235FB"/>
    <w:rsid w:val="00923C76"/>
    <w:rsid w:val="00923FE5"/>
    <w:rsid w:val="00924404"/>
    <w:rsid w:val="00924449"/>
    <w:rsid w:val="00924580"/>
    <w:rsid w:val="0092470A"/>
    <w:rsid w:val="009252E8"/>
    <w:rsid w:val="009254FD"/>
    <w:rsid w:val="00925846"/>
    <w:rsid w:val="00925877"/>
    <w:rsid w:val="009259B9"/>
    <w:rsid w:val="0092613B"/>
    <w:rsid w:val="00926309"/>
    <w:rsid w:val="0092680C"/>
    <w:rsid w:val="00926B0D"/>
    <w:rsid w:val="00926E18"/>
    <w:rsid w:val="00927014"/>
    <w:rsid w:val="0092740D"/>
    <w:rsid w:val="0092767A"/>
    <w:rsid w:val="00930546"/>
    <w:rsid w:val="00930C7C"/>
    <w:rsid w:val="00931DDE"/>
    <w:rsid w:val="00932701"/>
    <w:rsid w:val="00932C2F"/>
    <w:rsid w:val="00933377"/>
    <w:rsid w:val="0093370B"/>
    <w:rsid w:val="00933870"/>
    <w:rsid w:val="00933A65"/>
    <w:rsid w:val="0093416E"/>
    <w:rsid w:val="0093422B"/>
    <w:rsid w:val="009343E6"/>
    <w:rsid w:val="009344B8"/>
    <w:rsid w:val="00934948"/>
    <w:rsid w:val="00934FE4"/>
    <w:rsid w:val="00935791"/>
    <w:rsid w:val="00935B54"/>
    <w:rsid w:val="00935C22"/>
    <w:rsid w:val="00935DA8"/>
    <w:rsid w:val="009362D0"/>
    <w:rsid w:val="00937D28"/>
    <w:rsid w:val="00937DFB"/>
    <w:rsid w:val="00940053"/>
    <w:rsid w:val="009401DF"/>
    <w:rsid w:val="0094045B"/>
    <w:rsid w:val="00940A8D"/>
    <w:rsid w:val="00940C54"/>
    <w:rsid w:val="0094149F"/>
    <w:rsid w:val="0094191F"/>
    <w:rsid w:val="00942945"/>
    <w:rsid w:val="00942A23"/>
    <w:rsid w:val="00942CF7"/>
    <w:rsid w:val="00942E50"/>
    <w:rsid w:val="00943249"/>
    <w:rsid w:val="0094328E"/>
    <w:rsid w:val="00943601"/>
    <w:rsid w:val="00943833"/>
    <w:rsid w:val="00943D4A"/>
    <w:rsid w:val="00944509"/>
    <w:rsid w:val="00944DD6"/>
    <w:rsid w:val="00944E29"/>
    <w:rsid w:val="00945774"/>
    <w:rsid w:val="009469D6"/>
    <w:rsid w:val="00946C85"/>
    <w:rsid w:val="009470EF"/>
    <w:rsid w:val="009476D2"/>
    <w:rsid w:val="009476D4"/>
    <w:rsid w:val="00947721"/>
    <w:rsid w:val="00947D82"/>
    <w:rsid w:val="00947F4A"/>
    <w:rsid w:val="009500FB"/>
    <w:rsid w:val="0095013F"/>
    <w:rsid w:val="00951ACA"/>
    <w:rsid w:val="00951CF4"/>
    <w:rsid w:val="00952046"/>
    <w:rsid w:val="0095275B"/>
    <w:rsid w:val="0095277A"/>
    <w:rsid w:val="00952782"/>
    <w:rsid w:val="00952F97"/>
    <w:rsid w:val="00953576"/>
    <w:rsid w:val="00953E4F"/>
    <w:rsid w:val="009540B6"/>
    <w:rsid w:val="0095463A"/>
    <w:rsid w:val="00954AE6"/>
    <w:rsid w:val="009551F2"/>
    <w:rsid w:val="009552E1"/>
    <w:rsid w:val="00955437"/>
    <w:rsid w:val="009558E3"/>
    <w:rsid w:val="00955BC3"/>
    <w:rsid w:val="009562D6"/>
    <w:rsid w:val="009566FD"/>
    <w:rsid w:val="0095696A"/>
    <w:rsid w:val="009578FB"/>
    <w:rsid w:val="00957EEB"/>
    <w:rsid w:val="00957FC0"/>
    <w:rsid w:val="00960D9E"/>
    <w:rsid w:val="00960E15"/>
    <w:rsid w:val="00961593"/>
    <w:rsid w:val="009615C7"/>
    <w:rsid w:val="00961675"/>
    <w:rsid w:val="00962558"/>
    <w:rsid w:val="00964216"/>
    <w:rsid w:val="009643E4"/>
    <w:rsid w:val="00964422"/>
    <w:rsid w:val="0096482E"/>
    <w:rsid w:val="009650B7"/>
    <w:rsid w:val="0096521C"/>
    <w:rsid w:val="0096593E"/>
    <w:rsid w:val="00965C0F"/>
    <w:rsid w:val="00965C80"/>
    <w:rsid w:val="009665CE"/>
    <w:rsid w:val="00967B59"/>
    <w:rsid w:val="00967B91"/>
    <w:rsid w:val="009701B6"/>
    <w:rsid w:val="0097152B"/>
    <w:rsid w:val="00971BF7"/>
    <w:rsid w:val="00971CE3"/>
    <w:rsid w:val="00971F74"/>
    <w:rsid w:val="00972004"/>
    <w:rsid w:val="009720AA"/>
    <w:rsid w:val="009720C7"/>
    <w:rsid w:val="009721DE"/>
    <w:rsid w:val="009728EB"/>
    <w:rsid w:val="00973010"/>
    <w:rsid w:val="009730F6"/>
    <w:rsid w:val="00973476"/>
    <w:rsid w:val="009738EB"/>
    <w:rsid w:val="00973944"/>
    <w:rsid w:val="00974A77"/>
    <w:rsid w:val="00975CFA"/>
    <w:rsid w:val="009764AC"/>
    <w:rsid w:val="009767AB"/>
    <w:rsid w:val="00976961"/>
    <w:rsid w:val="009771AE"/>
    <w:rsid w:val="009771E1"/>
    <w:rsid w:val="00980267"/>
    <w:rsid w:val="00980385"/>
    <w:rsid w:val="0098083B"/>
    <w:rsid w:val="009808D4"/>
    <w:rsid w:val="00980B3A"/>
    <w:rsid w:val="00980D27"/>
    <w:rsid w:val="00981DDC"/>
    <w:rsid w:val="0098291A"/>
    <w:rsid w:val="00982BCE"/>
    <w:rsid w:val="00982DAC"/>
    <w:rsid w:val="009830D5"/>
    <w:rsid w:val="0098359F"/>
    <w:rsid w:val="00983B2B"/>
    <w:rsid w:val="00983D05"/>
    <w:rsid w:val="009840EB"/>
    <w:rsid w:val="00984286"/>
    <w:rsid w:val="009856F3"/>
    <w:rsid w:val="009865F0"/>
    <w:rsid w:val="009877C1"/>
    <w:rsid w:val="00987BAF"/>
    <w:rsid w:val="00987EA8"/>
    <w:rsid w:val="00987EC3"/>
    <w:rsid w:val="009900A7"/>
    <w:rsid w:val="009906E9"/>
    <w:rsid w:val="00990A54"/>
    <w:rsid w:val="00990D2D"/>
    <w:rsid w:val="00990E5B"/>
    <w:rsid w:val="009916E1"/>
    <w:rsid w:val="00991A9E"/>
    <w:rsid w:val="00991DF0"/>
    <w:rsid w:val="00991E4E"/>
    <w:rsid w:val="009922D4"/>
    <w:rsid w:val="00992546"/>
    <w:rsid w:val="0099261B"/>
    <w:rsid w:val="00992959"/>
    <w:rsid w:val="0099303A"/>
    <w:rsid w:val="0099474D"/>
    <w:rsid w:val="00995591"/>
    <w:rsid w:val="00995D57"/>
    <w:rsid w:val="00996333"/>
    <w:rsid w:val="00996734"/>
    <w:rsid w:val="009968DC"/>
    <w:rsid w:val="00996E7E"/>
    <w:rsid w:val="0099768F"/>
    <w:rsid w:val="009A07BC"/>
    <w:rsid w:val="009A08CE"/>
    <w:rsid w:val="009A1631"/>
    <w:rsid w:val="009A195A"/>
    <w:rsid w:val="009A3F3A"/>
    <w:rsid w:val="009A4388"/>
    <w:rsid w:val="009A43C6"/>
    <w:rsid w:val="009A5594"/>
    <w:rsid w:val="009A563E"/>
    <w:rsid w:val="009A5833"/>
    <w:rsid w:val="009A5AB6"/>
    <w:rsid w:val="009A636A"/>
    <w:rsid w:val="009A64F7"/>
    <w:rsid w:val="009A6C49"/>
    <w:rsid w:val="009A6FB1"/>
    <w:rsid w:val="009A757A"/>
    <w:rsid w:val="009A78E1"/>
    <w:rsid w:val="009A7BAF"/>
    <w:rsid w:val="009A7F35"/>
    <w:rsid w:val="009B0092"/>
    <w:rsid w:val="009B0486"/>
    <w:rsid w:val="009B04E2"/>
    <w:rsid w:val="009B0668"/>
    <w:rsid w:val="009B0ED1"/>
    <w:rsid w:val="009B1715"/>
    <w:rsid w:val="009B2984"/>
    <w:rsid w:val="009B2C33"/>
    <w:rsid w:val="009B2CD0"/>
    <w:rsid w:val="009B3063"/>
    <w:rsid w:val="009B3132"/>
    <w:rsid w:val="009B3E43"/>
    <w:rsid w:val="009B4508"/>
    <w:rsid w:val="009B49D1"/>
    <w:rsid w:val="009B4D26"/>
    <w:rsid w:val="009B507F"/>
    <w:rsid w:val="009B50F1"/>
    <w:rsid w:val="009B569D"/>
    <w:rsid w:val="009B5809"/>
    <w:rsid w:val="009B5A8E"/>
    <w:rsid w:val="009B6867"/>
    <w:rsid w:val="009B69DF"/>
    <w:rsid w:val="009B6ECD"/>
    <w:rsid w:val="009B72FC"/>
    <w:rsid w:val="009B76D2"/>
    <w:rsid w:val="009B79E5"/>
    <w:rsid w:val="009C005C"/>
    <w:rsid w:val="009C0831"/>
    <w:rsid w:val="009C0BBA"/>
    <w:rsid w:val="009C0C82"/>
    <w:rsid w:val="009C15D8"/>
    <w:rsid w:val="009C1863"/>
    <w:rsid w:val="009C18FD"/>
    <w:rsid w:val="009C1CA8"/>
    <w:rsid w:val="009C249A"/>
    <w:rsid w:val="009C2EA7"/>
    <w:rsid w:val="009C3365"/>
    <w:rsid w:val="009C392A"/>
    <w:rsid w:val="009C3945"/>
    <w:rsid w:val="009C3953"/>
    <w:rsid w:val="009C3A21"/>
    <w:rsid w:val="009C41B5"/>
    <w:rsid w:val="009C43E6"/>
    <w:rsid w:val="009C452C"/>
    <w:rsid w:val="009C4B01"/>
    <w:rsid w:val="009C4D65"/>
    <w:rsid w:val="009C523A"/>
    <w:rsid w:val="009C52F7"/>
    <w:rsid w:val="009C56AE"/>
    <w:rsid w:val="009C5AD1"/>
    <w:rsid w:val="009C6662"/>
    <w:rsid w:val="009C6CF3"/>
    <w:rsid w:val="009C7879"/>
    <w:rsid w:val="009C7B3E"/>
    <w:rsid w:val="009D1374"/>
    <w:rsid w:val="009D149F"/>
    <w:rsid w:val="009D14FD"/>
    <w:rsid w:val="009D165B"/>
    <w:rsid w:val="009D1924"/>
    <w:rsid w:val="009D1F18"/>
    <w:rsid w:val="009D2424"/>
    <w:rsid w:val="009D2A34"/>
    <w:rsid w:val="009D2A55"/>
    <w:rsid w:val="009D320D"/>
    <w:rsid w:val="009D376C"/>
    <w:rsid w:val="009D3B60"/>
    <w:rsid w:val="009D4285"/>
    <w:rsid w:val="009D441F"/>
    <w:rsid w:val="009D4F39"/>
    <w:rsid w:val="009D5301"/>
    <w:rsid w:val="009D64EB"/>
    <w:rsid w:val="009D653C"/>
    <w:rsid w:val="009D678B"/>
    <w:rsid w:val="009D67F3"/>
    <w:rsid w:val="009D6E53"/>
    <w:rsid w:val="009D71D1"/>
    <w:rsid w:val="009D72C0"/>
    <w:rsid w:val="009D7B33"/>
    <w:rsid w:val="009D7D3E"/>
    <w:rsid w:val="009D7E86"/>
    <w:rsid w:val="009D7F79"/>
    <w:rsid w:val="009E0916"/>
    <w:rsid w:val="009E123A"/>
    <w:rsid w:val="009E1634"/>
    <w:rsid w:val="009E1658"/>
    <w:rsid w:val="009E18EF"/>
    <w:rsid w:val="009E18FE"/>
    <w:rsid w:val="009E2358"/>
    <w:rsid w:val="009E24AE"/>
    <w:rsid w:val="009E3390"/>
    <w:rsid w:val="009E37E1"/>
    <w:rsid w:val="009E3AC6"/>
    <w:rsid w:val="009E3ADB"/>
    <w:rsid w:val="009E3D18"/>
    <w:rsid w:val="009E40BF"/>
    <w:rsid w:val="009E4BD6"/>
    <w:rsid w:val="009E54EE"/>
    <w:rsid w:val="009E577D"/>
    <w:rsid w:val="009E5FF6"/>
    <w:rsid w:val="009E6371"/>
    <w:rsid w:val="009E69E0"/>
    <w:rsid w:val="009E6DAB"/>
    <w:rsid w:val="009E6DB5"/>
    <w:rsid w:val="009E6DE8"/>
    <w:rsid w:val="009E72A4"/>
    <w:rsid w:val="009E7971"/>
    <w:rsid w:val="009E7B7F"/>
    <w:rsid w:val="009E7CB4"/>
    <w:rsid w:val="009F00FB"/>
    <w:rsid w:val="009F0397"/>
    <w:rsid w:val="009F0693"/>
    <w:rsid w:val="009F06DE"/>
    <w:rsid w:val="009F07B7"/>
    <w:rsid w:val="009F0AE8"/>
    <w:rsid w:val="009F0FF1"/>
    <w:rsid w:val="009F1033"/>
    <w:rsid w:val="009F1E7D"/>
    <w:rsid w:val="009F1EB1"/>
    <w:rsid w:val="009F1FF7"/>
    <w:rsid w:val="009F2083"/>
    <w:rsid w:val="009F26B7"/>
    <w:rsid w:val="009F32F6"/>
    <w:rsid w:val="009F37A9"/>
    <w:rsid w:val="009F3826"/>
    <w:rsid w:val="009F3BCA"/>
    <w:rsid w:val="009F3FF4"/>
    <w:rsid w:val="009F4D4D"/>
    <w:rsid w:val="009F4DE4"/>
    <w:rsid w:val="009F51FB"/>
    <w:rsid w:val="009F51FD"/>
    <w:rsid w:val="009F54AF"/>
    <w:rsid w:val="009F563B"/>
    <w:rsid w:val="009F5997"/>
    <w:rsid w:val="009F6331"/>
    <w:rsid w:val="009F6419"/>
    <w:rsid w:val="009F6EB1"/>
    <w:rsid w:val="009F710A"/>
    <w:rsid w:val="009F7829"/>
    <w:rsid w:val="00A00577"/>
    <w:rsid w:val="00A006C3"/>
    <w:rsid w:val="00A0153E"/>
    <w:rsid w:val="00A0164C"/>
    <w:rsid w:val="00A016CE"/>
    <w:rsid w:val="00A01716"/>
    <w:rsid w:val="00A01C30"/>
    <w:rsid w:val="00A022DD"/>
    <w:rsid w:val="00A023F4"/>
    <w:rsid w:val="00A02C22"/>
    <w:rsid w:val="00A02EAC"/>
    <w:rsid w:val="00A0375B"/>
    <w:rsid w:val="00A03A50"/>
    <w:rsid w:val="00A03C10"/>
    <w:rsid w:val="00A03D1B"/>
    <w:rsid w:val="00A04137"/>
    <w:rsid w:val="00A043A6"/>
    <w:rsid w:val="00A04451"/>
    <w:rsid w:val="00A0472A"/>
    <w:rsid w:val="00A048A3"/>
    <w:rsid w:val="00A0492E"/>
    <w:rsid w:val="00A049E8"/>
    <w:rsid w:val="00A04D10"/>
    <w:rsid w:val="00A04DC0"/>
    <w:rsid w:val="00A04EE0"/>
    <w:rsid w:val="00A055F1"/>
    <w:rsid w:val="00A05935"/>
    <w:rsid w:val="00A062C0"/>
    <w:rsid w:val="00A06B76"/>
    <w:rsid w:val="00A07452"/>
    <w:rsid w:val="00A0768C"/>
    <w:rsid w:val="00A0798E"/>
    <w:rsid w:val="00A07B02"/>
    <w:rsid w:val="00A07C05"/>
    <w:rsid w:val="00A07DE5"/>
    <w:rsid w:val="00A07EFF"/>
    <w:rsid w:val="00A102B5"/>
    <w:rsid w:val="00A10E35"/>
    <w:rsid w:val="00A10ED0"/>
    <w:rsid w:val="00A10F02"/>
    <w:rsid w:val="00A1102F"/>
    <w:rsid w:val="00A11414"/>
    <w:rsid w:val="00A115D8"/>
    <w:rsid w:val="00A11DA8"/>
    <w:rsid w:val="00A11EBE"/>
    <w:rsid w:val="00A1204B"/>
    <w:rsid w:val="00A12133"/>
    <w:rsid w:val="00A12713"/>
    <w:rsid w:val="00A12BD6"/>
    <w:rsid w:val="00A12E61"/>
    <w:rsid w:val="00A132D7"/>
    <w:rsid w:val="00A14249"/>
    <w:rsid w:val="00A145B9"/>
    <w:rsid w:val="00A14A9B"/>
    <w:rsid w:val="00A14CCD"/>
    <w:rsid w:val="00A14EB9"/>
    <w:rsid w:val="00A1536A"/>
    <w:rsid w:val="00A154FD"/>
    <w:rsid w:val="00A15777"/>
    <w:rsid w:val="00A157A4"/>
    <w:rsid w:val="00A159C2"/>
    <w:rsid w:val="00A15FE3"/>
    <w:rsid w:val="00A16AC9"/>
    <w:rsid w:val="00A16EE4"/>
    <w:rsid w:val="00A1700B"/>
    <w:rsid w:val="00A17289"/>
    <w:rsid w:val="00A173D4"/>
    <w:rsid w:val="00A17556"/>
    <w:rsid w:val="00A1790A"/>
    <w:rsid w:val="00A179CC"/>
    <w:rsid w:val="00A200CA"/>
    <w:rsid w:val="00A204C4"/>
    <w:rsid w:val="00A20CC3"/>
    <w:rsid w:val="00A20D84"/>
    <w:rsid w:val="00A21092"/>
    <w:rsid w:val="00A210CE"/>
    <w:rsid w:val="00A2111C"/>
    <w:rsid w:val="00A2137C"/>
    <w:rsid w:val="00A2197F"/>
    <w:rsid w:val="00A21B2A"/>
    <w:rsid w:val="00A21F15"/>
    <w:rsid w:val="00A227F8"/>
    <w:rsid w:val="00A2280D"/>
    <w:rsid w:val="00A230F2"/>
    <w:rsid w:val="00A2365B"/>
    <w:rsid w:val="00A23990"/>
    <w:rsid w:val="00A239D3"/>
    <w:rsid w:val="00A24287"/>
    <w:rsid w:val="00A24444"/>
    <w:rsid w:val="00A2458A"/>
    <w:rsid w:val="00A245DB"/>
    <w:rsid w:val="00A24DD3"/>
    <w:rsid w:val="00A24F79"/>
    <w:rsid w:val="00A25235"/>
    <w:rsid w:val="00A25FD2"/>
    <w:rsid w:val="00A26AE5"/>
    <w:rsid w:val="00A26B1D"/>
    <w:rsid w:val="00A27433"/>
    <w:rsid w:val="00A276AB"/>
    <w:rsid w:val="00A27DE1"/>
    <w:rsid w:val="00A30072"/>
    <w:rsid w:val="00A3054C"/>
    <w:rsid w:val="00A30642"/>
    <w:rsid w:val="00A30863"/>
    <w:rsid w:val="00A3093C"/>
    <w:rsid w:val="00A30FA7"/>
    <w:rsid w:val="00A31142"/>
    <w:rsid w:val="00A311EC"/>
    <w:rsid w:val="00A31751"/>
    <w:rsid w:val="00A31A3D"/>
    <w:rsid w:val="00A31CB0"/>
    <w:rsid w:val="00A32440"/>
    <w:rsid w:val="00A32884"/>
    <w:rsid w:val="00A32AE6"/>
    <w:rsid w:val="00A32DC5"/>
    <w:rsid w:val="00A33F0C"/>
    <w:rsid w:val="00A34460"/>
    <w:rsid w:val="00A34C6D"/>
    <w:rsid w:val="00A351E5"/>
    <w:rsid w:val="00A355D0"/>
    <w:rsid w:val="00A356C0"/>
    <w:rsid w:val="00A35AA4"/>
    <w:rsid w:val="00A36275"/>
    <w:rsid w:val="00A36B53"/>
    <w:rsid w:val="00A36E72"/>
    <w:rsid w:val="00A36F2D"/>
    <w:rsid w:val="00A3749B"/>
    <w:rsid w:val="00A3753B"/>
    <w:rsid w:val="00A377A8"/>
    <w:rsid w:val="00A4033E"/>
    <w:rsid w:val="00A40BCD"/>
    <w:rsid w:val="00A40BF2"/>
    <w:rsid w:val="00A41A62"/>
    <w:rsid w:val="00A41E07"/>
    <w:rsid w:val="00A41E19"/>
    <w:rsid w:val="00A423AF"/>
    <w:rsid w:val="00A423F4"/>
    <w:rsid w:val="00A42A4A"/>
    <w:rsid w:val="00A42AF8"/>
    <w:rsid w:val="00A43799"/>
    <w:rsid w:val="00A44649"/>
    <w:rsid w:val="00A44664"/>
    <w:rsid w:val="00A44760"/>
    <w:rsid w:val="00A45696"/>
    <w:rsid w:val="00A462CD"/>
    <w:rsid w:val="00A464D3"/>
    <w:rsid w:val="00A4655F"/>
    <w:rsid w:val="00A46AF4"/>
    <w:rsid w:val="00A46B18"/>
    <w:rsid w:val="00A50326"/>
    <w:rsid w:val="00A50441"/>
    <w:rsid w:val="00A504C2"/>
    <w:rsid w:val="00A50536"/>
    <w:rsid w:val="00A507FD"/>
    <w:rsid w:val="00A51527"/>
    <w:rsid w:val="00A531EF"/>
    <w:rsid w:val="00A5366D"/>
    <w:rsid w:val="00A54025"/>
    <w:rsid w:val="00A544E6"/>
    <w:rsid w:val="00A54787"/>
    <w:rsid w:val="00A548F9"/>
    <w:rsid w:val="00A54A0A"/>
    <w:rsid w:val="00A54C8E"/>
    <w:rsid w:val="00A54DAC"/>
    <w:rsid w:val="00A54F5C"/>
    <w:rsid w:val="00A54FCD"/>
    <w:rsid w:val="00A54FDB"/>
    <w:rsid w:val="00A5526F"/>
    <w:rsid w:val="00A55341"/>
    <w:rsid w:val="00A55A69"/>
    <w:rsid w:val="00A55FBD"/>
    <w:rsid w:val="00A56129"/>
    <w:rsid w:val="00A56CF2"/>
    <w:rsid w:val="00A56D47"/>
    <w:rsid w:val="00A56EFB"/>
    <w:rsid w:val="00A57EFC"/>
    <w:rsid w:val="00A60040"/>
    <w:rsid w:val="00A60BF9"/>
    <w:rsid w:val="00A60E77"/>
    <w:rsid w:val="00A61064"/>
    <w:rsid w:val="00A62327"/>
    <w:rsid w:val="00A63492"/>
    <w:rsid w:val="00A63515"/>
    <w:rsid w:val="00A63A79"/>
    <w:rsid w:val="00A63AA8"/>
    <w:rsid w:val="00A63AD3"/>
    <w:rsid w:val="00A63D72"/>
    <w:rsid w:val="00A63E8F"/>
    <w:rsid w:val="00A64179"/>
    <w:rsid w:val="00A641E3"/>
    <w:rsid w:val="00A64304"/>
    <w:rsid w:val="00A64422"/>
    <w:rsid w:val="00A64542"/>
    <w:rsid w:val="00A64863"/>
    <w:rsid w:val="00A64A52"/>
    <w:rsid w:val="00A655C9"/>
    <w:rsid w:val="00A6573D"/>
    <w:rsid w:val="00A65A65"/>
    <w:rsid w:val="00A65B1D"/>
    <w:rsid w:val="00A65EE8"/>
    <w:rsid w:val="00A65F84"/>
    <w:rsid w:val="00A66970"/>
    <w:rsid w:val="00A66FE9"/>
    <w:rsid w:val="00A676EE"/>
    <w:rsid w:val="00A67C54"/>
    <w:rsid w:val="00A67FF3"/>
    <w:rsid w:val="00A70102"/>
    <w:rsid w:val="00A7054E"/>
    <w:rsid w:val="00A7085F"/>
    <w:rsid w:val="00A7260C"/>
    <w:rsid w:val="00A733A3"/>
    <w:rsid w:val="00A7367F"/>
    <w:rsid w:val="00A743D4"/>
    <w:rsid w:val="00A74BD0"/>
    <w:rsid w:val="00A75528"/>
    <w:rsid w:val="00A759CA"/>
    <w:rsid w:val="00A761E1"/>
    <w:rsid w:val="00A7634A"/>
    <w:rsid w:val="00A763DD"/>
    <w:rsid w:val="00A776BE"/>
    <w:rsid w:val="00A77905"/>
    <w:rsid w:val="00A800BF"/>
    <w:rsid w:val="00A80B34"/>
    <w:rsid w:val="00A80B4D"/>
    <w:rsid w:val="00A810CB"/>
    <w:rsid w:val="00A81376"/>
    <w:rsid w:val="00A820B7"/>
    <w:rsid w:val="00A8252A"/>
    <w:rsid w:val="00A82A6D"/>
    <w:rsid w:val="00A82B44"/>
    <w:rsid w:val="00A831DC"/>
    <w:rsid w:val="00A83A7A"/>
    <w:rsid w:val="00A83D07"/>
    <w:rsid w:val="00A840C2"/>
    <w:rsid w:val="00A841E7"/>
    <w:rsid w:val="00A84381"/>
    <w:rsid w:val="00A84BAB"/>
    <w:rsid w:val="00A8541A"/>
    <w:rsid w:val="00A85BB7"/>
    <w:rsid w:val="00A86B4E"/>
    <w:rsid w:val="00A87377"/>
    <w:rsid w:val="00A8785C"/>
    <w:rsid w:val="00A87B56"/>
    <w:rsid w:val="00A87D37"/>
    <w:rsid w:val="00A90278"/>
    <w:rsid w:val="00A90707"/>
    <w:rsid w:val="00A90ACA"/>
    <w:rsid w:val="00A9113D"/>
    <w:rsid w:val="00A91300"/>
    <w:rsid w:val="00A9225B"/>
    <w:rsid w:val="00A92826"/>
    <w:rsid w:val="00A92896"/>
    <w:rsid w:val="00A9289E"/>
    <w:rsid w:val="00A92998"/>
    <w:rsid w:val="00A93005"/>
    <w:rsid w:val="00A93AFC"/>
    <w:rsid w:val="00A93C54"/>
    <w:rsid w:val="00A94238"/>
    <w:rsid w:val="00A94625"/>
    <w:rsid w:val="00A94779"/>
    <w:rsid w:val="00A94DAE"/>
    <w:rsid w:val="00A94F83"/>
    <w:rsid w:val="00A9520B"/>
    <w:rsid w:val="00A95BA9"/>
    <w:rsid w:val="00A95E52"/>
    <w:rsid w:val="00A95F70"/>
    <w:rsid w:val="00A96F29"/>
    <w:rsid w:val="00A97179"/>
    <w:rsid w:val="00A9743B"/>
    <w:rsid w:val="00A976F2"/>
    <w:rsid w:val="00AA04EE"/>
    <w:rsid w:val="00AA0849"/>
    <w:rsid w:val="00AA095E"/>
    <w:rsid w:val="00AA0AB9"/>
    <w:rsid w:val="00AA0B6E"/>
    <w:rsid w:val="00AA0F48"/>
    <w:rsid w:val="00AA1794"/>
    <w:rsid w:val="00AA1C03"/>
    <w:rsid w:val="00AA2224"/>
    <w:rsid w:val="00AA2243"/>
    <w:rsid w:val="00AA2C92"/>
    <w:rsid w:val="00AA2CC1"/>
    <w:rsid w:val="00AA2D16"/>
    <w:rsid w:val="00AA302D"/>
    <w:rsid w:val="00AA36B4"/>
    <w:rsid w:val="00AA3B23"/>
    <w:rsid w:val="00AA52C5"/>
    <w:rsid w:val="00AA5DDE"/>
    <w:rsid w:val="00AA5EEA"/>
    <w:rsid w:val="00AA72F5"/>
    <w:rsid w:val="00AA7340"/>
    <w:rsid w:val="00AA73F0"/>
    <w:rsid w:val="00AA77A9"/>
    <w:rsid w:val="00AB0602"/>
    <w:rsid w:val="00AB0622"/>
    <w:rsid w:val="00AB077B"/>
    <w:rsid w:val="00AB0C00"/>
    <w:rsid w:val="00AB0C1D"/>
    <w:rsid w:val="00AB0F54"/>
    <w:rsid w:val="00AB1330"/>
    <w:rsid w:val="00AB1D66"/>
    <w:rsid w:val="00AB1E68"/>
    <w:rsid w:val="00AB2C27"/>
    <w:rsid w:val="00AB3403"/>
    <w:rsid w:val="00AB3A75"/>
    <w:rsid w:val="00AB3E23"/>
    <w:rsid w:val="00AB3E44"/>
    <w:rsid w:val="00AB3F73"/>
    <w:rsid w:val="00AB4770"/>
    <w:rsid w:val="00AB4B80"/>
    <w:rsid w:val="00AB51AD"/>
    <w:rsid w:val="00AB554F"/>
    <w:rsid w:val="00AB56B6"/>
    <w:rsid w:val="00AB57A9"/>
    <w:rsid w:val="00AB5C5B"/>
    <w:rsid w:val="00AB616C"/>
    <w:rsid w:val="00AB6806"/>
    <w:rsid w:val="00AB6ACE"/>
    <w:rsid w:val="00AB6E38"/>
    <w:rsid w:val="00AB74D2"/>
    <w:rsid w:val="00AC0266"/>
    <w:rsid w:val="00AC02EF"/>
    <w:rsid w:val="00AC06F6"/>
    <w:rsid w:val="00AC06F8"/>
    <w:rsid w:val="00AC0D58"/>
    <w:rsid w:val="00AC0DEB"/>
    <w:rsid w:val="00AC10B2"/>
    <w:rsid w:val="00AC178E"/>
    <w:rsid w:val="00AC18A0"/>
    <w:rsid w:val="00AC1974"/>
    <w:rsid w:val="00AC199C"/>
    <w:rsid w:val="00AC1A4D"/>
    <w:rsid w:val="00AC1D62"/>
    <w:rsid w:val="00AC2149"/>
    <w:rsid w:val="00AC237B"/>
    <w:rsid w:val="00AC302F"/>
    <w:rsid w:val="00AC31E1"/>
    <w:rsid w:val="00AC33FD"/>
    <w:rsid w:val="00AC3DC9"/>
    <w:rsid w:val="00AC4211"/>
    <w:rsid w:val="00AC455F"/>
    <w:rsid w:val="00AC4816"/>
    <w:rsid w:val="00AC48B4"/>
    <w:rsid w:val="00AC4A22"/>
    <w:rsid w:val="00AC4B09"/>
    <w:rsid w:val="00AC5804"/>
    <w:rsid w:val="00AC630A"/>
    <w:rsid w:val="00AC657A"/>
    <w:rsid w:val="00AC6E87"/>
    <w:rsid w:val="00AC7B1B"/>
    <w:rsid w:val="00AD0020"/>
    <w:rsid w:val="00AD0022"/>
    <w:rsid w:val="00AD00E7"/>
    <w:rsid w:val="00AD09BB"/>
    <w:rsid w:val="00AD21A8"/>
    <w:rsid w:val="00AD24ED"/>
    <w:rsid w:val="00AD284E"/>
    <w:rsid w:val="00AD2C2C"/>
    <w:rsid w:val="00AD3AAE"/>
    <w:rsid w:val="00AD3CDD"/>
    <w:rsid w:val="00AD434A"/>
    <w:rsid w:val="00AD4795"/>
    <w:rsid w:val="00AD4C99"/>
    <w:rsid w:val="00AD53A2"/>
    <w:rsid w:val="00AD5507"/>
    <w:rsid w:val="00AD5626"/>
    <w:rsid w:val="00AD56EA"/>
    <w:rsid w:val="00AD608E"/>
    <w:rsid w:val="00AD6A87"/>
    <w:rsid w:val="00AD70AC"/>
    <w:rsid w:val="00AD736B"/>
    <w:rsid w:val="00AD76C0"/>
    <w:rsid w:val="00AD7727"/>
    <w:rsid w:val="00AD7849"/>
    <w:rsid w:val="00AD7E14"/>
    <w:rsid w:val="00AE05FC"/>
    <w:rsid w:val="00AE08C9"/>
    <w:rsid w:val="00AE0B0D"/>
    <w:rsid w:val="00AE0D07"/>
    <w:rsid w:val="00AE0F88"/>
    <w:rsid w:val="00AE1B50"/>
    <w:rsid w:val="00AE1EB1"/>
    <w:rsid w:val="00AE1F5A"/>
    <w:rsid w:val="00AE29E2"/>
    <w:rsid w:val="00AE3533"/>
    <w:rsid w:val="00AE3876"/>
    <w:rsid w:val="00AE3B55"/>
    <w:rsid w:val="00AE433B"/>
    <w:rsid w:val="00AE4618"/>
    <w:rsid w:val="00AE4E31"/>
    <w:rsid w:val="00AE501F"/>
    <w:rsid w:val="00AE5034"/>
    <w:rsid w:val="00AE57D8"/>
    <w:rsid w:val="00AE61EC"/>
    <w:rsid w:val="00AE6229"/>
    <w:rsid w:val="00AE67CC"/>
    <w:rsid w:val="00AE6AF0"/>
    <w:rsid w:val="00AE6D52"/>
    <w:rsid w:val="00AE7392"/>
    <w:rsid w:val="00AE7F73"/>
    <w:rsid w:val="00AF0366"/>
    <w:rsid w:val="00AF0E4B"/>
    <w:rsid w:val="00AF0F71"/>
    <w:rsid w:val="00AF1466"/>
    <w:rsid w:val="00AF14B0"/>
    <w:rsid w:val="00AF1E66"/>
    <w:rsid w:val="00AF3132"/>
    <w:rsid w:val="00AF314A"/>
    <w:rsid w:val="00AF3513"/>
    <w:rsid w:val="00AF360B"/>
    <w:rsid w:val="00AF3D49"/>
    <w:rsid w:val="00AF4746"/>
    <w:rsid w:val="00AF4EEA"/>
    <w:rsid w:val="00AF53EE"/>
    <w:rsid w:val="00AF54B4"/>
    <w:rsid w:val="00AF54BE"/>
    <w:rsid w:val="00AF6491"/>
    <w:rsid w:val="00AF64D2"/>
    <w:rsid w:val="00AF6FC4"/>
    <w:rsid w:val="00AF70BB"/>
    <w:rsid w:val="00AF73B2"/>
    <w:rsid w:val="00B00152"/>
    <w:rsid w:val="00B011A1"/>
    <w:rsid w:val="00B01EDD"/>
    <w:rsid w:val="00B02F54"/>
    <w:rsid w:val="00B03392"/>
    <w:rsid w:val="00B03DAF"/>
    <w:rsid w:val="00B03E11"/>
    <w:rsid w:val="00B03FD3"/>
    <w:rsid w:val="00B042C7"/>
    <w:rsid w:val="00B044ED"/>
    <w:rsid w:val="00B04784"/>
    <w:rsid w:val="00B04822"/>
    <w:rsid w:val="00B057EA"/>
    <w:rsid w:val="00B059FF"/>
    <w:rsid w:val="00B05A3A"/>
    <w:rsid w:val="00B05EE9"/>
    <w:rsid w:val="00B05F53"/>
    <w:rsid w:val="00B06D3D"/>
    <w:rsid w:val="00B06D9C"/>
    <w:rsid w:val="00B07976"/>
    <w:rsid w:val="00B07A7B"/>
    <w:rsid w:val="00B07FDB"/>
    <w:rsid w:val="00B100BC"/>
    <w:rsid w:val="00B1036C"/>
    <w:rsid w:val="00B1047F"/>
    <w:rsid w:val="00B10F4D"/>
    <w:rsid w:val="00B11C7F"/>
    <w:rsid w:val="00B120F7"/>
    <w:rsid w:val="00B12173"/>
    <w:rsid w:val="00B12358"/>
    <w:rsid w:val="00B12808"/>
    <w:rsid w:val="00B136DE"/>
    <w:rsid w:val="00B13713"/>
    <w:rsid w:val="00B138E6"/>
    <w:rsid w:val="00B14457"/>
    <w:rsid w:val="00B14609"/>
    <w:rsid w:val="00B14E25"/>
    <w:rsid w:val="00B14EBB"/>
    <w:rsid w:val="00B159B2"/>
    <w:rsid w:val="00B15F65"/>
    <w:rsid w:val="00B160B1"/>
    <w:rsid w:val="00B16AD2"/>
    <w:rsid w:val="00B16B9D"/>
    <w:rsid w:val="00B16C24"/>
    <w:rsid w:val="00B17655"/>
    <w:rsid w:val="00B17E26"/>
    <w:rsid w:val="00B211B7"/>
    <w:rsid w:val="00B21F2F"/>
    <w:rsid w:val="00B221D4"/>
    <w:rsid w:val="00B226A9"/>
    <w:rsid w:val="00B2297D"/>
    <w:rsid w:val="00B22EF1"/>
    <w:rsid w:val="00B230E7"/>
    <w:rsid w:val="00B233FA"/>
    <w:rsid w:val="00B23437"/>
    <w:rsid w:val="00B238CC"/>
    <w:rsid w:val="00B23F90"/>
    <w:rsid w:val="00B247A1"/>
    <w:rsid w:val="00B25346"/>
    <w:rsid w:val="00B256BC"/>
    <w:rsid w:val="00B25C82"/>
    <w:rsid w:val="00B265DA"/>
    <w:rsid w:val="00B26E34"/>
    <w:rsid w:val="00B27288"/>
    <w:rsid w:val="00B27905"/>
    <w:rsid w:val="00B27BAF"/>
    <w:rsid w:val="00B27D15"/>
    <w:rsid w:val="00B27D65"/>
    <w:rsid w:val="00B27F1E"/>
    <w:rsid w:val="00B3042D"/>
    <w:rsid w:val="00B3098E"/>
    <w:rsid w:val="00B30FE5"/>
    <w:rsid w:val="00B3104F"/>
    <w:rsid w:val="00B315EE"/>
    <w:rsid w:val="00B3191B"/>
    <w:rsid w:val="00B31A98"/>
    <w:rsid w:val="00B31C0C"/>
    <w:rsid w:val="00B31D00"/>
    <w:rsid w:val="00B32066"/>
    <w:rsid w:val="00B32081"/>
    <w:rsid w:val="00B32290"/>
    <w:rsid w:val="00B32BAC"/>
    <w:rsid w:val="00B32CF7"/>
    <w:rsid w:val="00B3305D"/>
    <w:rsid w:val="00B3346B"/>
    <w:rsid w:val="00B335ED"/>
    <w:rsid w:val="00B33874"/>
    <w:rsid w:val="00B33C06"/>
    <w:rsid w:val="00B33F37"/>
    <w:rsid w:val="00B344EC"/>
    <w:rsid w:val="00B34A51"/>
    <w:rsid w:val="00B34D42"/>
    <w:rsid w:val="00B35876"/>
    <w:rsid w:val="00B358A0"/>
    <w:rsid w:val="00B35F4A"/>
    <w:rsid w:val="00B362D9"/>
    <w:rsid w:val="00B36353"/>
    <w:rsid w:val="00B365B6"/>
    <w:rsid w:val="00B36927"/>
    <w:rsid w:val="00B36EB9"/>
    <w:rsid w:val="00B37625"/>
    <w:rsid w:val="00B37AE3"/>
    <w:rsid w:val="00B37CA3"/>
    <w:rsid w:val="00B4098F"/>
    <w:rsid w:val="00B40BBB"/>
    <w:rsid w:val="00B41691"/>
    <w:rsid w:val="00B4280E"/>
    <w:rsid w:val="00B4304F"/>
    <w:rsid w:val="00B445FA"/>
    <w:rsid w:val="00B44713"/>
    <w:rsid w:val="00B452BC"/>
    <w:rsid w:val="00B454B7"/>
    <w:rsid w:val="00B45774"/>
    <w:rsid w:val="00B45958"/>
    <w:rsid w:val="00B45B91"/>
    <w:rsid w:val="00B45C3E"/>
    <w:rsid w:val="00B46218"/>
    <w:rsid w:val="00B465D8"/>
    <w:rsid w:val="00B47AB4"/>
    <w:rsid w:val="00B47D25"/>
    <w:rsid w:val="00B47D56"/>
    <w:rsid w:val="00B47F86"/>
    <w:rsid w:val="00B501D9"/>
    <w:rsid w:val="00B50A9A"/>
    <w:rsid w:val="00B50AC5"/>
    <w:rsid w:val="00B50B6D"/>
    <w:rsid w:val="00B517E2"/>
    <w:rsid w:val="00B51DC5"/>
    <w:rsid w:val="00B51EE1"/>
    <w:rsid w:val="00B52038"/>
    <w:rsid w:val="00B52103"/>
    <w:rsid w:val="00B524BC"/>
    <w:rsid w:val="00B52B1F"/>
    <w:rsid w:val="00B52C3F"/>
    <w:rsid w:val="00B52E53"/>
    <w:rsid w:val="00B52F5F"/>
    <w:rsid w:val="00B52FD2"/>
    <w:rsid w:val="00B53242"/>
    <w:rsid w:val="00B536BB"/>
    <w:rsid w:val="00B548C0"/>
    <w:rsid w:val="00B5496E"/>
    <w:rsid w:val="00B54DC4"/>
    <w:rsid w:val="00B54DD5"/>
    <w:rsid w:val="00B554C1"/>
    <w:rsid w:val="00B557BB"/>
    <w:rsid w:val="00B55915"/>
    <w:rsid w:val="00B56031"/>
    <w:rsid w:val="00B564DF"/>
    <w:rsid w:val="00B56558"/>
    <w:rsid w:val="00B56658"/>
    <w:rsid w:val="00B56D69"/>
    <w:rsid w:val="00B5776E"/>
    <w:rsid w:val="00B57DB3"/>
    <w:rsid w:val="00B602CE"/>
    <w:rsid w:val="00B614F3"/>
    <w:rsid w:val="00B61644"/>
    <w:rsid w:val="00B61A02"/>
    <w:rsid w:val="00B624C3"/>
    <w:rsid w:val="00B62913"/>
    <w:rsid w:val="00B62CB5"/>
    <w:rsid w:val="00B62EC8"/>
    <w:rsid w:val="00B631BF"/>
    <w:rsid w:val="00B631E6"/>
    <w:rsid w:val="00B632BF"/>
    <w:rsid w:val="00B63358"/>
    <w:rsid w:val="00B64C53"/>
    <w:rsid w:val="00B64D8B"/>
    <w:rsid w:val="00B6545C"/>
    <w:rsid w:val="00B65DF5"/>
    <w:rsid w:val="00B667BD"/>
    <w:rsid w:val="00B66968"/>
    <w:rsid w:val="00B66EF9"/>
    <w:rsid w:val="00B67443"/>
    <w:rsid w:val="00B67585"/>
    <w:rsid w:val="00B67707"/>
    <w:rsid w:val="00B7009C"/>
    <w:rsid w:val="00B704A8"/>
    <w:rsid w:val="00B7058E"/>
    <w:rsid w:val="00B70874"/>
    <w:rsid w:val="00B711A4"/>
    <w:rsid w:val="00B719EE"/>
    <w:rsid w:val="00B71DC6"/>
    <w:rsid w:val="00B71DEE"/>
    <w:rsid w:val="00B71E12"/>
    <w:rsid w:val="00B71F86"/>
    <w:rsid w:val="00B72626"/>
    <w:rsid w:val="00B72966"/>
    <w:rsid w:val="00B72D51"/>
    <w:rsid w:val="00B73284"/>
    <w:rsid w:val="00B735FA"/>
    <w:rsid w:val="00B7379F"/>
    <w:rsid w:val="00B73811"/>
    <w:rsid w:val="00B738AE"/>
    <w:rsid w:val="00B739C4"/>
    <w:rsid w:val="00B73C5E"/>
    <w:rsid w:val="00B73F8A"/>
    <w:rsid w:val="00B73F8E"/>
    <w:rsid w:val="00B742D7"/>
    <w:rsid w:val="00B747DC"/>
    <w:rsid w:val="00B74D1B"/>
    <w:rsid w:val="00B74D92"/>
    <w:rsid w:val="00B756F8"/>
    <w:rsid w:val="00B75AD8"/>
    <w:rsid w:val="00B76169"/>
    <w:rsid w:val="00B765FA"/>
    <w:rsid w:val="00B76AFD"/>
    <w:rsid w:val="00B76B3F"/>
    <w:rsid w:val="00B7702B"/>
    <w:rsid w:val="00B771D4"/>
    <w:rsid w:val="00B77813"/>
    <w:rsid w:val="00B779DB"/>
    <w:rsid w:val="00B8047C"/>
    <w:rsid w:val="00B80884"/>
    <w:rsid w:val="00B808E6"/>
    <w:rsid w:val="00B80E86"/>
    <w:rsid w:val="00B80F67"/>
    <w:rsid w:val="00B812FD"/>
    <w:rsid w:val="00B81657"/>
    <w:rsid w:val="00B8202C"/>
    <w:rsid w:val="00B820F1"/>
    <w:rsid w:val="00B824C7"/>
    <w:rsid w:val="00B82EF5"/>
    <w:rsid w:val="00B82F15"/>
    <w:rsid w:val="00B830E9"/>
    <w:rsid w:val="00B8327F"/>
    <w:rsid w:val="00B83DD3"/>
    <w:rsid w:val="00B8410E"/>
    <w:rsid w:val="00B84181"/>
    <w:rsid w:val="00B8429B"/>
    <w:rsid w:val="00B8451A"/>
    <w:rsid w:val="00B849CE"/>
    <w:rsid w:val="00B84C0A"/>
    <w:rsid w:val="00B84EDA"/>
    <w:rsid w:val="00B858EB"/>
    <w:rsid w:val="00B85A86"/>
    <w:rsid w:val="00B85CAD"/>
    <w:rsid w:val="00B85D77"/>
    <w:rsid w:val="00B867FA"/>
    <w:rsid w:val="00B870ED"/>
    <w:rsid w:val="00B87B8C"/>
    <w:rsid w:val="00B90BB1"/>
    <w:rsid w:val="00B91460"/>
    <w:rsid w:val="00B91AA2"/>
    <w:rsid w:val="00B91DDA"/>
    <w:rsid w:val="00B92060"/>
    <w:rsid w:val="00B9225D"/>
    <w:rsid w:val="00B931AE"/>
    <w:rsid w:val="00B936F9"/>
    <w:rsid w:val="00B9410A"/>
    <w:rsid w:val="00B945EC"/>
    <w:rsid w:val="00B94920"/>
    <w:rsid w:val="00B94D65"/>
    <w:rsid w:val="00B95241"/>
    <w:rsid w:val="00B95482"/>
    <w:rsid w:val="00B9675D"/>
    <w:rsid w:val="00B968A9"/>
    <w:rsid w:val="00B96ADF"/>
    <w:rsid w:val="00B96D4F"/>
    <w:rsid w:val="00B96E25"/>
    <w:rsid w:val="00B96F0A"/>
    <w:rsid w:val="00B96FAB"/>
    <w:rsid w:val="00B976CA"/>
    <w:rsid w:val="00BA0577"/>
    <w:rsid w:val="00BA1428"/>
    <w:rsid w:val="00BA1477"/>
    <w:rsid w:val="00BA166D"/>
    <w:rsid w:val="00BA19A2"/>
    <w:rsid w:val="00BA1DCC"/>
    <w:rsid w:val="00BA1E8D"/>
    <w:rsid w:val="00BA2528"/>
    <w:rsid w:val="00BA2619"/>
    <w:rsid w:val="00BA26E0"/>
    <w:rsid w:val="00BA28E4"/>
    <w:rsid w:val="00BA32BD"/>
    <w:rsid w:val="00BA3550"/>
    <w:rsid w:val="00BA3E32"/>
    <w:rsid w:val="00BA3EAC"/>
    <w:rsid w:val="00BA409D"/>
    <w:rsid w:val="00BA40EF"/>
    <w:rsid w:val="00BA497B"/>
    <w:rsid w:val="00BA4B95"/>
    <w:rsid w:val="00BA50DA"/>
    <w:rsid w:val="00BA63A5"/>
    <w:rsid w:val="00BA681B"/>
    <w:rsid w:val="00BA72EB"/>
    <w:rsid w:val="00BA7707"/>
    <w:rsid w:val="00BB0029"/>
    <w:rsid w:val="00BB0079"/>
    <w:rsid w:val="00BB0B35"/>
    <w:rsid w:val="00BB0C24"/>
    <w:rsid w:val="00BB1660"/>
    <w:rsid w:val="00BB1795"/>
    <w:rsid w:val="00BB18CD"/>
    <w:rsid w:val="00BB1962"/>
    <w:rsid w:val="00BB1AB6"/>
    <w:rsid w:val="00BB2288"/>
    <w:rsid w:val="00BB2BC5"/>
    <w:rsid w:val="00BB30E2"/>
    <w:rsid w:val="00BB321B"/>
    <w:rsid w:val="00BB36FA"/>
    <w:rsid w:val="00BB398A"/>
    <w:rsid w:val="00BB3ED2"/>
    <w:rsid w:val="00BB3F18"/>
    <w:rsid w:val="00BB3F95"/>
    <w:rsid w:val="00BB44F1"/>
    <w:rsid w:val="00BB475C"/>
    <w:rsid w:val="00BB49D2"/>
    <w:rsid w:val="00BB4EA0"/>
    <w:rsid w:val="00BB5D43"/>
    <w:rsid w:val="00BB6CEC"/>
    <w:rsid w:val="00BB788D"/>
    <w:rsid w:val="00BC01A5"/>
    <w:rsid w:val="00BC04EB"/>
    <w:rsid w:val="00BC081A"/>
    <w:rsid w:val="00BC0CBA"/>
    <w:rsid w:val="00BC1FBC"/>
    <w:rsid w:val="00BC24B0"/>
    <w:rsid w:val="00BC2531"/>
    <w:rsid w:val="00BC2B7C"/>
    <w:rsid w:val="00BC308C"/>
    <w:rsid w:val="00BC3310"/>
    <w:rsid w:val="00BC3504"/>
    <w:rsid w:val="00BC35C1"/>
    <w:rsid w:val="00BC35D2"/>
    <w:rsid w:val="00BC37A8"/>
    <w:rsid w:val="00BC39D7"/>
    <w:rsid w:val="00BC3FBC"/>
    <w:rsid w:val="00BC4160"/>
    <w:rsid w:val="00BC49F5"/>
    <w:rsid w:val="00BC4A94"/>
    <w:rsid w:val="00BC4C77"/>
    <w:rsid w:val="00BC4CC1"/>
    <w:rsid w:val="00BC5116"/>
    <w:rsid w:val="00BC5348"/>
    <w:rsid w:val="00BC5769"/>
    <w:rsid w:val="00BC6310"/>
    <w:rsid w:val="00BC69DA"/>
    <w:rsid w:val="00BC6B76"/>
    <w:rsid w:val="00BC719D"/>
    <w:rsid w:val="00BC73EF"/>
    <w:rsid w:val="00BD0DB2"/>
    <w:rsid w:val="00BD19FE"/>
    <w:rsid w:val="00BD1A79"/>
    <w:rsid w:val="00BD30AD"/>
    <w:rsid w:val="00BD367B"/>
    <w:rsid w:val="00BD3E3F"/>
    <w:rsid w:val="00BD428D"/>
    <w:rsid w:val="00BD43A5"/>
    <w:rsid w:val="00BD46F6"/>
    <w:rsid w:val="00BD495A"/>
    <w:rsid w:val="00BD4A45"/>
    <w:rsid w:val="00BD5117"/>
    <w:rsid w:val="00BD5AC6"/>
    <w:rsid w:val="00BD5F09"/>
    <w:rsid w:val="00BD6B5E"/>
    <w:rsid w:val="00BD6BEB"/>
    <w:rsid w:val="00BD720C"/>
    <w:rsid w:val="00BD76C3"/>
    <w:rsid w:val="00BD7781"/>
    <w:rsid w:val="00BD79D9"/>
    <w:rsid w:val="00BD7BCD"/>
    <w:rsid w:val="00BD7F8F"/>
    <w:rsid w:val="00BE0636"/>
    <w:rsid w:val="00BE0700"/>
    <w:rsid w:val="00BE0AF6"/>
    <w:rsid w:val="00BE11C5"/>
    <w:rsid w:val="00BE1760"/>
    <w:rsid w:val="00BE193F"/>
    <w:rsid w:val="00BE20CF"/>
    <w:rsid w:val="00BE26F2"/>
    <w:rsid w:val="00BE2B4B"/>
    <w:rsid w:val="00BE2D6D"/>
    <w:rsid w:val="00BE3090"/>
    <w:rsid w:val="00BE3263"/>
    <w:rsid w:val="00BE33A9"/>
    <w:rsid w:val="00BE33B1"/>
    <w:rsid w:val="00BE3D5D"/>
    <w:rsid w:val="00BE4368"/>
    <w:rsid w:val="00BE43D1"/>
    <w:rsid w:val="00BE45AA"/>
    <w:rsid w:val="00BE45E9"/>
    <w:rsid w:val="00BE4987"/>
    <w:rsid w:val="00BE4F70"/>
    <w:rsid w:val="00BE5A76"/>
    <w:rsid w:val="00BE5C75"/>
    <w:rsid w:val="00BE69C4"/>
    <w:rsid w:val="00BE6BB9"/>
    <w:rsid w:val="00BE6C64"/>
    <w:rsid w:val="00BE7B17"/>
    <w:rsid w:val="00BE7EA6"/>
    <w:rsid w:val="00BF0224"/>
    <w:rsid w:val="00BF04CB"/>
    <w:rsid w:val="00BF04F5"/>
    <w:rsid w:val="00BF0879"/>
    <w:rsid w:val="00BF0C9F"/>
    <w:rsid w:val="00BF0D69"/>
    <w:rsid w:val="00BF1287"/>
    <w:rsid w:val="00BF1A85"/>
    <w:rsid w:val="00BF1CD3"/>
    <w:rsid w:val="00BF20BE"/>
    <w:rsid w:val="00BF2890"/>
    <w:rsid w:val="00BF2FB2"/>
    <w:rsid w:val="00BF3113"/>
    <w:rsid w:val="00BF369D"/>
    <w:rsid w:val="00BF3BB3"/>
    <w:rsid w:val="00BF4425"/>
    <w:rsid w:val="00BF4509"/>
    <w:rsid w:val="00BF4527"/>
    <w:rsid w:val="00BF4D7E"/>
    <w:rsid w:val="00BF5C46"/>
    <w:rsid w:val="00BF6258"/>
    <w:rsid w:val="00BF6438"/>
    <w:rsid w:val="00BF6502"/>
    <w:rsid w:val="00BF6533"/>
    <w:rsid w:val="00BF71A7"/>
    <w:rsid w:val="00BF73DD"/>
    <w:rsid w:val="00BF7623"/>
    <w:rsid w:val="00BF7964"/>
    <w:rsid w:val="00BF7BDB"/>
    <w:rsid w:val="00BF7E61"/>
    <w:rsid w:val="00C007E2"/>
    <w:rsid w:val="00C0122F"/>
    <w:rsid w:val="00C01787"/>
    <w:rsid w:val="00C01A63"/>
    <w:rsid w:val="00C01BA0"/>
    <w:rsid w:val="00C02009"/>
    <w:rsid w:val="00C02275"/>
    <w:rsid w:val="00C02993"/>
    <w:rsid w:val="00C03B47"/>
    <w:rsid w:val="00C04034"/>
    <w:rsid w:val="00C04B65"/>
    <w:rsid w:val="00C04B69"/>
    <w:rsid w:val="00C04F82"/>
    <w:rsid w:val="00C04F94"/>
    <w:rsid w:val="00C057BF"/>
    <w:rsid w:val="00C059F4"/>
    <w:rsid w:val="00C05DD2"/>
    <w:rsid w:val="00C06163"/>
    <w:rsid w:val="00C06742"/>
    <w:rsid w:val="00C0692A"/>
    <w:rsid w:val="00C070A9"/>
    <w:rsid w:val="00C07376"/>
    <w:rsid w:val="00C07AE9"/>
    <w:rsid w:val="00C114F3"/>
    <w:rsid w:val="00C121C8"/>
    <w:rsid w:val="00C12728"/>
    <w:rsid w:val="00C1284C"/>
    <w:rsid w:val="00C12ED5"/>
    <w:rsid w:val="00C1341C"/>
    <w:rsid w:val="00C14194"/>
    <w:rsid w:val="00C14270"/>
    <w:rsid w:val="00C14490"/>
    <w:rsid w:val="00C14B9C"/>
    <w:rsid w:val="00C1571B"/>
    <w:rsid w:val="00C15DF3"/>
    <w:rsid w:val="00C16725"/>
    <w:rsid w:val="00C1694C"/>
    <w:rsid w:val="00C171DE"/>
    <w:rsid w:val="00C1748F"/>
    <w:rsid w:val="00C179BE"/>
    <w:rsid w:val="00C17C7D"/>
    <w:rsid w:val="00C17CCD"/>
    <w:rsid w:val="00C2081D"/>
    <w:rsid w:val="00C20A01"/>
    <w:rsid w:val="00C20FF5"/>
    <w:rsid w:val="00C210F7"/>
    <w:rsid w:val="00C21822"/>
    <w:rsid w:val="00C21ED6"/>
    <w:rsid w:val="00C22AA5"/>
    <w:rsid w:val="00C22AB4"/>
    <w:rsid w:val="00C22CEE"/>
    <w:rsid w:val="00C23322"/>
    <w:rsid w:val="00C234B8"/>
    <w:rsid w:val="00C23E37"/>
    <w:rsid w:val="00C23EFF"/>
    <w:rsid w:val="00C24A8F"/>
    <w:rsid w:val="00C2551E"/>
    <w:rsid w:val="00C25530"/>
    <w:rsid w:val="00C25D13"/>
    <w:rsid w:val="00C26150"/>
    <w:rsid w:val="00C26AB2"/>
    <w:rsid w:val="00C26F66"/>
    <w:rsid w:val="00C2700F"/>
    <w:rsid w:val="00C2731E"/>
    <w:rsid w:val="00C2765D"/>
    <w:rsid w:val="00C27871"/>
    <w:rsid w:val="00C27AF2"/>
    <w:rsid w:val="00C27B64"/>
    <w:rsid w:val="00C30057"/>
    <w:rsid w:val="00C308B4"/>
    <w:rsid w:val="00C31455"/>
    <w:rsid w:val="00C31CB3"/>
    <w:rsid w:val="00C32416"/>
    <w:rsid w:val="00C324D6"/>
    <w:rsid w:val="00C324F1"/>
    <w:rsid w:val="00C325C2"/>
    <w:rsid w:val="00C32A0D"/>
    <w:rsid w:val="00C3396D"/>
    <w:rsid w:val="00C33C52"/>
    <w:rsid w:val="00C34850"/>
    <w:rsid w:val="00C35540"/>
    <w:rsid w:val="00C35A8F"/>
    <w:rsid w:val="00C35CFD"/>
    <w:rsid w:val="00C370AB"/>
    <w:rsid w:val="00C370B0"/>
    <w:rsid w:val="00C372CB"/>
    <w:rsid w:val="00C37675"/>
    <w:rsid w:val="00C3770F"/>
    <w:rsid w:val="00C37D2A"/>
    <w:rsid w:val="00C37EAC"/>
    <w:rsid w:val="00C40594"/>
    <w:rsid w:val="00C405D1"/>
    <w:rsid w:val="00C40779"/>
    <w:rsid w:val="00C4118D"/>
    <w:rsid w:val="00C41F89"/>
    <w:rsid w:val="00C425D2"/>
    <w:rsid w:val="00C4267C"/>
    <w:rsid w:val="00C4279E"/>
    <w:rsid w:val="00C432F2"/>
    <w:rsid w:val="00C43530"/>
    <w:rsid w:val="00C43631"/>
    <w:rsid w:val="00C43D23"/>
    <w:rsid w:val="00C446F1"/>
    <w:rsid w:val="00C44893"/>
    <w:rsid w:val="00C44B21"/>
    <w:rsid w:val="00C44BB2"/>
    <w:rsid w:val="00C44DAE"/>
    <w:rsid w:val="00C4532C"/>
    <w:rsid w:val="00C45EF5"/>
    <w:rsid w:val="00C46773"/>
    <w:rsid w:val="00C46DD5"/>
    <w:rsid w:val="00C46FBA"/>
    <w:rsid w:val="00C47819"/>
    <w:rsid w:val="00C478FE"/>
    <w:rsid w:val="00C47B95"/>
    <w:rsid w:val="00C5000F"/>
    <w:rsid w:val="00C500FD"/>
    <w:rsid w:val="00C5112C"/>
    <w:rsid w:val="00C5166A"/>
    <w:rsid w:val="00C52034"/>
    <w:rsid w:val="00C522A5"/>
    <w:rsid w:val="00C523C0"/>
    <w:rsid w:val="00C52847"/>
    <w:rsid w:val="00C52F92"/>
    <w:rsid w:val="00C52FEC"/>
    <w:rsid w:val="00C53027"/>
    <w:rsid w:val="00C53E75"/>
    <w:rsid w:val="00C54061"/>
    <w:rsid w:val="00C54B51"/>
    <w:rsid w:val="00C54C57"/>
    <w:rsid w:val="00C5568D"/>
    <w:rsid w:val="00C556E6"/>
    <w:rsid w:val="00C55AEB"/>
    <w:rsid w:val="00C55B09"/>
    <w:rsid w:val="00C55D3A"/>
    <w:rsid w:val="00C56322"/>
    <w:rsid w:val="00C56566"/>
    <w:rsid w:val="00C56597"/>
    <w:rsid w:val="00C567EC"/>
    <w:rsid w:val="00C5706C"/>
    <w:rsid w:val="00C575FC"/>
    <w:rsid w:val="00C57A33"/>
    <w:rsid w:val="00C60A00"/>
    <w:rsid w:val="00C6100B"/>
    <w:rsid w:val="00C611DD"/>
    <w:rsid w:val="00C636AD"/>
    <w:rsid w:val="00C645BC"/>
    <w:rsid w:val="00C64CB9"/>
    <w:rsid w:val="00C650F0"/>
    <w:rsid w:val="00C65364"/>
    <w:rsid w:val="00C655C8"/>
    <w:rsid w:val="00C65A5E"/>
    <w:rsid w:val="00C65EC9"/>
    <w:rsid w:val="00C65F6D"/>
    <w:rsid w:val="00C6604D"/>
    <w:rsid w:val="00C6614F"/>
    <w:rsid w:val="00C662E0"/>
    <w:rsid w:val="00C66728"/>
    <w:rsid w:val="00C6688F"/>
    <w:rsid w:val="00C668B1"/>
    <w:rsid w:val="00C67413"/>
    <w:rsid w:val="00C674BF"/>
    <w:rsid w:val="00C676BD"/>
    <w:rsid w:val="00C67B5D"/>
    <w:rsid w:val="00C70233"/>
    <w:rsid w:val="00C70AA6"/>
    <w:rsid w:val="00C70FBF"/>
    <w:rsid w:val="00C71020"/>
    <w:rsid w:val="00C71AA9"/>
    <w:rsid w:val="00C725E8"/>
    <w:rsid w:val="00C72BC7"/>
    <w:rsid w:val="00C735B2"/>
    <w:rsid w:val="00C7365C"/>
    <w:rsid w:val="00C73CAE"/>
    <w:rsid w:val="00C7472B"/>
    <w:rsid w:val="00C747D3"/>
    <w:rsid w:val="00C74A92"/>
    <w:rsid w:val="00C74C1E"/>
    <w:rsid w:val="00C74C9F"/>
    <w:rsid w:val="00C74DDF"/>
    <w:rsid w:val="00C75249"/>
    <w:rsid w:val="00C7565D"/>
    <w:rsid w:val="00C75B2B"/>
    <w:rsid w:val="00C75D39"/>
    <w:rsid w:val="00C75F39"/>
    <w:rsid w:val="00C766EE"/>
    <w:rsid w:val="00C76F99"/>
    <w:rsid w:val="00C77CE6"/>
    <w:rsid w:val="00C77E6F"/>
    <w:rsid w:val="00C800A0"/>
    <w:rsid w:val="00C8015E"/>
    <w:rsid w:val="00C804C5"/>
    <w:rsid w:val="00C8079F"/>
    <w:rsid w:val="00C808BF"/>
    <w:rsid w:val="00C80937"/>
    <w:rsid w:val="00C81BA8"/>
    <w:rsid w:val="00C81FD1"/>
    <w:rsid w:val="00C82119"/>
    <w:rsid w:val="00C82640"/>
    <w:rsid w:val="00C828B1"/>
    <w:rsid w:val="00C82B60"/>
    <w:rsid w:val="00C82BB4"/>
    <w:rsid w:val="00C8331F"/>
    <w:rsid w:val="00C8353D"/>
    <w:rsid w:val="00C836CE"/>
    <w:rsid w:val="00C83B18"/>
    <w:rsid w:val="00C83BA0"/>
    <w:rsid w:val="00C83FDE"/>
    <w:rsid w:val="00C84178"/>
    <w:rsid w:val="00C84300"/>
    <w:rsid w:val="00C84487"/>
    <w:rsid w:val="00C84602"/>
    <w:rsid w:val="00C84656"/>
    <w:rsid w:val="00C851E4"/>
    <w:rsid w:val="00C855F7"/>
    <w:rsid w:val="00C85BD0"/>
    <w:rsid w:val="00C85D68"/>
    <w:rsid w:val="00C85EE8"/>
    <w:rsid w:val="00C8658E"/>
    <w:rsid w:val="00C867BD"/>
    <w:rsid w:val="00C87103"/>
    <w:rsid w:val="00C872F4"/>
    <w:rsid w:val="00C87348"/>
    <w:rsid w:val="00C874B6"/>
    <w:rsid w:val="00C876E8"/>
    <w:rsid w:val="00C87BA2"/>
    <w:rsid w:val="00C87D06"/>
    <w:rsid w:val="00C87D92"/>
    <w:rsid w:val="00C87F52"/>
    <w:rsid w:val="00C900C3"/>
    <w:rsid w:val="00C90F00"/>
    <w:rsid w:val="00C90F97"/>
    <w:rsid w:val="00C912B8"/>
    <w:rsid w:val="00C91750"/>
    <w:rsid w:val="00C917E0"/>
    <w:rsid w:val="00C91AF0"/>
    <w:rsid w:val="00C92251"/>
    <w:rsid w:val="00C9256F"/>
    <w:rsid w:val="00C92A8D"/>
    <w:rsid w:val="00C92C6C"/>
    <w:rsid w:val="00C93B5B"/>
    <w:rsid w:val="00C93EA2"/>
    <w:rsid w:val="00C9412F"/>
    <w:rsid w:val="00C9432A"/>
    <w:rsid w:val="00C94544"/>
    <w:rsid w:val="00C9468D"/>
    <w:rsid w:val="00C948C3"/>
    <w:rsid w:val="00C94DE1"/>
    <w:rsid w:val="00C952BF"/>
    <w:rsid w:val="00C952E9"/>
    <w:rsid w:val="00C9557C"/>
    <w:rsid w:val="00C956A8"/>
    <w:rsid w:val="00C95788"/>
    <w:rsid w:val="00C957E7"/>
    <w:rsid w:val="00C96400"/>
    <w:rsid w:val="00C96C7C"/>
    <w:rsid w:val="00C96DF3"/>
    <w:rsid w:val="00C96F31"/>
    <w:rsid w:val="00C975F2"/>
    <w:rsid w:val="00C978E2"/>
    <w:rsid w:val="00C97DEE"/>
    <w:rsid w:val="00C97FC1"/>
    <w:rsid w:val="00CA0278"/>
    <w:rsid w:val="00CA0294"/>
    <w:rsid w:val="00CA091C"/>
    <w:rsid w:val="00CA0B49"/>
    <w:rsid w:val="00CA0D83"/>
    <w:rsid w:val="00CA1294"/>
    <w:rsid w:val="00CA151E"/>
    <w:rsid w:val="00CA1E5B"/>
    <w:rsid w:val="00CA1F39"/>
    <w:rsid w:val="00CA2528"/>
    <w:rsid w:val="00CA2647"/>
    <w:rsid w:val="00CA29CC"/>
    <w:rsid w:val="00CA2A54"/>
    <w:rsid w:val="00CA2DB4"/>
    <w:rsid w:val="00CA312D"/>
    <w:rsid w:val="00CA3686"/>
    <w:rsid w:val="00CA3CAB"/>
    <w:rsid w:val="00CA4264"/>
    <w:rsid w:val="00CA4719"/>
    <w:rsid w:val="00CA48D8"/>
    <w:rsid w:val="00CA4FC0"/>
    <w:rsid w:val="00CA551E"/>
    <w:rsid w:val="00CA571B"/>
    <w:rsid w:val="00CA5741"/>
    <w:rsid w:val="00CA5965"/>
    <w:rsid w:val="00CA5B65"/>
    <w:rsid w:val="00CA5CB6"/>
    <w:rsid w:val="00CA5F0A"/>
    <w:rsid w:val="00CA6187"/>
    <w:rsid w:val="00CA647C"/>
    <w:rsid w:val="00CA66A5"/>
    <w:rsid w:val="00CA66EA"/>
    <w:rsid w:val="00CA68CE"/>
    <w:rsid w:val="00CA6A76"/>
    <w:rsid w:val="00CA6D8B"/>
    <w:rsid w:val="00CA7103"/>
    <w:rsid w:val="00CA729E"/>
    <w:rsid w:val="00CA7748"/>
    <w:rsid w:val="00CA7AF0"/>
    <w:rsid w:val="00CA7EAB"/>
    <w:rsid w:val="00CB08D1"/>
    <w:rsid w:val="00CB0BD6"/>
    <w:rsid w:val="00CB0D12"/>
    <w:rsid w:val="00CB0F67"/>
    <w:rsid w:val="00CB0F99"/>
    <w:rsid w:val="00CB133D"/>
    <w:rsid w:val="00CB1BF6"/>
    <w:rsid w:val="00CB2042"/>
    <w:rsid w:val="00CB26DF"/>
    <w:rsid w:val="00CB2729"/>
    <w:rsid w:val="00CB27B1"/>
    <w:rsid w:val="00CB2A0F"/>
    <w:rsid w:val="00CB2AC6"/>
    <w:rsid w:val="00CB315A"/>
    <w:rsid w:val="00CB38CA"/>
    <w:rsid w:val="00CB4088"/>
    <w:rsid w:val="00CB47E9"/>
    <w:rsid w:val="00CB55C6"/>
    <w:rsid w:val="00CB5ABB"/>
    <w:rsid w:val="00CB5CB0"/>
    <w:rsid w:val="00CB5E60"/>
    <w:rsid w:val="00CB5F7A"/>
    <w:rsid w:val="00CB64FA"/>
    <w:rsid w:val="00CB7508"/>
    <w:rsid w:val="00CB7EE5"/>
    <w:rsid w:val="00CB7FD8"/>
    <w:rsid w:val="00CC0881"/>
    <w:rsid w:val="00CC0AC7"/>
    <w:rsid w:val="00CC1205"/>
    <w:rsid w:val="00CC12AD"/>
    <w:rsid w:val="00CC1830"/>
    <w:rsid w:val="00CC1EA1"/>
    <w:rsid w:val="00CC26B6"/>
    <w:rsid w:val="00CC337D"/>
    <w:rsid w:val="00CC37A5"/>
    <w:rsid w:val="00CC3E4A"/>
    <w:rsid w:val="00CC435F"/>
    <w:rsid w:val="00CC5D75"/>
    <w:rsid w:val="00CC5D88"/>
    <w:rsid w:val="00CC5E6C"/>
    <w:rsid w:val="00CC6832"/>
    <w:rsid w:val="00CC69A9"/>
    <w:rsid w:val="00CC7065"/>
    <w:rsid w:val="00CD04F9"/>
    <w:rsid w:val="00CD0574"/>
    <w:rsid w:val="00CD0AD2"/>
    <w:rsid w:val="00CD0F36"/>
    <w:rsid w:val="00CD10F9"/>
    <w:rsid w:val="00CD11AB"/>
    <w:rsid w:val="00CD2F72"/>
    <w:rsid w:val="00CD313F"/>
    <w:rsid w:val="00CD31D2"/>
    <w:rsid w:val="00CD3570"/>
    <w:rsid w:val="00CD3762"/>
    <w:rsid w:val="00CD4420"/>
    <w:rsid w:val="00CD4659"/>
    <w:rsid w:val="00CD4907"/>
    <w:rsid w:val="00CD4A67"/>
    <w:rsid w:val="00CD4C82"/>
    <w:rsid w:val="00CD50F0"/>
    <w:rsid w:val="00CD521C"/>
    <w:rsid w:val="00CD5327"/>
    <w:rsid w:val="00CD59E6"/>
    <w:rsid w:val="00CD5AC2"/>
    <w:rsid w:val="00CD5CB5"/>
    <w:rsid w:val="00CD6317"/>
    <w:rsid w:val="00CD6372"/>
    <w:rsid w:val="00CD67B3"/>
    <w:rsid w:val="00CD6C28"/>
    <w:rsid w:val="00CD73EE"/>
    <w:rsid w:val="00CD7884"/>
    <w:rsid w:val="00CE003B"/>
    <w:rsid w:val="00CE07B1"/>
    <w:rsid w:val="00CE0FD9"/>
    <w:rsid w:val="00CE1C1D"/>
    <w:rsid w:val="00CE2BCE"/>
    <w:rsid w:val="00CE2C1E"/>
    <w:rsid w:val="00CE2FFF"/>
    <w:rsid w:val="00CE35B2"/>
    <w:rsid w:val="00CE3DB9"/>
    <w:rsid w:val="00CE3EC5"/>
    <w:rsid w:val="00CE4D56"/>
    <w:rsid w:val="00CE4FE0"/>
    <w:rsid w:val="00CE59EC"/>
    <w:rsid w:val="00CE6056"/>
    <w:rsid w:val="00CE608D"/>
    <w:rsid w:val="00CE62BF"/>
    <w:rsid w:val="00CE64D3"/>
    <w:rsid w:val="00CE6B53"/>
    <w:rsid w:val="00CE6F0F"/>
    <w:rsid w:val="00CE6F52"/>
    <w:rsid w:val="00CE6F60"/>
    <w:rsid w:val="00CE7883"/>
    <w:rsid w:val="00CE78BC"/>
    <w:rsid w:val="00CE7E1B"/>
    <w:rsid w:val="00CF0152"/>
    <w:rsid w:val="00CF0401"/>
    <w:rsid w:val="00CF0A77"/>
    <w:rsid w:val="00CF0BA0"/>
    <w:rsid w:val="00CF132D"/>
    <w:rsid w:val="00CF1781"/>
    <w:rsid w:val="00CF17CD"/>
    <w:rsid w:val="00CF1A57"/>
    <w:rsid w:val="00CF1B9C"/>
    <w:rsid w:val="00CF2C10"/>
    <w:rsid w:val="00CF2F4F"/>
    <w:rsid w:val="00CF308E"/>
    <w:rsid w:val="00CF326F"/>
    <w:rsid w:val="00CF4465"/>
    <w:rsid w:val="00CF45BB"/>
    <w:rsid w:val="00CF494C"/>
    <w:rsid w:val="00CF4EA7"/>
    <w:rsid w:val="00CF5305"/>
    <w:rsid w:val="00CF5638"/>
    <w:rsid w:val="00CF5EFE"/>
    <w:rsid w:val="00CF64B3"/>
    <w:rsid w:val="00CF6A50"/>
    <w:rsid w:val="00CF7AF6"/>
    <w:rsid w:val="00D00988"/>
    <w:rsid w:val="00D009C3"/>
    <w:rsid w:val="00D009EE"/>
    <w:rsid w:val="00D0117F"/>
    <w:rsid w:val="00D013F2"/>
    <w:rsid w:val="00D0161C"/>
    <w:rsid w:val="00D020F8"/>
    <w:rsid w:val="00D0258E"/>
    <w:rsid w:val="00D02942"/>
    <w:rsid w:val="00D02C14"/>
    <w:rsid w:val="00D031D2"/>
    <w:rsid w:val="00D03437"/>
    <w:rsid w:val="00D03FAA"/>
    <w:rsid w:val="00D040A5"/>
    <w:rsid w:val="00D0560F"/>
    <w:rsid w:val="00D05D10"/>
    <w:rsid w:val="00D0735B"/>
    <w:rsid w:val="00D078C7"/>
    <w:rsid w:val="00D07BEF"/>
    <w:rsid w:val="00D1015B"/>
    <w:rsid w:val="00D107A4"/>
    <w:rsid w:val="00D109FF"/>
    <w:rsid w:val="00D10C25"/>
    <w:rsid w:val="00D1141F"/>
    <w:rsid w:val="00D1167F"/>
    <w:rsid w:val="00D117A8"/>
    <w:rsid w:val="00D11902"/>
    <w:rsid w:val="00D11C4B"/>
    <w:rsid w:val="00D11E87"/>
    <w:rsid w:val="00D11F10"/>
    <w:rsid w:val="00D122F0"/>
    <w:rsid w:val="00D1248F"/>
    <w:rsid w:val="00D12516"/>
    <w:rsid w:val="00D12C9E"/>
    <w:rsid w:val="00D137FD"/>
    <w:rsid w:val="00D13B56"/>
    <w:rsid w:val="00D14105"/>
    <w:rsid w:val="00D146F7"/>
    <w:rsid w:val="00D14EE5"/>
    <w:rsid w:val="00D152F5"/>
    <w:rsid w:val="00D15956"/>
    <w:rsid w:val="00D15F08"/>
    <w:rsid w:val="00D15F9E"/>
    <w:rsid w:val="00D16087"/>
    <w:rsid w:val="00D16D17"/>
    <w:rsid w:val="00D204FD"/>
    <w:rsid w:val="00D20DED"/>
    <w:rsid w:val="00D20EA5"/>
    <w:rsid w:val="00D21077"/>
    <w:rsid w:val="00D2117E"/>
    <w:rsid w:val="00D214E2"/>
    <w:rsid w:val="00D2170F"/>
    <w:rsid w:val="00D21BC4"/>
    <w:rsid w:val="00D22025"/>
    <w:rsid w:val="00D222EE"/>
    <w:rsid w:val="00D22B20"/>
    <w:rsid w:val="00D22B2E"/>
    <w:rsid w:val="00D239E0"/>
    <w:rsid w:val="00D242A3"/>
    <w:rsid w:val="00D2485D"/>
    <w:rsid w:val="00D2489B"/>
    <w:rsid w:val="00D249CE"/>
    <w:rsid w:val="00D24EEF"/>
    <w:rsid w:val="00D24F7B"/>
    <w:rsid w:val="00D25D89"/>
    <w:rsid w:val="00D266A4"/>
    <w:rsid w:val="00D26988"/>
    <w:rsid w:val="00D26ABB"/>
    <w:rsid w:val="00D27766"/>
    <w:rsid w:val="00D277B4"/>
    <w:rsid w:val="00D278E0"/>
    <w:rsid w:val="00D27C3D"/>
    <w:rsid w:val="00D30175"/>
    <w:rsid w:val="00D305D7"/>
    <w:rsid w:val="00D3084F"/>
    <w:rsid w:val="00D313D3"/>
    <w:rsid w:val="00D3140D"/>
    <w:rsid w:val="00D3165C"/>
    <w:rsid w:val="00D319EE"/>
    <w:rsid w:val="00D31E67"/>
    <w:rsid w:val="00D32C47"/>
    <w:rsid w:val="00D33346"/>
    <w:rsid w:val="00D33926"/>
    <w:rsid w:val="00D33932"/>
    <w:rsid w:val="00D33A85"/>
    <w:rsid w:val="00D33E7A"/>
    <w:rsid w:val="00D33E85"/>
    <w:rsid w:val="00D34800"/>
    <w:rsid w:val="00D34D93"/>
    <w:rsid w:val="00D34DC6"/>
    <w:rsid w:val="00D34EB2"/>
    <w:rsid w:val="00D34FD5"/>
    <w:rsid w:val="00D359F1"/>
    <w:rsid w:val="00D35A0A"/>
    <w:rsid w:val="00D35BB3"/>
    <w:rsid w:val="00D35C29"/>
    <w:rsid w:val="00D3607F"/>
    <w:rsid w:val="00D3620A"/>
    <w:rsid w:val="00D362F3"/>
    <w:rsid w:val="00D3736C"/>
    <w:rsid w:val="00D37392"/>
    <w:rsid w:val="00D37396"/>
    <w:rsid w:val="00D37822"/>
    <w:rsid w:val="00D37BDD"/>
    <w:rsid w:val="00D40D9E"/>
    <w:rsid w:val="00D40F3E"/>
    <w:rsid w:val="00D41483"/>
    <w:rsid w:val="00D4149A"/>
    <w:rsid w:val="00D415FF"/>
    <w:rsid w:val="00D41832"/>
    <w:rsid w:val="00D41CA7"/>
    <w:rsid w:val="00D430DD"/>
    <w:rsid w:val="00D435F4"/>
    <w:rsid w:val="00D438B6"/>
    <w:rsid w:val="00D43B9D"/>
    <w:rsid w:val="00D43BB9"/>
    <w:rsid w:val="00D43E2C"/>
    <w:rsid w:val="00D43E41"/>
    <w:rsid w:val="00D43EFE"/>
    <w:rsid w:val="00D44E8D"/>
    <w:rsid w:val="00D44E90"/>
    <w:rsid w:val="00D4537C"/>
    <w:rsid w:val="00D45563"/>
    <w:rsid w:val="00D45C33"/>
    <w:rsid w:val="00D46108"/>
    <w:rsid w:val="00D4663E"/>
    <w:rsid w:val="00D46DBB"/>
    <w:rsid w:val="00D478FB"/>
    <w:rsid w:val="00D47B3E"/>
    <w:rsid w:val="00D501AF"/>
    <w:rsid w:val="00D50B1C"/>
    <w:rsid w:val="00D51B8F"/>
    <w:rsid w:val="00D52439"/>
    <w:rsid w:val="00D526C9"/>
    <w:rsid w:val="00D526E9"/>
    <w:rsid w:val="00D52DBC"/>
    <w:rsid w:val="00D53BED"/>
    <w:rsid w:val="00D53FE6"/>
    <w:rsid w:val="00D5553F"/>
    <w:rsid w:val="00D5586B"/>
    <w:rsid w:val="00D55CA3"/>
    <w:rsid w:val="00D55F50"/>
    <w:rsid w:val="00D5628E"/>
    <w:rsid w:val="00D562E1"/>
    <w:rsid w:val="00D5648C"/>
    <w:rsid w:val="00D56949"/>
    <w:rsid w:val="00D56CCD"/>
    <w:rsid w:val="00D56F4F"/>
    <w:rsid w:val="00D57E37"/>
    <w:rsid w:val="00D60BA1"/>
    <w:rsid w:val="00D60FBC"/>
    <w:rsid w:val="00D61323"/>
    <w:rsid w:val="00D61E3E"/>
    <w:rsid w:val="00D61F88"/>
    <w:rsid w:val="00D62120"/>
    <w:rsid w:val="00D621BF"/>
    <w:rsid w:val="00D62A7D"/>
    <w:rsid w:val="00D6352C"/>
    <w:rsid w:val="00D63884"/>
    <w:rsid w:val="00D63E36"/>
    <w:rsid w:val="00D640FD"/>
    <w:rsid w:val="00D64304"/>
    <w:rsid w:val="00D64C5B"/>
    <w:rsid w:val="00D65917"/>
    <w:rsid w:val="00D65B32"/>
    <w:rsid w:val="00D65C7B"/>
    <w:rsid w:val="00D66955"/>
    <w:rsid w:val="00D66AB0"/>
    <w:rsid w:val="00D675D2"/>
    <w:rsid w:val="00D676B2"/>
    <w:rsid w:val="00D676B9"/>
    <w:rsid w:val="00D67957"/>
    <w:rsid w:val="00D67A01"/>
    <w:rsid w:val="00D707BA"/>
    <w:rsid w:val="00D70801"/>
    <w:rsid w:val="00D70CE1"/>
    <w:rsid w:val="00D7144C"/>
    <w:rsid w:val="00D71480"/>
    <w:rsid w:val="00D71642"/>
    <w:rsid w:val="00D71C20"/>
    <w:rsid w:val="00D71D48"/>
    <w:rsid w:val="00D729F8"/>
    <w:rsid w:val="00D72E96"/>
    <w:rsid w:val="00D73173"/>
    <w:rsid w:val="00D740E6"/>
    <w:rsid w:val="00D749CB"/>
    <w:rsid w:val="00D74DED"/>
    <w:rsid w:val="00D74EE9"/>
    <w:rsid w:val="00D750B7"/>
    <w:rsid w:val="00D752EC"/>
    <w:rsid w:val="00D753E9"/>
    <w:rsid w:val="00D754CC"/>
    <w:rsid w:val="00D756F0"/>
    <w:rsid w:val="00D75C6A"/>
    <w:rsid w:val="00D76F44"/>
    <w:rsid w:val="00D7711B"/>
    <w:rsid w:val="00D805D9"/>
    <w:rsid w:val="00D80980"/>
    <w:rsid w:val="00D809EB"/>
    <w:rsid w:val="00D80BC5"/>
    <w:rsid w:val="00D80BEA"/>
    <w:rsid w:val="00D80E6D"/>
    <w:rsid w:val="00D80EAD"/>
    <w:rsid w:val="00D81043"/>
    <w:rsid w:val="00D812F0"/>
    <w:rsid w:val="00D81447"/>
    <w:rsid w:val="00D814BD"/>
    <w:rsid w:val="00D81A97"/>
    <w:rsid w:val="00D81B99"/>
    <w:rsid w:val="00D81F16"/>
    <w:rsid w:val="00D8224D"/>
    <w:rsid w:val="00D8261A"/>
    <w:rsid w:val="00D826BC"/>
    <w:rsid w:val="00D82901"/>
    <w:rsid w:val="00D829B5"/>
    <w:rsid w:val="00D82B45"/>
    <w:rsid w:val="00D82B47"/>
    <w:rsid w:val="00D82C5A"/>
    <w:rsid w:val="00D82CED"/>
    <w:rsid w:val="00D82F55"/>
    <w:rsid w:val="00D835B6"/>
    <w:rsid w:val="00D83C3F"/>
    <w:rsid w:val="00D84781"/>
    <w:rsid w:val="00D84BB4"/>
    <w:rsid w:val="00D854EC"/>
    <w:rsid w:val="00D858C3"/>
    <w:rsid w:val="00D867B0"/>
    <w:rsid w:val="00D870AF"/>
    <w:rsid w:val="00D87221"/>
    <w:rsid w:val="00D900DB"/>
    <w:rsid w:val="00D90689"/>
    <w:rsid w:val="00D906A9"/>
    <w:rsid w:val="00D90879"/>
    <w:rsid w:val="00D9153D"/>
    <w:rsid w:val="00D917B3"/>
    <w:rsid w:val="00D91EA9"/>
    <w:rsid w:val="00D91F19"/>
    <w:rsid w:val="00D91F4C"/>
    <w:rsid w:val="00D924B4"/>
    <w:rsid w:val="00D932F5"/>
    <w:rsid w:val="00D94097"/>
    <w:rsid w:val="00D944B3"/>
    <w:rsid w:val="00D9455E"/>
    <w:rsid w:val="00D95089"/>
    <w:rsid w:val="00D95335"/>
    <w:rsid w:val="00D958E9"/>
    <w:rsid w:val="00D962DB"/>
    <w:rsid w:val="00D967C0"/>
    <w:rsid w:val="00D973AB"/>
    <w:rsid w:val="00D978E2"/>
    <w:rsid w:val="00DA0B53"/>
    <w:rsid w:val="00DA1DA4"/>
    <w:rsid w:val="00DA1F52"/>
    <w:rsid w:val="00DA1FF8"/>
    <w:rsid w:val="00DA246F"/>
    <w:rsid w:val="00DA25E3"/>
    <w:rsid w:val="00DA3323"/>
    <w:rsid w:val="00DA37A9"/>
    <w:rsid w:val="00DA4B6E"/>
    <w:rsid w:val="00DA4C10"/>
    <w:rsid w:val="00DA5453"/>
    <w:rsid w:val="00DA586B"/>
    <w:rsid w:val="00DA5914"/>
    <w:rsid w:val="00DA5CE3"/>
    <w:rsid w:val="00DA63DB"/>
    <w:rsid w:val="00DA6784"/>
    <w:rsid w:val="00DA6AA1"/>
    <w:rsid w:val="00DA737D"/>
    <w:rsid w:val="00DA74A7"/>
    <w:rsid w:val="00DA75AB"/>
    <w:rsid w:val="00DA774A"/>
    <w:rsid w:val="00DA7B7D"/>
    <w:rsid w:val="00DA7F7B"/>
    <w:rsid w:val="00DB0242"/>
    <w:rsid w:val="00DB02D3"/>
    <w:rsid w:val="00DB049D"/>
    <w:rsid w:val="00DB087A"/>
    <w:rsid w:val="00DB0D76"/>
    <w:rsid w:val="00DB1033"/>
    <w:rsid w:val="00DB1721"/>
    <w:rsid w:val="00DB1C86"/>
    <w:rsid w:val="00DB2039"/>
    <w:rsid w:val="00DB2101"/>
    <w:rsid w:val="00DB2184"/>
    <w:rsid w:val="00DB26DE"/>
    <w:rsid w:val="00DB2925"/>
    <w:rsid w:val="00DB33B5"/>
    <w:rsid w:val="00DB35E6"/>
    <w:rsid w:val="00DB374A"/>
    <w:rsid w:val="00DB3F69"/>
    <w:rsid w:val="00DB451A"/>
    <w:rsid w:val="00DB47A3"/>
    <w:rsid w:val="00DB5045"/>
    <w:rsid w:val="00DB506F"/>
    <w:rsid w:val="00DB5459"/>
    <w:rsid w:val="00DB5641"/>
    <w:rsid w:val="00DB5F17"/>
    <w:rsid w:val="00DB6894"/>
    <w:rsid w:val="00DB6C4C"/>
    <w:rsid w:val="00DB7615"/>
    <w:rsid w:val="00DB7EE2"/>
    <w:rsid w:val="00DC08F1"/>
    <w:rsid w:val="00DC0A3C"/>
    <w:rsid w:val="00DC177E"/>
    <w:rsid w:val="00DC24B7"/>
    <w:rsid w:val="00DC2821"/>
    <w:rsid w:val="00DC2B43"/>
    <w:rsid w:val="00DC3061"/>
    <w:rsid w:val="00DC31EC"/>
    <w:rsid w:val="00DC3555"/>
    <w:rsid w:val="00DC371B"/>
    <w:rsid w:val="00DC3B79"/>
    <w:rsid w:val="00DC3BC8"/>
    <w:rsid w:val="00DC3D79"/>
    <w:rsid w:val="00DC4D72"/>
    <w:rsid w:val="00DC5B73"/>
    <w:rsid w:val="00DC5F1C"/>
    <w:rsid w:val="00DC62E3"/>
    <w:rsid w:val="00DC639A"/>
    <w:rsid w:val="00DC662B"/>
    <w:rsid w:val="00DC669E"/>
    <w:rsid w:val="00DC68FB"/>
    <w:rsid w:val="00DC7535"/>
    <w:rsid w:val="00DC7B0F"/>
    <w:rsid w:val="00DD02D4"/>
    <w:rsid w:val="00DD0B01"/>
    <w:rsid w:val="00DD0C94"/>
    <w:rsid w:val="00DD1F88"/>
    <w:rsid w:val="00DD1FE1"/>
    <w:rsid w:val="00DD2376"/>
    <w:rsid w:val="00DD23EE"/>
    <w:rsid w:val="00DD2E90"/>
    <w:rsid w:val="00DD385D"/>
    <w:rsid w:val="00DD3B90"/>
    <w:rsid w:val="00DD47CF"/>
    <w:rsid w:val="00DD4EF7"/>
    <w:rsid w:val="00DD6236"/>
    <w:rsid w:val="00DD6B34"/>
    <w:rsid w:val="00DD72CD"/>
    <w:rsid w:val="00DD753A"/>
    <w:rsid w:val="00DD76B6"/>
    <w:rsid w:val="00DD7731"/>
    <w:rsid w:val="00DD77EB"/>
    <w:rsid w:val="00DE0036"/>
    <w:rsid w:val="00DE049A"/>
    <w:rsid w:val="00DE05AC"/>
    <w:rsid w:val="00DE0B1C"/>
    <w:rsid w:val="00DE0E25"/>
    <w:rsid w:val="00DE1524"/>
    <w:rsid w:val="00DE1C81"/>
    <w:rsid w:val="00DE1CC0"/>
    <w:rsid w:val="00DE2073"/>
    <w:rsid w:val="00DE2F3F"/>
    <w:rsid w:val="00DE3621"/>
    <w:rsid w:val="00DE369C"/>
    <w:rsid w:val="00DE41A4"/>
    <w:rsid w:val="00DE4E58"/>
    <w:rsid w:val="00DE5AE0"/>
    <w:rsid w:val="00DE6652"/>
    <w:rsid w:val="00DE6A44"/>
    <w:rsid w:val="00DE789B"/>
    <w:rsid w:val="00DE7CE3"/>
    <w:rsid w:val="00DF0AC4"/>
    <w:rsid w:val="00DF0C62"/>
    <w:rsid w:val="00DF1482"/>
    <w:rsid w:val="00DF198C"/>
    <w:rsid w:val="00DF316C"/>
    <w:rsid w:val="00DF33FA"/>
    <w:rsid w:val="00DF3A07"/>
    <w:rsid w:val="00DF41C9"/>
    <w:rsid w:val="00DF4DBF"/>
    <w:rsid w:val="00DF50F5"/>
    <w:rsid w:val="00DF53CE"/>
    <w:rsid w:val="00DF59C9"/>
    <w:rsid w:val="00DF634E"/>
    <w:rsid w:val="00DF63EE"/>
    <w:rsid w:val="00DF6423"/>
    <w:rsid w:val="00DF648E"/>
    <w:rsid w:val="00DF697F"/>
    <w:rsid w:val="00DF6F78"/>
    <w:rsid w:val="00DF70C0"/>
    <w:rsid w:val="00DF7328"/>
    <w:rsid w:val="00DF7AAC"/>
    <w:rsid w:val="00E00107"/>
    <w:rsid w:val="00E004DB"/>
    <w:rsid w:val="00E00732"/>
    <w:rsid w:val="00E013E3"/>
    <w:rsid w:val="00E018C7"/>
    <w:rsid w:val="00E01B01"/>
    <w:rsid w:val="00E020DC"/>
    <w:rsid w:val="00E029FD"/>
    <w:rsid w:val="00E02E7F"/>
    <w:rsid w:val="00E03442"/>
    <w:rsid w:val="00E038D4"/>
    <w:rsid w:val="00E03F82"/>
    <w:rsid w:val="00E0414F"/>
    <w:rsid w:val="00E042F7"/>
    <w:rsid w:val="00E04810"/>
    <w:rsid w:val="00E04E5A"/>
    <w:rsid w:val="00E05139"/>
    <w:rsid w:val="00E0537B"/>
    <w:rsid w:val="00E05C81"/>
    <w:rsid w:val="00E05E76"/>
    <w:rsid w:val="00E05ECF"/>
    <w:rsid w:val="00E066B2"/>
    <w:rsid w:val="00E06D32"/>
    <w:rsid w:val="00E06E47"/>
    <w:rsid w:val="00E06F8E"/>
    <w:rsid w:val="00E06FAC"/>
    <w:rsid w:val="00E06FDF"/>
    <w:rsid w:val="00E071A5"/>
    <w:rsid w:val="00E07545"/>
    <w:rsid w:val="00E0787B"/>
    <w:rsid w:val="00E07AB7"/>
    <w:rsid w:val="00E11B45"/>
    <w:rsid w:val="00E12D23"/>
    <w:rsid w:val="00E12D3B"/>
    <w:rsid w:val="00E12F75"/>
    <w:rsid w:val="00E13093"/>
    <w:rsid w:val="00E1337B"/>
    <w:rsid w:val="00E135E5"/>
    <w:rsid w:val="00E13B2E"/>
    <w:rsid w:val="00E14677"/>
    <w:rsid w:val="00E155F7"/>
    <w:rsid w:val="00E156F1"/>
    <w:rsid w:val="00E15718"/>
    <w:rsid w:val="00E1594A"/>
    <w:rsid w:val="00E1646D"/>
    <w:rsid w:val="00E16817"/>
    <w:rsid w:val="00E16975"/>
    <w:rsid w:val="00E17436"/>
    <w:rsid w:val="00E1775A"/>
    <w:rsid w:val="00E178EE"/>
    <w:rsid w:val="00E17DAA"/>
    <w:rsid w:val="00E17EF9"/>
    <w:rsid w:val="00E20798"/>
    <w:rsid w:val="00E20AFE"/>
    <w:rsid w:val="00E212BB"/>
    <w:rsid w:val="00E21359"/>
    <w:rsid w:val="00E21585"/>
    <w:rsid w:val="00E2267F"/>
    <w:rsid w:val="00E22823"/>
    <w:rsid w:val="00E22BE8"/>
    <w:rsid w:val="00E2312D"/>
    <w:rsid w:val="00E23141"/>
    <w:rsid w:val="00E2317D"/>
    <w:rsid w:val="00E2318B"/>
    <w:rsid w:val="00E236F5"/>
    <w:rsid w:val="00E23930"/>
    <w:rsid w:val="00E23FCD"/>
    <w:rsid w:val="00E2421F"/>
    <w:rsid w:val="00E247CD"/>
    <w:rsid w:val="00E24924"/>
    <w:rsid w:val="00E25335"/>
    <w:rsid w:val="00E25E23"/>
    <w:rsid w:val="00E266BF"/>
    <w:rsid w:val="00E266CE"/>
    <w:rsid w:val="00E26949"/>
    <w:rsid w:val="00E26DE5"/>
    <w:rsid w:val="00E27588"/>
    <w:rsid w:val="00E27AE2"/>
    <w:rsid w:val="00E301DA"/>
    <w:rsid w:val="00E304AD"/>
    <w:rsid w:val="00E30508"/>
    <w:rsid w:val="00E3060D"/>
    <w:rsid w:val="00E31074"/>
    <w:rsid w:val="00E31A00"/>
    <w:rsid w:val="00E31A75"/>
    <w:rsid w:val="00E326A2"/>
    <w:rsid w:val="00E3274A"/>
    <w:rsid w:val="00E329BD"/>
    <w:rsid w:val="00E32A05"/>
    <w:rsid w:val="00E33661"/>
    <w:rsid w:val="00E3366E"/>
    <w:rsid w:val="00E339BB"/>
    <w:rsid w:val="00E33A0A"/>
    <w:rsid w:val="00E33D64"/>
    <w:rsid w:val="00E341F5"/>
    <w:rsid w:val="00E343E8"/>
    <w:rsid w:val="00E3454B"/>
    <w:rsid w:val="00E346B5"/>
    <w:rsid w:val="00E357C5"/>
    <w:rsid w:val="00E35BD5"/>
    <w:rsid w:val="00E362BE"/>
    <w:rsid w:val="00E36BF1"/>
    <w:rsid w:val="00E37001"/>
    <w:rsid w:val="00E370DC"/>
    <w:rsid w:val="00E3735C"/>
    <w:rsid w:val="00E378C7"/>
    <w:rsid w:val="00E3799E"/>
    <w:rsid w:val="00E37CA4"/>
    <w:rsid w:val="00E37EC2"/>
    <w:rsid w:val="00E37FF2"/>
    <w:rsid w:val="00E407A4"/>
    <w:rsid w:val="00E40800"/>
    <w:rsid w:val="00E40B5E"/>
    <w:rsid w:val="00E4108A"/>
    <w:rsid w:val="00E4193F"/>
    <w:rsid w:val="00E41C38"/>
    <w:rsid w:val="00E41EC7"/>
    <w:rsid w:val="00E42083"/>
    <w:rsid w:val="00E42116"/>
    <w:rsid w:val="00E4299A"/>
    <w:rsid w:val="00E431C0"/>
    <w:rsid w:val="00E4321D"/>
    <w:rsid w:val="00E43561"/>
    <w:rsid w:val="00E44661"/>
    <w:rsid w:val="00E44ED8"/>
    <w:rsid w:val="00E45351"/>
    <w:rsid w:val="00E454FA"/>
    <w:rsid w:val="00E458AB"/>
    <w:rsid w:val="00E458D1"/>
    <w:rsid w:val="00E45DE9"/>
    <w:rsid w:val="00E45DFD"/>
    <w:rsid w:val="00E46D55"/>
    <w:rsid w:val="00E47084"/>
    <w:rsid w:val="00E47096"/>
    <w:rsid w:val="00E47105"/>
    <w:rsid w:val="00E473C4"/>
    <w:rsid w:val="00E47657"/>
    <w:rsid w:val="00E5029B"/>
    <w:rsid w:val="00E5099E"/>
    <w:rsid w:val="00E52525"/>
    <w:rsid w:val="00E52555"/>
    <w:rsid w:val="00E53598"/>
    <w:rsid w:val="00E5362D"/>
    <w:rsid w:val="00E5377C"/>
    <w:rsid w:val="00E53C92"/>
    <w:rsid w:val="00E5431D"/>
    <w:rsid w:val="00E544BD"/>
    <w:rsid w:val="00E550FF"/>
    <w:rsid w:val="00E55473"/>
    <w:rsid w:val="00E556C0"/>
    <w:rsid w:val="00E55713"/>
    <w:rsid w:val="00E559D8"/>
    <w:rsid w:val="00E55A3E"/>
    <w:rsid w:val="00E56B6F"/>
    <w:rsid w:val="00E56D8B"/>
    <w:rsid w:val="00E57210"/>
    <w:rsid w:val="00E5740E"/>
    <w:rsid w:val="00E57A11"/>
    <w:rsid w:val="00E601FB"/>
    <w:rsid w:val="00E60403"/>
    <w:rsid w:val="00E604A7"/>
    <w:rsid w:val="00E6053D"/>
    <w:rsid w:val="00E605D7"/>
    <w:rsid w:val="00E60D2E"/>
    <w:rsid w:val="00E6183C"/>
    <w:rsid w:val="00E61DE6"/>
    <w:rsid w:val="00E62243"/>
    <w:rsid w:val="00E62288"/>
    <w:rsid w:val="00E63272"/>
    <w:rsid w:val="00E63442"/>
    <w:rsid w:val="00E6385E"/>
    <w:rsid w:val="00E63FF5"/>
    <w:rsid w:val="00E64063"/>
    <w:rsid w:val="00E64711"/>
    <w:rsid w:val="00E64D67"/>
    <w:rsid w:val="00E657ED"/>
    <w:rsid w:val="00E65FA7"/>
    <w:rsid w:val="00E663E4"/>
    <w:rsid w:val="00E66A9A"/>
    <w:rsid w:val="00E679B2"/>
    <w:rsid w:val="00E70706"/>
    <w:rsid w:val="00E70FBD"/>
    <w:rsid w:val="00E71310"/>
    <w:rsid w:val="00E713B6"/>
    <w:rsid w:val="00E715E6"/>
    <w:rsid w:val="00E71BEB"/>
    <w:rsid w:val="00E721B1"/>
    <w:rsid w:val="00E721C4"/>
    <w:rsid w:val="00E724F5"/>
    <w:rsid w:val="00E732B1"/>
    <w:rsid w:val="00E738BD"/>
    <w:rsid w:val="00E7418C"/>
    <w:rsid w:val="00E744B0"/>
    <w:rsid w:val="00E74B45"/>
    <w:rsid w:val="00E7606F"/>
    <w:rsid w:val="00E767BD"/>
    <w:rsid w:val="00E76BCE"/>
    <w:rsid w:val="00E76C7B"/>
    <w:rsid w:val="00E76FFF"/>
    <w:rsid w:val="00E77A4E"/>
    <w:rsid w:val="00E80189"/>
    <w:rsid w:val="00E80464"/>
    <w:rsid w:val="00E80954"/>
    <w:rsid w:val="00E81722"/>
    <w:rsid w:val="00E824AD"/>
    <w:rsid w:val="00E824FB"/>
    <w:rsid w:val="00E8341D"/>
    <w:rsid w:val="00E838B2"/>
    <w:rsid w:val="00E838B8"/>
    <w:rsid w:val="00E83AD3"/>
    <w:rsid w:val="00E8426F"/>
    <w:rsid w:val="00E8449D"/>
    <w:rsid w:val="00E84811"/>
    <w:rsid w:val="00E853BF"/>
    <w:rsid w:val="00E85AB5"/>
    <w:rsid w:val="00E85B1C"/>
    <w:rsid w:val="00E86122"/>
    <w:rsid w:val="00E86AA9"/>
    <w:rsid w:val="00E86FE3"/>
    <w:rsid w:val="00E86FFE"/>
    <w:rsid w:val="00E87522"/>
    <w:rsid w:val="00E87778"/>
    <w:rsid w:val="00E87D9D"/>
    <w:rsid w:val="00E87E44"/>
    <w:rsid w:val="00E901AB"/>
    <w:rsid w:val="00E903C0"/>
    <w:rsid w:val="00E90454"/>
    <w:rsid w:val="00E906C1"/>
    <w:rsid w:val="00E911AE"/>
    <w:rsid w:val="00E91A2A"/>
    <w:rsid w:val="00E91ADF"/>
    <w:rsid w:val="00E91C97"/>
    <w:rsid w:val="00E925DC"/>
    <w:rsid w:val="00E92874"/>
    <w:rsid w:val="00E92E7D"/>
    <w:rsid w:val="00E931B4"/>
    <w:rsid w:val="00E939A5"/>
    <w:rsid w:val="00E93BBA"/>
    <w:rsid w:val="00E9419C"/>
    <w:rsid w:val="00E9566E"/>
    <w:rsid w:val="00E959A3"/>
    <w:rsid w:val="00E9611E"/>
    <w:rsid w:val="00E96A9A"/>
    <w:rsid w:val="00E96FB4"/>
    <w:rsid w:val="00E97363"/>
    <w:rsid w:val="00E974AA"/>
    <w:rsid w:val="00E97986"/>
    <w:rsid w:val="00E97CAA"/>
    <w:rsid w:val="00E97F4C"/>
    <w:rsid w:val="00EA01B8"/>
    <w:rsid w:val="00EA0286"/>
    <w:rsid w:val="00EA0A35"/>
    <w:rsid w:val="00EA184F"/>
    <w:rsid w:val="00EA1F2F"/>
    <w:rsid w:val="00EA2622"/>
    <w:rsid w:val="00EA2922"/>
    <w:rsid w:val="00EA3077"/>
    <w:rsid w:val="00EA3501"/>
    <w:rsid w:val="00EA3518"/>
    <w:rsid w:val="00EA35E8"/>
    <w:rsid w:val="00EA3C40"/>
    <w:rsid w:val="00EA4479"/>
    <w:rsid w:val="00EA497E"/>
    <w:rsid w:val="00EA4B3F"/>
    <w:rsid w:val="00EA5949"/>
    <w:rsid w:val="00EA5D44"/>
    <w:rsid w:val="00EA6A52"/>
    <w:rsid w:val="00EA6C81"/>
    <w:rsid w:val="00EA6D53"/>
    <w:rsid w:val="00EA761D"/>
    <w:rsid w:val="00EA7786"/>
    <w:rsid w:val="00EA7E5C"/>
    <w:rsid w:val="00EB00B4"/>
    <w:rsid w:val="00EB04FE"/>
    <w:rsid w:val="00EB084D"/>
    <w:rsid w:val="00EB0E04"/>
    <w:rsid w:val="00EB1202"/>
    <w:rsid w:val="00EB24F4"/>
    <w:rsid w:val="00EB288B"/>
    <w:rsid w:val="00EB2997"/>
    <w:rsid w:val="00EB2EC3"/>
    <w:rsid w:val="00EB398A"/>
    <w:rsid w:val="00EB3C2D"/>
    <w:rsid w:val="00EB3DDD"/>
    <w:rsid w:val="00EB48FD"/>
    <w:rsid w:val="00EB55D2"/>
    <w:rsid w:val="00EB5FF7"/>
    <w:rsid w:val="00EB6DB8"/>
    <w:rsid w:val="00EB7261"/>
    <w:rsid w:val="00EB72D9"/>
    <w:rsid w:val="00EB7969"/>
    <w:rsid w:val="00EB79C6"/>
    <w:rsid w:val="00EB7A27"/>
    <w:rsid w:val="00EB7CA2"/>
    <w:rsid w:val="00EC00E8"/>
    <w:rsid w:val="00EC0879"/>
    <w:rsid w:val="00EC20BD"/>
    <w:rsid w:val="00EC2AA0"/>
    <w:rsid w:val="00EC2CEB"/>
    <w:rsid w:val="00EC32FB"/>
    <w:rsid w:val="00EC36F3"/>
    <w:rsid w:val="00EC3703"/>
    <w:rsid w:val="00EC3A26"/>
    <w:rsid w:val="00EC3AB2"/>
    <w:rsid w:val="00EC3BB2"/>
    <w:rsid w:val="00EC3F41"/>
    <w:rsid w:val="00EC4634"/>
    <w:rsid w:val="00EC4718"/>
    <w:rsid w:val="00EC4735"/>
    <w:rsid w:val="00EC48EF"/>
    <w:rsid w:val="00EC49F9"/>
    <w:rsid w:val="00EC4B93"/>
    <w:rsid w:val="00EC4F2D"/>
    <w:rsid w:val="00EC503A"/>
    <w:rsid w:val="00EC57C1"/>
    <w:rsid w:val="00EC591C"/>
    <w:rsid w:val="00EC5AAF"/>
    <w:rsid w:val="00EC5E3C"/>
    <w:rsid w:val="00EC5FF0"/>
    <w:rsid w:val="00EC6062"/>
    <w:rsid w:val="00EC6428"/>
    <w:rsid w:val="00EC6706"/>
    <w:rsid w:val="00EC6BDB"/>
    <w:rsid w:val="00EC7715"/>
    <w:rsid w:val="00ED0375"/>
    <w:rsid w:val="00ED055F"/>
    <w:rsid w:val="00ED0703"/>
    <w:rsid w:val="00ED074F"/>
    <w:rsid w:val="00ED0D3F"/>
    <w:rsid w:val="00ED18CD"/>
    <w:rsid w:val="00ED1AC4"/>
    <w:rsid w:val="00ED1CCF"/>
    <w:rsid w:val="00ED3499"/>
    <w:rsid w:val="00ED384F"/>
    <w:rsid w:val="00ED3E02"/>
    <w:rsid w:val="00ED4154"/>
    <w:rsid w:val="00ED451C"/>
    <w:rsid w:val="00ED49CD"/>
    <w:rsid w:val="00ED4F90"/>
    <w:rsid w:val="00ED5174"/>
    <w:rsid w:val="00ED523C"/>
    <w:rsid w:val="00ED5526"/>
    <w:rsid w:val="00ED60CF"/>
    <w:rsid w:val="00ED67E3"/>
    <w:rsid w:val="00ED6CFD"/>
    <w:rsid w:val="00ED715A"/>
    <w:rsid w:val="00ED7383"/>
    <w:rsid w:val="00ED738F"/>
    <w:rsid w:val="00EE008B"/>
    <w:rsid w:val="00EE0361"/>
    <w:rsid w:val="00EE0485"/>
    <w:rsid w:val="00EE2010"/>
    <w:rsid w:val="00EE229D"/>
    <w:rsid w:val="00EE2991"/>
    <w:rsid w:val="00EE2C4E"/>
    <w:rsid w:val="00EE2C92"/>
    <w:rsid w:val="00EE31BB"/>
    <w:rsid w:val="00EE363F"/>
    <w:rsid w:val="00EE3FFF"/>
    <w:rsid w:val="00EE45DB"/>
    <w:rsid w:val="00EE46D8"/>
    <w:rsid w:val="00EE4FFB"/>
    <w:rsid w:val="00EE5620"/>
    <w:rsid w:val="00EE56BB"/>
    <w:rsid w:val="00EE57FF"/>
    <w:rsid w:val="00EE5B0C"/>
    <w:rsid w:val="00EE5D36"/>
    <w:rsid w:val="00EE63B7"/>
    <w:rsid w:val="00EE6F50"/>
    <w:rsid w:val="00EE73DD"/>
    <w:rsid w:val="00EE7D67"/>
    <w:rsid w:val="00EF0B1F"/>
    <w:rsid w:val="00EF0C07"/>
    <w:rsid w:val="00EF10F9"/>
    <w:rsid w:val="00EF12B6"/>
    <w:rsid w:val="00EF1348"/>
    <w:rsid w:val="00EF145C"/>
    <w:rsid w:val="00EF1515"/>
    <w:rsid w:val="00EF19DB"/>
    <w:rsid w:val="00EF1AB9"/>
    <w:rsid w:val="00EF25A5"/>
    <w:rsid w:val="00EF2B37"/>
    <w:rsid w:val="00EF32A4"/>
    <w:rsid w:val="00EF3898"/>
    <w:rsid w:val="00EF3ABB"/>
    <w:rsid w:val="00EF3B04"/>
    <w:rsid w:val="00EF3B52"/>
    <w:rsid w:val="00EF4554"/>
    <w:rsid w:val="00EF485C"/>
    <w:rsid w:val="00EF5007"/>
    <w:rsid w:val="00EF5111"/>
    <w:rsid w:val="00EF52E6"/>
    <w:rsid w:val="00EF5D73"/>
    <w:rsid w:val="00EF713C"/>
    <w:rsid w:val="00EF7217"/>
    <w:rsid w:val="00EF72A5"/>
    <w:rsid w:val="00EF74DF"/>
    <w:rsid w:val="00EF766D"/>
    <w:rsid w:val="00EF7933"/>
    <w:rsid w:val="00EF7DD3"/>
    <w:rsid w:val="00EF7FD8"/>
    <w:rsid w:val="00F0013F"/>
    <w:rsid w:val="00F005F4"/>
    <w:rsid w:val="00F009A8"/>
    <w:rsid w:val="00F009BD"/>
    <w:rsid w:val="00F00D22"/>
    <w:rsid w:val="00F01354"/>
    <w:rsid w:val="00F013FA"/>
    <w:rsid w:val="00F01903"/>
    <w:rsid w:val="00F01C33"/>
    <w:rsid w:val="00F02080"/>
    <w:rsid w:val="00F020C1"/>
    <w:rsid w:val="00F0219F"/>
    <w:rsid w:val="00F02379"/>
    <w:rsid w:val="00F02777"/>
    <w:rsid w:val="00F02E5C"/>
    <w:rsid w:val="00F0352E"/>
    <w:rsid w:val="00F037E9"/>
    <w:rsid w:val="00F03E09"/>
    <w:rsid w:val="00F03EAD"/>
    <w:rsid w:val="00F04BAE"/>
    <w:rsid w:val="00F04BCD"/>
    <w:rsid w:val="00F04C78"/>
    <w:rsid w:val="00F052D7"/>
    <w:rsid w:val="00F05AFB"/>
    <w:rsid w:val="00F06596"/>
    <w:rsid w:val="00F06961"/>
    <w:rsid w:val="00F06A37"/>
    <w:rsid w:val="00F06BA5"/>
    <w:rsid w:val="00F06DC9"/>
    <w:rsid w:val="00F06E7A"/>
    <w:rsid w:val="00F06F99"/>
    <w:rsid w:val="00F07064"/>
    <w:rsid w:val="00F078C1"/>
    <w:rsid w:val="00F1066A"/>
    <w:rsid w:val="00F10C74"/>
    <w:rsid w:val="00F10D17"/>
    <w:rsid w:val="00F110B8"/>
    <w:rsid w:val="00F11364"/>
    <w:rsid w:val="00F113BB"/>
    <w:rsid w:val="00F115CD"/>
    <w:rsid w:val="00F120A8"/>
    <w:rsid w:val="00F122B8"/>
    <w:rsid w:val="00F126A8"/>
    <w:rsid w:val="00F12B85"/>
    <w:rsid w:val="00F12BBA"/>
    <w:rsid w:val="00F132DF"/>
    <w:rsid w:val="00F13CD9"/>
    <w:rsid w:val="00F13FEF"/>
    <w:rsid w:val="00F1420E"/>
    <w:rsid w:val="00F1434F"/>
    <w:rsid w:val="00F149DC"/>
    <w:rsid w:val="00F14CA1"/>
    <w:rsid w:val="00F1542C"/>
    <w:rsid w:val="00F157A9"/>
    <w:rsid w:val="00F15D9C"/>
    <w:rsid w:val="00F163E7"/>
    <w:rsid w:val="00F171A8"/>
    <w:rsid w:val="00F17E72"/>
    <w:rsid w:val="00F201CC"/>
    <w:rsid w:val="00F20429"/>
    <w:rsid w:val="00F21970"/>
    <w:rsid w:val="00F219CF"/>
    <w:rsid w:val="00F21B6D"/>
    <w:rsid w:val="00F21CFC"/>
    <w:rsid w:val="00F2226C"/>
    <w:rsid w:val="00F22432"/>
    <w:rsid w:val="00F225B1"/>
    <w:rsid w:val="00F22BA4"/>
    <w:rsid w:val="00F22F57"/>
    <w:rsid w:val="00F24094"/>
    <w:rsid w:val="00F2413D"/>
    <w:rsid w:val="00F242B6"/>
    <w:rsid w:val="00F243C5"/>
    <w:rsid w:val="00F24615"/>
    <w:rsid w:val="00F24CCF"/>
    <w:rsid w:val="00F24D4E"/>
    <w:rsid w:val="00F24F49"/>
    <w:rsid w:val="00F24FA0"/>
    <w:rsid w:val="00F25310"/>
    <w:rsid w:val="00F25493"/>
    <w:rsid w:val="00F2573E"/>
    <w:rsid w:val="00F258AB"/>
    <w:rsid w:val="00F259BD"/>
    <w:rsid w:val="00F25E4D"/>
    <w:rsid w:val="00F263D4"/>
    <w:rsid w:val="00F2661E"/>
    <w:rsid w:val="00F269F7"/>
    <w:rsid w:val="00F26CBA"/>
    <w:rsid w:val="00F26CF1"/>
    <w:rsid w:val="00F27421"/>
    <w:rsid w:val="00F2781C"/>
    <w:rsid w:val="00F27CF6"/>
    <w:rsid w:val="00F300A4"/>
    <w:rsid w:val="00F307BA"/>
    <w:rsid w:val="00F30853"/>
    <w:rsid w:val="00F30C10"/>
    <w:rsid w:val="00F30C80"/>
    <w:rsid w:val="00F30E92"/>
    <w:rsid w:val="00F311F1"/>
    <w:rsid w:val="00F311F5"/>
    <w:rsid w:val="00F31865"/>
    <w:rsid w:val="00F31891"/>
    <w:rsid w:val="00F31DD1"/>
    <w:rsid w:val="00F3204D"/>
    <w:rsid w:val="00F320F1"/>
    <w:rsid w:val="00F32160"/>
    <w:rsid w:val="00F32267"/>
    <w:rsid w:val="00F32520"/>
    <w:rsid w:val="00F32AD9"/>
    <w:rsid w:val="00F32AF1"/>
    <w:rsid w:val="00F32EBF"/>
    <w:rsid w:val="00F32FA1"/>
    <w:rsid w:val="00F343AE"/>
    <w:rsid w:val="00F34839"/>
    <w:rsid w:val="00F34B52"/>
    <w:rsid w:val="00F34B5A"/>
    <w:rsid w:val="00F35978"/>
    <w:rsid w:val="00F369A0"/>
    <w:rsid w:val="00F36BDE"/>
    <w:rsid w:val="00F36C34"/>
    <w:rsid w:val="00F36DBF"/>
    <w:rsid w:val="00F36FFC"/>
    <w:rsid w:val="00F37235"/>
    <w:rsid w:val="00F373CA"/>
    <w:rsid w:val="00F373CB"/>
    <w:rsid w:val="00F37B9F"/>
    <w:rsid w:val="00F37C26"/>
    <w:rsid w:val="00F40176"/>
    <w:rsid w:val="00F40501"/>
    <w:rsid w:val="00F40AC5"/>
    <w:rsid w:val="00F41072"/>
    <w:rsid w:val="00F41296"/>
    <w:rsid w:val="00F41D0C"/>
    <w:rsid w:val="00F422AB"/>
    <w:rsid w:val="00F4271E"/>
    <w:rsid w:val="00F428FE"/>
    <w:rsid w:val="00F42955"/>
    <w:rsid w:val="00F43350"/>
    <w:rsid w:val="00F435CA"/>
    <w:rsid w:val="00F43955"/>
    <w:rsid w:val="00F43E13"/>
    <w:rsid w:val="00F43E31"/>
    <w:rsid w:val="00F445D3"/>
    <w:rsid w:val="00F44616"/>
    <w:rsid w:val="00F447C2"/>
    <w:rsid w:val="00F44B59"/>
    <w:rsid w:val="00F44CF8"/>
    <w:rsid w:val="00F459D2"/>
    <w:rsid w:val="00F462A2"/>
    <w:rsid w:val="00F4636E"/>
    <w:rsid w:val="00F47655"/>
    <w:rsid w:val="00F47942"/>
    <w:rsid w:val="00F47B59"/>
    <w:rsid w:val="00F47C7F"/>
    <w:rsid w:val="00F47CD2"/>
    <w:rsid w:val="00F50222"/>
    <w:rsid w:val="00F50757"/>
    <w:rsid w:val="00F5152B"/>
    <w:rsid w:val="00F51971"/>
    <w:rsid w:val="00F51F76"/>
    <w:rsid w:val="00F52382"/>
    <w:rsid w:val="00F524DD"/>
    <w:rsid w:val="00F5296A"/>
    <w:rsid w:val="00F53393"/>
    <w:rsid w:val="00F534C0"/>
    <w:rsid w:val="00F53BF4"/>
    <w:rsid w:val="00F54D62"/>
    <w:rsid w:val="00F54DF9"/>
    <w:rsid w:val="00F54ECB"/>
    <w:rsid w:val="00F552AD"/>
    <w:rsid w:val="00F5546C"/>
    <w:rsid w:val="00F55890"/>
    <w:rsid w:val="00F55AD6"/>
    <w:rsid w:val="00F56123"/>
    <w:rsid w:val="00F572BC"/>
    <w:rsid w:val="00F57718"/>
    <w:rsid w:val="00F57788"/>
    <w:rsid w:val="00F578CA"/>
    <w:rsid w:val="00F60909"/>
    <w:rsid w:val="00F609B5"/>
    <w:rsid w:val="00F60A9E"/>
    <w:rsid w:val="00F60AB1"/>
    <w:rsid w:val="00F60B16"/>
    <w:rsid w:val="00F60EAD"/>
    <w:rsid w:val="00F613D5"/>
    <w:rsid w:val="00F6275A"/>
    <w:rsid w:val="00F62784"/>
    <w:rsid w:val="00F62AFC"/>
    <w:rsid w:val="00F62BD9"/>
    <w:rsid w:val="00F62DB8"/>
    <w:rsid w:val="00F62E3A"/>
    <w:rsid w:val="00F62EF9"/>
    <w:rsid w:val="00F6325B"/>
    <w:rsid w:val="00F63530"/>
    <w:rsid w:val="00F637B9"/>
    <w:rsid w:val="00F6409B"/>
    <w:rsid w:val="00F65042"/>
    <w:rsid w:val="00F65157"/>
    <w:rsid w:val="00F659B8"/>
    <w:rsid w:val="00F65D78"/>
    <w:rsid w:val="00F66F1F"/>
    <w:rsid w:val="00F671D1"/>
    <w:rsid w:val="00F6780D"/>
    <w:rsid w:val="00F67854"/>
    <w:rsid w:val="00F67C61"/>
    <w:rsid w:val="00F67D88"/>
    <w:rsid w:val="00F704F4"/>
    <w:rsid w:val="00F70956"/>
    <w:rsid w:val="00F72196"/>
    <w:rsid w:val="00F72B2A"/>
    <w:rsid w:val="00F737BA"/>
    <w:rsid w:val="00F73921"/>
    <w:rsid w:val="00F73B23"/>
    <w:rsid w:val="00F73B8E"/>
    <w:rsid w:val="00F743BA"/>
    <w:rsid w:val="00F74772"/>
    <w:rsid w:val="00F747B3"/>
    <w:rsid w:val="00F74A49"/>
    <w:rsid w:val="00F74B51"/>
    <w:rsid w:val="00F74D38"/>
    <w:rsid w:val="00F759F8"/>
    <w:rsid w:val="00F76675"/>
    <w:rsid w:val="00F769F3"/>
    <w:rsid w:val="00F770ED"/>
    <w:rsid w:val="00F77238"/>
    <w:rsid w:val="00F77EBC"/>
    <w:rsid w:val="00F80320"/>
    <w:rsid w:val="00F805C0"/>
    <w:rsid w:val="00F80A21"/>
    <w:rsid w:val="00F81226"/>
    <w:rsid w:val="00F8203F"/>
    <w:rsid w:val="00F82226"/>
    <w:rsid w:val="00F82844"/>
    <w:rsid w:val="00F8336C"/>
    <w:rsid w:val="00F838F7"/>
    <w:rsid w:val="00F83B75"/>
    <w:rsid w:val="00F84174"/>
    <w:rsid w:val="00F8462F"/>
    <w:rsid w:val="00F84971"/>
    <w:rsid w:val="00F84993"/>
    <w:rsid w:val="00F84CCA"/>
    <w:rsid w:val="00F84FEE"/>
    <w:rsid w:val="00F8530D"/>
    <w:rsid w:val="00F85705"/>
    <w:rsid w:val="00F85F4F"/>
    <w:rsid w:val="00F85FB4"/>
    <w:rsid w:val="00F86105"/>
    <w:rsid w:val="00F8610D"/>
    <w:rsid w:val="00F86650"/>
    <w:rsid w:val="00F86880"/>
    <w:rsid w:val="00F868EC"/>
    <w:rsid w:val="00F87AB4"/>
    <w:rsid w:val="00F87CE1"/>
    <w:rsid w:val="00F907EF"/>
    <w:rsid w:val="00F90A00"/>
    <w:rsid w:val="00F90AD3"/>
    <w:rsid w:val="00F9126D"/>
    <w:rsid w:val="00F91301"/>
    <w:rsid w:val="00F91942"/>
    <w:rsid w:val="00F92077"/>
    <w:rsid w:val="00F924A0"/>
    <w:rsid w:val="00F93118"/>
    <w:rsid w:val="00F936B9"/>
    <w:rsid w:val="00F93BAC"/>
    <w:rsid w:val="00F93CA3"/>
    <w:rsid w:val="00F93EF4"/>
    <w:rsid w:val="00F94497"/>
    <w:rsid w:val="00F95531"/>
    <w:rsid w:val="00F95BAC"/>
    <w:rsid w:val="00F95DB6"/>
    <w:rsid w:val="00F9677A"/>
    <w:rsid w:val="00F96827"/>
    <w:rsid w:val="00F96886"/>
    <w:rsid w:val="00F96967"/>
    <w:rsid w:val="00F977CD"/>
    <w:rsid w:val="00F97CCE"/>
    <w:rsid w:val="00F97D89"/>
    <w:rsid w:val="00FA07FB"/>
    <w:rsid w:val="00FA1BE1"/>
    <w:rsid w:val="00FA22AD"/>
    <w:rsid w:val="00FA33E9"/>
    <w:rsid w:val="00FA35CF"/>
    <w:rsid w:val="00FA39AF"/>
    <w:rsid w:val="00FA437C"/>
    <w:rsid w:val="00FA445F"/>
    <w:rsid w:val="00FA45BF"/>
    <w:rsid w:val="00FA4E1A"/>
    <w:rsid w:val="00FA5799"/>
    <w:rsid w:val="00FA5D5E"/>
    <w:rsid w:val="00FA6545"/>
    <w:rsid w:val="00FA68FB"/>
    <w:rsid w:val="00FA6A20"/>
    <w:rsid w:val="00FA7290"/>
    <w:rsid w:val="00FA7B88"/>
    <w:rsid w:val="00FB084E"/>
    <w:rsid w:val="00FB0B51"/>
    <w:rsid w:val="00FB10D7"/>
    <w:rsid w:val="00FB12E5"/>
    <w:rsid w:val="00FB1546"/>
    <w:rsid w:val="00FB1921"/>
    <w:rsid w:val="00FB1F25"/>
    <w:rsid w:val="00FB1FBC"/>
    <w:rsid w:val="00FB24A4"/>
    <w:rsid w:val="00FB271B"/>
    <w:rsid w:val="00FB3523"/>
    <w:rsid w:val="00FB3B85"/>
    <w:rsid w:val="00FB40CB"/>
    <w:rsid w:val="00FB425C"/>
    <w:rsid w:val="00FB4457"/>
    <w:rsid w:val="00FB47E1"/>
    <w:rsid w:val="00FB4A3E"/>
    <w:rsid w:val="00FB5687"/>
    <w:rsid w:val="00FB5B23"/>
    <w:rsid w:val="00FB5D18"/>
    <w:rsid w:val="00FB5E5B"/>
    <w:rsid w:val="00FB5FB2"/>
    <w:rsid w:val="00FB62D0"/>
    <w:rsid w:val="00FB70BF"/>
    <w:rsid w:val="00FB71DA"/>
    <w:rsid w:val="00FB7575"/>
    <w:rsid w:val="00FB78A8"/>
    <w:rsid w:val="00FB7942"/>
    <w:rsid w:val="00FB7BDB"/>
    <w:rsid w:val="00FC012C"/>
    <w:rsid w:val="00FC035B"/>
    <w:rsid w:val="00FC0A61"/>
    <w:rsid w:val="00FC1027"/>
    <w:rsid w:val="00FC10D7"/>
    <w:rsid w:val="00FC11A3"/>
    <w:rsid w:val="00FC1655"/>
    <w:rsid w:val="00FC1776"/>
    <w:rsid w:val="00FC2445"/>
    <w:rsid w:val="00FC2607"/>
    <w:rsid w:val="00FC284C"/>
    <w:rsid w:val="00FC2B2C"/>
    <w:rsid w:val="00FC2CFC"/>
    <w:rsid w:val="00FC359C"/>
    <w:rsid w:val="00FC3627"/>
    <w:rsid w:val="00FC39E0"/>
    <w:rsid w:val="00FC4285"/>
    <w:rsid w:val="00FC4676"/>
    <w:rsid w:val="00FC65CD"/>
    <w:rsid w:val="00FC6CC8"/>
    <w:rsid w:val="00FC6F81"/>
    <w:rsid w:val="00FC71D6"/>
    <w:rsid w:val="00FC7714"/>
    <w:rsid w:val="00FD011D"/>
    <w:rsid w:val="00FD0BFE"/>
    <w:rsid w:val="00FD0E30"/>
    <w:rsid w:val="00FD0F6F"/>
    <w:rsid w:val="00FD1E51"/>
    <w:rsid w:val="00FD2C73"/>
    <w:rsid w:val="00FD2ECA"/>
    <w:rsid w:val="00FD2FCD"/>
    <w:rsid w:val="00FD39E6"/>
    <w:rsid w:val="00FD3E3D"/>
    <w:rsid w:val="00FD3F7E"/>
    <w:rsid w:val="00FD43AC"/>
    <w:rsid w:val="00FD45C4"/>
    <w:rsid w:val="00FD47B3"/>
    <w:rsid w:val="00FD483B"/>
    <w:rsid w:val="00FD4A40"/>
    <w:rsid w:val="00FD5135"/>
    <w:rsid w:val="00FD5501"/>
    <w:rsid w:val="00FD5931"/>
    <w:rsid w:val="00FD5B19"/>
    <w:rsid w:val="00FD6007"/>
    <w:rsid w:val="00FD6402"/>
    <w:rsid w:val="00FD6556"/>
    <w:rsid w:val="00FD6921"/>
    <w:rsid w:val="00FD6C0F"/>
    <w:rsid w:val="00FD7459"/>
    <w:rsid w:val="00FD7615"/>
    <w:rsid w:val="00FD7B04"/>
    <w:rsid w:val="00FE0667"/>
    <w:rsid w:val="00FE0B2E"/>
    <w:rsid w:val="00FE0B76"/>
    <w:rsid w:val="00FE0D27"/>
    <w:rsid w:val="00FE102A"/>
    <w:rsid w:val="00FE1BF5"/>
    <w:rsid w:val="00FE1E8D"/>
    <w:rsid w:val="00FE1F38"/>
    <w:rsid w:val="00FE20E3"/>
    <w:rsid w:val="00FE21AC"/>
    <w:rsid w:val="00FE3013"/>
    <w:rsid w:val="00FE3077"/>
    <w:rsid w:val="00FE3B4C"/>
    <w:rsid w:val="00FE4358"/>
    <w:rsid w:val="00FE47BE"/>
    <w:rsid w:val="00FE4AEC"/>
    <w:rsid w:val="00FE529E"/>
    <w:rsid w:val="00FE5398"/>
    <w:rsid w:val="00FE55B8"/>
    <w:rsid w:val="00FE5DB1"/>
    <w:rsid w:val="00FE5F35"/>
    <w:rsid w:val="00FE6DC4"/>
    <w:rsid w:val="00FE721E"/>
    <w:rsid w:val="00FE75F6"/>
    <w:rsid w:val="00FF00E9"/>
    <w:rsid w:val="00FF04F9"/>
    <w:rsid w:val="00FF0896"/>
    <w:rsid w:val="00FF14FE"/>
    <w:rsid w:val="00FF18EC"/>
    <w:rsid w:val="00FF1966"/>
    <w:rsid w:val="00FF19CC"/>
    <w:rsid w:val="00FF2B60"/>
    <w:rsid w:val="00FF2DD6"/>
    <w:rsid w:val="00FF31F5"/>
    <w:rsid w:val="00FF36AB"/>
    <w:rsid w:val="00FF4F8F"/>
    <w:rsid w:val="00FF5063"/>
    <w:rsid w:val="00FF508D"/>
    <w:rsid w:val="00FF5679"/>
    <w:rsid w:val="00FF5CA2"/>
    <w:rsid w:val="00FF5E52"/>
    <w:rsid w:val="00FF606B"/>
    <w:rsid w:val="00FF6113"/>
    <w:rsid w:val="00FF6EEB"/>
    <w:rsid w:val="00FF6F67"/>
    <w:rsid w:val="00FF7278"/>
    <w:rsid w:val="00FF7F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5828B4"/>
  <w15:docId w15:val="{98B67575-BD1B-ED41-A504-84E6A10AC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spacing w:after="20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A41"/>
    <w:rPr>
      <w:lang w:val="en-US"/>
    </w:rPr>
  </w:style>
  <w:style w:type="paragraph" w:styleId="Heading1">
    <w:name w:val="heading 1"/>
    <w:basedOn w:val="Normal"/>
    <w:next w:val="Normal"/>
    <w:link w:val="Heading1Char"/>
    <w:qFormat/>
    <w:rsid w:val="00A3054C"/>
    <w:pPr>
      <w:jc w:val="both"/>
      <w:outlineLvl w:val="0"/>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014F7"/>
    <w:pPr>
      <w:tabs>
        <w:tab w:val="center" w:pos="4320"/>
        <w:tab w:val="right" w:pos="8640"/>
      </w:tabs>
      <w:spacing w:after="0"/>
    </w:pPr>
  </w:style>
  <w:style w:type="character" w:customStyle="1" w:styleId="FooterChar">
    <w:name w:val="Footer Char"/>
    <w:basedOn w:val="DefaultParagraphFont"/>
    <w:link w:val="Footer"/>
    <w:rsid w:val="001014F7"/>
    <w:rPr>
      <w:sz w:val="24"/>
      <w:szCs w:val="24"/>
      <w:lang w:val="en-US"/>
    </w:rPr>
  </w:style>
  <w:style w:type="character" w:styleId="PageNumber">
    <w:name w:val="page number"/>
    <w:basedOn w:val="DefaultParagraphFont"/>
    <w:rsid w:val="001014F7"/>
  </w:style>
  <w:style w:type="paragraph" w:styleId="BalloonText">
    <w:name w:val="Balloon Text"/>
    <w:basedOn w:val="Normal"/>
    <w:link w:val="BalloonTextChar"/>
    <w:rsid w:val="00420C4E"/>
    <w:pPr>
      <w:spacing w:after="0"/>
    </w:pPr>
    <w:rPr>
      <w:rFonts w:ascii="Lucida Grande" w:hAnsi="Lucida Grande"/>
      <w:sz w:val="18"/>
      <w:szCs w:val="18"/>
    </w:rPr>
  </w:style>
  <w:style w:type="character" w:customStyle="1" w:styleId="BalloonTextChar">
    <w:name w:val="Balloon Text Char"/>
    <w:basedOn w:val="DefaultParagraphFont"/>
    <w:link w:val="BalloonText"/>
    <w:rsid w:val="00420C4E"/>
    <w:rPr>
      <w:rFonts w:ascii="Lucida Grande" w:hAnsi="Lucida Grande"/>
      <w:sz w:val="18"/>
      <w:szCs w:val="18"/>
      <w:lang w:val="en-US"/>
    </w:rPr>
  </w:style>
  <w:style w:type="table" w:styleId="TableClassic1">
    <w:name w:val="Table Classic 1"/>
    <w:basedOn w:val="TableNormal"/>
    <w:rsid w:val="00B160B1"/>
    <w:pPr>
      <w:spacing w:after="0"/>
    </w:pPr>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rsid w:val="00E33A0A"/>
    <w:pPr>
      <w:spacing w:after="0"/>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2627A0"/>
    <w:rPr>
      <w:color w:val="0000FF" w:themeColor="hyperlink"/>
      <w:u w:val="single"/>
    </w:rPr>
  </w:style>
  <w:style w:type="character" w:styleId="FollowedHyperlink">
    <w:name w:val="FollowedHyperlink"/>
    <w:basedOn w:val="DefaultParagraphFont"/>
    <w:rsid w:val="004D3EAC"/>
    <w:rPr>
      <w:color w:val="800080" w:themeColor="followedHyperlink"/>
      <w:u w:val="single"/>
    </w:rPr>
  </w:style>
  <w:style w:type="paragraph" w:styleId="Header">
    <w:name w:val="header"/>
    <w:basedOn w:val="Normal"/>
    <w:link w:val="HeaderChar"/>
    <w:rsid w:val="00A1700B"/>
    <w:pPr>
      <w:tabs>
        <w:tab w:val="center" w:pos="4320"/>
        <w:tab w:val="right" w:pos="8640"/>
      </w:tabs>
      <w:spacing w:after="0"/>
    </w:pPr>
  </w:style>
  <w:style w:type="character" w:customStyle="1" w:styleId="HeaderChar">
    <w:name w:val="Header Char"/>
    <w:basedOn w:val="DefaultParagraphFont"/>
    <w:link w:val="Header"/>
    <w:rsid w:val="00A1700B"/>
    <w:rPr>
      <w:lang w:val="en-US"/>
    </w:rPr>
  </w:style>
  <w:style w:type="table" w:styleId="Table3Deffects1">
    <w:name w:val="Table 3D effects 1"/>
    <w:basedOn w:val="TableNormal"/>
    <w:rsid w:val="00813E07"/>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auto"/>
          <w:bottom w:val="none" w:sz="0" w:space="0" w:color="auto"/>
        </w:tcBorders>
      </w:tcPr>
    </w:tblStylePr>
    <w:tblStylePr w:type="nwCell">
      <w:tblPr/>
      <w:tcPr>
        <w:tcBorders>
          <w:bottom w:val="none" w:sz="0" w:space="0" w:color="auto"/>
          <w:right w:val="none" w:sz="0" w:space="0" w:color="auto"/>
        </w:tcBorders>
      </w:tcPr>
    </w:tblStylePr>
    <w:tblStylePr w:type="seCell">
      <w:tblPr/>
      <w:tcPr>
        <w:tcBorders>
          <w:top w:val="none" w:sz="0" w:space="0" w:color="auto"/>
          <w:left w:val="none" w:sz="0" w:space="0" w:color="auto"/>
        </w:tcBorders>
      </w:tcPr>
    </w:tblStylePr>
    <w:tblStylePr w:type="swCell">
      <w:rPr>
        <w:color w:val="000080"/>
      </w:rPr>
      <w:tblPr/>
      <w:tcPr>
        <w:tcBorders>
          <w:top w:val="none" w:sz="0" w:space="0" w:color="auto"/>
          <w:right w:val="none" w:sz="0" w:space="0" w:color="auto"/>
        </w:tcBorders>
      </w:tcPr>
    </w:tblStylePr>
  </w:style>
  <w:style w:type="table" w:styleId="Table3Deffects2">
    <w:name w:val="Table 3D effects 2"/>
    <w:basedOn w:val="TableNormal"/>
    <w:rsid w:val="00813E07"/>
    <w:tblPr>
      <w:tblStyleRowBandSize w:val="1"/>
    </w:tblPr>
    <w:tcPr>
      <w:shd w:val="solid" w:color="C0C0C0" w:fill="FFFFFF"/>
    </w:tc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Table3Deffects3">
    <w:name w:val="Table 3D effects 3"/>
    <w:basedOn w:val="TableNormal"/>
    <w:rsid w:val="00813E07"/>
    <w:tblPr>
      <w:tblStyleRowBandSize w:val="1"/>
      <w:tblStyleColBandSize w:val="1"/>
    </w:tblPr>
    <w:tcPr>
      <w:shd w:val="solid" w:color="C0C0C0" w:fill="FFFFFF"/>
    </w:tc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paragraph" w:styleId="FootnoteText">
    <w:name w:val="footnote text"/>
    <w:basedOn w:val="Normal"/>
    <w:link w:val="FootnoteTextChar"/>
    <w:rsid w:val="00564B2F"/>
    <w:pPr>
      <w:spacing w:after="0"/>
    </w:pPr>
    <w:rPr>
      <w:sz w:val="20"/>
      <w:szCs w:val="20"/>
      <w:lang w:val="en-GB" w:eastAsia="en-US"/>
    </w:rPr>
  </w:style>
  <w:style w:type="character" w:customStyle="1" w:styleId="FootnoteTextChar">
    <w:name w:val="Footnote Text Char"/>
    <w:basedOn w:val="DefaultParagraphFont"/>
    <w:link w:val="FootnoteText"/>
    <w:rsid w:val="00564B2F"/>
    <w:rPr>
      <w:sz w:val="20"/>
      <w:szCs w:val="20"/>
      <w:lang w:eastAsia="en-US"/>
    </w:rPr>
  </w:style>
  <w:style w:type="character" w:styleId="FootnoteReference">
    <w:name w:val="footnote reference"/>
    <w:basedOn w:val="DefaultParagraphFont"/>
    <w:rsid w:val="00564B2F"/>
    <w:rPr>
      <w:vertAlign w:val="superscript"/>
    </w:rPr>
  </w:style>
  <w:style w:type="paragraph" w:customStyle="1" w:styleId="Default">
    <w:name w:val="Default"/>
    <w:rsid w:val="00D70CE1"/>
    <w:pPr>
      <w:widowControl w:val="0"/>
      <w:autoSpaceDE w:val="0"/>
      <w:autoSpaceDN w:val="0"/>
      <w:adjustRightInd w:val="0"/>
      <w:spacing w:after="0"/>
    </w:pPr>
    <w:rPr>
      <w:rFonts w:eastAsiaTheme="minorHAnsi"/>
      <w:color w:val="000000"/>
      <w:lang w:val="en-US" w:eastAsia="en-US"/>
    </w:rPr>
  </w:style>
  <w:style w:type="character" w:customStyle="1" w:styleId="doilabel">
    <w:name w:val="doi__label"/>
    <w:basedOn w:val="DefaultParagraphFont"/>
    <w:rsid w:val="007E7C2A"/>
  </w:style>
  <w:style w:type="character" w:styleId="UnresolvedMention">
    <w:name w:val="Unresolved Mention"/>
    <w:basedOn w:val="DefaultParagraphFont"/>
    <w:uiPriority w:val="99"/>
    <w:semiHidden/>
    <w:unhideWhenUsed/>
    <w:rsid w:val="003371D0"/>
    <w:rPr>
      <w:color w:val="605E5C"/>
      <w:shd w:val="clear" w:color="auto" w:fill="E1DFDD"/>
    </w:rPr>
  </w:style>
  <w:style w:type="paragraph" w:styleId="Title">
    <w:name w:val="Title"/>
    <w:basedOn w:val="Normal"/>
    <w:next w:val="Normal"/>
    <w:link w:val="TitleChar"/>
    <w:qFormat/>
    <w:rsid w:val="00A3054C"/>
    <w:pPr>
      <w:jc w:val="center"/>
    </w:pPr>
    <w:rPr>
      <w:b/>
      <w:lang w:val="en-GB"/>
    </w:rPr>
  </w:style>
  <w:style w:type="character" w:customStyle="1" w:styleId="TitleChar">
    <w:name w:val="Title Char"/>
    <w:basedOn w:val="DefaultParagraphFont"/>
    <w:link w:val="Title"/>
    <w:rsid w:val="00A3054C"/>
    <w:rPr>
      <w:b/>
    </w:rPr>
  </w:style>
  <w:style w:type="paragraph" w:styleId="NoSpacing">
    <w:name w:val="No Spacing"/>
    <w:uiPriority w:val="1"/>
    <w:qFormat/>
    <w:rsid w:val="00A3054C"/>
    <w:pPr>
      <w:spacing w:after="0"/>
    </w:pPr>
    <w:rPr>
      <w:lang w:val="en-US"/>
    </w:rPr>
  </w:style>
  <w:style w:type="character" w:customStyle="1" w:styleId="Heading1Char">
    <w:name w:val="Heading 1 Char"/>
    <w:basedOn w:val="DefaultParagraphFont"/>
    <w:link w:val="Heading1"/>
    <w:rsid w:val="00A3054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9548">
      <w:bodyDiv w:val="1"/>
      <w:marLeft w:val="0"/>
      <w:marRight w:val="0"/>
      <w:marTop w:val="0"/>
      <w:marBottom w:val="0"/>
      <w:divBdr>
        <w:top w:val="none" w:sz="0" w:space="0" w:color="auto"/>
        <w:left w:val="none" w:sz="0" w:space="0" w:color="auto"/>
        <w:bottom w:val="none" w:sz="0" w:space="0" w:color="auto"/>
        <w:right w:val="none" w:sz="0" w:space="0" w:color="auto"/>
      </w:divBdr>
    </w:div>
    <w:div w:id="100146397">
      <w:bodyDiv w:val="1"/>
      <w:marLeft w:val="0"/>
      <w:marRight w:val="0"/>
      <w:marTop w:val="0"/>
      <w:marBottom w:val="0"/>
      <w:divBdr>
        <w:top w:val="none" w:sz="0" w:space="0" w:color="auto"/>
        <w:left w:val="none" w:sz="0" w:space="0" w:color="auto"/>
        <w:bottom w:val="none" w:sz="0" w:space="0" w:color="auto"/>
        <w:right w:val="none" w:sz="0" w:space="0" w:color="auto"/>
      </w:divBdr>
    </w:div>
    <w:div w:id="339895174">
      <w:bodyDiv w:val="1"/>
      <w:marLeft w:val="0"/>
      <w:marRight w:val="0"/>
      <w:marTop w:val="0"/>
      <w:marBottom w:val="0"/>
      <w:divBdr>
        <w:top w:val="none" w:sz="0" w:space="0" w:color="auto"/>
        <w:left w:val="none" w:sz="0" w:space="0" w:color="auto"/>
        <w:bottom w:val="none" w:sz="0" w:space="0" w:color="auto"/>
        <w:right w:val="none" w:sz="0" w:space="0" w:color="auto"/>
      </w:divBdr>
      <w:divsChild>
        <w:div w:id="1714767766">
          <w:marLeft w:val="0"/>
          <w:marRight w:val="0"/>
          <w:marTop w:val="0"/>
          <w:marBottom w:val="0"/>
          <w:divBdr>
            <w:top w:val="none" w:sz="0" w:space="0" w:color="auto"/>
            <w:left w:val="none" w:sz="0" w:space="0" w:color="auto"/>
            <w:bottom w:val="none" w:sz="0" w:space="0" w:color="auto"/>
            <w:right w:val="none" w:sz="0" w:space="0" w:color="auto"/>
          </w:divBdr>
        </w:div>
        <w:div w:id="1868181087">
          <w:marLeft w:val="0"/>
          <w:marRight w:val="0"/>
          <w:marTop w:val="0"/>
          <w:marBottom w:val="0"/>
          <w:divBdr>
            <w:top w:val="none" w:sz="0" w:space="0" w:color="auto"/>
            <w:left w:val="none" w:sz="0" w:space="0" w:color="auto"/>
            <w:bottom w:val="none" w:sz="0" w:space="0" w:color="auto"/>
            <w:right w:val="none" w:sz="0" w:space="0" w:color="auto"/>
          </w:divBdr>
        </w:div>
        <w:div w:id="434860307">
          <w:marLeft w:val="0"/>
          <w:marRight w:val="0"/>
          <w:marTop w:val="0"/>
          <w:marBottom w:val="0"/>
          <w:divBdr>
            <w:top w:val="none" w:sz="0" w:space="0" w:color="auto"/>
            <w:left w:val="none" w:sz="0" w:space="0" w:color="auto"/>
            <w:bottom w:val="none" w:sz="0" w:space="0" w:color="auto"/>
            <w:right w:val="none" w:sz="0" w:space="0" w:color="auto"/>
          </w:divBdr>
        </w:div>
        <w:div w:id="244724438">
          <w:marLeft w:val="0"/>
          <w:marRight w:val="0"/>
          <w:marTop w:val="0"/>
          <w:marBottom w:val="0"/>
          <w:divBdr>
            <w:top w:val="none" w:sz="0" w:space="0" w:color="auto"/>
            <w:left w:val="none" w:sz="0" w:space="0" w:color="auto"/>
            <w:bottom w:val="none" w:sz="0" w:space="0" w:color="auto"/>
            <w:right w:val="none" w:sz="0" w:space="0" w:color="auto"/>
          </w:divBdr>
        </w:div>
        <w:div w:id="1334724041">
          <w:marLeft w:val="0"/>
          <w:marRight w:val="0"/>
          <w:marTop w:val="0"/>
          <w:marBottom w:val="0"/>
          <w:divBdr>
            <w:top w:val="none" w:sz="0" w:space="0" w:color="auto"/>
            <w:left w:val="none" w:sz="0" w:space="0" w:color="auto"/>
            <w:bottom w:val="none" w:sz="0" w:space="0" w:color="auto"/>
            <w:right w:val="none" w:sz="0" w:space="0" w:color="auto"/>
          </w:divBdr>
        </w:div>
        <w:div w:id="1317956595">
          <w:marLeft w:val="0"/>
          <w:marRight w:val="0"/>
          <w:marTop w:val="0"/>
          <w:marBottom w:val="0"/>
          <w:divBdr>
            <w:top w:val="none" w:sz="0" w:space="0" w:color="auto"/>
            <w:left w:val="none" w:sz="0" w:space="0" w:color="auto"/>
            <w:bottom w:val="none" w:sz="0" w:space="0" w:color="auto"/>
            <w:right w:val="none" w:sz="0" w:space="0" w:color="auto"/>
          </w:divBdr>
        </w:div>
        <w:div w:id="77217598">
          <w:marLeft w:val="0"/>
          <w:marRight w:val="0"/>
          <w:marTop w:val="0"/>
          <w:marBottom w:val="0"/>
          <w:divBdr>
            <w:top w:val="none" w:sz="0" w:space="0" w:color="auto"/>
            <w:left w:val="none" w:sz="0" w:space="0" w:color="auto"/>
            <w:bottom w:val="none" w:sz="0" w:space="0" w:color="auto"/>
            <w:right w:val="none" w:sz="0" w:space="0" w:color="auto"/>
          </w:divBdr>
        </w:div>
        <w:div w:id="1245721982">
          <w:marLeft w:val="0"/>
          <w:marRight w:val="0"/>
          <w:marTop w:val="0"/>
          <w:marBottom w:val="0"/>
          <w:divBdr>
            <w:top w:val="none" w:sz="0" w:space="0" w:color="auto"/>
            <w:left w:val="none" w:sz="0" w:space="0" w:color="auto"/>
            <w:bottom w:val="none" w:sz="0" w:space="0" w:color="auto"/>
            <w:right w:val="none" w:sz="0" w:space="0" w:color="auto"/>
          </w:divBdr>
        </w:div>
        <w:div w:id="1225486161">
          <w:marLeft w:val="0"/>
          <w:marRight w:val="0"/>
          <w:marTop w:val="0"/>
          <w:marBottom w:val="0"/>
          <w:divBdr>
            <w:top w:val="none" w:sz="0" w:space="0" w:color="auto"/>
            <w:left w:val="none" w:sz="0" w:space="0" w:color="auto"/>
            <w:bottom w:val="none" w:sz="0" w:space="0" w:color="auto"/>
            <w:right w:val="none" w:sz="0" w:space="0" w:color="auto"/>
          </w:divBdr>
        </w:div>
      </w:divsChild>
    </w:div>
    <w:div w:id="371269130">
      <w:bodyDiv w:val="1"/>
      <w:marLeft w:val="0"/>
      <w:marRight w:val="0"/>
      <w:marTop w:val="0"/>
      <w:marBottom w:val="0"/>
      <w:divBdr>
        <w:top w:val="none" w:sz="0" w:space="0" w:color="auto"/>
        <w:left w:val="none" w:sz="0" w:space="0" w:color="auto"/>
        <w:bottom w:val="none" w:sz="0" w:space="0" w:color="auto"/>
        <w:right w:val="none" w:sz="0" w:space="0" w:color="auto"/>
      </w:divBdr>
    </w:div>
    <w:div w:id="551386160">
      <w:bodyDiv w:val="1"/>
      <w:marLeft w:val="0"/>
      <w:marRight w:val="0"/>
      <w:marTop w:val="0"/>
      <w:marBottom w:val="0"/>
      <w:divBdr>
        <w:top w:val="none" w:sz="0" w:space="0" w:color="auto"/>
        <w:left w:val="none" w:sz="0" w:space="0" w:color="auto"/>
        <w:bottom w:val="none" w:sz="0" w:space="0" w:color="auto"/>
        <w:right w:val="none" w:sz="0" w:space="0" w:color="auto"/>
      </w:divBdr>
    </w:div>
    <w:div w:id="739639529">
      <w:bodyDiv w:val="1"/>
      <w:marLeft w:val="0"/>
      <w:marRight w:val="0"/>
      <w:marTop w:val="0"/>
      <w:marBottom w:val="0"/>
      <w:divBdr>
        <w:top w:val="none" w:sz="0" w:space="0" w:color="auto"/>
        <w:left w:val="none" w:sz="0" w:space="0" w:color="auto"/>
        <w:bottom w:val="none" w:sz="0" w:space="0" w:color="auto"/>
        <w:right w:val="none" w:sz="0" w:space="0" w:color="auto"/>
      </w:divBdr>
    </w:div>
    <w:div w:id="769009962">
      <w:bodyDiv w:val="1"/>
      <w:marLeft w:val="0"/>
      <w:marRight w:val="0"/>
      <w:marTop w:val="0"/>
      <w:marBottom w:val="0"/>
      <w:divBdr>
        <w:top w:val="none" w:sz="0" w:space="0" w:color="auto"/>
        <w:left w:val="none" w:sz="0" w:space="0" w:color="auto"/>
        <w:bottom w:val="none" w:sz="0" w:space="0" w:color="auto"/>
        <w:right w:val="none" w:sz="0" w:space="0" w:color="auto"/>
      </w:divBdr>
      <w:divsChild>
        <w:div w:id="1326668774">
          <w:marLeft w:val="0"/>
          <w:marRight w:val="0"/>
          <w:marTop w:val="0"/>
          <w:marBottom w:val="0"/>
          <w:divBdr>
            <w:top w:val="none" w:sz="0" w:space="0" w:color="auto"/>
            <w:left w:val="none" w:sz="0" w:space="0" w:color="auto"/>
            <w:bottom w:val="none" w:sz="0" w:space="0" w:color="auto"/>
            <w:right w:val="none" w:sz="0" w:space="0" w:color="auto"/>
          </w:divBdr>
          <w:divsChild>
            <w:div w:id="210174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55456">
      <w:bodyDiv w:val="1"/>
      <w:marLeft w:val="0"/>
      <w:marRight w:val="0"/>
      <w:marTop w:val="0"/>
      <w:marBottom w:val="0"/>
      <w:divBdr>
        <w:top w:val="none" w:sz="0" w:space="0" w:color="auto"/>
        <w:left w:val="none" w:sz="0" w:space="0" w:color="auto"/>
        <w:bottom w:val="none" w:sz="0" w:space="0" w:color="auto"/>
        <w:right w:val="none" w:sz="0" w:space="0" w:color="auto"/>
      </w:divBdr>
    </w:div>
    <w:div w:id="1021051631">
      <w:bodyDiv w:val="1"/>
      <w:marLeft w:val="0"/>
      <w:marRight w:val="0"/>
      <w:marTop w:val="0"/>
      <w:marBottom w:val="0"/>
      <w:divBdr>
        <w:top w:val="none" w:sz="0" w:space="0" w:color="auto"/>
        <w:left w:val="none" w:sz="0" w:space="0" w:color="auto"/>
        <w:bottom w:val="none" w:sz="0" w:space="0" w:color="auto"/>
        <w:right w:val="none" w:sz="0" w:space="0" w:color="auto"/>
      </w:divBdr>
    </w:div>
    <w:div w:id="1124345747">
      <w:bodyDiv w:val="1"/>
      <w:marLeft w:val="0"/>
      <w:marRight w:val="0"/>
      <w:marTop w:val="0"/>
      <w:marBottom w:val="0"/>
      <w:divBdr>
        <w:top w:val="none" w:sz="0" w:space="0" w:color="auto"/>
        <w:left w:val="none" w:sz="0" w:space="0" w:color="auto"/>
        <w:bottom w:val="none" w:sz="0" w:space="0" w:color="auto"/>
        <w:right w:val="none" w:sz="0" w:space="0" w:color="auto"/>
      </w:divBdr>
    </w:div>
    <w:div w:id="1372421022">
      <w:bodyDiv w:val="1"/>
      <w:marLeft w:val="0"/>
      <w:marRight w:val="0"/>
      <w:marTop w:val="0"/>
      <w:marBottom w:val="0"/>
      <w:divBdr>
        <w:top w:val="none" w:sz="0" w:space="0" w:color="auto"/>
        <w:left w:val="none" w:sz="0" w:space="0" w:color="auto"/>
        <w:bottom w:val="none" w:sz="0" w:space="0" w:color="auto"/>
        <w:right w:val="none" w:sz="0" w:space="0" w:color="auto"/>
      </w:divBdr>
    </w:div>
    <w:div w:id="1416512769">
      <w:bodyDiv w:val="1"/>
      <w:marLeft w:val="0"/>
      <w:marRight w:val="0"/>
      <w:marTop w:val="0"/>
      <w:marBottom w:val="0"/>
      <w:divBdr>
        <w:top w:val="none" w:sz="0" w:space="0" w:color="auto"/>
        <w:left w:val="none" w:sz="0" w:space="0" w:color="auto"/>
        <w:bottom w:val="none" w:sz="0" w:space="0" w:color="auto"/>
        <w:right w:val="none" w:sz="0" w:space="0" w:color="auto"/>
      </w:divBdr>
    </w:div>
    <w:div w:id="1490441067">
      <w:bodyDiv w:val="1"/>
      <w:marLeft w:val="0"/>
      <w:marRight w:val="0"/>
      <w:marTop w:val="0"/>
      <w:marBottom w:val="0"/>
      <w:divBdr>
        <w:top w:val="none" w:sz="0" w:space="0" w:color="auto"/>
        <w:left w:val="none" w:sz="0" w:space="0" w:color="auto"/>
        <w:bottom w:val="none" w:sz="0" w:space="0" w:color="auto"/>
        <w:right w:val="none" w:sz="0" w:space="0" w:color="auto"/>
      </w:divBdr>
    </w:div>
    <w:div w:id="1627151356">
      <w:bodyDiv w:val="1"/>
      <w:marLeft w:val="0"/>
      <w:marRight w:val="0"/>
      <w:marTop w:val="0"/>
      <w:marBottom w:val="0"/>
      <w:divBdr>
        <w:top w:val="none" w:sz="0" w:space="0" w:color="auto"/>
        <w:left w:val="none" w:sz="0" w:space="0" w:color="auto"/>
        <w:bottom w:val="none" w:sz="0" w:space="0" w:color="auto"/>
        <w:right w:val="none" w:sz="0" w:space="0" w:color="auto"/>
      </w:divBdr>
    </w:div>
    <w:div w:id="1639842244">
      <w:bodyDiv w:val="1"/>
      <w:marLeft w:val="0"/>
      <w:marRight w:val="0"/>
      <w:marTop w:val="0"/>
      <w:marBottom w:val="0"/>
      <w:divBdr>
        <w:top w:val="none" w:sz="0" w:space="0" w:color="auto"/>
        <w:left w:val="none" w:sz="0" w:space="0" w:color="auto"/>
        <w:bottom w:val="none" w:sz="0" w:space="0" w:color="auto"/>
        <w:right w:val="none" w:sz="0" w:space="0" w:color="auto"/>
      </w:divBdr>
    </w:div>
    <w:div w:id="1669357927">
      <w:bodyDiv w:val="1"/>
      <w:marLeft w:val="0"/>
      <w:marRight w:val="0"/>
      <w:marTop w:val="0"/>
      <w:marBottom w:val="0"/>
      <w:divBdr>
        <w:top w:val="none" w:sz="0" w:space="0" w:color="auto"/>
        <w:left w:val="none" w:sz="0" w:space="0" w:color="auto"/>
        <w:bottom w:val="none" w:sz="0" w:space="0" w:color="auto"/>
        <w:right w:val="none" w:sz="0" w:space="0" w:color="auto"/>
      </w:divBdr>
    </w:div>
    <w:div w:id="1789007866">
      <w:bodyDiv w:val="1"/>
      <w:marLeft w:val="0"/>
      <w:marRight w:val="0"/>
      <w:marTop w:val="0"/>
      <w:marBottom w:val="0"/>
      <w:divBdr>
        <w:top w:val="none" w:sz="0" w:space="0" w:color="auto"/>
        <w:left w:val="none" w:sz="0" w:space="0" w:color="auto"/>
        <w:bottom w:val="none" w:sz="0" w:space="0" w:color="auto"/>
        <w:right w:val="none" w:sz="0" w:space="0" w:color="auto"/>
      </w:divBdr>
      <w:divsChild>
        <w:div w:id="2063290264">
          <w:marLeft w:val="0"/>
          <w:marRight w:val="0"/>
          <w:marTop w:val="0"/>
          <w:marBottom w:val="0"/>
          <w:divBdr>
            <w:top w:val="none" w:sz="0" w:space="0" w:color="auto"/>
            <w:left w:val="none" w:sz="0" w:space="0" w:color="auto"/>
            <w:bottom w:val="none" w:sz="0" w:space="0" w:color="auto"/>
            <w:right w:val="none" w:sz="0" w:space="0" w:color="auto"/>
          </w:divBdr>
        </w:div>
        <w:div w:id="591545949">
          <w:marLeft w:val="0"/>
          <w:marRight w:val="0"/>
          <w:marTop w:val="0"/>
          <w:marBottom w:val="0"/>
          <w:divBdr>
            <w:top w:val="none" w:sz="0" w:space="0" w:color="auto"/>
            <w:left w:val="none" w:sz="0" w:space="0" w:color="auto"/>
            <w:bottom w:val="none" w:sz="0" w:space="0" w:color="auto"/>
            <w:right w:val="none" w:sz="0" w:space="0" w:color="auto"/>
          </w:divBdr>
        </w:div>
        <w:div w:id="1923443521">
          <w:marLeft w:val="0"/>
          <w:marRight w:val="0"/>
          <w:marTop w:val="0"/>
          <w:marBottom w:val="0"/>
          <w:divBdr>
            <w:top w:val="none" w:sz="0" w:space="0" w:color="auto"/>
            <w:left w:val="none" w:sz="0" w:space="0" w:color="auto"/>
            <w:bottom w:val="none" w:sz="0" w:space="0" w:color="auto"/>
            <w:right w:val="none" w:sz="0" w:space="0" w:color="auto"/>
          </w:divBdr>
        </w:div>
        <w:div w:id="1464153578">
          <w:marLeft w:val="0"/>
          <w:marRight w:val="0"/>
          <w:marTop w:val="0"/>
          <w:marBottom w:val="0"/>
          <w:divBdr>
            <w:top w:val="none" w:sz="0" w:space="0" w:color="auto"/>
            <w:left w:val="none" w:sz="0" w:space="0" w:color="auto"/>
            <w:bottom w:val="none" w:sz="0" w:space="0" w:color="auto"/>
            <w:right w:val="none" w:sz="0" w:space="0" w:color="auto"/>
          </w:divBdr>
        </w:div>
        <w:div w:id="1668513223">
          <w:marLeft w:val="0"/>
          <w:marRight w:val="0"/>
          <w:marTop w:val="0"/>
          <w:marBottom w:val="0"/>
          <w:divBdr>
            <w:top w:val="none" w:sz="0" w:space="0" w:color="auto"/>
            <w:left w:val="none" w:sz="0" w:space="0" w:color="auto"/>
            <w:bottom w:val="none" w:sz="0" w:space="0" w:color="auto"/>
            <w:right w:val="none" w:sz="0" w:space="0" w:color="auto"/>
          </w:divBdr>
        </w:div>
      </w:divsChild>
    </w:div>
    <w:div w:id="2027899721">
      <w:bodyDiv w:val="1"/>
      <w:marLeft w:val="0"/>
      <w:marRight w:val="0"/>
      <w:marTop w:val="0"/>
      <w:marBottom w:val="0"/>
      <w:divBdr>
        <w:top w:val="none" w:sz="0" w:space="0" w:color="auto"/>
        <w:left w:val="none" w:sz="0" w:space="0" w:color="auto"/>
        <w:bottom w:val="none" w:sz="0" w:space="0" w:color="auto"/>
        <w:right w:val="none" w:sz="0" w:space="0" w:color="auto"/>
      </w:divBdr>
    </w:div>
    <w:div w:id="2035039042">
      <w:bodyDiv w:val="1"/>
      <w:marLeft w:val="0"/>
      <w:marRight w:val="0"/>
      <w:marTop w:val="0"/>
      <w:marBottom w:val="0"/>
      <w:divBdr>
        <w:top w:val="none" w:sz="0" w:space="0" w:color="auto"/>
        <w:left w:val="none" w:sz="0" w:space="0" w:color="auto"/>
        <w:bottom w:val="none" w:sz="0" w:space="0" w:color="auto"/>
        <w:right w:val="none" w:sz="0" w:space="0" w:color="auto"/>
      </w:divBdr>
    </w:div>
    <w:div w:id="2065372826">
      <w:bodyDiv w:val="1"/>
      <w:marLeft w:val="0"/>
      <w:marRight w:val="0"/>
      <w:marTop w:val="0"/>
      <w:marBottom w:val="0"/>
      <w:divBdr>
        <w:top w:val="none" w:sz="0" w:space="0" w:color="auto"/>
        <w:left w:val="none" w:sz="0" w:space="0" w:color="auto"/>
        <w:bottom w:val="none" w:sz="0" w:space="0" w:color="auto"/>
        <w:right w:val="none" w:sz="0" w:space="0" w:color="auto"/>
      </w:divBdr>
      <w:divsChild>
        <w:div w:id="1935437164">
          <w:marLeft w:val="0"/>
          <w:marRight w:val="0"/>
          <w:marTop w:val="0"/>
          <w:marBottom w:val="0"/>
          <w:divBdr>
            <w:top w:val="none" w:sz="0" w:space="0" w:color="auto"/>
            <w:left w:val="none" w:sz="0" w:space="0" w:color="auto"/>
            <w:bottom w:val="none" w:sz="0" w:space="0" w:color="auto"/>
            <w:right w:val="none" w:sz="0" w:space="0" w:color="auto"/>
          </w:divBdr>
        </w:div>
      </w:divsChild>
    </w:div>
    <w:div w:id="2072995888">
      <w:bodyDiv w:val="1"/>
      <w:marLeft w:val="0"/>
      <w:marRight w:val="0"/>
      <w:marTop w:val="0"/>
      <w:marBottom w:val="0"/>
      <w:divBdr>
        <w:top w:val="none" w:sz="0" w:space="0" w:color="auto"/>
        <w:left w:val="none" w:sz="0" w:space="0" w:color="auto"/>
        <w:bottom w:val="none" w:sz="0" w:space="0" w:color="auto"/>
        <w:right w:val="none" w:sz="0" w:space="0" w:color="auto"/>
      </w:divBdr>
    </w:div>
    <w:div w:id="2074615519">
      <w:bodyDiv w:val="1"/>
      <w:marLeft w:val="0"/>
      <w:marRight w:val="0"/>
      <w:marTop w:val="0"/>
      <w:marBottom w:val="0"/>
      <w:divBdr>
        <w:top w:val="none" w:sz="0" w:space="0" w:color="auto"/>
        <w:left w:val="none" w:sz="0" w:space="0" w:color="auto"/>
        <w:bottom w:val="none" w:sz="0" w:space="0" w:color="auto"/>
        <w:right w:val="none" w:sz="0" w:space="0" w:color="auto"/>
      </w:divBdr>
      <w:divsChild>
        <w:div w:id="1012227081">
          <w:marLeft w:val="547"/>
          <w:marRight w:val="0"/>
          <w:marTop w:val="86"/>
          <w:marBottom w:val="0"/>
          <w:divBdr>
            <w:top w:val="none" w:sz="0" w:space="0" w:color="auto"/>
            <w:left w:val="none" w:sz="0" w:space="0" w:color="auto"/>
            <w:bottom w:val="none" w:sz="0" w:space="0" w:color="auto"/>
            <w:right w:val="none" w:sz="0" w:space="0" w:color="auto"/>
          </w:divBdr>
        </w:div>
        <w:div w:id="1820076316">
          <w:marLeft w:val="547"/>
          <w:marRight w:val="0"/>
          <w:marTop w:val="86"/>
          <w:marBottom w:val="0"/>
          <w:divBdr>
            <w:top w:val="none" w:sz="0" w:space="0" w:color="auto"/>
            <w:left w:val="none" w:sz="0" w:space="0" w:color="auto"/>
            <w:bottom w:val="none" w:sz="0" w:space="0" w:color="auto"/>
            <w:right w:val="none" w:sz="0" w:space="0" w:color="auto"/>
          </w:divBdr>
        </w:div>
      </w:divsChild>
    </w:div>
    <w:div w:id="214716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cnet.apa.org/doi/10.1016/0160-2527%2884%2990008-6" TargetMode="External"/><Relationship Id="rId13" Type="http://schemas.openxmlformats.org/officeDocument/2006/relationships/hyperlink" Target="https://doi.org/10.1080/10538712.2011.54101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x.doi.org/10.1111%2Fj.1469-7610.2004.00273.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7/0012-1649.40.6.104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i.org/10.1177%2F10775590223726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111/j.1747-4469.2009.01170.x" TargetMode="External"/><Relationship Id="rId14" Type="http://schemas.openxmlformats.org/officeDocument/2006/relationships/hyperlink" Target="https://doi.org/10.1177%2F1079063295007004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3C746-848F-2648-BA54-F1488387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44</Pages>
  <Words>11631</Words>
  <Characters>66301</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KBoakye</dc:creator>
  <cp:keywords/>
  <dc:description/>
  <cp:lastModifiedBy>Blanshard, Lisa</cp:lastModifiedBy>
  <cp:revision>130</cp:revision>
  <cp:lastPrinted>2013-12-09T20:02:00Z</cp:lastPrinted>
  <dcterms:created xsi:type="dcterms:W3CDTF">2019-11-12T08:33:00Z</dcterms:created>
  <dcterms:modified xsi:type="dcterms:W3CDTF">2021-09-13T13:00:00Z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1450fda1-b599-3848-981c-556f01c54514</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http://www.zotero.org/styles/child-abuse-and-neglect</vt:lpwstr>
  </property>
  <property fmtid="{D5CDD505-2E9C-101B-9397-08002B2CF9AE}" pid="16" name="Mendeley Recent Style Name 5_1">
    <vt:lpwstr>Child Abuse &amp; Neglect</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(deprecated)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8th edition</vt:lpwstr>
  </property>
</Properties>
</file>