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E17C1" w14:textId="77777777" w:rsidR="00410C1C" w:rsidRPr="004428AD" w:rsidRDefault="00410C1C" w:rsidP="00B52C66">
      <w:pPr>
        <w:spacing w:line="480" w:lineRule="auto"/>
        <w:rPr>
          <w:rFonts w:ascii="Arial" w:hAnsi="Arial" w:cs="Arial"/>
          <w:b/>
          <w:sz w:val="24"/>
          <w:szCs w:val="24"/>
          <w:shd w:val="clear" w:color="auto" w:fill="FFFFFF"/>
        </w:rPr>
      </w:pPr>
    </w:p>
    <w:p w14:paraId="08B1EDDB" w14:textId="77777777" w:rsidR="00B55C9A" w:rsidRPr="004428AD" w:rsidRDefault="00B55C9A" w:rsidP="004428AD">
      <w:pPr>
        <w:pStyle w:val="Title"/>
        <w:rPr>
          <w:b w:val="0"/>
          <w:shd w:val="clear" w:color="auto" w:fill="FFFFFF"/>
        </w:rPr>
      </w:pPr>
      <w:r w:rsidRPr="004428AD">
        <w:rPr>
          <w:shd w:val="clear" w:color="auto" w:fill="FFFFFF"/>
        </w:rPr>
        <w:t>Zinc regulates reactive oxygen species generation in platelets</w:t>
      </w:r>
    </w:p>
    <w:p w14:paraId="2CFE9A84" w14:textId="77777777" w:rsidR="00772A4E" w:rsidRPr="004428AD" w:rsidRDefault="00772A4E" w:rsidP="00B52C66">
      <w:pPr>
        <w:spacing w:after="0" w:line="480" w:lineRule="auto"/>
        <w:jc w:val="center"/>
        <w:rPr>
          <w:rFonts w:ascii="Arial" w:hAnsi="Arial" w:cs="Arial"/>
          <w:b/>
          <w:sz w:val="24"/>
          <w:shd w:val="clear" w:color="auto" w:fill="FFFFFF"/>
        </w:rPr>
      </w:pPr>
    </w:p>
    <w:p w14:paraId="3E7A7705" w14:textId="77777777" w:rsidR="00B55C9A" w:rsidRPr="004428AD" w:rsidRDefault="00B55C9A" w:rsidP="00B52C66">
      <w:pPr>
        <w:spacing w:after="0" w:line="480" w:lineRule="auto"/>
        <w:jc w:val="center"/>
        <w:rPr>
          <w:rFonts w:ascii="Arial" w:hAnsi="Arial" w:cs="Arial"/>
          <w:b/>
          <w:sz w:val="32"/>
          <w:shd w:val="clear" w:color="auto" w:fill="FFFFFF"/>
        </w:rPr>
      </w:pPr>
      <w:r w:rsidRPr="004428AD">
        <w:rPr>
          <w:rFonts w:ascii="Arial" w:hAnsi="Arial" w:cs="Arial"/>
          <w:b/>
          <w:sz w:val="24"/>
          <w:shd w:val="clear" w:color="auto" w:fill="FFFFFF"/>
        </w:rPr>
        <w:t>Running Head: Zn</w:t>
      </w:r>
      <w:r w:rsidRPr="004428AD">
        <w:rPr>
          <w:rFonts w:ascii="Arial" w:hAnsi="Arial" w:cs="Arial"/>
          <w:b/>
          <w:sz w:val="24"/>
          <w:shd w:val="clear" w:color="auto" w:fill="FFFFFF"/>
          <w:vertAlign w:val="superscript"/>
        </w:rPr>
        <w:t>2+</w:t>
      </w:r>
      <w:r w:rsidRPr="004428AD">
        <w:rPr>
          <w:rFonts w:ascii="Arial" w:hAnsi="Arial" w:cs="Arial"/>
          <w:b/>
          <w:sz w:val="24"/>
          <w:shd w:val="clear" w:color="auto" w:fill="FFFFFF"/>
        </w:rPr>
        <w:t xml:space="preserve"> regulates platelet ROS production</w:t>
      </w:r>
    </w:p>
    <w:p w14:paraId="7B34D613" w14:textId="41B56F34" w:rsidR="004F2915" w:rsidRPr="004428AD" w:rsidRDefault="004F2915" w:rsidP="00B52C66">
      <w:pPr>
        <w:spacing w:after="0" w:line="480" w:lineRule="auto"/>
        <w:jc w:val="center"/>
        <w:rPr>
          <w:rFonts w:ascii="Arial" w:hAnsi="Arial" w:cs="Arial"/>
          <w:sz w:val="24"/>
          <w:szCs w:val="24"/>
        </w:rPr>
      </w:pPr>
      <w:r w:rsidRPr="004428AD">
        <w:rPr>
          <w:rFonts w:ascii="Arial" w:hAnsi="Arial" w:cs="Arial"/>
          <w:sz w:val="24"/>
          <w:szCs w:val="24"/>
        </w:rPr>
        <w:t>M.E. Lopes Pires</w:t>
      </w:r>
      <w:r w:rsidR="00F17DA3" w:rsidRPr="004428AD">
        <w:rPr>
          <w:rFonts w:ascii="Arial" w:hAnsi="Arial" w:cs="Arial"/>
          <w:sz w:val="24"/>
          <w:szCs w:val="24"/>
          <w:vertAlign w:val="superscript"/>
        </w:rPr>
        <w:t>1</w:t>
      </w:r>
      <w:r w:rsidRPr="004428AD">
        <w:rPr>
          <w:rFonts w:ascii="Arial" w:hAnsi="Arial" w:cs="Arial"/>
          <w:sz w:val="24"/>
          <w:szCs w:val="24"/>
        </w:rPr>
        <w:t>, N. S. Ahmed</w:t>
      </w:r>
      <w:r w:rsidR="00F17DA3" w:rsidRPr="004428AD">
        <w:rPr>
          <w:rFonts w:ascii="Arial" w:hAnsi="Arial" w:cs="Arial"/>
          <w:sz w:val="24"/>
          <w:szCs w:val="24"/>
          <w:vertAlign w:val="superscript"/>
        </w:rPr>
        <w:t>1</w:t>
      </w:r>
      <w:r w:rsidRPr="004428AD">
        <w:rPr>
          <w:rFonts w:ascii="Arial" w:hAnsi="Arial" w:cs="Arial"/>
          <w:sz w:val="24"/>
          <w:szCs w:val="24"/>
        </w:rPr>
        <w:t xml:space="preserve">, </w:t>
      </w:r>
      <w:r w:rsidR="00962830" w:rsidRPr="004428AD">
        <w:rPr>
          <w:rFonts w:ascii="Arial" w:hAnsi="Arial" w:cs="Arial"/>
          <w:sz w:val="24"/>
          <w:szCs w:val="24"/>
        </w:rPr>
        <w:t>D. Vara</w:t>
      </w:r>
      <w:r w:rsidR="00F17DA3" w:rsidRPr="004428AD">
        <w:rPr>
          <w:rFonts w:ascii="Arial" w:hAnsi="Arial" w:cs="Arial"/>
          <w:sz w:val="24"/>
          <w:szCs w:val="24"/>
          <w:vertAlign w:val="superscript"/>
        </w:rPr>
        <w:t>2</w:t>
      </w:r>
      <w:r w:rsidR="00962830" w:rsidRPr="004428AD">
        <w:rPr>
          <w:rFonts w:ascii="Arial" w:hAnsi="Arial" w:cs="Arial"/>
          <w:sz w:val="24"/>
          <w:szCs w:val="24"/>
        </w:rPr>
        <w:t>, J. M. Gibbins</w:t>
      </w:r>
      <w:r w:rsidR="00F17DA3" w:rsidRPr="004428AD">
        <w:rPr>
          <w:rFonts w:ascii="Arial" w:hAnsi="Arial" w:cs="Arial"/>
          <w:sz w:val="24"/>
          <w:szCs w:val="24"/>
          <w:vertAlign w:val="superscript"/>
        </w:rPr>
        <w:t>3</w:t>
      </w:r>
      <w:r w:rsidR="00962830" w:rsidRPr="004428AD">
        <w:rPr>
          <w:rFonts w:ascii="Arial" w:hAnsi="Arial" w:cs="Arial"/>
          <w:sz w:val="24"/>
          <w:szCs w:val="24"/>
        </w:rPr>
        <w:t xml:space="preserve">, </w:t>
      </w:r>
      <w:r w:rsidR="00E31436" w:rsidRPr="004428AD">
        <w:rPr>
          <w:rFonts w:ascii="Arial" w:hAnsi="Arial" w:cs="Arial"/>
          <w:sz w:val="24"/>
          <w:szCs w:val="24"/>
        </w:rPr>
        <w:t>G.</w:t>
      </w:r>
      <w:r w:rsidRPr="004428AD">
        <w:rPr>
          <w:rFonts w:ascii="Arial" w:hAnsi="Arial" w:cs="Arial"/>
          <w:sz w:val="24"/>
          <w:szCs w:val="24"/>
        </w:rPr>
        <w:t xml:space="preserve"> </w:t>
      </w:r>
      <w:r w:rsidR="00250FC0" w:rsidRPr="004428AD">
        <w:rPr>
          <w:rFonts w:ascii="Arial" w:hAnsi="Arial" w:cs="Arial"/>
          <w:sz w:val="24"/>
          <w:szCs w:val="24"/>
        </w:rPr>
        <w:t>Pula</w:t>
      </w:r>
      <w:r w:rsidR="00250FC0" w:rsidRPr="004428AD">
        <w:rPr>
          <w:rFonts w:ascii="Arial" w:hAnsi="Arial" w:cs="Arial"/>
          <w:sz w:val="24"/>
          <w:szCs w:val="24"/>
          <w:vertAlign w:val="superscript"/>
        </w:rPr>
        <w:t>4</w:t>
      </w:r>
      <w:r w:rsidR="00250FC0" w:rsidRPr="004428AD">
        <w:rPr>
          <w:rFonts w:ascii="Arial" w:hAnsi="Arial" w:cs="Arial"/>
          <w:sz w:val="24"/>
          <w:szCs w:val="24"/>
        </w:rPr>
        <w:t xml:space="preserve"> </w:t>
      </w:r>
      <w:r w:rsidRPr="004428AD">
        <w:rPr>
          <w:rFonts w:ascii="Arial" w:hAnsi="Arial" w:cs="Arial"/>
          <w:sz w:val="24"/>
          <w:szCs w:val="24"/>
        </w:rPr>
        <w:t>and N. Pugh</w:t>
      </w:r>
      <w:r w:rsidR="00F17DA3" w:rsidRPr="004428AD">
        <w:rPr>
          <w:rFonts w:ascii="Arial" w:hAnsi="Arial" w:cs="Arial"/>
          <w:sz w:val="24"/>
          <w:szCs w:val="24"/>
          <w:vertAlign w:val="superscript"/>
        </w:rPr>
        <w:t>1</w:t>
      </w:r>
      <w:r w:rsidRPr="004428AD">
        <w:rPr>
          <w:rFonts w:ascii="Arial" w:hAnsi="Arial" w:cs="Arial"/>
          <w:sz w:val="24"/>
          <w:szCs w:val="24"/>
        </w:rPr>
        <w:t>.</w:t>
      </w:r>
    </w:p>
    <w:p w14:paraId="3505A03F" w14:textId="77777777" w:rsidR="004F2915" w:rsidRPr="004428AD" w:rsidRDefault="004F2915" w:rsidP="00B52C66">
      <w:pPr>
        <w:autoSpaceDE w:val="0"/>
        <w:autoSpaceDN w:val="0"/>
        <w:adjustRightInd w:val="0"/>
        <w:spacing w:after="0" w:line="480" w:lineRule="auto"/>
        <w:contextualSpacing/>
        <w:jc w:val="both"/>
        <w:rPr>
          <w:rFonts w:ascii="Arial" w:hAnsi="Arial" w:cs="Arial"/>
          <w:b/>
          <w:sz w:val="24"/>
          <w:szCs w:val="24"/>
          <w:shd w:val="clear" w:color="auto" w:fill="FFFFFF"/>
        </w:rPr>
      </w:pPr>
    </w:p>
    <w:p w14:paraId="33E168C7" w14:textId="77777777" w:rsidR="004F2915" w:rsidRPr="004428AD" w:rsidRDefault="00E31436" w:rsidP="00B52C66">
      <w:pPr>
        <w:autoSpaceDE w:val="0"/>
        <w:autoSpaceDN w:val="0"/>
        <w:adjustRightInd w:val="0"/>
        <w:spacing w:after="0" w:line="480" w:lineRule="auto"/>
        <w:contextualSpacing/>
        <w:jc w:val="both"/>
        <w:rPr>
          <w:rFonts w:ascii="Arial" w:hAnsi="Arial" w:cs="Arial"/>
          <w:sz w:val="24"/>
          <w:szCs w:val="24"/>
          <w:shd w:val="clear" w:color="auto" w:fill="FFFFFF"/>
        </w:rPr>
      </w:pPr>
      <w:r w:rsidRPr="004428AD">
        <w:rPr>
          <w:rFonts w:ascii="Arial" w:hAnsi="Arial" w:cs="Arial"/>
          <w:b/>
          <w:sz w:val="24"/>
          <w:szCs w:val="24"/>
          <w:shd w:val="clear" w:color="auto" w:fill="FFFFFF"/>
        </w:rPr>
        <w:t>Short running head:</w:t>
      </w:r>
      <w:r w:rsidRPr="004428AD">
        <w:rPr>
          <w:rFonts w:ascii="Arial" w:hAnsi="Arial" w:cs="Arial"/>
          <w:sz w:val="24"/>
          <w:szCs w:val="24"/>
          <w:shd w:val="clear" w:color="auto" w:fill="FFFFFF"/>
        </w:rPr>
        <w:t xml:space="preserve"> Zn</w:t>
      </w:r>
      <w:r w:rsidRPr="004428AD">
        <w:rPr>
          <w:rFonts w:ascii="Arial" w:hAnsi="Arial" w:cs="Arial"/>
          <w:sz w:val="24"/>
          <w:szCs w:val="24"/>
          <w:shd w:val="clear" w:color="auto" w:fill="FFFFFF"/>
          <w:vertAlign w:val="superscript"/>
        </w:rPr>
        <w:t>2+</w:t>
      </w:r>
      <w:r w:rsidRPr="004428AD">
        <w:rPr>
          <w:rFonts w:ascii="Arial" w:hAnsi="Arial" w:cs="Arial"/>
          <w:sz w:val="24"/>
          <w:szCs w:val="24"/>
          <w:shd w:val="clear" w:color="auto" w:fill="FFFFFF"/>
        </w:rPr>
        <w:t xml:space="preserve"> regulates platelet ROS production </w:t>
      </w:r>
    </w:p>
    <w:p w14:paraId="697D769A" w14:textId="77777777" w:rsidR="00E31436" w:rsidRPr="004428AD" w:rsidRDefault="00E31436" w:rsidP="00B52C66">
      <w:pPr>
        <w:autoSpaceDE w:val="0"/>
        <w:autoSpaceDN w:val="0"/>
        <w:adjustRightInd w:val="0"/>
        <w:spacing w:after="0" w:line="480" w:lineRule="auto"/>
        <w:contextualSpacing/>
        <w:jc w:val="both"/>
        <w:rPr>
          <w:rFonts w:ascii="Arial" w:hAnsi="Arial" w:cs="Arial"/>
          <w:sz w:val="24"/>
          <w:szCs w:val="24"/>
          <w:shd w:val="clear" w:color="auto" w:fill="FFFFFF"/>
        </w:rPr>
      </w:pPr>
    </w:p>
    <w:p w14:paraId="0D3BE9C2" w14:textId="77777777" w:rsidR="004F2915" w:rsidRPr="004428AD" w:rsidRDefault="004F2915" w:rsidP="00B52C66">
      <w:pPr>
        <w:autoSpaceDE w:val="0"/>
        <w:autoSpaceDN w:val="0"/>
        <w:adjustRightInd w:val="0"/>
        <w:spacing w:after="0" w:line="480" w:lineRule="auto"/>
        <w:contextualSpacing/>
        <w:jc w:val="both"/>
        <w:rPr>
          <w:rFonts w:ascii="Arial" w:hAnsi="Arial" w:cs="Arial"/>
          <w:sz w:val="24"/>
          <w:szCs w:val="24"/>
          <w:shd w:val="clear" w:color="auto" w:fill="FFFFFF"/>
        </w:rPr>
      </w:pPr>
      <w:proofErr w:type="spellStart"/>
      <w:r w:rsidRPr="004428AD">
        <w:rPr>
          <w:rFonts w:ascii="Arial" w:hAnsi="Arial" w:cs="Arial"/>
          <w:sz w:val="24"/>
          <w:szCs w:val="24"/>
          <w:shd w:val="clear" w:color="auto" w:fill="FFFFFF"/>
        </w:rPr>
        <w:t>Dr.</w:t>
      </w:r>
      <w:proofErr w:type="spellEnd"/>
      <w:r w:rsidRPr="004428AD">
        <w:rPr>
          <w:rFonts w:ascii="Arial" w:hAnsi="Arial" w:cs="Arial"/>
          <w:sz w:val="24"/>
          <w:szCs w:val="24"/>
          <w:shd w:val="clear" w:color="auto" w:fill="FFFFFF"/>
        </w:rPr>
        <w:t xml:space="preserve"> Maria E. Lopes Pires, PhD: Department of Biomedical and Forensic Sciences, Anglia Ruskin University, Cambridge, UK, CB1 1PT</w:t>
      </w:r>
    </w:p>
    <w:p w14:paraId="4E837BF6" w14:textId="77777777" w:rsidR="004F2915" w:rsidRPr="004428AD" w:rsidRDefault="004F2915" w:rsidP="00B52C66">
      <w:pPr>
        <w:spacing w:after="0" w:line="480" w:lineRule="auto"/>
        <w:rPr>
          <w:rFonts w:ascii="Arial" w:hAnsi="Arial" w:cs="Arial"/>
          <w:sz w:val="24"/>
          <w:szCs w:val="24"/>
        </w:rPr>
      </w:pPr>
    </w:p>
    <w:p w14:paraId="253766F5" w14:textId="77777777" w:rsidR="004F2915" w:rsidRPr="004428AD" w:rsidRDefault="004F2915" w:rsidP="00B52C66">
      <w:pPr>
        <w:autoSpaceDE w:val="0"/>
        <w:autoSpaceDN w:val="0"/>
        <w:adjustRightInd w:val="0"/>
        <w:spacing w:after="0" w:line="480" w:lineRule="auto"/>
        <w:contextualSpacing/>
        <w:jc w:val="both"/>
        <w:rPr>
          <w:rFonts w:ascii="Arial" w:hAnsi="Arial" w:cs="Arial"/>
          <w:sz w:val="24"/>
          <w:szCs w:val="24"/>
          <w:shd w:val="clear" w:color="auto" w:fill="FFFFFF"/>
        </w:rPr>
      </w:pPr>
      <w:proofErr w:type="spellStart"/>
      <w:r w:rsidRPr="004428AD">
        <w:rPr>
          <w:rFonts w:ascii="Arial" w:hAnsi="Arial" w:cs="Arial"/>
          <w:sz w:val="24"/>
          <w:szCs w:val="24"/>
          <w:shd w:val="clear" w:color="auto" w:fill="FFFFFF"/>
        </w:rPr>
        <w:t>Dr.</w:t>
      </w:r>
      <w:proofErr w:type="spellEnd"/>
      <w:r w:rsidRPr="004428AD">
        <w:rPr>
          <w:rFonts w:ascii="Arial" w:hAnsi="Arial" w:cs="Arial"/>
          <w:sz w:val="24"/>
          <w:szCs w:val="24"/>
          <w:shd w:val="clear" w:color="auto" w:fill="FFFFFF"/>
        </w:rPr>
        <w:t xml:space="preserve"> Niaz S. Ahmed, PhD: Department of Biomedical and Forensic Sciences, Anglia Ruskin University, Cambridge, UK, CB1 1PT</w:t>
      </w:r>
    </w:p>
    <w:p w14:paraId="59758FA2" w14:textId="77777777" w:rsidR="00F17DA3" w:rsidRPr="004428AD" w:rsidRDefault="00F17DA3" w:rsidP="00B52C66">
      <w:pPr>
        <w:autoSpaceDE w:val="0"/>
        <w:autoSpaceDN w:val="0"/>
        <w:adjustRightInd w:val="0"/>
        <w:spacing w:after="0" w:line="480" w:lineRule="auto"/>
        <w:contextualSpacing/>
        <w:jc w:val="both"/>
        <w:rPr>
          <w:rFonts w:ascii="Arial" w:hAnsi="Arial" w:cs="Arial"/>
          <w:sz w:val="24"/>
          <w:szCs w:val="24"/>
          <w:shd w:val="clear" w:color="auto" w:fill="FFFFFF"/>
        </w:rPr>
      </w:pPr>
    </w:p>
    <w:p w14:paraId="0E141066" w14:textId="77777777" w:rsidR="001F577F" w:rsidRPr="004428AD" w:rsidRDefault="001F577F" w:rsidP="00B52C66">
      <w:pPr>
        <w:autoSpaceDE w:val="0"/>
        <w:autoSpaceDN w:val="0"/>
        <w:adjustRightInd w:val="0"/>
        <w:spacing w:after="0" w:line="480" w:lineRule="auto"/>
        <w:contextualSpacing/>
        <w:jc w:val="both"/>
        <w:rPr>
          <w:rFonts w:ascii="Arial" w:hAnsi="Arial" w:cs="Arial"/>
          <w:sz w:val="24"/>
          <w:szCs w:val="24"/>
        </w:rPr>
      </w:pPr>
      <w:r w:rsidRPr="004428AD">
        <w:rPr>
          <w:rFonts w:ascii="Arial" w:hAnsi="Arial" w:cs="Arial"/>
          <w:sz w:val="24"/>
          <w:szCs w:val="24"/>
          <w:shd w:val="clear" w:color="auto" w:fill="FFFFFF"/>
        </w:rPr>
        <w:t xml:space="preserve">Dr Dina Vara, PhD: </w:t>
      </w:r>
      <w:r w:rsidRPr="004428AD">
        <w:rPr>
          <w:rFonts w:ascii="Arial" w:hAnsi="Arial" w:cs="Arial"/>
          <w:sz w:val="24"/>
          <w:szCs w:val="24"/>
        </w:rPr>
        <w:t>College of Medicine and Health, University of Exeter, Exeter, UK.</w:t>
      </w:r>
    </w:p>
    <w:p w14:paraId="32C5C4AA" w14:textId="77777777" w:rsidR="00D05D6F" w:rsidRPr="004428AD" w:rsidRDefault="00D05D6F" w:rsidP="00B52C66">
      <w:pPr>
        <w:autoSpaceDE w:val="0"/>
        <w:autoSpaceDN w:val="0"/>
        <w:adjustRightInd w:val="0"/>
        <w:spacing w:after="0" w:line="480" w:lineRule="auto"/>
        <w:contextualSpacing/>
        <w:jc w:val="both"/>
        <w:rPr>
          <w:rFonts w:ascii="Arial" w:hAnsi="Arial" w:cs="Arial"/>
          <w:sz w:val="24"/>
          <w:szCs w:val="24"/>
        </w:rPr>
      </w:pPr>
    </w:p>
    <w:p w14:paraId="68167CA8" w14:textId="77777777" w:rsidR="001F577F" w:rsidRPr="004428AD" w:rsidRDefault="001F577F" w:rsidP="00B52C66">
      <w:pPr>
        <w:autoSpaceDE w:val="0"/>
        <w:autoSpaceDN w:val="0"/>
        <w:adjustRightInd w:val="0"/>
        <w:spacing w:after="0" w:line="480" w:lineRule="auto"/>
        <w:contextualSpacing/>
        <w:jc w:val="both"/>
        <w:rPr>
          <w:rFonts w:ascii="Arial" w:hAnsi="Arial" w:cs="Arial"/>
          <w:sz w:val="24"/>
          <w:szCs w:val="24"/>
          <w:shd w:val="clear" w:color="auto" w:fill="FFFFFF"/>
        </w:rPr>
      </w:pPr>
      <w:r w:rsidRPr="004428AD">
        <w:rPr>
          <w:rFonts w:ascii="Arial" w:hAnsi="Arial" w:cs="Arial"/>
          <w:sz w:val="24"/>
          <w:szCs w:val="24"/>
        </w:rPr>
        <w:t xml:space="preserve">Dr Jonathan M. Gibbins, PhD: </w:t>
      </w:r>
      <w:bookmarkStart w:id="0" w:name="ICMR_homepage"/>
      <w:r w:rsidRPr="004428AD">
        <w:rPr>
          <w:rFonts w:ascii="Arial" w:hAnsi="Arial" w:cs="Arial"/>
          <w:sz w:val="24"/>
          <w:szCs w:val="24"/>
        </w:rPr>
        <w:fldChar w:fldCharType="begin"/>
      </w:r>
      <w:r w:rsidRPr="004428AD">
        <w:rPr>
          <w:rFonts w:ascii="Arial" w:hAnsi="Arial" w:cs="Arial"/>
          <w:sz w:val="24"/>
          <w:szCs w:val="24"/>
        </w:rPr>
        <w:instrText xml:space="preserve"> HYPERLINK "https://www.reading.ac.uk/icmr/icmr-home.aspx" </w:instrText>
      </w:r>
      <w:r w:rsidRPr="004428AD">
        <w:rPr>
          <w:rFonts w:ascii="Arial" w:hAnsi="Arial" w:cs="Arial"/>
          <w:sz w:val="24"/>
          <w:szCs w:val="24"/>
        </w:rPr>
        <w:fldChar w:fldCharType="separate"/>
      </w:r>
      <w:r w:rsidRPr="004428AD">
        <w:rPr>
          <w:rStyle w:val="Hyperlink"/>
          <w:rFonts w:ascii="Arial" w:hAnsi="Arial" w:cs="Arial"/>
          <w:color w:val="auto"/>
          <w:sz w:val="24"/>
          <w:szCs w:val="24"/>
          <w:u w:val="none"/>
          <w:bdr w:val="none" w:sz="0" w:space="0" w:color="auto" w:frame="1"/>
          <w:shd w:val="clear" w:color="auto" w:fill="FFFFFF"/>
        </w:rPr>
        <w:t>Institute for Cardiovascular &amp; Metabolic Research</w:t>
      </w:r>
      <w:r w:rsidRPr="004428AD">
        <w:rPr>
          <w:rFonts w:ascii="Arial" w:hAnsi="Arial" w:cs="Arial"/>
          <w:sz w:val="24"/>
          <w:szCs w:val="24"/>
        </w:rPr>
        <w:fldChar w:fldCharType="end"/>
      </w:r>
      <w:bookmarkEnd w:id="0"/>
      <w:r w:rsidRPr="004428AD">
        <w:rPr>
          <w:rFonts w:ascii="Arial" w:hAnsi="Arial" w:cs="Arial"/>
          <w:sz w:val="24"/>
          <w:szCs w:val="24"/>
        </w:rPr>
        <w:t xml:space="preserve">, University of Reading, Reading, UK. </w:t>
      </w:r>
    </w:p>
    <w:p w14:paraId="41B91D23" w14:textId="77777777" w:rsidR="004F2915" w:rsidRPr="004428AD" w:rsidRDefault="004F2915" w:rsidP="00B52C66">
      <w:pPr>
        <w:spacing w:after="0" w:line="480" w:lineRule="auto"/>
        <w:rPr>
          <w:rFonts w:ascii="Arial" w:hAnsi="Arial" w:cs="Arial"/>
          <w:sz w:val="24"/>
          <w:szCs w:val="24"/>
        </w:rPr>
      </w:pPr>
    </w:p>
    <w:p w14:paraId="759F94F7" w14:textId="7F75A051" w:rsidR="004F2915" w:rsidRPr="004428AD" w:rsidRDefault="004F2915" w:rsidP="00B52C66">
      <w:pPr>
        <w:spacing w:after="0" w:line="480" w:lineRule="auto"/>
        <w:rPr>
          <w:rFonts w:ascii="Arial" w:hAnsi="Arial" w:cs="Arial"/>
          <w:sz w:val="24"/>
          <w:szCs w:val="24"/>
        </w:rPr>
      </w:pPr>
      <w:proofErr w:type="spellStart"/>
      <w:r w:rsidRPr="004428AD">
        <w:rPr>
          <w:rFonts w:ascii="Arial" w:hAnsi="Arial" w:cs="Arial"/>
          <w:sz w:val="24"/>
          <w:szCs w:val="24"/>
        </w:rPr>
        <w:t>Dr.</w:t>
      </w:r>
      <w:proofErr w:type="spellEnd"/>
      <w:r w:rsidRPr="004428AD">
        <w:rPr>
          <w:rFonts w:ascii="Arial" w:hAnsi="Arial" w:cs="Arial"/>
          <w:sz w:val="24"/>
          <w:szCs w:val="24"/>
        </w:rPr>
        <w:t xml:space="preserve"> Giordano Pula, PhD</w:t>
      </w:r>
      <w:r w:rsidRPr="004428AD">
        <w:rPr>
          <w:rFonts w:ascii="Arial" w:hAnsi="Arial" w:cs="Arial"/>
          <w:b/>
          <w:sz w:val="24"/>
          <w:szCs w:val="24"/>
        </w:rPr>
        <w:t xml:space="preserve">: </w:t>
      </w:r>
      <w:r w:rsidR="00D4235F" w:rsidRPr="004428AD">
        <w:rPr>
          <w:rFonts w:ascii="Arial" w:hAnsi="Arial" w:cs="Arial"/>
          <w:b/>
          <w:sz w:val="24"/>
          <w:szCs w:val="24"/>
        </w:rPr>
        <w:t xml:space="preserve">University Medical </w:t>
      </w:r>
      <w:proofErr w:type="spellStart"/>
      <w:r w:rsidR="00D4235F" w:rsidRPr="004428AD">
        <w:rPr>
          <w:rFonts w:ascii="Arial" w:hAnsi="Arial" w:cs="Arial"/>
          <w:b/>
          <w:sz w:val="24"/>
          <w:szCs w:val="24"/>
        </w:rPr>
        <w:t>Center</w:t>
      </w:r>
      <w:proofErr w:type="spellEnd"/>
      <w:r w:rsidR="00D4235F" w:rsidRPr="004428AD">
        <w:rPr>
          <w:rFonts w:ascii="Arial" w:hAnsi="Arial" w:cs="Arial"/>
          <w:b/>
          <w:sz w:val="24"/>
          <w:szCs w:val="24"/>
        </w:rPr>
        <w:t xml:space="preserve"> Eppendorf Hamburg Institute for Clinical Chemistry and Laboratory Medicine, Hamburg, Germany</w:t>
      </w:r>
    </w:p>
    <w:p w14:paraId="0622ABFD" w14:textId="77777777" w:rsidR="004F2915" w:rsidRPr="004428AD" w:rsidRDefault="004F2915" w:rsidP="00B52C66">
      <w:pPr>
        <w:spacing w:after="0" w:line="480" w:lineRule="auto"/>
        <w:rPr>
          <w:rFonts w:ascii="Arial" w:hAnsi="Arial" w:cs="Arial"/>
          <w:sz w:val="24"/>
          <w:szCs w:val="24"/>
        </w:rPr>
      </w:pPr>
    </w:p>
    <w:p w14:paraId="7B2CBDE2" w14:textId="77777777" w:rsidR="004F2915" w:rsidRPr="004428AD" w:rsidRDefault="004F2915" w:rsidP="00B52C66">
      <w:pPr>
        <w:spacing w:after="0" w:line="480" w:lineRule="auto"/>
        <w:rPr>
          <w:rFonts w:ascii="Arial" w:hAnsi="Arial" w:cs="Arial"/>
          <w:sz w:val="24"/>
          <w:szCs w:val="24"/>
        </w:rPr>
      </w:pPr>
      <w:proofErr w:type="spellStart"/>
      <w:r w:rsidRPr="004428AD">
        <w:rPr>
          <w:rFonts w:ascii="Arial" w:hAnsi="Arial" w:cs="Arial"/>
          <w:sz w:val="24"/>
          <w:szCs w:val="24"/>
        </w:rPr>
        <w:t>Dr.</w:t>
      </w:r>
      <w:proofErr w:type="spellEnd"/>
      <w:r w:rsidRPr="004428AD">
        <w:rPr>
          <w:rFonts w:ascii="Arial" w:hAnsi="Arial" w:cs="Arial"/>
          <w:sz w:val="24"/>
          <w:szCs w:val="24"/>
        </w:rPr>
        <w:t xml:space="preserve"> Nicholas Pugh, PhD (Corresponding author)</w:t>
      </w:r>
    </w:p>
    <w:p w14:paraId="7E7D710C" w14:textId="605B1AF1" w:rsidR="004F2915" w:rsidRPr="004428AD" w:rsidRDefault="00D4235F" w:rsidP="00B52C66">
      <w:pPr>
        <w:spacing w:after="0" w:line="480" w:lineRule="auto"/>
        <w:rPr>
          <w:rFonts w:ascii="Arial" w:hAnsi="Arial" w:cs="Arial"/>
          <w:b/>
          <w:sz w:val="24"/>
          <w:szCs w:val="24"/>
        </w:rPr>
      </w:pPr>
      <w:r w:rsidRPr="004428AD">
        <w:rPr>
          <w:rFonts w:ascii="Arial" w:hAnsi="Arial" w:cs="Arial"/>
          <w:b/>
          <w:sz w:val="24"/>
          <w:szCs w:val="24"/>
        </w:rPr>
        <w:t>School of Life</w:t>
      </w:r>
      <w:r w:rsidR="004F2915" w:rsidRPr="004428AD">
        <w:rPr>
          <w:rFonts w:ascii="Arial" w:hAnsi="Arial" w:cs="Arial"/>
          <w:b/>
          <w:sz w:val="24"/>
          <w:szCs w:val="24"/>
        </w:rPr>
        <w:t xml:space="preserve"> Sciences, </w:t>
      </w:r>
    </w:p>
    <w:p w14:paraId="2D66D392" w14:textId="77777777" w:rsidR="004F2915" w:rsidRPr="004428AD" w:rsidRDefault="004F2915" w:rsidP="00B52C66">
      <w:pPr>
        <w:spacing w:after="0" w:line="480" w:lineRule="auto"/>
        <w:rPr>
          <w:rFonts w:ascii="Arial" w:hAnsi="Arial" w:cs="Arial"/>
          <w:sz w:val="24"/>
          <w:szCs w:val="24"/>
        </w:rPr>
      </w:pPr>
      <w:r w:rsidRPr="004428AD">
        <w:rPr>
          <w:rFonts w:ascii="Arial" w:hAnsi="Arial" w:cs="Arial"/>
          <w:sz w:val="24"/>
          <w:szCs w:val="24"/>
        </w:rPr>
        <w:t>Anglia Ruskin University,</w:t>
      </w:r>
    </w:p>
    <w:p w14:paraId="5CCF4567" w14:textId="77777777" w:rsidR="004F2915" w:rsidRPr="004428AD" w:rsidRDefault="004F2915" w:rsidP="00B52C66">
      <w:pPr>
        <w:spacing w:after="0" w:line="480" w:lineRule="auto"/>
        <w:rPr>
          <w:rFonts w:ascii="Arial" w:hAnsi="Arial" w:cs="Arial"/>
          <w:sz w:val="24"/>
          <w:szCs w:val="24"/>
        </w:rPr>
      </w:pPr>
      <w:r w:rsidRPr="004428AD">
        <w:rPr>
          <w:rFonts w:ascii="Arial" w:hAnsi="Arial" w:cs="Arial"/>
          <w:sz w:val="24"/>
          <w:szCs w:val="24"/>
        </w:rPr>
        <w:lastRenderedPageBreak/>
        <w:t>East Road,</w:t>
      </w:r>
    </w:p>
    <w:p w14:paraId="16A6778F" w14:textId="77777777" w:rsidR="004F2915" w:rsidRPr="004428AD" w:rsidRDefault="004F2915" w:rsidP="00B52C66">
      <w:pPr>
        <w:spacing w:after="0" w:line="480" w:lineRule="auto"/>
        <w:rPr>
          <w:rFonts w:ascii="Arial" w:hAnsi="Arial" w:cs="Arial"/>
          <w:sz w:val="24"/>
          <w:szCs w:val="24"/>
        </w:rPr>
      </w:pPr>
      <w:r w:rsidRPr="004428AD">
        <w:rPr>
          <w:rFonts w:ascii="Arial" w:hAnsi="Arial" w:cs="Arial"/>
          <w:sz w:val="24"/>
          <w:szCs w:val="24"/>
        </w:rPr>
        <w:t>Cambridge, CB1 1PT.</w:t>
      </w:r>
    </w:p>
    <w:p w14:paraId="0B455516" w14:textId="77777777" w:rsidR="004F2915" w:rsidRPr="004428AD" w:rsidRDefault="004F2915" w:rsidP="00B52C66">
      <w:pPr>
        <w:spacing w:after="0" w:line="480" w:lineRule="auto"/>
        <w:rPr>
          <w:rFonts w:ascii="Arial" w:hAnsi="Arial" w:cs="Arial"/>
          <w:sz w:val="24"/>
          <w:szCs w:val="24"/>
        </w:rPr>
      </w:pPr>
      <w:r w:rsidRPr="004428AD">
        <w:rPr>
          <w:rFonts w:ascii="Arial" w:hAnsi="Arial" w:cs="Arial"/>
          <w:sz w:val="24"/>
          <w:szCs w:val="24"/>
        </w:rPr>
        <w:t xml:space="preserve">E: </w:t>
      </w:r>
      <w:hyperlink r:id="rId11" w:history="1">
        <w:r w:rsidRPr="004428AD">
          <w:rPr>
            <w:rStyle w:val="Hyperlink"/>
            <w:rFonts w:ascii="Arial" w:hAnsi="Arial" w:cs="Arial"/>
            <w:color w:val="auto"/>
            <w:sz w:val="24"/>
            <w:szCs w:val="24"/>
          </w:rPr>
          <w:t>Nicholas.Pugh@anglia.ac.uk</w:t>
        </w:r>
      </w:hyperlink>
    </w:p>
    <w:p w14:paraId="7DDDDFF1" w14:textId="77777777" w:rsidR="004F2915" w:rsidRPr="004428AD" w:rsidRDefault="004F2915" w:rsidP="00B52C66">
      <w:pPr>
        <w:spacing w:after="0" w:line="480" w:lineRule="auto"/>
        <w:rPr>
          <w:rFonts w:ascii="Arial" w:hAnsi="Arial" w:cs="Arial"/>
          <w:sz w:val="24"/>
          <w:szCs w:val="24"/>
        </w:rPr>
      </w:pPr>
      <w:proofErr w:type="spellStart"/>
      <w:r w:rsidRPr="004428AD">
        <w:rPr>
          <w:rFonts w:ascii="Arial" w:hAnsi="Arial" w:cs="Arial"/>
          <w:sz w:val="24"/>
          <w:szCs w:val="24"/>
        </w:rPr>
        <w:t>Orcid</w:t>
      </w:r>
      <w:proofErr w:type="spellEnd"/>
      <w:r w:rsidRPr="004428AD">
        <w:rPr>
          <w:rFonts w:ascii="Arial" w:hAnsi="Arial" w:cs="Arial"/>
          <w:sz w:val="24"/>
          <w:szCs w:val="24"/>
        </w:rPr>
        <w:t>: 0000-0002-6916-4199</w:t>
      </w:r>
    </w:p>
    <w:p w14:paraId="43E50E2C" w14:textId="77777777" w:rsidR="004F2915" w:rsidRPr="004428AD" w:rsidRDefault="004F2915" w:rsidP="00B52C66">
      <w:pPr>
        <w:spacing w:after="0" w:line="480" w:lineRule="auto"/>
        <w:rPr>
          <w:rFonts w:ascii="Arial" w:hAnsi="Arial" w:cs="Arial"/>
          <w:sz w:val="24"/>
          <w:szCs w:val="24"/>
        </w:rPr>
      </w:pPr>
      <w:r w:rsidRPr="004428AD">
        <w:rPr>
          <w:rFonts w:ascii="Arial" w:hAnsi="Arial" w:cs="Arial"/>
          <w:sz w:val="24"/>
          <w:szCs w:val="24"/>
        </w:rPr>
        <w:t>Tel: +44 845 196 2661</w:t>
      </w:r>
    </w:p>
    <w:p w14:paraId="455D7DEF" w14:textId="77777777" w:rsidR="00E31436" w:rsidRPr="004428AD" w:rsidRDefault="00E31436" w:rsidP="00B52C66">
      <w:pPr>
        <w:spacing w:after="0" w:line="480" w:lineRule="auto"/>
        <w:rPr>
          <w:rFonts w:ascii="Arial" w:hAnsi="Arial" w:cs="Arial"/>
          <w:sz w:val="24"/>
          <w:szCs w:val="24"/>
        </w:rPr>
      </w:pPr>
    </w:p>
    <w:p w14:paraId="2EB50C66" w14:textId="77777777" w:rsidR="00E31436" w:rsidRPr="004428AD" w:rsidRDefault="00E31436" w:rsidP="00B52C66">
      <w:pPr>
        <w:spacing w:after="0" w:line="480" w:lineRule="auto"/>
        <w:rPr>
          <w:rFonts w:ascii="Arial" w:hAnsi="Arial" w:cs="Arial"/>
          <w:sz w:val="24"/>
          <w:szCs w:val="24"/>
        </w:rPr>
      </w:pPr>
    </w:p>
    <w:p w14:paraId="72A95EF9" w14:textId="77777777" w:rsidR="00E31436" w:rsidRPr="004428AD" w:rsidRDefault="00E31436" w:rsidP="00B52C66">
      <w:pPr>
        <w:pStyle w:val="ListParagraph"/>
        <w:numPr>
          <w:ilvl w:val="0"/>
          <w:numId w:val="10"/>
        </w:numPr>
        <w:spacing w:after="0" w:line="480" w:lineRule="auto"/>
        <w:ind w:left="360"/>
        <w:rPr>
          <w:rFonts w:ascii="Arial" w:hAnsi="Arial" w:cs="Arial"/>
          <w:b/>
          <w:sz w:val="24"/>
          <w:szCs w:val="24"/>
        </w:rPr>
      </w:pPr>
      <w:r w:rsidRPr="004428AD">
        <w:rPr>
          <w:rFonts w:ascii="Arial" w:hAnsi="Arial" w:cs="Arial"/>
          <w:b/>
          <w:sz w:val="24"/>
          <w:szCs w:val="24"/>
        </w:rPr>
        <w:t>What is known on this topic</w:t>
      </w:r>
    </w:p>
    <w:p w14:paraId="66AD5FF4" w14:textId="77777777" w:rsidR="00E31436" w:rsidRPr="004428AD" w:rsidRDefault="00E31436" w:rsidP="00B52C66">
      <w:pPr>
        <w:pStyle w:val="ListParagraph"/>
        <w:numPr>
          <w:ilvl w:val="0"/>
          <w:numId w:val="11"/>
        </w:numPr>
        <w:spacing w:after="0" w:line="480" w:lineRule="auto"/>
        <w:rPr>
          <w:rFonts w:ascii="Arial" w:hAnsi="Arial" w:cs="Arial"/>
          <w:b/>
          <w:sz w:val="24"/>
          <w:szCs w:val="24"/>
        </w:rPr>
      </w:pPr>
      <w:r w:rsidRPr="004428AD">
        <w:rPr>
          <w:rFonts w:ascii="Arial" w:hAnsi="Arial" w:cs="Arial"/>
          <w:sz w:val="24"/>
          <w:szCs w:val="24"/>
        </w:rPr>
        <w:t>Platelets produce ROS in response to activation during thrombosis</w:t>
      </w:r>
    </w:p>
    <w:p w14:paraId="24470A41" w14:textId="77777777" w:rsidR="00E31436" w:rsidRPr="004428AD" w:rsidRDefault="00E31436" w:rsidP="00B52C66">
      <w:pPr>
        <w:pStyle w:val="ListParagraph"/>
        <w:numPr>
          <w:ilvl w:val="0"/>
          <w:numId w:val="11"/>
        </w:numPr>
        <w:spacing w:after="0" w:line="480" w:lineRule="auto"/>
        <w:rPr>
          <w:rFonts w:ascii="Arial" w:hAnsi="Arial" w:cs="Arial"/>
          <w:b/>
          <w:sz w:val="24"/>
          <w:szCs w:val="24"/>
        </w:rPr>
      </w:pPr>
      <w:r w:rsidRPr="004428AD">
        <w:rPr>
          <w:rFonts w:ascii="Arial" w:hAnsi="Arial" w:cs="Arial"/>
          <w:sz w:val="24"/>
          <w:szCs w:val="24"/>
        </w:rPr>
        <w:t>Exogenous Zinc acts as platelet agonist</w:t>
      </w:r>
    </w:p>
    <w:p w14:paraId="546127B2" w14:textId="77777777" w:rsidR="00E31436" w:rsidRPr="004428AD" w:rsidRDefault="00E31436" w:rsidP="00B52C66">
      <w:pPr>
        <w:pStyle w:val="ListParagraph"/>
        <w:numPr>
          <w:ilvl w:val="0"/>
          <w:numId w:val="11"/>
        </w:numPr>
        <w:spacing w:after="0" w:line="480" w:lineRule="auto"/>
        <w:rPr>
          <w:rFonts w:ascii="Arial" w:hAnsi="Arial" w:cs="Arial"/>
          <w:b/>
          <w:sz w:val="24"/>
          <w:szCs w:val="24"/>
        </w:rPr>
      </w:pPr>
      <w:r w:rsidRPr="004428AD">
        <w:rPr>
          <w:rFonts w:ascii="Arial" w:hAnsi="Arial" w:cs="Arial"/>
          <w:sz w:val="24"/>
          <w:szCs w:val="24"/>
        </w:rPr>
        <w:t>Zinc is an intracellular secondary messenger in platelets</w:t>
      </w:r>
    </w:p>
    <w:p w14:paraId="2E3CA777" w14:textId="77777777" w:rsidR="00E31436" w:rsidRPr="004428AD" w:rsidRDefault="00E31436" w:rsidP="00B52C66">
      <w:pPr>
        <w:pStyle w:val="ListParagraph"/>
        <w:numPr>
          <w:ilvl w:val="0"/>
          <w:numId w:val="11"/>
        </w:numPr>
        <w:spacing w:after="0" w:line="480" w:lineRule="auto"/>
        <w:rPr>
          <w:rFonts w:ascii="Arial" w:hAnsi="Arial" w:cs="Arial"/>
          <w:b/>
          <w:sz w:val="24"/>
          <w:szCs w:val="24"/>
        </w:rPr>
      </w:pPr>
      <w:r w:rsidRPr="004428AD">
        <w:rPr>
          <w:rFonts w:ascii="Arial" w:hAnsi="Arial" w:cs="Arial"/>
          <w:sz w:val="24"/>
          <w:szCs w:val="24"/>
        </w:rPr>
        <w:t>ROS production is regulated by NADPH oxidases, and involves signalling via MAPK family members</w:t>
      </w:r>
    </w:p>
    <w:p w14:paraId="67F144DD" w14:textId="77777777" w:rsidR="00E31436" w:rsidRPr="004428AD" w:rsidRDefault="00E31436" w:rsidP="00B52C66">
      <w:pPr>
        <w:pStyle w:val="ListParagraph"/>
        <w:spacing w:after="0" w:line="480" w:lineRule="auto"/>
        <w:rPr>
          <w:rFonts w:ascii="Arial" w:hAnsi="Arial" w:cs="Arial"/>
          <w:b/>
          <w:sz w:val="24"/>
          <w:szCs w:val="24"/>
        </w:rPr>
      </w:pPr>
    </w:p>
    <w:p w14:paraId="2DEBBAD0" w14:textId="77777777" w:rsidR="00E31436" w:rsidRPr="004428AD" w:rsidRDefault="00E31436" w:rsidP="00B52C66">
      <w:pPr>
        <w:pStyle w:val="ListParagraph"/>
        <w:numPr>
          <w:ilvl w:val="0"/>
          <w:numId w:val="10"/>
        </w:numPr>
        <w:spacing w:after="0" w:line="480" w:lineRule="auto"/>
        <w:ind w:left="360"/>
        <w:rPr>
          <w:rFonts w:ascii="Arial" w:hAnsi="Arial" w:cs="Arial"/>
          <w:b/>
          <w:sz w:val="24"/>
          <w:szCs w:val="24"/>
        </w:rPr>
      </w:pPr>
      <w:r w:rsidRPr="004428AD">
        <w:rPr>
          <w:rFonts w:ascii="Arial" w:hAnsi="Arial" w:cs="Arial"/>
          <w:b/>
          <w:sz w:val="24"/>
          <w:szCs w:val="24"/>
        </w:rPr>
        <w:t>What this paper adds</w:t>
      </w:r>
    </w:p>
    <w:p w14:paraId="476A7FF3" w14:textId="77777777" w:rsidR="00E31436" w:rsidRPr="004428AD" w:rsidRDefault="00E31436" w:rsidP="00B52C66">
      <w:pPr>
        <w:pStyle w:val="ListParagraph"/>
        <w:numPr>
          <w:ilvl w:val="0"/>
          <w:numId w:val="8"/>
        </w:numPr>
        <w:spacing w:after="0" w:line="480" w:lineRule="auto"/>
        <w:rPr>
          <w:rFonts w:ascii="Arial" w:hAnsi="Arial" w:cs="Arial"/>
          <w:sz w:val="24"/>
          <w:szCs w:val="24"/>
        </w:rPr>
      </w:pPr>
      <w:r w:rsidRPr="004428AD">
        <w:rPr>
          <w:rFonts w:ascii="Arial" w:hAnsi="Arial" w:cs="Arial"/>
          <w:sz w:val="24"/>
          <w:szCs w:val="24"/>
        </w:rPr>
        <w:t>Fluctuations of intracellular Zn</w:t>
      </w:r>
      <w:r w:rsidRPr="004428AD">
        <w:rPr>
          <w:rFonts w:ascii="Arial" w:hAnsi="Arial" w:cs="Arial"/>
          <w:sz w:val="24"/>
          <w:szCs w:val="24"/>
          <w:vertAlign w:val="superscript"/>
        </w:rPr>
        <w:t>2+</w:t>
      </w:r>
      <w:r w:rsidRPr="004428AD">
        <w:rPr>
          <w:rFonts w:ascii="Arial" w:hAnsi="Arial" w:cs="Arial"/>
          <w:sz w:val="24"/>
          <w:szCs w:val="24"/>
        </w:rPr>
        <w:t xml:space="preserve"> in platelets regulates ROS production</w:t>
      </w:r>
    </w:p>
    <w:p w14:paraId="5BBB6491" w14:textId="77777777" w:rsidR="00E31436" w:rsidRPr="004428AD" w:rsidRDefault="00E31436" w:rsidP="00B52C66">
      <w:pPr>
        <w:pStyle w:val="ListParagraph"/>
        <w:numPr>
          <w:ilvl w:val="0"/>
          <w:numId w:val="8"/>
        </w:numPr>
        <w:spacing w:after="0" w:line="480" w:lineRule="auto"/>
        <w:rPr>
          <w:rFonts w:ascii="Arial" w:hAnsi="Arial" w:cs="Arial"/>
          <w:sz w:val="24"/>
          <w:szCs w:val="24"/>
        </w:rPr>
      </w:pPr>
      <w:r w:rsidRPr="004428AD">
        <w:rPr>
          <w:rFonts w:ascii="Arial" w:hAnsi="Arial" w:cs="Arial"/>
          <w:sz w:val="24"/>
          <w:szCs w:val="24"/>
        </w:rPr>
        <w:t>Zn</w:t>
      </w:r>
      <w:r w:rsidRPr="004428AD">
        <w:rPr>
          <w:rFonts w:ascii="Arial" w:hAnsi="Arial" w:cs="Arial"/>
          <w:sz w:val="24"/>
          <w:szCs w:val="24"/>
          <w:vertAlign w:val="superscript"/>
        </w:rPr>
        <w:t>2+</w:t>
      </w:r>
      <w:r w:rsidRPr="004428AD">
        <w:rPr>
          <w:rFonts w:ascii="Arial" w:hAnsi="Arial" w:cs="Arial"/>
          <w:sz w:val="24"/>
          <w:szCs w:val="24"/>
        </w:rPr>
        <w:t>-dependent ROS production is dependent on</w:t>
      </w:r>
      <w:r w:rsidR="009564FC" w:rsidRPr="004428AD">
        <w:rPr>
          <w:rFonts w:ascii="Arial" w:hAnsi="Arial" w:cs="Arial"/>
          <w:sz w:val="24"/>
          <w:szCs w:val="24"/>
        </w:rPr>
        <w:t xml:space="preserve"> </w:t>
      </w:r>
      <w:r w:rsidR="008D5A26" w:rsidRPr="004428AD">
        <w:rPr>
          <w:rFonts w:ascii="Arial" w:hAnsi="Arial" w:cs="Arial"/>
          <w:sz w:val="24"/>
          <w:szCs w:val="24"/>
        </w:rPr>
        <w:t>NADPH oxidase and mitochondria activit</w:t>
      </w:r>
      <w:r w:rsidR="007C01F4" w:rsidRPr="004428AD">
        <w:rPr>
          <w:rFonts w:ascii="Arial" w:hAnsi="Arial" w:cs="Arial"/>
          <w:sz w:val="24"/>
          <w:szCs w:val="24"/>
        </w:rPr>
        <w:t xml:space="preserve">y, and is regulated by </w:t>
      </w:r>
      <w:r w:rsidR="008D5A26" w:rsidRPr="004428AD">
        <w:rPr>
          <w:rFonts w:ascii="Arial" w:hAnsi="Arial" w:cs="Arial"/>
          <w:sz w:val="24"/>
          <w:szCs w:val="24"/>
        </w:rPr>
        <w:t xml:space="preserve">Erk1/2 and JNK </w:t>
      </w:r>
    </w:p>
    <w:p w14:paraId="3F0DFFF8" w14:textId="77777777" w:rsidR="00E31436" w:rsidRPr="004428AD" w:rsidRDefault="00E31436" w:rsidP="00B52C66">
      <w:pPr>
        <w:pStyle w:val="ListParagraph"/>
        <w:numPr>
          <w:ilvl w:val="0"/>
          <w:numId w:val="8"/>
        </w:numPr>
        <w:spacing w:after="0" w:line="480" w:lineRule="auto"/>
        <w:rPr>
          <w:rFonts w:ascii="Arial" w:hAnsi="Arial" w:cs="Arial"/>
          <w:sz w:val="24"/>
          <w:szCs w:val="24"/>
        </w:rPr>
      </w:pPr>
      <w:r w:rsidRPr="004428AD">
        <w:rPr>
          <w:rFonts w:ascii="Arial" w:hAnsi="Arial" w:cs="Arial"/>
          <w:sz w:val="24"/>
          <w:szCs w:val="24"/>
        </w:rPr>
        <w:t>This is the first work to demonstrate a role for zinc in platelet ROS generation.</w:t>
      </w:r>
    </w:p>
    <w:p w14:paraId="17219926" w14:textId="77777777" w:rsidR="00E31436" w:rsidRPr="004428AD" w:rsidRDefault="00E31436" w:rsidP="00B52C66">
      <w:pPr>
        <w:autoSpaceDE w:val="0"/>
        <w:autoSpaceDN w:val="0"/>
        <w:adjustRightInd w:val="0"/>
        <w:spacing w:after="0" w:line="480" w:lineRule="auto"/>
        <w:contextualSpacing/>
        <w:jc w:val="both"/>
        <w:rPr>
          <w:rFonts w:ascii="Arial" w:hAnsi="Arial" w:cs="Arial"/>
          <w:b/>
          <w:sz w:val="24"/>
          <w:szCs w:val="24"/>
          <w:shd w:val="clear" w:color="auto" w:fill="FFFFFF"/>
        </w:rPr>
      </w:pPr>
    </w:p>
    <w:p w14:paraId="0A246AE1" w14:textId="77777777" w:rsidR="004428AD" w:rsidRDefault="004F2915" w:rsidP="004428AD">
      <w:pPr>
        <w:pStyle w:val="Heading1"/>
        <w:rPr>
          <w:shd w:val="clear" w:color="auto" w:fill="FFFFFF"/>
        </w:rPr>
      </w:pPr>
      <w:r w:rsidRPr="004428AD">
        <w:rPr>
          <w:shd w:val="clear" w:color="auto" w:fill="FFFFFF"/>
        </w:rPr>
        <w:br/>
      </w:r>
    </w:p>
    <w:p w14:paraId="4C069BAA" w14:textId="77777777" w:rsidR="004428AD" w:rsidRDefault="004428AD">
      <w:pPr>
        <w:rPr>
          <w:rFonts w:ascii="Arial" w:eastAsia="Times New Roman" w:hAnsi="Arial" w:cs="Times New Roman"/>
          <w:b/>
          <w:bCs/>
          <w:kern w:val="36"/>
          <w:sz w:val="24"/>
          <w:szCs w:val="48"/>
          <w:shd w:val="clear" w:color="auto" w:fill="FFFFFF"/>
          <w:lang w:eastAsia="en-GB"/>
        </w:rPr>
      </w:pPr>
      <w:r>
        <w:rPr>
          <w:shd w:val="clear" w:color="auto" w:fill="FFFFFF"/>
        </w:rPr>
        <w:br w:type="page"/>
      </w:r>
    </w:p>
    <w:p w14:paraId="7EFD084A" w14:textId="3224E233" w:rsidR="004F2915" w:rsidRPr="004428AD" w:rsidRDefault="004F2915" w:rsidP="004428AD">
      <w:pPr>
        <w:pStyle w:val="Heading1"/>
        <w:rPr>
          <w:shd w:val="clear" w:color="auto" w:fill="FFFFFF"/>
        </w:rPr>
      </w:pPr>
      <w:r w:rsidRPr="004428AD">
        <w:rPr>
          <w:shd w:val="clear" w:color="auto" w:fill="FFFFFF"/>
        </w:rPr>
        <w:lastRenderedPageBreak/>
        <w:t>Abstract</w:t>
      </w:r>
    </w:p>
    <w:p w14:paraId="4C33F5A5" w14:textId="77777777" w:rsidR="00E93612" w:rsidRPr="004428AD" w:rsidRDefault="009564FC" w:rsidP="00B52C66">
      <w:pPr>
        <w:autoSpaceDE w:val="0"/>
        <w:autoSpaceDN w:val="0"/>
        <w:adjustRightInd w:val="0"/>
        <w:spacing w:after="0" w:line="480" w:lineRule="auto"/>
        <w:contextualSpacing/>
        <w:jc w:val="both"/>
        <w:rPr>
          <w:rFonts w:ascii="Arial" w:hAnsi="Arial" w:cs="Arial"/>
          <w:sz w:val="24"/>
          <w:szCs w:val="24"/>
        </w:rPr>
      </w:pPr>
      <w:r w:rsidRPr="004428AD">
        <w:rPr>
          <w:rFonts w:ascii="Arial" w:hAnsi="Arial" w:cs="Arial"/>
          <w:sz w:val="24"/>
          <w:szCs w:val="24"/>
        </w:rPr>
        <w:t xml:space="preserve">Vascular complications </w:t>
      </w:r>
      <w:r w:rsidR="00E93612" w:rsidRPr="004428AD">
        <w:rPr>
          <w:rFonts w:ascii="Arial" w:hAnsi="Arial" w:cs="Arial"/>
          <w:sz w:val="24"/>
          <w:szCs w:val="24"/>
        </w:rPr>
        <w:t xml:space="preserve">resulting from atherosclerosis development are a major cause of death. </w:t>
      </w:r>
      <w:r w:rsidR="005E2877" w:rsidRPr="004428AD">
        <w:rPr>
          <w:rFonts w:ascii="Arial" w:hAnsi="Arial" w:cs="Arial"/>
          <w:sz w:val="24"/>
          <w:szCs w:val="24"/>
        </w:rPr>
        <w:t xml:space="preserve">Reactive oxygen species (ROS) are produced by platelets during activation, and have been demonstrated to </w:t>
      </w:r>
      <w:r w:rsidR="00397B29" w:rsidRPr="004428AD">
        <w:rPr>
          <w:rFonts w:ascii="Arial" w:hAnsi="Arial" w:cs="Arial"/>
          <w:sz w:val="24"/>
          <w:szCs w:val="24"/>
        </w:rPr>
        <w:t xml:space="preserve">positively </w:t>
      </w:r>
      <w:r w:rsidR="005E2877" w:rsidRPr="004428AD">
        <w:rPr>
          <w:rFonts w:ascii="Arial" w:hAnsi="Arial" w:cs="Arial"/>
          <w:sz w:val="24"/>
          <w:szCs w:val="24"/>
        </w:rPr>
        <w:t>regulate platelet</w:t>
      </w:r>
      <w:r w:rsidR="000075BF" w:rsidRPr="004428AD">
        <w:rPr>
          <w:rFonts w:ascii="Arial" w:hAnsi="Arial" w:cs="Arial"/>
          <w:sz w:val="24"/>
          <w:szCs w:val="24"/>
        </w:rPr>
        <w:t xml:space="preserve"> </w:t>
      </w:r>
      <w:proofErr w:type="spellStart"/>
      <w:r w:rsidR="000075BF" w:rsidRPr="004428AD">
        <w:rPr>
          <w:rFonts w:ascii="Arial" w:hAnsi="Arial" w:cs="Arial"/>
          <w:sz w:val="24"/>
          <w:szCs w:val="24"/>
        </w:rPr>
        <w:t>activatory</w:t>
      </w:r>
      <w:proofErr w:type="spellEnd"/>
      <w:r w:rsidR="000075BF" w:rsidRPr="004428AD">
        <w:rPr>
          <w:rFonts w:ascii="Arial" w:hAnsi="Arial" w:cs="Arial"/>
          <w:sz w:val="24"/>
          <w:szCs w:val="24"/>
        </w:rPr>
        <w:t xml:space="preserve"> </w:t>
      </w:r>
      <w:r w:rsidR="005E2877" w:rsidRPr="004428AD">
        <w:rPr>
          <w:rFonts w:ascii="Arial" w:hAnsi="Arial" w:cs="Arial"/>
          <w:sz w:val="24"/>
          <w:szCs w:val="24"/>
        </w:rPr>
        <w:t>responses. Zn</w:t>
      </w:r>
      <w:r w:rsidR="005E2877" w:rsidRPr="004428AD">
        <w:rPr>
          <w:rFonts w:ascii="Arial" w:hAnsi="Arial" w:cs="Arial"/>
          <w:sz w:val="24"/>
          <w:szCs w:val="24"/>
          <w:vertAlign w:val="superscript"/>
        </w:rPr>
        <w:t>2+</w:t>
      </w:r>
      <w:r w:rsidR="005E2877" w:rsidRPr="004428AD">
        <w:rPr>
          <w:rFonts w:ascii="Arial" w:hAnsi="Arial" w:cs="Arial"/>
          <w:sz w:val="24"/>
          <w:szCs w:val="24"/>
        </w:rPr>
        <w:t xml:space="preserve"> is also an important haemostatic cofactor in platelets, acting both as a platelet agonist and second</w:t>
      </w:r>
      <w:r w:rsidR="0057300D" w:rsidRPr="004428AD">
        <w:rPr>
          <w:rFonts w:ascii="Arial" w:hAnsi="Arial" w:cs="Arial"/>
          <w:sz w:val="24"/>
          <w:szCs w:val="24"/>
        </w:rPr>
        <w:t>ary</w:t>
      </w:r>
      <w:r w:rsidR="005E2877" w:rsidRPr="004428AD">
        <w:rPr>
          <w:rFonts w:ascii="Arial" w:hAnsi="Arial" w:cs="Arial"/>
          <w:sz w:val="24"/>
          <w:szCs w:val="24"/>
        </w:rPr>
        <w:t xml:space="preserve"> messenger</w:t>
      </w:r>
      <w:r w:rsidR="00B70CA9" w:rsidRPr="004428AD">
        <w:rPr>
          <w:rFonts w:ascii="Arial" w:hAnsi="Arial" w:cs="Arial"/>
          <w:sz w:val="24"/>
          <w:szCs w:val="24"/>
        </w:rPr>
        <w:t>.</w:t>
      </w:r>
      <w:r w:rsidR="005E2877" w:rsidRPr="004428AD">
        <w:rPr>
          <w:rFonts w:ascii="Arial" w:hAnsi="Arial" w:cs="Arial"/>
          <w:sz w:val="24"/>
          <w:szCs w:val="24"/>
          <w:shd w:val="clear" w:color="auto" w:fill="FFFFFF"/>
        </w:rPr>
        <w:t xml:space="preserve"> Whilst the effect of Zn</w:t>
      </w:r>
      <w:r w:rsidR="005E2877" w:rsidRPr="004428AD">
        <w:rPr>
          <w:rFonts w:ascii="Arial" w:hAnsi="Arial" w:cs="Arial"/>
          <w:sz w:val="24"/>
          <w:szCs w:val="24"/>
          <w:shd w:val="clear" w:color="auto" w:fill="FFFFFF"/>
          <w:vertAlign w:val="superscript"/>
        </w:rPr>
        <w:t>2+</w:t>
      </w:r>
      <w:r w:rsidR="005E2877" w:rsidRPr="004428AD">
        <w:rPr>
          <w:rFonts w:ascii="Arial" w:hAnsi="Arial" w:cs="Arial"/>
          <w:sz w:val="24"/>
          <w:szCs w:val="24"/>
          <w:shd w:val="clear" w:color="auto" w:fill="FFFFFF"/>
        </w:rPr>
        <w:t>-dependent signalling mechanisms on ROS production in nucleated cells has been demonstrated, comparable roles in platelets have yet to be investigated.</w:t>
      </w:r>
      <w:r w:rsidR="00E93612" w:rsidRPr="004428AD">
        <w:rPr>
          <w:rFonts w:ascii="Arial" w:hAnsi="Arial" w:cs="Arial"/>
          <w:sz w:val="24"/>
          <w:szCs w:val="24"/>
          <w:shd w:val="clear" w:color="auto" w:fill="FFFFFF"/>
        </w:rPr>
        <w:t xml:space="preserve"> In this study we investigate the </w:t>
      </w:r>
      <w:r w:rsidR="000075BF" w:rsidRPr="004428AD">
        <w:rPr>
          <w:rFonts w:ascii="Arial" w:hAnsi="Arial" w:cs="Arial"/>
          <w:sz w:val="24"/>
          <w:szCs w:val="24"/>
          <w:shd w:val="clear" w:color="auto" w:fill="FFFFFF"/>
        </w:rPr>
        <w:t xml:space="preserve">relationship </w:t>
      </w:r>
      <w:r w:rsidR="00E93612" w:rsidRPr="004428AD">
        <w:rPr>
          <w:rFonts w:ascii="Arial" w:hAnsi="Arial" w:cs="Arial"/>
          <w:sz w:val="24"/>
          <w:szCs w:val="24"/>
          <w:shd w:val="clear" w:color="auto" w:fill="FFFFFF"/>
        </w:rPr>
        <w:t xml:space="preserve">between </w:t>
      </w:r>
      <w:r w:rsidR="000075BF" w:rsidRPr="004428AD">
        <w:rPr>
          <w:rFonts w:ascii="Arial" w:hAnsi="Arial" w:cs="Arial"/>
          <w:sz w:val="24"/>
          <w:szCs w:val="24"/>
          <w:shd w:val="clear" w:color="auto" w:fill="FFFFFF"/>
        </w:rPr>
        <w:t xml:space="preserve">fluctuations in </w:t>
      </w:r>
      <w:r w:rsidR="005E2877" w:rsidRPr="004428AD">
        <w:rPr>
          <w:rFonts w:ascii="Arial" w:hAnsi="Arial" w:cs="Arial"/>
          <w:sz w:val="24"/>
          <w:szCs w:val="24"/>
          <w:shd w:val="clear" w:color="auto" w:fill="FFFFFF"/>
        </w:rPr>
        <w:t xml:space="preserve">cytosolic </w:t>
      </w:r>
      <w:r w:rsidR="00E93612" w:rsidRPr="004428AD">
        <w:rPr>
          <w:rFonts w:ascii="Arial" w:hAnsi="Arial" w:cs="Arial"/>
          <w:sz w:val="24"/>
          <w:szCs w:val="24"/>
          <w:shd w:val="clear" w:color="auto" w:fill="FFFFFF"/>
        </w:rPr>
        <w:t>Zn</w:t>
      </w:r>
      <w:r w:rsidR="00E93612" w:rsidRPr="004428AD">
        <w:rPr>
          <w:rFonts w:ascii="Arial" w:hAnsi="Arial" w:cs="Arial"/>
          <w:sz w:val="24"/>
          <w:szCs w:val="24"/>
          <w:shd w:val="clear" w:color="auto" w:fill="FFFFFF"/>
          <w:vertAlign w:val="superscript"/>
        </w:rPr>
        <w:t>2</w:t>
      </w:r>
      <w:r w:rsidR="005E2877" w:rsidRPr="004428AD">
        <w:rPr>
          <w:rFonts w:ascii="Arial" w:hAnsi="Arial" w:cs="Arial"/>
          <w:sz w:val="24"/>
          <w:szCs w:val="24"/>
        </w:rPr>
        <w:t xml:space="preserve"> [Zn</w:t>
      </w:r>
      <w:r w:rsidR="005E2877" w:rsidRPr="004428AD">
        <w:rPr>
          <w:rFonts w:ascii="Arial" w:hAnsi="Arial" w:cs="Arial"/>
          <w:sz w:val="24"/>
          <w:szCs w:val="24"/>
          <w:vertAlign w:val="superscript"/>
        </w:rPr>
        <w:t>2</w:t>
      </w:r>
      <w:proofErr w:type="gramStart"/>
      <w:r w:rsidR="005E2877" w:rsidRPr="004428AD">
        <w:rPr>
          <w:rFonts w:ascii="Arial" w:hAnsi="Arial" w:cs="Arial"/>
          <w:sz w:val="24"/>
          <w:szCs w:val="24"/>
          <w:vertAlign w:val="superscript"/>
        </w:rPr>
        <w:t>+</w:t>
      </w:r>
      <w:r w:rsidR="005E2877" w:rsidRPr="004428AD">
        <w:rPr>
          <w:rFonts w:ascii="Arial" w:hAnsi="Arial" w:cs="Arial"/>
          <w:sz w:val="24"/>
          <w:szCs w:val="24"/>
        </w:rPr>
        <w:t>]</w:t>
      </w:r>
      <w:proofErr w:type="spellStart"/>
      <w:r w:rsidR="005E2877" w:rsidRPr="004428AD">
        <w:rPr>
          <w:rFonts w:ascii="Arial" w:hAnsi="Arial" w:cs="Arial"/>
          <w:sz w:val="24"/>
          <w:szCs w:val="24"/>
          <w:vertAlign w:val="subscript"/>
        </w:rPr>
        <w:t>i</w:t>
      </w:r>
      <w:proofErr w:type="spellEnd"/>
      <w:proofErr w:type="gramEnd"/>
      <w:r w:rsidR="00E93612" w:rsidRPr="004428AD">
        <w:rPr>
          <w:rFonts w:ascii="Arial" w:hAnsi="Arial" w:cs="Arial"/>
          <w:sz w:val="24"/>
          <w:szCs w:val="24"/>
        </w:rPr>
        <w:t xml:space="preserve"> </w:t>
      </w:r>
      <w:r w:rsidR="00397B29" w:rsidRPr="004428AD">
        <w:rPr>
          <w:rFonts w:ascii="Arial" w:hAnsi="Arial" w:cs="Arial"/>
          <w:sz w:val="24"/>
          <w:szCs w:val="24"/>
        </w:rPr>
        <w:t xml:space="preserve">and </w:t>
      </w:r>
      <w:r w:rsidR="005E2877" w:rsidRPr="004428AD">
        <w:rPr>
          <w:rFonts w:ascii="Arial" w:hAnsi="Arial" w:cs="Arial"/>
          <w:sz w:val="24"/>
          <w:szCs w:val="24"/>
        </w:rPr>
        <w:t>platelet ROS production</w:t>
      </w:r>
      <w:r w:rsidR="00E93612" w:rsidRPr="004428AD">
        <w:rPr>
          <w:rFonts w:ascii="Arial" w:hAnsi="Arial" w:cs="Arial"/>
          <w:sz w:val="24"/>
          <w:szCs w:val="24"/>
        </w:rPr>
        <w:t>.</w:t>
      </w:r>
      <w:r w:rsidR="00E93612" w:rsidRPr="004428AD">
        <w:rPr>
          <w:rFonts w:ascii="Arial" w:hAnsi="Arial" w:cs="Arial"/>
          <w:sz w:val="24"/>
          <w:szCs w:val="24"/>
          <w:shd w:val="clear" w:color="auto" w:fill="FFFFFF"/>
        </w:rPr>
        <w:t xml:space="preserve"> </w:t>
      </w:r>
      <w:r w:rsidR="005E2877" w:rsidRPr="004428AD">
        <w:rPr>
          <w:rFonts w:ascii="Arial" w:hAnsi="Arial" w:cs="Arial"/>
          <w:bCs/>
          <w:sz w:val="24"/>
          <w:szCs w:val="24"/>
        </w:rPr>
        <w:t xml:space="preserve">Agonist-evoked ROS production, </w:t>
      </w:r>
      <w:r w:rsidR="008D5A26" w:rsidRPr="004428AD">
        <w:rPr>
          <w:rFonts w:ascii="Arial" w:hAnsi="Arial" w:cs="Arial"/>
          <w:bCs/>
          <w:sz w:val="24"/>
          <w:szCs w:val="24"/>
        </w:rPr>
        <w:t xml:space="preserve">GSH </w:t>
      </w:r>
      <w:r w:rsidR="005E2877" w:rsidRPr="004428AD">
        <w:rPr>
          <w:rFonts w:ascii="Arial" w:hAnsi="Arial" w:cs="Arial"/>
          <w:bCs/>
          <w:sz w:val="24"/>
          <w:szCs w:val="24"/>
        </w:rPr>
        <w:t xml:space="preserve">levels and </w:t>
      </w:r>
      <w:proofErr w:type="spellStart"/>
      <w:r w:rsidR="008D5A26" w:rsidRPr="004428AD">
        <w:rPr>
          <w:rFonts w:ascii="Arial" w:hAnsi="Arial" w:cs="Arial"/>
          <w:bCs/>
          <w:sz w:val="24"/>
          <w:szCs w:val="24"/>
        </w:rPr>
        <w:t>GPx</w:t>
      </w:r>
      <w:proofErr w:type="spellEnd"/>
      <w:r w:rsidR="008D5A26" w:rsidRPr="004428AD">
        <w:rPr>
          <w:rFonts w:ascii="Arial" w:hAnsi="Arial" w:cs="Arial"/>
          <w:bCs/>
          <w:sz w:val="24"/>
          <w:szCs w:val="24"/>
        </w:rPr>
        <w:t xml:space="preserve"> </w:t>
      </w:r>
      <w:r w:rsidR="005E2877" w:rsidRPr="004428AD">
        <w:rPr>
          <w:rFonts w:ascii="Arial" w:hAnsi="Arial" w:cs="Arial"/>
          <w:bCs/>
          <w:sz w:val="24"/>
          <w:szCs w:val="24"/>
        </w:rPr>
        <w:t>activity are abrogated in platelets treated with the Zn</w:t>
      </w:r>
      <w:r w:rsidR="005E2877" w:rsidRPr="004428AD">
        <w:rPr>
          <w:rFonts w:ascii="Arial" w:hAnsi="Arial" w:cs="Arial"/>
          <w:bCs/>
          <w:sz w:val="24"/>
          <w:szCs w:val="24"/>
          <w:vertAlign w:val="superscript"/>
        </w:rPr>
        <w:t>2+</w:t>
      </w:r>
      <w:r w:rsidR="005E2877" w:rsidRPr="004428AD">
        <w:rPr>
          <w:rFonts w:ascii="Arial" w:hAnsi="Arial" w:cs="Arial"/>
          <w:bCs/>
          <w:sz w:val="24"/>
          <w:szCs w:val="24"/>
        </w:rPr>
        <w:t xml:space="preserve">-chelator, </w:t>
      </w:r>
      <w:r w:rsidR="00E93612" w:rsidRPr="004428AD">
        <w:rPr>
          <w:rFonts w:ascii="Arial" w:hAnsi="Arial" w:cs="Arial"/>
          <w:bCs/>
          <w:sz w:val="24"/>
          <w:szCs w:val="24"/>
        </w:rPr>
        <w:t xml:space="preserve">TPEN. </w:t>
      </w:r>
      <w:r w:rsidR="00021B6D" w:rsidRPr="004428AD">
        <w:rPr>
          <w:rFonts w:ascii="Arial" w:hAnsi="Arial" w:cs="Arial"/>
          <w:bCs/>
          <w:sz w:val="24"/>
          <w:szCs w:val="24"/>
        </w:rPr>
        <w:t>Conversely, i</w:t>
      </w:r>
      <w:r w:rsidR="005E2877" w:rsidRPr="004428AD">
        <w:rPr>
          <w:rFonts w:ascii="Arial" w:hAnsi="Arial" w:cs="Arial"/>
          <w:bCs/>
          <w:sz w:val="24"/>
          <w:szCs w:val="24"/>
        </w:rPr>
        <w:t>ncreasing platelet [Zn</w:t>
      </w:r>
      <w:r w:rsidR="005E2877" w:rsidRPr="004428AD">
        <w:rPr>
          <w:rFonts w:ascii="Arial" w:hAnsi="Arial" w:cs="Arial"/>
          <w:bCs/>
          <w:sz w:val="24"/>
          <w:szCs w:val="24"/>
          <w:vertAlign w:val="superscript"/>
        </w:rPr>
        <w:t>2</w:t>
      </w:r>
      <w:proofErr w:type="gramStart"/>
      <w:r w:rsidR="005E2877" w:rsidRPr="004428AD">
        <w:rPr>
          <w:rFonts w:ascii="Arial" w:hAnsi="Arial" w:cs="Arial"/>
          <w:bCs/>
          <w:sz w:val="24"/>
          <w:szCs w:val="24"/>
          <w:vertAlign w:val="superscript"/>
        </w:rPr>
        <w:t>+</w:t>
      </w:r>
      <w:r w:rsidR="005E2877" w:rsidRPr="004428AD">
        <w:rPr>
          <w:rFonts w:ascii="Arial" w:hAnsi="Arial" w:cs="Arial"/>
          <w:bCs/>
          <w:sz w:val="24"/>
          <w:szCs w:val="24"/>
        </w:rPr>
        <w:t>]</w:t>
      </w:r>
      <w:proofErr w:type="spellStart"/>
      <w:r w:rsidR="000001F4" w:rsidRPr="004428AD">
        <w:rPr>
          <w:rFonts w:ascii="Arial" w:hAnsi="Arial" w:cs="Arial"/>
          <w:bCs/>
          <w:sz w:val="24"/>
          <w:szCs w:val="24"/>
          <w:vertAlign w:val="subscript"/>
        </w:rPr>
        <w:t>i</w:t>
      </w:r>
      <w:proofErr w:type="spellEnd"/>
      <w:proofErr w:type="gramEnd"/>
      <w:r w:rsidR="005E2877" w:rsidRPr="004428AD">
        <w:rPr>
          <w:rFonts w:ascii="Arial" w:hAnsi="Arial" w:cs="Arial"/>
          <w:bCs/>
          <w:sz w:val="24"/>
          <w:szCs w:val="24"/>
        </w:rPr>
        <w:t xml:space="preserve"> using Zn</w:t>
      </w:r>
      <w:r w:rsidR="005E2877" w:rsidRPr="004428AD">
        <w:rPr>
          <w:rFonts w:ascii="Arial" w:hAnsi="Arial" w:cs="Arial"/>
          <w:bCs/>
          <w:sz w:val="24"/>
          <w:szCs w:val="24"/>
          <w:vertAlign w:val="superscript"/>
        </w:rPr>
        <w:t>2+</w:t>
      </w:r>
      <w:r w:rsidR="005E2877" w:rsidRPr="004428AD">
        <w:rPr>
          <w:rFonts w:ascii="Arial" w:hAnsi="Arial" w:cs="Arial"/>
          <w:bCs/>
          <w:sz w:val="24"/>
          <w:szCs w:val="24"/>
        </w:rPr>
        <w:t xml:space="preserve"> ionophores </w:t>
      </w:r>
      <w:r w:rsidR="00021B6D" w:rsidRPr="004428AD">
        <w:rPr>
          <w:rFonts w:ascii="Arial" w:hAnsi="Arial" w:cs="Arial"/>
          <w:bCs/>
          <w:sz w:val="24"/>
          <w:szCs w:val="24"/>
        </w:rPr>
        <w:t>potentiated</w:t>
      </w:r>
      <w:r w:rsidR="00E93612" w:rsidRPr="004428AD">
        <w:rPr>
          <w:rFonts w:ascii="Arial" w:hAnsi="Arial" w:cs="Arial"/>
          <w:bCs/>
          <w:sz w:val="24"/>
          <w:szCs w:val="24"/>
        </w:rPr>
        <w:t xml:space="preserve"> ROS</w:t>
      </w:r>
      <w:r w:rsidR="00021B6D" w:rsidRPr="004428AD">
        <w:rPr>
          <w:rFonts w:ascii="Arial" w:hAnsi="Arial" w:cs="Arial"/>
          <w:bCs/>
          <w:sz w:val="24"/>
          <w:szCs w:val="24"/>
        </w:rPr>
        <w:t xml:space="preserve"> generation</w:t>
      </w:r>
      <w:r w:rsidR="00E93612" w:rsidRPr="004428AD">
        <w:rPr>
          <w:rFonts w:ascii="Arial" w:hAnsi="Arial" w:cs="Arial"/>
          <w:bCs/>
          <w:sz w:val="24"/>
          <w:szCs w:val="24"/>
        </w:rPr>
        <w:t xml:space="preserve"> and decreased GSH levels and </w:t>
      </w:r>
      <w:proofErr w:type="spellStart"/>
      <w:r w:rsidR="00E93612" w:rsidRPr="004428AD">
        <w:rPr>
          <w:rFonts w:ascii="Arial" w:hAnsi="Arial" w:cs="Arial"/>
          <w:bCs/>
          <w:sz w:val="24"/>
          <w:szCs w:val="24"/>
        </w:rPr>
        <w:t>GPx</w:t>
      </w:r>
      <w:proofErr w:type="spellEnd"/>
      <w:r w:rsidR="00E93612" w:rsidRPr="004428AD">
        <w:rPr>
          <w:rFonts w:ascii="Arial" w:hAnsi="Arial" w:cs="Arial"/>
          <w:bCs/>
          <w:sz w:val="24"/>
          <w:szCs w:val="24"/>
        </w:rPr>
        <w:t xml:space="preserve"> activity. </w:t>
      </w:r>
      <w:r w:rsidR="005E2877" w:rsidRPr="004428AD">
        <w:rPr>
          <w:rFonts w:ascii="Arial" w:hAnsi="Arial" w:cs="Arial"/>
          <w:bCs/>
          <w:sz w:val="24"/>
          <w:szCs w:val="24"/>
        </w:rPr>
        <w:t>Zn</w:t>
      </w:r>
      <w:r w:rsidR="005E2877" w:rsidRPr="004428AD">
        <w:rPr>
          <w:rFonts w:ascii="Arial" w:hAnsi="Arial" w:cs="Arial"/>
          <w:bCs/>
          <w:sz w:val="24"/>
          <w:szCs w:val="24"/>
          <w:vertAlign w:val="superscript"/>
        </w:rPr>
        <w:t>2+</w:t>
      </w:r>
      <w:r w:rsidR="005E2877" w:rsidRPr="004428AD">
        <w:rPr>
          <w:rFonts w:ascii="Arial" w:hAnsi="Arial" w:cs="Arial"/>
          <w:bCs/>
          <w:sz w:val="24"/>
          <w:szCs w:val="24"/>
        </w:rPr>
        <w:t>-dependent ROS production was sensitive to</w:t>
      </w:r>
      <w:r w:rsidR="00CF06C2" w:rsidRPr="004428AD">
        <w:rPr>
          <w:rFonts w:ascii="Arial" w:hAnsi="Arial" w:cs="Arial"/>
          <w:bCs/>
          <w:sz w:val="24"/>
          <w:szCs w:val="24"/>
        </w:rPr>
        <w:t xml:space="preserve"> </w:t>
      </w:r>
      <w:proofErr w:type="spellStart"/>
      <w:r w:rsidR="00CF06C2" w:rsidRPr="004428AD">
        <w:rPr>
          <w:rFonts w:ascii="Arial" w:hAnsi="Arial" w:cs="Arial"/>
          <w:bCs/>
          <w:sz w:val="24"/>
          <w:szCs w:val="24"/>
        </w:rPr>
        <w:t>pretreatment</w:t>
      </w:r>
      <w:proofErr w:type="spellEnd"/>
      <w:r w:rsidR="00CF06C2" w:rsidRPr="004428AD">
        <w:rPr>
          <w:rFonts w:ascii="Arial" w:hAnsi="Arial" w:cs="Arial"/>
          <w:bCs/>
          <w:sz w:val="24"/>
          <w:szCs w:val="24"/>
        </w:rPr>
        <w:t xml:space="preserve"> with</w:t>
      </w:r>
      <w:r w:rsidR="005E2877" w:rsidRPr="004428AD">
        <w:rPr>
          <w:rFonts w:ascii="Arial" w:hAnsi="Arial" w:cs="Arial"/>
          <w:bCs/>
          <w:sz w:val="24"/>
          <w:szCs w:val="24"/>
        </w:rPr>
        <w:t xml:space="preserve"> </w:t>
      </w:r>
      <w:r w:rsidR="00E93612" w:rsidRPr="004428AD">
        <w:rPr>
          <w:rFonts w:ascii="Arial" w:hAnsi="Arial" w:cs="Arial"/>
          <w:sz w:val="24"/>
          <w:szCs w:val="24"/>
        </w:rPr>
        <w:t xml:space="preserve">DPI or </w:t>
      </w:r>
      <w:proofErr w:type="spellStart"/>
      <w:r w:rsidR="00E93612" w:rsidRPr="004428AD">
        <w:rPr>
          <w:rFonts w:ascii="Arial" w:hAnsi="Arial" w:cs="Arial"/>
          <w:sz w:val="24"/>
          <w:szCs w:val="24"/>
        </w:rPr>
        <w:t>mitoTEMPO</w:t>
      </w:r>
      <w:proofErr w:type="spellEnd"/>
      <w:r w:rsidR="00CF06C2" w:rsidRPr="004428AD">
        <w:rPr>
          <w:rFonts w:ascii="Arial" w:hAnsi="Arial" w:cs="Arial"/>
          <w:sz w:val="24"/>
          <w:szCs w:val="24"/>
        </w:rPr>
        <w:t>, a NADPH oxidase and mitochondria inhibitors respectively</w:t>
      </w:r>
      <w:r w:rsidR="005E2877" w:rsidRPr="004428AD">
        <w:rPr>
          <w:rFonts w:ascii="Arial" w:hAnsi="Arial" w:cs="Arial"/>
          <w:sz w:val="24"/>
          <w:szCs w:val="24"/>
        </w:rPr>
        <w:t>. Increasing [Zn</w:t>
      </w:r>
      <w:r w:rsidR="005E2877" w:rsidRPr="004428AD">
        <w:rPr>
          <w:rFonts w:ascii="Arial" w:hAnsi="Arial" w:cs="Arial"/>
          <w:sz w:val="24"/>
          <w:szCs w:val="24"/>
          <w:vertAlign w:val="superscript"/>
        </w:rPr>
        <w:t>2</w:t>
      </w:r>
      <w:proofErr w:type="gramStart"/>
      <w:r w:rsidR="005E2877" w:rsidRPr="004428AD">
        <w:rPr>
          <w:rFonts w:ascii="Arial" w:hAnsi="Arial" w:cs="Arial"/>
          <w:sz w:val="24"/>
          <w:szCs w:val="24"/>
          <w:vertAlign w:val="superscript"/>
        </w:rPr>
        <w:t>+</w:t>
      </w:r>
      <w:r w:rsidR="005E2877" w:rsidRPr="004428AD">
        <w:rPr>
          <w:rFonts w:ascii="Arial" w:hAnsi="Arial" w:cs="Arial"/>
          <w:sz w:val="24"/>
          <w:szCs w:val="24"/>
        </w:rPr>
        <w:t>]</w:t>
      </w:r>
      <w:proofErr w:type="spellStart"/>
      <w:r w:rsidR="000001F4" w:rsidRPr="004428AD">
        <w:rPr>
          <w:rFonts w:ascii="Arial" w:hAnsi="Arial" w:cs="Arial"/>
          <w:sz w:val="24"/>
          <w:szCs w:val="24"/>
          <w:vertAlign w:val="subscript"/>
        </w:rPr>
        <w:t>i</w:t>
      </w:r>
      <w:proofErr w:type="spellEnd"/>
      <w:proofErr w:type="gramEnd"/>
      <w:r w:rsidR="005E2877" w:rsidRPr="004428AD">
        <w:rPr>
          <w:rFonts w:ascii="Arial" w:hAnsi="Arial" w:cs="Arial"/>
          <w:sz w:val="24"/>
          <w:szCs w:val="24"/>
        </w:rPr>
        <w:t xml:space="preserve"> resulted in increases of </w:t>
      </w:r>
      <w:r w:rsidR="00E93612" w:rsidRPr="004428AD">
        <w:rPr>
          <w:rFonts w:ascii="Arial" w:hAnsi="Arial" w:cs="Arial"/>
          <w:bCs/>
          <w:sz w:val="24"/>
          <w:szCs w:val="24"/>
        </w:rPr>
        <w:t xml:space="preserve">Erk1/2 and JNK </w:t>
      </w:r>
      <w:r w:rsidR="005E2877" w:rsidRPr="004428AD">
        <w:rPr>
          <w:rFonts w:ascii="Arial" w:hAnsi="Arial" w:cs="Arial"/>
          <w:bCs/>
          <w:sz w:val="24"/>
          <w:szCs w:val="24"/>
        </w:rPr>
        <w:t>phosphorylation</w:t>
      </w:r>
      <w:r w:rsidR="00E93612" w:rsidRPr="004428AD">
        <w:rPr>
          <w:rFonts w:ascii="Arial" w:hAnsi="Arial" w:cs="Arial"/>
          <w:bCs/>
          <w:sz w:val="24"/>
          <w:szCs w:val="24"/>
        </w:rPr>
        <w:t xml:space="preserve">. </w:t>
      </w:r>
      <w:r w:rsidR="005E2877" w:rsidRPr="004428AD">
        <w:rPr>
          <w:rFonts w:ascii="Arial" w:hAnsi="Arial" w:cs="Arial"/>
          <w:bCs/>
          <w:sz w:val="24"/>
          <w:szCs w:val="24"/>
        </w:rPr>
        <w:t>Our data are consistent with a</w:t>
      </w:r>
      <w:r w:rsidR="000075BF" w:rsidRPr="004428AD">
        <w:rPr>
          <w:rFonts w:ascii="Arial" w:hAnsi="Arial" w:cs="Arial"/>
          <w:bCs/>
          <w:sz w:val="24"/>
          <w:szCs w:val="24"/>
        </w:rPr>
        <w:t xml:space="preserve"> functional</w:t>
      </w:r>
      <w:r w:rsidR="005E2877" w:rsidRPr="004428AD">
        <w:rPr>
          <w:rFonts w:ascii="Arial" w:hAnsi="Arial" w:cs="Arial"/>
          <w:bCs/>
          <w:sz w:val="24"/>
          <w:szCs w:val="24"/>
        </w:rPr>
        <w:t xml:space="preserve"> association between </w:t>
      </w:r>
      <w:r w:rsidR="00E93612" w:rsidRPr="004428AD">
        <w:rPr>
          <w:rFonts w:ascii="Arial" w:hAnsi="Arial" w:cs="Arial"/>
          <w:sz w:val="24"/>
          <w:szCs w:val="24"/>
        </w:rPr>
        <w:t>[Zn</w:t>
      </w:r>
      <w:r w:rsidR="00E93612" w:rsidRPr="004428AD">
        <w:rPr>
          <w:rFonts w:ascii="Arial" w:hAnsi="Arial" w:cs="Arial"/>
          <w:sz w:val="24"/>
          <w:szCs w:val="24"/>
          <w:vertAlign w:val="superscript"/>
        </w:rPr>
        <w:t>2</w:t>
      </w:r>
      <w:proofErr w:type="gramStart"/>
      <w:r w:rsidR="00E93612" w:rsidRPr="004428AD">
        <w:rPr>
          <w:rFonts w:ascii="Arial" w:hAnsi="Arial" w:cs="Arial"/>
          <w:sz w:val="24"/>
          <w:szCs w:val="24"/>
          <w:vertAlign w:val="superscript"/>
        </w:rPr>
        <w:t>+</w:t>
      </w:r>
      <w:r w:rsidR="00E93612" w:rsidRPr="004428AD">
        <w:rPr>
          <w:rFonts w:ascii="Arial" w:hAnsi="Arial" w:cs="Arial"/>
          <w:sz w:val="24"/>
          <w:szCs w:val="24"/>
        </w:rPr>
        <w:t>]</w:t>
      </w:r>
      <w:proofErr w:type="spellStart"/>
      <w:r w:rsidR="00E93612" w:rsidRPr="004428AD">
        <w:rPr>
          <w:rFonts w:ascii="Arial" w:hAnsi="Arial" w:cs="Arial"/>
          <w:sz w:val="24"/>
          <w:szCs w:val="24"/>
          <w:vertAlign w:val="subscript"/>
        </w:rPr>
        <w:t>i</w:t>
      </w:r>
      <w:proofErr w:type="spellEnd"/>
      <w:proofErr w:type="gramEnd"/>
      <w:r w:rsidR="00D56AF6" w:rsidRPr="004428AD">
        <w:rPr>
          <w:rFonts w:ascii="Arial" w:hAnsi="Arial" w:cs="Arial"/>
          <w:sz w:val="24"/>
          <w:szCs w:val="24"/>
        </w:rPr>
        <w:t xml:space="preserve"> and </w:t>
      </w:r>
      <w:r w:rsidR="00E93612" w:rsidRPr="004428AD">
        <w:rPr>
          <w:rFonts w:ascii="Arial" w:hAnsi="Arial" w:cs="Arial"/>
          <w:sz w:val="24"/>
          <w:szCs w:val="24"/>
        </w:rPr>
        <w:t>ROS production in platelet</w:t>
      </w:r>
      <w:r w:rsidR="00A9065C" w:rsidRPr="004428AD">
        <w:rPr>
          <w:rFonts w:ascii="Arial" w:hAnsi="Arial" w:cs="Arial"/>
          <w:sz w:val="24"/>
          <w:szCs w:val="24"/>
        </w:rPr>
        <w:t>s that could influence thrombus formation in a clinical context.</w:t>
      </w:r>
    </w:p>
    <w:p w14:paraId="0063910A" w14:textId="77777777" w:rsidR="00E31436" w:rsidRPr="004428AD" w:rsidRDefault="00E31436" w:rsidP="00B52C66">
      <w:pPr>
        <w:autoSpaceDE w:val="0"/>
        <w:autoSpaceDN w:val="0"/>
        <w:adjustRightInd w:val="0"/>
        <w:spacing w:after="0" w:line="480" w:lineRule="auto"/>
        <w:contextualSpacing/>
        <w:jc w:val="both"/>
        <w:rPr>
          <w:rFonts w:ascii="Arial" w:hAnsi="Arial" w:cs="Arial"/>
          <w:i/>
          <w:sz w:val="24"/>
          <w:szCs w:val="24"/>
          <w:shd w:val="clear" w:color="auto" w:fill="FFFFFF"/>
        </w:rPr>
      </w:pPr>
    </w:p>
    <w:p w14:paraId="06BFD4CC" w14:textId="77777777" w:rsidR="00E31436" w:rsidRPr="004428AD" w:rsidRDefault="00E31436" w:rsidP="00B52C66">
      <w:pPr>
        <w:autoSpaceDE w:val="0"/>
        <w:autoSpaceDN w:val="0"/>
        <w:adjustRightInd w:val="0"/>
        <w:spacing w:after="0" w:line="480" w:lineRule="auto"/>
        <w:contextualSpacing/>
        <w:jc w:val="both"/>
        <w:rPr>
          <w:rFonts w:ascii="Arial" w:hAnsi="Arial" w:cs="Arial"/>
          <w:sz w:val="24"/>
          <w:szCs w:val="24"/>
          <w:shd w:val="clear" w:color="auto" w:fill="FFFFFF"/>
        </w:rPr>
      </w:pPr>
      <w:r w:rsidRPr="004428AD">
        <w:rPr>
          <w:rFonts w:ascii="Arial" w:hAnsi="Arial" w:cs="Arial"/>
          <w:i/>
          <w:sz w:val="24"/>
          <w:szCs w:val="24"/>
          <w:shd w:val="clear" w:color="auto" w:fill="FFFFFF"/>
        </w:rPr>
        <w:t>Keywords</w:t>
      </w:r>
    </w:p>
    <w:p w14:paraId="08535761" w14:textId="77777777" w:rsidR="00E31436" w:rsidRPr="004428AD" w:rsidRDefault="00E31436" w:rsidP="00B52C66">
      <w:pPr>
        <w:autoSpaceDE w:val="0"/>
        <w:autoSpaceDN w:val="0"/>
        <w:adjustRightInd w:val="0"/>
        <w:spacing w:after="0" w:line="480" w:lineRule="auto"/>
        <w:contextualSpacing/>
        <w:jc w:val="both"/>
        <w:rPr>
          <w:rFonts w:ascii="Arial" w:hAnsi="Arial" w:cs="Arial"/>
          <w:sz w:val="24"/>
          <w:szCs w:val="24"/>
          <w:shd w:val="clear" w:color="auto" w:fill="FFFFFF"/>
        </w:rPr>
      </w:pPr>
      <w:r w:rsidRPr="004428AD">
        <w:rPr>
          <w:rFonts w:ascii="Arial" w:hAnsi="Arial" w:cs="Arial"/>
          <w:sz w:val="24"/>
          <w:szCs w:val="24"/>
          <w:shd w:val="clear" w:color="auto" w:fill="FFFFFF"/>
        </w:rPr>
        <w:t>Zinc, platelets</w:t>
      </w:r>
      <w:r w:rsidR="00635263" w:rsidRPr="004428AD">
        <w:rPr>
          <w:rFonts w:ascii="Arial" w:hAnsi="Arial" w:cs="Arial"/>
          <w:sz w:val="24"/>
          <w:szCs w:val="24"/>
          <w:shd w:val="clear" w:color="auto" w:fill="FFFFFF"/>
        </w:rPr>
        <w:t>,</w:t>
      </w:r>
      <w:r w:rsidRPr="004428AD">
        <w:rPr>
          <w:rFonts w:ascii="Arial" w:hAnsi="Arial" w:cs="Arial"/>
          <w:sz w:val="24"/>
          <w:szCs w:val="24"/>
          <w:shd w:val="clear" w:color="auto" w:fill="FFFFFF"/>
        </w:rPr>
        <w:t xml:space="preserve"> ROS, signal transduction, thrombosis</w:t>
      </w:r>
    </w:p>
    <w:p w14:paraId="004BC7C0" w14:textId="77777777" w:rsidR="000D43BB" w:rsidRPr="004428AD" w:rsidRDefault="000D43BB" w:rsidP="00B52C66">
      <w:pPr>
        <w:spacing w:line="480" w:lineRule="auto"/>
        <w:rPr>
          <w:rFonts w:ascii="Arial" w:hAnsi="Arial" w:cs="Arial"/>
          <w:b/>
          <w:sz w:val="24"/>
          <w:szCs w:val="24"/>
          <w:shd w:val="clear" w:color="auto" w:fill="FFFFFF"/>
        </w:rPr>
      </w:pPr>
    </w:p>
    <w:p w14:paraId="763AB8B6" w14:textId="77777777" w:rsidR="000001F4" w:rsidRPr="004428AD" w:rsidRDefault="000001F4" w:rsidP="00B52C66">
      <w:pPr>
        <w:spacing w:line="480" w:lineRule="auto"/>
        <w:rPr>
          <w:rFonts w:ascii="Arial" w:hAnsi="Arial" w:cs="Arial"/>
          <w:b/>
          <w:sz w:val="24"/>
          <w:szCs w:val="24"/>
          <w:shd w:val="clear" w:color="auto" w:fill="FFFFFF"/>
        </w:rPr>
      </w:pPr>
      <w:r w:rsidRPr="004428AD">
        <w:rPr>
          <w:rFonts w:ascii="Arial" w:hAnsi="Arial" w:cs="Arial"/>
          <w:b/>
          <w:sz w:val="24"/>
          <w:szCs w:val="24"/>
          <w:shd w:val="clear" w:color="auto" w:fill="FFFFFF"/>
        </w:rPr>
        <w:br w:type="page"/>
      </w:r>
    </w:p>
    <w:p w14:paraId="45CD1E9C" w14:textId="77777777" w:rsidR="009C00A0" w:rsidRPr="004428AD" w:rsidRDefault="004F2915" w:rsidP="004428AD">
      <w:pPr>
        <w:pStyle w:val="Heading1"/>
        <w:rPr>
          <w:shd w:val="clear" w:color="auto" w:fill="FFFFFF"/>
        </w:rPr>
      </w:pPr>
      <w:r w:rsidRPr="004428AD">
        <w:rPr>
          <w:shd w:val="clear" w:color="auto" w:fill="FFFFFF"/>
        </w:rPr>
        <w:lastRenderedPageBreak/>
        <w:t>Introduction</w:t>
      </w:r>
    </w:p>
    <w:p w14:paraId="691C3364" w14:textId="77777777" w:rsidR="000443E4" w:rsidRPr="004428AD" w:rsidRDefault="00AF4C9D" w:rsidP="00B52C66">
      <w:pPr>
        <w:autoSpaceDE w:val="0"/>
        <w:autoSpaceDN w:val="0"/>
        <w:adjustRightInd w:val="0"/>
        <w:spacing w:after="0" w:line="480" w:lineRule="auto"/>
        <w:ind w:firstLine="720"/>
        <w:jc w:val="both"/>
        <w:rPr>
          <w:rFonts w:ascii="Arial" w:hAnsi="Arial" w:cs="Arial"/>
          <w:sz w:val="24"/>
          <w:szCs w:val="24"/>
        </w:rPr>
      </w:pPr>
      <w:r w:rsidRPr="004428AD">
        <w:rPr>
          <w:rFonts w:ascii="Arial" w:hAnsi="Arial" w:cs="Arial"/>
          <w:sz w:val="24"/>
          <w:szCs w:val="24"/>
        </w:rPr>
        <w:t>Complications resulting from a</w:t>
      </w:r>
      <w:r w:rsidR="00194D2F" w:rsidRPr="004428AD">
        <w:rPr>
          <w:rFonts w:ascii="Arial" w:hAnsi="Arial" w:cs="Arial"/>
          <w:sz w:val="24"/>
          <w:szCs w:val="24"/>
        </w:rPr>
        <w:t xml:space="preserve">therosclerosis </w:t>
      </w:r>
      <w:r w:rsidRPr="004428AD">
        <w:rPr>
          <w:rFonts w:ascii="Arial" w:hAnsi="Arial" w:cs="Arial"/>
          <w:sz w:val="24"/>
          <w:szCs w:val="24"/>
        </w:rPr>
        <w:t xml:space="preserve">development </w:t>
      </w:r>
      <w:r w:rsidR="00F655C5" w:rsidRPr="004428AD">
        <w:rPr>
          <w:rFonts w:ascii="Arial" w:hAnsi="Arial" w:cs="Arial"/>
          <w:sz w:val="24"/>
          <w:szCs w:val="24"/>
        </w:rPr>
        <w:t xml:space="preserve">are </w:t>
      </w:r>
      <w:r w:rsidRPr="004428AD">
        <w:rPr>
          <w:rFonts w:ascii="Arial" w:hAnsi="Arial" w:cs="Arial"/>
          <w:sz w:val="24"/>
          <w:szCs w:val="24"/>
        </w:rPr>
        <w:t xml:space="preserve">a major </w:t>
      </w:r>
      <w:r w:rsidR="00000B1A" w:rsidRPr="004428AD">
        <w:rPr>
          <w:rFonts w:ascii="Arial" w:hAnsi="Arial" w:cs="Arial"/>
          <w:sz w:val="24"/>
          <w:szCs w:val="24"/>
        </w:rPr>
        <w:t>cause</w:t>
      </w:r>
      <w:r w:rsidRPr="004428AD">
        <w:rPr>
          <w:rFonts w:ascii="Arial" w:hAnsi="Arial" w:cs="Arial"/>
          <w:sz w:val="24"/>
          <w:szCs w:val="24"/>
        </w:rPr>
        <w:t xml:space="preserve"> of </w:t>
      </w:r>
      <w:r w:rsidR="00A9065C" w:rsidRPr="004428AD">
        <w:rPr>
          <w:rFonts w:ascii="Arial" w:hAnsi="Arial" w:cs="Arial"/>
          <w:sz w:val="24"/>
          <w:szCs w:val="24"/>
        </w:rPr>
        <w:t>mortality and morbidity</w:t>
      </w:r>
      <w:r w:rsidR="00F655C5" w:rsidRPr="004428AD">
        <w:rPr>
          <w:rFonts w:ascii="Arial" w:hAnsi="Arial" w:cs="Arial"/>
          <w:sz w:val="24"/>
          <w:szCs w:val="24"/>
        </w:rPr>
        <w:t>.</w:t>
      </w:r>
      <w:r w:rsidR="00256B14"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q42tlqmcp","properties":{"formattedCitation":"[1]","plainCitation":"[1]","noteIndex":0},"citationItems":[{"id":574,"uris":["http://zotero.org/users/2507469/items/6JWATZSJ"],"uri":["http://zotero.org/users/2507469/items/6JWATZSJ"],"itemData":{"id":574,"type":"article-journal","title":"Thrombosis formation on atherosclerotic lesions and plaque rupture","container-title":"Journal of Internal Medicine","page":"618-632","volume":"276","issue":"6","source":"PubMed","abstract":"Atherosclerosis is a silent chronic vascular pathology that is the cause of the majority of cardiovascular ischaemic events. The evolution of vascular disease involves a combination of endothelial dysfunction, extensive lipid deposition in the intima, exacerbated innate and adaptive immune responses, proliferation of vascular smooth muscle cells and remodelling of the extracellular matrix, resulting in the formation of an atherosclerotic plaque. High-risk plaques have a large acellular lipid-rich necrotic core with an overlying thin fibrous cap infiltrated by inflammatory cells and diffuse calcification. The formation of new fragile and leaky vessels that invade the expanding intima contributes to enlarge the necrotic core increasing the vulnerability of the plaque. In addition, biomechanical, haemodynamic and physical factors contribute to plaque destabilization. Upon erosion or rupture, these high-risk lipid-rich vulnerable plaques expose vascular structures or necrotic core components to the circulation, which causes the activation of tissue factor and the subsequent formation of a fibrin monolayer (coagulation cascade) and, concomitantly, the recruitment of circulating platelets and inflammatory cells. The interaction between exposed atherosclerotic plaque components, platelet receptors and coagulation factors eventually leads to platelet activation, aggregation and the subsequent formation of a superimposed thrombus (i.e. atherothrombosis) which may compromise the arterial lumen leading to the presentation of acute ischaemic syndromes. In this review, we will describe the progression of the atherosclerotic lesion along with the main morphological characteristics that predispose to plaque rupture, and discuss the multifaceted mechanisms that drive platelet activation and subsequent thrombus formation. Finally, we will consider the current scientific challenges and future research directions.","ISSN":"1365-2796","note":"PMID: 25156650","journalAbbreviation":"J. Intern. Med.","language":"eng","author":[{"family":"Badimon","given":"L."},{"family":"Vilahur","given":"G."}],"issued":{"date-parts":[["2014",12]]}}}],"schema":"https://github.com/citation-style-language/schema/raw/master/csl-citation.json"} </w:instrText>
      </w:r>
      <w:r w:rsidR="00256B14" w:rsidRPr="004428AD">
        <w:rPr>
          <w:rFonts w:ascii="Arial" w:hAnsi="Arial" w:cs="Arial"/>
          <w:sz w:val="24"/>
          <w:szCs w:val="24"/>
        </w:rPr>
        <w:fldChar w:fldCharType="separate"/>
      </w:r>
      <w:r w:rsidR="009426F3" w:rsidRPr="004428AD">
        <w:rPr>
          <w:rFonts w:ascii="Arial" w:hAnsi="Arial" w:cs="Arial"/>
          <w:sz w:val="24"/>
        </w:rPr>
        <w:t>[1]</w:t>
      </w:r>
      <w:r w:rsidR="00256B14" w:rsidRPr="004428AD">
        <w:rPr>
          <w:rFonts w:ascii="Arial" w:hAnsi="Arial" w:cs="Arial"/>
          <w:sz w:val="24"/>
          <w:szCs w:val="24"/>
        </w:rPr>
        <w:fldChar w:fldCharType="end"/>
      </w:r>
      <w:r w:rsidR="00A07B1A" w:rsidRPr="004428AD">
        <w:rPr>
          <w:rFonts w:ascii="Arial" w:hAnsi="Arial" w:cs="Arial"/>
          <w:sz w:val="24"/>
          <w:szCs w:val="24"/>
        </w:rPr>
        <w:t xml:space="preserve"> </w:t>
      </w:r>
      <w:r w:rsidR="00806AB2" w:rsidRPr="004428AD">
        <w:rPr>
          <w:rFonts w:ascii="Arial" w:hAnsi="Arial" w:cs="Arial"/>
          <w:sz w:val="24"/>
          <w:szCs w:val="24"/>
        </w:rPr>
        <w:t>Atherosclerotic plaques develop as a result of chronic inflammation</w:t>
      </w:r>
      <w:r w:rsidRPr="004428AD">
        <w:rPr>
          <w:rFonts w:ascii="Arial" w:hAnsi="Arial" w:cs="Arial"/>
          <w:sz w:val="24"/>
          <w:szCs w:val="24"/>
        </w:rPr>
        <w:t>, with i</w:t>
      </w:r>
      <w:r w:rsidR="00806AB2" w:rsidRPr="004428AD">
        <w:rPr>
          <w:rFonts w:ascii="Arial" w:hAnsi="Arial" w:cs="Arial"/>
          <w:sz w:val="24"/>
          <w:szCs w:val="24"/>
        </w:rPr>
        <w:t>nflammatory signals activatin</w:t>
      </w:r>
      <w:r w:rsidRPr="004428AD">
        <w:rPr>
          <w:rFonts w:ascii="Arial" w:hAnsi="Arial" w:cs="Arial"/>
          <w:sz w:val="24"/>
          <w:szCs w:val="24"/>
        </w:rPr>
        <w:t>g</w:t>
      </w:r>
      <w:r w:rsidR="00806AB2" w:rsidRPr="004428AD">
        <w:rPr>
          <w:rFonts w:ascii="Arial" w:hAnsi="Arial" w:cs="Arial"/>
          <w:sz w:val="24"/>
          <w:szCs w:val="24"/>
        </w:rPr>
        <w:t xml:space="preserve"> endothelial cells</w:t>
      </w:r>
      <w:r w:rsidR="007A3728" w:rsidRPr="004428AD">
        <w:rPr>
          <w:rFonts w:ascii="Arial" w:hAnsi="Arial" w:cs="Arial"/>
          <w:sz w:val="24"/>
          <w:szCs w:val="24"/>
        </w:rPr>
        <w:t xml:space="preserve">, </w:t>
      </w:r>
      <w:r w:rsidRPr="004428AD">
        <w:rPr>
          <w:rFonts w:ascii="Arial" w:hAnsi="Arial" w:cs="Arial"/>
          <w:sz w:val="24"/>
          <w:szCs w:val="24"/>
        </w:rPr>
        <w:t xml:space="preserve">leading to </w:t>
      </w:r>
      <w:r w:rsidR="007A3728" w:rsidRPr="004428AD">
        <w:rPr>
          <w:rFonts w:ascii="Arial" w:hAnsi="Arial" w:cs="Arial"/>
          <w:sz w:val="24"/>
          <w:szCs w:val="24"/>
        </w:rPr>
        <w:t xml:space="preserve">leukocyte infiltration. </w:t>
      </w:r>
      <w:r w:rsidR="00D5214F" w:rsidRPr="004428AD">
        <w:rPr>
          <w:rFonts w:ascii="Arial" w:hAnsi="Arial" w:cs="Arial"/>
          <w:sz w:val="24"/>
          <w:szCs w:val="24"/>
        </w:rPr>
        <w:t>P</w:t>
      </w:r>
      <w:r w:rsidR="00174BDF" w:rsidRPr="004428AD">
        <w:rPr>
          <w:rFonts w:ascii="Arial" w:hAnsi="Arial" w:cs="Arial"/>
          <w:sz w:val="24"/>
          <w:szCs w:val="24"/>
        </w:rPr>
        <w:t>latelet</w:t>
      </w:r>
      <w:r w:rsidR="00806AB2" w:rsidRPr="004428AD">
        <w:rPr>
          <w:rFonts w:ascii="Arial" w:hAnsi="Arial" w:cs="Arial"/>
          <w:sz w:val="24"/>
          <w:szCs w:val="24"/>
        </w:rPr>
        <w:t>s</w:t>
      </w:r>
      <w:r w:rsidR="00174BDF" w:rsidRPr="004428AD">
        <w:rPr>
          <w:rFonts w:ascii="Arial" w:hAnsi="Arial" w:cs="Arial"/>
          <w:sz w:val="24"/>
          <w:szCs w:val="24"/>
        </w:rPr>
        <w:t xml:space="preserve"> </w:t>
      </w:r>
      <w:r w:rsidR="007A3728" w:rsidRPr="004428AD">
        <w:rPr>
          <w:rFonts w:ascii="Arial" w:hAnsi="Arial" w:cs="Arial"/>
          <w:sz w:val="24"/>
          <w:szCs w:val="24"/>
        </w:rPr>
        <w:t xml:space="preserve">also </w:t>
      </w:r>
      <w:r w:rsidR="00174BDF" w:rsidRPr="004428AD">
        <w:rPr>
          <w:rFonts w:ascii="Arial" w:hAnsi="Arial" w:cs="Arial"/>
          <w:sz w:val="24"/>
          <w:szCs w:val="24"/>
        </w:rPr>
        <w:t>cooperate in inflammat</w:t>
      </w:r>
      <w:r w:rsidR="00806AB2" w:rsidRPr="004428AD">
        <w:rPr>
          <w:rFonts w:ascii="Arial" w:hAnsi="Arial" w:cs="Arial"/>
          <w:sz w:val="24"/>
          <w:szCs w:val="24"/>
        </w:rPr>
        <w:t xml:space="preserve">ory </w:t>
      </w:r>
      <w:r w:rsidR="00174BDF" w:rsidRPr="004428AD">
        <w:rPr>
          <w:rFonts w:ascii="Arial" w:hAnsi="Arial" w:cs="Arial"/>
          <w:sz w:val="24"/>
          <w:szCs w:val="24"/>
        </w:rPr>
        <w:t>process</w:t>
      </w:r>
      <w:r w:rsidR="00806AB2" w:rsidRPr="004428AD">
        <w:rPr>
          <w:rFonts w:ascii="Arial" w:hAnsi="Arial" w:cs="Arial"/>
          <w:sz w:val="24"/>
          <w:szCs w:val="24"/>
        </w:rPr>
        <w:t>es</w:t>
      </w:r>
      <w:r w:rsidR="007A3728" w:rsidRPr="004428AD">
        <w:rPr>
          <w:rFonts w:ascii="Arial" w:hAnsi="Arial" w:cs="Arial"/>
          <w:sz w:val="24"/>
          <w:szCs w:val="24"/>
        </w:rPr>
        <w:t xml:space="preserve"> leading to plaque development </w:t>
      </w:r>
      <w:r w:rsidR="00174BDF" w:rsidRPr="004428AD">
        <w:rPr>
          <w:rFonts w:ascii="Arial" w:hAnsi="Arial" w:cs="Arial"/>
          <w:sz w:val="24"/>
          <w:szCs w:val="24"/>
        </w:rPr>
        <w:t>and tissue reconstruction.</w:t>
      </w:r>
      <w:r w:rsidR="00303345"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o5pcpsiq0","properties":{"formattedCitation":"[1,2]","plainCitation":"[1,2]","noteIndex":0},"citationItems":[{"id":574,"uris":["http://zotero.org/users/2507469/items/6JWATZSJ"],"uri":["http://zotero.org/users/2507469/items/6JWATZSJ"],"itemData":{"id":574,"type":"article-journal","title":"Thrombosis formation on atherosclerotic lesions and plaque rupture","container-title":"Journal of Internal Medicine","page":"618-632","volume":"276","issue":"6","source":"PubMed","abstract":"Atherosclerosis is a silent chronic vascular pathology that is the cause of the majority of cardiovascular ischaemic events. The evolution of vascular disease involves a combination of endothelial dysfunction, extensive lipid deposition in the intima, exacerbated innate and adaptive immune responses, proliferation of vascular smooth muscle cells and remodelling of the extracellular matrix, resulting in the formation of an atherosclerotic plaque. High-risk plaques have a large acellular lipid-rich necrotic core with an overlying thin fibrous cap infiltrated by inflammatory cells and diffuse calcification. The formation of new fragile and leaky vessels that invade the expanding intima contributes to enlarge the necrotic core increasing the vulnerability of the plaque. In addition, biomechanical, haemodynamic and physical factors contribute to plaque destabilization. Upon erosion or rupture, these high-risk lipid-rich vulnerable plaques expose vascular structures or necrotic core components to the circulation, which causes the activation of tissue factor and the subsequent formation of a fibrin monolayer (coagulation cascade) and, concomitantly, the recruitment of circulating platelets and inflammatory cells. The interaction between exposed atherosclerotic plaque components, platelet receptors and coagulation factors eventually leads to platelet activation, aggregation and the subsequent formation of a superimposed thrombus (i.e. atherothrombosis) which may compromise the arterial lumen leading to the presentation of acute ischaemic syndromes. In this review, we will describe the progression of the atherosclerotic lesion along with the main morphological characteristics that predispose to plaque rupture, and discuss the multifaceted mechanisms that drive platelet activation and subsequent thrombus formation. Finally, we will consider the current scientific challenges and future research directions.","ISSN":"1365-2796","note":"PMID: 25156650","journalAbbreviation":"J. Intern. Med.","language":"eng","author":[{"family":"Badimon","given":"L."},{"family":"Vilahur","given":"G."}],"issued":{"date-parts":[["2014",12]]}}},{"id":2719,"uris":["http://zotero.org/users/2507469/items/BXAX67IN"],"uri":["http://zotero.org/users/2507469/items/BXAX67IN"],"itemData":{"id":2719,"type":"article-journal","title":"Atherosclerosis, platelets and thrombosis in acute ischaemic heart disease","container-title":"European Heart Journal. Acute Cardiovascular Care","page":"60-74","volume":"1","issue":"1","source":"PubMed","abstract":"Atherosclerosis is the underlying reason for nearly all causes of coronary artery disease and peripheral arterial disease and many cases of stroke. Atherosclerosis is a systemic inflammatory process characterised by the accumulation of lipids and macrophages/lymphocytes within the intima of large arteries. The deposition of these blood borne materials and the subsequent thickening of the wall often significantly compromise the residual lumen leading to ischaemic events distal to the arterial stenosis. However, these initial fatty streak lesions may also evolve into vulnerable plaques susceptible to rupture or erosion. Plaque disruption initiates both platelet adhesion and aggregation on the exposed vascular surface and the activation of the clotting cascade leading to the so-called atherothrombotic process. Yet, platelets have also been shown to be transporters of regulatory molecules (micro-RNA), to drive the inflammatory response and mediate atherosclerosis progression. Here we discuss our current understanding of the pathophysiological mechanisms involved in atherogenesis - from fatty streaks to complex and vulnerable atheromas - and highlight the molecular machinery used by platelets to regulate the atherogenic process, thrombosis and its clinical implications.","ISSN":"2048-8726","note":"PMID: 24062891\nPMCID: PMC3760546","journalAbbreviation":"Eur Heart J Acute Cardiovasc Care","language":"eng","author":[{"family":"Badimon","given":"Lina"},{"family":"Padró","given":"Teresa"},{"family":"Vilahur","given":"Gemma"}],"issued":{"date-parts":[["2012",4]]}}}],"schema":"https://github.com/citation-style-language/schema/raw/master/csl-citation.json"} </w:instrText>
      </w:r>
      <w:r w:rsidR="00303345" w:rsidRPr="004428AD">
        <w:rPr>
          <w:rFonts w:ascii="Arial" w:hAnsi="Arial" w:cs="Arial"/>
          <w:sz w:val="24"/>
          <w:szCs w:val="24"/>
        </w:rPr>
        <w:fldChar w:fldCharType="separate"/>
      </w:r>
      <w:r w:rsidR="009426F3" w:rsidRPr="004428AD">
        <w:rPr>
          <w:rFonts w:ascii="Arial" w:hAnsi="Arial" w:cs="Arial"/>
          <w:sz w:val="24"/>
        </w:rPr>
        <w:t>[1,2]</w:t>
      </w:r>
      <w:r w:rsidR="00303345" w:rsidRPr="004428AD">
        <w:rPr>
          <w:rFonts w:ascii="Arial" w:hAnsi="Arial" w:cs="Arial"/>
          <w:sz w:val="24"/>
          <w:szCs w:val="24"/>
        </w:rPr>
        <w:fldChar w:fldCharType="end"/>
      </w:r>
      <w:r w:rsidR="00174BDF" w:rsidRPr="004428AD">
        <w:rPr>
          <w:rFonts w:ascii="Arial" w:hAnsi="Arial" w:cs="Arial"/>
          <w:sz w:val="24"/>
          <w:szCs w:val="24"/>
        </w:rPr>
        <w:t xml:space="preserve"> </w:t>
      </w:r>
      <w:r w:rsidR="000443E4" w:rsidRPr="004428AD">
        <w:rPr>
          <w:rFonts w:ascii="Arial" w:hAnsi="Arial" w:cs="Arial"/>
          <w:sz w:val="24"/>
          <w:szCs w:val="24"/>
        </w:rPr>
        <w:t xml:space="preserve">The evolution of </w:t>
      </w:r>
      <w:r w:rsidR="000443E4" w:rsidRPr="004428AD">
        <w:rPr>
          <w:rFonts w:ascii="Arial" w:eastAsia="Times-Roman" w:hAnsi="Arial" w:cs="Arial"/>
          <w:sz w:val="24"/>
          <w:szCs w:val="24"/>
        </w:rPr>
        <w:t xml:space="preserve">atherosclerotic plaques and </w:t>
      </w:r>
      <w:r w:rsidR="004F2915" w:rsidRPr="004428AD">
        <w:rPr>
          <w:rFonts w:ascii="Arial" w:eastAsia="Times-Roman" w:hAnsi="Arial" w:cs="Arial"/>
          <w:sz w:val="24"/>
          <w:szCs w:val="24"/>
        </w:rPr>
        <w:t xml:space="preserve">their subsequent </w:t>
      </w:r>
      <w:r w:rsidR="000443E4" w:rsidRPr="004428AD">
        <w:rPr>
          <w:rFonts w:ascii="Arial" w:eastAsia="Times-Roman" w:hAnsi="Arial" w:cs="Arial"/>
          <w:sz w:val="24"/>
          <w:szCs w:val="24"/>
        </w:rPr>
        <w:t>rupture</w:t>
      </w:r>
      <w:r w:rsidR="004F2915" w:rsidRPr="004428AD">
        <w:rPr>
          <w:rFonts w:ascii="Arial" w:eastAsia="Times-Roman" w:hAnsi="Arial" w:cs="Arial"/>
          <w:sz w:val="24"/>
          <w:szCs w:val="24"/>
        </w:rPr>
        <w:t>,</w:t>
      </w:r>
      <w:r w:rsidR="000443E4" w:rsidRPr="004428AD">
        <w:rPr>
          <w:rFonts w:ascii="Arial" w:eastAsia="Times-Roman" w:hAnsi="Arial" w:cs="Arial"/>
          <w:sz w:val="24"/>
          <w:szCs w:val="24"/>
        </w:rPr>
        <w:t xml:space="preserve"> </w:t>
      </w:r>
      <w:r w:rsidR="00A9065C" w:rsidRPr="004428AD">
        <w:rPr>
          <w:rFonts w:ascii="Arial" w:eastAsia="Times-Roman" w:hAnsi="Arial" w:cs="Arial"/>
          <w:sz w:val="24"/>
          <w:szCs w:val="24"/>
        </w:rPr>
        <w:t xml:space="preserve">are responsible for </w:t>
      </w:r>
      <w:r w:rsidR="000443E4" w:rsidRPr="004428AD">
        <w:rPr>
          <w:rFonts w:ascii="Arial" w:hAnsi="Arial" w:cs="Arial"/>
          <w:sz w:val="24"/>
          <w:szCs w:val="24"/>
        </w:rPr>
        <w:t>myocardial infarction</w:t>
      </w:r>
      <w:r w:rsidR="00A9065C" w:rsidRPr="004428AD">
        <w:rPr>
          <w:rFonts w:ascii="Arial" w:hAnsi="Arial" w:cs="Arial"/>
          <w:sz w:val="24"/>
          <w:szCs w:val="24"/>
        </w:rPr>
        <w:t xml:space="preserve"> and</w:t>
      </w:r>
      <w:r w:rsidR="000443E4" w:rsidRPr="004428AD">
        <w:rPr>
          <w:rFonts w:ascii="Arial" w:hAnsi="Arial" w:cs="Arial"/>
          <w:sz w:val="24"/>
          <w:szCs w:val="24"/>
        </w:rPr>
        <w:t xml:space="preserve"> stroke</w:t>
      </w:r>
      <w:r w:rsidR="000D43BB" w:rsidRPr="004428AD">
        <w:rPr>
          <w:rFonts w:ascii="Arial" w:hAnsi="Arial" w:cs="Arial"/>
          <w:sz w:val="24"/>
          <w:szCs w:val="24"/>
        </w:rPr>
        <w:t>.</w:t>
      </w:r>
      <w:r w:rsidR="00303345"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f95ak8a4h","properties":{"formattedCitation":"[3]","plainCitation":"[3]","noteIndex":0},"citationItems":[{"id":2721,"uris":["http://zotero.org/users/2507469/items/C3BVQ4PE"],"uri":["http://zotero.org/users/2507469/items/C3BVQ4PE"],"itemData":{"id":2721,"type":"article-journal","title":"Molecular pathophysiology of the antiphospholipid syndrome: the role of oxidative post-translational modification of beta 2 glycoprotein I","container-title":"Journal of thrombosis and haemostasis: JTH","page":"275-282","volume":"9 Suppl 1","source":"PubMed","abstract":"It has been well established that antiphospholipid antibodies and specifically those directed against beta 2 glycoprotein I (β2GPI) are pathogenic for the development of thrombosis in the antiphospholipid syndrome (APS). Several groups have shown that anti-β2GPI antibodies, in complex with β2GPI, elicit effects on blood cells and coagulation-fibrinolysis proteins, which prime the arterial and venous vasculature for the development of thrombosis. However, much less is known about the mechanism initiating the production of autoantibodies against β2GPI, a physiological abundant protein of blood. In the current review, novel findings are presented regarding the structure and oxidative post-translational modifications of β2GPI, which trigger the immune response. The majority of circulating β2GPI exists in a form containing unpaired cysteines (free thiols), which constitutes the reduced form of β2GPI. The free thiols exposed on β2GPI are involved in the interaction with platelets and endothelial cells. We propose that this abundant pool of free thiols may serve as an antioxidant reservoir protecting cells or critical molecules from oxidative stress. Oxidation of β2GPI confers an increase in its immunogenicity through a Th1 immunological mechanism. The clinical significance of these observations is that serum from patients with APS, assessed by a novel ELISA assay, have a significant increase in oxidised β2GPI. These findings hold promise, not only for the delineation of the role of β2GPI as an immunological target, but also for the development of improved diagnostic and prognostic assays for APS.","ISSN":"1538-7836","note":"PMID: 21781264","shortTitle":"Molecular pathophysiology of the antiphospholipid syndrome","journalAbbreviation":"J. Thromb. Haemost.","language":"eng","author":[{"family":"Passam","given":"F. H."},{"family":"Giannakopoulos","given":"B."},{"family":"Mirarabshahi","given":"P."},{"family":"Krilis","given":"S. A."}],"issued":{"date-parts":[["2011",7]]}}}],"schema":"https://github.com/citation-style-language/schema/raw/master/csl-citation.json"} </w:instrText>
      </w:r>
      <w:r w:rsidR="00303345" w:rsidRPr="004428AD">
        <w:rPr>
          <w:rFonts w:ascii="Arial" w:hAnsi="Arial" w:cs="Arial"/>
          <w:sz w:val="24"/>
          <w:szCs w:val="24"/>
        </w:rPr>
        <w:fldChar w:fldCharType="separate"/>
      </w:r>
      <w:r w:rsidR="009426F3" w:rsidRPr="004428AD">
        <w:rPr>
          <w:rFonts w:ascii="Arial" w:hAnsi="Arial" w:cs="Arial"/>
          <w:sz w:val="24"/>
        </w:rPr>
        <w:t>[3]</w:t>
      </w:r>
      <w:r w:rsidR="00303345" w:rsidRPr="004428AD">
        <w:rPr>
          <w:rFonts w:ascii="Arial" w:hAnsi="Arial" w:cs="Arial"/>
          <w:sz w:val="24"/>
          <w:szCs w:val="24"/>
        </w:rPr>
        <w:fldChar w:fldCharType="end"/>
      </w:r>
    </w:p>
    <w:p w14:paraId="79EC72AB" w14:textId="766A3F35" w:rsidR="00EC4435" w:rsidRPr="004428AD" w:rsidRDefault="007A3728" w:rsidP="00B52C66">
      <w:pPr>
        <w:autoSpaceDE w:val="0"/>
        <w:autoSpaceDN w:val="0"/>
        <w:adjustRightInd w:val="0"/>
        <w:spacing w:after="0" w:line="480" w:lineRule="auto"/>
        <w:ind w:firstLine="720"/>
        <w:jc w:val="both"/>
        <w:rPr>
          <w:rFonts w:ascii="Arial" w:eastAsia="AdvOT999035f4" w:hAnsi="Arial" w:cs="Arial"/>
          <w:b/>
          <w:sz w:val="24"/>
          <w:szCs w:val="24"/>
        </w:rPr>
      </w:pPr>
      <w:r w:rsidRPr="004428AD">
        <w:rPr>
          <w:rFonts w:ascii="Arial" w:hAnsi="Arial" w:cs="Arial"/>
          <w:sz w:val="24"/>
          <w:szCs w:val="24"/>
          <w:shd w:val="clear" w:color="auto" w:fill="FFFFFF"/>
        </w:rPr>
        <w:t>Zinc (Zn</w:t>
      </w:r>
      <w:r w:rsidRPr="004428AD">
        <w:rPr>
          <w:rFonts w:ascii="Arial" w:hAnsi="Arial" w:cs="Arial"/>
          <w:sz w:val="24"/>
          <w:szCs w:val="24"/>
          <w:shd w:val="clear" w:color="auto" w:fill="FFFFFF"/>
          <w:vertAlign w:val="superscript"/>
        </w:rPr>
        <w:t>2+</w:t>
      </w:r>
      <w:r w:rsidRPr="004428AD">
        <w:rPr>
          <w:rFonts w:ascii="Arial" w:hAnsi="Arial" w:cs="Arial"/>
          <w:sz w:val="24"/>
          <w:szCs w:val="24"/>
          <w:shd w:val="clear" w:color="auto" w:fill="FFFFFF"/>
        </w:rPr>
        <w:t>) is an important regulator of intra- and extracellular physiological processes</w:t>
      </w:r>
      <w:r w:rsidR="00AF4C9D" w:rsidRPr="004428AD">
        <w:rPr>
          <w:rFonts w:ascii="Arial" w:hAnsi="Arial" w:cs="Arial"/>
          <w:sz w:val="24"/>
          <w:szCs w:val="24"/>
          <w:shd w:val="clear" w:color="auto" w:fill="FFFFFF"/>
        </w:rPr>
        <w:t xml:space="preserve"> in a variety of cell types</w:t>
      </w:r>
      <w:r w:rsidRPr="004428AD">
        <w:rPr>
          <w:rFonts w:ascii="Arial" w:hAnsi="Arial" w:cs="Arial"/>
          <w:sz w:val="24"/>
          <w:szCs w:val="24"/>
          <w:shd w:val="clear" w:color="auto" w:fill="FFFFFF"/>
        </w:rPr>
        <w:t xml:space="preserve">. </w:t>
      </w:r>
      <w:r w:rsidR="00AF4C9D" w:rsidRPr="004428AD">
        <w:rPr>
          <w:rFonts w:ascii="Arial" w:hAnsi="Arial" w:cs="Arial"/>
          <w:sz w:val="24"/>
          <w:szCs w:val="24"/>
          <w:shd w:val="clear" w:color="auto" w:fill="FFFFFF"/>
        </w:rPr>
        <w:t>Local</w:t>
      </w:r>
      <w:r w:rsidR="004F2915" w:rsidRPr="004428AD">
        <w:rPr>
          <w:rFonts w:ascii="Arial" w:hAnsi="Arial" w:cs="Arial"/>
          <w:sz w:val="24"/>
          <w:szCs w:val="24"/>
          <w:shd w:val="clear" w:color="auto" w:fill="FFFFFF"/>
        </w:rPr>
        <w:t xml:space="preserve">, extracellular </w:t>
      </w:r>
      <w:r w:rsidRPr="004428AD">
        <w:rPr>
          <w:rFonts w:ascii="Arial" w:hAnsi="Arial" w:cs="Arial"/>
          <w:sz w:val="24"/>
          <w:szCs w:val="24"/>
          <w:shd w:val="clear" w:color="auto" w:fill="FFFFFF"/>
        </w:rPr>
        <w:t>Zn</w:t>
      </w:r>
      <w:r w:rsidRPr="004428AD">
        <w:rPr>
          <w:rFonts w:ascii="Arial" w:hAnsi="Arial" w:cs="Arial"/>
          <w:sz w:val="24"/>
          <w:szCs w:val="24"/>
          <w:shd w:val="clear" w:color="auto" w:fill="FFFFFF"/>
          <w:vertAlign w:val="superscript"/>
        </w:rPr>
        <w:t>2+</w:t>
      </w:r>
      <w:r w:rsidRPr="004428AD">
        <w:rPr>
          <w:rFonts w:ascii="Arial" w:hAnsi="Arial" w:cs="Arial"/>
          <w:sz w:val="24"/>
          <w:szCs w:val="24"/>
          <w:shd w:val="clear" w:color="auto" w:fill="FFFFFF"/>
        </w:rPr>
        <w:t xml:space="preserve"> </w:t>
      </w:r>
      <w:r w:rsidR="00CC0060" w:rsidRPr="004428AD">
        <w:rPr>
          <w:rFonts w:ascii="Arial" w:hAnsi="Arial" w:cs="Arial"/>
          <w:sz w:val="24"/>
          <w:szCs w:val="24"/>
          <w:shd w:val="clear" w:color="auto" w:fill="FFFFFF"/>
        </w:rPr>
        <w:t>levels</w:t>
      </w:r>
      <w:r w:rsidR="0044589E" w:rsidRPr="004428AD">
        <w:rPr>
          <w:rFonts w:ascii="Arial" w:hAnsi="Arial" w:cs="Arial"/>
          <w:sz w:val="24"/>
          <w:szCs w:val="24"/>
          <w:shd w:val="clear" w:color="auto" w:fill="FFFFFF"/>
        </w:rPr>
        <w:t xml:space="preserve"> significantly</w:t>
      </w:r>
      <w:r w:rsidR="007C1AAB" w:rsidRPr="004428AD">
        <w:rPr>
          <w:rFonts w:ascii="Arial" w:hAnsi="Arial" w:cs="Arial"/>
          <w:sz w:val="24"/>
          <w:szCs w:val="24"/>
          <w:shd w:val="clear" w:color="auto" w:fill="FFFFFF"/>
        </w:rPr>
        <w:t xml:space="preserve"> increase </w:t>
      </w:r>
      <w:r w:rsidRPr="004428AD">
        <w:rPr>
          <w:rFonts w:ascii="Arial" w:hAnsi="Arial" w:cs="Arial"/>
          <w:sz w:val="24"/>
          <w:szCs w:val="24"/>
          <w:shd w:val="clear" w:color="auto" w:fill="FFFFFF"/>
        </w:rPr>
        <w:t>i</w:t>
      </w:r>
      <w:r w:rsidR="00B04B1B" w:rsidRPr="004428AD">
        <w:rPr>
          <w:rFonts w:ascii="Arial" w:hAnsi="Arial" w:cs="Arial"/>
          <w:sz w:val="24"/>
          <w:szCs w:val="24"/>
          <w:shd w:val="clear" w:color="auto" w:fill="FFFFFF"/>
        </w:rPr>
        <w:t>n</w:t>
      </w:r>
      <w:r w:rsidR="009B30D2" w:rsidRPr="004428AD">
        <w:rPr>
          <w:rFonts w:ascii="Arial" w:hAnsi="Arial" w:cs="Arial"/>
          <w:sz w:val="24"/>
          <w:szCs w:val="24"/>
          <w:shd w:val="clear" w:color="auto" w:fill="FFFFFF"/>
        </w:rPr>
        <w:t xml:space="preserve"> the initial</w:t>
      </w:r>
      <w:r w:rsidR="00B04B1B" w:rsidRPr="004428AD">
        <w:rPr>
          <w:rFonts w:ascii="Arial" w:hAnsi="Arial" w:cs="Arial"/>
          <w:sz w:val="24"/>
          <w:szCs w:val="24"/>
          <w:shd w:val="clear" w:color="auto" w:fill="FFFFFF"/>
        </w:rPr>
        <w:t xml:space="preserve"> inflammatory</w:t>
      </w:r>
      <w:r w:rsidR="009B30D2" w:rsidRPr="004428AD">
        <w:rPr>
          <w:rFonts w:ascii="Arial" w:hAnsi="Arial" w:cs="Arial"/>
          <w:sz w:val="24"/>
          <w:szCs w:val="24"/>
          <w:shd w:val="clear" w:color="auto" w:fill="FFFFFF"/>
        </w:rPr>
        <w:t xml:space="preserve"> </w:t>
      </w:r>
      <w:r w:rsidR="00A92A64" w:rsidRPr="004428AD">
        <w:rPr>
          <w:rFonts w:ascii="Arial" w:hAnsi="Arial" w:cs="Arial"/>
          <w:sz w:val="24"/>
          <w:szCs w:val="24"/>
          <w:shd w:val="clear" w:color="auto" w:fill="FFFFFF"/>
        </w:rPr>
        <w:t>phase</w:t>
      </w:r>
      <w:r w:rsidR="00D5214F" w:rsidRPr="004428AD">
        <w:rPr>
          <w:rFonts w:ascii="Arial" w:hAnsi="Arial" w:cs="Arial"/>
          <w:sz w:val="24"/>
          <w:szCs w:val="24"/>
          <w:shd w:val="clear" w:color="auto" w:fill="FFFFFF"/>
        </w:rPr>
        <w:t xml:space="preserve"> following injury, and have been shown to facilitate </w:t>
      </w:r>
      <w:r w:rsidR="00B04B1B" w:rsidRPr="004428AD">
        <w:rPr>
          <w:rFonts w:ascii="Arial" w:hAnsi="Arial" w:cs="Arial"/>
          <w:sz w:val="24"/>
          <w:szCs w:val="24"/>
          <w:shd w:val="clear" w:color="auto" w:fill="FFFFFF"/>
        </w:rPr>
        <w:t>wound</w:t>
      </w:r>
      <w:r w:rsidR="00A92A64" w:rsidRPr="004428AD">
        <w:rPr>
          <w:rFonts w:ascii="Arial" w:hAnsi="Arial" w:cs="Arial"/>
          <w:sz w:val="24"/>
          <w:szCs w:val="24"/>
          <w:shd w:val="clear" w:color="auto" w:fill="FFFFFF"/>
        </w:rPr>
        <w:t xml:space="preserve"> healing</w:t>
      </w:r>
      <w:r w:rsidR="00B04B1B" w:rsidRPr="004428AD">
        <w:rPr>
          <w:rFonts w:ascii="Arial" w:hAnsi="Arial" w:cs="Arial"/>
          <w:sz w:val="24"/>
          <w:szCs w:val="24"/>
          <w:shd w:val="clear" w:color="auto" w:fill="FFFFFF"/>
        </w:rPr>
        <w:t>.</w:t>
      </w:r>
      <w:r w:rsidR="00303345" w:rsidRPr="004428AD">
        <w:rPr>
          <w:rFonts w:ascii="Arial" w:hAnsi="Arial" w:cs="Arial"/>
          <w:sz w:val="24"/>
          <w:szCs w:val="24"/>
          <w:shd w:val="clear" w:color="auto" w:fill="FFFFFF"/>
        </w:rPr>
        <w:fldChar w:fldCharType="begin"/>
      </w:r>
      <w:r w:rsidR="0026383E" w:rsidRPr="004428AD">
        <w:rPr>
          <w:rFonts w:ascii="Arial" w:hAnsi="Arial" w:cs="Arial"/>
          <w:sz w:val="24"/>
          <w:szCs w:val="24"/>
          <w:shd w:val="clear" w:color="auto" w:fill="FFFFFF"/>
        </w:rPr>
        <w:instrText xml:space="preserve"> ADDIN ZOTERO_ITEM CSL_CITATION {"citationID":"f76OLOhs","properties":{"formattedCitation":"[4,5]","plainCitation":"[4,5]","noteIndex":0},"citationItems":[{"id":518,"uris":["http://zotero.org/users/2507469/items/PZQKJ67M"],"uri":["http://zotero.org/users/2507469/items/PZQKJ67M"],"itemData":{"id":518,"type":"article-journal","title":"Zinc in wound healing: theoretical, experimental, and clinical aspects","container-title":"Wound repair and regeneration","page":"2-16","volume":"15","issue":"1","abstract":"Zinc is an essential trace element in the human body and its importance in health and disease is appreciated. It serves as a cofactor in numerous transcription factors and enzyme systems including zinc-dependent matrix metalloproteinases that augment autodebridement and keratinocyte migration during wound repair. Zinc confers resistance to epithelial apoptosis through cytoprotection against reactive oxygen species and bacterial toxins possibly through antioxidant activity of the cysteine-rich metallothioneins. Zinc deficiency of hereditary or dietary cause can lead to pathological changes and delayed wound healing. Oral zinc supplementation may be beneficial in treating zinc-deficient leg ulcer patients, but its therapeutic place in surgical patients needs further clarification. Topical administration of zinc appears to be superior to oral therapy due to its action in reducing superinfections and necrotic material via enhanced local defense systems and collagenolytic activity, and the sustained release of zinc ions that stimulates epithelialization of wounds in normozincemic individuals. Zinc oxide in paste bandages (Unna boot) protects and soothes inflamed peri-ulcer skin. Zinc is transported through the skin from these formulations, although the systemic effects seem insignificant. We present here the first comprehensive account of zinc in wound management in relation to current concepts of wound bed preparation and the wound-healing cascade. This review article suggests that topical zinc therapy is underappreciated even though clinical evidence emphasizes its importance in autodebridement, anti-infective action, and promotion of epithelialization.","ISSN":"1067-1927; 1067-1927","journalAbbreviation":"Wound Repair Regen.","author":[{"family":"Lansdown","given":"A. B."},{"family":"Mirastschijski","given":"U."},{"family":"Stubbs","given":"N."},{"family":"Scanlon","given":"E."},{"family":"Agren","given":"M. S."}],"issued":{"date-parts":[["2007"]]}}},{"id":696,"uris":["http://zotero.org/users/2507469/items/48V3IHFW"],"uri":["http://zotero.org/users/2507469/items/48V3IHFW"],"itemData":{"id":696,"type":"article-journal","title":"Zinc in the healing wound","container-title":"Lancet","page":"706-707","volume":"347","issue":"9003","ISSN":"0140-6736; 0140-6736","journalAbbreviation":"Lancet","author":[{"family":"Lansdown","given":"A. B."}],"issued":{"date-parts":[["1996"]]}}}],"schema":"https://github.com/citation-style-language/schema/raw/master/csl-citation.json"} </w:instrText>
      </w:r>
      <w:r w:rsidR="00303345" w:rsidRPr="004428AD">
        <w:rPr>
          <w:rFonts w:ascii="Arial" w:hAnsi="Arial" w:cs="Arial"/>
          <w:sz w:val="24"/>
          <w:szCs w:val="24"/>
          <w:shd w:val="clear" w:color="auto" w:fill="FFFFFF"/>
        </w:rPr>
        <w:fldChar w:fldCharType="separate"/>
      </w:r>
      <w:r w:rsidR="009426F3" w:rsidRPr="004428AD">
        <w:rPr>
          <w:rFonts w:ascii="Arial" w:hAnsi="Arial" w:cs="Arial"/>
          <w:sz w:val="24"/>
        </w:rPr>
        <w:t>[4,5]</w:t>
      </w:r>
      <w:r w:rsidR="00303345" w:rsidRPr="004428AD">
        <w:rPr>
          <w:rFonts w:ascii="Arial" w:hAnsi="Arial" w:cs="Arial"/>
          <w:sz w:val="24"/>
          <w:szCs w:val="24"/>
          <w:shd w:val="clear" w:color="auto" w:fill="FFFFFF"/>
        </w:rPr>
        <w:fldChar w:fldCharType="end"/>
      </w:r>
      <w:r w:rsidR="00170B99" w:rsidRPr="004428AD">
        <w:rPr>
          <w:rFonts w:ascii="Arial" w:hAnsi="Arial" w:cs="Arial"/>
          <w:sz w:val="24"/>
          <w:szCs w:val="24"/>
          <w:shd w:val="clear" w:color="auto" w:fill="FFFFFF"/>
        </w:rPr>
        <w:t xml:space="preserve"> </w:t>
      </w:r>
      <w:r w:rsidR="00D5214F" w:rsidRPr="004428AD">
        <w:rPr>
          <w:rFonts w:ascii="Arial" w:hAnsi="Arial" w:cs="Arial"/>
          <w:sz w:val="24"/>
          <w:szCs w:val="24"/>
          <w:shd w:val="clear" w:color="auto" w:fill="FFFFFF"/>
        </w:rPr>
        <w:t xml:space="preserve">Furthermore, </w:t>
      </w:r>
      <w:r w:rsidR="00F0477C" w:rsidRPr="004428AD">
        <w:rPr>
          <w:rFonts w:ascii="Arial" w:hAnsi="Arial" w:cs="Arial"/>
          <w:sz w:val="24"/>
          <w:szCs w:val="24"/>
          <w:shd w:val="clear" w:color="auto" w:fill="FFFFFF"/>
        </w:rPr>
        <w:t xml:space="preserve">levels of </w:t>
      </w:r>
      <w:r w:rsidR="00D5214F" w:rsidRPr="004428AD">
        <w:rPr>
          <w:rFonts w:ascii="Arial" w:hAnsi="Arial" w:cs="Arial"/>
          <w:sz w:val="24"/>
          <w:szCs w:val="24"/>
          <w:shd w:val="clear" w:color="auto" w:fill="FFFFFF"/>
        </w:rPr>
        <w:t>Zn</w:t>
      </w:r>
      <w:r w:rsidR="00D5214F" w:rsidRPr="004428AD">
        <w:rPr>
          <w:rFonts w:ascii="Arial" w:hAnsi="Arial" w:cs="Arial"/>
          <w:sz w:val="24"/>
          <w:szCs w:val="24"/>
          <w:shd w:val="clear" w:color="auto" w:fill="FFFFFF"/>
          <w:vertAlign w:val="superscript"/>
        </w:rPr>
        <w:t>2+</w:t>
      </w:r>
      <w:r w:rsidR="00D5214F" w:rsidRPr="004428AD">
        <w:rPr>
          <w:rFonts w:ascii="Arial" w:hAnsi="Arial" w:cs="Arial"/>
          <w:sz w:val="24"/>
          <w:szCs w:val="24"/>
          <w:shd w:val="clear" w:color="auto" w:fill="FFFFFF"/>
        </w:rPr>
        <w:t xml:space="preserve"> </w:t>
      </w:r>
      <w:r w:rsidR="00F0477C" w:rsidRPr="004428AD">
        <w:rPr>
          <w:rFonts w:ascii="Arial" w:hAnsi="Arial" w:cs="Arial"/>
          <w:sz w:val="24"/>
          <w:szCs w:val="24"/>
          <w:shd w:val="clear" w:color="auto" w:fill="FFFFFF"/>
        </w:rPr>
        <w:t>in atherosclerotic plaques are</w:t>
      </w:r>
      <w:r w:rsidR="003335B1" w:rsidRPr="004428AD">
        <w:rPr>
          <w:rFonts w:ascii="Arial" w:hAnsi="Arial" w:cs="Arial"/>
          <w:sz w:val="24"/>
          <w:szCs w:val="24"/>
          <w:shd w:val="clear" w:color="auto" w:fill="FFFFFF"/>
        </w:rPr>
        <w:t xml:space="preserve"> </w:t>
      </w:r>
      <w:r w:rsidR="00D05D6F" w:rsidRPr="004428AD">
        <w:rPr>
          <w:rFonts w:ascii="Arial" w:hAnsi="Arial" w:cs="Arial"/>
          <w:sz w:val="24"/>
          <w:szCs w:val="24"/>
          <w:shd w:val="clear" w:color="auto" w:fill="FFFFFF"/>
        </w:rPr>
        <w:t>approximately</w:t>
      </w:r>
      <w:r w:rsidR="009243ED" w:rsidRPr="004428AD">
        <w:rPr>
          <w:rFonts w:ascii="Arial" w:hAnsi="Arial" w:cs="Arial"/>
          <w:sz w:val="24"/>
          <w:szCs w:val="24"/>
          <w:shd w:val="clear" w:color="auto" w:fill="FFFFFF"/>
        </w:rPr>
        <w:t xml:space="preserve"> </w:t>
      </w:r>
      <w:r w:rsidR="003335B1" w:rsidRPr="004428AD">
        <w:rPr>
          <w:rFonts w:ascii="Arial" w:hAnsi="Arial" w:cs="Arial"/>
          <w:sz w:val="24"/>
          <w:szCs w:val="24"/>
          <w:shd w:val="clear" w:color="auto" w:fill="FFFFFF"/>
        </w:rPr>
        <w:t xml:space="preserve">six times </w:t>
      </w:r>
      <w:r w:rsidR="004F2915" w:rsidRPr="004428AD">
        <w:rPr>
          <w:rFonts w:ascii="Arial" w:hAnsi="Arial" w:cs="Arial"/>
          <w:sz w:val="24"/>
          <w:szCs w:val="24"/>
          <w:shd w:val="clear" w:color="auto" w:fill="FFFFFF"/>
        </w:rPr>
        <w:t xml:space="preserve">greater than in </w:t>
      </w:r>
      <w:r w:rsidR="003335B1" w:rsidRPr="004428AD">
        <w:rPr>
          <w:rFonts w:ascii="Arial" w:hAnsi="Arial" w:cs="Arial"/>
          <w:sz w:val="24"/>
          <w:szCs w:val="24"/>
          <w:shd w:val="clear" w:color="auto" w:fill="FFFFFF"/>
        </w:rPr>
        <w:t>healthy tissues.</w:t>
      </w:r>
      <w:r w:rsidR="00303345" w:rsidRPr="004428AD">
        <w:rPr>
          <w:rFonts w:ascii="Arial" w:hAnsi="Arial" w:cs="Arial"/>
          <w:sz w:val="24"/>
          <w:szCs w:val="24"/>
          <w:shd w:val="clear" w:color="auto" w:fill="FFFFFF"/>
        </w:rPr>
        <w:fldChar w:fldCharType="begin"/>
      </w:r>
      <w:r w:rsidR="00303345" w:rsidRPr="004428AD">
        <w:rPr>
          <w:rFonts w:ascii="Arial" w:hAnsi="Arial" w:cs="Arial"/>
          <w:sz w:val="24"/>
          <w:szCs w:val="24"/>
          <w:shd w:val="clear" w:color="auto" w:fill="FFFFFF"/>
        </w:rPr>
        <w:instrText xml:space="preserve"> ADDIN ZOTERO_ITEM CSL_CITATION {"citationID":"a2btsptlrd6","properties":{"formattedCitation":"[6]","plainCitation":"[6]","noteIndex":0},"citationItems":[{"id":708,"uris":["http://zotero.org/users/2507469/items/TJIDDADR"],"uri":["http://zotero.org/users/2507469/items/TJIDDADR"],"itemData":{"id":708,"type":"article-journal","title":"Zinc content of cellular components of blood: methods for cell separation and analysis evaluated","container-title":"Clinical chemistry","page":"65-69","volume":"31","issue":"1","abstract":"Platelets, mononucleated cells, polymorphonucleated cells, and erythrocytes were separated from whole blood by use of discontinuous gradients of colloidal polyvinylpyrrolidone-coated silica (\"Percoll\"). We measured the zinc content of these cells by flame atomic absorption spectrophotometry, using a modified technique for micro-samples that obviated matrix interferences. Thus, results obtained by conventional flame atomic absorption and by the micro-method were identical. Inter-comparisons of separation methods indicated that separation of platelets and mononucleated cells by a two-gradient system of \"Ficoll-Hypaque\" (a synthetic polymer of sucrose) or Percoll was relatively poor, whereas there was a good separation when a tertiary gradient system of Percoll was used. The apparent zinc content of mononucleated cells depended on the degree of separation from the platelets, with contamination by platelets resulting in artificially high values for mononucleated cells.","ISSN":"0009-9147; 0009-9147","journalAbbreviation":"Clin.Chem.","author":[{"family":"Milne","given":"D. B."},{"family":"Ralston","given":"N. V."},{"family":"Wallwork","given":"J. C."}],"issued":{"date-parts":[["1985"]]}}}],"schema":"https://github.com/citation-style-language/schema/raw/master/csl-citation.json"} </w:instrText>
      </w:r>
      <w:r w:rsidR="00303345" w:rsidRPr="004428AD">
        <w:rPr>
          <w:rFonts w:ascii="Arial" w:hAnsi="Arial" w:cs="Arial"/>
          <w:sz w:val="24"/>
          <w:szCs w:val="24"/>
          <w:shd w:val="clear" w:color="auto" w:fill="FFFFFF"/>
        </w:rPr>
        <w:fldChar w:fldCharType="separate"/>
      </w:r>
      <w:r w:rsidR="009426F3" w:rsidRPr="004428AD">
        <w:rPr>
          <w:rFonts w:ascii="Arial" w:hAnsi="Arial" w:cs="Arial"/>
          <w:sz w:val="24"/>
        </w:rPr>
        <w:t>[6]</w:t>
      </w:r>
      <w:r w:rsidR="00303345" w:rsidRPr="004428AD">
        <w:rPr>
          <w:rFonts w:ascii="Arial" w:hAnsi="Arial" w:cs="Arial"/>
          <w:sz w:val="24"/>
          <w:szCs w:val="24"/>
          <w:shd w:val="clear" w:color="auto" w:fill="FFFFFF"/>
        </w:rPr>
        <w:fldChar w:fldCharType="end"/>
      </w:r>
      <w:r w:rsidR="00C44ECD" w:rsidRPr="004428AD">
        <w:rPr>
          <w:rFonts w:ascii="Arial" w:hAnsi="Arial" w:cs="Arial"/>
          <w:sz w:val="24"/>
          <w:szCs w:val="24"/>
          <w:shd w:val="clear" w:color="auto" w:fill="FFFFFF"/>
        </w:rPr>
        <w:t xml:space="preserve"> </w:t>
      </w:r>
      <w:r w:rsidR="00D5214F" w:rsidRPr="004428AD">
        <w:rPr>
          <w:rFonts w:ascii="Arial" w:hAnsi="Arial" w:cs="Arial"/>
          <w:sz w:val="24"/>
          <w:szCs w:val="24"/>
          <w:shd w:val="clear" w:color="auto" w:fill="FFFFFF"/>
        </w:rPr>
        <w:t>As Zn</w:t>
      </w:r>
      <w:r w:rsidR="009F0410" w:rsidRPr="004428AD">
        <w:rPr>
          <w:rFonts w:ascii="Arial" w:hAnsi="Arial" w:cs="Arial"/>
          <w:sz w:val="24"/>
          <w:szCs w:val="24"/>
          <w:shd w:val="clear" w:color="auto" w:fill="FFFFFF"/>
          <w:vertAlign w:val="superscript"/>
        </w:rPr>
        <w:t>2+</w:t>
      </w:r>
      <w:r w:rsidR="00D5214F" w:rsidRPr="004428AD">
        <w:rPr>
          <w:rFonts w:ascii="Arial" w:hAnsi="Arial" w:cs="Arial"/>
          <w:sz w:val="24"/>
          <w:szCs w:val="24"/>
          <w:shd w:val="clear" w:color="auto" w:fill="FFFFFF"/>
        </w:rPr>
        <w:t xml:space="preserve"> is present in the </w:t>
      </w:r>
      <w:r w:rsidR="004F2915" w:rsidRPr="004428AD">
        <w:rPr>
          <w:rFonts w:ascii="Arial" w:hAnsi="Arial" w:cs="Arial"/>
          <w:sz w:val="24"/>
          <w:szCs w:val="24"/>
          <w:shd w:val="clear" w:color="auto" w:fill="FFFFFF"/>
        </w:rPr>
        <w:t>α</w:t>
      </w:r>
      <w:r w:rsidR="00D5214F" w:rsidRPr="004428AD">
        <w:rPr>
          <w:rFonts w:ascii="Arial" w:hAnsi="Arial" w:cs="Arial"/>
          <w:sz w:val="24"/>
          <w:szCs w:val="24"/>
          <w:shd w:val="clear" w:color="auto" w:fill="FFFFFF"/>
        </w:rPr>
        <w:t xml:space="preserve"> granules of </w:t>
      </w:r>
      <w:r w:rsidR="00882DA2" w:rsidRPr="004428AD">
        <w:rPr>
          <w:rFonts w:ascii="Arial" w:hAnsi="Arial" w:cs="Arial"/>
          <w:sz w:val="24"/>
          <w:szCs w:val="24"/>
          <w:shd w:val="clear" w:color="auto" w:fill="FFFFFF"/>
        </w:rPr>
        <w:t>platelets</w:t>
      </w:r>
      <w:r w:rsidR="00D5214F" w:rsidRPr="004428AD">
        <w:rPr>
          <w:rFonts w:ascii="Arial" w:hAnsi="Arial" w:cs="Arial"/>
          <w:sz w:val="24"/>
          <w:szCs w:val="24"/>
          <w:shd w:val="clear" w:color="auto" w:fill="FFFFFF"/>
        </w:rPr>
        <w:t>, degranulation is likely to result in localised increases in Zn</w:t>
      </w:r>
      <w:r w:rsidR="00D5214F" w:rsidRPr="004428AD">
        <w:rPr>
          <w:rFonts w:ascii="Arial" w:hAnsi="Arial" w:cs="Arial"/>
          <w:sz w:val="24"/>
          <w:szCs w:val="24"/>
          <w:shd w:val="clear" w:color="auto" w:fill="FFFFFF"/>
          <w:vertAlign w:val="superscript"/>
        </w:rPr>
        <w:t>2+</w:t>
      </w:r>
      <w:r w:rsidR="00882DA2" w:rsidRPr="004428AD">
        <w:rPr>
          <w:rFonts w:ascii="Arial" w:hAnsi="Arial" w:cs="Arial"/>
          <w:sz w:val="24"/>
          <w:szCs w:val="24"/>
          <w:shd w:val="clear" w:color="auto" w:fill="FFFFFF"/>
        </w:rPr>
        <w:t>,</w:t>
      </w:r>
      <w:r w:rsidR="00303345" w:rsidRPr="004428AD">
        <w:rPr>
          <w:rFonts w:ascii="Arial" w:hAnsi="Arial" w:cs="Arial"/>
          <w:sz w:val="24"/>
          <w:szCs w:val="24"/>
          <w:shd w:val="clear" w:color="auto" w:fill="FFFFFF"/>
        </w:rPr>
        <w:fldChar w:fldCharType="begin"/>
      </w:r>
      <w:r w:rsidR="00303345" w:rsidRPr="004428AD">
        <w:rPr>
          <w:rFonts w:ascii="Arial" w:hAnsi="Arial" w:cs="Arial"/>
          <w:sz w:val="24"/>
          <w:szCs w:val="24"/>
          <w:shd w:val="clear" w:color="auto" w:fill="FFFFFF"/>
        </w:rPr>
        <w:instrText xml:space="preserve"> ADDIN ZOTERO_ITEM CSL_CITATION {"citationID":"aiah75vg7","properties":{"formattedCitation":"[7]","plainCitation":"[7]","noteIndex":0},"citationItems":[{"id":697,"uris":["http://zotero.org/users/2507469/items/K6JPQVA4"],"uri":["http://zotero.org/users/2507469/items/K6JPQVA4"],"itemData":{"id":697,"type":"article-journal","title":"Zinc in plasma, neutrophils, lymphocytes, and erythrocytes as determined by flameless atomic absorption spectrophotometry","container-title":"Clinical chemistry","page":"475-480","volume":"28","issue":"3","abstract":"Zinc is determined in neutrophils and lymphocytes (isolated from whole blood on discontinuous gradients of Ficoll-Hypaque) and in microliter quantities of plasma and erythrocytes by flameless atomic absorption spectrophotometry with greater sensitivity than with conventional flame atomic absorption spectrophotometry. Before analysis, neutrophils and lymphocytes are digested with nitric acid and diluted with de-ionized water. Plasma and erythrocytes required no digestion, only dilution. Overall CVs were 4.0, 3.0, 5.0, and 4.6% for neutrophils, lymphocytes, erythrocytes, and plasma, respectively. Matrix effects were fully compensated for by use of standard solutions that simulated the sample matrix. Results for plasma and erythrocytes agreed with those obtained by the conventional technique.","ISSN":"0009-9147; 0009-9147","journalAbbreviation":"Clin.Chem.","author":[{"family":"Whitehouse","given":"R. C."},{"family":"Prasad","given":"A. S."},{"family":"Rabbani","given":"P. I."},{"family":"Cossack","given":"Z. T."}],"issued":{"date-parts":[["1982"]]}}}],"schema":"https://github.com/citation-style-language/schema/raw/master/csl-citation.json"} </w:instrText>
      </w:r>
      <w:r w:rsidR="00303345" w:rsidRPr="004428AD">
        <w:rPr>
          <w:rFonts w:ascii="Arial" w:hAnsi="Arial" w:cs="Arial"/>
          <w:sz w:val="24"/>
          <w:szCs w:val="24"/>
          <w:shd w:val="clear" w:color="auto" w:fill="FFFFFF"/>
        </w:rPr>
        <w:fldChar w:fldCharType="separate"/>
      </w:r>
      <w:r w:rsidR="009426F3" w:rsidRPr="004428AD">
        <w:rPr>
          <w:rFonts w:ascii="Arial" w:hAnsi="Arial" w:cs="Arial"/>
          <w:sz w:val="24"/>
        </w:rPr>
        <w:t>[7]</w:t>
      </w:r>
      <w:r w:rsidR="00303345" w:rsidRPr="004428AD">
        <w:rPr>
          <w:rFonts w:ascii="Arial" w:hAnsi="Arial" w:cs="Arial"/>
          <w:sz w:val="24"/>
          <w:szCs w:val="24"/>
          <w:shd w:val="clear" w:color="auto" w:fill="FFFFFF"/>
        </w:rPr>
        <w:fldChar w:fldCharType="end"/>
      </w:r>
      <w:r w:rsidR="00882DA2" w:rsidRPr="004428AD">
        <w:rPr>
          <w:rFonts w:ascii="Arial" w:hAnsi="Arial" w:cs="Arial"/>
          <w:sz w:val="24"/>
          <w:szCs w:val="24"/>
          <w:shd w:val="clear" w:color="auto" w:fill="FFFFFF"/>
        </w:rPr>
        <w:t xml:space="preserve"> which could regulate haemostatic processes</w:t>
      </w:r>
      <w:r w:rsidR="003A4B78" w:rsidRPr="004428AD">
        <w:rPr>
          <w:rFonts w:ascii="Arial" w:hAnsi="Arial" w:cs="Arial"/>
          <w:sz w:val="24"/>
          <w:szCs w:val="24"/>
          <w:shd w:val="clear" w:color="auto" w:fill="FFFFFF"/>
        </w:rPr>
        <w:t>.</w:t>
      </w:r>
      <w:r w:rsidR="00C853BC" w:rsidRPr="004428AD">
        <w:rPr>
          <w:rFonts w:ascii="Arial" w:hAnsi="Arial" w:cs="Arial"/>
          <w:sz w:val="24"/>
          <w:szCs w:val="24"/>
          <w:shd w:val="clear" w:color="auto" w:fill="FFFFFF"/>
        </w:rPr>
        <w:t xml:space="preserve"> </w:t>
      </w:r>
      <w:r w:rsidR="00E60203" w:rsidRPr="004428AD">
        <w:rPr>
          <w:rFonts w:ascii="Arial" w:hAnsi="Arial" w:cs="Arial"/>
          <w:sz w:val="24"/>
          <w:szCs w:val="24"/>
        </w:rPr>
        <w:t>Zn</w:t>
      </w:r>
      <w:r w:rsidR="00E60203" w:rsidRPr="004428AD">
        <w:rPr>
          <w:rFonts w:ascii="Arial" w:hAnsi="Arial" w:cs="Arial"/>
          <w:sz w:val="24"/>
          <w:szCs w:val="24"/>
          <w:vertAlign w:val="superscript"/>
        </w:rPr>
        <w:t>2+</w:t>
      </w:r>
      <w:r w:rsidR="00E60203" w:rsidRPr="004428AD">
        <w:rPr>
          <w:rFonts w:ascii="Arial" w:eastAsia="AdvOT999035f4" w:hAnsi="Arial" w:cs="Arial"/>
          <w:sz w:val="24"/>
          <w:szCs w:val="24"/>
        </w:rPr>
        <w:t xml:space="preserve"> has </w:t>
      </w:r>
      <w:r w:rsidR="00882DA2" w:rsidRPr="004428AD">
        <w:rPr>
          <w:rFonts w:ascii="Arial" w:eastAsia="AdvOT999035f4" w:hAnsi="Arial" w:cs="Arial"/>
          <w:sz w:val="24"/>
          <w:szCs w:val="24"/>
        </w:rPr>
        <w:t xml:space="preserve">been shown to have </w:t>
      </w:r>
      <w:r w:rsidR="00E60203" w:rsidRPr="004428AD">
        <w:rPr>
          <w:rFonts w:ascii="Arial" w:eastAsia="AdvOT999035f4" w:hAnsi="Arial" w:cs="Arial"/>
          <w:sz w:val="24"/>
          <w:szCs w:val="24"/>
        </w:rPr>
        <w:t>important function</w:t>
      </w:r>
      <w:r w:rsidR="00882DA2" w:rsidRPr="004428AD">
        <w:rPr>
          <w:rFonts w:ascii="Arial" w:eastAsia="AdvOT999035f4" w:hAnsi="Arial" w:cs="Arial"/>
          <w:sz w:val="24"/>
          <w:szCs w:val="24"/>
        </w:rPr>
        <w:t>s</w:t>
      </w:r>
      <w:r w:rsidR="00E60203" w:rsidRPr="004428AD">
        <w:rPr>
          <w:rFonts w:ascii="Arial" w:eastAsia="AdvOT999035f4" w:hAnsi="Arial" w:cs="Arial"/>
          <w:sz w:val="24"/>
          <w:szCs w:val="24"/>
        </w:rPr>
        <w:t xml:space="preserve"> in haemostasis. Bleeding irregularities are correlated with low zinc diets in humans and rodents.</w:t>
      </w:r>
      <w:r w:rsidR="00303345" w:rsidRPr="004428AD">
        <w:rPr>
          <w:rFonts w:ascii="Arial" w:eastAsia="AdvOT999035f4" w:hAnsi="Arial" w:cs="Arial"/>
          <w:sz w:val="24"/>
          <w:szCs w:val="24"/>
        </w:rPr>
        <w:fldChar w:fldCharType="begin"/>
      </w:r>
      <w:r w:rsidR="00303345" w:rsidRPr="004428AD">
        <w:rPr>
          <w:rFonts w:ascii="Arial" w:eastAsia="AdvOT999035f4" w:hAnsi="Arial" w:cs="Arial"/>
          <w:sz w:val="24"/>
          <w:szCs w:val="24"/>
        </w:rPr>
        <w:instrText xml:space="preserve"> ADDIN ZOTERO_ITEM CSL_CITATION {"citationID":"a1lusn2mqmf","properties":{"formattedCitation":"[8,9]","plainCitation":"[8,9]","noteIndex":0},"citationItems":[{"id":376,"uris":["http://zotero.org/users/2507469/items/5ZPQB5A9"],"uri":["http://zotero.org/users/2507469/items/5ZPQB5A9"],"itemData":{"id":376,"type":"article-journal","title":"Effect of acute zinc deprivation on plasma zinc and platelet aggregation in adult males","container-title":"The American Journal of Clinical Nutrition","page":"113-119","volume":"35","issue":"1","abstract":"In view of earlier results obtained with rodents, the present study was designed to investigate the effect of acute zinc deprivation in man on plasma zinc concentration and the response of platelets to aggregating agents. Three adult men consumed a formula diet based largely on soybean protein for 12 to 14 days. During the control period the diet was supplemented with 12 mg zinc per day. Without supplementation the diet supplied approximately 0.5 mg zinc per 3.0 Mcal; it contained 0.7 ppm zinc, and 0.2% phytate. After removal of the zinc supplement plasma zinc dropped rapidly and reached a minimum by the 5th day. There was a wide diurnal variation in plasma zinc concentration in one subject with the overnight fasting value being the highest and decreasing soon after the morning meal. Platelet aggregation in response to ADP and arachidonate was impaired when plasma zinc was 60 micrograms/dl or less and was restored to normal within 19 h of oral zinc supplementation. These results demonstrate that plasma zinc can be rapidly decreased by dietary zinc deprivation and that extracellular zinc plays an important role in platelet aggregation.","ISSN":"0002-9165; 0002-9165","journalAbbreviation":"Am.J.Clin.Nutr.","author":[{"family":"Gordon","given":"P. R."},{"family":"Woodruff","given":"C. W."},{"family":"Anderson","given":"H. L."},{"family":"O'Dell","given":"B. L."}],"issued":{"date-parts":[["1982"]]}}},{"id":303,"uris":["http://zotero.org/users/2507469/items/T4KI382H"],"uri":["http://zotero.org/users/2507469/items/T4KI382H"],"itemData":{"id":303,"type":"article-journal","title":"Low zinc status in rats impairs calcium uptake and aggregation of platelets stimulated by fluoride","container-title":"Proceedings of the Society for Experimental Biology and Medicine.Society for Experimental Biology and Medicine (New York, N.Y.)","page":"480-484","volume":"203","issue":"4","abstract":"Platelets from rats of low zinc status exhibit impaired aggregation in response to ADP stimulation. The abnormality has been traced to defective uptake of calcium from the external medium. This study was designed to determine the location of the molecular defect and whether or not the ADP receptor is involved. Washed platelets were collected from rats fed a low zinc diet (&lt; 1 mg/kg) and control groups that consumed a zinc-adequate diet (100 mg/kg), ad libitum- and pair-fed. Fluoride, a G-protein stimulant, was used to bypass the ADP receptor. F- stimulated platelet aggregation and calcium uptake; both of these functions were impaired by zinc deficiency. At 10 mM F-, the time to half maximal aggregation was increased from 1.8 min in platelets from control to 2.8 min in zinc deficient rats. At 8 mM F-, the uptake of calcium was decreased from 170 to 85 nM cytosolic free calcium. At this concentration of F- there was no release of internal calcium. The results show that the molecular defect in the zinc-deficient platelet is located in the aggregation pathway beyond the ADP receptor and suggest a point between, or including, a G-protein and the plasma membrane calcium channel.","ISSN":"0037-9727; 0037-9727","journalAbbreviation":"Proc.Soc.Exp.Biol.Med.","author":[{"family":"Emery","given":"M. P."},{"family":"O'Dell","given":"B. L."}],"issued":{"date-parts":[["1993"]]}}}],"schema":"https://github.com/citation-style-language/schema/raw/master/csl-citation.json"} </w:instrText>
      </w:r>
      <w:r w:rsidR="00303345" w:rsidRPr="004428AD">
        <w:rPr>
          <w:rFonts w:ascii="Arial" w:eastAsia="AdvOT999035f4" w:hAnsi="Arial" w:cs="Arial"/>
          <w:sz w:val="24"/>
          <w:szCs w:val="24"/>
        </w:rPr>
        <w:fldChar w:fldCharType="separate"/>
      </w:r>
      <w:r w:rsidR="009426F3" w:rsidRPr="004428AD">
        <w:rPr>
          <w:rFonts w:ascii="Arial" w:hAnsi="Arial" w:cs="Arial"/>
          <w:sz w:val="24"/>
        </w:rPr>
        <w:t>[8,9]</w:t>
      </w:r>
      <w:r w:rsidR="00303345" w:rsidRPr="004428AD">
        <w:rPr>
          <w:rFonts w:ascii="Arial" w:eastAsia="AdvOT999035f4" w:hAnsi="Arial" w:cs="Arial"/>
          <w:sz w:val="24"/>
          <w:szCs w:val="24"/>
        </w:rPr>
        <w:fldChar w:fldCharType="end"/>
      </w:r>
      <w:r w:rsidR="00E60203" w:rsidRPr="004428AD">
        <w:rPr>
          <w:rFonts w:ascii="Arial" w:eastAsia="AdvOT999035f4" w:hAnsi="Arial" w:cs="Arial"/>
          <w:sz w:val="24"/>
          <w:szCs w:val="24"/>
        </w:rPr>
        <w:t xml:space="preserve"> </w:t>
      </w:r>
      <w:r w:rsidR="00D5214F" w:rsidRPr="004428AD">
        <w:rPr>
          <w:rFonts w:ascii="Arial" w:hAnsi="Arial" w:cs="Arial"/>
          <w:sz w:val="24"/>
          <w:szCs w:val="24"/>
          <w:shd w:val="clear" w:color="auto" w:fill="FFFFFF"/>
        </w:rPr>
        <w:t>Exogenous Zn</w:t>
      </w:r>
      <w:r w:rsidR="009F0410" w:rsidRPr="004428AD">
        <w:rPr>
          <w:rFonts w:ascii="Arial" w:hAnsi="Arial" w:cs="Arial"/>
          <w:sz w:val="24"/>
          <w:szCs w:val="24"/>
          <w:shd w:val="clear" w:color="auto" w:fill="FFFFFF"/>
          <w:vertAlign w:val="superscript"/>
        </w:rPr>
        <w:t>2+</w:t>
      </w:r>
      <w:r w:rsidR="00D5214F" w:rsidRPr="004428AD">
        <w:rPr>
          <w:rFonts w:ascii="Arial" w:hAnsi="Arial" w:cs="Arial"/>
          <w:sz w:val="24"/>
          <w:szCs w:val="24"/>
          <w:shd w:val="clear" w:color="auto" w:fill="FFFFFF"/>
        </w:rPr>
        <w:t xml:space="preserve"> acts as a platelet agonist, being able to cross platelet membranes to initiate platelet aggregatory mechanisms </w:t>
      </w:r>
      <w:r w:rsidR="00AF4C9D" w:rsidRPr="004428AD">
        <w:rPr>
          <w:rFonts w:ascii="Arial" w:hAnsi="Arial" w:cs="Arial"/>
          <w:sz w:val="24"/>
          <w:szCs w:val="24"/>
          <w:shd w:val="clear" w:color="auto" w:fill="FFFFFF"/>
        </w:rPr>
        <w:t>in a manner that is dependent on PKC</w:t>
      </w:r>
      <w:r w:rsidR="0051037D" w:rsidRPr="004428AD">
        <w:rPr>
          <w:rFonts w:ascii="Arial" w:hAnsi="Arial" w:cs="Arial"/>
          <w:sz w:val="24"/>
          <w:szCs w:val="24"/>
          <w:shd w:val="clear" w:color="auto" w:fill="FFFFFF"/>
        </w:rPr>
        <w:t>.</w:t>
      </w:r>
      <w:r w:rsidR="00303345" w:rsidRPr="004428AD">
        <w:rPr>
          <w:rFonts w:ascii="Arial" w:hAnsi="Arial" w:cs="Arial"/>
          <w:sz w:val="24"/>
          <w:szCs w:val="24"/>
          <w:shd w:val="clear" w:color="auto" w:fill="FFFFFF"/>
        </w:rPr>
        <w:fldChar w:fldCharType="begin"/>
      </w:r>
      <w:r w:rsidR="00303345" w:rsidRPr="004428AD">
        <w:rPr>
          <w:rFonts w:ascii="Arial" w:hAnsi="Arial" w:cs="Arial"/>
          <w:sz w:val="24"/>
          <w:szCs w:val="24"/>
          <w:shd w:val="clear" w:color="auto" w:fill="FFFFFF"/>
        </w:rPr>
        <w:instrText xml:space="preserve"> ADDIN ZOTERO_ITEM CSL_CITATION {"citationID":"ap3mte4es2","properties":{"formattedCitation":"[10,11]","plainCitation":"[10,11]","noteIndex":0},"citationItems":[{"id":863,"uris":["http://zotero.org/users/2507469/items/W49HZJS9"],"uri":["http://zotero.org/users/2507469/items/W49HZJS9"],"itemData":{"id":863,"type":"article-journal","title":"The contribution of zinc to platelet behaviour during haemostasis and thrombosis","container-title":"Metallomics","page":"144-155","volume":"8","issue":"2","source":"PubMed","ISSN":"1756-591X","note":"PMID: 26727074","journalAbbreviation":"Metallomics","language":"eng","author":[{"family":"Taylor","given":"K. A."},{"family":"Pugh","given":"N."}],"issued":{"date-parts":[["2016",2]]}}},{"id":80,"uris":["http://zotero.org/users/2507469/items/WWJK6HS7"],"uri":["http://zotero.org/users/2507469/items/WWJK6HS7"],"itemData":{"id":80,"type":"article-journal","title":"Zinc is a Transmembrane Agonist that Induces Platelet Activation in a Tyrosine Phosphorylation-Dependent Manner","container-title":"Metallomics","page":"91-100","volume":"8","issue":"1","ISSN":"1756-591X","note":"PMID:   26434726","journalAbbreviation":"Metallomics","language":"ENG","author":[{"family":"Watson","given":"Ben"},{"family":"White","given":"Nathan"},{"family":"Taylor","given":"Kirk"},{"family":"Howes","given":"Joanna-Marie"},{"family":"Malcor","given":"Jean-Daniel"},{"family":"Bihan","given":"Dominique"},{"family":"Sage","given":"Stewart O."},{"family":"Farndale","given":"Richard W."},{"family":"Pugh","given":"Nicholas"}],"issued":{"date-parts":[["2016"]]}}}],"schema":"https://github.com/citation-style-language/schema/raw/master/csl-citation.json"} </w:instrText>
      </w:r>
      <w:r w:rsidR="00303345" w:rsidRPr="004428AD">
        <w:rPr>
          <w:rFonts w:ascii="Arial" w:hAnsi="Arial" w:cs="Arial"/>
          <w:sz w:val="24"/>
          <w:szCs w:val="24"/>
          <w:shd w:val="clear" w:color="auto" w:fill="FFFFFF"/>
        </w:rPr>
        <w:fldChar w:fldCharType="separate"/>
      </w:r>
      <w:r w:rsidR="009426F3" w:rsidRPr="004428AD">
        <w:rPr>
          <w:rFonts w:ascii="Arial" w:hAnsi="Arial" w:cs="Arial"/>
          <w:sz w:val="24"/>
        </w:rPr>
        <w:t>[10,11]</w:t>
      </w:r>
      <w:r w:rsidR="00303345" w:rsidRPr="004428AD">
        <w:rPr>
          <w:rFonts w:ascii="Arial" w:hAnsi="Arial" w:cs="Arial"/>
          <w:sz w:val="24"/>
          <w:szCs w:val="24"/>
          <w:shd w:val="clear" w:color="auto" w:fill="FFFFFF"/>
        </w:rPr>
        <w:fldChar w:fldCharType="end"/>
      </w:r>
      <w:r w:rsidR="00AF4C9D" w:rsidRPr="004428AD">
        <w:rPr>
          <w:rFonts w:ascii="Arial" w:hAnsi="Arial" w:cs="Arial"/>
          <w:sz w:val="24"/>
          <w:szCs w:val="24"/>
          <w:shd w:val="clear" w:color="auto" w:fill="FFFFFF"/>
        </w:rPr>
        <w:t xml:space="preserve"> Recent work has demonstrated that </w:t>
      </w:r>
      <w:r w:rsidR="00A9065C" w:rsidRPr="004428AD">
        <w:rPr>
          <w:rFonts w:ascii="Arial" w:hAnsi="Arial" w:cs="Arial"/>
          <w:sz w:val="24"/>
          <w:szCs w:val="24"/>
          <w:shd w:val="clear" w:color="auto" w:fill="FFFFFF"/>
        </w:rPr>
        <w:t xml:space="preserve">intracellular </w:t>
      </w:r>
      <w:r w:rsidR="005E561E" w:rsidRPr="004428AD">
        <w:rPr>
          <w:rFonts w:ascii="Arial" w:hAnsi="Arial" w:cs="Arial"/>
          <w:sz w:val="24"/>
          <w:szCs w:val="24"/>
          <w:shd w:val="clear" w:color="auto" w:fill="FFFFFF"/>
        </w:rPr>
        <w:t>Zn</w:t>
      </w:r>
      <w:r w:rsidR="009F0410" w:rsidRPr="004428AD">
        <w:rPr>
          <w:rFonts w:ascii="Arial" w:hAnsi="Arial" w:cs="Arial"/>
          <w:sz w:val="24"/>
          <w:szCs w:val="24"/>
          <w:shd w:val="clear" w:color="auto" w:fill="FFFFFF"/>
          <w:vertAlign w:val="superscript"/>
        </w:rPr>
        <w:t>2+</w:t>
      </w:r>
      <w:r w:rsidR="005E561E" w:rsidRPr="004428AD">
        <w:rPr>
          <w:rFonts w:ascii="Arial" w:hAnsi="Arial" w:cs="Arial"/>
          <w:sz w:val="24"/>
          <w:szCs w:val="24"/>
          <w:shd w:val="clear" w:color="auto" w:fill="FFFFFF"/>
        </w:rPr>
        <w:t xml:space="preserve"> </w:t>
      </w:r>
      <w:r w:rsidR="001B2192" w:rsidRPr="004428AD">
        <w:rPr>
          <w:rFonts w:ascii="Arial" w:hAnsi="Arial" w:cs="Arial"/>
          <w:sz w:val="24"/>
          <w:szCs w:val="24"/>
          <w:shd w:val="clear" w:color="auto" w:fill="FFFFFF"/>
        </w:rPr>
        <w:t>(</w:t>
      </w:r>
      <w:r w:rsidR="00A9065C" w:rsidRPr="004428AD">
        <w:rPr>
          <w:rFonts w:ascii="Arial" w:hAnsi="Arial" w:cs="Arial"/>
          <w:sz w:val="24"/>
          <w:szCs w:val="24"/>
          <w:shd w:val="clear" w:color="auto" w:fill="FFFFFF"/>
        </w:rPr>
        <w:t>[Zn</w:t>
      </w:r>
      <w:r w:rsidR="00A9065C" w:rsidRPr="004428AD">
        <w:rPr>
          <w:rFonts w:ascii="Arial" w:hAnsi="Arial" w:cs="Arial"/>
          <w:sz w:val="24"/>
          <w:szCs w:val="24"/>
          <w:shd w:val="clear" w:color="auto" w:fill="FFFFFF"/>
          <w:vertAlign w:val="superscript"/>
        </w:rPr>
        <w:t>2+</w:t>
      </w:r>
      <w:r w:rsidR="00A9065C" w:rsidRPr="004428AD">
        <w:rPr>
          <w:rFonts w:ascii="Arial" w:hAnsi="Arial" w:cs="Arial"/>
          <w:sz w:val="24"/>
          <w:szCs w:val="24"/>
          <w:shd w:val="clear" w:color="auto" w:fill="FFFFFF"/>
        </w:rPr>
        <w:t>]</w:t>
      </w:r>
      <w:proofErr w:type="spellStart"/>
      <w:r w:rsidR="00A9065C" w:rsidRPr="004428AD">
        <w:rPr>
          <w:rFonts w:ascii="Arial" w:hAnsi="Arial" w:cs="Arial"/>
          <w:sz w:val="24"/>
          <w:szCs w:val="24"/>
          <w:shd w:val="clear" w:color="auto" w:fill="FFFFFF"/>
          <w:vertAlign w:val="subscript"/>
        </w:rPr>
        <w:t>i</w:t>
      </w:r>
      <w:proofErr w:type="spellEnd"/>
      <w:r w:rsidR="001B2192" w:rsidRPr="004428AD">
        <w:rPr>
          <w:rFonts w:ascii="Arial" w:hAnsi="Arial" w:cs="Arial"/>
          <w:sz w:val="24"/>
          <w:szCs w:val="24"/>
          <w:shd w:val="clear" w:color="auto" w:fill="FFFFFF"/>
        </w:rPr>
        <w:t xml:space="preserve">) </w:t>
      </w:r>
      <w:r w:rsidR="005E561E" w:rsidRPr="004428AD">
        <w:rPr>
          <w:rFonts w:ascii="Arial" w:hAnsi="Arial" w:cs="Arial"/>
          <w:sz w:val="24"/>
          <w:szCs w:val="24"/>
          <w:shd w:val="clear" w:color="auto" w:fill="FFFFFF"/>
        </w:rPr>
        <w:t xml:space="preserve">increases in the platelet </w:t>
      </w:r>
      <w:r w:rsidR="00882DA2" w:rsidRPr="004428AD">
        <w:rPr>
          <w:rFonts w:ascii="Arial" w:hAnsi="Arial" w:cs="Arial"/>
          <w:sz w:val="24"/>
          <w:szCs w:val="24"/>
          <w:shd w:val="clear" w:color="auto" w:fill="FFFFFF"/>
        </w:rPr>
        <w:t xml:space="preserve">cytosol </w:t>
      </w:r>
      <w:r w:rsidR="005E561E" w:rsidRPr="004428AD">
        <w:rPr>
          <w:rFonts w:ascii="Arial" w:hAnsi="Arial" w:cs="Arial"/>
          <w:sz w:val="24"/>
          <w:szCs w:val="24"/>
          <w:shd w:val="clear" w:color="auto" w:fill="FFFFFF"/>
        </w:rPr>
        <w:t>as a result of agonist stimulation, an a manner consistent with a secondary messenger</w:t>
      </w:r>
      <w:r w:rsidR="00AC0A93" w:rsidRPr="004428AD">
        <w:rPr>
          <w:rFonts w:ascii="Arial" w:hAnsi="Arial" w:cs="Arial"/>
          <w:sz w:val="24"/>
          <w:szCs w:val="24"/>
          <w:shd w:val="clear" w:color="auto" w:fill="FFFFFF"/>
        </w:rPr>
        <w:t>.</w:t>
      </w:r>
      <w:r w:rsidR="00303345" w:rsidRPr="004428AD">
        <w:rPr>
          <w:rFonts w:ascii="Arial" w:hAnsi="Arial" w:cs="Arial"/>
          <w:sz w:val="24"/>
          <w:szCs w:val="24"/>
          <w:shd w:val="clear" w:color="auto" w:fill="FFFFFF"/>
        </w:rPr>
        <w:fldChar w:fldCharType="begin"/>
      </w:r>
      <w:r w:rsidR="00303345" w:rsidRPr="004428AD">
        <w:rPr>
          <w:rFonts w:ascii="Arial" w:hAnsi="Arial" w:cs="Arial"/>
          <w:sz w:val="24"/>
          <w:szCs w:val="24"/>
          <w:shd w:val="clear" w:color="auto" w:fill="FFFFFF"/>
        </w:rPr>
        <w:instrText xml:space="preserve"> ADDIN ZOTERO_ITEM CSL_CITATION {"citationID":"aj27j7g5eu","properties":{"formattedCitation":"[12]","plainCitation":"[12]","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A."},{"family":"Pugh","given":"Nicholas"}],"issued":{"date-parts":[["2019",1]]}}}],"schema":"https://github.com/citation-style-language/schema/raw/master/csl-citation.json"} </w:instrText>
      </w:r>
      <w:r w:rsidR="00303345" w:rsidRPr="004428AD">
        <w:rPr>
          <w:rFonts w:ascii="Arial" w:hAnsi="Arial" w:cs="Arial"/>
          <w:sz w:val="24"/>
          <w:szCs w:val="24"/>
          <w:shd w:val="clear" w:color="auto" w:fill="FFFFFF"/>
        </w:rPr>
        <w:fldChar w:fldCharType="separate"/>
      </w:r>
      <w:r w:rsidR="009426F3" w:rsidRPr="004428AD">
        <w:rPr>
          <w:rFonts w:ascii="Arial" w:hAnsi="Arial" w:cs="Arial"/>
          <w:sz w:val="24"/>
        </w:rPr>
        <w:t>[12]</w:t>
      </w:r>
      <w:r w:rsidR="00303345" w:rsidRPr="004428AD">
        <w:rPr>
          <w:rFonts w:ascii="Arial" w:hAnsi="Arial" w:cs="Arial"/>
          <w:sz w:val="24"/>
          <w:szCs w:val="24"/>
          <w:shd w:val="clear" w:color="auto" w:fill="FFFFFF"/>
        </w:rPr>
        <w:fldChar w:fldCharType="end"/>
      </w:r>
      <w:r w:rsidR="00AC0A93" w:rsidRPr="004428AD">
        <w:rPr>
          <w:rFonts w:ascii="Arial" w:hAnsi="Arial" w:cs="Arial"/>
          <w:sz w:val="24"/>
          <w:szCs w:val="24"/>
          <w:shd w:val="clear" w:color="auto" w:fill="FFFFFF"/>
        </w:rPr>
        <w:t xml:space="preserve"> </w:t>
      </w:r>
      <w:r w:rsidR="009925EA" w:rsidRPr="004428AD">
        <w:rPr>
          <w:rFonts w:ascii="Arial" w:hAnsi="Arial" w:cs="Arial"/>
          <w:b/>
          <w:sz w:val="24"/>
          <w:szCs w:val="24"/>
          <w:shd w:val="clear" w:color="auto" w:fill="FFFFFF"/>
        </w:rPr>
        <w:t>In this work it was shown that a</w:t>
      </w:r>
      <w:r w:rsidR="00410C1C" w:rsidRPr="004428AD">
        <w:rPr>
          <w:rFonts w:ascii="Arial" w:hAnsi="Arial" w:cs="Arial"/>
          <w:b/>
          <w:sz w:val="24"/>
          <w:szCs w:val="24"/>
          <w:shd w:val="clear" w:color="auto" w:fill="FFFFFF"/>
        </w:rPr>
        <w:t>gonist-evoked increases in [Zn</w:t>
      </w:r>
      <w:r w:rsidR="00410C1C" w:rsidRPr="004428AD">
        <w:rPr>
          <w:rFonts w:ascii="Arial" w:hAnsi="Arial" w:cs="Arial"/>
          <w:b/>
          <w:sz w:val="24"/>
          <w:szCs w:val="24"/>
          <w:shd w:val="clear" w:color="auto" w:fill="FFFFFF"/>
          <w:vertAlign w:val="superscript"/>
        </w:rPr>
        <w:t>2+</w:t>
      </w:r>
      <w:r w:rsidR="00410C1C" w:rsidRPr="004428AD">
        <w:rPr>
          <w:rFonts w:ascii="Arial" w:hAnsi="Arial" w:cs="Arial"/>
          <w:b/>
          <w:sz w:val="24"/>
          <w:szCs w:val="24"/>
          <w:shd w:val="clear" w:color="auto" w:fill="FFFFFF"/>
        </w:rPr>
        <w:t>]</w:t>
      </w:r>
      <w:proofErr w:type="spellStart"/>
      <w:r w:rsidR="00410C1C" w:rsidRPr="004428AD">
        <w:rPr>
          <w:rFonts w:ascii="Arial" w:hAnsi="Arial" w:cs="Arial"/>
          <w:b/>
          <w:sz w:val="24"/>
          <w:szCs w:val="24"/>
          <w:shd w:val="clear" w:color="auto" w:fill="FFFFFF"/>
          <w:vertAlign w:val="subscript"/>
        </w:rPr>
        <w:t>i</w:t>
      </w:r>
      <w:proofErr w:type="spellEnd"/>
      <w:r w:rsidR="00410C1C" w:rsidRPr="004428AD">
        <w:rPr>
          <w:rFonts w:ascii="Arial" w:hAnsi="Arial" w:cs="Arial"/>
          <w:b/>
          <w:sz w:val="24"/>
          <w:szCs w:val="24"/>
          <w:shd w:val="clear" w:color="auto" w:fill="FFFFFF"/>
        </w:rPr>
        <w:t xml:space="preserve"> </w:t>
      </w:r>
      <w:r w:rsidR="009925EA" w:rsidRPr="004428AD">
        <w:rPr>
          <w:rFonts w:ascii="Arial" w:hAnsi="Arial" w:cs="Arial"/>
          <w:b/>
          <w:sz w:val="24"/>
          <w:szCs w:val="24"/>
          <w:shd w:val="clear" w:color="auto" w:fill="FFFFFF"/>
        </w:rPr>
        <w:t xml:space="preserve">were </w:t>
      </w:r>
      <w:r w:rsidR="005E561E" w:rsidRPr="004428AD">
        <w:rPr>
          <w:rFonts w:ascii="Arial" w:hAnsi="Arial" w:cs="Arial"/>
          <w:b/>
          <w:sz w:val="24"/>
          <w:szCs w:val="24"/>
          <w:shd w:val="clear" w:color="auto" w:fill="FFFFFF"/>
        </w:rPr>
        <w:t>sensitive to the platelet redox state, suggestive of a role for thiol groups on Zn</w:t>
      </w:r>
      <w:r w:rsidR="009F0410" w:rsidRPr="004428AD">
        <w:rPr>
          <w:rFonts w:ascii="Arial" w:hAnsi="Arial" w:cs="Arial"/>
          <w:b/>
          <w:sz w:val="24"/>
          <w:szCs w:val="24"/>
          <w:shd w:val="clear" w:color="auto" w:fill="FFFFFF"/>
          <w:vertAlign w:val="superscript"/>
        </w:rPr>
        <w:t>2+</w:t>
      </w:r>
      <w:r w:rsidR="005E561E" w:rsidRPr="004428AD">
        <w:rPr>
          <w:rFonts w:ascii="Arial" w:hAnsi="Arial" w:cs="Arial"/>
          <w:b/>
          <w:sz w:val="24"/>
          <w:szCs w:val="24"/>
          <w:shd w:val="clear" w:color="auto" w:fill="FFFFFF"/>
        </w:rPr>
        <w:t xml:space="preserve"> binding proteins</w:t>
      </w:r>
      <w:r w:rsidR="009925EA" w:rsidRPr="004428AD">
        <w:rPr>
          <w:rFonts w:ascii="Arial" w:hAnsi="Arial" w:cs="Arial"/>
          <w:b/>
          <w:sz w:val="24"/>
          <w:szCs w:val="24"/>
          <w:shd w:val="clear" w:color="auto" w:fill="FFFFFF"/>
        </w:rPr>
        <w:t>.</w:t>
      </w:r>
    </w:p>
    <w:p w14:paraId="7EF8072C" w14:textId="6AC0FEA8" w:rsidR="00973E4A" w:rsidRPr="004428AD" w:rsidRDefault="00D5214F" w:rsidP="0087492D">
      <w:pPr>
        <w:spacing w:after="0" w:line="480" w:lineRule="auto"/>
        <w:ind w:firstLine="720"/>
        <w:jc w:val="both"/>
        <w:rPr>
          <w:rFonts w:ascii="Arial" w:hAnsi="Arial" w:cs="Arial"/>
          <w:sz w:val="24"/>
          <w:szCs w:val="24"/>
        </w:rPr>
      </w:pPr>
      <w:r w:rsidRPr="004428AD">
        <w:rPr>
          <w:rFonts w:ascii="Arial" w:hAnsi="Arial" w:cs="Arial"/>
          <w:sz w:val="24"/>
          <w:szCs w:val="24"/>
        </w:rPr>
        <w:t xml:space="preserve">Whilst </w:t>
      </w:r>
      <w:r w:rsidR="00D964B6" w:rsidRPr="004428AD">
        <w:rPr>
          <w:rFonts w:ascii="Arial" w:hAnsi="Arial" w:cs="Arial"/>
          <w:sz w:val="24"/>
          <w:szCs w:val="24"/>
        </w:rPr>
        <w:t>reactive oxygen species (</w:t>
      </w:r>
      <w:r w:rsidRPr="004428AD">
        <w:rPr>
          <w:rFonts w:ascii="Arial" w:hAnsi="Arial" w:cs="Arial"/>
          <w:sz w:val="24"/>
          <w:szCs w:val="24"/>
        </w:rPr>
        <w:t>ROS</w:t>
      </w:r>
      <w:r w:rsidR="00D964B6" w:rsidRPr="004428AD">
        <w:rPr>
          <w:rFonts w:ascii="Arial" w:hAnsi="Arial" w:cs="Arial"/>
          <w:sz w:val="24"/>
          <w:szCs w:val="24"/>
        </w:rPr>
        <w:t>)</w:t>
      </w:r>
      <w:r w:rsidRPr="004428AD">
        <w:rPr>
          <w:rFonts w:ascii="Arial" w:hAnsi="Arial" w:cs="Arial"/>
          <w:sz w:val="24"/>
          <w:szCs w:val="24"/>
        </w:rPr>
        <w:t xml:space="preserve"> are produced as a result of the habitual metabolism of cells, c</w:t>
      </w:r>
      <w:r w:rsidR="00444A30" w:rsidRPr="004428AD">
        <w:rPr>
          <w:rFonts w:ascii="Arial" w:hAnsi="Arial" w:cs="Arial"/>
          <w:sz w:val="24"/>
          <w:szCs w:val="24"/>
        </w:rPr>
        <w:t xml:space="preserve">hronic and acute overproduction of </w:t>
      </w:r>
      <w:r w:rsidR="004251CD" w:rsidRPr="004428AD">
        <w:rPr>
          <w:rFonts w:ascii="Arial" w:hAnsi="Arial" w:cs="Arial"/>
          <w:sz w:val="24"/>
          <w:szCs w:val="24"/>
        </w:rPr>
        <w:t>ROS</w:t>
      </w:r>
      <w:r w:rsidR="00444A30" w:rsidRPr="004428AD">
        <w:rPr>
          <w:rFonts w:ascii="Arial" w:hAnsi="Arial" w:cs="Arial"/>
          <w:sz w:val="24"/>
          <w:szCs w:val="24"/>
        </w:rPr>
        <w:t xml:space="preserve"> </w:t>
      </w:r>
      <w:r w:rsidR="008B12FF" w:rsidRPr="004428AD">
        <w:rPr>
          <w:rFonts w:ascii="Arial" w:hAnsi="Arial" w:cs="Arial"/>
          <w:sz w:val="24"/>
          <w:szCs w:val="24"/>
        </w:rPr>
        <w:t xml:space="preserve">is </w:t>
      </w:r>
      <w:r w:rsidR="00444A30" w:rsidRPr="004428AD">
        <w:rPr>
          <w:rFonts w:ascii="Arial" w:hAnsi="Arial" w:cs="Arial"/>
          <w:sz w:val="24"/>
          <w:szCs w:val="24"/>
        </w:rPr>
        <w:t xml:space="preserve">associated with the </w:t>
      </w:r>
      <w:r w:rsidR="00444A30" w:rsidRPr="004428AD">
        <w:rPr>
          <w:rFonts w:ascii="Arial" w:hAnsi="Arial" w:cs="Arial"/>
          <w:sz w:val="24"/>
          <w:szCs w:val="24"/>
        </w:rPr>
        <w:lastRenderedPageBreak/>
        <w:t>development of cardiovascular disease</w:t>
      </w:r>
      <w:r w:rsidR="009F0410" w:rsidRPr="004428AD">
        <w:rPr>
          <w:rFonts w:ascii="Arial" w:hAnsi="Arial" w:cs="Arial"/>
          <w:sz w:val="24"/>
          <w:szCs w:val="24"/>
        </w:rPr>
        <w:t>, hypertension, diabetes, hypercholesterolemia, thrombotic diseases and metabolic syndrome</w:t>
      </w:r>
      <w:r w:rsidR="00303345" w:rsidRPr="004428AD">
        <w:rPr>
          <w:rFonts w:ascii="Arial" w:hAnsi="Arial" w:cs="Arial"/>
          <w:sz w:val="24"/>
          <w:szCs w:val="24"/>
        </w:rPr>
        <w:t>.</w:t>
      </w:r>
      <w:r w:rsidR="00303345"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2k3evcfci5","properties":{"formattedCitation":"[13\\uc0\\u8211{}16]","plainCitation":"[13–16]","noteIndex":0},"citationItems":[{"id":2723,"uris":["http://zotero.org/users/2507469/items/82E86KWM"],"uri":["http://zotero.org/users/2507469/items/82E86KWM"],"itemData":{"id":2723,"type":"article-journal","title":"Oxidative Stress-Mediated Atherosclerosis: Mechanisms and Therapies","container-title":"Frontiers in Physiology","page":"600","volume":"8","source":"PubMed","abstract":"Atherogenesis, the formation of atherosclerotic plaques, is a complex process that involves several mechanisms, including endothelial dysfunction, neovascularization, vascular proliferation, apoptosis, matrix degradation, inflammation, and thrombosis. The pathogenesis and progression of atherosclerosis are explained differently by different scholars. One of the most common theories is the destruction of well-balanced homeostatic mechanisms, which incurs the oxidative stress. And oxidative stress is widely regarded as the redox status realized when an imbalance exists between antioxidant capability and activity species including reactive oxygen (ROS), nitrogen (RNS) and halogen species, non-radical as well as free radical species. This occurrence results in cell injury due to direct oxidation of cellular protein, lipid, and DNA or via cell death signaling pathways responsible for accelerating atherogenesis. This paper discusses inflammation, mitochondria, autophagy, apoptosis, and epigenetics as they induce oxidative stress in atherosclerosis, as well as various treatments for antioxidative stress that may prevent atherosclerosis.","ISSN":"1664-042X","note":"PMID: 28878685\nPMCID: PMC5572357","shortTitle":"Oxidative Stress-Mediated Atherosclerosis","journalAbbreviation":"Front Physiol","language":"eng","author":[{"family":"Yang","given":"Xinyu"},{"family":"Li","given":"Yang"},{"family":"Li","given":"Yanda"},{"family":"Ren","given":"Xiaomeng"},{"family":"Zhang","given":"Xiaoyu"},{"family":"Hu","given":"Dan"},{"family":"Gao","given":"Yonghong"},{"family":"Xing","given":"Yanwei"},{"family":"Shang","given":"Hongcai"}],"issued":{"date-parts":[["2017"]]}}},{"id":2725,"uris":["http://zotero.org/users/2507469/items/IK2XLMDL"],"uri":["http://zotero.org/users/2507469/items/IK2XLMDL"],"itemData":{"id":2725,"type":"article-journal","title":"Electron spin resonance spectroscopy for the study of nanomaterial-mediated generation of reactive oxygen species","container-title":"Journal of Food and Drug Analysis","page":"49-63","volume":"22","issue":"1","source":"PubMed","abstract":"Many of the biological applications and effects of nanomaterials are attributed to their ability to facilitate the generation of reactive oxygen species (ROS). Electron spin resonance (ESR) spectroscopy is a direct and reliable method to identify and quantify free radicals in both chemical and biological environments. In this review, we discuss the use of ESR spectroscopy to study ROS generation mediated by nanomaterials, which have various applications in biological, chemical, and materials science. In addition to introducing the theory of ESR, we present some modifications of the method such as spin trapping and spin labeling, which ultimately aid in the detection of short-lived free radicals. The capability of metal nanoparticles in mediating ROS generation and the related mechanisms are also presented.","ISSN":"1021-9498","note":"PMID: 24673903","journalAbbreviation":"J Food Drug Anal","language":"eng","author":[{"family":"He","given":"Weiwei"},{"family":"Liu","given":"Yitong"},{"family":"Wamer","given":"Wayne G."},{"family":"Yin","given":"Jun-Jie"}],"issued":{"date-parts":[["2014",3]]}}},{"id":2727,"uris":["http://zotero.org/users/2507469/items/8UE528WB"],"uri":["http://zotero.org/users/2507469/items/8UE528WB"],"itemData":{"id":2727,"type":"article-journal","title":"Redox control of platelet functions in physiology and pathophysiology","container-title":"Antioxidants &amp; Redox Signaling","page":"177-193","volume":"21","issue":"1","source":"PubMed","abstract":"SIGNIFICANCE: An imbalance between the production and the detoxification of reactive oxygen species and reactive nitrogen species (ROS/RNS) can be implicated in many pathological processes. Platelets are best known as primary mediators of hemostasis and can be either targets of ROS/RNS or generate radicals during cell activation. These conditions can dramatically affect platelet physiology, leading even, as an ultimate event, to the cell number modification. In this case, pathological conditions such as thrombocytosis (promoted by increased cell number) or thrombocytopenia and myelodysplasia (promoted by cell decrease mediated by accelerated apoptosis) can occur.\nRECENT ADVANCES: Usually, in peripheral blood, ROS/RNS production is balanced by the rate of oxidant elimination. Under this condition, platelets are in a nonadherent \"resting\" state. During endothelial dysfunction or under pathological conditions, ROS/RNS production increases and the platelets respond with specific biochemical and morphologic changes. Mitochondria are at the center of these processes, being able to both generate ROS/RNS, that drive redox-sensitive events, and respond to ROS/RNS-mediated changes of the cellular redox state. Irregular function of platelets and enhanced interaction with leukocytes and endothelial cells can contribute to pathogenesis of atherosclerotic and thrombotic events.\nCRITICAL ISSUES: The relationship between oxidative stress, platelet death, and the activation-dependent pathways that drive platelet pro-coagulant activity is unclear and deserves to be explored.\nFUTURE DIRECTIONS: Expanding knowledge about how platelets can mediate hemostasis and modulate inflammation may lead to novel and effective therapeutic strategies for the long and growing list of pathological conditions that involve both thrombosis and inflammation.","ISSN":"1557-7716","note":"PMID: 24597688","journalAbbreviation":"Antioxid. Redox Signal.","language":"eng","author":[{"family":"Pietraforte","given":"Donatella"},{"family":"Vona","given":"Rosa"},{"family":"Marchesi","given":"Alessandra"},{"family":"Jacobis","given":"Isabella Tarissi","non-dropping-particle":"de"},{"family":"Villani","given":"Alberto"},{"family":"Del Principe","given":"Domenico"},{"family":"Straface","given":"Elisabetta"}],"issued":{"date-parts":[["2014",7,1]]}}},{"id":997,"uris":["http://zotero.org/users/2507469/items/DNLTEKQY"],"uri":["http://zotero.org/users/2507469/items/DNLTEKQY"],"itemData":{"id":997,"type":"article-journal","title":"Regulation of platelet activation and thrombus formation by reactive oxygen species","container-title":"Redox Biology","page":"126-130","volume":"14","source":"PubMed","abstract":"Reactive oxygen species (ROS) are generated within activated platelets and play an important role in regulating platelet responses to collagen and collagen-mediated thrombus formation. As a major collagen receptor, platelet-specific glycoprotein (GP)VI is a member of the immunoglobulin (Ig) superfamily, with two extracellular Ig domains, a mucin domain, a transmembrane domain and a cytoplasmic tail. GPVI forms a functional complex with the Fc receptor γ-chain (FcRγ) that, following receptor dimerization, signals via an intracellular immunoreceptor tyrosine-based activation motif (ITAM), leading to rapid activation of Src family kinase signaling pathways. Our previous studies demonstrated that an unpaired thiol in the cytoplasmic tail of GPVI undergoes rapid oxidation to form GPVI homodimers in response to ligand binding, indicating an oxidative submembranous environment in platelets after GPVI stimulation. Using a redox-sensitive fluorescent dye (H2DCF-DA) in a flow cytometric assay to measure changes in intracellular ROS, we showed generation of ROS downstream of GPVI consists of two distinct phases: an initial Syk-independent burst followed by additional Syk-dependent generation. In this review, we will discuss recent findings on the regulation of platelet function by ROS, focusing on GPVI-dependent platelet activation and thrombus formation.","ISSN":"2213-2317","note":"PMID: 28888895\nPMCID: PMC5596263","journalAbbreviation":"Redox Biol","language":"eng","author":[{"family":"Qiao","given":"Jianlin"},{"family":"Arthur","given":"Jane F."},{"family":"Gardiner","given":"Elizabeth E."},{"family":"Andrews","given":"Robert K."},{"family":"Zeng","given":"Lingyu"},{"family":"Xu","given":"Kailin"}],"issued":{"date-parts":[["2018",4]]}}}],"schema":"https://github.com/citation-style-language/schema/raw/master/csl-citation.json"} </w:instrText>
      </w:r>
      <w:r w:rsidR="00303345" w:rsidRPr="004428AD">
        <w:rPr>
          <w:rFonts w:ascii="Arial" w:hAnsi="Arial" w:cs="Arial"/>
          <w:sz w:val="24"/>
          <w:szCs w:val="24"/>
        </w:rPr>
        <w:fldChar w:fldCharType="separate"/>
      </w:r>
      <w:r w:rsidR="009426F3" w:rsidRPr="004428AD">
        <w:rPr>
          <w:rFonts w:ascii="Arial" w:hAnsi="Arial" w:cs="Arial"/>
          <w:sz w:val="24"/>
          <w:szCs w:val="24"/>
        </w:rPr>
        <w:t>[13–16]</w:t>
      </w:r>
      <w:r w:rsidR="00303345" w:rsidRPr="004428AD">
        <w:rPr>
          <w:rFonts w:ascii="Arial" w:hAnsi="Arial" w:cs="Arial"/>
          <w:sz w:val="24"/>
          <w:szCs w:val="24"/>
        </w:rPr>
        <w:fldChar w:fldCharType="end"/>
      </w:r>
      <w:r w:rsidR="00303345" w:rsidRPr="004428AD">
        <w:rPr>
          <w:rFonts w:ascii="Arial" w:hAnsi="Arial" w:cs="Arial"/>
          <w:sz w:val="24"/>
          <w:szCs w:val="24"/>
        </w:rPr>
        <w:t xml:space="preserve"> </w:t>
      </w:r>
      <w:r w:rsidR="00261A48" w:rsidRPr="004428AD">
        <w:rPr>
          <w:rFonts w:ascii="Arial" w:hAnsi="Arial" w:cs="Arial"/>
          <w:sz w:val="24"/>
          <w:szCs w:val="24"/>
        </w:rPr>
        <w:t>The principal forms of ROS are superoxide anion (O</w:t>
      </w:r>
      <w:r w:rsidR="00261A48" w:rsidRPr="004428AD">
        <w:rPr>
          <w:rFonts w:ascii="Arial" w:hAnsi="Arial" w:cs="Arial"/>
          <w:sz w:val="24"/>
          <w:szCs w:val="24"/>
          <w:vertAlign w:val="subscript"/>
        </w:rPr>
        <w:t>2</w:t>
      </w:r>
      <w:r w:rsidR="00326E41" w:rsidRPr="004428AD">
        <w:rPr>
          <w:rFonts w:ascii="Arial" w:hAnsi="Arial" w:cs="Arial"/>
          <w:sz w:val="24"/>
          <w:szCs w:val="24"/>
          <w:vertAlign w:val="superscript"/>
        </w:rPr>
        <w:t>•-</w:t>
      </w:r>
      <w:r w:rsidR="00261A48" w:rsidRPr="004428AD">
        <w:rPr>
          <w:rFonts w:ascii="Arial" w:hAnsi="Arial" w:cs="Arial"/>
          <w:sz w:val="24"/>
          <w:szCs w:val="24"/>
        </w:rPr>
        <w:t>), hydrogen peroxide (H</w:t>
      </w:r>
      <w:r w:rsidR="00261A48" w:rsidRPr="004428AD">
        <w:rPr>
          <w:rFonts w:ascii="Arial" w:hAnsi="Arial" w:cs="Arial"/>
          <w:sz w:val="24"/>
          <w:szCs w:val="24"/>
          <w:vertAlign w:val="subscript"/>
        </w:rPr>
        <w:t>2</w:t>
      </w:r>
      <w:r w:rsidR="00261A48" w:rsidRPr="004428AD">
        <w:rPr>
          <w:rFonts w:ascii="Arial" w:hAnsi="Arial" w:cs="Arial"/>
          <w:sz w:val="24"/>
          <w:szCs w:val="24"/>
        </w:rPr>
        <w:t>O</w:t>
      </w:r>
      <w:r w:rsidR="00261A48" w:rsidRPr="004428AD">
        <w:rPr>
          <w:rFonts w:ascii="Arial" w:hAnsi="Arial" w:cs="Arial"/>
          <w:sz w:val="24"/>
          <w:szCs w:val="24"/>
          <w:vertAlign w:val="subscript"/>
        </w:rPr>
        <w:t>2</w:t>
      </w:r>
      <w:r w:rsidR="00261A48" w:rsidRPr="004428AD">
        <w:rPr>
          <w:rFonts w:ascii="Arial" w:hAnsi="Arial" w:cs="Arial"/>
          <w:sz w:val="24"/>
          <w:szCs w:val="24"/>
        </w:rPr>
        <w:t>), hydroxyl radicals (OH</w:t>
      </w:r>
      <w:r w:rsidR="00326E41" w:rsidRPr="004428AD">
        <w:rPr>
          <w:rFonts w:ascii="Arial" w:hAnsi="Arial" w:cs="Arial"/>
          <w:sz w:val="24"/>
          <w:szCs w:val="24"/>
          <w:vertAlign w:val="superscript"/>
        </w:rPr>
        <w:t>•</w:t>
      </w:r>
      <w:r w:rsidRPr="004428AD">
        <w:rPr>
          <w:rFonts w:ascii="Arial" w:hAnsi="Arial" w:cs="Arial"/>
          <w:sz w:val="24"/>
          <w:szCs w:val="24"/>
        </w:rPr>
        <w:t xml:space="preserve">), </w:t>
      </w:r>
      <w:r w:rsidR="00261A48" w:rsidRPr="004428AD">
        <w:rPr>
          <w:rFonts w:ascii="Arial" w:hAnsi="Arial" w:cs="Arial"/>
          <w:sz w:val="24"/>
          <w:szCs w:val="24"/>
        </w:rPr>
        <w:t xml:space="preserve">and hypochlorous acid </w:t>
      </w:r>
      <w:r w:rsidR="00116760" w:rsidRPr="004428AD">
        <w:rPr>
          <w:rFonts w:ascii="Arial" w:hAnsi="Arial" w:cs="Arial"/>
          <w:sz w:val="24"/>
          <w:szCs w:val="24"/>
        </w:rPr>
        <w:t>(</w:t>
      </w:r>
      <w:proofErr w:type="spellStart"/>
      <w:r w:rsidR="00116760" w:rsidRPr="004428AD">
        <w:rPr>
          <w:rFonts w:ascii="Arial" w:hAnsi="Arial" w:cs="Arial"/>
          <w:sz w:val="24"/>
          <w:szCs w:val="24"/>
        </w:rPr>
        <w:t>HOCl</w:t>
      </w:r>
      <w:proofErr w:type="spellEnd"/>
      <w:r w:rsidR="00116760" w:rsidRPr="004428AD">
        <w:rPr>
          <w:rFonts w:ascii="Arial" w:hAnsi="Arial" w:cs="Arial"/>
          <w:sz w:val="24"/>
          <w:szCs w:val="24"/>
        </w:rPr>
        <w:t>). The</w:t>
      </w:r>
      <w:r w:rsidRPr="004428AD">
        <w:rPr>
          <w:rFonts w:ascii="Arial" w:hAnsi="Arial" w:cs="Arial"/>
          <w:sz w:val="24"/>
          <w:szCs w:val="24"/>
        </w:rPr>
        <w:t>se</w:t>
      </w:r>
      <w:r w:rsidR="00116760" w:rsidRPr="004428AD">
        <w:rPr>
          <w:rFonts w:ascii="Arial" w:hAnsi="Arial" w:cs="Arial"/>
          <w:sz w:val="24"/>
          <w:szCs w:val="24"/>
        </w:rPr>
        <w:t xml:space="preserve"> </w:t>
      </w:r>
      <w:r w:rsidR="00EF0987" w:rsidRPr="004428AD">
        <w:rPr>
          <w:rFonts w:ascii="Arial" w:hAnsi="Arial" w:cs="Arial"/>
          <w:sz w:val="24"/>
          <w:szCs w:val="24"/>
        </w:rPr>
        <w:t>are endogenously produced from</w:t>
      </w:r>
      <w:r w:rsidR="00D4499C" w:rsidRPr="004428AD">
        <w:rPr>
          <w:rFonts w:ascii="Arial" w:hAnsi="Arial" w:cs="Arial"/>
          <w:sz w:val="24"/>
          <w:szCs w:val="24"/>
        </w:rPr>
        <w:t xml:space="preserve"> </w:t>
      </w:r>
      <w:r w:rsidR="00116760" w:rsidRPr="004428AD">
        <w:rPr>
          <w:rFonts w:ascii="Arial" w:hAnsi="Arial" w:cs="Arial"/>
          <w:sz w:val="24"/>
          <w:szCs w:val="24"/>
        </w:rPr>
        <w:t xml:space="preserve">distinct </w:t>
      </w:r>
      <w:r w:rsidR="00D4499C" w:rsidRPr="004428AD">
        <w:rPr>
          <w:rFonts w:ascii="Arial" w:hAnsi="Arial" w:cs="Arial"/>
          <w:sz w:val="24"/>
          <w:szCs w:val="24"/>
        </w:rPr>
        <w:t xml:space="preserve">sources </w:t>
      </w:r>
      <w:r w:rsidRPr="004428AD">
        <w:rPr>
          <w:rFonts w:ascii="Arial" w:hAnsi="Arial" w:cs="Arial"/>
          <w:sz w:val="24"/>
          <w:szCs w:val="24"/>
        </w:rPr>
        <w:t xml:space="preserve">via the action of enzymes including </w:t>
      </w:r>
      <w:r w:rsidR="00D4499C" w:rsidRPr="004428AD">
        <w:rPr>
          <w:rFonts w:ascii="Arial" w:hAnsi="Arial" w:cs="Arial"/>
          <w:sz w:val="24"/>
          <w:szCs w:val="24"/>
        </w:rPr>
        <w:t>NADPH oxidase, xanthine oxidase, lipoxygenase</w:t>
      </w:r>
      <w:r w:rsidRPr="004428AD">
        <w:rPr>
          <w:rFonts w:ascii="Arial" w:hAnsi="Arial" w:cs="Arial"/>
          <w:sz w:val="24"/>
          <w:szCs w:val="24"/>
        </w:rPr>
        <w:t>,</w:t>
      </w:r>
      <w:r w:rsidR="00D4499C" w:rsidRPr="004428AD">
        <w:rPr>
          <w:rFonts w:ascii="Arial" w:hAnsi="Arial" w:cs="Arial"/>
          <w:sz w:val="24"/>
          <w:szCs w:val="24"/>
        </w:rPr>
        <w:t xml:space="preserve"> </w:t>
      </w:r>
      <w:r w:rsidR="00255D74" w:rsidRPr="004428AD">
        <w:rPr>
          <w:rFonts w:ascii="Arial" w:hAnsi="Arial" w:cs="Arial"/>
          <w:sz w:val="24"/>
          <w:szCs w:val="24"/>
        </w:rPr>
        <w:t>cyclooxygenase</w:t>
      </w:r>
      <w:r w:rsidRPr="004428AD">
        <w:rPr>
          <w:rFonts w:ascii="Arial" w:hAnsi="Arial" w:cs="Arial"/>
          <w:sz w:val="24"/>
          <w:szCs w:val="24"/>
        </w:rPr>
        <w:t>, and components of the mitochondria electron transport chain</w:t>
      </w:r>
      <w:r w:rsidR="009925EA" w:rsidRPr="004428AD">
        <w:rPr>
          <w:rFonts w:ascii="Arial" w:hAnsi="Arial" w:cs="Arial"/>
          <w:sz w:val="24"/>
          <w:szCs w:val="24"/>
        </w:rPr>
        <w:t xml:space="preserve">. </w:t>
      </w:r>
      <w:r w:rsidR="009925EA"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edepbhfv5","properties":{"formattedCitation":"[17]","plainCitation":"[17]","noteIndex":0},"citationItems":[{"id":2731,"uris":["http://zotero.org/users/2507469/items/7W7BTP9V"],"uri":["http://zotero.org/users/2507469/items/7W7BTP9V"],"itemData":{"id":2731,"type":"article-journal","title":"Teaching the basics of redox biology to medical and graduate students: Oxidants, antioxidants and disease mechanisms","container-title":"Redox Biology","page":"244-257","volume":"1","source":"PubMed","abstract":"This article provides a succinct but limited overview of the protective and deleterious effects of reactive oxygen and nitrogen species in a clinical context. Reactive oxygen species include superoxide, hydrogen peroxide, single oxygen and lipid peroxides. Reactive nitrogen species include species derived from nitric oxide. This review gives a brief overview of the reaction chemistry of these species, the role of various enzymes involved in the generation and detoxification of these species in disease mechanisms and drug toxicity and the protective role of dietary antioxidants. I hope that the graphical review will be helpful for teaching both the first year medical and graduate students in the U.S. and abroad the fundamentals of reactive oxygen and nitrogen species in redox biology and clinical medicine.","ISSN":"2213-2317","note":"PMID: 24024158\nPMCID: PMC3757692","shortTitle":"Teaching the basics of redox biology to medical and graduate students","journalAbbreviation":"Redox Biol","language":"eng","author":[{"family":"Kalyanaraman","given":"Balaraman"}],"issued":{"date-parts":[["2013",2,8]]}}}],"schema":"https://github.com/citation-style-language/schema/raw/master/csl-citation.json"} </w:instrText>
      </w:r>
      <w:r w:rsidR="009925EA" w:rsidRPr="004428AD">
        <w:rPr>
          <w:rFonts w:ascii="Arial" w:hAnsi="Arial" w:cs="Arial"/>
          <w:sz w:val="24"/>
          <w:szCs w:val="24"/>
        </w:rPr>
        <w:fldChar w:fldCharType="separate"/>
      </w:r>
      <w:r w:rsidR="009925EA" w:rsidRPr="004428AD">
        <w:rPr>
          <w:rFonts w:ascii="Arial" w:hAnsi="Arial" w:cs="Arial"/>
          <w:sz w:val="24"/>
        </w:rPr>
        <w:t>[17]</w:t>
      </w:r>
      <w:r w:rsidR="009925EA" w:rsidRPr="004428AD">
        <w:rPr>
          <w:rFonts w:ascii="Arial" w:hAnsi="Arial" w:cs="Arial"/>
          <w:sz w:val="24"/>
          <w:szCs w:val="24"/>
        </w:rPr>
        <w:fldChar w:fldCharType="end"/>
      </w:r>
      <w:r w:rsidR="00255D74" w:rsidRPr="004428AD">
        <w:rPr>
          <w:rFonts w:ascii="Arial" w:hAnsi="Arial" w:cs="Arial"/>
          <w:sz w:val="24"/>
          <w:szCs w:val="24"/>
        </w:rPr>
        <w:t>.</w:t>
      </w:r>
      <w:r w:rsidR="00D4499C" w:rsidRPr="004428AD">
        <w:rPr>
          <w:rFonts w:ascii="Arial" w:hAnsi="Arial" w:cs="Arial"/>
          <w:sz w:val="24"/>
          <w:szCs w:val="24"/>
        </w:rPr>
        <w:t xml:space="preserve"> </w:t>
      </w:r>
      <w:r w:rsidRPr="004428AD">
        <w:rPr>
          <w:rFonts w:ascii="Arial" w:hAnsi="Arial" w:cs="Arial"/>
          <w:sz w:val="24"/>
          <w:szCs w:val="24"/>
        </w:rPr>
        <w:t>I</w:t>
      </w:r>
      <w:r w:rsidR="00973E4A" w:rsidRPr="004428AD">
        <w:rPr>
          <w:rFonts w:ascii="Arial" w:hAnsi="Arial" w:cs="Arial"/>
          <w:sz w:val="24"/>
          <w:szCs w:val="24"/>
        </w:rPr>
        <w:t xml:space="preserve">n low concentrations, ROS </w:t>
      </w:r>
      <w:r w:rsidRPr="004428AD">
        <w:rPr>
          <w:rFonts w:ascii="Arial" w:hAnsi="Arial" w:cs="Arial"/>
          <w:sz w:val="24"/>
          <w:szCs w:val="24"/>
        </w:rPr>
        <w:t xml:space="preserve">plays a role in </w:t>
      </w:r>
      <w:r w:rsidR="00410C1C" w:rsidRPr="004428AD">
        <w:rPr>
          <w:rFonts w:ascii="Arial" w:hAnsi="Arial" w:cs="Arial"/>
          <w:sz w:val="24"/>
          <w:szCs w:val="24"/>
        </w:rPr>
        <w:t xml:space="preserve">the </w:t>
      </w:r>
      <w:r w:rsidR="00973E4A" w:rsidRPr="004428AD">
        <w:rPr>
          <w:rFonts w:ascii="Arial" w:hAnsi="Arial" w:cs="Arial"/>
          <w:sz w:val="24"/>
          <w:szCs w:val="24"/>
        </w:rPr>
        <w:t>function of cell processes</w:t>
      </w:r>
      <w:r w:rsidR="009925EA" w:rsidRPr="004428AD">
        <w:rPr>
          <w:rFonts w:ascii="Arial" w:hAnsi="Arial" w:cs="Arial"/>
          <w:sz w:val="24"/>
          <w:szCs w:val="24"/>
        </w:rPr>
        <w:t xml:space="preserve"> </w:t>
      </w:r>
      <w:r w:rsidRPr="004428AD">
        <w:rPr>
          <w:rFonts w:ascii="Arial" w:hAnsi="Arial" w:cs="Arial"/>
          <w:sz w:val="24"/>
          <w:szCs w:val="24"/>
        </w:rPr>
        <w:t>.</w:t>
      </w:r>
      <w:r w:rsidR="009925EA"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r02r76l4r","properties":{"formattedCitation":"[19]","plainCitation":"[19]","noteIndex":0},"citationItems":[{"id":2867,"uris":["http://zotero.org/users/2507469/items/AFKNM8AX"],"uri":["http://zotero.org/users/2507469/items/AFKNM8AX"],"itemData":{"id":2867,"type":"article-journal","title":"A novel combinatorial technique for simultaneous quantification of oxygen radicals and aggregation reveals unexpected redox patterns in the activation of platelets by different physiopathological stimuli","container-title":"Haematologica","page":"1879-1891","volume":"104","issue":"9","source":"PubMed","abstract":"The regulation of platelets by oxidants is critical for vascular health and may explain thrombotic complications in diseases such as diabetes and dementia, but remains poorly understood. Here, we describe a novel technique combining electron paramagnetic resonance spectroscopy and turbidimetry, which has been utilized to monitor simultaneously platelet activation and oxygen radical generation. This technique has been used to investigate the redox-dependence of human and mouse platelets. Using selective peptide inhibitors of NADPH oxidases (NOXs) on human platelets and genetically modified mouse platelets (NOX1-/- or NOX2-/-), we discovered that: 1) intracellular but not extracellular superoxide anion generated by NOX is critical for platelet activation by collagen; 2) superoxide dismutation to hydrogen peroxide is required for thrombin-dependent activation; 3) NOX1 is the main source of oxygen radicals in response to collagen, while NOX2 is critical for activation by thrombin; 4) two platelet modulators, namely oxidized low density lipoproteins (oxLDL) and amyloid peptide β (Aβ), require activation of both NOX1 and NOX2 to pre-activate platelets. This study provides new insights into the redox dependence of platelet activation. It suggests the possibility of selectively inhibiting platelet agonists by targeting either NOX1 (for collagen) or NOX2 (for thrombin). Selective inhibition of either NOX1 or NOX2 impairs the potentiatory effect of tested platelet modulators (oxLDL and Aβ), but does not completely abolish platelet hemostatic function. This information offers new opportunities for the development of disease-specific antiplatelet drugs with limited bleeding side effects by selectively targeting one NOX isoenzyme.","DOI":"10.3324/haematol.2018.208819","ISSN":"1592-8721","note":"PMID: 30679320\nPMCID: PMC6717585","journalAbbreviation":"Haematologica","language":"eng","author":[{"family":"Vara","given":"Dina"},{"family":"Cifuentes-Pagano","given":"Eugenia"},{"family":"Pagano","given":"Patrick J."},{"family":"Pula","given":"Giordano"}],"issued":{"date-parts":[["2019",9]]}}}],"schema":"https://github.com/citation-style-language/schema/raw/master/csl-citation.json"} </w:instrText>
      </w:r>
      <w:r w:rsidR="009925EA" w:rsidRPr="004428AD">
        <w:rPr>
          <w:rFonts w:ascii="Arial" w:hAnsi="Arial" w:cs="Arial"/>
          <w:sz w:val="24"/>
          <w:szCs w:val="24"/>
        </w:rPr>
        <w:fldChar w:fldCharType="separate"/>
      </w:r>
      <w:r w:rsidR="009925EA" w:rsidRPr="004428AD">
        <w:rPr>
          <w:rFonts w:ascii="Arial" w:hAnsi="Arial" w:cs="Arial"/>
          <w:sz w:val="24"/>
        </w:rPr>
        <w:t>[</w:t>
      </w:r>
      <w:r w:rsidR="009925EA" w:rsidRPr="004428AD">
        <w:rPr>
          <w:rFonts w:ascii="Arial" w:hAnsi="Arial" w:cs="Arial"/>
          <w:b/>
          <w:sz w:val="24"/>
        </w:rPr>
        <w:t>19</w:t>
      </w:r>
      <w:r w:rsidR="009925EA" w:rsidRPr="004428AD">
        <w:rPr>
          <w:rFonts w:ascii="Arial" w:hAnsi="Arial" w:cs="Arial"/>
          <w:sz w:val="24"/>
        </w:rPr>
        <w:t>]</w:t>
      </w:r>
      <w:r w:rsidR="009925EA" w:rsidRPr="004428AD">
        <w:rPr>
          <w:rFonts w:ascii="Arial" w:hAnsi="Arial" w:cs="Arial"/>
          <w:sz w:val="24"/>
          <w:szCs w:val="24"/>
        </w:rPr>
        <w:fldChar w:fldCharType="end"/>
      </w:r>
      <w:r w:rsidRPr="004428AD">
        <w:rPr>
          <w:rFonts w:ascii="Arial" w:hAnsi="Arial" w:cs="Arial"/>
          <w:sz w:val="24"/>
          <w:szCs w:val="24"/>
        </w:rPr>
        <w:t xml:space="preserve"> At</w:t>
      </w:r>
      <w:r w:rsidR="00973E4A" w:rsidRPr="004428AD">
        <w:rPr>
          <w:rFonts w:ascii="Arial" w:hAnsi="Arial" w:cs="Arial"/>
          <w:sz w:val="24"/>
          <w:szCs w:val="24"/>
        </w:rPr>
        <w:t xml:space="preserve"> high</w:t>
      </w:r>
      <w:r w:rsidRPr="004428AD">
        <w:rPr>
          <w:rFonts w:ascii="Arial" w:hAnsi="Arial" w:cs="Arial"/>
          <w:sz w:val="24"/>
          <w:szCs w:val="24"/>
        </w:rPr>
        <w:t>er</w:t>
      </w:r>
      <w:r w:rsidR="00973E4A" w:rsidRPr="004428AD">
        <w:rPr>
          <w:rFonts w:ascii="Arial" w:hAnsi="Arial" w:cs="Arial"/>
          <w:sz w:val="24"/>
          <w:szCs w:val="24"/>
        </w:rPr>
        <w:t xml:space="preserve"> concentrations, </w:t>
      </w:r>
      <w:r w:rsidRPr="004428AD">
        <w:rPr>
          <w:rFonts w:ascii="Arial" w:hAnsi="Arial" w:cs="Arial"/>
          <w:sz w:val="24"/>
          <w:szCs w:val="24"/>
        </w:rPr>
        <w:t xml:space="preserve">ROS production results in damage to </w:t>
      </w:r>
      <w:r w:rsidR="00973E4A" w:rsidRPr="004428AD">
        <w:rPr>
          <w:rFonts w:ascii="Arial" w:hAnsi="Arial" w:cs="Arial"/>
          <w:sz w:val="24"/>
          <w:szCs w:val="24"/>
        </w:rPr>
        <w:t>cell components</w:t>
      </w:r>
      <w:r w:rsidRPr="004428AD">
        <w:rPr>
          <w:rFonts w:ascii="Arial" w:hAnsi="Arial" w:cs="Arial"/>
          <w:sz w:val="24"/>
          <w:szCs w:val="24"/>
        </w:rPr>
        <w:t>, including l</w:t>
      </w:r>
      <w:r w:rsidR="00973E4A" w:rsidRPr="004428AD">
        <w:rPr>
          <w:rFonts w:ascii="Arial" w:hAnsi="Arial" w:cs="Arial"/>
          <w:sz w:val="24"/>
          <w:szCs w:val="24"/>
        </w:rPr>
        <w:t xml:space="preserve">ipids, </w:t>
      </w:r>
      <w:r w:rsidR="000034E9" w:rsidRPr="004428AD">
        <w:rPr>
          <w:rFonts w:ascii="Arial" w:hAnsi="Arial" w:cs="Arial"/>
          <w:sz w:val="24"/>
          <w:szCs w:val="24"/>
        </w:rPr>
        <w:t>nucleic acid</w:t>
      </w:r>
      <w:r w:rsidR="00272E01" w:rsidRPr="004428AD">
        <w:rPr>
          <w:rFonts w:ascii="Arial" w:hAnsi="Arial" w:cs="Arial"/>
          <w:sz w:val="24"/>
          <w:szCs w:val="24"/>
        </w:rPr>
        <w:t>s</w:t>
      </w:r>
      <w:r w:rsidR="000034E9" w:rsidRPr="004428AD">
        <w:rPr>
          <w:rFonts w:ascii="Arial" w:hAnsi="Arial" w:cs="Arial"/>
          <w:sz w:val="24"/>
          <w:szCs w:val="24"/>
        </w:rPr>
        <w:t xml:space="preserve"> and proteins</w:t>
      </w:r>
      <w:r w:rsidRPr="004428AD">
        <w:rPr>
          <w:rFonts w:ascii="Arial" w:hAnsi="Arial" w:cs="Arial"/>
          <w:sz w:val="24"/>
          <w:szCs w:val="24"/>
        </w:rPr>
        <w:t>.</w:t>
      </w:r>
      <w:r w:rsidR="002F4540"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lcv1kh7p3","properties":{"formattedCitation":"[20]","plainCitation":"[20]","noteIndex":0},"citationItems":[{"id":2735,"uris":["http://zotero.org/users/2507469/items/67B5FTDE"],"uri":["http://zotero.org/users/2507469/items/67B5FTDE"],"itemData":{"id":2735,"type":"article-journal","title":"Reactive oxygen species: key regulators in vascular health and diseases","container-title":"British Journal of Pharmacology","page":"1279-1292","volume":"175","issue":"8","source":"PubMed","abstract":"ROS are a group of small reactive molecules that play critical roles in the regulation of various cell functions and biological processes. In the vascular system, physiological levels of ROS are essential for normal vascular functions including endothelial homeostasis and smooth muscle cell contraction. In contrast, uncontrolled overproduction of ROS resulting from an imbalance of ROS generation and elimination leads to the development of vascular diseases. Excessive ROS cause vascular cell damage, the recruitment of inflammatory cells, lipid peroxidation, activation of metalloproteinases and deposition of extracellular matrix, collectively leading to vascular remodelling. Evidence from a large number of studies has revealed that ROS and oxidative stress are involved in the initiation and progression of numerous vascular diseases including hypertension, atherosclerosis, restenosis and abdominal aortic aneurysm. Furthermore, considerable research has been implemented to explore antioxidants that can reduce ROS production and oxidative stress in order to ameliorate vascular diseases. In this review, we will discuss the nature and sources of ROS, their roles in vascular homeostasis and specific vascular diseases and various antioxidants as well as some of the pharmacological agents that are capable of reducing ROS and oxidative stress. The aim of this review is to provide information for developing promising clinical strategies targeting ROS to decrease cardiovascular risks.\nLINKED ARTICLES: This article is part of a themed section on Spotlight on Small Molecules in Cardiovascular Diseases. To view the other articles in this section visit http://onlinelibrary.wiley.com/doi/10.1111/bph.v175.8/issuetoc.","ISSN":"1476-5381","note":"PMID: 28430357\nPMCID: PMC5867026","shortTitle":"Reactive oxygen species","journalAbbreviation":"Br. J. Pharmacol.","language":"eng","author":[{"family":"Chen","given":"Qishan"},{"family":"Wang","given":"Qiwen"},{"family":"Zhu","given":"Jianhua"},{"family":"Xiao","given":"Qingzhong"},{"family":"Zhang","given":"Li"}],"issued":{"date-parts":[["2018"]]}}}],"schema":"https://github.com/citation-style-language/schema/raw/master/csl-citation.json"} </w:instrText>
      </w:r>
      <w:r w:rsidR="002F4540" w:rsidRPr="004428AD">
        <w:rPr>
          <w:rFonts w:ascii="Arial" w:hAnsi="Arial" w:cs="Arial"/>
          <w:sz w:val="24"/>
          <w:szCs w:val="24"/>
        </w:rPr>
        <w:fldChar w:fldCharType="separate"/>
      </w:r>
      <w:r w:rsidR="009925EA" w:rsidRPr="004428AD">
        <w:rPr>
          <w:rFonts w:ascii="Arial" w:hAnsi="Arial" w:cs="Arial"/>
          <w:sz w:val="24"/>
        </w:rPr>
        <w:t>[20]</w:t>
      </w:r>
      <w:r w:rsidR="002F4540" w:rsidRPr="004428AD">
        <w:rPr>
          <w:rFonts w:ascii="Arial" w:hAnsi="Arial" w:cs="Arial"/>
          <w:sz w:val="24"/>
          <w:szCs w:val="24"/>
        </w:rPr>
        <w:fldChar w:fldCharType="end"/>
      </w:r>
      <w:r w:rsidRPr="004428AD">
        <w:rPr>
          <w:rFonts w:ascii="Arial" w:hAnsi="Arial" w:cs="Arial"/>
          <w:sz w:val="24"/>
          <w:szCs w:val="24"/>
        </w:rPr>
        <w:t xml:space="preserve"> This damage impairs </w:t>
      </w:r>
      <w:r w:rsidR="00973E4A" w:rsidRPr="004428AD">
        <w:rPr>
          <w:rFonts w:ascii="Arial" w:hAnsi="Arial" w:cs="Arial"/>
          <w:sz w:val="24"/>
          <w:szCs w:val="24"/>
        </w:rPr>
        <w:t xml:space="preserve">regular </w:t>
      </w:r>
      <w:r w:rsidR="00973E4A" w:rsidRPr="004428AD">
        <w:rPr>
          <w:rFonts w:ascii="Arial" w:eastAsia="PalatinoLinotype-Roman" w:hAnsi="Arial" w:cs="Arial"/>
          <w:sz w:val="24"/>
          <w:szCs w:val="24"/>
        </w:rPr>
        <w:t xml:space="preserve">cell activity </w:t>
      </w:r>
      <w:r w:rsidRPr="004428AD">
        <w:rPr>
          <w:rFonts w:ascii="Arial" w:eastAsia="PalatinoLinotype-Roman" w:hAnsi="Arial" w:cs="Arial"/>
          <w:sz w:val="24"/>
          <w:szCs w:val="24"/>
        </w:rPr>
        <w:t xml:space="preserve">and can lead to </w:t>
      </w:r>
      <w:r w:rsidR="00973E4A" w:rsidRPr="004428AD">
        <w:rPr>
          <w:rFonts w:ascii="Arial" w:eastAsia="PalatinoLinotype-Roman" w:hAnsi="Arial" w:cs="Arial"/>
          <w:sz w:val="24"/>
          <w:szCs w:val="24"/>
        </w:rPr>
        <w:t xml:space="preserve">the release of secondary reactive species which can </w:t>
      </w:r>
      <w:r w:rsidRPr="004428AD">
        <w:rPr>
          <w:rFonts w:ascii="Arial" w:eastAsia="PalatinoLinotype-Roman" w:hAnsi="Arial" w:cs="Arial"/>
          <w:sz w:val="24"/>
          <w:szCs w:val="24"/>
        </w:rPr>
        <w:t xml:space="preserve">do further </w:t>
      </w:r>
      <w:r w:rsidR="00973E4A" w:rsidRPr="004428AD">
        <w:rPr>
          <w:rFonts w:ascii="Arial" w:eastAsia="PalatinoLinotype-Roman" w:hAnsi="Arial" w:cs="Arial"/>
          <w:sz w:val="24"/>
          <w:szCs w:val="24"/>
        </w:rPr>
        <w:t>damage</w:t>
      </w:r>
      <w:r w:rsidR="00156F2F" w:rsidRPr="004428AD">
        <w:rPr>
          <w:rFonts w:ascii="Arial" w:eastAsia="PalatinoLinotype-Roman" w:hAnsi="Arial" w:cs="Arial"/>
          <w:sz w:val="24"/>
          <w:szCs w:val="24"/>
        </w:rPr>
        <w:t xml:space="preserve">, </w:t>
      </w:r>
      <w:r w:rsidR="00973E4A" w:rsidRPr="004428AD">
        <w:rPr>
          <w:rFonts w:ascii="Arial" w:eastAsia="PalatinoLinotype-Roman" w:hAnsi="Arial" w:cs="Arial"/>
          <w:sz w:val="24"/>
          <w:szCs w:val="24"/>
        </w:rPr>
        <w:t xml:space="preserve">contributing to a development of </w:t>
      </w:r>
      <w:r w:rsidR="00835C7F" w:rsidRPr="004428AD">
        <w:rPr>
          <w:rFonts w:ascii="Arial" w:eastAsia="PalatinoLinotype-Roman" w:hAnsi="Arial" w:cs="Arial"/>
          <w:sz w:val="24"/>
          <w:szCs w:val="24"/>
        </w:rPr>
        <w:t xml:space="preserve">different </w:t>
      </w:r>
      <w:r w:rsidR="00973E4A" w:rsidRPr="004428AD">
        <w:rPr>
          <w:rFonts w:ascii="Arial" w:eastAsia="PalatinoLinotype-Roman" w:hAnsi="Arial" w:cs="Arial"/>
          <w:sz w:val="24"/>
          <w:szCs w:val="24"/>
        </w:rPr>
        <w:t>diseases</w:t>
      </w:r>
      <w:r w:rsidR="00961E03" w:rsidRPr="004428AD">
        <w:rPr>
          <w:rFonts w:ascii="Arial" w:eastAsia="PalatinoLinotype-Roman" w:hAnsi="Arial" w:cs="Arial"/>
          <w:sz w:val="24"/>
          <w:szCs w:val="24"/>
        </w:rPr>
        <w:t>.</w:t>
      </w:r>
      <w:r w:rsidR="002F4540" w:rsidRPr="004428AD">
        <w:rPr>
          <w:rFonts w:ascii="Arial" w:eastAsia="PalatinoLinotype-Roman" w:hAnsi="Arial" w:cs="Arial"/>
          <w:sz w:val="24"/>
          <w:szCs w:val="24"/>
        </w:rPr>
        <w:fldChar w:fldCharType="begin"/>
      </w:r>
      <w:r w:rsidR="009925EA" w:rsidRPr="004428AD">
        <w:rPr>
          <w:rFonts w:ascii="Arial" w:eastAsia="PalatinoLinotype-Roman" w:hAnsi="Arial" w:cs="Arial"/>
          <w:sz w:val="24"/>
          <w:szCs w:val="24"/>
        </w:rPr>
        <w:instrText xml:space="preserve"> ADDIN ZOTERO_ITEM CSL_CITATION {"citationID":"apph5k8seb","properties":{"formattedCitation":"[16,21\\uc0\\u8211{}23]","plainCitation":"[16,21–23]","noteIndex":0},"citationItems":[{"id":997,"uris":["http://zotero.org/users/2507469/items/DNLTEKQY"],"uri":["http://zotero.org/users/2507469/items/DNLTEKQY"],"itemData":{"id":997,"type":"article-journal","title":"Regulation of platelet activation and thrombus formation by reactive oxygen species","container-title":"Redox Biology","page":"126-130","volume":"14","source":"PubMed","abstract":"Reactive oxygen species (ROS) are generated within activated platelets and play an important role in regulating platelet responses to collagen and collagen-mediated thrombus formation. As a major collagen receptor, platelet-specific glycoprotein (GP)VI is a member of the immunoglobulin (Ig) superfamily, with two extracellular Ig domains, a mucin domain, a transmembrane domain and a cytoplasmic tail. GPVI forms a functional complex with the Fc receptor γ-chain (FcRγ) that, following receptor dimerization, signals via an intracellular immunoreceptor tyrosine-based activation motif (ITAM), leading to rapid activation of Src family kinase signaling pathways. Our previous studies demonstrated that an unpaired thiol in the cytoplasmic tail of GPVI undergoes rapid oxidation to form GPVI homodimers in response to ligand binding, indicating an oxidative submembranous environment in platelets after GPVI stimulation. Using a redox-sensitive fluorescent dye (H2DCF-DA) in a flow cytometric assay to measure changes in intracellular ROS, we showed generation of ROS downstream of GPVI consists of two distinct phases: an initial Syk-independent burst followed by additional Syk-dependent generation. In this review, we will discuss recent findings on the regulation of platelet function by ROS, focusing on GPVI-dependent platelet activation and thrombus formation.","ISSN":"2213-2317","note":"PMID: 28888895\nPMCID: PMC5596263","journalAbbreviation":"Redox Biol","language":"eng","author":[{"family":"Qiao","given":"Jianlin"},{"family":"Arthur","given":"Jane F."},{"family":"Gardiner","given":"Elizabeth E."},{"family":"Andrews","given":"Robert K."},{"family":"Zeng","given":"Lingyu"},{"family":"Xu","given":"Kailin"}],"issued":{"date-parts":[["2018",4]]}}},{"id":2737,"uris":["http://zotero.org/users/2507469/items/SGYJT2KK"],"uri":["http://zotero.org/users/2507469/items/SGYJT2KK"],"itemData":{"id":2737,"type":"book","title":"Free Radicals in Biology and Medicine","publisher":"Oxford University Press","source":"Crossref","URL":"http://www.oxfordscholarship.com/view/10.1093/acprof:oso/9780198717478.001.0001/acprof-9780198717478","ISBN":"978-0-19-871747-8","author":[{"family":"Halliwell","given":"Barry"},{"family":"Gutteridge","given":"John M. C."}],"issued":{"date-parts":[["2015",8,1]]},"accessed":{"date-parts":[["2019",8,15]]}}},{"id":2738,"uris":["http://zotero.org/users/2507469/items/VD3EPC8A"],"uri":["http://zotero.org/users/2507469/items/VD3EPC8A"],"itemData":{"id":2738,"type":"article-journal","title":"Oxidative stress and oxidative damage in carcinogenesis","container-title":"Toxicologic Pathology","page":"96-109","volume":"38","issue":"1","source":"PubMed","abstract":"Carcinogenesis is a multistep process involving mutation and the subsequent selective clonal expansion of the mutated cell. Chemical and physical agents including those that induce reative oxygen species can induce and/or modulate this multistep process. Several modes of action by which carcinogens induce cancer have been identified, including through production of reactive oxygen species (ROS). Oxidative damage to cellular macromolecules can arise through overproduction of ROS and faulty antioxidant and/or DNA repair mechanisms. In addition, ROS can stimulate signal transduction pathways and lead to activation of key transcription factors such as Nrf2 and NF-kappaB. The resultant altered gene expression patterns evoked by ROS contribute to the carcinogenesis process. Recent evidence demonstrates an association between a number of single nucleotide polymorphisms (SNPs) in oxidative DNA repair genes and antioxidant genes with human cancer susceptibility. These aspects of ROS biology will be discussed in the context of their relationship to carcinogenesis.","ISSN":"1533-1601","note":"PMID: 20019356","journalAbbreviation":"Toxicol Pathol","language":"eng","author":[{"family":"Klaunig","given":"James E."},{"family":"Kamendulis","given":"Lisa M."},{"family":"Hocevar","given":"Barbara A."}],"issued":{"date-parts":[["2010",1]]}}},{"id":2740,"uris":["http://zotero.org/users/2507469/items/IIXV8XKN"],"uri":["http://zotero.org/users/2507469/items/IIXV8XKN"],"itemData":{"id":2740,"type":"article-journal","title":"Role of oxygen radicals in DNA damage and cancer incidence","container-title":"Molecular and Cellular Biochemistry","page":"37-56","volume":"266","issue":"1-2","source":"PubMed","abstract":"The development of cancer in humans and animals is a multistep process. The complex series of cellular and molecular changes participating in cancer development are mediated by a diversity of endogenous and exogenous stimuli. One type of endogenous damage is that arising from intermediates of oxygen (dioxygen) reduction - oxygen-free radicals (OFR), which attacks not only the bases but also the deoxyribosyl backbone of DNA. Thanks to improvements in analytical techniques, a major achievement in the understanding of carcinogenesis in the past two decades has been the identification and quantification of various adducts of OFR with DNA. OFR are also known to attack other cellular components such as lipids, leaving behind reactive species that in turn can couple to DNA bases. Endogenous DNA lesions are genotoxic and induce mutations. The most extensively studied lesion is the formation of 8-OH-dG. This lesion is important because it is relatively easily formed and is mutagenic and therefore is a potential biomarker of carcinogenesis. Mutations that may arise from formation of 8-OH-dG involve GC --&gt; TA transversions. In view of these findings, OFR are considered as an important class of carcinogens. The effect of OFR is balanced by the antioxidant action of non-enzymatic antioxidants as well as antioxidant enzymes. Non-enzymatic antioxidants involve vitamin C, vitamin E, carotenoids (CAR), selenium and others. However, under certain conditions, some antioxidants can also exhibit a pro-oxidant mechanism of action. For example, beta-carotene at high concentration and with increased partial pressure of dioxygen is known to behave as a pro-oxidant. Some concerns have also been raised over the potentially deleterious transition metal ion-mediated (iron, copper) pro-oxidant effect of vitamin C. Clinical studies mapping the effect of preventive antioxidants have shown surprisingly little or no effect on cancer incidence. The epidemiological trials together with in vitro experiments suggest that the optimal approach is to reduce endogenous and exogenous sources of oxidative stress, rather than increase intake of anti-oxidants. In this review, we highlight some major achievements in the study of DNA damage caused by OFR and the role in carcinogenesis played by oxidatively damaged DNA. The protective effect of antioxidants against free radicals is also discussed.","ISSN":"0300-8177","note":"PMID: 15646026","journalAbbreviation":"Mol. Cell. Biochem.","language":"eng","author":[{"family":"Valko","given":"Marian"},{"family":"Izakovic","given":"Mario"},{"family":"Mazur","given":"Milan"},{"family":"Rhodes","given":"Christopher J."},{"family":"Telser","given":"Joshua"}],"issued":{"date-parts":[["2004",11]]}}}],"schema":"https://github.com/citation-style-language/schema/raw/master/csl-citation.json"} </w:instrText>
      </w:r>
      <w:r w:rsidR="002F4540" w:rsidRPr="004428AD">
        <w:rPr>
          <w:rFonts w:ascii="Arial" w:eastAsia="PalatinoLinotype-Roman" w:hAnsi="Arial" w:cs="Arial"/>
          <w:sz w:val="24"/>
          <w:szCs w:val="24"/>
        </w:rPr>
        <w:fldChar w:fldCharType="separate"/>
      </w:r>
      <w:r w:rsidR="009925EA" w:rsidRPr="004428AD">
        <w:rPr>
          <w:rFonts w:ascii="Arial" w:hAnsi="Arial" w:cs="Arial"/>
          <w:sz w:val="24"/>
          <w:szCs w:val="24"/>
        </w:rPr>
        <w:t>[16,21–23]</w:t>
      </w:r>
      <w:r w:rsidR="002F4540" w:rsidRPr="004428AD">
        <w:rPr>
          <w:rFonts w:ascii="Arial" w:eastAsia="PalatinoLinotype-Roman" w:hAnsi="Arial" w:cs="Arial"/>
          <w:sz w:val="24"/>
          <w:szCs w:val="24"/>
        </w:rPr>
        <w:fldChar w:fldCharType="end"/>
      </w:r>
      <w:r w:rsidR="00961E03" w:rsidRPr="004428AD">
        <w:rPr>
          <w:rFonts w:ascii="Arial" w:eastAsia="PalatinoLinotype-Roman" w:hAnsi="Arial" w:cs="Arial"/>
          <w:sz w:val="24"/>
          <w:szCs w:val="24"/>
        </w:rPr>
        <w:t xml:space="preserve"> </w:t>
      </w:r>
    </w:p>
    <w:p w14:paraId="0C382956" w14:textId="2B3CC11E" w:rsidR="007C35A7" w:rsidRPr="004428AD" w:rsidRDefault="00640341" w:rsidP="00B52C66">
      <w:pPr>
        <w:autoSpaceDE w:val="0"/>
        <w:autoSpaceDN w:val="0"/>
        <w:adjustRightInd w:val="0"/>
        <w:spacing w:after="0" w:line="480" w:lineRule="auto"/>
        <w:ind w:firstLine="720"/>
        <w:contextualSpacing/>
        <w:jc w:val="both"/>
        <w:rPr>
          <w:rFonts w:ascii="Arial" w:hAnsi="Arial" w:cs="Arial"/>
          <w:i/>
          <w:sz w:val="24"/>
          <w:szCs w:val="24"/>
          <w:shd w:val="clear" w:color="auto" w:fill="FFFFFF"/>
        </w:rPr>
      </w:pPr>
      <w:r w:rsidRPr="004428AD">
        <w:rPr>
          <w:rFonts w:ascii="Arial" w:hAnsi="Arial" w:cs="Arial"/>
          <w:sz w:val="24"/>
          <w:szCs w:val="24"/>
        </w:rPr>
        <w:t xml:space="preserve">The mechanisms that lead to the release of ROS </w:t>
      </w:r>
      <w:r w:rsidR="008B6D7E" w:rsidRPr="004428AD">
        <w:rPr>
          <w:rFonts w:ascii="Arial" w:hAnsi="Arial" w:cs="Arial"/>
          <w:sz w:val="24"/>
          <w:szCs w:val="24"/>
        </w:rPr>
        <w:t xml:space="preserve">from </w:t>
      </w:r>
      <w:r w:rsidR="00AF4C9D" w:rsidRPr="004428AD">
        <w:rPr>
          <w:rFonts w:ascii="Arial" w:hAnsi="Arial" w:cs="Arial"/>
          <w:sz w:val="24"/>
          <w:szCs w:val="24"/>
        </w:rPr>
        <w:t xml:space="preserve">nucleated </w:t>
      </w:r>
      <w:r w:rsidRPr="004428AD">
        <w:rPr>
          <w:rFonts w:ascii="Arial" w:hAnsi="Arial" w:cs="Arial"/>
          <w:sz w:val="24"/>
          <w:szCs w:val="24"/>
        </w:rPr>
        <w:t xml:space="preserve">cells </w:t>
      </w:r>
      <w:r w:rsidR="004C7341" w:rsidRPr="004428AD">
        <w:rPr>
          <w:rFonts w:ascii="Arial" w:hAnsi="Arial" w:cs="Arial"/>
          <w:sz w:val="24"/>
          <w:szCs w:val="24"/>
        </w:rPr>
        <w:t xml:space="preserve">have been </w:t>
      </w:r>
      <w:r w:rsidR="008B6D7E" w:rsidRPr="004428AD">
        <w:rPr>
          <w:rFonts w:ascii="Arial" w:hAnsi="Arial" w:cs="Arial"/>
          <w:sz w:val="24"/>
          <w:szCs w:val="24"/>
        </w:rPr>
        <w:t>investigated</w:t>
      </w:r>
      <w:r w:rsidR="00F37046" w:rsidRPr="004428AD">
        <w:rPr>
          <w:rFonts w:ascii="Arial" w:hAnsi="Arial" w:cs="Arial"/>
          <w:sz w:val="24"/>
          <w:szCs w:val="24"/>
        </w:rPr>
        <w:t xml:space="preserve">, </w:t>
      </w:r>
      <w:r w:rsidR="004C7341" w:rsidRPr="004428AD">
        <w:rPr>
          <w:rFonts w:ascii="Arial" w:hAnsi="Arial" w:cs="Arial"/>
          <w:sz w:val="24"/>
          <w:szCs w:val="24"/>
        </w:rPr>
        <w:t>and</w:t>
      </w:r>
      <w:r w:rsidRPr="004428AD">
        <w:rPr>
          <w:rFonts w:ascii="Arial" w:hAnsi="Arial" w:cs="Arial"/>
          <w:sz w:val="24"/>
          <w:szCs w:val="24"/>
        </w:rPr>
        <w:t xml:space="preserve"> the involvement of </w:t>
      </w:r>
      <w:r w:rsidR="00F37046" w:rsidRPr="004428AD">
        <w:rPr>
          <w:rFonts w:ascii="Arial" w:hAnsi="Arial" w:cs="Arial"/>
          <w:sz w:val="24"/>
          <w:szCs w:val="24"/>
          <w:shd w:val="clear" w:color="auto" w:fill="FFFFFF"/>
        </w:rPr>
        <w:t>Zn</w:t>
      </w:r>
      <w:r w:rsidR="00F37046" w:rsidRPr="004428AD">
        <w:rPr>
          <w:rFonts w:ascii="Arial" w:hAnsi="Arial" w:cs="Arial"/>
          <w:sz w:val="24"/>
          <w:szCs w:val="24"/>
          <w:shd w:val="clear" w:color="auto" w:fill="FFFFFF"/>
          <w:vertAlign w:val="superscript"/>
        </w:rPr>
        <w:t>2+</w:t>
      </w:r>
      <w:r w:rsidR="00F37046" w:rsidRPr="004428AD">
        <w:rPr>
          <w:rFonts w:ascii="Arial" w:hAnsi="Arial" w:cs="Arial"/>
          <w:sz w:val="24"/>
          <w:szCs w:val="24"/>
          <w:shd w:val="clear" w:color="auto" w:fill="FFFFFF"/>
        </w:rPr>
        <w:t xml:space="preserve"> </w:t>
      </w:r>
      <w:r w:rsidRPr="004428AD">
        <w:rPr>
          <w:rFonts w:ascii="Arial" w:hAnsi="Arial" w:cs="Arial"/>
          <w:sz w:val="24"/>
          <w:szCs w:val="24"/>
        </w:rPr>
        <w:t xml:space="preserve">in this process has been assessed. </w:t>
      </w:r>
      <w:r w:rsidR="008B6D7E" w:rsidRPr="004428AD">
        <w:rPr>
          <w:rFonts w:ascii="Arial" w:hAnsi="Arial" w:cs="Arial"/>
          <w:sz w:val="24"/>
          <w:szCs w:val="24"/>
        </w:rPr>
        <w:t xml:space="preserve">Treatment of cells with </w:t>
      </w:r>
      <w:r w:rsidR="00F37046" w:rsidRPr="004428AD">
        <w:rPr>
          <w:rFonts w:ascii="Arial" w:hAnsi="Arial" w:cs="Arial"/>
          <w:sz w:val="24"/>
          <w:szCs w:val="24"/>
          <w:shd w:val="clear" w:color="auto" w:fill="FFFFFF"/>
        </w:rPr>
        <w:t>Zn</w:t>
      </w:r>
      <w:r w:rsidR="00F37046" w:rsidRPr="004428AD">
        <w:rPr>
          <w:rFonts w:ascii="Arial" w:hAnsi="Arial" w:cs="Arial"/>
          <w:sz w:val="24"/>
          <w:szCs w:val="24"/>
          <w:shd w:val="clear" w:color="auto" w:fill="FFFFFF"/>
          <w:vertAlign w:val="superscript"/>
        </w:rPr>
        <w:t xml:space="preserve">2+ </w:t>
      </w:r>
      <w:r w:rsidRPr="004428AD">
        <w:rPr>
          <w:rFonts w:ascii="Arial" w:hAnsi="Arial" w:cs="Arial"/>
          <w:sz w:val="24"/>
          <w:szCs w:val="24"/>
        </w:rPr>
        <w:t>promote</w:t>
      </w:r>
      <w:r w:rsidR="00F37046" w:rsidRPr="004428AD">
        <w:rPr>
          <w:rFonts w:ascii="Arial" w:hAnsi="Arial" w:cs="Arial"/>
          <w:sz w:val="24"/>
          <w:szCs w:val="24"/>
        </w:rPr>
        <w:t xml:space="preserve">s </w:t>
      </w:r>
      <w:r w:rsidRPr="004428AD">
        <w:rPr>
          <w:rFonts w:ascii="Arial" w:hAnsi="Arial" w:cs="Arial"/>
          <w:sz w:val="24"/>
          <w:szCs w:val="24"/>
        </w:rPr>
        <w:t>increase</w:t>
      </w:r>
      <w:r w:rsidR="00F37046" w:rsidRPr="004428AD">
        <w:rPr>
          <w:rFonts w:ascii="Arial" w:hAnsi="Arial" w:cs="Arial"/>
          <w:sz w:val="24"/>
          <w:szCs w:val="24"/>
        </w:rPr>
        <w:t xml:space="preserve">s in </w:t>
      </w:r>
      <w:r w:rsidRPr="004428AD">
        <w:rPr>
          <w:rFonts w:ascii="Arial" w:hAnsi="Arial" w:cs="Arial"/>
          <w:sz w:val="24"/>
          <w:szCs w:val="24"/>
        </w:rPr>
        <w:t xml:space="preserve">ROS generation </w:t>
      </w:r>
      <w:r w:rsidR="00F37046" w:rsidRPr="004428AD">
        <w:rPr>
          <w:rFonts w:ascii="Arial" w:hAnsi="Arial" w:cs="Arial"/>
          <w:sz w:val="24"/>
          <w:szCs w:val="24"/>
        </w:rPr>
        <w:t xml:space="preserve">as a result of </w:t>
      </w:r>
      <w:r w:rsidRPr="004428AD">
        <w:rPr>
          <w:rFonts w:ascii="Arial" w:hAnsi="Arial" w:cs="Arial"/>
          <w:sz w:val="24"/>
          <w:szCs w:val="24"/>
        </w:rPr>
        <w:t>NADPH oxidase</w:t>
      </w:r>
      <w:r w:rsidR="00F37046" w:rsidRPr="004428AD">
        <w:rPr>
          <w:rFonts w:ascii="Arial" w:hAnsi="Arial" w:cs="Arial"/>
          <w:sz w:val="24"/>
          <w:szCs w:val="24"/>
        </w:rPr>
        <w:t xml:space="preserve"> activity</w:t>
      </w:r>
      <w:r w:rsidRPr="004428AD">
        <w:rPr>
          <w:rFonts w:ascii="Arial" w:hAnsi="Arial" w:cs="Arial"/>
          <w:sz w:val="24"/>
          <w:szCs w:val="24"/>
        </w:rPr>
        <w:t>.</w:t>
      </w:r>
      <w:r w:rsidR="002F4540"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jlaqf99a1","properties":{"formattedCitation":"[24,25]","plainCitation":"[24,25]","noteIndex":0},"citationItems":[{"id":2742,"uris":["http://zotero.org/users/2507469/items/ICH8XLDG"],"uri":["http://zotero.org/users/2507469/items/ICH8XLDG"],"itemData":{"id":2742,"type":"article-journal","title":"Induction and activation by zinc of NADPH oxidase in cultured cortical neurons and astrocytes","container-title":"The Journal of Neuroscience: The Official Journal of the Society for Neuroscience","page":"RC111","volume":"20","issue":"23","source":"PubMed","abstract":"Zinc overload may be a key mechanism of neuronal death in acute brain injury. We have demonstrated previously that zinc overload neurotoxicity involves protein kinase C (PKC)-dependent rises in intracellular levels of reactive oxygen species (ROS). However, the cascade linking PKC activation to ROS generation in cultured cortical neurons has been unknown. A recent study has demonstrated that ROS-generating NADPH oxidase is present in sympathetic neurons and contributes to NGF deprivation-induced cell death. Because NADPH oxidase is activated by PKC, in the present study, we examined the possibility that NADPH oxidase is the effector for oxidative stress in zinc-overloaded cortical cells. Reverse transcription-PCR and Western blot analyses revealed that naive cultured cortical cells express subunits of NADPH oxidase at low levels. Exposure to zinc substantially increased levels of NADPH oxidase subunits in both neurons and astrocytes. In addition, zinc exposure induced translocation of the p47(PHOX) and p67(PHOX) subunits to the membrane, a signature event for NADPH oxidase activation. Addition of a selective PKC inhibitor, GF109203X, blocked both the induction and the membrane translocation of NADPH oxidase by zinc. Supporting the role for NADPH oxidase in zinc-triggered oxidative injury, NADPH oxidase inhibitors attenuated ROS production and cortical neuronal death induced by zinc. In addition, Cu/Zn-superoxide dismutase and catalase attenuated zinc-induced cortical neuronal death. Our results have demonstrated that zinc overload induces and activates NADPH oxidase in cortical neurons and astrocytes in a PKC-dependent manner. Thus, NADPH oxidase may be an enzyme contributing to ROS generation in zinc-overloaded cortical neurons and astrocytes.","ISSN":"1529-2401","note":"PMID: 11090611","journalAbbreviation":"J. Neurosci.","language":"eng","author":[{"family":"Noh","given":"K. M."},{"family":"Koh","given":"J. Y."}],"issued":{"date-parts":[["2000",12,1]]}}},{"id":855,"uris":["http://zotero.org/users/2507469/items/5KCPS3ER"],"uri":["http://zotero.org/users/2507469/items/5KCPS3ER"],"itemData":{"id":855,"type":"article-journal","title":"Low extracellular zinc increases neuronal oxidant production through nadph oxidase and nitric oxide synthase activation","container-title":"Free Radical Biology &amp; Medicine","page":"1577-1587","volume":"48","issue":"12","source":"PubMed","abstract":"A decrease in zinc (Zn) levels increases the production of cell oxidants, affects the oxidant defense system and triggers oxidant sensitive signals in neuronal cells. However, the underlying mechanisms are still unclear. This work tested the hypothesis that the increase in neuronal oxidants that occurs when cellular Zn decreases is mediated by the activation of the NMDA receptor. Differentiated PC12 cells were cultured in control, Zn-deficient or Zn-repleted media. The incubation in Zn deficient media led to a rapid increase in cellular calcium levels, which was prevented by a NMDA receptor antagonist (MK-801). Cellular calcium accumulation was associated with NADPH oxidase and nitric oxide synthase (NOS) activation, an increase in cell oxidant levels, and an associated activation of a redox-sensitive signal (AP-1). In cells incubated in the Zn deficient medium, NADPH oxidase activation was prevented by MK-801 and by a protein kinase C inhibitor. The rise in cell oxidants was prevented by inhibitors of NADPH oxidase, of the NOS and by MK-801. A similar pattern of inhibitor action was observed for zinc deficiency-induced AP-1 activation. Results demonstrate that a decrease in extracellular Zn leads to an increase in neuronal oxidants through the activation of the NMDAR that leads to calcium influx and to a calcium-mediated activation of protein kinase C/NADPH oxidase and NOS. Changes in extracellular Zn concentrations can be sensed by neurons, which using reactive oxygen and nitrogen species as second messengers, can regulate signaling involved in neuronal development and function.","ISSN":"1873-4596","note":"PMID: 20211250\nPMCID: PMC3506424","journalAbbreviation":"Free Radic. Biol. Med.","language":"eng","author":[{"family":"Aimo","given":"Lucila"},{"family":"Cherr","given":"Gary N."},{"family":"Oteiza","given":"Patricia I."}],"issued":{"date-parts":[["2010",6,15]]}}}],"schema":"https://github.com/citation-style-language/schema/raw/master/csl-citation.json"} </w:instrText>
      </w:r>
      <w:r w:rsidR="002F4540" w:rsidRPr="004428AD">
        <w:rPr>
          <w:rFonts w:ascii="Arial" w:hAnsi="Arial" w:cs="Arial"/>
          <w:sz w:val="24"/>
          <w:szCs w:val="24"/>
        </w:rPr>
        <w:fldChar w:fldCharType="separate"/>
      </w:r>
      <w:r w:rsidR="009925EA" w:rsidRPr="004428AD">
        <w:rPr>
          <w:rFonts w:ascii="Arial" w:hAnsi="Arial" w:cs="Arial"/>
          <w:sz w:val="24"/>
        </w:rPr>
        <w:t>[24,25]</w:t>
      </w:r>
      <w:r w:rsidR="002F4540" w:rsidRPr="004428AD">
        <w:rPr>
          <w:rFonts w:ascii="Arial" w:hAnsi="Arial" w:cs="Arial"/>
          <w:sz w:val="24"/>
          <w:szCs w:val="24"/>
        </w:rPr>
        <w:fldChar w:fldCharType="end"/>
      </w:r>
      <w:r w:rsidRPr="004428AD">
        <w:rPr>
          <w:rFonts w:ascii="Arial" w:hAnsi="Arial" w:cs="Arial"/>
          <w:sz w:val="24"/>
          <w:szCs w:val="24"/>
        </w:rPr>
        <w:t xml:space="preserve"> </w:t>
      </w:r>
      <w:r w:rsidR="00F37046" w:rsidRPr="004428AD">
        <w:rPr>
          <w:rFonts w:ascii="Arial" w:hAnsi="Arial" w:cs="Arial"/>
          <w:sz w:val="24"/>
          <w:szCs w:val="24"/>
          <w:shd w:val="clear" w:color="auto" w:fill="FFFFFF"/>
        </w:rPr>
        <w:t>Zn</w:t>
      </w:r>
      <w:r w:rsidR="00F37046" w:rsidRPr="004428AD">
        <w:rPr>
          <w:rFonts w:ascii="Arial" w:hAnsi="Arial" w:cs="Arial"/>
          <w:sz w:val="24"/>
          <w:szCs w:val="24"/>
          <w:shd w:val="clear" w:color="auto" w:fill="FFFFFF"/>
          <w:vertAlign w:val="superscript"/>
        </w:rPr>
        <w:t>2+</w:t>
      </w:r>
      <w:r w:rsidR="00F37046" w:rsidRPr="004428AD">
        <w:rPr>
          <w:rFonts w:ascii="Arial" w:hAnsi="Arial" w:cs="Arial"/>
          <w:sz w:val="24"/>
          <w:szCs w:val="24"/>
          <w:shd w:val="clear" w:color="auto" w:fill="FFFFFF"/>
        </w:rPr>
        <w:t xml:space="preserve">-treatment results in damage to </w:t>
      </w:r>
      <w:r w:rsidRPr="004428AD">
        <w:rPr>
          <w:rFonts w:ascii="Arial" w:hAnsi="Arial" w:cs="Arial"/>
          <w:sz w:val="24"/>
          <w:szCs w:val="24"/>
        </w:rPr>
        <w:t>renal cells</w:t>
      </w:r>
      <w:r w:rsidR="00F37046" w:rsidRPr="004428AD">
        <w:rPr>
          <w:rFonts w:ascii="Arial" w:hAnsi="Arial" w:cs="Arial"/>
          <w:sz w:val="24"/>
          <w:szCs w:val="24"/>
        </w:rPr>
        <w:t xml:space="preserve"> </w:t>
      </w:r>
      <w:r w:rsidR="00F37046" w:rsidRPr="004428AD">
        <w:rPr>
          <w:rFonts w:ascii="Arial" w:hAnsi="Arial" w:cs="Arial"/>
          <w:i/>
          <w:sz w:val="24"/>
          <w:szCs w:val="24"/>
        </w:rPr>
        <w:t>in vitro</w:t>
      </w:r>
      <w:r w:rsidRPr="004428AD">
        <w:rPr>
          <w:rFonts w:ascii="Arial" w:hAnsi="Arial" w:cs="Arial"/>
          <w:sz w:val="24"/>
          <w:szCs w:val="24"/>
        </w:rPr>
        <w:t xml:space="preserve">, concomitantly with a raise of ROS release and </w:t>
      </w:r>
      <w:r w:rsidR="00272E01" w:rsidRPr="004428AD">
        <w:rPr>
          <w:rFonts w:ascii="Arial" w:hAnsi="Arial" w:cs="Arial"/>
          <w:sz w:val="24"/>
          <w:szCs w:val="24"/>
        </w:rPr>
        <w:t>promote the activation of p67phox, a  NADPH oxidase subunit</w:t>
      </w:r>
      <w:r w:rsidRPr="004428AD">
        <w:rPr>
          <w:rFonts w:ascii="Arial" w:hAnsi="Arial" w:cs="Arial"/>
          <w:sz w:val="24"/>
          <w:szCs w:val="24"/>
        </w:rPr>
        <w:t>.</w:t>
      </w:r>
      <w:r w:rsidR="002F4540"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27s333i3ok","properties":{"formattedCitation":"[26]","plainCitation":"[26]","noteIndex":0},"citationItems":[{"id":2746,"uris":["http://zotero.org/users/2507469/items/HKV4548R"],"uri":["http://zotero.org/users/2507469/items/HKV4548R"],"itemData":{"id":2746,"type":"article-journal","title":"Involvement of activation of NADPH oxidase and extracellular signal-regulated kinase (ERK) in renal cell injury induced by zinc","container-title":"The Journal of Toxicological Sciences","page":"135-144","volume":"30","issue":"2","source":"PubMed","abstract":"Zinc is employed as a supplement; however, zinc-related nephropathy is not generally known. In this study, we investigated zinc-induced renal cell injury using a pig kidney-derived cultured renal epithelial cell line, LLC-PK(1), with proximal kidney tubule-like features, and examined the involvement of free radicals and extracellular signal-regulated kinase (ERK) in the cell injury. The LLC-PK(1) cells showed early uptake of zinc (30 microM), and the release of lactate dehydrogenase (LDH), an index of cell injury, was observed 24 hr after uptake. Three hours after zinc exposure, generation of reactive oxygen species (ROS) was increased. An antioxidant, N, N'-diphenyl-p-phenylenediamine (DPPD), inhibited a zinc-related increase in ROS generation and zinc-induced renal cell injury. An NADPH oxidase inhibitor, diphenyleneiodonium (DPI), inhibited a zinc-related increase in ROS generation and cell injury. We investigated translocation from the cytosol fraction of the p67(phox) subunit, which is involved in the activation of NADPH oxidase, to the membrane fraction, and translocation was induced 3 hr after zinc exposure. We examined the involvement of ERK1/2 in the deterioration of zinc-induced renal cell injury, and the association between ERK1/2 and an increase in ROS generation. Six hours after zinc exposure, the activation (phosphorylation) of ERK1/2 was observed. An antioxidant, DPPD, inhibited the zinc-related activation of ERK1/2. An MAPK/ERK kinase (MEK1/2) inhibitor, U0126, almost completely inhibited zinc-related cell injury (the release of LDH), but did not influence ROS generation. These results suggest that early intracellular uptake of zinc by LLC-PK(1) cells causes the activation of NADPH oxidase, and that ROS generation by the activation of the enzyme leads to the deterioration of renal cell injury via the activation of ERK1/2.","ISSN":"0388-1350","note":"PMID: 15928461","journalAbbreviation":"J Toxicol Sci","language":"eng","author":[{"family":"Matsunaga","given":"Yoshiko"},{"family":"Kawai","given":"Yoshiko"},{"family":"Kohda","given":"Yuka"},{"family":"Gemba","given":"Munekazu"}],"issued":{"date-parts":[["2005",5]]}}}],"schema":"https://github.com/citation-style-language/schema/raw/master/csl-citation.json"} </w:instrText>
      </w:r>
      <w:r w:rsidR="002F4540" w:rsidRPr="004428AD">
        <w:rPr>
          <w:rFonts w:ascii="Arial" w:hAnsi="Arial" w:cs="Arial"/>
          <w:sz w:val="24"/>
          <w:szCs w:val="24"/>
        </w:rPr>
        <w:fldChar w:fldCharType="separate"/>
      </w:r>
      <w:r w:rsidR="009925EA" w:rsidRPr="004428AD">
        <w:rPr>
          <w:rFonts w:ascii="Arial" w:hAnsi="Arial" w:cs="Arial"/>
          <w:sz w:val="24"/>
        </w:rPr>
        <w:t>[26]</w:t>
      </w:r>
      <w:r w:rsidR="002F4540" w:rsidRPr="004428AD">
        <w:rPr>
          <w:rFonts w:ascii="Arial" w:hAnsi="Arial" w:cs="Arial"/>
          <w:sz w:val="24"/>
          <w:szCs w:val="24"/>
        </w:rPr>
        <w:fldChar w:fldCharType="end"/>
      </w:r>
      <w:r w:rsidRPr="004428AD">
        <w:rPr>
          <w:rFonts w:ascii="Arial" w:hAnsi="Arial" w:cs="Arial"/>
          <w:sz w:val="24"/>
          <w:szCs w:val="24"/>
        </w:rPr>
        <w:t xml:space="preserve"> ROS production in </w:t>
      </w:r>
      <w:r w:rsidR="00F37046" w:rsidRPr="004428AD">
        <w:rPr>
          <w:rFonts w:ascii="Arial" w:hAnsi="Arial" w:cs="Arial"/>
          <w:sz w:val="24"/>
          <w:szCs w:val="24"/>
        </w:rPr>
        <w:t xml:space="preserve">numerous cell types </w:t>
      </w:r>
      <w:r w:rsidR="005137FA" w:rsidRPr="004428AD">
        <w:rPr>
          <w:rFonts w:ascii="Arial" w:hAnsi="Arial" w:cs="Arial"/>
          <w:sz w:val="24"/>
          <w:szCs w:val="24"/>
        </w:rPr>
        <w:t>correlate</w:t>
      </w:r>
      <w:r w:rsidR="00F37046" w:rsidRPr="004428AD">
        <w:rPr>
          <w:rFonts w:ascii="Arial" w:hAnsi="Arial" w:cs="Arial"/>
          <w:sz w:val="24"/>
          <w:szCs w:val="24"/>
        </w:rPr>
        <w:t>s</w:t>
      </w:r>
      <w:r w:rsidR="005137FA" w:rsidRPr="004428AD">
        <w:rPr>
          <w:rFonts w:ascii="Arial" w:hAnsi="Arial" w:cs="Arial"/>
          <w:sz w:val="24"/>
          <w:szCs w:val="24"/>
        </w:rPr>
        <w:t xml:space="preserve"> with</w:t>
      </w:r>
      <w:r w:rsidR="004F0600" w:rsidRPr="004428AD">
        <w:rPr>
          <w:rFonts w:ascii="Arial" w:hAnsi="Arial" w:cs="Arial"/>
          <w:sz w:val="24"/>
          <w:szCs w:val="24"/>
        </w:rPr>
        <w:t xml:space="preserve"> </w:t>
      </w:r>
      <w:r w:rsidR="00F37046" w:rsidRPr="004428AD">
        <w:rPr>
          <w:rFonts w:ascii="Arial" w:hAnsi="Arial" w:cs="Arial"/>
          <w:sz w:val="24"/>
          <w:szCs w:val="24"/>
          <w:shd w:val="clear" w:color="auto" w:fill="FFFFFF"/>
        </w:rPr>
        <w:t>Zn</w:t>
      </w:r>
      <w:r w:rsidR="00F37046" w:rsidRPr="004428AD">
        <w:rPr>
          <w:rFonts w:ascii="Arial" w:hAnsi="Arial" w:cs="Arial"/>
          <w:sz w:val="24"/>
          <w:szCs w:val="24"/>
          <w:shd w:val="clear" w:color="auto" w:fill="FFFFFF"/>
          <w:vertAlign w:val="superscript"/>
        </w:rPr>
        <w:t>2+</w:t>
      </w:r>
      <w:r w:rsidR="00F37046" w:rsidRPr="004428AD">
        <w:rPr>
          <w:rFonts w:ascii="Arial" w:hAnsi="Arial" w:cs="Arial"/>
          <w:sz w:val="24"/>
          <w:szCs w:val="24"/>
          <w:shd w:val="clear" w:color="auto" w:fill="FFFFFF"/>
        </w:rPr>
        <w:t xml:space="preserve">-dependent </w:t>
      </w:r>
      <w:r w:rsidR="004F0600" w:rsidRPr="004428AD">
        <w:rPr>
          <w:rFonts w:ascii="Arial" w:hAnsi="Arial" w:cs="Arial"/>
          <w:sz w:val="24"/>
          <w:szCs w:val="24"/>
        </w:rPr>
        <w:t>regulation o</w:t>
      </w:r>
      <w:r w:rsidR="00F37046" w:rsidRPr="004428AD">
        <w:rPr>
          <w:rFonts w:ascii="Arial" w:hAnsi="Arial" w:cs="Arial"/>
          <w:sz w:val="24"/>
          <w:szCs w:val="24"/>
        </w:rPr>
        <w:t>f</w:t>
      </w:r>
      <w:r w:rsidRPr="004428AD">
        <w:rPr>
          <w:rFonts w:ascii="Arial" w:hAnsi="Arial" w:cs="Arial"/>
          <w:sz w:val="24"/>
          <w:szCs w:val="24"/>
        </w:rPr>
        <w:t xml:space="preserve"> NOX expression</w:t>
      </w:r>
      <w:r w:rsidR="00387E2E" w:rsidRPr="004428AD">
        <w:rPr>
          <w:rFonts w:ascii="Arial" w:hAnsi="Arial" w:cs="Arial"/>
          <w:sz w:val="24"/>
          <w:szCs w:val="24"/>
        </w:rPr>
        <w:t xml:space="preserve"> </w:t>
      </w:r>
      <w:r w:rsidR="002F4540"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nlkemdsq2","properties":{"formattedCitation":"[27,28]","plainCitation":"[27,28]","noteIndex":0},"citationItems":[{"id":849,"uris":["http://zotero.org/users/2507469/items/DTHGZNU6"],"uri":["http://zotero.org/users/2507469/items/DTHGZNU6"],"itemData":{"id":849,"type":"article-journal","title":"Angiotensin II requires zinc and downregulation of the zinc transporters ZnT3 and ZnT10 to induce senescence of vascular smooth muscle cells","container-title":"PloS One","page":"e33211","volume":"7","issue":"3","source":"PubMed","abstract":"Senescence, a hallmark of mammalian aging, is associated with the onset and progression of cardiovascular disease. Angiotensin II (Ang II) signaling and zinc homeostasis dysfunction are increased with age and are linked to cardiovascular disease, but the relationship among these processes has not been investigated. We used a model of cellular senescence induced by Ang II in vascular smooth muscle cells (VSMCs) to explore the role of zinc in vascular dysfunction. We found that Ang II-induced senescence is a zinc-dependent pathway mediated by the downregulation of the zinc transporters ZnT3 and ZnT10, which work to reduce cytosolic zinc. Zinc mimics Ang II by increasing reactive oxygen species (ROS), activating NADPH oxidase activity and Akt, and by downregulating ZnT3 and ZnT10 and inducing senescence. Zinc increases Ang II-induced senescence, while the zinc chelator TPEN, as well as overexpression of ZnT3 or ZnT10, decreases ROS and prevents senescence. Using HEK293 cells, we found that ZnT10 localizes in recycling endosomes and transports zinc into vesicles to prevent zinc toxicity. Zinc and ZnT3/ZnT10 downregulation induces senescence by decreasing the expression of catalase. Consistently, ZnT3 and ZnT10 downregulation by siRNA increases ROS while downregulation of catalase by siRNA induces senescence. Zinc, siZnT3 and siZnT10 downregulate catalase by a post-transcriptional mechanism mediated by decreased phosphorylation of ERK1/2. These data demonstrate that zinc homeostasis dysfunction by decreased expression of ZnT3 or ZnT10 promotes senescence and that Ang II-induced senescence is a zinc and ROS-dependent process. Our studies suggest that zinc might also affect other ROS-dependent processes induced by Ang II, such as hypertrophy and migration of smooth muscle cells.","ISSN":"1932-6203","note":"PMID: 22427991\nPMCID: PMC3299759","journalAbbreviation":"PLoS ONE","language":"eng","author":[{"family":"Patrushev","given":"Nikolay"},{"family":"Seidel-Rogol","given":"Bonnie"},{"family":"Salazar","given":"Gloria"}],"issued":{"date-parts":[["2012"]]}}},{"id":850,"uris":["http://zotero.org/users/2507469/items/WXIFS68T"],"uri":["http://zotero.org/users/2507469/items/WXIFS68T"],"itemData":{"id":850,"type":"article-journal","title":"Zinc regulates Nox1 expression through a NF-κB and mitochondrial ROS dependent mechanism to induce senescence of vascular smooth muscle cells","container-title":"Free Radical Biology &amp; Medicine","page":"225-235","volume":"108","source":"PubMed","ISSN":"1873-4596","note":"PMID: 28363602","journalAbbreviation":"Free Radic. Biol. Med.","language":"eng","author":[{"family":"Salazar","given":"G."},{"family":"Huang","given":"J."},{"family":"Feresin","given":"R. G."},{"family":"Zhao","given":"Y."},{"family":"Griendling","given":"K. K."}],"issued":{"date-parts":[["2017",7]]}}}],"schema":"https://github.com/citation-style-language/schema/raw/master/csl-citation.json"} </w:instrText>
      </w:r>
      <w:r w:rsidR="002F4540" w:rsidRPr="004428AD">
        <w:rPr>
          <w:rFonts w:ascii="Arial" w:hAnsi="Arial" w:cs="Arial"/>
          <w:sz w:val="24"/>
          <w:szCs w:val="24"/>
        </w:rPr>
        <w:fldChar w:fldCharType="separate"/>
      </w:r>
      <w:r w:rsidR="009925EA" w:rsidRPr="004428AD">
        <w:rPr>
          <w:rFonts w:ascii="Arial" w:hAnsi="Arial" w:cs="Arial"/>
          <w:sz w:val="24"/>
        </w:rPr>
        <w:t>[27,28]</w:t>
      </w:r>
      <w:r w:rsidR="002F4540" w:rsidRPr="004428AD">
        <w:rPr>
          <w:rFonts w:ascii="Arial" w:hAnsi="Arial" w:cs="Arial"/>
          <w:sz w:val="24"/>
          <w:szCs w:val="24"/>
        </w:rPr>
        <w:fldChar w:fldCharType="end"/>
      </w:r>
      <w:r w:rsidR="004F0600" w:rsidRPr="004428AD">
        <w:rPr>
          <w:rFonts w:ascii="Arial" w:hAnsi="Arial" w:cs="Arial"/>
          <w:sz w:val="24"/>
          <w:szCs w:val="24"/>
        </w:rPr>
        <w:t xml:space="preserve"> and mitochondria activation</w:t>
      </w:r>
      <w:r w:rsidR="002F4540"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shVvFMKT","properties":{"formattedCitation":"[29\\uc0\\u8211{}31]","plainCitation":"[29–31]","noteIndex":0},"citationItems":[{"id":852,"uris":["http://zotero.org/users/2507469/items/XV8JTPTR"],"uri":["http://zotero.org/users/2507469/items/XV8JTPTR"],"itemData":{"id":852,"type":"article-journal","title":"AMPA/kainate receptor-triggered Zn2+ entry into cortical neurons induces mitochondrial Zn2+ uptake and persistent mitochondrial dysfunction","container-title":"The European Journal of Neuroscience","page":"3813-3818","volume":"12","issue":"10","source":"PubMed","abstract":"Rapid Zn2+ influx through Ca2+-permeable AMPA/kainate (Ca-A/K) channels triggers reactive oxygen species (ROS) generation and is potently neurotoxic. The first aim of this study was to determine whether these effects might result from direct mitochondrial Zn2+ uptake. Adapting the mitochondrially sequestered divalent cation sensitive probe, rhod-2, to visualize mitochondrial Zn2+, present studies indicate that Zn2+ is taken up into these organelles. The specificity of the signal for Zn2+ was indicated by its reversal by Zn2+ chelation, and its mitochondrial origin indicated by its speckled extranuclear appearance and by its elimination upon pretreatment with the mitochondrial protonophore, carbonyl cyanide p-(trifluoromethoxy)phenylhydrazone (FCCP). Consistent with inhibition of mitochondrial Zn2+ uptake, FCCP also slowed the recovery of cytosolic Zn2+ elevations in Ca-A/K(+) neurons. Further studies sought clues to the high toxic potency of intracellular Zn2+. In experiments using the mitochondrial membrane polarization (DeltaPsi(m))-sensitive probe tetramethylrhodamine ethyl ester and the ROS-sensitive probe hydroethidine, brief kainate exposures in the presence of 300 microM Zn2+ (with or without Ca2+) resulted in prolonged loss of DeltaPsi(m) and corresponding prolonged ROS generation in Ca-A/K(+) neurons, in comparison to the more rapid recovery from loss of DeltaPsi(m) and transient ROS generation after kainate/1.8 mM Ca2+ exposures.","ISSN":"0953-816X","note":"PMID: 11029652","journalAbbreviation":"Eur. J. Neurosci.","language":"eng","author":[{"family":"Sensi","given":"S. L."},{"family":"Yin","given":"H. Z."},{"family":"Weiss","given":"J. H."}],"issued":{"date-parts":[["2000",10]]}}},{"id":851,"uris":["http://zotero.org/users/2507469/items/556F4V7X"],"uri":["http://zotero.org/users/2507469/items/556F4V7X"],"itemData":{"id":851,"type":"article-journal","title":"Zinc causes loss of membrane potential and elevates reactive oxygen species in rat brain mitochondria","container-title":"Mitochondrion","page":"55-65","volume":"5","issue":"1","source":"PubMed","abstract":"Emerging evidence suggests that Zn2+ may impair neuronal metabolism. We examined how Zn2+ affects the activity of isolated brain mitochondria fueled with glutamate + malate, succinate or glycerol 3-phosphate. Submicromolar levels of Zn2+ dissipated membrane potential and inhibited oxygen utilization in all three substrate conditions. Zn(2+)-induced depolarization was reversed by the membrane-impermeant metal chelator, EGTA, and was inhibited by uniporter blockade. Cyclosporin A did not block Zn(2+)-induced depolarization. Added Zn2+ increased accumulation of reactive oxygen species (ROS) in glutamate + malate or glycerol 3-phosphate conditions, but inhibited succinate-supported ROS accumulation. These results show that Zn2+ blocks mitochondrial function in all physiologically relevant substrate conditions.","ISSN":"1567-7249","note":"PMID: 16060292","journalAbbreviation":"Mitochondrion","language":"eng","author":[{"family":"Dineley","given":"Kirk E."},{"family":"Richards","given":"Lauren L."},{"family":"Votyakova","given":"Tatyana V."},{"family":"Reynolds","given":"Ian J."}],"issued":{"date-parts":[["2005",2]]}}},{"id":2748,"uris":["http://zotero.org/users/2507469/items/KTC3SXEL"],"uri":["http://zotero.org/users/2507469/items/KTC3SXEL"],"itemData":{"id":2748,"type":"article-journal","title":"Mechanisms of rapid reactive oxygen species generation in response to cytosolic Ca2+ or Zn2+ loads in cortical neurons","container-title":"PloS One","page":"e83347","volume":"8","issue":"12","source":"PubMed","abstract":"Excessive \"excitotoxic\" accumulation of Ca(2+) and Zn(2+) within neurons contributes to neurodegeneration in pathological conditions including ischemia. Putative early targets of these ions, both of which are linked to increased reactive oxygen species (ROS) generation, are mitochondria and the cytosolic enzyme, NADPH oxidase (NOX). The present study uses primary cortical neuronal cultures to examine respective contributions of mitochondria and NOX to ROS generation in response to Ca(2+) or Zn(2+) loading. Induction of rapid cytosolic accumulation of either Ca(2+) (via NMDA exposure) or Zn(2+) (via Zn(2+)/Pyrithione exposure in 0 Ca(2+)) caused sharp cytosolic rises in these ions, as well as a strong and rapid increase in ROS generation. Inhibition of NOX activation significantly reduced the Ca(2+)-induced ROS production with little effect on the Zn(2+)- triggered ROS generation. Conversely, dissipation of the mitochondrial electrochemical gradient increased the cytosolic Ca(2+) or Zn(2+) rises caused by these exposures, consistent with inhibition of mitochondrial uptake of these ions. However, such disruption of mitochondrial function markedly suppressed the Zn(2+)-triggered ROS, while partially attenuating the Ca(2+)-triggered ROS. Furthermore, block of the mitochondrial Ca(2+) uniporter (MCU), through which Zn(2+) as well as Ca(2+) can enter the mitochondrial matrix, substantially diminished Zn(2+) triggered ROS production, suggesting that the ROS generation occurs specifically in response to Zn(2+) entry into mitochondria. Finally, in the presence of the sulfhydryl-oxidizing agent 2,2'-dithiodipyridine, which impairs Zn(2+) binding to cytosolic metalloproteins, far lower Zn(2+) exposures were able to induce mitochondrial Zn(2+) uptake and consequent ROS generation. Thus, whereas rapid acute accumulation of Zn(2+) and Ca(2+) each can trigger injurious ROS generation, Zn(2+) entry into mitochondria via the MCU may do so with particular potency. This may be of particular relevance to conditions like ischemia in which cytosolic Zn(2+) buffering is impaired due to acidosis and oxidative stress.","ISSN":"1932-6203","note":"PMID: 24340096\nPMCID: PMC3858366","journalAbbreviation":"PLoS ONE","language":"eng","author":[{"family":"Clausen","given":"Aaron"},{"family":"McClanahan","given":"Taylor"},{"family":"Ji","given":"Sung G."},{"family":"Weiss","given":"John H."}],"issued":{"date-parts":[["2013"]]}}}],"schema":"https://github.com/citation-style-language/schema/raw/master/csl-citation.json"} </w:instrText>
      </w:r>
      <w:r w:rsidR="002F4540" w:rsidRPr="004428AD">
        <w:rPr>
          <w:rFonts w:ascii="Arial" w:hAnsi="Arial" w:cs="Arial"/>
          <w:sz w:val="24"/>
          <w:szCs w:val="24"/>
        </w:rPr>
        <w:fldChar w:fldCharType="separate"/>
      </w:r>
      <w:r w:rsidR="009925EA" w:rsidRPr="004428AD">
        <w:rPr>
          <w:rFonts w:ascii="Arial" w:hAnsi="Arial" w:cs="Arial"/>
          <w:sz w:val="24"/>
          <w:szCs w:val="24"/>
        </w:rPr>
        <w:t>[29–31]</w:t>
      </w:r>
      <w:r w:rsidR="002F4540" w:rsidRPr="004428AD">
        <w:rPr>
          <w:rFonts w:ascii="Arial" w:hAnsi="Arial" w:cs="Arial"/>
          <w:sz w:val="24"/>
          <w:szCs w:val="24"/>
        </w:rPr>
        <w:fldChar w:fldCharType="end"/>
      </w:r>
      <w:r w:rsidR="00A21BF6" w:rsidRPr="004428AD">
        <w:rPr>
          <w:rFonts w:ascii="Arial" w:hAnsi="Arial" w:cs="Arial"/>
          <w:sz w:val="24"/>
          <w:szCs w:val="24"/>
          <w:shd w:val="clear" w:color="auto" w:fill="FFFFFF"/>
        </w:rPr>
        <w:t xml:space="preserve">. </w:t>
      </w:r>
      <w:r w:rsidR="009925EA" w:rsidRPr="004428AD">
        <w:rPr>
          <w:rFonts w:ascii="Arial" w:hAnsi="Arial" w:cs="Arial"/>
          <w:sz w:val="24"/>
          <w:szCs w:val="24"/>
          <w:shd w:val="clear" w:color="auto" w:fill="FFFFFF"/>
        </w:rPr>
        <w:t>However, t</w:t>
      </w:r>
      <w:r w:rsidR="00AF4C9D" w:rsidRPr="004428AD">
        <w:rPr>
          <w:rFonts w:ascii="Arial" w:hAnsi="Arial" w:cs="Arial"/>
          <w:sz w:val="24"/>
          <w:szCs w:val="24"/>
          <w:shd w:val="clear" w:color="auto" w:fill="FFFFFF"/>
        </w:rPr>
        <w:t xml:space="preserve">he effect of </w:t>
      </w:r>
      <w:r w:rsidR="00A9065C" w:rsidRPr="004428AD">
        <w:rPr>
          <w:rFonts w:ascii="Arial" w:hAnsi="Arial" w:cs="Arial"/>
          <w:sz w:val="24"/>
          <w:szCs w:val="24"/>
          <w:shd w:val="clear" w:color="auto" w:fill="FFFFFF"/>
        </w:rPr>
        <w:t xml:space="preserve">exogenous or </w:t>
      </w:r>
      <w:r w:rsidR="00AF4C9D" w:rsidRPr="004428AD">
        <w:rPr>
          <w:rFonts w:ascii="Arial" w:hAnsi="Arial" w:cs="Arial"/>
          <w:sz w:val="24"/>
          <w:szCs w:val="24"/>
          <w:shd w:val="clear" w:color="auto" w:fill="FFFFFF"/>
        </w:rPr>
        <w:t>endogenous Zn</w:t>
      </w:r>
      <w:r w:rsidR="00AF4C9D" w:rsidRPr="004428AD">
        <w:rPr>
          <w:rFonts w:ascii="Arial" w:hAnsi="Arial" w:cs="Arial"/>
          <w:sz w:val="24"/>
          <w:szCs w:val="24"/>
          <w:shd w:val="clear" w:color="auto" w:fill="FFFFFF"/>
          <w:vertAlign w:val="superscript"/>
        </w:rPr>
        <w:t>2+</w:t>
      </w:r>
      <w:r w:rsidR="00AF4C9D" w:rsidRPr="004428AD">
        <w:rPr>
          <w:rFonts w:ascii="Arial" w:hAnsi="Arial" w:cs="Arial"/>
          <w:sz w:val="24"/>
          <w:szCs w:val="24"/>
          <w:shd w:val="clear" w:color="auto" w:fill="FFFFFF"/>
        </w:rPr>
        <w:t xml:space="preserve"> </w:t>
      </w:r>
      <w:r w:rsidR="00642586" w:rsidRPr="004428AD">
        <w:rPr>
          <w:rFonts w:ascii="Arial" w:hAnsi="Arial" w:cs="Arial"/>
          <w:sz w:val="24"/>
          <w:szCs w:val="24"/>
          <w:shd w:val="clear" w:color="auto" w:fill="FFFFFF"/>
        </w:rPr>
        <w:t>on</w:t>
      </w:r>
      <w:r w:rsidR="009C00A0" w:rsidRPr="004428AD">
        <w:rPr>
          <w:rFonts w:ascii="Arial" w:hAnsi="Arial" w:cs="Arial"/>
          <w:sz w:val="24"/>
          <w:szCs w:val="24"/>
          <w:shd w:val="clear" w:color="auto" w:fill="FFFFFF"/>
        </w:rPr>
        <w:t xml:space="preserve"> ROS production </w:t>
      </w:r>
      <w:r w:rsidR="00AF4C9D" w:rsidRPr="004428AD">
        <w:rPr>
          <w:rFonts w:ascii="Arial" w:hAnsi="Arial" w:cs="Arial"/>
          <w:sz w:val="24"/>
          <w:szCs w:val="24"/>
          <w:shd w:val="clear" w:color="auto" w:fill="FFFFFF"/>
        </w:rPr>
        <w:t>in platelets is yet to be investigated</w:t>
      </w:r>
      <w:r w:rsidR="009C00A0" w:rsidRPr="004428AD">
        <w:rPr>
          <w:rFonts w:ascii="Arial" w:hAnsi="Arial" w:cs="Arial"/>
          <w:sz w:val="24"/>
          <w:szCs w:val="24"/>
          <w:shd w:val="clear" w:color="auto" w:fill="FFFFFF"/>
        </w:rPr>
        <w:t>. Here</w:t>
      </w:r>
      <w:r w:rsidR="00495291" w:rsidRPr="004428AD">
        <w:rPr>
          <w:rFonts w:ascii="Arial" w:hAnsi="Arial" w:cs="Arial"/>
          <w:sz w:val="24"/>
          <w:szCs w:val="24"/>
          <w:shd w:val="clear" w:color="auto" w:fill="FFFFFF"/>
        </w:rPr>
        <w:t>,</w:t>
      </w:r>
      <w:r w:rsidR="009C00A0" w:rsidRPr="004428AD">
        <w:rPr>
          <w:rFonts w:ascii="Arial" w:hAnsi="Arial" w:cs="Arial"/>
          <w:sz w:val="24"/>
          <w:szCs w:val="24"/>
          <w:shd w:val="clear" w:color="auto" w:fill="FFFFFF"/>
        </w:rPr>
        <w:t xml:space="preserve"> we </w:t>
      </w:r>
      <w:r w:rsidR="00AF4C9D" w:rsidRPr="004428AD">
        <w:rPr>
          <w:rFonts w:ascii="Arial" w:hAnsi="Arial" w:cs="Arial"/>
          <w:sz w:val="24"/>
          <w:szCs w:val="24"/>
          <w:shd w:val="clear" w:color="auto" w:fill="FFFFFF"/>
        </w:rPr>
        <w:t xml:space="preserve">show that </w:t>
      </w:r>
      <w:r w:rsidR="00A9065C" w:rsidRPr="004428AD">
        <w:rPr>
          <w:rFonts w:ascii="Arial" w:hAnsi="Arial" w:cs="Arial"/>
          <w:sz w:val="24"/>
          <w:szCs w:val="24"/>
          <w:shd w:val="clear" w:color="auto" w:fill="FFFFFF"/>
        </w:rPr>
        <w:t>increasing [Zn</w:t>
      </w:r>
      <w:r w:rsidR="00A9065C" w:rsidRPr="004428AD">
        <w:rPr>
          <w:rFonts w:ascii="Arial" w:hAnsi="Arial" w:cs="Arial"/>
          <w:sz w:val="24"/>
          <w:szCs w:val="24"/>
          <w:shd w:val="clear" w:color="auto" w:fill="FFFFFF"/>
          <w:vertAlign w:val="superscript"/>
        </w:rPr>
        <w:t>2+</w:t>
      </w:r>
      <w:r w:rsidR="00A9065C" w:rsidRPr="004428AD">
        <w:rPr>
          <w:rFonts w:ascii="Arial" w:hAnsi="Arial" w:cs="Arial"/>
          <w:sz w:val="24"/>
          <w:szCs w:val="24"/>
          <w:shd w:val="clear" w:color="auto" w:fill="FFFFFF"/>
        </w:rPr>
        <w:t>]</w:t>
      </w:r>
      <w:proofErr w:type="spellStart"/>
      <w:r w:rsidR="00946D70" w:rsidRPr="004428AD">
        <w:rPr>
          <w:rFonts w:ascii="Arial" w:hAnsi="Arial" w:cs="Arial"/>
          <w:sz w:val="24"/>
          <w:szCs w:val="24"/>
          <w:shd w:val="clear" w:color="auto" w:fill="FFFFFF"/>
          <w:vertAlign w:val="subscript"/>
        </w:rPr>
        <w:t>i</w:t>
      </w:r>
      <w:proofErr w:type="spellEnd"/>
      <w:r w:rsidR="00A9065C" w:rsidRPr="004428AD">
        <w:rPr>
          <w:rFonts w:ascii="Arial" w:hAnsi="Arial" w:cs="Arial"/>
          <w:sz w:val="24"/>
          <w:szCs w:val="24"/>
          <w:shd w:val="clear" w:color="auto" w:fill="FFFFFF"/>
        </w:rPr>
        <w:t xml:space="preserve">, </w:t>
      </w:r>
      <w:r w:rsidR="00A9065C" w:rsidRPr="004428AD">
        <w:rPr>
          <w:rFonts w:ascii="Arial" w:hAnsi="Arial" w:cs="Arial"/>
          <w:b/>
          <w:sz w:val="24"/>
          <w:szCs w:val="24"/>
          <w:shd w:val="clear" w:color="auto" w:fill="FFFFFF"/>
        </w:rPr>
        <w:t>via either</w:t>
      </w:r>
      <w:r w:rsidR="00A9065C" w:rsidRPr="004428AD">
        <w:rPr>
          <w:rFonts w:ascii="Arial" w:hAnsi="Arial" w:cs="Arial"/>
          <w:sz w:val="24"/>
          <w:szCs w:val="24"/>
          <w:shd w:val="clear" w:color="auto" w:fill="FFFFFF"/>
        </w:rPr>
        <w:t xml:space="preserve"> exogenously applied Zn</w:t>
      </w:r>
      <w:r w:rsidR="00A9065C" w:rsidRPr="004428AD">
        <w:rPr>
          <w:rFonts w:ascii="Arial" w:hAnsi="Arial" w:cs="Arial"/>
          <w:sz w:val="24"/>
          <w:szCs w:val="24"/>
          <w:shd w:val="clear" w:color="auto" w:fill="FFFFFF"/>
          <w:vertAlign w:val="superscript"/>
        </w:rPr>
        <w:t>2+</w:t>
      </w:r>
      <w:r w:rsidR="00A9065C" w:rsidRPr="004428AD">
        <w:rPr>
          <w:rFonts w:ascii="Arial" w:hAnsi="Arial" w:cs="Arial"/>
          <w:sz w:val="24"/>
          <w:szCs w:val="24"/>
          <w:shd w:val="clear" w:color="auto" w:fill="FFFFFF"/>
        </w:rPr>
        <w:t xml:space="preserve"> or agonist evoked increases in [Zn</w:t>
      </w:r>
      <w:r w:rsidR="00A9065C" w:rsidRPr="004428AD">
        <w:rPr>
          <w:rFonts w:ascii="Arial" w:hAnsi="Arial" w:cs="Arial"/>
          <w:sz w:val="24"/>
          <w:szCs w:val="24"/>
          <w:shd w:val="clear" w:color="auto" w:fill="FFFFFF"/>
          <w:vertAlign w:val="superscript"/>
        </w:rPr>
        <w:t>2+</w:t>
      </w:r>
      <w:r w:rsidR="00A9065C" w:rsidRPr="004428AD">
        <w:rPr>
          <w:rFonts w:ascii="Arial" w:hAnsi="Arial" w:cs="Arial"/>
          <w:sz w:val="24"/>
          <w:szCs w:val="24"/>
          <w:shd w:val="clear" w:color="auto" w:fill="FFFFFF"/>
        </w:rPr>
        <w:t>]</w:t>
      </w:r>
      <w:proofErr w:type="spellStart"/>
      <w:r w:rsidR="00946D70" w:rsidRPr="004428AD">
        <w:rPr>
          <w:rFonts w:ascii="Arial" w:hAnsi="Arial" w:cs="Arial"/>
          <w:sz w:val="24"/>
          <w:szCs w:val="24"/>
          <w:shd w:val="clear" w:color="auto" w:fill="FFFFFF"/>
          <w:vertAlign w:val="subscript"/>
        </w:rPr>
        <w:t>i</w:t>
      </w:r>
      <w:proofErr w:type="spellEnd"/>
      <w:r w:rsidR="00A9065C" w:rsidRPr="004428AD">
        <w:rPr>
          <w:rFonts w:ascii="Arial" w:hAnsi="Arial" w:cs="Arial"/>
          <w:sz w:val="24"/>
          <w:szCs w:val="24"/>
          <w:shd w:val="clear" w:color="auto" w:fill="FFFFFF"/>
        </w:rPr>
        <w:t xml:space="preserve"> regulates ROS generation in a manner that is dependent on </w:t>
      </w:r>
      <w:r w:rsidR="00863E15" w:rsidRPr="004428AD">
        <w:rPr>
          <w:rFonts w:ascii="Arial" w:hAnsi="Arial" w:cs="Arial"/>
          <w:sz w:val="24"/>
          <w:szCs w:val="24"/>
          <w:shd w:val="clear" w:color="auto" w:fill="FFFFFF"/>
        </w:rPr>
        <w:t>NADPH oxidase and mitochondria activation</w:t>
      </w:r>
      <w:r w:rsidR="00A9065C" w:rsidRPr="004428AD">
        <w:rPr>
          <w:rFonts w:ascii="Arial" w:hAnsi="Arial" w:cs="Arial"/>
          <w:sz w:val="24"/>
          <w:szCs w:val="24"/>
          <w:shd w:val="clear" w:color="auto" w:fill="FFFFFF"/>
        </w:rPr>
        <w:t xml:space="preserve">, and is regulated by </w:t>
      </w:r>
      <w:r w:rsidR="00863E15" w:rsidRPr="004428AD">
        <w:rPr>
          <w:rFonts w:ascii="Arial" w:hAnsi="Arial" w:cs="Arial"/>
          <w:sz w:val="24"/>
          <w:szCs w:val="24"/>
          <w:shd w:val="clear" w:color="auto" w:fill="FFFFFF"/>
        </w:rPr>
        <w:t>MAPK phosphorylation</w:t>
      </w:r>
      <w:r w:rsidR="00495291" w:rsidRPr="004428AD">
        <w:rPr>
          <w:rFonts w:ascii="Arial" w:hAnsi="Arial" w:cs="Arial"/>
          <w:sz w:val="24"/>
          <w:szCs w:val="24"/>
          <w:shd w:val="clear" w:color="auto" w:fill="FFFFFF"/>
        </w:rPr>
        <w:t>.</w:t>
      </w:r>
      <w:r w:rsidR="0005115B" w:rsidRPr="004428AD">
        <w:rPr>
          <w:rFonts w:ascii="Arial" w:hAnsi="Arial" w:cs="Arial"/>
          <w:sz w:val="24"/>
          <w:szCs w:val="24"/>
          <w:shd w:val="clear" w:color="auto" w:fill="FFFFFF"/>
        </w:rPr>
        <w:t xml:space="preserve"> These data indicate that increases in platelet [Zn</w:t>
      </w:r>
      <w:r w:rsidR="0005115B" w:rsidRPr="004428AD">
        <w:rPr>
          <w:rFonts w:ascii="Arial" w:hAnsi="Arial" w:cs="Arial"/>
          <w:sz w:val="24"/>
          <w:szCs w:val="24"/>
          <w:shd w:val="clear" w:color="auto" w:fill="FFFFFF"/>
          <w:vertAlign w:val="superscript"/>
        </w:rPr>
        <w:t>2</w:t>
      </w:r>
      <w:proofErr w:type="gramStart"/>
      <w:r w:rsidR="0005115B" w:rsidRPr="004428AD">
        <w:rPr>
          <w:rFonts w:ascii="Arial" w:hAnsi="Arial" w:cs="Arial"/>
          <w:sz w:val="24"/>
          <w:szCs w:val="24"/>
          <w:shd w:val="clear" w:color="auto" w:fill="FFFFFF"/>
          <w:vertAlign w:val="superscript"/>
        </w:rPr>
        <w:t>+</w:t>
      </w:r>
      <w:r w:rsidR="0005115B" w:rsidRPr="004428AD">
        <w:rPr>
          <w:rFonts w:ascii="Arial" w:hAnsi="Arial" w:cs="Arial"/>
          <w:sz w:val="24"/>
          <w:szCs w:val="24"/>
          <w:shd w:val="clear" w:color="auto" w:fill="FFFFFF"/>
        </w:rPr>
        <w:t>]</w:t>
      </w:r>
      <w:proofErr w:type="spellStart"/>
      <w:r w:rsidR="000815F4" w:rsidRPr="004428AD">
        <w:rPr>
          <w:rFonts w:ascii="Arial" w:hAnsi="Arial" w:cs="Arial"/>
          <w:sz w:val="24"/>
          <w:szCs w:val="24"/>
          <w:shd w:val="clear" w:color="auto" w:fill="FFFFFF"/>
          <w:vertAlign w:val="subscript"/>
        </w:rPr>
        <w:t>i</w:t>
      </w:r>
      <w:proofErr w:type="spellEnd"/>
      <w:proofErr w:type="gramEnd"/>
      <w:r w:rsidR="0005115B" w:rsidRPr="004428AD">
        <w:rPr>
          <w:rFonts w:ascii="Arial" w:hAnsi="Arial" w:cs="Arial"/>
          <w:sz w:val="24"/>
          <w:szCs w:val="24"/>
          <w:shd w:val="clear" w:color="auto" w:fill="FFFFFF"/>
        </w:rPr>
        <w:t xml:space="preserve"> either from rupture</w:t>
      </w:r>
      <w:r w:rsidR="003D01A7" w:rsidRPr="004428AD">
        <w:rPr>
          <w:rFonts w:ascii="Arial" w:hAnsi="Arial" w:cs="Arial"/>
          <w:sz w:val="24"/>
          <w:szCs w:val="24"/>
          <w:shd w:val="clear" w:color="auto" w:fill="FFFFFF"/>
        </w:rPr>
        <w:t>d</w:t>
      </w:r>
      <w:r w:rsidR="0005115B" w:rsidRPr="004428AD">
        <w:rPr>
          <w:rFonts w:ascii="Arial" w:hAnsi="Arial" w:cs="Arial"/>
          <w:sz w:val="24"/>
          <w:szCs w:val="24"/>
          <w:shd w:val="clear" w:color="auto" w:fill="FFFFFF"/>
        </w:rPr>
        <w:t xml:space="preserve"> atherosclerotic plaques, or from </w:t>
      </w:r>
      <w:r w:rsidR="0005115B" w:rsidRPr="004428AD">
        <w:rPr>
          <w:rFonts w:ascii="Arial" w:hAnsi="Arial" w:cs="Arial"/>
          <w:sz w:val="24"/>
          <w:szCs w:val="24"/>
          <w:shd w:val="clear" w:color="auto" w:fill="FFFFFF"/>
        </w:rPr>
        <w:lastRenderedPageBreak/>
        <w:t>agonist evoked release from intracellular stores, couple ROS production</w:t>
      </w:r>
      <w:r w:rsidR="00495291" w:rsidRPr="004428AD">
        <w:rPr>
          <w:rFonts w:ascii="Arial" w:hAnsi="Arial" w:cs="Arial"/>
          <w:sz w:val="24"/>
          <w:szCs w:val="24"/>
          <w:shd w:val="clear" w:color="auto" w:fill="FFFFFF"/>
        </w:rPr>
        <w:t xml:space="preserve"> to platelet activation</w:t>
      </w:r>
      <w:r w:rsidR="00863E15" w:rsidRPr="004428AD">
        <w:rPr>
          <w:rFonts w:ascii="Arial" w:hAnsi="Arial" w:cs="Arial"/>
          <w:sz w:val="24"/>
          <w:szCs w:val="24"/>
          <w:shd w:val="clear" w:color="auto" w:fill="FFFFFF"/>
        </w:rPr>
        <w:t>.</w:t>
      </w:r>
      <w:r w:rsidR="001975E6" w:rsidRPr="004428AD">
        <w:rPr>
          <w:rFonts w:ascii="Arial" w:hAnsi="Arial" w:cs="Arial"/>
          <w:i/>
          <w:sz w:val="24"/>
          <w:szCs w:val="24"/>
          <w:shd w:val="clear" w:color="auto" w:fill="FFFFFF"/>
        </w:rPr>
        <w:t xml:space="preserve"> </w:t>
      </w:r>
    </w:p>
    <w:p w14:paraId="61966F94" w14:textId="77777777" w:rsidR="00AF4C9D" w:rsidRPr="004428AD" w:rsidRDefault="00AF4C9D" w:rsidP="00B52C66">
      <w:pPr>
        <w:autoSpaceDE w:val="0"/>
        <w:autoSpaceDN w:val="0"/>
        <w:adjustRightInd w:val="0"/>
        <w:spacing w:after="0" w:line="480" w:lineRule="auto"/>
        <w:ind w:firstLine="720"/>
        <w:contextualSpacing/>
        <w:jc w:val="both"/>
        <w:rPr>
          <w:rFonts w:ascii="Arial" w:hAnsi="Arial" w:cs="Arial"/>
          <w:sz w:val="24"/>
          <w:szCs w:val="24"/>
          <w:shd w:val="clear" w:color="auto" w:fill="FFFFFF"/>
        </w:rPr>
      </w:pPr>
    </w:p>
    <w:p w14:paraId="63436877" w14:textId="77777777" w:rsidR="00AF4C9D" w:rsidRPr="004428AD" w:rsidRDefault="00AF4C9D" w:rsidP="00B52C66">
      <w:pPr>
        <w:autoSpaceDE w:val="0"/>
        <w:autoSpaceDN w:val="0"/>
        <w:adjustRightInd w:val="0"/>
        <w:spacing w:after="0" w:line="480" w:lineRule="auto"/>
        <w:ind w:firstLine="720"/>
        <w:contextualSpacing/>
        <w:jc w:val="both"/>
        <w:rPr>
          <w:rFonts w:ascii="Arial" w:hAnsi="Arial" w:cs="Arial"/>
          <w:sz w:val="24"/>
          <w:szCs w:val="24"/>
        </w:rPr>
      </w:pPr>
    </w:p>
    <w:p w14:paraId="2C0B860F" w14:textId="77777777" w:rsidR="005E561E" w:rsidRPr="004428AD" w:rsidRDefault="005E561E" w:rsidP="00B52C66">
      <w:pPr>
        <w:spacing w:line="480" w:lineRule="auto"/>
        <w:rPr>
          <w:rStyle w:val="apple-converted-space"/>
          <w:rFonts w:ascii="Arial" w:hAnsi="Arial" w:cs="Arial"/>
          <w:b/>
          <w:sz w:val="24"/>
          <w:szCs w:val="24"/>
          <w:shd w:val="clear" w:color="auto" w:fill="FFFFFF"/>
        </w:rPr>
      </w:pPr>
      <w:r w:rsidRPr="004428AD">
        <w:rPr>
          <w:rStyle w:val="apple-converted-space"/>
          <w:rFonts w:ascii="Arial" w:hAnsi="Arial" w:cs="Arial"/>
          <w:b/>
          <w:sz w:val="24"/>
          <w:szCs w:val="24"/>
          <w:shd w:val="clear" w:color="auto" w:fill="FFFFFF"/>
        </w:rPr>
        <w:br w:type="page"/>
      </w:r>
    </w:p>
    <w:p w14:paraId="5122A558" w14:textId="77777777" w:rsidR="000022C8" w:rsidRPr="004428AD" w:rsidRDefault="00F27477" w:rsidP="004428AD">
      <w:pPr>
        <w:pStyle w:val="Heading1"/>
        <w:rPr>
          <w:rStyle w:val="apple-converted-space"/>
          <w:rFonts w:cs="Arial"/>
          <w:b w:val="0"/>
          <w:szCs w:val="24"/>
          <w:shd w:val="clear" w:color="auto" w:fill="FFFFFF"/>
        </w:rPr>
      </w:pPr>
      <w:r w:rsidRPr="004428AD">
        <w:rPr>
          <w:rStyle w:val="apple-converted-space"/>
          <w:rFonts w:cs="Arial"/>
          <w:szCs w:val="24"/>
          <w:shd w:val="clear" w:color="auto" w:fill="FFFFFF"/>
        </w:rPr>
        <w:lastRenderedPageBreak/>
        <w:t>MATERIAL</w:t>
      </w:r>
      <w:r w:rsidR="005E561E" w:rsidRPr="004428AD">
        <w:rPr>
          <w:rStyle w:val="apple-converted-space"/>
          <w:rFonts w:cs="Arial"/>
          <w:szCs w:val="24"/>
          <w:shd w:val="clear" w:color="auto" w:fill="FFFFFF"/>
        </w:rPr>
        <w:t>S</w:t>
      </w:r>
      <w:r w:rsidRPr="004428AD">
        <w:rPr>
          <w:rStyle w:val="apple-converted-space"/>
          <w:rFonts w:cs="Arial"/>
          <w:szCs w:val="24"/>
          <w:shd w:val="clear" w:color="auto" w:fill="FFFFFF"/>
        </w:rPr>
        <w:t xml:space="preserve"> AND METHODS</w:t>
      </w:r>
    </w:p>
    <w:p w14:paraId="392E0E24" w14:textId="77777777" w:rsidR="005E561E" w:rsidRPr="004428AD" w:rsidRDefault="005E561E" w:rsidP="00B52C66">
      <w:pPr>
        <w:pStyle w:val="ListParagraph"/>
        <w:spacing w:after="0" w:line="480" w:lineRule="auto"/>
        <w:ind w:left="0"/>
        <w:jc w:val="both"/>
        <w:rPr>
          <w:rStyle w:val="apple-converted-space"/>
          <w:rFonts w:ascii="Arial" w:hAnsi="Arial" w:cs="Arial"/>
          <w:b/>
          <w:sz w:val="24"/>
          <w:szCs w:val="24"/>
          <w:shd w:val="clear" w:color="auto" w:fill="FFFFFF"/>
        </w:rPr>
      </w:pPr>
    </w:p>
    <w:p w14:paraId="36E14782" w14:textId="77777777" w:rsidR="001A4681" w:rsidRPr="00114CF3" w:rsidRDefault="005E561E" w:rsidP="00114CF3">
      <w:pPr>
        <w:pStyle w:val="Heading2"/>
        <w:rPr>
          <w:rStyle w:val="apple-converted-space"/>
        </w:rPr>
      </w:pPr>
      <w:r w:rsidRPr="00114CF3">
        <w:rPr>
          <w:rStyle w:val="apple-converted-space"/>
        </w:rPr>
        <w:t>Materials</w:t>
      </w:r>
    </w:p>
    <w:p w14:paraId="7B810430" w14:textId="77777777" w:rsidR="00A6673F" w:rsidRPr="004428AD" w:rsidRDefault="00666BDE" w:rsidP="00B52C66">
      <w:pPr>
        <w:spacing w:after="0" w:line="480" w:lineRule="auto"/>
        <w:ind w:firstLine="720"/>
        <w:jc w:val="both"/>
        <w:rPr>
          <w:rFonts w:ascii="Arial" w:hAnsi="Arial" w:cs="Arial"/>
          <w:sz w:val="24"/>
          <w:szCs w:val="24"/>
        </w:rPr>
      </w:pPr>
      <w:r w:rsidRPr="004428AD">
        <w:rPr>
          <w:rFonts w:ascii="Arial" w:hAnsi="Arial" w:cs="Arial"/>
          <w:sz w:val="24"/>
          <w:szCs w:val="24"/>
          <w:shd w:val="clear" w:color="auto" w:fill="FFFFFF"/>
        </w:rPr>
        <w:t xml:space="preserve">Cross-linked collagen-related peptide (CRP-XL; </w:t>
      </w:r>
      <w:proofErr w:type="spellStart"/>
      <w:r w:rsidRPr="004428AD">
        <w:rPr>
          <w:rFonts w:ascii="Arial" w:hAnsi="Arial" w:cs="Arial"/>
          <w:sz w:val="24"/>
          <w:szCs w:val="24"/>
          <w:shd w:val="clear" w:color="auto" w:fill="FFFFFF"/>
        </w:rPr>
        <w:t>GpVI</w:t>
      </w:r>
      <w:proofErr w:type="spellEnd"/>
      <w:r w:rsidRPr="004428AD">
        <w:rPr>
          <w:rFonts w:ascii="Arial" w:hAnsi="Arial" w:cs="Arial"/>
          <w:sz w:val="24"/>
          <w:szCs w:val="24"/>
          <w:shd w:val="clear" w:color="auto" w:fill="FFFFFF"/>
        </w:rPr>
        <w:t xml:space="preserve"> agonist) was from Professor Richard </w:t>
      </w:r>
      <w:proofErr w:type="spellStart"/>
      <w:r w:rsidRPr="004428AD">
        <w:rPr>
          <w:rFonts w:ascii="Arial" w:hAnsi="Arial" w:cs="Arial"/>
          <w:sz w:val="24"/>
          <w:szCs w:val="24"/>
          <w:shd w:val="clear" w:color="auto" w:fill="FFFFFF"/>
        </w:rPr>
        <w:t>Farndale</w:t>
      </w:r>
      <w:proofErr w:type="spellEnd"/>
      <w:r w:rsidRPr="004428AD">
        <w:rPr>
          <w:rFonts w:ascii="Arial" w:hAnsi="Arial" w:cs="Arial"/>
          <w:sz w:val="24"/>
          <w:szCs w:val="24"/>
          <w:shd w:val="clear" w:color="auto" w:fill="FFFFFF"/>
        </w:rPr>
        <w:t xml:space="preserve"> (Cambridge, UK), U46619 (TPα receptor agonist) was from </w:t>
      </w:r>
      <w:proofErr w:type="spellStart"/>
      <w:r w:rsidRPr="004428AD">
        <w:rPr>
          <w:rFonts w:ascii="Arial" w:hAnsi="Arial" w:cs="Arial"/>
          <w:sz w:val="24"/>
          <w:szCs w:val="24"/>
          <w:shd w:val="clear" w:color="auto" w:fill="FFFFFF"/>
        </w:rPr>
        <w:t>Tocris</w:t>
      </w:r>
      <w:proofErr w:type="spellEnd"/>
      <w:r w:rsidRPr="004428AD">
        <w:rPr>
          <w:rFonts w:ascii="Arial" w:hAnsi="Arial" w:cs="Arial"/>
          <w:sz w:val="24"/>
          <w:szCs w:val="24"/>
          <w:shd w:val="clear" w:color="auto" w:fill="FFFFFF"/>
        </w:rPr>
        <w:t xml:space="preserve"> (Bristol, UK), thrombin (PAR agonist) was from Sigma Aldrich (Poole, UK</w:t>
      </w:r>
      <w:proofErr w:type="gramStart"/>
      <w:r w:rsidRPr="004428AD">
        <w:rPr>
          <w:rFonts w:ascii="Arial" w:hAnsi="Arial" w:cs="Arial"/>
          <w:sz w:val="24"/>
          <w:szCs w:val="24"/>
          <w:shd w:val="clear" w:color="auto" w:fill="FFFFFF"/>
        </w:rPr>
        <w:t>)</w:t>
      </w:r>
      <w:r w:rsidR="008042B2" w:rsidRPr="004428AD">
        <w:rPr>
          <w:rFonts w:ascii="Arial" w:hAnsi="Arial" w:cs="Arial"/>
          <w:sz w:val="24"/>
          <w:szCs w:val="24"/>
          <w:shd w:val="clear" w:color="auto" w:fill="FFFFFF"/>
        </w:rPr>
        <w:t>.</w:t>
      </w:r>
      <w:r w:rsidR="005E561E" w:rsidRPr="004428AD">
        <w:rPr>
          <w:rFonts w:ascii="Arial" w:hAnsi="Arial" w:cs="Arial"/>
          <w:sz w:val="24"/>
          <w:szCs w:val="24"/>
          <w:shd w:val="clear" w:color="auto" w:fill="FFFFFF"/>
        </w:rPr>
        <w:t>The</w:t>
      </w:r>
      <w:proofErr w:type="gramEnd"/>
      <w:r w:rsidR="005E561E" w:rsidRPr="004428AD">
        <w:rPr>
          <w:rFonts w:ascii="Arial" w:hAnsi="Arial" w:cs="Arial"/>
          <w:sz w:val="24"/>
          <w:szCs w:val="24"/>
          <w:shd w:val="clear" w:color="auto" w:fill="FFFFFF"/>
        </w:rPr>
        <w:t xml:space="preserve"> cell-permeable superoxide indicator</w:t>
      </w:r>
      <w:r w:rsidR="005E561E" w:rsidRPr="004428AD">
        <w:rPr>
          <w:rFonts w:ascii="Arial" w:hAnsi="Arial" w:cs="Arial"/>
          <w:sz w:val="24"/>
          <w:szCs w:val="24"/>
        </w:rPr>
        <w:t xml:space="preserve"> dihydroethidium (DHE) was from Abcam (Cambridge, UK)</w:t>
      </w:r>
      <w:r w:rsidR="008B3BCE" w:rsidRPr="004428AD">
        <w:rPr>
          <w:rFonts w:ascii="Arial" w:hAnsi="Arial" w:cs="Arial"/>
          <w:sz w:val="24"/>
          <w:szCs w:val="24"/>
        </w:rPr>
        <w:t xml:space="preserve">. </w:t>
      </w:r>
      <w:r w:rsidR="005E561E" w:rsidRPr="004428AD">
        <w:rPr>
          <w:rFonts w:ascii="Arial" w:hAnsi="Arial" w:cs="Arial"/>
          <w:bCs/>
          <w:sz w:val="24"/>
          <w:szCs w:val="24"/>
        </w:rPr>
        <w:t xml:space="preserve">The NADPH oxidase inhibitor diphenyleneiodonium </w:t>
      </w:r>
      <w:r w:rsidR="001C5338" w:rsidRPr="004428AD">
        <w:rPr>
          <w:rFonts w:ascii="Arial" w:hAnsi="Arial" w:cs="Arial"/>
          <w:bCs/>
          <w:sz w:val="24"/>
          <w:szCs w:val="24"/>
        </w:rPr>
        <w:t xml:space="preserve">chloride </w:t>
      </w:r>
      <w:r w:rsidR="005E561E" w:rsidRPr="004428AD">
        <w:rPr>
          <w:rFonts w:ascii="Arial" w:hAnsi="Arial" w:cs="Arial"/>
          <w:bCs/>
          <w:sz w:val="24"/>
          <w:szCs w:val="24"/>
        </w:rPr>
        <w:t>(DP</w:t>
      </w:r>
      <w:r w:rsidR="001C5338" w:rsidRPr="004428AD">
        <w:rPr>
          <w:rFonts w:ascii="Arial" w:hAnsi="Arial" w:cs="Arial"/>
          <w:bCs/>
          <w:sz w:val="24"/>
          <w:szCs w:val="24"/>
        </w:rPr>
        <w:t>I</w:t>
      </w:r>
      <w:r w:rsidR="005E561E" w:rsidRPr="004428AD">
        <w:rPr>
          <w:rFonts w:ascii="Arial" w:hAnsi="Arial" w:cs="Arial"/>
          <w:bCs/>
          <w:sz w:val="24"/>
          <w:szCs w:val="24"/>
        </w:rPr>
        <w:t>)</w:t>
      </w:r>
      <w:r w:rsidR="001C5338" w:rsidRPr="004428AD">
        <w:rPr>
          <w:rFonts w:ascii="Arial" w:hAnsi="Arial" w:cs="Arial"/>
          <w:bCs/>
          <w:sz w:val="24"/>
          <w:szCs w:val="24"/>
        </w:rPr>
        <w:t xml:space="preserve"> was from </w:t>
      </w:r>
      <w:proofErr w:type="spellStart"/>
      <w:r w:rsidR="001C5338" w:rsidRPr="004428AD">
        <w:rPr>
          <w:rFonts w:ascii="Arial" w:hAnsi="Arial" w:cs="Arial"/>
          <w:bCs/>
          <w:sz w:val="24"/>
          <w:szCs w:val="24"/>
        </w:rPr>
        <w:t>Tocris</w:t>
      </w:r>
      <w:proofErr w:type="spellEnd"/>
      <w:r w:rsidR="001C5338" w:rsidRPr="004428AD">
        <w:rPr>
          <w:rFonts w:ascii="Arial" w:hAnsi="Arial" w:cs="Arial"/>
          <w:bCs/>
          <w:sz w:val="24"/>
          <w:szCs w:val="24"/>
        </w:rPr>
        <w:t>.</w:t>
      </w:r>
      <w:r w:rsidR="008B3BCE" w:rsidRPr="004428AD">
        <w:rPr>
          <w:rFonts w:ascii="Arial" w:hAnsi="Arial" w:cs="Arial"/>
          <w:bCs/>
          <w:sz w:val="24"/>
          <w:szCs w:val="24"/>
        </w:rPr>
        <w:t xml:space="preserve"> </w:t>
      </w:r>
      <w:r w:rsidR="001C5338" w:rsidRPr="004428AD">
        <w:rPr>
          <w:rFonts w:ascii="Arial" w:hAnsi="Arial" w:cs="Arial"/>
          <w:bCs/>
          <w:sz w:val="24"/>
          <w:szCs w:val="24"/>
        </w:rPr>
        <w:t xml:space="preserve">The mitochondrial targeted anti-oxidant, </w:t>
      </w:r>
      <w:proofErr w:type="spellStart"/>
      <w:r w:rsidR="005E561E" w:rsidRPr="004428AD">
        <w:rPr>
          <w:rFonts w:ascii="Arial" w:hAnsi="Arial" w:cs="Arial"/>
          <w:bCs/>
          <w:sz w:val="24"/>
          <w:szCs w:val="24"/>
        </w:rPr>
        <w:t>mitoTEMPO</w:t>
      </w:r>
      <w:proofErr w:type="spellEnd"/>
      <w:r w:rsidR="001C5338" w:rsidRPr="004428AD">
        <w:rPr>
          <w:rFonts w:ascii="Arial" w:hAnsi="Arial" w:cs="Arial"/>
          <w:bCs/>
          <w:sz w:val="24"/>
          <w:szCs w:val="24"/>
        </w:rPr>
        <w:t xml:space="preserve"> was from Sigma Aldrich (Poole, UK)</w:t>
      </w:r>
      <w:r w:rsidR="008B3BCE" w:rsidRPr="004428AD">
        <w:rPr>
          <w:rFonts w:ascii="Arial" w:hAnsi="Arial" w:cs="Arial"/>
          <w:bCs/>
          <w:sz w:val="24"/>
          <w:szCs w:val="24"/>
        </w:rPr>
        <w:t xml:space="preserve"> </w:t>
      </w:r>
      <w:r w:rsidR="005E561E" w:rsidRPr="004428AD">
        <w:rPr>
          <w:rFonts w:ascii="Arial" w:hAnsi="Arial" w:cs="Arial"/>
          <w:sz w:val="24"/>
          <w:szCs w:val="24"/>
        </w:rPr>
        <w:t>Clioquinol, (</w:t>
      </w:r>
      <w:proofErr w:type="spellStart"/>
      <w:r w:rsidR="005E561E" w:rsidRPr="004428AD">
        <w:rPr>
          <w:rFonts w:ascii="Arial" w:hAnsi="Arial" w:cs="Arial"/>
          <w:sz w:val="24"/>
          <w:szCs w:val="24"/>
        </w:rPr>
        <w:t>Cq</w:t>
      </w:r>
      <w:proofErr w:type="spellEnd"/>
      <w:r w:rsidR="005E561E" w:rsidRPr="004428AD">
        <w:rPr>
          <w:rFonts w:ascii="Arial" w:hAnsi="Arial" w:cs="Arial"/>
          <w:sz w:val="24"/>
          <w:szCs w:val="24"/>
        </w:rPr>
        <w:t>, Zn</w:t>
      </w:r>
      <w:r w:rsidR="005E561E" w:rsidRPr="004428AD">
        <w:rPr>
          <w:rFonts w:ascii="Arial" w:hAnsi="Arial" w:cs="Arial"/>
          <w:sz w:val="24"/>
          <w:szCs w:val="24"/>
          <w:vertAlign w:val="superscript"/>
        </w:rPr>
        <w:t>2+</w:t>
      </w:r>
      <w:r w:rsidR="005E561E" w:rsidRPr="004428AD">
        <w:rPr>
          <w:rFonts w:ascii="Arial" w:hAnsi="Arial" w:cs="Arial"/>
          <w:sz w:val="24"/>
          <w:szCs w:val="24"/>
        </w:rPr>
        <w:t xml:space="preserve"> ionophore, </w:t>
      </w:r>
      <w:hyperlink r:id="rId12" w:anchor="collection=compounds&amp;query_type=mf&amp;query=C9H5ClINO&amp;sort=mw&amp;sort_dir=asc" w:tooltip="Find all compounds with formula C9H5ClINO" w:history="1">
        <w:r w:rsidR="005E561E" w:rsidRPr="004428AD">
          <w:rPr>
            <w:rStyle w:val="Hyperlink"/>
            <w:rFonts w:ascii="Arial" w:hAnsi="Arial" w:cs="Arial"/>
            <w:color w:val="auto"/>
            <w:sz w:val="24"/>
            <w:szCs w:val="24"/>
            <w:u w:val="none"/>
          </w:rPr>
          <w:t>C</w:t>
        </w:r>
        <w:r w:rsidR="005E561E" w:rsidRPr="004428AD">
          <w:rPr>
            <w:rStyle w:val="Hyperlink"/>
            <w:rFonts w:ascii="Arial" w:hAnsi="Arial" w:cs="Arial"/>
            <w:color w:val="auto"/>
            <w:sz w:val="24"/>
            <w:szCs w:val="24"/>
            <w:u w:val="none"/>
            <w:vertAlign w:val="subscript"/>
          </w:rPr>
          <w:t>9</w:t>
        </w:r>
        <w:r w:rsidR="005E561E" w:rsidRPr="004428AD">
          <w:rPr>
            <w:rStyle w:val="Hyperlink"/>
            <w:rFonts w:ascii="Arial" w:hAnsi="Arial" w:cs="Arial"/>
            <w:color w:val="auto"/>
            <w:sz w:val="24"/>
            <w:szCs w:val="24"/>
            <w:u w:val="none"/>
          </w:rPr>
          <w:t>H</w:t>
        </w:r>
        <w:r w:rsidR="005E561E" w:rsidRPr="004428AD">
          <w:rPr>
            <w:rStyle w:val="Hyperlink"/>
            <w:rFonts w:ascii="Arial" w:hAnsi="Arial" w:cs="Arial"/>
            <w:color w:val="auto"/>
            <w:sz w:val="24"/>
            <w:szCs w:val="24"/>
            <w:u w:val="none"/>
            <w:vertAlign w:val="subscript"/>
          </w:rPr>
          <w:t>5</w:t>
        </w:r>
        <w:r w:rsidR="005E561E" w:rsidRPr="004428AD">
          <w:rPr>
            <w:rStyle w:val="Hyperlink"/>
            <w:rFonts w:ascii="Arial" w:hAnsi="Arial" w:cs="Arial"/>
            <w:color w:val="auto"/>
            <w:sz w:val="24"/>
            <w:szCs w:val="24"/>
            <w:u w:val="none"/>
          </w:rPr>
          <w:t>ClINO</w:t>
        </w:r>
      </w:hyperlink>
      <w:r w:rsidR="005E561E" w:rsidRPr="004428AD">
        <w:rPr>
          <w:rStyle w:val="Hyperlink"/>
          <w:rFonts w:ascii="Arial" w:hAnsi="Arial" w:cs="Arial"/>
          <w:color w:val="auto"/>
          <w:sz w:val="24"/>
          <w:szCs w:val="24"/>
          <w:u w:val="none"/>
        </w:rPr>
        <w:t xml:space="preserve">, </w:t>
      </w:r>
      <w:proofErr w:type="spellStart"/>
      <w:r w:rsidR="005E561E" w:rsidRPr="004428AD">
        <w:rPr>
          <w:rStyle w:val="Hyperlink"/>
          <w:rFonts w:ascii="Arial" w:hAnsi="Arial" w:cs="Arial"/>
          <w:color w:val="auto"/>
          <w:sz w:val="24"/>
          <w:szCs w:val="24"/>
          <w:u w:val="none"/>
        </w:rPr>
        <w:t>K</w:t>
      </w:r>
      <w:r w:rsidR="005E561E" w:rsidRPr="004428AD">
        <w:rPr>
          <w:rStyle w:val="Hyperlink"/>
          <w:rFonts w:ascii="Arial" w:hAnsi="Arial" w:cs="Arial"/>
          <w:color w:val="auto"/>
          <w:sz w:val="24"/>
          <w:szCs w:val="24"/>
          <w:u w:val="none"/>
          <w:vertAlign w:val="subscript"/>
        </w:rPr>
        <w:t>d</w:t>
      </w:r>
      <w:r w:rsidR="005E561E" w:rsidRPr="004428AD">
        <w:rPr>
          <w:rStyle w:val="Hyperlink"/>
          <w:rFonts w:ascii="Arial" w:hAnsi="Arial" w:cs="Arial"/>
          <w:color w:val="auto"/>
          <w:sz w:val="24"/>
          <w:szCs w:val="24"/>
          <w:u w:val="none"/>
        </w:rPr>
        <w:t>Zn</w:t>
      </w:r>
      <w:proofErr w:type="spellEnd"/>
      <w:r w:rsidR="005E561E" w:rsidRPr="004428AD">
        <w:rPr>
          <w:rStyle w:val="Hyperlink"/>
          <w:rFonts w:ascii="Arial" w:hAnsi="Arial" w:cs="Arial"/>
          <w:color w:val="auto"/>
          <w:sz w:val="24"/>
          <w:szCs w:val="24"/>
          <w:u w:val="none"/>
        </w:rPr>
        <w:t>: 10</w:t>
      </w:r>
      <w:r w:rsidR="005E561E" w:rsidRPr="004428AD">
        <w:rPr>
          <w:rStyle w:val="Hyperlink"/>
          <w:rFonts w:ascii="Arial" w:hAnsi="Arial" w:cs="Arial"/>
          <w:color w:val="auto"/>
          <w:sz w:val="24"/>
          <w:szCs w:val="24"/>
          <w:u w:val="none"/>
          <w:vertAlign w:val="superscript"/>
        </w:rPr>
        <w:t>-7</w:t>
      </w:r>
      <w:r w:rsidR="005E561E" w:rsidRPr="004428AD">
        <w:rPr>
          <w:rStyle w:val="Hyperlink"/>
          <w:rFonts w:ascii="Arial" w:hAnsi="Arial" w:cs="Arial"/>
          <w:color w:val="auto"/>
          <w:sz w:val="24"/>
          <w:szCs w:val="24"/>
          <w:u w:val="none"/>
        </w:rPr>
        <w:t xml:space="preserve">M, </w:t>
      </w:r>
      <w:proofErr w:type="spellStart"/>
      <w:r w:rsidR="005E561E" w:rsidRPr="004428AD">
        <w:rPr>
          <w:rStyle w:val="Hyperlink"/>
          <w:rFonts w:ascii="Arial" w:hAnsi="Arial" w:cs="Arial"/>
          <w:color w:val="auto"/>
          <w:sz w:val="24"/>
          <w:szCs w:val="24"/>
          <w:u w:val="none"/>
        </w:rPr>
        <w:t>KdCa</w:t>
      </w:r>
      <w:proofErr w:type="spellEnd"/>
      <w:r w:rsidR="005E561E" w:rsidRPr="004428AD">
        <w:rPr>
          <w:rStyle w:val="Hyperlink"/>
          <w:rFonts w:ascii="Arial" w:hAnsi="Arial" w:cs="Arial"/>
          <w:color w:val="auto"/>
          <w:sz w:val="24"/>
          <w:szCs w:val="24"/>
          <w:u w:val="none"/>
        </w:rPr>
        <w:t>: 10</w:t>
      </w:r>
      <w:r w:rsidR="005E561E" w:rsidRPr="004428AD">
        <w:rPr>
          <w:rStyle w:val="Hyperlink"/>
          <w:rFonts w:ascii="Arial" w:hAnsi="Arial" w:cs="Arial"/>
          <w:color w:val="auto"/>
          <w:sz w:val="24"/>
          <w:szCs w:val="24"/>
          <w:u w:val="none"/>
          <w:vertAlign w:val="superscript"/>
        </w:rPr>
        <w:t>-4.9</w:t>
      </w:r>
      <w:r w:rsidR="005E561E" w:rsidRPr="004428AD">
        <w:rPr>
          <w:rStyle w:val="Hyperlink"/>
          <w:rFonts w:ascii="Arial" w:hAnsi="Arial" w:cs="Arial"/>
          <w:color w:val="auto"/>
          <w:sz w:val="24"/>
          <w:szCs w:val="24"/>
          <w:u w:val="none"/>
        </w:rPr>
        <w:t>M</w:t>
      </w:r>
      <w:r w:rsidR="005E561E" w:rsidRPr="004428AD">
        <w:rPr>
          <w:rFonts w:ascii="Arial" w:hAnsi="Arial" w:cs="Arial"/>
          <w:sz w:val="24"/>
          <w:szCs w:val="24"/>
        </w:rPr>
        <w:t>), A23187 (Ca</w:t>
      </w:r>
      <w:r w:rsidR="005E561E" w:rsidRPr="004428AD">
        <w:rPr>
          <w:rFonts w:ascii="Arial" w:hAnsi="Arial" w:cs="Arial"/>
          <w:sz w:val="24"/>
          <w:szCs w:val="24"/>
          <w:vertAlign w:val="superscript"/>
        </w:rPr>
        <w:t>2+</w:t>
      </w:r>
      <w:r w:rsidR="005E561E" w:rsidRPr="004428AD">
        <w:rPr>
          <w:rFonts w:ascii="Arial" w:hAnsi="Arial" w:cs="Arial"/>
          <w:sz w:val="24"/>
          <w:szCs w:val="24"/>
        </w:rPr>
        <w:t xml:space="preserve"> ionophore, C</w:t>
      </w:r>
      <w:r w:rsidR="005E561E" w:rsidRPr="004428AD">
        <w:rPr>
          <w:rFonts w:ascii="Arial" w:hAnsi="Arial" w:cs="Arial"/>
          <w:sz w:val="24"/>
          <w:szCs w:val="24"/>
          <w:vertAlign w:val="subscript"/>
        </w:rPr>
        <w:t>29</w:t>
      </w:r>
      <w:r w:rsidR="005E561E" w:rsidRPr="004428AD">
        <w:rPr>
          <w:rFonts w:ascii="Arial" w:hAnsi="Arial" w:cs="Arial"/>
          <w:sz w:val="24"/>
          <w:szCs w:val="24"/>
        </w:rPr>
        <w:t>H</w:t>
      </w:r>
      <w:r w:rsidR="005E561E" w:rsidRPr="004428AD">
        <w:rPr>
          <w:rFonts w:ascii="Arial" w:hAnsi="Arial" w:cs="Arial"/>
          <w:sz w:val="24"/>
          <w:szCs w:val="24"/>
          <w:vertAlign w:val="subscript"/>
        </w:rPr>
        <w:t>37</w:t>
      </w:r>
      <w:r w:rsidR="005E561E" w:rsidRPr="004428AD">
        <w:rPr>
          <w:rFonts w:ascii="Arial" w:hAnsi="Arial" w:cs="Arial"/>
          <w:sz w:val="24"/>
          <w:szCs w:val="24"/>
        </w:rPr>
        <w:t>N</w:t>
      </w:r>
      <w:r w:rsidR="005E561E" w:rsidRPr="004428AD">
        <w:rPr>
          <w:rFonts w:ascii="Arial" w:hAnsi="Arial" w:cs="Arial"/>
          <w:sz w:val="24"/>
          <w:szCs w:val="24"/>
          <w:vertAlign w:val="subscript"/>
        </w:rPr>
        <w:t>3</w:t>
      </w:r>
      <w:r w:rsidR="005E561E" w:rsidRPr="004428AD">
        <w:rPr>
          <w:rFonts w:ascii="Arial" w:hAnsi="Arial" w:cs="Arial"/>
          <w:sz w:val="24"/>
          <w:szCs w:val="24"/>
        </w:rPr>
        <w:t>O</w:t>
      </w:r>
      <w:r w:rsidR="005E561E" w:rsidRPr="004428AD">
        <w:rPr>
          <w:rFonts w:ascii="Arial" w:hAnsi="Arial" w:cs="Arial"/>
          <w:sz w:val="24"/>
          <w:szCs w:val="24"/>
          <w:vertAlign w:val="subscript"/>
        </w:rPr>
        <w:t>6</w:t>
      </w:r>
      <w:r w:rsidR="005E561E" w:rsidRPr="004428AD">
        <w:rPr>
          <w:rFonts w:ascii="Arial" w:hAnsi="Arial" w:cs="Arial"/>
          <w:sz w:val="24"/>
          <w:szCs w:val="24"/>
        </w:rPr>
        <w:t>), N,N,N′,N′-</w:t>
      </w:r>
      <w:proofErr w:type="spellStart"/>
      <w:r w:rsidR="005E561E" w:rsidRPr="004428AD">
        <w:rPr>
          <w:rFonts w:ascii="Arial" w:hAnsi="Arial" w:cs="Arial"/>
          <w:sz w:val="24"/>
          <w:szCs w:val="24"/>
        </w:rPr>
        <w:t>Tetrakis</w:t>
      </w:r>
      <w:proofErr w:type="spellEnd"/>
      <w:r w:rsidR="005E561E" w:rsidRPr="004428AD">
        <w:rPr>
          <w:rFonts w:ascii="Arial" w:hAnsi="Arial" w:cs="Arial"/>
          <w:sz w:val="24"/>
          <w:szCs w:val="24"/>
        </w:rPr>
        <w:t>(2-pyridylmethyl)</w:t>
      </w:r>
      <w:r w:rsidR="00845080" w:rsidRPr="004428AD">
        <w:rPr>
          <w:rFonts w:ascii="Arial" w:hAnsi="Arial" w:cs="Arial"/>
          <w:sz w:val="24"/>
          <w:szCs w:val="24"/>
        </w:rPr>
        <w:t xml:space="preserve"> </w:t>
      </w:r>
      <w:r w:rsidR="005E561E" w:rsidRPr="004428AD">
        <w:rPr>
          <w:rFonts w:ascii="Arial" w:hAnsi="Arial" w:cs="Arial"/>
          <w:sz w:val="24"/>
          <w:szCs w:val="24"/>
        </w:rPr>
        <w:t>ethylenediamine (TPEN, Zn</w:t>
      </w:r>
      <w:r w:rsidR="005E561E" w:rsidRPr="004428AD">
        <w:rPr>
          <w:rFonts w:ascii="Arial" w:hAnsi="Arial" w:cs="Arial"/>
          <w:sz w:val="24"/>
          <w:szCs w:val="24"/>
          <w:vertAlign w:val="superscript"/>
        </w:rPr>
        <w:t>2+</w:t>
      </w:r>
      <w:r w:rsidR="005E561E" w:rsidRPr="004428AD">
        <w:rPr>
          <w:rFonts w:ascii="Arial" w:hAnsi="Arial" w:cs="Arial"/>
          <w:sz w:val="24"/>
          <w:szCs w:val="24"/>
        </w:rPr>
        <w:t xml:space="preserve"> chelator, </w:t>
      </w:r>
      <w:proofErr w:type="spellStart"/>
      <w:r w:rsidR="005E561E" w:rsidRPr="004428AD">
        <w:rPr>
          <w:rFonts w:ascii="Arial" w:hAnsi="Arial" w:cs="Arial"/>
          <w:sz w:val="24"/>
          <w:szCs w:val="24"/>
        </w:rPr>
        <w:t>K</w:t>
      </w:r>
      <w:r w:rsidR="005E561E" w:rsidRPr="004428AD">
        <w:rPr>
          <w:rFonts w:ascii="Arial" w:hAnsi="Arial" w:cs="Arial"/>
          <w:sz w:val="24"/>
          <w:szCs w:val="24"/>
          <w:vertAlign w:val="subscript"/>
        </w:rPr>
        <w:t>d</w:t>
      </w:r>
      <w:r w:rsidR="005E561E" w:rsidRPr="004428AD">
        <w:rPr>
          <w:rFonts w:ascii="Arial" w:hAnsi="Arial" w:cs="Arial"/>
          <w:sz w:val="24"/>
          <w:szCs w:val="24"/>
        </w:rPr>
        <w:t>Zn</w:t>
      </w:r>
      <w:proofErr w:type="spellEnd"/>
      <w:r w:rsidR="005E561E" w:rsidRPr="004428AD">
        <w:rPr>
          <w:rFonts w:ascii="Arial" w:hAnsi="Arial" w:cs="Arial"/>
          <w:sz w:val="24"/>
          <w:szCs w:val="24"/>
        </w:rPr>
        <w:t>: 2.6x10</w:t>
      </w:r>
      <w:r w:rsidR="005E561E" w:rsidRPr="004428AD">
        <w:rPr>
          <w:rFonts w:ascii="Arial" w:hAnsi="Arial" w:cs="Arial"/>
          <w:sz w:val="24"/>
          <w:szCs w:val="24"/>
          <w:vertAlign w:val="superscript"/>
        </w:rPr>
        <w:t>-16</w:t>
      </w:r>
      <w:r w:rsidR="005E561E" w:rsidRPr="004428AD">
        <w:rPr>
          <w:rFonts w:ascii="Arial" w:hAnsi="Arial" w:cs="Arial"/>
          <w:sz w:val="24"/>
          <w:szCs w:val="24"/>
        </w:rPr>
        <w:t xml:space="preserve">M, </w:t>
      </w:r>
      <w:proofErr w:type="spellStart"/>
      <w:r w:rsidR="005E561E" w:rsidRPr="004428AD">
        <w:rPr>
          <w:rFonts w:ascii="Arial" w:hAnsi="Arial" w:cs="Arial"/>
          <w:sz w:val="24"/>
          <w:szCs w:val="24"/>
        </w:rPr>
        <w:t>K</w:t>
      </w:r>
      <w:r w:rsidR="005E561E" w:rsidRPr="004428AD">
        <w:rPr>
          <w:rFonts w:ascii="Arial" w:hAnsi="Arial" w:cs="Arial"/>
          <w:sz w:val="24"/>
          <w:szCs w:val="24"/>
          <w:vertAlign w:val="subscript"/>
        </w:rPr>
        <w:t>d</w:t>
      </w:r>
      <w:r w:rsidR="005E561E" w:rsidRPr="004428AD">
        <w:rPr>
          <w:rFonts w:ascii="Arial" w:hAnsi="Arial" w:cs="Arial"/>
          <w:sz w:val="24"/>
          <w:szCs w:val="24"/>
        </w:rPr>
        <w:t>Ca</w:t>
      </w:r>
      <w:proofErr w:type="spellEnd"/>
      <w:r w:rsidR="005E561E" w:rsidRPr="004428AD">
        <w:rPr>
          <w:rFonts w:ascii="Arial" w:hAnsi="Arial" w:cs="Arial"/>
          <w:sz w:val="24"/>
          <w:szCs w:val="24"/>
        </w:rPr>
        <w:t>: 4.4x10</w:t>
      </w:r>
      <w:r w:rsidR="005E561E" w:rsidRPr="004428AD">
        <w:rPr>
          <w:rFonts w:ascii="Arial" w:hAnsi="Arial" w:cs="Arial"/>
          <w:sz w:val="24"/>
          <w:szCs w:val="24"/>
          <w:vertAlign w:val="superscript"/>
        </w:rPr>
        <w:t>-5</w:t>
      </w:r>
      <w:r w:rsidR="005E561E" w:rsidRPr="004428AD">
        <w:rPr>
          <w:rFonts w:ascii="Arial" w:hAnsi="Arial" w:cs="Arial"/>
          <w:sz w:val="24"/>
          <w:szCs w:val="24"/>
        </w:rPr>
        <w:t>M), DM-BAPTA-AM (C</w:t>
      </w:r>
      <w:r w:rsidR="005E561E" w:rsidRPr="004428AD">
        <w:rPr>
          <w:rFonts w:ascii="Arial" w:hAnsi="Arial" w:cs="Arial"/>
          <w:sz w:val="24"/>
          <w:szCs w:val="24"/>
          <w:vertAlign w:val="subscript"/>
        </w:rPr>
        <w:t>34</w:t>
      </w:r>
      <w:r w:rsidR="005E561E" w:rsidRPr="004428AD">
        <w:rPr>
          <w:rFonts w:ascii="Arial" w:hAnsi="Arial" w:cs="Arial"/>
          <w:sz w:val="24"/>
          <w:szCs w:val="24"/>
        </w:rPr>
        <w:t>H</w:t>
      </w:r>
      <w:r w:rsidR="005E561E" w:rsidRPr="004428AD">
        <w:rPr>
          <w:rFonts w:ascii="Arial" w:hAnsi="Arial" w:cs="Arial"/>
          <w:sz w:val="24"/>
          <w:szCs w:val="24"/>
          <w:vertAlign w:val="subscript"/>
        </w:rPr>
        <w:t>40</w:t>
      </w:r>
      <w:r w:rsidR="005E561E" w:rsidRPr="004428AD">
        <w:rPr>
          <w:rFonts w:ascii="Arial" w:hAnsi="Arial" w:cs="Arial"/>
          <w:sz w:val="24"/>
          <w:szCs w:val="24"/>
        </w:rPr>
        <w:t>N</w:t>
      </w:r>
      <w:r w:rsidR="005E561E" w:rsidRPr="004428AD">
        <w:rPr>
          <w:rFonts w:ascii="Arial" w:hAnsi="Arial" w:cs="Arial"/>
          <w:sz w:val="24"/>
          <w:szCs w:val="24"/>
          <w:vertAlign w:val="subscript"/>
        </w:rPr>
        <w:t>2</w:t>
      </w:r>
      <w:r w:rsidR="005E561E" w:rsidRPr="004428AD">
        <w:rPr>
          <w:rFonts w:ascii="Arial" w:hAnsi="Arial" w:cs="Arial"/>
          <w:sz w:val="24"/>
          <w:szCs w:val="24"/>
        </w:rPr>
        <w:t>O</w:t>
      </w:r>
      <w:r w:rsidR="005E561E" w:rsidRPr="004428AD">
        <w:rPr>
          <w:rFonts w:ascii="Arial" w:hAnsi="Arial" w:cs="Arial"/>
          <w:sz w:val="24"/>
          <w:szCs w:val="24"/>
          <w:vertAlign w:val="subscript"/>
        </w:rPr>
        <w:t>18</w:t>
      </w:r>
      <w:r w:rsidR="005E561E" w:rsidRPr="004428AD">
        <w:rPr>
          <w:rFonts w:ascii="Arial" w:hAnsi="Arial" w:cs="Arial"/>
          <w:sz w:val="24"/>
          <w:szCs w:val="24"/>
        </w:rPr>
        <w:t xml:space="preserve">, </w:t>
      </w:r>
      <w:proofErr w:type="spellStart"/>
      <w:r w:rsidR="005E561E" w:rsidRPr="004428AD">
        <w:rPr>
          <w:rFonts w:ascii="Arial" w:hAnsi="Arial" w:cs="Arial"/>
          <w:sz w:val="24"/>
          <w:szCs w:val="24"/>
        </w:rPr>
        <w:t>K</w:t>
      </w:r>
      <w:r w:rsidR="005E561E" w:rsidRPr="004428AD">
        <w:rPr>
          <w:rFonts w:ascii="Arial" w:hAnsi="Arial" w:cs="Arial"/>
          <w:sz w:val="24"/>
          <w:szCs w:val="24"/>
          <w:vertAlign w:val="subscript"/>
        </w:rPr>
        <w:t>d</w:t>
      </w:r>
      <w:r w:rsidR="005E561E" w:rsidRPr="004428AD">
        <w:rPr>
          <w:rFonts w:ascii="Arial" w:hAnsi="Arial" w:cs="Arial"/>
          <w:sz w:val="24"/>
          <w:szCs w:val="24"/>
        </w:rPr>
        <w:t>Zn</w:t>
      </w:r>
      <w:proofErr w:type="spellEnd"/>
      <w:r w:rsidR="005E561E" w:rsidRPr="004428AD">
        <w:rPr>
          <w:rFonts w:ascii="Arial" w:hAnsi="Arial" w:cs="Arial"/>
          <w:sz w:val="24"/>
          <w:szCs w:val="24"/>
        </w:rPr>
        <w:t>: 7.9×10</w:t>
      </w:r>
      <w:r w:rsidR="005E561E" w:rsidRPr="004428AD">
        <w:rPr>
          <w:rFonts w:ascii="Arial" w:hAnsi="Arial" w:cs="Arial"/>
          <w:sz w:val="24"/>
          <w:szCs w:val="24"/>
          <w:vertAlign w:val="superscript"/>
        </w:rPr>
        <w:t>−9</w:t>
      </w:r>
      <w:r w:rsidR="005E561E" w:rsidRPr="004428AD">
        <w:rPr>
          <w:rFonts w:ascii="Arial" w:hAnsi="Arial" w:cs="Arial"/>
          <w:sz w:val="24"/>
          <w:szCs w:val="24"/>
        </w:rPr>
        <w:t xml:space="preserve">M, </w:t>
      </w:r>
      <w:proofErr w:type="spellStart"/>
      <w:r w:rsidR="005E561E" w:rsidRPr="004428AD">
        <w:rPr>
          <w:rFonts w:ascii="Arial" w:hAnsi="Arial" w:cs="Arial"/>
          <w:sz w:val="24"/>
          <w:szCs w:val="24"/>
        </w:rPr>
        <w:t>K</w:t>
      </w:r>
      <w:r w:rsidR="005E561E" w:rsidRPr="004428AD">
        <w:rPr>
          <w:rFonts w:ascii="Arial" w:hAnsi="Arial" w:cs="Arial"/>
          <w:sz w:val="24"/>
          <w:szCs w:val="24"/>
          <w:vertAlign w:val="subscript"/>
        </w:rPr>
        <w:t>d</w:t>
      </w:r>
      <w:r w:rsidR="005E561E" w:rsidRPr="004428AD">
        <w:rPr>
          <w:rFonts w:ascii="Arial" w:hAnsi="Arial" w:cs="Arial"/>
          <w:sz w:val="24"/>
          <w:szCs w:val="24"/>
        </w:rPr>
        <w:t>Ca</w:t>
      </w:r>
      <w:proofErr w:type="spellEnd"/>
      <w:r w:rsidR="005E561E" w:rsidRPr="004428AD">
        <w:rPr>
          <w:rFonts w:ascii="Arial" w:hAnsi="Arial" w:cs="Arial"/>
          <w:sz w:val="24"/>
          <w:szCs w:val="24"/>
        </w:rPr>
        <w:t>: 110×10</w:t>
      </w:r>
      <w:r w:rsidR="005E561E" w:rsidRPr="004428AD">
        <w:rPr>
          <w:rFonts w:ascii="Arial" w:hAnsi="Arial" w:cs="Arial"/>
          <w:sz w:val="24"/>
          <w:szCs w:val="24"/>
          <w:vertAlign w:val="superscript"/>
        </w:rPr>
        <w:t>−9</w:t>
      </w:r>
      <w:r w:rsidR="005E561E" w:rsidRPr="004428AD">
        <w:rPr>
          <w:rFonts w:ascii="Arial" w:hAnsi="Arial" w:cs="Arial"/>
          <w:sz w:val="24"/>
          <w:szCs w:val="24"/>
        </w:rPr>
        <w:t xml:space="preserve">M), and membrane permeant anti-oxidising proteins, PEG-Super oxidise dismutase (SOD) and PEG-Catalase (CAT) were from Sigma Aldrich. </w:t>
      </w:r>
    </w:p>
    <w:p w14:paraId="1F8AADF6" w14:textId="77777777" w:rsidR="00BC0C64" w:rsidRPr="004428AD" w:rsidRDefault="00BC0C64" w:rsidP="00B52C66">
      <w:pPr>
        <w:spacing w:after="0" w:line="480" w:lineRule="auto"/>
        <w:ind w:firstLine="720"/>
        <w:jc w:val="both"/>
        <w:rPr>
          <w:rFonts w:ascii="Arial" w:hAnsi="Arial" w:cs="Arial"/>
          <w:sz w:val="24"/>
          <w:szCs w:val="24"/>
        </w:rPr>
      </w:pPr>
      <w:r w:rsidRPr="004428AD">
        <w:rPr>
          <w:rFonts w:ascii="Arial" w:hAnsi="Arial" w:cs="Arial"/>
          <w:sz w:val="24"/>
          <w:szCs w:val="24"/>
        </w:rPr>
        <w:t>The NADPH oxidase inhibitor DPI</w:t>
      </w:r>
      <w:r w:rsidR="00845080" w:rsidRPr="004428AD">
        <w:rPr>
          <w:rFonts w:ascii="Arial" w:hAnsi="Arial" w:cs="Arial"/>
          <w:sz w:val="24"/>
          <w:szCs w:val="24"/>
        </w:rPr>
        <w:t xml:space="preserve"> and the </w:t>
      </w:r>
      <w:r w:rsidRPr="004428AD">
        <w:rPr>
          <w:rFonts w:ascii="Arial" w:hAnsi="Arial" w:cs="Arial"/>
          <w:sz w:val="24"/>
          <w:szCs w:val="24"/>
        </w:rPr>
        <w:t xml:space="preserve">mitochondrial-targeted antioxidant inhibitor </w:t>
      </w:r>
      <w:proofErr w:type="spellStart"/>
      <w:r w:rsidR="00383233" w:rsidRPr="004428AD">
        <w:rPr>
          <w:rFonts w:ascii="Arial" w:hAnsi="Arial" w:cs="Arial"/>
          <w:sz w:val="24"/>
          <w:szCs w:val="24"/>
        </w:rPr>
        <w:t>mitoTEMPO</w:t>
      </w:r>
      <w:proofErr w:type="spellEnd"/>
      <w:r w:rsidRPr="004428AD">
        <w:rPr>
          <w:rFonts w:ascii="Arial" w:hAnsi="Arial" w:cs="Arial"/>
          <w:sz w:val="24"/>
          <w:szCs w:val="24"/>
        </w:rPr>
        <w:t xml:space="preserve"> w</w:t>
      </w:r>
      <w:r w:rsidR="00845080" w:rsidRPr="004428AD">
        <w:rPr>
          <w:rFonts w:ascii="Arial" w:hAnsi="Arial" w:cs="Arial"/>
          <w:sz w:val="24"/>
          <w:szCs w:val="24"/>
        </w:rPr>
        <w:t xml:space="preserve">ere </w:t>
      </w:r>
      <w:r w:rsidRPr="004428AD">
        <w:rPr>
          <w:rFonts w:ascii="Arial" w:hAnsi="Arial" w:cs="Arial"/>
          <w:sz w:val="24"/>
          <w:szCs w:val="24"/>
        </w:rPr>
        <w:t xml:space="preserve">from </w:t>
      </w:r>
      <w:r w:rsidR="00845080" w:rsidRPr="004428AD">
        <w:rPr>
          <w:rFonts w:ascii="Arial" w:hAnsi="Arial" w:cs="Arial"/>
          <w:sz w:val="24"/>
          <w:szCs w:val="24"/>
        </w:rPr>
        <w:t>Sigma</w:t>
      </w:r>
      <w:r w:rsidRPr="004428AD">
        <w:rPr>
          <w:rFonts w:ascii="Arial" w:hAnsi="Arial" w:cs="Arial"/>
          <w:sz w:val="24"/>
          <w:szCs w:val="24"/>
        </w:rPr>
        <w:t>.</w:t>
      </w:r>
    </w:p>
    <w:p w14:paraId="2640680C" w14:textId="77777777" w:rsidR="005E561E" w:rsidRPr="004428AD" w:rsidRDefault="007D6480" w:rsidP="00B52C66">
      <w:pPr>
        <w:spacing w:after="0" w:line="480" w:lineRule="auto"/>
        <w:ind w:firstLine="720"/>
        <w:jc w:val="both"/>
        <w:rPr>
          <w:rFonts w:ascii="Arial" w:hAnsi="Arial" w:cs="Arial"/>
          <w:sz w:val="24"/>
          <w:szCs w:val="24"/>
        </w:rPr>
      </w:pPr>
      <w:r w:rsidRPr="004428AD">
        <w:rPr>
          <w:rFonts w:ascii="Arial" w:hAnsi="Arial" w:cs="Arial"/>
          <w:sz w:val="24"/>
          <w:szCs w:val="24"/>
        </w:rPr>
        <w:t>For immunoblotting, specific antibodies against various</w:t>
      </w:r>
      <w:r w:rsidR="00E47BE0" w:rsidRPr="004428AD">
        <w:rPr>
          <w:rFonts w:ascii="Arial" w:hAnsi="Arial" w:cs="Arial"/>
          <w:sz w:val="24"/>
          <w:szCs w:val="24"/>
        </w:rPr>
        <w:t xml:space="preserve"> signalling proteins (phospho-Erk</w:t>
      </w:r>
      <w:r w:rsidRPr="004428AD">
        <w:rPr>
          <w:rFonts w:ascii="Arial" w:hAnsi="Arial" w:cs="Arial"/>
          <w:sz w:val="24"/>
          <w:szCs w:val="24"/>
        </w:rPr>
        <w:t>1/2</w:t>
      </w:r>
      <w:r w:rsidR="0044538E" w:rsidRPr="004428AD">
        <w:rPr>
          <w:rFonts w:ascii="Arial" w:hAnsi="Arial" w:cs="Arial"/>
          <w:sz w:val="24"/>
          <w:szCs w:val="24"/>
        </w:rPr>
        <w:t xml:space="preserve"> </w:t>
      </w:r>
      <w:r w:rsidR="0044538E" w:rsidRPr="004428AD">
        <w:rPr>
          <w:rFonts w:ascii="Arial" w:eastAsia="ArialMT" w:hAnsi="Arial" w:cs="Arial"/>
          <w:sz w:val="24"/>
          <w:szCs w:val="24"/>
        </w:rPr>
        <w:t>(</w:t>
      </w:r>
      <w:r w:rsidR="001126A3" w:rsidRPr="004428AD">
        <w:rPr>
          <w:rFonts w:ascii="Arial" w:eastAsia="ArialMT" w:hAnsi="Arial" w:cs="Arial"/>
          <w:sz w:val="24"/>
          <w:szCs w:val="24"/>
        </w:rPr>
        <w:t>Thr</w:t>
      </w:r>
      <w:r w:rsidR="0044538E" w:rsidRPr="004428AD">
        <w:rPr>
          <w:rFonts w:ascii="Arial" w:hAnsi="Arial" w:cs="Arial"/>
          <w:sz w:val="24"/>
          <w:szCs w:val="24"/>
          <w:shd w:val="clear" w:color="auto" w:fill="FFFFFF"/>
        </w:rPr>
        <w:t>202/</w:t>
      </w:r>
      <w:r w:rsidR="001126A3" w:rsidRPr="004428AD">
        <w:rPr>
          <w:rFonts w:ascii="Arial" w:hAnsi="Arial" w:cs="Arial"/>
          <w:sz w:val="24"/>
          <w:szCs w:val="24"/>
          <w:shd w:val="clear" w:color="auto" w:fill="FFFFFF"/>
        </w:rPr>
        <w:t>Tyr</w:t>
      </w:r>
      <w:r w:rsidR="0044538E" w:rsidRPr="004428AD">
        <w:rPr>
          <w:rFonts w:ascii="Arial" w:hAnsi="Arial" w:cs="Arial"/>
          <w:sz w:val="24"/>
          <w:szCs w:val="24"/>
          <w:shd w:val="clear" w:color="auto" w:fill="FFFFFF"/>
        </w:rPr>
        <w:t>204)</w:t>
      </w:r>
      <w:r w:rsidRPr="004428AD">
        <w:rPr>
          <w:rFonts w:ascii="Arial" w:hAnsi="Arial" w:cs="Arial"/>
          <w:sz w:val="24"/>
          <w:szCs w:val="24"/>
        </w:rPr>
        <w:t>, phospho-</w:t>
      </w:r>
      <w:r w:rsidR="00562269" w:rsidRPr="004428AD">
        <w:rPr>
          <w:rFonts w:ascii="Arial" w:hAnsi="Arial" w:cs="Arial"/>
          <w:sz w:val="24"/>
          <w:szCs w:val="24"/>
        </w:rPr>
        <w:t>JNK</w:t>
      </w:r>
      <w:r w:rsidR="0044538E" w:rsidRPr="004428AD">
        <w:rPr>
          <w:rFonts w:ascii="Arial" w:hAnsi="Arial" w:cs="Arial"/>
          <w:sz w:val="24"/>
          <w:szCs w:val="24"/>
        </w:rPr>
        <w:t xml:space="preserve"> </w:t>
      </w:r>
      <w:r w:rsidR="0044538E" w:rsidRPr="004428AD">
        <w:rPr>
          <w:rFonts w:ascii="Arial" w:eastAsia="ArialMT" w:hAnsi="Arial" w:cs="Arial"/>
          <w:sz w:val="24"/>
          <w:szCs w:val="24"/>
        </w:rPr>
        <w:t>(T</w:t>
      </w:r>
      <w:r w:rsidR="001126A3" w:rsidRPr="004428AD">
        <w:rPr>
          <w:rFonts w:ascii="Arial" w:eastAsia="ArialMT" w:hAnsi="Arial" w:cs="Arial"/>
          <w:sz w:val="24"/>
          <w:szCs w:val="24"/>
        </w:rPr>
        <w:t>hr</w:t>
      </w:r>
      <w:r w:rsidR="0044538E" w:rsidRPr="004428AD">
        <w:rPr>
          <w:rFonts w:ascii="Arial" w:hAnsi="Arial" w:cs="Arial"/>
          <w:sz w:val="24"/>
          <w:szCs w:val="24"/>
          <w:shd w:val="clear" w:color="auto" w:fill="FFFFFF"/>
        </w:rPr>
        <w:t>183/</w:t>
      </w:r>
      <w:r w:rsidR="001126A3" w:rsidRPr="004428AD">
        <w:rPr>
          <w:rFonts w:ascii="Arial" w:hAnsi="Arial" w:cs="Arial"/>
          <w:sz w:val="24"/>
          <w:szCs w:val="24"/>
          <w:shd w:val="clear" w:color="auto" w:fill="FFFFFF"/>
        </w:rPr>
        <w:t>Tyr</w:t>
      </w:r>
      <w:r w:rsidR="0044538E" w:rsidRPr="004428AD">
        <w:rPr>
          <w:rFonts w:ascii="Arial" w:hAnsi="Arial" w:cs="Arial"/>
          <w:sz w:val="24"/>
          <w:szCs w:val="24"/>
          <w:shd w:val="clear" w:color="auto" w:fill="FFFFFF"/>
        </w:rPr>
        <w:t>185)</w:t>
      </w:r>
      <w:r w:rsidRPr="004428AD">
        <w:rPr>
          <w:rFonts w:ascii="Arial" w:hAnsi="Arial" w:cs="Arial"/>
          <w:sz w:val="24"/>
          <w:szCs w:val="24"/>
        </w:rPr>
        <w:t>, p47phox</w:t>
      </w:r>
      <w:r w:rsidR="00D17B1D" w:rsidRPr="004428AD">
        <w:rPr>
          <w:rFonts w:ascii="Arial" w:hAnsi="Arial" w:cs="Arial"/>
          <w:sz w:val="24"/>
          <w:szCs w:val="24"/>
        </w:rPr>
        <w:t xml:space="preserve">, </w:t>
      </w:r>
      <w:r w:rsidRPr="004428AD">
        <w:rPr>
          <w:rFonts w:ascii="Arial" w:hAnsi="Arial" w:cs="Arial"/>
          <w:sz w:val="24"/>
          <w:szCs w:val="24"/>
        </w:rPr>
        <w:t xml:space="preserve">phospho-p47phox) were obtained from Santa Cruz Antibodies, USA or </w:t>
      </w:r>
      <w:proofErr w:type="spellStart"/>
      <w:r w:rsidRPr="004428AD">
        <w:rPr>
          <w:rFonts w:ascii="Arial" w:hAnsi="Arial" w:cs="Arial"/>
          <w:sz w:val="24"/>
          <w:szCs w:val="24"/>
        </w:rPr>
        <w:t>Thermofisher</w:t>
      </w:r>
      <w:proofErr w:type="spellEnd"/>
      <w:r w:rsidRPr="004428AD">
        <w:rPr>
          <w:rFonts w:ascii="Arial" w:hAnsi="Arial" w:cs="Arial"/>
          <w:sz w:val="24"/>
          <w:szCs w:val="24"/>
        </w:rPr>
        <w:t xml:space="preserve">, UK (sc136521, sc293136, sc6254, sc17845 and PA5 36863 respectively). Rabbit </w:t>
      </w:r>
      <w:r w:rsidRPr="004428AD">
        <w:rPr>
          <w:rFonts w:ascii="Arial" w:hAnsi="Arial" w:cs="Arial"/>
          <w:bCs/>
          <w:sz w:val="24"/>
          <w:szCs w:val="24"/>
        </w:rPr>
        <w:t>β-actin antibody</w:t>
      </w:r>
      <w:r w:rsidRPr="004428AD">
        <w:rPr>
          <w:rFonts w:ascii="Arial" w:hAnsi="Arial" w:cs="Arial"/>
          <w:sz w:val="24"/>
          <w:szCs w:val="24"/>
        </w:rPr>
        <w:t xml:space="preserve"> was from (Cell Signalling, UK; #4970)</w:t>
      </w:r>
      <w:r w:rsidR="0051549A" w:rsidRPr="004428AD">
        <w:rPr>
          <w:rFonts w:ascii="Arial" w:hAnsi="Arial" w:cs="Arial"/>
          <w:sz w:val="24"/>
          <w:szCs w:val="24"/>
        </w:rPr>
        <w:t>.</w:t>
      </w:r>
      <w:r w:rsidRPr="004428AD">
        <w:rPr>
          <w:rFonts w:ascii="Arial" w:hAnsi="Arial" w:cs="Arial"/>
          <w:sz w:val="24"/>
          <w:szCs w:val="24"/>
        </w:rPr>
        <w:t xml:space="preserve"> Secondary antibodies Cy5 goat anti-rabbit IgG and Cy3 goat anti-mouse IgG antibodies were obtained from Cell Signalling.</w:t>
      </w:r>
      <w:r w:rsidR="002239B3" w:rsidRPr="004428AD">
        <w:rPr>
          <w:rFonts w:ascii="Arial" w:hAnsi="Arial" w:cs="Arial"/>
          <w:sz w:val="24"/>
          <w:szCs w:val="24"/>
        </w:rPr>
        <w:t xml:space="preserve"> </w:t>
      </w:r>
      <w:r w:rsidR="00A6673F" w:rsidRPr="004428AD">
        <w:rPr>
          <w:rFonts w:ascii="Arial" w:hAnsi="Arial" w:cs="Arial"/>
          <w:sz w:val="24"/>
          <w:szCs w:val="24"/>
        </w:rPr>
        <w:t>Cell-permeable superoxide-specific spin probe 3-methoxycarbonyl-2,2,5,5-</w:t>
      </w:r>
      <w:r w:rsidR="00A6673F" w:rsidRPr="004428AD">
        <w:rPr>
          <w:rFonts w:ascii="Arial" w:hAnsi="Arial" w:cs="Arial"/>
          <w:sz w:val="24"/>
          <w:szCs w:val="24"/>
        </w:rPr>
        <w:lastRenderedPageBreak/>
        <w:t>tetramethylpyrrolidine (CMH)</w:t>
      </w:r>
      <w:r w:rsidR="009357C5" w:rsidRPr="004428AD">
        <w:rPr>
          <w:rFonts w:ascii="Arial" w:hAnsi="Arial" w:cs="Arial"/>
          <w:sz w:val="24"/>
          <w:szCs w:val="24"/>
        </w:rPr>
        <w:t>.</w:t>
      </w:r>
      <w:r w:rsidR="002239B3" w:rsidRPr="004428AD">
        <w:rPr>
          <w:rFonts w:ascii="Arial" w:hAnsi="Arial" w:cs="Arial"/>
          <w:sz w:val="24"/>
          <w:szCs w:val="24"/>
        </w:rPr>
        <w:t xml:space="preserve"> </w:t>
      </w:r>
      <w:r w:rsidR="005E561E" w:rsidRPr="004428AD">
        <w:rPr>
          <w:rFonts w:ascii="Arial" w:hAnsi="Arial" w:cs="Arial"/>
          <w:sz w:val="24"/>
          <w:szCs w:val="24"/>
        </w:rPr>
        <w:t>Unless stated, all other reagents were from Sigma Aldrich.</w:t>
      </w:r>
    </w:p>
    <w:p w14:paraId="0FE4583F" w14:textId="77777777" w:rsidR="00D56AF6" w:rsidRPr="004428AD" w:rsidRDefault="00D56AF6" w:rsidP="00B52C66">
      <w:pPr>
        <w:spacing w:after="0" w:line="480" w:lineRule="auto"/>
        <w:jc w:val="both"/>
        <w:rPr>
          <w:rFonts w:ascii="Arial" w:hAnsi="Arial" w:cs="Arial"/>
          <w:b/>
          <w:sz w:val="24"/>
          <w:szCs w:val="24"/>
        </w:rPr>
      </w:pPr>
    </w:p>
    <w:p w14:paraId="461A3217" w14:textId="77777777" w:rsidR="001A4681" w:rsidRPr="004428AD" w:rsidRDefault="001A4681" w:rsidP="00114CF3">
      <w:pPr>
        <w:pStyle w:val="Heading2"/>
      </w:pPr>
      <w:r w:rsidRPr="004428AD">
        <w:t>Platelet preparation</w:t>
      </w:r>
    </w:p>
    <w:p w14:paraId="760087F3" w14:textId="77777777" w:rsidR="001A4681" w:rsidRPr="004428AD" w:rsidRDefault="001A4681" w:rsidP="00B52C66">
      <w:pPr>
        <w:spacing w:after="0" w:line="480" w:lineRule="auto"/>
        <w:jc w:val="both"/>
        <w:rPr>
          <w:rFonts w:ascii="Arial" w:hAnsi="Arial" w:cs="Arial"/>
          <w:sz w:val="24"/>
          <w:szCs w:val="24"/>
        </w:rPr>
      </w:pPr>
      <w:r w:rsidRPr="004428AD">
        <w:rPr>
          <w:rFonts w:ascii="Arial" w:hAnsi="Arial" w:cs="Arial"/>
          <w:sz w:val="24"/>
          <w:szCs w:val="24"/>
        </w:rPr>
        <w:t xml:space="preserve">This study was approved by the </w:t>
      </w:r>
      <w:r w:rsidR="00D66386" w:rsidRPr="004428AD">
        <w:rPr>
          <w:rFonts w:ascii="Arial" w:hAnsi="Arial" w:cs="Arial"/>
          <w:sz w:val="24"/>
          <w:szCs w:val="24"/>
        </w:rPr>
        <w:t xml:space="preserve">Faculty </w:t>
      </w:r>
      <w:r w:rsidRPr="004428AD">
        <w:rPr>
          <w:rFonts w:ascii="Arial" w:hAnsi="Arial" w:cs="Arial"/>
          <w:sz w:val="24"/>
          <w:szCs w:val="24"/>
        </w:rPr>
        <w:t>Research Ethics Committee at Anglia Ruskin University and informed consent was obtained in accordance with the Declaration of Helsinki. Blood was donated by healthy human volunteers, free from medication for two weeks. Blood was collected into 11mM sodium citrate and washed platelets were prepared as described previously.</w:t>
      </w:r>
      <w:r w:rsidR="008042B2" w:rsidRPr="004428AD">
        <w:rPr>
          <w:rFonts w:ascii="Arial" w:hAnsi="Arial" w:cs="Arial"/>
          <w:sz w:val="24"/>
          <w:szCs w:val="24"/>
        </w:rPr>
        <w:fldChar w:fldCharType="begin"/>
      </w:r>
      <w:r w:rsidR="008042B2" w:rsidRPr="004428AD">
        <w:rPr>
          <w:rFonts w:ascii="Arial" w:hAnsi="Arial" w:cs="Arial"/>
          <w:sz w:val="24"/>
          <w:szCs w:val="24"/>
        </w:rPr>
        <w:instrText xml:space="preserve"> ADDIN ZOTERO_ITEM CSL_CITATION {"citationID":"a1rsj8lqu0l","properties":{"formattedCitation":"[11]","plainCitation":"[11]","noteIndex":0},"citationItems":[{"id":80,"uris":["http://zotero.org/users/2507469/items/WWJK6HS7"],"uri":["http://zotero.org/users/2507469/items/WWJK6HS7"],"itemData":{"id":80,"type":"article-journal","title":"Zinc is a Transmembrane Agonist that Induces Platelet Activation in a Tyrosine Phosphorylation-Dependent Manner","container-title":"Metallomics","page":"91-100","volume":"8","issue":"1","ISSN":"1756-591X","note":"PMID:   26434726","journalAbbreviation":"Metallomics","language":"ENG","author":[{"family":"Watson","given":"Ben"},{"family":"White","given":"Nathan"},{"family":"Taylor","given":"Kirk"},{"family":"Howes","given":"Joanna-Marie"},{"family":"Malcor","given":"Jean-Daniel"},{"family":"Bihan","given":"Dominique"},{"family":"Sage","given":"Stewart O."},{"family":"Farndale","given":"Richard W."},{"family":"Pugh","given":"Nicholas"}],"issued":{"date-parts":[["2016"]]}}}],"schema":"https://github.com/citation-style-language/schema/raw/master/csl-citation.json"} </w:instrText>
      </w:r>
      <w:r w:rsidR="008042B2" w:rsidRPr="004428AD">
        <w:rPr>
          <w:rFonts w:ascii="Arial" w:hAnsi="Arial" w:cs="Arial"/>
          <w:sz w:val="24"/>
          <w:szCs w:val="24"/>
        </w:rPr>
        <w:fldChar w:fldCharType="separate"/>
      </w:r>
      <w:r w:rsidR="009426F3" w:rsidRPr="004428AD">
        <w:rPr>
          <w:rFonts w:ascii="Arial" w:hAnsi="Arial" w:cs="Arial"/>
          <w:sz w:val="24"/>
        </w:rPr>
        <w:t>[11]</w:t>
      </w:r>
      <w:r w:rsidR="008042B2" w:rsidRPr="004428AD">
        <w:rPr>
          <w:rFonts w:ascii="Arial" w:hAnsi="Arial" w:cs="Arial"/>
          <w:sz w:val="24"/>
          <w:szCs w:val="24"/>
        </w:rPr>
        <w:fldChar w:fldCharType="end"/>
      </w:r>
    </w:p>
    <w:p w14:paraId="0D6C6F30" w14:textId="77777777" w:rsidR="005E561E" w:rsidRPr="004428AD" w:rsidRDefault="005E561E" w:rsidP="00B52C66">
      <w:pPr>
        <w:autoSpaceDE w:val="0"/>
        <w:autoSpaceDN w:val="0"/>
        <w:adjustRightInd w:val="0"/>
        <w:spacing w:after="0" w:line="480" w:lineRule="auto"/>
        <w:jc w:val="both"/>
        <w:rPr>
          <w:rFonts w:ascii="Arial" w:hAnsi="Arial" w:cs="Arial"/>
          <w:b/>
          <w:sz w:val="24"/>
          <w:szCs w:val="24"/>
        </w:rPr>
      </w:pPr>
    </w:p>
    <w:p w14:paraId="13F24C4C" w14:textId="77777777" w:rsidR="002C0F57" w:rsidRPr="004428AD" w:rsidRDefault="002B7A23" w:rsidP="00114CF3">
      <w:pPr>
        <w:pStyle w:val="Heading2"/>
      </w:pPr>
      <w:r w:rsidRPr="004428AD">
        <w:t xml:space="preserve">DHE-based detection of </w:t>
      </w:r>
      <w:r w:rsidR="00ED20B5" w:rsidRPr="004428AD">
        <w:t xml:space="preserve">platelet </w:t>
      </w:r>
      <w:r w:rsidRPr="004428AD">
        <w:t>ROS by flow cytometry</w:t>
      </w:r>
    </w:p>
    <w:p w14:paraId="5165BA81" w14:textId="77777777" w:rsidR="000022C8" w:rsidRPr="004428AD" w:rsidRDefault="002B7A23" w:rsidP="00B52C66">
      <w:pPr>
        <w:autoSpaceDE w:val="0"/>
        <w:autoSpaceDN w:val="0"/>
        <w:adjustRightInd w:val="0"/>
        <w:spacing w:after="0" w:line="480" w:lineRule="auto"/>
        <w:jc w:val="both"/>
        <w:rPr>
          <w:rFonts w:ascii="Arial" w:hAnsi="Arial" w:cs="Arial"/>
          <w:sz w:val="24"/>
          <w:szCs w:val="24"/>
        </w:rPr>
      </w:pPr>
      <w:r w:rsidRPr="004428AD">
        <w:rPr>
          <w:rFonts w:ascii="Arial" w:hAnsi="Arial" w:cs="Arial"/>
          <w:sz w:val="24"/>
          <w:szCs w:val="24"/>
        </w:rPr>
        <w:t>Platelet suspensions</w:t>
      </w:r>
      <w:r w:rsidR="006F5AB0" w:rsidRPr="004428AD">
        <w:rPr>
          <w:rFonts w:ascii="Arial" w:hAnsi="Arial" w:cs="Arial"/>
          <w:sz w:val="24"/>
          <w:szCs w:val="24"/>
        </w:rPr>
        <w:t xml:space="preserve"> (2×10</w:t>
      </w:r>
      <w:r w:rsidR="006F5AB0" w:rsidRPr="004428AD">
        <w:rPr>
          <w:rFonts w:ascii="Arial" w:hAnsi="Arial" w:cs="Arial"/>
          <w:sz w:val="24"/>
          <w:szCs w:val="24"/>
          <w:vertAlign w:val="superscript"/>
        </w:rPr>
        <w:t>8</w:t>
      </w:r>
      <w:r w:rsidR="006F5AB0" w:rsidRPr="004428AD">
        <w:rPr>
          <w:rFonts w:ascii="Arial" w:hAnsi="Arial" w:cs="Arial"/>
          <w:sz w:val="24"/>
          <w:szCs w:val="24"/>
        </w:rPr>
        <w:t xml:space="preserve"> cells</w:t>
      </w:r>
      <w:r w:rsidR="005E561E" w:rsidRPr="004428AD">
        <w:rPr>
          <w:rFonts w:ascii="Arial" w:hAnsi="Arial" w:cs="Arial"/>
          <w:sz w:val="24"/>
          <w:szCs w:val="24"/>
        </w:rPr>
        <w:t>/</w:t>
      </w:r>
      <w:r w:rsidR="006F5AB0" w:rsidRPr="004428AD">
        <w:rPr>
          <w:rFonts w:ascii="Arial" w:hAnsi="Arial" w:cs="Arial"/>
          <w:sz w:val="24"/>
          <w:szCs w:val="24"/>
        </w:rPr>
        <w:t>mL)</w:t>
      </w:r>
      <w:r w:rsidRPr="004428AD">
        <w:rPr>
          <w:rFonts w:ascii="Arial" w:hAnsi="Arial" w:cs="Arial"/>
          <w:sz w:val="24"/>
          <w:szCs w:val="24"/>
        </w:rPr>
        <w:t xml:space="preserve"> were rested for 30</w:t>
      </w:r>
      <w:r w:rsidR="005E561E" w:rsidRPr="004428AD">
        <w:rPr>
          <w:rFonts w:ascii="Arial" w:hAnsi="Arial" w:cs="Arial"/>
          <w:sz w:val="24"/>
          <w:szCs w:val="24"/>
        </w:rPr>
        <w:t>min</w:t>
      </w:r>
      <w:r w:rsidRPr="004428AD">
        <w:rPr>
          <w:rFonts w:ascii="Arial" w:hAnsi="Arial" w:cs="Arial"/>
          <w:sz w:val="24"/>
          <w:szCs w:val="24"/>
        </w:rPr>
        <w:t xml:space="preserve">s </w:t>
      </w:r>
      <w:r w:rsidR="001E643C" w:rsidRPr="004428AD">
        <w:rPr>
          <w:rFonts w:ascii="Arial" w:hAnsi="Arial" w:cs="Arial"/>
          <w:sz w:val="24"/>
          <w:szCs w:val="24"/>
        </w:rPr>
        <w:t>at 37°C</w:t>
      </w:r>
      <w:r w:rsidR="005E561E" w:rsidRPr="004428AD">
        <w:rPr>
          <w:rFonts w:ascii="Arial" w:hAnsi="Arial" w:cs="Arial"/>
          <w:sz w:val="24"/>
          <w:szCs w:val="24"/>
        </w:rPr>
        <w:t xml:space="preserve">, prior to being loaded with </w:t>
      </w:r>
      <w:r w:rsidR="001E643C" w:rsidRPr="004428AD">
        <w:rPr>
          <w:rFonts w:ascii="Arial" w:hAnsi="Arial" w:cs="Arial"/>
          <w:sz w:val="24"/>
          <w:szCs w:val="24"/>
        </w:rPr>
        <w:t>10</w:t>
      </w:r>
      <w:r w:rsidRPr="004428AD">
        <w:rPr>
          <w:rFonts w:ascii="Arial" w:hAnsi="Arial" w:cs="Arial"/>
          <w:sz w:val="24"/>
          <w:szCs w:val="24"/>
        </w:rPr>
        <w:t>μM</w:t>
      </w:r>
      <w:r w:rsidR="0044119F" w:rsidRPr="004428AD">
        <w:rPr>
          <w:rFonts w:ascii="Arial" w:hAnsi="Arial" w:cs="Arial"/>
          <w:sz w:val="24"/>
          <w:szCs w:val="24"/>
        </w:rPr>
        <w:t xml:space="preserve"> of dihydroethidium</w:t>
      </w:r>
      <w:r w:rsidRPr="004428AD">
        <w:rPr>
          <w:rFonts w:ascii="Arial" w:hAnsi="Arial" w:cs="Arial"/>
          <w:sz w:val="24"/>
          <w:szCs w:val="24"/>
        </w:rPr>
        <w:t xml:space="preserve"> </w:t>
      </w:r>
      <w:r w:rsidR="0044119F" w:rsidRPr="004428AD">
        <w:rPr>
          <w:rFonts w:ascii="Arial" w:hAnsi="Arial" w:cs="Arial"/>
          <w:sz w:val="24"/>
          <w:szCs w:val="24"/>
        </w:rPr>
        <w:t>(</w:t>
      </w:r>
      <w:r w:rsidRPr="004428AD">
        <w:rPr>
          <w:rFonts w:ascii="Arial" w:hAnsi="Arial" w:cs="Arial"/>
          <w:sz w:val="24"/>
          <w:szCs w:val="24"/>
        </w:rPr>
        <w:t>DHE</w:t>
      </w:r>
      <w:r w:rsidR="0044119F" w:rsidRPr="004428AD">
        <w:rPr>
          <w:rFonts w:ascii="Arial" w:hAnsi="Arial" w:cs="Arial"/>
          <w:sz w:val="24"/>
          <w:szCs w:val="24"/>
        </w:rPr>
        <w:t>)</w:t>
      </w:r>
      <w:r w:rsidRPr="004428AD">
        <w:rPr>
          <w:rFonts w:ascii="Arial" w:hAnsi="Arial" w:cs="Arial"/>
          <w:sz w:val="24"/>
          <w:szCs w:val="24"/>
        </w:rPr>
        <w:t xml:space="preserve"> for 15min</w:t>
      </w:r>
      <w:r w:rsidR="005E561E" w:rsidRPr="004428AD">
        <w:rPr>
          <w:rFonts w:ascii="Arial" w:hAnsi="Arial" w:cs="Arial"/>
          <w:sz w:val="24"/>
          <w:szCs w:val="24"/>
        </w:rPr>
        <w:t>s in the dark at 37°C</w:t>
      </w:r>
      <w:r w:rsidRPr="004428AD">
        <w:rPr>
          <w:rFonts w:ascii="Arial" w:hAnsi="Arial" w:cs="Arial"/>
          <w:sz w:val="24"/>
          <w:szCs w:val="24"/>
        </w:rPr>
        <w:t xml:space="preserve">. </w:t>
      </w:r>
      <w:r w:rsidR="001E643C" w:rsidRPr="004428AD">
        <w:rPr>
          <w:rFonts w:ascii="Arial" w:hAnsi="Arial" w:cs="Arial"/>
          <w:sz w:val="24"/>
          <w:szCs w:val="24"/>
        </w:rPr>
        <w:t xml:space="preserve">Platelets were </w:t>
      </w:r>
      <w:r w:rsidR="001013DB" w:rsidRPr="004428AD">
        <w:rPr>
          <w:rFonts w:ascii="Arial" w:hAnsi="Arial" w:cs="Arial"/>
          <w:bCs/>
          <w:sz w:val="24"/>
          <w:szCs w:val="24"/>
        </w:rPr>
        <w:t xml:space="preserve">pre-incubated </w:t>
      </w:r>
      <w:r w:rsidR="00666BDE" w:rsidRPr="004428AD">
        <w:rPr>
          <w:rFonts w:ascii="Arial" w:hAnsi="Arial" w:cs="Arial"/>
          <w:bCs/>
          <w:sz w:val="24"/>
          <w:szCs w:val="24"/>
        </w:rPr>
        <w:t xml:space="preserve">for 15mins </w:t>
      </w:r>
      <w:r w:rsidR="001013DB" w:rsidRPr="004428AD">
        <w:rPr>
          <w:rFonts w:ascii="Arial" w:hAnsi="Arial" w:cs="Arial"/>
          <w:bCs/>
          <w:sz w:val="24"/>
          <w:szCs w:val="24"/>
        </w:rPr>
        <w:t>with diphenyleneiodonium (DPI, 10µM)</w:t>
      </w:r>
      <w:r w:rsidR="00666BDE" w:rsidRPr="004428AD">
        <w:rPr>
          <w:rFonts w:ascii="Arial" w:hAnsi="Arial" w:cs="Arial"/>
          <w:bCs/>
          <w:sz w:val="24"/>
          <w:szCs w:val="24"/>
        </w:rPr>
        <w:t xml:space="preserve">, </w:t>
      </w:r>
      <w:proofErr w:type="spellStart"/>
      <w:r w:rsidR="001013DB" w:rsidRPr="004428AD">
        <w:rPr>
          <w:rFonts w:ascii="Arial" w:hAnsi="Arial" w:cs="Arial"/>
          <w:bCs/>
          <w:sz w:val="24"/>
          <w:szCs w:val="24"/>
        </w:rPr>
        <w:t>mitoTEMPO</w:t>
      </w:r>
      <w:proofErr w:type="spellEnd"/>
      <w:r w:rsidR="001013DB" w:rsidRPr="004428AD">
        <w:rPr>
          <w:rFonts w:ascii="Arial" w:hAnsi="Arial" w:cs="Arial"/>
          <w:bCs/>
          <w:sz w:val="24"/>
          <w:szCs w:val="24"/>
        </w:rPr>
        <w:t xml:space="preserve"> (10µM)</w:t>
      </w:r>
      <w:r w:rsidR="00596432" w:rsidRPr="004428AD">
        <w:rPr>
          <w:rFonts w:ascii="Arial" w:hAnsi="Arial" w:cs="Arial"/>
          <w:bCs/>
          <w:sz w:val="24"/>
          <w:szCs w:val="24"/>
        </w:rPr>
        <w:t>,</w:t>
      </w:r>
      <w:r w:rsidR="00924A41" w:rsidRPr="004428AD">
        <w:rPr>
          <w:rFonts w:ascii="Arial" w:hAnsi="Arial" w:cs="Arial"/>
          <w:bCs/>
          <w:sz w:val="24"/>
          <w:szCs w:val="24"/>
        </w:rPr>
        <w:t xml:space="preserve"> </w:t>
      </w:r>
      <w:r w:rsidR="00666BDE" w:rsidRPr="004428AD">
        <w:rPr>
          <w:rFonts w:ascii="Arial" w:hAnsi="Arial" w:cs="Arial"/>
          <w:bCs/>
          <w:sz w:val="24"/>
          <w:szCs w:val="24"/>
        </w:rPr>
        <w:t>TPEN (50µM),</w:t>
      </w:r>
      <w:r w:rsidR="001013DB" w:rsidRPr="004428AD">
        <w:rPr>
          <w:rFonts w:ascii="Arial" w:hAnsi="Arial" w:cs="Arial"/>
          <w:bCs/>
          <w:sz w:val="24"/>
          <w:szCs w:val="24"/>
        </w:rPr>
        <w:t xml:space="preserve"> </w:t>
      </w:r>
      <w:r w:rsidR="00B44BC1" w:rsidRPr="004428AD">
        <w:rPr>
          <w:rFonts w:ascii="Arial" w:hAnsi="Arial" w:cs="Arial"/>
          <w:bCs/>
          <w:sz w:val="24"/>
          <w:szCs w:val="24"/>
        </w:rPr>
        <w:t>U0126 (10µM)</w:t>
      </w:r>
      <w:r w:rsidR="00596432" w:rsidRPr="004428AD">
        <w:rPr>
          <w:rFonts w:ascii="Arial" w:hAnsi="Arial" w:cs="Arial"/>
          <w:bCs/>
          <w:sz w:val="24"/>
          <w:szCs w:val="24"/>
        </w:rPr>
        <w:t xml:space="preserve"> and SP600</w:t>
      </w:r>
      <w:r w:rsidR="00B44BC1" w:rsidRPr="004428AD">
        <w:rPr>
          <w:rFonts w:ascii="Arial" w:hAnsi="Arial" w:cs="Arial"/>
          <w:bCs/>
          <w:sz w:val="24"/>
          <w:szCs w:val="24"/>
        </w:rPr>
        <w:t xml:space="preserve"> (10µM)</w:t>
      </w:r>
      <w:r w:rsidR="00596432" w:rsidRPr="004428AD">
        <w:rPr>
          <w:rFonts w:ascii="Arial" w:hAnsi="Arial" w:cs="Arial"/>
          <w:bCs/>
          <w:sz w:val="24"/>
          <w:szCs w:val="24"/>
        </w:rPr>
        <w:t xml:space="preserve"> </w:t>
      </w:r>
      <w:r w:rsidR="00666BDE" w:rsidRPr="004428AD">
        <w:rPr>
          <w:rFonts w:ascii="Arial" w:hAnsi="Arial" w:cs="Arial"/>
          <w:bCs/>
          <w:sz w:val="24"/>
          <w:szCs w:val="24"/>
        </w:rPr>
        <w:t xml:space="preserve">prior to </w:t>
      </w:r>
      <w:r w:rsidR="001013DB" w:rsidRPr="004428AD">
        <w:rPr>
          <w:rFonts w:ascii="Arial" w:hAnsi="Arial" w:cs="Arial"/>
          <w:sz w:val="24"/>
          <w:szCs w:val="24"/>
        </w:rPr>
        <w:t>stimulation</w:t>
      </w:r>
      <w:r w:rsidR="001E643C" w:rsidRPr="004428AD">
        <w:rPr>
          <w:rFonts w:ascii="Arial" w:hAnsi="Arial" w:cs="Arial"/>
          <w:sz w:val="24"/>
          <w:szCs w:val="24"/>
        </w:rPr>
        <w:t xml:space="preserve"> with ZnSO</w:t>
      </w:r>
      <w:r w:rsidR="001E643C" w:rsidRPr="004428AD">
        <w:rPr>
          <w:rFonts w:ascii="Arial" w:hAnsi="Arial" w:cs="Arial"/>
          <w:sz w:val="24"/>
          <w:szCs w:val="24"/>
          <w:vertAlign w:val="subscript"/>
        </w:rPr>
        <w:t>4</w:t>
      </w:r>
      <w:r w:rsidR="001E643C" w:rsidRPr="004428AD">
        <w:rPr>
          <w:rFonts w:ascii="Arial" w:hAnsi="Arial" w:cs="Arial"/>
          <w:sz w:val="24"/>
          <w:szCs w:val="24"/>
        </w:rPr>
        <w:t xml:space="preserve"> </w:t>
      </w:r>
      <w:r w:rsidR="00000ED0" w:rsidRPr="004428AD">
        <w:rPr>
          <w:rFonts w:ascii="Arial" w:hAnsi="Arial" w:cs="Arial"/>
          <w:sz w:val="24"/>
          <w:szCs w:val="24"/>
        </w:rPr>
        <w:t>(</w:t>
      </w:r>
      <w:r w:rsidR="001E643C" w:rsidRPr="004428AD">
        <w:rPr>
          <w:rFonts w:ascii="Arial" w:hAnsi="Arial" w:cs="Arial"/>
          <w:sz w:val="24"/>
          <w:szCs w:val="24"/>
        </w:rPr>
        <w:t>10-300μM</w:t>
      </w:r>
      <w:r w:rsidR="00000ED0" w:rsidRPr="004428AD">
        <w:rPr>
          <w:rFonts w:ascii="Arial" w:hAnsi="Arial" w:cs="Arial"/>
          <w:sz w:val="24"/>
          <w:szCs w:val="24"/>
        </w:rPr>
        <w:t>)</w:t>
      </w:r>
      <w:r w:rsidR="001E643C" w:rsidRPr="004428AD">
        <w:rPr>
          <w:rFonts w:ascii="Arial" w:hAnsi="Arial" w:cs="Arial"/>
          <w:sz w:val="24"/>
          <w:szCs w:val="24"/>
        </w:rPr>
        <w:t>, Clioquinol (100μM</w:t>
      </w:r>
      <w:r w:rsidR="00000ED0" w:rsidRPr="004428AD">
        <w:rPr>
          <w:rFonts w:ascii="Arial" w:hAnsi="Arial" w:cs="Arial"/>
          <w:sz w:val="24"/>
          <w:szCs w:val="24"/>
        </w:rPr>
        <w:t xml:space="preserve">), </w:t>
      </w:r>
      <w:r w:rsidR="00666BDE" w:rsidRPr="004428AD">
        <w:rPr>
          <w:rFonts w:ascii="Arial" w:hAnsi="Arial" w:cs="Arial"/>
          <w:sz w:val="24"/>
          <w:szCs w:val="24"/>
        </w:rPr>
        <w:t xml:space="preserve">or </w:t>
      </w:r>
      <w:r w:rsidR="001E643C" w:rsidRPr="004428AD">
        <w:rPr>
          <w:rFonts w:ascii="Arial" w:hAnsi="Arial" w:cs="Arial"/>
          <w:sz w:val="24"/>
          <w:szCs w:val="24"/>
        </w:rPr>
        <w:t>A23187 (100μM)</w:t>
      </w:r>
      <w:r w:rsidR="00666BDE" w:rsidRPr="004428AD">
        <w:rPr>
          <w:rFonts w:ascii="Arial" w:hAnsi="Arial" w:cs="Arial"/>
          <w:sz w:val="24"/>
          <w:szCs w:val="24"/>
        </w:rPr>
        <w:t>. To investigate the influence of Zn</w:t>
      </w:r>
      <w:r w:rsidR="00666BDE" w:rsidRPr="004428AD">
        <w:rPr>
          <w:rFonts w:ascii="Arial" w:hAnsi="Arial" w:cs="Arial"/>
          <w:sz w:val="24"/>
          <w:szCs w:val="24"/>
          <w:vertAlign w:val="superscript"/>
        </w:rPr>
        <w:t>2+</w:t>
      </w:r>
      <w:r w:rsidR="00666BDE" w:rsidRPr="004428AD">
        <w:rPr>
          <w:rFonts w:ascii="Arial" w:hAnsi="Arial" w:cs="Arial"/>
          <w:sz w:val="24"/>
          <w:szCs w:val="24"/>
        </w:rPr>
        <w:t xml:space="preserve"> on agonist evoked ROS responses, platelets were </w:t>
      </w:r>
      <w:r w:rsidR="00A93F51" w:rsidRPr="004428AD">
        <w:rPr>
          <w:rFonts w:ascii="Arial" w:hAnsi="Arial" w:cs="Arial"/>
          <w:sz w:val="24"/>
          <w:szCs w:val="24"/>
        </w:rPr>
        <w:t>pre-treated</w:t>
      </w:r>
      <w:r w:rsidR="00666BDE" w:rsidRPr="004428AD">
        <w:rPr>
          <w:rFonts w:ascii="Arial" w:hAnsi="Arial" w:cs="Arial"/>
          <w:sz w:val="24"/>
          <w:szCs w:val="24"/>
        </w:rPr>
        <w:t xml:space="preserve"> for </w:t>
      </w:r>
      <w:r w:rsidR="00000ED0" w:rsidRPr="004428AD">
        <w:rPr>
          <w:rFonts w:ascii="Arial" w:hAnsi="Arial" w:cs="Arial"/>
          <w:sz w:val="24"/>
          <w:szCs w:val="24"/>
        </w:rPr>
        <w:t>1</w:t>
      </w:r>
      <w:r w:rsidR="00666BDE" w:rsidRPr="004428AD">
        <w:rPr>
          <w:rFonts w:ascii="Arial" w:hAnsi="Arial" w:cs="Arial"/>
          <w:sz w:val="24"/>
          <w:szCs w:val="24"/>
        </w:rPr>
        <w:t>0</w:t>
      </w:r>
      <w:r w:rsidR="00924A41" w:rsidRPr="004428AD">
        <w:rPr>
          <w:rFonts w:ascii="Arial" w:hAnsi="Arial" w:cs="Arial"/>
          <w:sz w:val="24"/>
          <w:szCs w:val="24"/>
        </w:rPr>
        <w:t xml:space="preserve"> </w:t>
      </w:r>
      <w:r w:rsidR="00000ED0" w:rsidRPr="004428AD">
        <w:rPr>
          <w:rFonts w:ascii="Arial" w:hAnsi="Arial" w:cs="Arial"/>
          <w:sz w:val="24"/>
          <w:szCs w:val="24"/>
        </w:rPr>
        <w:t>min</w:t>
      </w:r>
      <w:r w:rsidR="00924A41" w:rsidRPr="004428AD">
        <w:rPr>
          <w:rFonts w:ascii="Arial" w:hAnsi="Arial" w:cs="Arial"/>
          <w:sz w:val="24"/>
          <w:szCs w:val="24"/>
        </w:rPr>
        <w:t>utes</w:t>
      </w:r>
      <w:r w:rsidR="001E643C" w:rsidRPr="004428AD">
        <w:rPr>
          <w:rFonts w:ascii="Arial" w:hAnsi="Arial" w:cs="Arial"/>
          <w:sz w:val="24"/>
          <w:szCs w:val="24"/>
        </w:rPr>
        <w:t xml:space="preserve"> with </w:t>
      </w:r>
      <w:r w:rsidR="001E643C" w:rsidRPr="004428AD">
        <w:rPr>
          <w:rFonts w:ascii="Arial" w:hAnsi="Arial" w:cs="Arial"/>
          <w:bCs/>
          <w:sz w:val="24"/>
          <w:szCs w:val="24"/>
        </w:rPr>
        <w:t>TPEN (50μM)</w:t>
      </w:r>
      <w:r w:rsidR="00916B93" w:rsidRPr="004428AD">
        <w:rPr>
          <w:rFonts w:ascii="Arial" w:hAnsi="Arial" w:cs="Arial"/>
          <w:bCs/>
          <w:sz w:val="24"/>
          <w:szCs w:val="24"/>
        </w:rPr>
        <w:t xml:space="preserve"> </w:t>
      </w:r>
      <w:r w:rsidR="00666BDE" w:rsidRPr="004428AD">
        <w:rPr>
          <w:rFonts w:ascii="Arial" w:hAnsi="Arial" w:cs="Arial"/>
          <w:bCs/>
          <w:sz w:val="24"/>
          <w:szCs w:val="24"/>
        </w:rPr>
        <w:t xml:space="preserve">prior to </w:t>
      </w:r>
      <w:r w:rsidR="001E643C" w:rsidRPr="004428AD">
        <w:rPr>
          <w:rFonts w:ascii="Arial" w:hAnsi="Arial" w:cs="Arial"/>
          <w:bCs/>
          <w:sz w:val="24"/>
          <w:szCs w:val="24"/>
        </w:rPr>
        <w:t>stimulation</w:t>
      </w:r>
      <w:r w:rsidRPr="004428AD">
        <w:rPr>
          <w:rFonts w:ascii="Arial" w:hAnsi="Arial" w:cs="Arial"/>
          <w:sz w:val="24"/>
          <w:szCs w:val="24"/>
        </w:rPr>
        <w:t xml:space="preserve"> with </w:t>
      </w:r>
      <w:r w:rsidR="001E643C" w:rsidRPr="004428AD">
        <w:rPr>
          <w:rFonts w:ascii="Arial" w:hAnsi="Arial" w:cs="Arial"/>
          <w:sz w:val="24"/>
          <w:szCs w:val="24"/>
        </w:rPr>
        <w:t>thrombin (1</w:t>
      </w:r>
      <w:r w:rsidR="00666BDE" w:rsidRPr="004428AD">
        <w:rPr>
          <w:rFonts w:ascii="Arial" w:hAnsi="Arial" w:cs="Arial"/>
          <w:sz w:val="24"/>
          <w:szCs w:val="24"/>
        </w:rPr>
        <w:t>U</w:t>
      </w:r>
      <w:r w:rsidR="001E643C" w:rsidRPr="004428AD">
        <w:rPr>
          <w:rFonts w:ascii="Arial" w:hAnsi="Arial" w:cs="Arial"/>
          <w:sz w:val="24"/>
          <w:szCs w:val="24"/>
        </w:rPr>
        <w:t>/mL</w:t>
      </w:r>
      <w:r w:rsidR="00751B8A" w:rsidRPr="004428AD">
        <w:rPr>
          <w:rFonts w:ascii="Arial" w:hAnsi="Arial" w:cs="Arial"/>
          <w:sz w:val="24"/>
          <w:szCs w:val="24"/>
        </w:rPr>
        <w:t>)</w:t>
      </w:r>
      <w:r w:rsidR="00A25EB1" w:rsidRPr="004428AD">
        <w:rPr>
          <w:rFonts w:ascii="Arial" w:hAnsi="Arial" w:cs="Arial"/>
          <w:sz w:val="24"/>
          <w:szCs w:val="24"/>
        </w:rPr>
        <w:t xml:space="preserve"> or</w:t>
      </w:r>
      <w:r w:rsidR="001E643C" w:rsidRPr="004428AD">
        <w:rPr>
          <w:rFonts w:ascii="Arial" w:hAnsi="Arial" w:cs="Arial"/>
          <w:sz w:val="24"/>
          <w:szCs w:val="24"/>
        </w:rPr>
        <w:t xml:space="preserve"> CRP</w:t>
      </w:r>
      <w:r w:rsidR="003A5CBB" w:rsidRPr="004428AD">
        <w:rPr>
          <w:rFonts w:ascii="Arial" w:hAnsi="Arial" w:cs="Arial"/>
          <w:sz w:val="24"/>
          <w:szCs w:val="24"/>
        </w:rPr>
        <w:t>-XL</w:t>
      </w:r>
      <w:r w:rsidR="001E643C" w:rsidRPr="004428AD">
        <w:rPr>
          <w:rFonts w:ascii="Arial" w:hAnsi="Arial" w:cs="Arial"/>
          <w:sz w:val="24"/>
          <w:szCs w:val="24"/>
        </w:rPr>
        <w:t xml:space="preserve"> (1</w:t>
      </w:r>
      <w:r w:rsidRPr="004428AD">
        <w:rPr>
          <w:rFonts w:ascii="Arial" w:hAnsi="Arial" w:cs="Arial"/>
          <w:sz w:val="24"/>
          <w:szCs w:val="24"/>
        </w:rPr>
        <w:t>μ</w:t>
      </w:r>
      <w:r w:rsidR="001E643C" w:rsidRPr="004428AD">
        <w:rPr>
          <w:rFonts w:ascii="Arial" w:hAnsi="Arial" w:cs="Arial"/>
          <w:sz w:val="24"/>
          <w:szCs w:val="24"/>
        </w:rPr>
        <w:t>g/mL</w:t>
      </w:r>
      <w:r w:rsidRPr="004428AD">
        <w:rPr>
          <w:rFonts w:ascii="Arial" w:hAnsi="Arial" w:cs="Arial"/>
          <w:sz w:val="24"/>
          <w:szCs w:val="24"/>
        </w:rPr>
        <w:t>)</w:t>
      </w:r>
      <w:r w:rsidR="00A25EB1" w:rsidRPr="004428AD">
        <w:rPr>
          <w:rFonts w:ascii="Arial" w:hAnsi="Arial" w:cs="Arial"/>
          <w:sz w:val="24"/>
          <w:szCs w:val="24"/>
        </w:rPr>
        <w:t>.</w:t>
      </w:r>
      <w:r w:rsidRPr="004428AD">
        <w:rPr>
          <w:rFonts w:ascii="Arial" w:hAnsi="Arial" w:cs="Arial"/>
          <w:sz w:val="24"/>
          <w:szCs w:val="24"/>
        </w:rPr>
        <w:t xml:space="preserve"> </w:t>
      </w:r>
      <w:r w:rsidR="00666BDE" w:rsidRPr="004428AD">
        <w:rPr>
          <w:rFonts w:ascii="Arial" w:hAnsi="Arial" w:cs="Arial"/>
          <w:sz w:val="24"/>
          <w:szCs w:val="24"/>
        </w:rPr>
        <w:t>F</w:t>
      </w:r>
      <w:r w:rsidR="00BE40BA" w:rsidRPr="004428AD">
        <w:rPr>
          <w:rFonts w:ascii="Arial" w:hAnsi="Arial" w:cs="Arial"/>
          <w:sz w:val="24"/>
          <w:szCs w:val="24"/>
        </w:rPr>
        <w:t>ollowing treatment</w:t>
      </w:r>
      <w:r w:rsidR="00666BDE" w:rsidRPr="004428AD">
        <w:rPr>
          <w:rFonts w:ascii="Arial" w:hAnsi="Arial" w:cs="Arial"/>
          <w:sz w:val="24"/>
          <w:szCs w:val="24"/>
        </w:rPr>
        <w:t>,</w:t>
      </w:r>
      <w:r w:rsidRPr="004428AD">
        <w:rPr>
          <w:rFonts w:ascii="Arial" w:hAnsi="Arial" w:cs="Arial"/>
          <w:sz w:val="24"/>
          <w:szCs w:val="24"/>
        </w:rPr>
        <w:t xml:space="preserve"> platelet</w:t>
      </w:r>
      <w:r w:rsidR="00666BDE" w:rsidRPr="004428AD">
        <w:rPr>
          <w:rFonts w:ascii="Arial" w:hAnsi="Arial" w:cs="Arial"/>
          <w:sz w:val="24"/>
          <w:szCs w:val="24"/>
        </w:rPr>
        <w:t>s</w:t>
      </w:r>
      <w:r w:rsidRPr="004428AD">
        <w:rPr>
          <w:rFonts w:ascii="Arial" w:hAnsi="Arial" w:cs="Arial"/>
          <w:sz w:val="24"/>
          <w:szCs w:val="24"/>
        </w:rPr>
        <w:t xml:space="preserve"> suspensions were diluted 1:10 in cold modified </w:t>
      </w:r>
      <w:r w:rsidR="00BE40BA" w:rsidRPr="004428AD">
        <w:rPr>
          <w:rFonts w:ascii="Arial" w:hAnsi="Arial" w:cs="Arial"/>
          <w:sz w:val="24"/>
          <w:szCs w:val="24"/>
        </w:rPr>
        <w:t>Ca</w:t>
      </w:r>
      <w:r w:rsidR="00BE40BA" w:rsidRPr="004428AD">
        <w:rPr>
          <w:rFonts w:ascii="Arial" w:hAnsi="Arial" w:cs="Arial"/>
          <w:sz w:val="24"/>
          <w:szCs w:val="24"/>
          <w:vertAlign w:val="superscript"/>
        </w:rPr>
        <w:t>2+</w:t>
      </w:r>
      <w:r w:rsidR="00BE40BA" w:rsidRPr="004428AD">
        <w:rPr>
          <w:rFonts w:ascii="Arial" w:hAnsi="Arial" w:cs="Arial"/>
          <w:sz w:val="24"/>
          <w:szCs w:val="24"/>
        </w:rPr>
        <w:t xml:space="preserve">-free </w:t>
      </w:r>
      <w:proofErr w:type="spellStart"/>
      <w:r w:rsidR="00BE40BA" w:rsidRPr="004428AD">
        <w:rPr>
          <w:rFonts w:ascii="Arial" w:hAnsi="Arial" w:cs="Arial"/>
          <w:sz w:val="24"/>
          <w:szCs w:val="24"/>
        </w:rPr>
        <w:t>Tyrodes</w:t>
      </w:r>
      <w:proofErr w:type="spellEnd"/>
      <w:r w:rsidR="00BE40BA" w:rsidRPr="004428AD">
        <w:rPr>
          <w:rFonts w:ascii="Arial" w:hAnsi="Arial" w:cs="Arial"/>
          <w:sz w:val="24"/>
          <w:szCs w:val="24"/>
        </w:rPr>
        <w:t xml:space="preserve"> buffer (CFT, in mM: 140 NaCl, 5 </w:t>
      </w:r>
      <w:proofErr w:type="spellStart"/>
      <w:r w:rsidR="00BE40BA" w:rsidRPr="004428AD">
        <w:rPr>
          <w:rFonts w:ascii="Arial" w:hAnsi="Arial" w:cs="Arial"/>
          <w:sz w:val="24"/>
          <w:szCs w:val="24"/>
        </w:rPr>
        <w:t>KCl</w:t>
      </w:r>
      <w:proofErr w:type="spellEnd"/>
      <w:r w:rsidR="00BE40BA" w:rsidRPr="004428AD">
        <w:rPr>
          <w:rFonts w:ascii="Arial" w:hAnsi="Arial" w:cs="Arial"/>
          <w:sz w:val="24"/>
          <w:szCs w:val="24"/>
        </w:rPr>
        <w:t>, 10 HEPES, 5 Glucose, 0.42 NaH</w:t>
      </w:r>
      <w:r w:rsidR="00BE40BA" w:rsidRPr="004428AD">
        <w:rPr>
          <w:rFonts w:ascii="Arial" w:hAnsi="Arial" w:cs="Arial"/>
          <w:sz w:val="24"/>
          <w:szCs w:val="24"/>
          <w:vertAlign w:val="subscript"/>
        </w:rPr>
        <w:t>2</w:t>
      </w:r>
      <w:r w:rsidR="00BE40BA" w:rsidRPr="004428AD">
        <w:rPr>
          <w:rFonts w:ascii="Arial" w:hAnsi="Arial" w:cs="Arial"/>
          <w:sz w:val="24"/>
          <w:szCs w:val="24"/>
        </w:rPr>
        <w:t>PO</w:t>
      </w:r>
      <w:r w:rsidR="00BE40BA" w:rsidRPr="004428AD">
        <w:rPr>
          <w:rFonts w:ascii="Arial" w:hAnsi="Arial" w:cs="Arial"/>
          <w:sz w:val="24"/>
          <w:szCs w:val="24"/>
          <w:vertAlign w:val="subscript"/>
        </w:rPr>
        <w:t>4</w:t>
      </w:r>
      <w:r w:rsidR="00BE40BA" w:rsidRPr="004428AD">
        <w:rPr>
          <w:rFonts w:ascii="Arial" w:hAnsi="Arial" w:cs="Arial"/>
          <w:sz w:val="24"/>
          <w:szCs w:val="24"/>
        </w:rPr>
        <w:t>, 12 NaHCO</w:t>
      </w:r>
      <w:r w:rsidR="00BE40BA" w:rsidRPr="004428AD">
        <w:rPr>
          <w:rFonts w:ascii="Arial" w:hAnsi="Arial" w:cs="Arial"/>
          <w:sz w:val="24"/>
          <w:szCs w:val="24"/>
          <w:vertAlign w:val="subscript"/>
        </w:rPr>
        <w:t>3</w:t>
      </w:r>
      <w:r w:rsidR="00BE40BA" w:rsidRPr="004428AD">
        <w:rPr>
          <w:rFonts w:ascii="Arial" w:hAnsi="Arial" w:cs="Arial"/>
          <w:sz w:val="24"/>
          <w:szCs w:val="24"/>
        </w:rPr>
        <w:t xml:space="preserve">, pH7.4) </w:t>
      </w:r>
      <w:r w:rsidR="00666BDE" w:rsidRPr="004428AD">
        <w:rPr>
          <w:rFonts w:ascii="Arial" w:hAnsi="Arial" w:cs="Arial"/>
          <w:sz w:val="24"/>
          <w:szCs w:val="24"/>
        </w:rPr>
        <w:t xml:space="preserve">and </w:t>
      </w:r>
      <w:r w:rsidR="00BB2440" w:rsidRPr="004428AD">
        <w:rPr>
          <w:rFonts w:ascii="Arial" w:hAnsi="Arial" w:cs="Arial"/>
          <w:sz w:val="24"/>
          <w:szCs w:val="24"/>
        </w:rPr>
        <w:t xml:space="preserve">were analysed </w:t>
      </w:r>
      <w:r w:rsidR="00BE40BA" w:rsidRPr="004428AD">
        <w:rPr>
          <w:rFonts w:ascii="Arial" w:hAnsi="Arial" w:cs="Arial"/>
          <w:sz w:val="24"/>
          <w:szCs w:val="24"/>
        </w:rPr>
        <w:t xml:space="preserve">by flow cytometry using an </w:t>
      </w:r>
      <w:proofErr w:type="spellStart"/>
      <w:r w:rsidR="00BE40BA" w:rsidRPr="004428AD">
        <w:rPr>
          <w:rFonts w:ascii="Arial" w:hAnsi="Arial" w:cs="Arial"/>
          <w:sz w:val="24"/>
          <w:szCs w:val="24"/>
        </w:rPr>
        <w:t>Accuri</w:t>
      </w:r>
      <w:proofErr w:type="spellEnd"/>
      <w:r w:rsidR="00BE40BA" w:rsidRPr="004428AD">
        <w:rPr>
          <w:rFonts w:ascii="Arial" w:hAnsi="Arial" w:cs="Arial"/>
          <w:sz w:val="24"/>
          <w:szCs w:val="24"/>
        </w:rPr>
        <w:t xml:space="preserve"> C6 flow cytometer (BD, UK).</w:t>
      </w:r>
      <w:r w:rsidR="00BB2440" w:rsidRPr="004428AD">
        <w:rPr>
          <w:rFonts w:ascii="Arial" w:hAnsi="Arial" w:cs="Arial"/>
          <w:sz w:val="24"/>
          <w:szCs w:val="24"/>
        </w:rPr>
        <w:t xml:space="preserve"> Data were acquired from 10</w:t>
      </w:r>
      <w:r w:rsidR="00D66386" w:rsidRPr="004428AD">
        <w:rPr>
          <w:rFonts w:ascii="Arial" w:hAnsi="Arial" w:cs="Arial"/>
          <w:sz w:val="24"/>
          <w:szCs w:val="24"/>
        </w:rPr>
        <w:t>,</w:t>
      </w:r>
      <w:r w:rsidR="00BB2440" w:rsidRPr="004428AD">
        <w:rPr>
          <w:rFonts w:ascii="Arial" w:hAnsi="Arial" w:cs="Arial"/>
          <w:sz w:val="24"/>
          <w:szCs w:val="24"/>
        </w:rPr>
        <w:t>000 cells and recorded as percentage of cells positive or median fluorescence intensity (MFI)</w:t>
      </w:r>
      <w:r w:rsidR="001A4681" w:rsidRPr="004428AD">
        <w:rPr>
          <w:rFonts w:ascii="Arial" w:hAnsi="Arial" w:cs="Arial"/>
          <w:sz w:val="24"/>
          <w:szCs w:val="24"/>
        </w:rPr>
        <w:t>.</w:t>
      </w:r>
    </w:p>
    <w:p w14:paraId="46B0B7DC" w14:textId="77777777" w:rsidR="000830DB" w:rsidRPr="004428AD" w:rsidRDefault="000830DB" w:rsidP="00B52C66">
      <w:pPr>
        <w:autoSpaceDE w:val="0"/>
        <w:autoSpaceDN w:val="0"/>
        <w:adjustRightInd w:val="0"/>
        <w:spacing w:after="0" w:line="480" w:lineRule="auto"/>
        <w:ind w:firstLine="720"/>
        <w:jc w:val="both"/>
        <w:rPr>
          <w:rFonts w:ascii="Arial" w:hAnsi="Arial" w:cs="Arial"/>
          <w:sz w:val="24"/>
          <w:szCs w:val="24"/>
        </w:rPr>
      </w:pPr>
    </w:p>
    <w:p w14:paraId="048A5A54" w14:textId="77777777" w:rsidR="00616DF7" w:rsidRPr="004428AD" w:rsidRDefault="00495291" w:rsidP="00114CF3">
      <w:pPr>
        <w:pStyle w:val="Heading2"/>
      </w:pPr>
      <w:r w:rsidRPr="004428AD">
        <w:lastRenderedPageBreak/>
        <w:t xml:space="preserve">Oxygen radical </w:t>
      </w:r>
      <w:r w:rsidR="00616DF7" w:rsidRPr="004428AD">
        <w:t>detection using E</w:t>
      </w:r>
      <w:r w:rsidR="00AC3689" w:rsidRPr="004428AD">
        <w:t xml:space="preserve">lectron </w:t>
      </w:r>
      <w:r w:rsidR="008D5A26" w:rsidRPr="004428AD">
        <w:t xml:space="preserve">Spin </w:t>
      </w:r>
      <w:r w:rsidR="00616DF7" w:rsidRPr="004428AD">
        <w:t>R</w:t>
      </w:r>
      <w:r w:rsidR="00AC3689" w:rsidRPr="004428AD">
        <w:t>esonance</w:t>
      </w:r>
      <w:r w:rsidR="00432CF4" w:rsidRPr="004428AD">
        <w:t xml:space="preserve"> (E</w:t>
      </w:r>
      <w:r w:rsidR="003C77F6" w:rsidRPr="004428AD">
        <w:t>S</w:t>
      </w:r>
      <w:r w:rsidR="00432CF4" w:rsidRPr="004428AD">
        <w:t>R)</w:t>
      </w:r>
    </w:p>
    <w:p w14:paraId="4AB7EF1A" w14:textId="59ACEF74" w:rsidR="006B5212" w:rsidRPr="004428AD" w:rsidRDefault="002C400B" w:rsidP="00211EB6">
      <w:pPr>
        <w:autoSpaceDE w:val="0"/>
        <w:autoSpaceDN w:val="0"/>
        <w:adjustRightInd w:val="0"/>
        <w:spacing w:after="0" w:line="480" w:lineRule="auto"/>
        <w:jc w:val="both"/>
        <w:rPr>
          <w:rFonts w:ascii="Arial" w:hAnsi="Arial" w:cs="Arial"/>
          <w:b/>
          <w:sz w:val="24"/>
          <w:szCs w:val="24"/>
        </w:rPr>
      </w:pPr>
      <w:r w:rsidRPr="004428AD">
        <w:rPr>
          <w:rFonts w:ascii="Arial" w:hAnsi="Arial" w:cs="Arial"/>
          <w:b/>
          <w:sz w:val="24"/>
          <w:szCs w:val="24"/>
        </w:rPr>
        <w:t xml:space="preserve">As previously described </w:t>
      </w:r>
      <w:r w:rsidR="009925EA" w:rsidRPr="004428AD">
        <w:rPr>
          <w:rFonts w:ascii="Arial" w:hAnsi="Arial" w:cs="Arial"/>
          <w:b/>
          <w:sz w:val="24"/>
          <w:szCs w:val="24"/>
        </w:rPr>
        <w:fldChar w:fldCharType="begin"/>
      </w:r>
      <w:r w:rsidR="009925EA" w:rsidRPr="004428AD">
        <w:rPr>
          <w:rFonts w:ascii="Arial" w:hAnsi="Arial" w:cs="Arial"/>
          <w:b/>
          <w:sz w:val="24"/>
          <w:szCs w:val="24"/>
        </w:rPr>
        <w:instrText xml:space="preserve"> ADDIN ZOTERO_ITEM CSL_CITATION {"citationID":"aijb46dpkt","properties":{"formattedCitation":"[19]","plainCitation":"[19]","noteIndex":0},"citationItems":[{"id":2867,"uris":["http://zotero.org/users/2507469/items/AFKNM8AX"],"uri":["http://zotero.org/users/2507469/items/AFKNM8AX"],"itemData":{"id":2867,"type":"article-journal","title":"A novel combinatorial technique for simultaneous quantification of oxygen radicals and aggregation reveals unexpected redox patterns in the activation of platelets by different physiopathological stimuli","container-title":"Haematologica","page":"1879-1891","volume":"104","issue":"9","source":"PubMed","abstract":"The regulation of platelets by oxidants is critical for vascular health and may explain thrombotic complications in diseases such as diabetes and dementia, but remains poorly understood. Here, we describe a novel technique combining electron paramagnetic resonance spectroscopy and turbidimetry, which has been utilized to monitor simultaneously platelet activation and oxygen radical generation. This technique has been used to investigate the redox-dependence of human and mouse platelets. Using selective peptide inhibitors of NADPH oxidases (NOXs) on human platelets and genetically modified mouse platelets (NOX1-/- or NOX2-/-), we discovered that: 1) intracellular but not extracellular superoxide anion generated by NOX is critical for platelet activation by collagen; 2) superoxide dismutation to hydrogen peroxide is required for thrombin-dependent activation; 3) NOX1 is the main source of oxygen radicals in response to collagen, while NOX2 is critical for activation by thrombin; 4) two platelet modulators, namely oxidized low density lipoproteins (oxLDL) and amyloid peptide β (Aβ), require activation of both NOX1 and NOX2 to pre-activate platelets. This study provides new insights into the redox dependence of platelet activation. It suggests the possibility of selectively inhibiting platelet agonists by targeting either NOX1 (for collagen) or NOX2 (for thrombin). Selective inhibition of either NOX1 or NOX2 impairs the potentiatory effect of tested platelet modulators (oxLDL and Aβ), but does not completely abolish platelet hemostatic function. This information offers new opportunities for the development of disease-specific antiplatelet drugs with limited bleeding side effects by selectively targeting one NOX isoenzyme.","DOI":"10.3324/haematol.2018.208819","ISSN":"1592-8721","note":"PMID: 30679320\nPMCID: PMC6717585","journalAbbreviation":"Haematologica","language":"eng","author":[{"family":"Vara","given":"Dina"},{"family":"Cifuentes-Pagano","given":"Eugenia"},{"family":"Pagano","given":"Patrick J."},{"family":"Pula","given":"Giordano"}],"issued":{"date-parts":[["2019",9]]}}}],"schema":"https://github.com/citation-style-language/schema/raw/master/csl-citation.json"} </w:instrText>
      </w:r>
      <w:r w:rsidR="009925EA" w:rsidRPr="004428AD">
        <w:rPr>
          <w:rFonts w:ascii="Arial" w:hAnsi="Arial" w:cs="Arial"/>
          <w:b/>
          <w:sz w:val="24"/>
          <w:szCs w:val="24"/>
        </w:rPr>
        <w:fldChar w:fldCharType="separate"/>
      </w:r>
      <w:r w:rsidR="009925EA" w:rsidRPr="004428AD">
        <w:rPr>
          <w:rFonts w:ascii="Arial" w:hAnsi="Arial" w:cs="Arial"/>
          <w:b/>
          <w:sz w:val="24"/>
        </w:rPr>
        <w:t>[19]</w:t>
      </w:r>
      <w:r w:rsidR="009925EA" w:rsidRPr="004428AD">
        <w:rPr>
          <w:rFonts w:ascii="Arial" w:hAnsi="Arial" w:cs="Arial"/>
          <w:b/>
          <w:sz w:val="24"/>
          <w:szCs w:val="24"/>
        </w:rPr>
        <w:fldChar w:fldCharType="end"/>
      </w:r>
      <w:r w:rsidR="009925EA" w:rsidRPr="004428AD">
        <w:rPr>
          <w:rFonts w:ascii="Arial" w:hAnsi="Arial" w:cs="Arial"/>
          <w:b/>
          <w:sz w:val="24"/>
          <w:szCs w:val="24"/>
        </w:rPr>
        <w:t>,</w:t>
      </w:r>
      <w:r w:rsidRPr="004428AD">
        <w:rPr>
          <w:rFonts w:ascii="Arial" w:hAnsi="Arial" w:cs="Arial"/>
          <w:sz w:val="24"/>
          <w:szCs w:val="24"/>
        </w:rPr>
        <w:t xml:space="preserve"> w</w:t>
      </w:r>
      <w:r w:rsidR="00A6673F" w:rsidRPr="004428AD">
        <w:rPr>
          <w:rFonts w:ascii="Arial" w:hAnsi="Arial" w:cs="Arial"/>
          <w:sz w:val="24"/>
          <w:szCs w:val="24"/>
        </w:rPr>
        <w:t>ashed platelet suspensions (2×10</w:t>
      </w:r>
      <w:r w:rsidR="00A6673F" w:rsidRPr="004428AD">
        <w:rPr>
          <w:rFonts w:ascii="Arial" w:hAnsi="Arial" w:cs="Arial"/>
          <w:sz w:val="24"/>
          <w:szCs w:val="24"/>
          <w:vertAlign w:val="superscript"/>
        </w:rPr>
        <w:t>8</w:t>
      </w:r>
      <w:r w:rsidR="00A6673F" w:rsidRPr="004428AD">
        <w:rPr>
          <w:rFonts w:ascii="Arial" w:hAnsi="Arial" w:cs="Arial"/>
          <w:sz w:val="24"/>
          <w:szCs w:val="24"/>
        </w:rPr>
        <w:t xml:space="preserve">/mL) were loaded with </w:t>
      </w:r>
      <w:r w:rsidR="00616DF7" w:rsidRPr="004428AD">
        <w:rPr>
          <w:rFonts w:ascii="Arial" w:hAnsi="Arial" w:cs="Arial"/>
          <w:sz w:val="24"/>
          <w:szCs w:val="24"/>
        </w:rPr>
        <w:t xml:space="preserve">CMH </w:t>
      </w:r>
      <w:r w:rsidR="00A6673F" w:rsidRPr="004428AD">
        <w:rPr>
          <w:rFonts w:ascii="Arial" w:hAnsi="Arial" w:cs="Arial"/>
          <w:sz w:val="24"/>
          <w:szCs w:val="24"/>
        </w:rPr>
        <w:t>(</w:t>
      </w:r>
      <w:r w:rsidR="00616DF7" w:rsidRPr="004428AD">
        <w:rPr>
          <w:rFonts w:ascii="Arial" w:hAnsi="Arial" w:cs="Arial"/>
          <w:sz w:val="24"/>
          <w:szCs w:val="24"/>
        </w:rPr>
        <w:t>200μM</w:t>
      </w:r>
      <w:r w:rsidR="003F5EFA" w:rsidRPr="004428AD">
        <w:rPr>
          <w:rFonts w:ascii="Arial" w:hAnsi="Arial" w:cs="Arial"/>
          <w:sz w:val="24"/>
          <w:szCs w:val="24"/>
        </w:rPr>
        <w:t>,</w:t>
      </w:r>
      <w:r w:rsidR="00A6673F" w:rsidRPr="004428AD">
        <w:rPr>
          <w:rFonts w:ascii="Arial" w:hAnsi="Arial" w:cs="Arial"/>
          <w:sz w:val="24"/>
          <w:szCs w:val="24"/>
        </w:rPr>
        <w:t xml:space="preserve"> </w:t>
      </w:r>
      <w:r w:rsidR="00616DF7" w:rsidRPr="004428AD">
        <w:rPr>
          <w:rFonts w:ascii="Arial" w:hAnsi="Arial" w:cs="Arial"/>
          <w:sz w:val="24"/>
          <w:szCs w:val="24"/>
        </w:rPr>
        <w:t>in the presence of 25</w:t>
      </w:r>
      <w:r w:rsidR="0051549A" w:rsidRPr="004428AD">
        <w:rPr>
          <w:rFonts w:ascii="Arial" w:hAnsi="Arial" w:cs="Arial"/>
          <w:sz w:val="24"/>
          <w:szCs w:val="24"/>
        </w:rPr>
        <w:t>µ</w:t>
      </w:r>
      <w:r w:rsidR="00616DF7" w:rsidRPr="004428AD">
        <w:rPr>
          <w:rFonts w:ascii="Arial" w:hAnsi="Arial" w:cs="Arial"/>
          <w:sz w:val="24"/>
          <w:szCs w:val="24"/>
        </w:rPr>
        <w:t>M deferoxamine and 5</w:t>
      </w:r>
      <w:r w:rsidR="00924A41" w:rsidRPr="004428AD">
        <w:rPr>
          <w:rFonts w:ascii="Arial" w:hAnsi="Arial" w:cs="Arial"/>
          <w:sz w:val="24"/>
          <w:szCs w:val="24"/>
        </w:rPr>
        <w:t>µ</w:t>
      </w:r>
      <w:r w:rsidR="00616DF7" w:rsidRPr="004428AD">
        <w:rPr>
          <w:rFonts w:ascii="Arial" w:hAnsi="Arial" w:cs="Arial"/>
          <w:sz w:val="24"/>
          <w:szCs w:val="24"/>
        </w:rPr>
        <w:t xml:space="preserve">M DETC) </w:t>
      </w:r>
      <w:r w:rsidR="00A675E1" w:rsidRPr="004428AD">
        <w:rPr>
          <w:rFonts w:ascii="Arial" w:hAnsi="Arial" w:cs="Arial"/>
          <w:sz w:val="24"/>
          <w:szCs w:val="24"/>
        </w:rPr>
        <w:t>for 10</w:t>
      </w:r>
      <w:r w:rsidR="00616DF7" w:rsidRPr="004428AD">
        <w:rPr>
          <w:rFonts w:ascii="Arial" w:hAnsi="Arial" w:cs="Arial"/>
          <w:sz w:val="24"/>
          <w:szCs w:val="24"/>
        </w:rPr>
        <w:t xml:space="preserve"> minutes</w:t>
      </w:r>
      <w:r w:rsidR="00A675E1" w:rsidRPr="004428AD">
        <w:rPr>
          <w:rFonts w:ascii="Arial" w:hAnsi="Arial" w:cs="Arial"/>
          <w:sz w:val="24"/>
          <w:szCs w:val="24"/>
        </w:rPr>
        <w:t xml:space="preserve"> </w:t>
      </w:r>
      <w:r w:rsidR="00A6673F" w:rsidRPr="004428AD">
        <w:rPr>
          <w:rFonts w:ascii="Arial" w:hAnsi="Arial" w:cs="Arial"/>
          <w:sz w:val="24"/>
          <w:szCs w:val="24"/>
        </w:rPr>
        <w:t>at room temperature</w:t>
      </w:r>
      <w:r w:rsidR="006B5212" w:rsidRPr="004428AD">
        <w:rPr>
          <w:rFonts w:ascii="Arial" w:hAnsi="Arial" w:cs="Arial"/>
          <w:sz w:val="24"/>
          <w:szCs w:val="24"/>
        </w:rPr>
        <w:t>.</w:t>
      </w:r>
      <w:r w:rsidR="00A6673F" w:rsidRPr="004428AD">
        <w:rPr>
          <w:rFonts w:ascii="Arial" w:hAnsi="Arial" w:cs="Arial"/>
          <w:sz w:val="24"/>
          <w:szCs w:val="24"/>
        </w:rPr>
        <w:t xml:space="preserve"> </w:t>
      </w:r>
      <w:r w:rsidR="006B5212" w:rsidRPr="004428AD">
        <w:rPr>
          <w:rFonts w:ascii="Arial" w:hAnsi="Arial" w:cs="Arial"/>
          <w:sz w:val="24"/>
          <w:szCs w:val="24"/>
        </w:rPr>
        <w:t xml:space="preserve">Platelet suspensions were loaded onto a </w:t>
      </w:r>
      <w:proofErr w:type="spellStart"/>
      <w:r w:rsidR="006B5212" w:rsidRPr="004428AD">
        <w:rPr>
          <w:rFonts w:ascii="Arial" w:hAnsi="Arial" w:cs="Arial"/>
          <w:sz w:val="24"/>
          <w:szCs w:val="24"/>
        </w:rPr>
        <w:t>Chronolog</w:t>
      </w:r>
      <w:proofErr w:type="spellEnd"/>
      <w:r w:rsidR="006B5212" w:rsidRPr="004428AD">
        <w:rPr>
          <w:rFonts w:ascii="Arial" w:hAnsi="Arial" w:cs="Arial"/>
          <w:sz w:val="24"/>
          <w:szCs w:val="24"/>
        </w:rPr>
        <w:t xml:space="preserve"> 700-2 aggregometer with continuous stirring (1,200rpm at 37°C) and the turbidimetry readings were </w:t>
      </w:r>
      <w:r w:rsidR="003F5EFA" w:rsidRPr="004428AD">
        <w:rPr>
          <w:rFonts w:ascii="Arial" w:hAnsi="Arial" w:cs="Arial"/>
          <w:sz w:val="24"/>
          <w:szCs w:val="24"/>
        </w:rPr>
        <w:t>recorded</w:t>
      </w:r>
      <w:r w:rsidR="006B5212" w:rsidRPr="004428AD">
        <w:rPr>
          <w:rFonts w:ascii="Arial" w:hAnsi="Arial" w:cs="Arial"/>
          <w:sz w:val="24"/>
          <w:szCs w:val="24"/>
        </w:rPr>
        <w:t>. After 1 minute, ZnSO</w:t>
      </w:r>
      <w:r w:rsidR="006B5212" w:rsidRPr="004428AD">
        <w:rPr>
          <w:rFonts w:ascii="Arial" w:hAnsi="Arial" w:cs="Arial"/>
          <w:sz w:val="24"/>
          <w:szCs w:val="24"/>
          <w:vertAlign w:val="subscript"/>
        </w:rPr>
        <w:t>4</w:t>
      </w:r>
      <w:r w:rsidR="006B5212" w:rsidRPr="004428AD">
        <w:rPr>
          <w:rFonts w:ascii="Arial" w:hAnsi="Arial" w:cs="Arial"/>
          <w:sz w:val="24"/>
          <w:szCs w:val="24"/>
        </w:rPr>
        <w:t xml:space="preserve"> (10-300µM), clioquinol (100µM) or A23187 (100µM) were </w:t>
      </w:r>
      <w:r w:rsidR="003F5EFA" w:rsidRPr="004428AD">
        <w:rPr>
          <w:rFonts w:ascii="Arial" w:hAnsi="Arial" w:cs="Arial"/>
          <w:sz w:val="24"/>
          <w:szCs w:val="24"/>
        </w:rPr>
        <w:t xml:space="preserve">added </w:t>
      </w:r>
      <w:r w:rsidR="006B5212" w:rsidRPr="004428AD">
        <w:rPr>
          <w:rFonts w:ascii="Arial" w:hAnsi="Arial" w:cs="Arial"/>
          <w:sz w:val="24"/>
          <w:szCs w:val="24"/>
        </w:rPr>
        <w:t xml:space="preserve">and aggregation was measured for 10 minutes. </w:t>
      </w:r>
      <w:r w:rsidR="003F5EFA" w:rsidRPr="004428AD">
        <w:rPr>
          <w:rFonts w:ascii="Arial" w:hAnsi="Arial" w:cs="Arial"/>
          <w:sz w:val="24"/>
          <w:szCs w:val="24"/>
        </w:rPr>
        <w:t xml:space="preserve">Following </w:t>
      </w:r>
      <w:r w:rsidR="006B5212" w:rsidRPr="004428AD">
        <w:rPr>
          <w:rFonts w:ascii="Arial" w:hAnsi="Arial" w:cs="Arial"/>
          <w:sz w:val="24"/>
          <w:szCs w:val="24"/>
        </w:rPr>
        <w:t xml:space="preserve">aggregation, </w:t>
      </w:r>
      <w:r w:rsidR="00AE6FB6" w:rsidRPr="004428AD">
        <w:rPr>
          <w:rFonts w:ascii="Arial" w:hAnsi="Arial" w:cs="Arial"/>
          <w:sz w:val="24"/>
          <w:szCs w:val="24"/>
        </w:rPr>
        <w:t xml:space="preserve">platelet solution was centrifuged by 14,000 </w:t>
      </w:r>
      <w:r w:rsidR="0051549A" w:rsidRPr="004428AD">
        <w:rPr>
          <w:rFonts w:ascii="Arial" w:hAnsi="Arial" w:cs="Arial"/>
          <w:sz w:val="24"/>
          <w:szCs w:val="24"/>
        </w:rPr>
        <w:t xml:space="preserve">g </w:t>
      </w:r>
      <w:r w:rsidR="00AE6FB6" w:rsidRPr="004428AD">
        <w:rPr>
          <w:rFonts w:ascii="Arial" w:hAnsi="Arial" w:cs="Arial"/>
          <w:sz w:val="24"/>
          <w:szCs w:val="24"/>
        </w:rPr>
        <w:t xml:space="preserve">and </w:t>
      </w:r>
      <w:r w:rsidR="006B5212" w:rsidRPr="004428AD">
        <w:rPr>
          <w:rFonts w:ascii="Arial" w:hAnsi="Arial" w:cs="Arial"/>
          <w:sz w:val="24"/>
          <w:szCs w:val="24"/>
        </w:rPr>
        <w:t xml:space="preserve">50µl of platelet-free supernatant </w:t>
      </w:r>
      <w:r w:rsidR="003F5EFA" w:rsidRPr="004428AD">
        <w:rPr>
          <w:rFonts w:ascii="Arial" w:hAnsi="Arial" w:cs="Arial"/>
          <w:sz w:val="24"/>
          <w:szCs w:val="24"/>
        </w:rPr>
        <w:t xml:space="preserve">was </w:t>
      </w:r>
      <w:r w:rsidR="006B5212" w:rsidRPr="004428AD">
        <w:rPr>
          <w:rFonts w:ascii="Arial" w:hAnsi="Arial" w:cs="Arial"/>
          <w:sz w:val="24"/>
          <w:szCs w:val="24"/>
        </w:rPr>
        <w:t xml:space="preserve">transferred into the </w:t>
      </w:r>
      <w:proofErr w:type="spellStart"/>
      <w:r w:rsidR="006B5212" w:rsidRPr="004428AD">
        <w:rPr>
          <w:rFonts w:ascii="Arial" w:hAnsi="Arial" w:cs="Arial"/>
          <w:sz w:val="24"/>
          <w:szCs w:val="24"/>
        </w:rPr>
        <w:t>Hirschmann</w:t>
      </w:r>
      <w:proofErr w:type="spellEnd"/>
      <w:r w:rsidR="006B5212" w:rsidRPr="004428AD">
        <w:rPr>
          <w:rFonts w:ascii="Arial" w:hAnsi="Arial" w:cs="Arial"/>
          <w:sz w:val="24"/>
          <w:szCs w:val="24"/>
        </w:rPr>
        <w:t xml:space="preserve"> precision micropipettes and read using an e-scan (</w:t>
      </w:r>
      <w:proofErr w:type="spellStart"/>
      <w:r w:rsidR="006B5212" w:rsidRPr="004428AD">
        <w:rPr>
          <w:rFonts w:ascii="Arial" w:hAnsi="Arial" w:cs="Arial"/>
          <w:sz w:val="24"/>
          <w:szCs w:val="24"/>
        </w:rPr>
        <w:t>Noxygen</w:t>
      </w:r>
      <w:proofErr w:type="spellEnd"/>
      <w:r w:rsidR="006B5212" w:rsidRPr="004428AD">
        <w:rPr>
          <w:rFonts w:ascii="Arial" w:hAnsi="Arial" w:cs="Arial"/>
          <w:sz w:val="24"/>
          <w:szCs w:val="24"/>
        </w:rPr>
        <w:t xml:space="preserve">, Germany). </w:t>
      </w:r>
      <w:r w:rsidR="00A57298" w:rsidRPr="004428AD">
        <w:rPr>
          <w:rFonts w:ascii="Arial" w:hAnsi="Arial" w:cs="Arial"/>
          <w:sz w:val="24"/>
          <w:szCs w:val="24"/>
        </w:rPr>
        <w:t>E</w:t>
      </w:r>
      <w:r w:rsidR="001249F2" w:rsidRPr="004428AD">
        <w:rPr>
          <w:rFonts w:ascii="Arial" w:hAnsi="Arial" w:cs="Arial"/>
          <w:sz w:val="24"/>
          <w:szCs w:val="24"/>
        </w:rPr>
        <w:t>S</w:t>
      </w:r>
      <w:r w:rsidR="00A57298" w:rsidRPr="004428AD">
        <w:rPr>
          <w:rFonts w:ascii="Arial" w:hAnsi="Arial" w:cs="Arial"/>
          <w:sz w:val="24"/>
          <w:szCs w:val="24"/>
        </w:rPr>
        <w:t>R spectra were recorded using the following E</w:t>
      </w:r>
      <w:r w:rsidR="001249F2" w:rsidRPr="004428AD">
        <w:rPr>
          <w:rFonts w:ascii="Arial" w:hAnsi="Arial" w:cs="Arial"/>
          <w:sz w:val="24"/>
          <w:szCs w:val="24"/>
        </w:rPr>
        <w:t>S</w:t>
      </w:r>
      <w:r w:rsidR="00A57298" w:rsidRPr="004428AD">
        <w:rPr>
          <w:rFonts w:ascii="Arial" w:hAnsi="Arial" w:cs="Arial"/>
          <w:sz w:val="24"/>
          <w:szCs w:val="24"/>
        </w:rPr>
        <w:t>R settings:</w:t>
      </w:r>
      <w:r w:rsidR="00211EB6" w:rsidRPr="004428AD">
        <w:rPr>
          <w:rFonts w:ascii="Arial" w:hAnsi="Arial" w:cs="Arial"/>
          <w:sz w:val="24"/>
          <w:szCs w:val="24"/>
        </w:rPr>
        <w:t xml:space="preserve"> </w:t>
      </w:r>
      <w:r w:rsidR="00211EB6" w:rsidRPr="004428AD">
        <w:rPr>
          <w:rFonts w:ascii="Arial" w:hAnsi="Arial" w:cs="Arial"/>
          <w:b/>
          <w:sz w:val="24"/>
          <w:szCs w:val="24"/>
        </w:rPr>
        <w:t>centre field 3,492.5G, field sweep 60G, modulation amplitude 2G, sweep time 10s, number of scans 10, microwave frequency 9.39GHz, microwave power 20mW, conversion time, 327.68ms, time constant, 5242.88ms.</w:t>
      </w:r>
      <w:r w:rsidR="00A57298" w:rsidRPr="004428AD">
        <w:rPr>
          <w:rFonts w:ascii="Arial" w:hAnsi="Arial" w:cs="Arial"/>
          <w:b/>
          <w:sz w:val="24"/>
          <w:szCs w:val="24"/>
        </w:rPr>
        <w:t>.</w:t>
      </w:r>
      <w:r w:rsidR="001249F2" w:rsidRPr="004428AD" w:rsidDel="001249F2">
        <w:rPr>
          <w:rFonts w:ascii="Arial" w:hAnsi="Arial" w:cs="Arial"/>
          <w:b/>
          <w:sz w:val="24"/>
          <w:szCs w:val="24"/>
        </w:rPr>
        <w:t xml:space="preserve"> </w:t>
      </w:r>
    </w:p>
    <w:p w14:paraId="0D5CA731" w14:textId="77777777" w:rsidR="008278D9" w:rsidRPr="004428AD" w:rsidRDefault="008278D9" w:rsidP="00B52C66">
      <w:pPr>
        <w:autoSpaceDE w:val="0"/>
        <w:autoSpaceDN w:val="0"/>
        <w:adjustRightInd w:val="0"/>
        <w:spacing w:after="0" w:line="480" w:lineRule="auto"/>
        <w:ind w:firstLine="720"/>
        <w:jc w:val="both"/>
        <w:rPr>
          <w:rFonts w:ascii="Arial" w:hAnsi="Arial" w:cs="Arial"/>
          <w:b/>
          <w:sz w:val="24"/>
          <w:szCs w:val="24"/>
        </w:rPr>
      </w:pPr>
    </w:p>
    <w:p w14:paraId="3686C81C" w14:textId="77777777" w:rsidR="00616DF7" w:rsidRPr="004428AD" w:rsidRDefault="00383B7C" w:rsidP="00114CF3">
      <w:pPr>
        <w:pStyle w:val="Heading2"/>
      </w:pPr>
      <w:r w:rsidRPr="004428AD">
        <w:t>Reduced Glutathione (GSG) content and Glutathione Peroxidase (</w:t>
      </w:r>
      <w:proofErr w:type="spellStart"/>
      <w:r w:rsidRPr="004428AD">
        <w:t>GPx</w:t>
      </w:r>
      <w:proofErr w:type="spellEnd"/>
      <w:r w:rsidRPr="004428AD">
        <w:t>) activity</w:t>
      </w:r>
    </w:p>
    <w:p w14:paraId="6BB7B4AF" w14:textId="2CF95D51" w:rsidR="00806AB2" w:rsidRPr="004428AD" w:rsidRDefault="00383B7C" w:rsidP="00B52C66">
      <w:pPr>
        <w:spacing w:after="0" w:line="480" w:lineRule="auto"/>
        <w:jc w:val="both"/>
        <w:rPr>
          <w:rFonts w:ascii="Arial" w:hAnsi="Arial" w:cs="Arial"/>
          <w:sz w:val="24"/>
          <w:szCs w:val="24"/>
        </w:rPr>
      </w:pPr>
      <w:r w:rsidRPr="004428AD">
        <w:rPr>
          <w:rFonts w:ascii="Arial" w:hAnsi="Arial" w:cs="Arial"/>
          <w:sz w:val="24"/>
          <w:szCs w:val="24"/>
        </w:rPr>
        <w:t>Washed platelet</w:t>
      </w:r>
      <w:r w:rsidR="00CA4540" w:rsidRPr="004428AD">
        <w:rPr>
          <w:rFonts w:ascii="Arial" w:hAnsi="Arial" w:cs="Arial"/>
          <w:sz w:val="24"/>
          <w:szCs w:val="24"/>
        </w:rPr>
        <w:t xml:space="preserve"> </w:t>
      </w:r>
      <w:r w:rsidRPr="004428AD">
        <w:rPr>
          <w:rFonts w:ascii="Arial" w:hAnsi="Arial" w:cs="Arial"/>
          <w:sz w:val="24"/>
          <w:szCs w:val="24"/>
        </w:rPr>
        <w:t>s</w:t>
      </w:r>
      <w:r w:rsidR="00CA4540" w:rsidRPr="004428AD">
        <w:rPr>
          <w:rFonts w:ascii="Arial" w:hAnsi="Arial" w:cs="Arial"/>
          <w:sz w:val="24"/>
          <w:szCs w:val="24"/>
        </w:rPr>
        <w:t>uspensions</w:t>
      </w:r>
      <w:r w:rsidRPr="004428AD">
        <w:rPr>
          <w:rFonts w:ascii="Arial" w:hAnsi="Arial" w:cs="Arial"/>
          <w:sz w:val="24"/>
          <w:szCs w:val="24"/>
        </w:rPr>
        <w:t xml:space="preserve"> (2×</w:t>
      </w:r>
      <w:r w:rsidR="00CA4540" w:rsidRPr="004428AD">
        <w:rPr>
          <w:rFonts w:ascii="Arial" w:hAnsi="Arial" w:cs="Arial"/>
          <w:sz w:val="24"/>
          <w:szCs w:val="24"/>
        </w:rPr>
        <w:t>1</w:t>
      </w:r>
      <w:r w:rsidRPr="004428AD">
        <w:rPr>
          <w:rFonts w:ascii="Arial" w:hAnsi="Arial" w:cs="Arial"/>
          <w:sz w:val="24"/>
          <w:szCs w:val="24"/>
        </w:rPr>
        <w:t>0</w:t>
      </w:r>
      <w:r w:rsidRPr="004428AD">
        <w:rPr>
          <w:rFonts w:ascii="Arial" w:hAnsi="Arial" w:cs="Arial"/>
          <w:sz w:val="24"/>
          <w:szCs w:val="24"/>
          <w:vertAlign w:val="superscript"/>
        </w:rPr>
        <w:t>8</w:t>
      </w:r>
      <w:r w:rsidR="00CA4540" w:rsidRPr="004428AD">
        <w:rPr>
          <w:rFonts w:ascii="Arial" w:hAnsi="Arial" w:cs="Arial"/>
          <w:sz w:val="24"/>
          <w:szCs w:val="24"/>
          <w:vertAlign w:val="superscript"/>
        </w:rPr>
        <w:softHyphen/>
      </w:r>
      <w:r w:rsidR="00CA4540" w:rsidRPr="004428AD">
        <w:rPr>
          <w:rFonts w:ascii="Arial" w:hAnsi="Arial" w:cs="Arial"/>
          <w:sz w:val="24"/>
          <w:szCs w:val="24"/>
        </w:rPr>
        <w:t>/</w:t>
      </w:r>
      <w:r w:rsidRPr="004428AD">
        <w:rPr>
          <w:rFonts w:ascii="Arial" w:hAnsi="Arial" w:cs="Arial"/>
          <w:sz w:val="24"/>
          <w:szCs w:val="24"/>
        </w:rPr>
        <w:t>m</w:t>
      </w:r>
      <w:r w:rsidR="00CA4540" w:rsidRPr="004428AD">
        <w:rPr>
          <w:rFonts w:ascii="Arial" w:hAnsi="Arial" w:cs="Arial"/>
          <w:sz w:val="24"/>
          <w:szCs w:val="24"/>
        </w:rPr>
        <w:t>L</w:t>
      </w:r>
      <w:r w:rsidRPr="004428AD">
        <w:rPr>
          <w:rFonts w:ascii="Arial" w:hAnsi="Arial" w:cs="Arial"/>
          <w:sz w:val="24"/>
          <w:szCs w:val="24"/>
        </w:rPr>
        <w:t>) were stimulated with Clioquinol (100μM) or A23187 (100μM)</w:t>
      </w:r>
      <w:r w:rsidR="00CA4540" w:rsidRPr="004428AD">
        <w:rPr>
          <w:rFonts w:ascii="Arial" w:hAnsi="Arial" w:cs="Arial"/>
          <w:sz w:val="24"/>
          <w:szCs w:val="24"/>
        </w:rPr>
        <w:t>,</w:t>
      </w:r>
      <w:r w:rsidRPr="004428AD">
        <w:rPr>
          <w:rFonts w:ascii="Arial" w:hAnsi="Arial" w:cs="Arial"/>
          <w:sz w:val="24"/>
          <w:szCs w:val="24"/>
        </w:rPr>
        <w:t xml:space="preserve"> or pre- incubated with </w:t>
      </w:r>
      <w:r w:rsidRPr="004428AD">
        <w:rPr>
          <w:rFonts w:ascii="Arial" w:hAnsi="Arial" w:cs="Arial"/>
          <w:bCs/>
          <w:sz w:val="24"/>
          <w:szCs w:val="24"/>
        </w:rPr>
        <w:t xml:space="preserve">TPEN (50μM) for 10 min </w:t>
      </w:r>
      <w:r w:rsidR="00CA4540" w:rsidRPr="004428AD">
        <w:rPr>
          <w:rFonts w:ascii="Arial" w:hAnsi="Arial" w:cs="Arial"/>
          <w:bCs/>
          <w:sz w:val="24"/>
          <w:szCs w:val="24"/>
        </w:rPr>
        <w:t xml:space="preserve">prior to </w:t>
      </w:r>
      <w:r w:rsidRPr="004428AD">
        <w:rPr>
          <w:rFonts w:ascii="Arial" w:hAnsi="Arial" w:cs="Arial"/>
          <w:bCs/>
          <w:sz w:val="24"/>
          <w:szCs w:val="24"/>
        </w:rPr>
        <w:t>stimulation</w:t>
      </w:r>
      <w:r w:rsidRPr="004428AD">
        <w:rPr>
          <w:rFonts w:ascii="Arial" w:hAnsi="Arial" w:cs="Arial"/>
          <w:sz w:val="24"/>
          <w:szCs w:val="24"/>
        </w:rPr>
        <w:t xml:space="preserve"> with thrombin (1U/mL)</w:t>
      </w:r>
      <w:r w:rsidR="00CA4540" w:rsidRPr="004428AD">
        <w:rPr>
          <w:rFonts w:ascii="Arial" w:hAnsi="Arial" w:cs="Arial"/>
          <w:sz w:val="24"/>
          <w:szCs w:val="24"/>
        </w:rPr>
        <w:t xml:space="preserve"> or </w:t>
      </w:r>
      <w:r w:rsidRPr="004428AD">
        <w:rPr>
          <w:rFonts w:ascii="Arial" w:hAnsi="Arial" w:cs="Arial"/>
          <w:sz w:val="24"/>
          <w:szCs w:val="24"/>
        </w:rPr>
        <w:t xml:space="preserve">CRP-XL (1μg/mL). </w:t>
      </w:r>
      <w:r w:rsidR="00E856BF" w:rsidRPr="004428AD">
        <w:rPr>
          <w:rFonts w:ascii="Arial" w:hAnsi="Arial" w:cs="Arial"/>
          <w:sz w:val="24"/>
          <w:szCs w:val="24"/>
        </w:rPr>
        <w:t xml:space="preserve">Platelet </w:t>
      </w:r>
      <w:r w:rsidRPr="004428AD">
        <w:rPr>
          <w:rFonts w:ascii="Arial" w:hAnsi="Arial" w:cs="Arial"/>
          <w:sz w:val="24"/>
          <w:szCs w:val="24"/>
        </w:rPr>
        <w:t xml:space="preserve">GSH and </w:t>
      </w:r>
      <w:proofErr w:type="spellStart"/>
      <w:r w:rsidRPr="004428AD">
        <w:rPr>
          <w:rFonts w:ascii="Arial" w:hAnsi="Arial" w:cs="Arial"/>
          <w:sz w:val="24"/>
          <w:szCs w:val="24"/>
        </w:rPr>
        <w:t>GPx</w:t>
      </w:r>
      <w:proofErr w:type="spellEnd"/>
      <w:r w:rsidRPr="004428AD">
        <w:rPr>
          <w:rFonts w:ascii="Arial" w:hAnsi="Arial" w:cs="Arial"/>
          <w:sz w:val="24"/>
          <w:szCs w:val="24"/>
        </w:rPr>
        <w:t xml:space="preserve"> activity were determined by </w:t>
      </w:r>
      <w:proofErr w:type="spellStart"/>
      <w:r w:rsidRPr="004428AD">
        <w:rPr>
          <w:rFonts w:ascii="Arial" w:hAnsi="Arial" w:cs="Arial"/>
          <w:sz w:val="24"/>
          <w:szCs w:val="24"/>
        </w:rPr>
        <w:t>Amplte</w:t>
      </w:r>
      <w:r w:rsidRPr="004428AD">
        <w:rPr>
          <w:rFonts w:ascii="Arial" w:hAnsi="Arial" w:cs="Arial"/>
          <w:sz w:val="24"/>
          <w:szCs w:val="24"/>
          <w:vertAlign w:val="superscript"/>
        </w:rPr>
        <w:t>TM</w:t>
      </w:r>
      <w:proofErr w:type="spellEnd"/>
      <w:r w:rsidRPr="004428AD">
        <w:rPr>
          <w:rFonts w:ascii="Arial" w:hAnsi="Arial" w:cs="Arial"/>
          <w:sz w:val="24"/>
          <w:szCs w:val="24"/>
        </w:rPr>
        <w:t xml:space="preserve"> </w:t>
      </w:r>
      <w:proofErr w:type="spellStart"/>
      <w:r w:rsidRPr="004428AD">
        <w:rPr>
          <w:rFonts w:ascii="Arial" w:hAnsi="Arial" w:cs="Arial"/>
          <w:sz w:val="24"/>
          <w:szCs w:val="24"/>
        </w:rPr>
        <w:t>Fluorimetric</w:t>
      </w:r>
      <w:proofErr w:type="spellEnd"/>
      <w:r w:rsidRPr="004428AD">
        <w:rPr>
          <w:rFonts w:ascii="Arial" w:hAnsi="Arial" w:cs="Arial"/>
          <w:sz w:val="24"/>
          <w:szCs w:val="24"/>
        </w:rPr>
        <w:t xml:space="preserve"> Glutathione Assay Kit from AAT </w:t>
      </w:r>
      <w:proofErr w:type="spellStart"/>
      <w:r w:rsidRPr="004428AD">
        <w:rPr>
          <w:rFonts w:ascii="Arial" w:hAnsi="Arial" w:cs="Arial"/>
          <w:sz w:val="24"/>
          <w:szCs w:val="24"/>
        </w:rPr>
        <w:t>Bioquest</w:t>
      </w:r>
      <w:proofErr w:type="spellEnd"/>
      <w:r w:rsidRPr="004428AD">
        <w:rPr>
          <w:rFonts w:ascii="Arial" w:hAnsi="Arial" w:cs="Arial"/>
          <w:sz w:val="24"/>
          <w:szCs w:val="24"/>
        </w:rPr>
        <w:t xml:space="preserve">® and </w:t>
      </w:r>
      <w:proofErr w:type="spellStart"/>
      <w:r w:rsidR="008278D9" w:rsidRPr="004428AD">
        <w:rPr>
          <w:rFonts w:ascii="Arial" w:hAnsi="Arial" w:cs="Arial"/>
          <w:sz w:val="24"/>
          <w:szCs w:val="24"/>
        </w:rPr>
        <w:t>EnzyChrom</w:t>
      </w:r>
      <w:r w:rsidR="008278D9" w:rsidRPr="004428AD">
        <w:rPr>
          <w:rFonts w:ascii="Arial" w:hAnsi="Arial" w:cs="Arial"/>
          <w:sz w:val="24"/>
          <w:szCs w:val="24"/>
          <w:vertAlign w:val="superscript"/>
        </w:rPr>
        <w:t>TM</w:t>
      </w:r>
      <w:proofErr w:type="spellEnd"/>
      <w:r w:rsidR="00FB4C4D" w:rsidRPr="004428AD">
        <w:rPr>
          <w:rFonts w:ascii="Arial" w:hAnsi="Arial" w:cs="Arial"/>
          <w:sz w:val="24"/>
          <w:szCs w:val="24"/>
        </w:rPr>
        <w:t xml:space="preserve"> Glu</w:t>
      </w:r>
      <w:r w:rsidR="008278D9" w:rsidRPr="004428AD">
        <w:rPr>
          <w:rFonts w:ascii="Arial" w:hAnsi="Arial" w:cs="Arial"/>
          <w:sz w:val="24"/>
          <w:szCs w:val="24"/>
        </w:rPr>
        <w:t xml:space="preserve">tathione Peroxidase Assay Kit from </w:t>
      </w:r>
      <w:proofErr w:type="spellStart"/>
      <w:r w:rsidR="008278D9" w:rsidRPr="004428AD">
        <w:rPr>
          <w:rFonts w:ascii="Arial" w:hAnsi="Arial" w:cs="Arial"/>
          <w:sz w:val="24"/>
          <w:szCs w:val="24"/>
        </w:rPr>
        <w:t>BioAssay</w:t>
      </w:r>
      <w:proofErr w:type="spellEnd"/>
      <w:r w:rsidR="008278D9" w:rsidRPr="004428AD">
        <w:rPr>
          <w:rFonts w:ascii="Arial" w:hAnsi="Arial" w:cs="Arial"/>
          <w:sz w:val="24"/>
          <w:szCs w:val="24"/>
        </w:rPr>
        <w:t xml:space="preserve"> Systems, respectively</w:t>
      </w:r>
      <w:r w:rsidR="00CA4540" w:rsidRPr="004428AD">
        <w:rPr>
          <w:rFonts w:ascii="Arial" w:hAnsi="Arial" w:cs="Arial"/>
          <w:sz w:val="24"/>
          <w:szCs w:val="24"/>
        </w:rPr>
        <w:t>, as described previously.</w:t>
      </w:r>
      <w:r w:rsidR="008042B2"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2489svgljr","properties":{"formattedCitation":"[16,32]","plainCitation":"[16,32]","noteIndex":0},"citationItems":[{"id":997,"uris":["http://zotero.org/users/2507469/items/DNLTEKQY"],"uri":["http://zotero.org/users/2507469/items/DNLTEKQY"],"itemData":{"id":997,"type":"article-journal","title":"Regulation of platelet activation and thrombus formation by reactive oxygen species","container-title":"Redox Biology","page":"126-130","volume":"14","source":"PubMed","abstract":"Reactive oxygen species (ROS) are generated within activated platelets and play an important role in regulating platelet responses to collagen and collagen-mediated thrombus formation. As a major collagen receptor, platelet-specific glycoprotein (GP)VI is a member of the immunoglobulin (Ig) superfamily, with two extracellular Ig domains, a mucin domain, a transmembrane domain and a cytoplasmic tail. GPVI forms a functional complex with the Fc receptor γ-chain (FcRγ) that, following receptor dimerization, signals via an intracellular immunoreceptor tyrosine-based activation motif (ITAM), leading to rapid activation of Src family kinase signaling pathways. Our previous studies demonstrated that an unpaired thiol in the cytoplasmic tail of GPVI undergoes rapid oxidation to form GPVI homodimers in response to ligand binding, indicating an oxidative submembranous environment in platelets after GPVI stimulation. Using a redox-sensitive fluorescent dye (H2DCF-DA) in a flow cytometric assay to measure changes in intracellular ROS, we showed generation of ROS downstream of GPVI consists of two distinct phases: an initial Syk-independent burst followed by additional Syk-dependent generation. In this review, we will discuss recent findings on the regulation of platelet function by ROS, focusing on GPVI-dependent platelet activation and thrombus formation.","ISSN":"2213-2317","note":"PMID: 28888895\nPMCID: PMC5596263","journalAbbreviation":"Redox Biol","language":"eng","author":[{"family":"Qiao","given":"Jianlin"},{"family":"Arthur","given":"Jane F."},{"family":"Gardiner","given":"Elizabeth E."},{"family":"Andrews","given":"Robert K."},{"family":"Zeng","given":"Lingyu"},{"family":"Xu","given":"Kailin"}],"issued":{"date-parts":[["2018",4]]}}},{"id":2754,"uris":["http://zotero.org/users/2507469/items/LWFVNK32"],"uri":["http://zotero.org/users/2507469/items/LWFVNK32"],"itemData":{"id":2754,"type":"article-journal","title":"Improving the metabolic fidelity of cancer models with a physiological cell culture medium","container-title":"Science Advances","page":"eaau7314","volume":"5","issue":"1","source":"PubMed","abstract":"Currently available cell culture media may not reproduce the in vivo metabolic environment of tumors. To demonstrate this, we compared the effects of a new physiological medium, Plasmax, with commercial media. We prove that the disproportionate nutrient composition of commercial media imposes metabolic artifacts on cancer cells. Their supraphysiological concentrations of pyruvate stabilize hypoxia-inducible factor 1α in normoxia, thereby inducing a pseudohypoxic transcriptional program. In addition, their arginine concentrations reverse the urea cycle reaction catalyzed by argininosuccinate lyase, an effect not observed in vivo, and prevented by Plasmax in vitro. The capacity of cancer cells to form colonies in commercial media was impaired by lipid peroxidation and ferroptosis and was rescued by selenium present in Plasmax. Last, an untargeted metabolic comparison revealed that breast cancer spheroids grown in Plasmax approximate the metabolic profile of mammary tumors better. In conclusion, a physiological medium improves the metabolic fidelity and biological relevance of in vitro cancer models.","ISSN":"2375-2548","note":"PMID: 30613774\nPMCID: PMC6314821","journalAbbreviation":"Sci Adv","language":"eng","author":[{"family":"Vande Voorde","given":"Johan"},{"family":"Ackermann","given":"Tobias"},{"family":"Pfetzer","given":"Nadja"},{"family":"Sumpton","given":"David"},{"family":"Mackay","given":"Gillian"},{"family":"Kalna","given":"Gabriela"},{"family":"Nixon","given":"Colin"},{"family":"Blyth","given":"Karen"},{"family":"Gottlieb","given":"Eyal"},{"family":"Tardito","given":"Saverio"}],"issued":{"date-parts":[["2019",1]]}}}],"schema":"https://github.com/citation-style-language/schema/raw/master/csl-citation.json"} </w:instrText>
      </w:r>
      <w:r w:rsidR="008042B2" w:rsidRPr="004428AD">
        <w:rPr>
          <w:rFonts w:ascii="Arial" w:hAnsi="Arial" w:cs="Arial"/>
          <w:sz w:val="24"/>
          <w:szCs w:val="24"/>
        </w:rPr>
        <w:fldChar w:fldCharType="separate"/>
      </w:r>
      <w:r w:rsidR="009925EA" w:rsidRPr="004428AD">
        <w:rPr>
          <w:rFonts w:ascii="Arial" w:hAnsi="Arial" w:cs="Arial"/>
          <w:sz w:val="24"/>
          <w:szCs w:val="24"/>
        </w:rPr>
        <w:t>[16,32]</w:t>
      </w:r>
      <w:r w:rsidR="008042B2" w:rsidRPr="004428AD">
        <w:rPr>
          <w:rFonts w:ascii="Arial" w:hAnsi="Arial" w:cs="Arial"/>
          <w:sz w:val="24"/>
          <w:szCs w:val="24"/>
        </w:rPr>
        <w:fldChar w:fldCharType="end"/>
      </w:r>
    </w:p>
    <w:p w14:paraId="019B879A" w14:textId="77777777" w:rsidR="00383B7C" w:rsidRPr="004428AD" w:rsidRDefault="00383B7C" w:rsidP="00B52C66">
      <w:pPr>
        <w:spacing w:after="0" w:line="480" w:lineRule="auto"/>
        <w:ind w:firstLine="720"/>
        <w:jc w:val="both"/>
        <w:rPr>
          <w:rFonts w:ascii="Arial" w:hAnsi="Arial" w:cs="Arial"/>
          <w:sz w:val="24"/>
          <w:szCs w:val="24"/>
        </w:rPr>
      </w:pPr>
    </w:p>
    <w:p w14:paraId="46ADD352" w14:textId="77777777" w:rsidR="001A4681" w:rsidRPr="004428AD" w:rsidRDefault="001A4681" w:rsidP="00114CF3">
      <w:pPr>
        <w:pStyle w:val="Heading2"/>
      </w:pPr>
      <w:r w:rsidRPr="004428AD">
        <w:lastRenderedPageBreak/>
        <w:t>Confocal microscopy</w:t>
      </w:r>
    </w:p>
    <w:p w14:paraId="1590C95C" w14:textId="77777777" w:rsidR="001A4681" w:rsidRPr="004428AD" w:rsidRDefault="001A4681" w:rsidP="00B52C66">
      <w:pPr>
        <w:spacing w:after="0" w:line="480" w:lineRule="auto"/>
        <w:jc w:val="both"/>
        <w:rPr>
          <w:rFonts w:ascii="Arial" w:hAnsi="Arial" w:cs="Arial"/>
          <w:sz w:val="24"/>
          <w:szCs w:val="24"/>
        </w:rPr>
      </w:pPr>
      <w:r w:rsidRPr="004428AD">
        <w:rPr>
          <w:rFonts w:ascii="Arial" w:hAnsi="Arial" w:cs="Arial"/>
          <w:sz w:val="24"/>
          <w:szCs w:val="24"/>
        </w:rPr>
        <w:t xml:space="preserve"> </w:t>
      </w:r>
      <w:r w:rsidR="00CA4540" w:rsidRPr="004428AD">
        <w:rPr>
          <w:rFonts w:ascii="Arial" w:hAnsi="Arial" w:cs="Arial"/>
          <w:sz w:val="24"/>
          <w:szCs w:val="24"/>
        </w:rPr>
        <w:t>Washed platelet suspensions (2×10</w:t>
      </w:r>
      <w:r w:rsidR="00CA4540" w:rsidRPr="004428AD">
        <w:rPr>
          <w:rFonts w:ascii="Arial" w:hAnsi="Arial" w:cs="Arial"/>
          <w:sz w:val="24"/>
          <w:szCs w:val="24"/>
          <w:vertAlign w:val="superscript"/>
        </w:rPr>
        <w:t>8</w:t>
      </w:r>
      <w:r w:rsidR="00CA4540" w:rsidRPr="004428AD">
        <w:rPr>
          <w:rFonts w:ascii="Arial" w:hAnsi="Arial" w:cs="Arial"/>
          <w:sz w:val="24"/>
          <w:szCs w:val="24"/>
          <w:vertAlign w:val="superscript"/>
        </w:rPr>
        <w:softHyphen/>
      </w:r>
      <w:r w:rsidR="00CA4540" w:rsidRPr="004428AD">
        <w:rPr>
          <w:rFonts w:ascii="Arial" w:hAnsi="Arial" w:cs="Arial"/>
          <w:sz w:val="24"/>
          <w:szCs w:val="24"/>
        </w:rPr>
        <w:t xml:space="preserve">/mL) </w:t>
      </w:r>
      <w:r w:rsidR="00155B20" w:rsidRPr="004428AD">
        <w:rPr>
          <w:rFonts w:ascii="Arial" w:hAnsi="Arial" w:cs="Arial"/>
          <w:sz w:val="24"/>
          <w:szCs w:val="24"/>
        </w:rPr>
        <w:t xml:space="preserve">were </w:t>
      </w:r>
      <w:r w:rsidR="00CA4540" w:rsidRPr="004428AD">
        <w:rPr>
          <w:rFonts w:ascii="Arial" w:hAnsi="Arial" w:cs="Arial"/>
          <w:sz w:val="24"/>
          <w:szCs w:val="24"/>
        </w:rPr>
        <w:t xml:space="preserve">loaded with 10µM DHE </w:t>
      </w:r>
      <w:r w:rsidR="00155B20" w:rsidRPr="004428AD">
        <w:rPr>
          <w:rFonts w:ascii="Arial" w:hAnsi="Arial" w:cs="Arial"/>
          <w:sz w:val="24"/>
          <w:szCs w:val="24"/>
        </w:rPr>
        <w:t>in the dark for 15 minutes</w:t>
      </w:r>
      <w:r w:rsidR="00D66386" w:rsidRPr="004428AD">
        <w:rPr>
          <w:rFonts w:ascii="Arial" w:hAnsi="Arial" w:cs="Arial"/>
          <w:sz w:val="24"/>
          <w:szCs w:val="24"/>
        </w:rPr>
        <w:t xml:space="preserve"> at 37°</w:t>
      </w:r>
      <w:r w:rsidR="00155B20" w:rsidRPr="004428AD">
        <w:rPr>
          <w:rFonts w:ascii="Arial" w:hAnsi="Arial" w:cs="Arial"/>
          <w:sz w:val="24"/>
          <w:szCs w:val="24"/>
        </w:rPr>
        <w:t xml:space="preserve">. </w:t>
      </w:r>
      <w:r w:rsidR="00CA4540" w:rsidRPr="004428AD">
        <w:rPr>
          <w:rFonts w:ascii="Arial" w:hAnsi="Arial" w:cs="Arial"/>
          <w:sz w:val="24"/>
          <w:szCs w:val="24"/>
        </w:rPr>
        <w:t xml:space="preserve">Suspensions </w:t>
      </w:r>
      <w:r w:rsidR="00155B20" w:rsidRPr="004428AD">
        <w:rPr>
          <w:rFonts w:ascii="Arial" w:hAnsi="Arial" w:cs="Arial"/>
          <w:sz w:val="24"/>
          <w:szCs w:val="24"/>
        </w:rPr>
        <w:t>were incubated with Clioquinol (100μM), A23187 (100μM)</w:t>
      </w:r>
      <w:r w:rsidR="00CA4540" w:rsidRPr="004428AD">
        <w:rPr>
          <w:rFonts w:ascii="Arial" w:hAnsi="Arial" w:cs="Arial"/>
          <w:sz w:val="24"/>
          <w:szCs w:val="24"/>
        </w:rPr>
        <w:t xml:space="preserve">, and adhere to </w:t>
      </w:r>
      <w:r w:rsidRPr="004428AD">
        <w:rPr>
          <w:rFonts w:ascii="Arial" w:hAnsi="Arial" w:cs="Arial"/>
          <w:sz w:val="24"/>
          <w:szCs w:val="24"/>
        </w:rPr>
        <w:t>fibrinogen</w:t>
      </w:r>
      <w:r w:rsidR="00CA4540" w:rsidRPr="004428AD">
        <w:rPr>
          <w:rFonts w:ascii="Arial" w:hAnsi="Arial" w:cs="Arial"/>
          <w:sz w:val="24"/>
          <w:szCs w:val="24"/>
        </w:rPr>
        <w:t xml:space="preserve">-coated </w:t>
      </w:r>
      <w:r w:rsidRPr="004428AD">
        <w:rPr>
          <w:rFonts w:ascii="Arial" w:hAnsi="Arial" w:cs="Arial"/>
          <w:sz w:val="24"/>
          <w:szCs w:val="24"/>
        </w:rPr>
        <w:t>coverslips (100µM)</w:t>
      </w:r>
      <w:r w:rsidR="00CA4540" w:rsidRPr="004428AD">
        <w:rPr>
          <w:rFonts w:ascii="Arial" w:hAnsi="Arial" w:cs="Arial"/>
          <w:sz w:val="24"/>
          <w:szCs w:val="24"/>
        </w:rPr>
        <w:t>, during which images</w:t>
      </w:r>
      <w:r w:rsidRPr="004428AD">
        <w:rPr>
          <w:rFonts w:ascii="Arial" w:hAnsi="Arial" w:cs="Arial"/>
          <w:sz w:val="24"/>
          <w:szCs w:val="24"/>
        </w:rPr>
        <w:t xml:space="preserve"> were acquired using a LSM510/</w:t>
      </w:r>
      <w:proofErr w:type="spellStart"/>
      <w:r w:rsidRPr="004428AD">
        <w:rPr>
          <w:rFonts w:ascii="Arial" w:hAnsi="Arial" w:cs="Arial"/>
          <w:sz w:val="24"/>
          <w:szCs w:val="24"/>
        </w:rPr>
        <w:t>Axiovert</w:t>
      </w:r>
      <w:proofErr w:type="spellEnd"/>
      <w:r w:rsidRPr="004428AD">
        <w:rPr>
          <w:rFonts w:ascii="Arial" w:hAnsi="Arial" w:cs="Arial"/>
          <w:sz w:val="24"/>
          <w:szCs w:val="24"/>
        </w:rPr>
        <w:t xml:space="preserve"> laser scanning confocal microscope with 60x oil NA1.45 objective (Zeiss</w:t>
      </w:r>
      <w:r w:rsidR="004A0DF2" w:rsidRPr="004428AD">
        <w:rPr>
          <w:rFonts w:ascii="Arial" w:hAnsi="Arial" w:cs="Arial"/>
          <w:sz w:val="24"/>
          <w:szCs w:val="24"/>
        </w:rPr>
        <w:t>,</w:t>
      </w:r>
      <w:r w:rsidRPr="004428AD">
        <w:rPr>
          <w:rFonts w:ascii="Arial" w:hAnsi="Arial" w:cs="Arial"/>
          <w:sz w:val="24"/>
          <w:szCs w:val="24"/>
        </w:rPr>
        <w:t xml:space="preserve"> UK</w:t>
      </w:r>
      <w:r w:rsidR="00D66386" w:rsidRPr="004428AD">
        <w:rPr>
          <w:rFonts w:ascii="Arial" w:hAnsi="Arial" w:cs="Arial"/>
          <w:sz w:val="24"/>
          <w:szCs w:val="24"/>
        </w:rPr>
        <w:t>). Excitation and emission wavelengths were 420 and 590 nm respectively</w:t>
      </w:r>
    </w:p>
    <w:p w14:paraId="6E8981D2" w14:textId="77777777" w:rsidR="00806AB2" w:rsidRPr="004428AD" w:rsidRDefault="00806AB2" w:rsidP="00B52C66">
      <w:pPr>
        <w:spacing w:after="0" w:line="480" w:lineRule="auto"/>
        <w:jc w:val="both"/>
        <w:rPr>
          <w:rFonts w:ascii="Arial" w:hAnsi="Arial" w:cs="Arial"/>
          <w:sz w:val="24"/>
          <w:szCs w:val="24"/>
        </w:rPr>
      </w:pPr>
    </w:p>
    <w:p w14:paraId="2C46465B" w14:textId="77777777" w:rsidR="00182D32" w:rsidRPr="004428AD" w:rsidRDefault="00182D32" w:rsidP="00114CF3">
      <w:pPr>
        <w:pStyle w:val="Heading2"/>
      </w:pPr>
      <w:r w:rsidRPr="004428AD">
        <w:t>Immunoblot assay</w:t>
      </w:r>
    </w:p>
    <w:p w14:paraId="1F05EEA5" w14:textId="2F8C8C20" w:rsidR="00616DF7" w:rsidRPr="004428AD" w:rsidRDefault="00182D32" w:rsidP="00B52C66">
      <w:pPr>
        <w:spacing w:after="0" w:line="480" w:lineRule="auto"/>
        <w:ind w:firstLine="720"/>
        <w:jc w:val="both"/>
        <w:rPr>
          <w:rFonts w:ascii="Arial" w:hAnsi="Arial" w:cs="Arial"/>
          <w:sz w:val="24"/>
          <w:szCs w:val="24"/>
        </w:rPr>
      </w:pPr>
      <w:r w:rsidRPr="004428AD">
        <w:rPr>
          <w:rFonts w:ascii="Arial" w:hAnsi="Arial" w:cs="Arial"/>
          <w:sz w:val="24"/>
          <w:szCs w:val="24"/>
        </w:rPr>
        <w:t>SDS-PAGE and immunoblotting were performed using standard protocols as described previously.</w:t>
      </w:r>
      <w:r w:rsidR="008042B2"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nmvk9esvs","properties":{"formattedCitation":"[33]","plainCitation":"[33]","noteIndex":0},"citationItems":[{"id":532,"uris":["http://zotero.org/users/2507469/items/AXXJQ6I8"],"uri":["http://zotero.org/users/2507469/items/AXXJQ6I8"],"itemData":{"id":532,"type":"article-journal","title":"Techniques for analysis of proteins by SDS-polyacrylamide gel electrophoresis and Western blotting","container-title":"Methods in Molecular Biology (Clifton, N.J.)","page":"139-152","volume":"273","source":"PubMed","ISSN":"1064-3745","note":"PMID: 15308799","journalAbbreviation":"Methods Mol. Biol.","language":"eng","author":[{"family":"Gibbins","given":"Jonathan M."}],"issued":{"date-parts":[["2004"]]}}}],"schema":"https://github.com/citation-style-language/schema/raw/master/csl-citation.json"} </w:instrText>
      </w:r>
      <w:r w:rsidR="008042B2" w:rsidRPr="004428AD">
        <w:rPr>
          <w:rFonts w:ascii="Arial" w:hAnsi="Arial" w:cs="Arial"/>
          <w:sz w:val="24"/>
          <w:szCs w:val="24"/>
        </w:rPr>
        <w:fldChar w:fldCharType="separate"/>
      </w:r>
      <w:r w:rsidR="009925EA" w:rsidRPr="004428AD">
        <w:rPr>
          <w:rFonts w:ascii="Arial" w:hAnsi="Arial" w:cs="Arial"/>
          <w:sz w:val="24"/>
          <w:szCs w:val="24"/>
        </w:rPr>
        <w:t>[33]</w:t>
      </w:r>
      <w:r w:rsidR="008042B2" w:rsidRPr="004428AD">
        <w:rPr>
          <w:rFonts w:ascii="Arial" w:hAnsi="Arial" w:cs="Arial"/>
          <w:sz w:val="24"/>
          <w:szCs w:val="24"/>
        </w:rPr>
        <w:fldChar w:fldCharType="end"/>
      </w:r>
      <w:r w:rsidRPr="004428AD">
        <w:rPr>
          <w:rFonts w:ascii="Arial" w:hAnsi="Arial" w:cs="Arial"/>
          <w:sz w:val="24"/>
          <w:szCs w:val="24"/>
        </w:rPr>
        <w:t xml:space="preserve"> </w:t>
      </w:r>
      <w:r w:rsidR="00374F03" w:rsidRPr="004428AD">
        <w:rPr>
          <w:rFonts w:ascii="Arial" w:hAnsi="Arial" w:cs="Arial"/>
          <w:sz w:val="24"/>
          <w:szCs w:val="24"/>
        </w:rPr>
        <w:t>Rabbit</w:t>
      </w:r>
      <w:r w:rsidR="00DB65DA" w:rsidRPr="004428AD">
        <w:rPr>
          <w:rFonts w:ascii="Arial" w:hAnsi="Arial" w:cs="Arial"/>
          <w:sz w:val="24"/>
          <w:szCs w:val="24"/>
        </w:rPr>
        <w:t xml:space="preserve"> </w:t>
      </w:r>
      <w:r w:rsidR="00DB65DA" w:rsidRPr="004428AD">
        <w:rPr>
          <w:rFonts w:ascii="Arial" w:hAnsi="Arial" w:cs="Arial"/>
          <w:bCs/>
          <w:sz w:val="24"/>
          <w:szCs w:val="24"/>
        </w:rPr>
        <w:t>β-actin</w:t>
      </w:r>
      <w:r w:rsidR="0073330B" w:rsidRPr="004428AD">
        <w:rPr>
          <w:rFonts w:ascii="Arial" w:hAnsi="Arial" w:cs="Arial"/>
          <w:bCs/>
          <w:sz w:val="24"/>
          <w:szCs w:val="24"/>
        </w:rPr>
        <w:t xml:space="preserve"> antibody</w:t>
      </w:r>
      <w:r w:rsidR="00DB65DA" w:rsidRPr="004428AD">
        <w:rPr>
          <w:rFonts w:ascii="Arial" w:hAnsi="Arial" w:cs="Arial"/>
          <w:sz w:val="24"/>
          <w:szCs w:val="24"/>
        </w:rPr>
        <w:t xml:space="preserve"> </w:t>
      </w:r>
      <w:r w:rsidRPr="004428AD">
        <w:rPr>
          <w:rFonts w:ascii="Arial" w:hAnsi="Arial" w:cs="Arial"/>
          <w:sz w:val="24"/>
          <w:szCs w:val="24"/>
        </w:rPr>
        <w:t>(</w:t>
      </w:r>
      <w:r w:rsidR="00DB65DA" w:rsidRPr="004428AD">
        <w:rPr>
          <w:rFonts w:ascii="Arial" w:hAnsi="Arial" w:cs="Arial"/>
          <w:sz w:val="24"/>
          <w:szCs w:val="24"/>
        </w:rPr>
        <w:t>Cell Signalling, UK</w:t>
      </w:r>
      <w:r w:rsidR="0073330B" w:rsidRPr="004428AD">
        <w:rPr>
          <w:rFonts w:ascii="Arial" w:hAnsi="Arial" w:cs="Arial"/>
          <w:sz w:val="24"/>
          <w:szCs w:val="24"/>
        </w:rPr>
        <w:t xml:space="preserve">; </w:t>
      </w:r>
      <w:r w:rsidR="00731F92" w:rsidRPr="004428AD">
        <w:rPr>
          <w:rFonts w:ascii="Arial" w:hAnsi="Arial" w:cs="Arial"/>
          <w:sz w:val="24"/>
          <w:szCs w:val="24"/>
        </w:rPr>
        <w:t>catalogue</w:t>
      </w:r>
      <w:r w:rsidR="0073330B" w:rsidRPr="004428AD">
        <w:rPr>
          <w:rFonts w:ascii="Arial" w:hAnsi="Arial" w:cs="Arial"/>
          <w:sz w:val="24"/>
          <w:szCs w:val="24"/>
        </w:rPr>
        <w:t xml:space="preserve"> number: </w:t>
      </w:r>
      <w:r w:rsidR="00DE7D9D" w:rsidRPr="004428AD">
        <w:rPr>
          <w:rFonts w:ascii="Arial" w:hAnsi="Arial" w:cs="Arial"/>
          <w:sz w:val="24"/>
          <w:szCs w:val="24"/>
        </w:rPr>
        <w:t>#4970</w:t>
      </w:r>
      <w:r w:rsidR="00DB65DA" w:rsidRPr="004428AD">
        <w:rPr>
          <w:rFonts w:ascii="Arial" w:hAnsi="Arial" w:cs="Arial"/>
          <w:sz w:val="24"/>
          <w:szCs w:val="24"/>
        </w:rPr>
        <w:t xml:space="preserve">) was used to </w:t>
      </w:r>
      <w:r w:rsidRPr="004428AD">
        <w:rPr>
          <w:rFonts w:ascii="Arial" w:hAnsi="Arial" w:cs="Arial"/>
          <w:sz w:val="24"/>
          <w:szCs w:val="24"/>
        </w:rPr>
        <w:t>ensure equivalent levels of protein. Blots were visualised using</w:t>
      </w:r>
      <w:r w:rsidR="0051549A" w:rsidRPr="004428AD">
        <w:rPr>
          <w:rFonts w:ascii="Arial" w:hAnsi="Arial" w:cs="Arial"/>
          <w:sz w:val="24"/>
          <w:szCs w:val="24"/>
        </w:rPr>
        <w:t xml:space="preserve"> e</w:t>
      </w:r>
      <w:r w:rsidR="001249F2" w:rsidRPr="004428AD">
        <w:rPr>
          <w:rFonts w:ascii="Arial" w:hAnsi="Arial" w:cs="Arial"/>
          <w:sz w:val="24"/>
          <w:szCs w:val="24"/>
        </w:rPr>
        <w:t>nhanced chemiluminescence</w:t>
      </w:r>
      <w:r w:rsidR="00301DB3" w:rsidRPr="004428AD">
        <w:rPr>
          <w:rFonts w:ascii="Arial" w:hAnsi="Arial" w:cs="Arial"/>
          <w:sz w:val="24"/>
          <w:szCs w:val="24"/>
        </w:rPr>
        <w:t xml:space="preserve"> solution</w:t>
      </w:r>
      <w:r w:rsidR="001249F2" w:rsidRPr="004428AD">
        <w:rPr>
          <w:rFonts w:ascii="Arial" w:hAnsi="Arial" w:cs="Arial"/>
          <w:sz w:val="24"/>
          <w:szCs w:val="24"/>
        </w:rPr>
        <w:t xml:space="preserve"> (ECL)</w:t>
      </w:r>
      <w:r w:rsidRPr="004428AD">
        <w:rPr>
          <w:rFonts w:ascii="Arial" w:hAnsi="Arial" w:cs="Arial"/>
          <w:sz w:val="24"/>
          <w:szCs w:val="24"/>
        </w:rPr>
        <w:t xml:space="preserve"> </w:t>
      </w:r>
      <w:r w:rsidR="00924A41" w:rsidRPr="004428AD">
        <w:rPr>
          <w:rFonts w:ascii="Arial" w:hAnsi="Arial" w:cs="Arial"/>
          <w:sz w:val="24"/>
          <w:szCs w:val="24"/>
        </w:rPr>
        <w:t>(</w:t>
      </w:r>
      <w:r w:rsidRPr="004428AD">
        <w:rPr>
          <w:rFonts w:ascii="Arial" w:hAnsi="Arial" w:cs="Arial"/>
          <w:sz w:val="24"/>
          <w:szCs w:val="24"/>
        </w:rPr>
        <w:t xml:space="preserve">GE healthcare, UK). </w:t>
      </w:r>
      <w:r w:rsidR="00CE76C5" w:rsidRPr="004428AD">
        <w:rPr>
          <w:rFonts w:ascii="Arial" w:hAnsi="Arial" w:cs="Arial"/>
          <w:sz w:val="24"/>
          <w:szCs w:val="24"/>
        </w:rPr>
        <w:t>ImageJ (v1.45, NIH, Bethesda, USA)</w:t>
      </w:r>
      <w:r w:rsidRPr="004428AD">
        <w:rPr>
          <w:rFonts w:ascii="Arial" w:hAnsi="Arial" w:cs="Arial"/>
          <w:sz w:val="24"/>
          <w:szCs w:val="24"/>
        </w:rPr>
        <w:t xml:space="preserve"> was used for </w:t>
      </w:r>
      <w:r w:rsidR="008D6EAC" w:rsidRPr="004428AD">
        <w:rPr>
          <w:rFonts w:ascii="Arial" w:hAnsi="Arial" w:cs="Arial"/>
          <w:sz w:val="24"/>
          <w:szCs w:val="24"/>
        </w:rPr>
        <w:t>quanti</w:t>
      </w:r>
      <w:r w:rsidR="003F5EFA" w:rsidRPr="004428AD">
        <w:rPr>
          <w:rFonts w:ascii="Arial" w:hAnsi="Arial" w:cs="Arial"/>
          <w:sz w:val="24"/>
          <w:szCs w:val="24"/>
        </w:rPr>
        <w:t>fic</w:t>
      </w:r>
      <w:r w:rsidR="008D6EAC" w:rsidRPr="004428AD">
        <w:rPr>
          <w:rFonts w:ascii="Arial" w:hAnsi="Arial" w:cs="Arial"/>
          <w:sz w:val="24"/>
          <w:szCs w:val="24"/>
        </w:rPr>
        <w:t xml:space="preserve">ation of </w:t>
      </w:r>
      <w:r w:rsidRPr="004428AD">
        <w:rPr>
          <w:rFonts w:ascii="Arial" w:hAnsi="Arial" w:cs="Arial"/>
          <w:sz w:val="24"/>
          <w:szCs w:val="24"/>
        </w:rPr>
        <w:t>protein bands.</w:t>
      </w:r>
    </w:p>
    <w:p w14:paraId="41A104C3" w14:textId="77777777" w:rsidR="008D6EAC" w:rsidRPr="004428AD" w:rsidRDefault="008D6EAC" w:rsidP="00B52C66">
      <w:pPr>
        <w:spacing w:after="0" w:line="480" w:lineRule="auto"/>
        <w:ind w:firstLine="720"/>
        <w:jc w:val="both"/>
        <w:rPr>
          <w:rFonts w:ascii="Arial" w:hAnsi="Arial" w:cs="Arial"/>
          <w:sz w:val="24"/>
          <w:szCs w:val="24"/>
        </w:rPr>
      </w:pPr>
    </w:p>
    <w:p w14:paraId="594077FE" w14:textId="77777777" w:rsidR="00D66386" w:rsidRPr="004428AD" w:rsidRDefault="00D66386" w:rsidP="00114CF3">
      <w:pPr>
        <w:pStyle w:val="Heading2"/>
      </w:pPr>
      <w:r w:rsidRPr="004428AD">
        <w:t>Data Analysis</w:t>
      </w:r>
    </w:p>
    <w:p w14:paraId="19482C3C" w14:textId="77777777" w:rsidR="00D66386" w:rsidRPr="004428AD" w:rsidRDefault="00D66386" w:rsidP="00B52C66">
      <w:pPr>
        <w:spacing w:after="0" w:line="480" w:lineRule="auto"/>
        <w:ind w:firstLine="720"/>
        <w:jc w:val="both"/>
        <w:rPr>
          <w:rFonts w:ascii="Arial" w:hAnsi="Arial" w:cs="Arial"/>
          <w:sz w:val="24"/>
          <w:szCs w:val="24"/>
        </w:rPr>
      </w:pPr>
      <w:r w:rsidRPr="004428AD">
        <w:rPr>
          <w:rFonts w:ascii="Arial" w:hAnsi="Arial" w:cs="Arial"/>
          <w:sz w:val="24"/>
          <w:szCs w:val="24"/>
        </w:rPr>
        <w:t xml:space="preserve">Data were analysed in GraphPad Prism by two-way ANOVA followed by Tukey’s post hoc test. </w:t>
      </w:r>
      <w:r w:rsidR="00D05D6F" w:rsidRPr="004428AD">
        <w:rPr>
          <w:rFonts w:ascii="Arial" w:hAnsi="Arial" w:cs="Arial"/>
          <w:sz w:val="24"/>
          <w:szCs w:val="24"/>
        </w:rPr>
        <w:t xml:space="preserve">Data are means ± SEM of at least four independent experiments. </w:t>
      </w:r>
      <w:r w:rsidRPr="004428AD">
        <w:rPr>
          <w:rFonts w:ascii="Arial" w:hAnsi="Arial" w:cs="Arial"/>
          <w:sz w:val="24"/>
          <w:szCs w:val="24"/>
        </w:rPr>
        <w:t>Significance is denoted as *** (P&lt;0.001), ** (P&lt;0.01) or * (P&lt;0.05)</w:t>
      </w:r>
      <w:r w:rsidR="00662829" w:rsidRPr="004428AD">
        <w:rPr>
          <w:rFonts w:ascii="Arial" w:hAnsi="Arial" w:cs="Arial"/>
          <w:sz w:val="24"/>
          <w:szCs w:val="24"/>
        </w:rPr>
        <w:t xml:space="preserve"> </w:t>
      </w:r>
    </w:p>
    <w:p w14:paraId="00D5AEED" w14:textId="77777777" w:rsidR="00A0032B" w:rsidRPr="004428AD" w:rsidRDefault="00A0032B" w:rsidP="00B52C66">
      <w:pPr>
        <w:spacing w:after="0" w:line="480" w:lineRule="auto"/>
        <w:jc w:val="both"/>
        <w:rPr>
          <w:rFonts w:ascii="Arial" w:hAnsi="Arial" w:cs="Arial"/>
          <w:sz w:val="24"/>
          <w:szCs w:val="24"/>
        </w:rPr>
      </w:pPr>
    </w:p>
    <w:p w14:paraId="20A46542" w14:textId="77777777" w:rsidR="005E561E" w:rsidRPr="004428AD" w:rsidRDefault="005E561E" w:rsidP="00B52C66">
      <w:pPr>
        <w:spacing w:line="480" w:lineRule="auto"/>
        <w:jc w:val="both"/>
        <w:rPr>
          <w:rFonts w:ascii="Arial" w:hAnsi="Arial" w:cs="Arial"/>
          <w:b/>
          <w:sz w:val="24"/>
          <w:szCs w:val="24"/>
        </w:rPr>
      </w:pPr>
      <w:r w:rsidRPr="004428AD">
        <w:rPr>
          <w:rFonts w:ascii="Arial" w:hAnsi="Arial" w:cs="Arial"/>
          <w:b/>
          <w:sz w:val="24"/>
          <w:szCs w:val="24"/>
        </w:rPr>
        <w:br w:type="page"/>
      </w:r>
    </w:p>
    <w:p w14:paraId="5DCD606E" w14:textId="77777777" w:rsidR="00302178" w:rsidRPr="004428AD" w:rsidRDefault="00302178" w:rsidP="00114CF3">
      <w:pPr>
        <w:pStyle w:val="Heading1"/>
      </w:pPr>
      <w:r w:rsidRPr="004428AD">
        <w:lastRenderedPageBreak/>
        <w:t>Results</w:t>
      </w:r>
    </w:p>
    <w:p w14:paraId="2AF93DEE" w14:textId="77777777" w:rsidR="00302178" w:rsidRPr="004428AD" w:rsidRDefault="00302178" w:rsidP="00B52C66">
      <w:pPr>
        <w:spacing w:line="480" w:lineRule="auto"/>
        <w:contextualSpacing/>
        <w:jc w:val="both"/>
        <w:rPr>
          <w:rFonts w:ascii="Arial" w:hAnsi="Arial" w:cs="Arial"/>
          <w:sz w:val="24"/>
          <w:szCs w:val="24"/>
        </w:rPr>
      </w:pPr>
    </w:p>
    <w:p w14:paraId="36C9AD13" w14:textId="77777777" w:rsidR="00302178" w:rsidRPr="004428AD" w:rsidRDefault="00302178" w:rsidP="00114CF3">
      <w:pPr>
        <w:pStyle w:val="Heading2"/>
      </w:pPr>
      <w:r w:rsidRPr="004428AD">
        <w:t>External Zn</w:t>
      </w:r>
      <w:r w:rsidRPr="004428AD">
        <w:rPr>
          <w:vertAlign w:val="superscript"/>
        </w:rPr>
        <w:t>2+</w:t>
      </w:r>
      <w:r w:rsidRPr="004428AD">
        <w:t xml:space="preserve"> induces ROS generation by unstimulated platelets</w:t>
      </w:r>
    </w:p>
    <w:p w14:paraId="72019508" w14:textId="4D306BC0" w:rsidR="00B2657F" w:rsidRPr="004428AD" w:rsidRDefault="00302178" w:rsidP="00B52C66">
      <w:pPr>
        <w:autoSpaceDE w:val="0"/>
        <w:autoSpaceDN w:val="0"/>
        <w:adjustRightInd w:val="0"/>
        <w:spacing w:after="0" w:line="480" w:lineRule="auto"/>
        <w:ind w:firstLine="708"/>
        <w:contextualSpacing/>
        <w:jc w:val="both"/>
        <w:rPr>
          <w:rFonts w:ascii="Arial" w:hAnsi="Arial" w:cs="Arial"/>
          <w:sz w:val="24"/>
          <w:szCs w:val="24"/>
          <w:shd w:val="clear" w:color="auto" w:fill="FFFFFF"/>
        </w:rPr>
      </w:pPr>
      <w:r w:rsidRPr="004428AD">
        <w:rPr>
          <w:rFonts w:ascii="Arial" w:hAnsi="Arial" w:cs="Arial"/>
          <w:sz w:val="24"/>
          <w:szCs w:val="24"/>
          <w:shd w:val="clear" w:color="auto" w:fill="FFFFFF"/>
        </w:rPr>
        <w:t xml:space="preserve">The recruitment of platelets </w:t>
      </w:r>
      <w:r w:rsidR="00D66386" w:rsidRPr="004428AD">
        <w:rPr>
          <w:rFonts w:ascii="Arial" w:hAnsi="Arial" w:cs="Arial"/>
          <w:sz w:val="24"/>
          <w:szCs w:val="24"/>
          <w:shd w:val="clear" w:color="auto" w:fill="FFFFFF"/>
        </w:rPr>
        <w:t xml:space="preserve">to areas </w:t>
      </w:r>
      <w:r w:rsidR="00D05D6F" w:rsidRPr="004428AD">
        <w:rPr>
          <w:rFonts w:ascii="Arial" w:hAnsi="Arial" w:cs="Arial"/>
          <w:sz w:val="24"/>
          <w:szCs w:val="24"/>
          <w:shd w:val="clear" w:color="auto" w:fill="FFFFFF"/>
        </w:rPr>
        <w:t xml:space="preserve">of </w:t>
      </w:r>
      <w:r w:rsidRPr="004428AD">
        <w:rPr>
          <w:rFonts w:ascii="Arial" w:hAnsi="Arial" w:cs="Arial"/>
          <w:sz w:val="24"/>
          <w:szCs w:val="24"/>
          <w:shd w:val="clear" w:color="auto" w:fill="FFFFFF"/>
        </w:rPr>
        <w:t xml:space="preserve">endothelial </w:t>
      </w:r>
      <w:r w:rsidR="00B2657F" w:rsidRPr="004428AD">
        <w:rPr>
          <w:rFonts w:ascii="Arial" w:hAnsi="Arial" w:cs="Arial"/>
          <w:sz w:val="24"/>
          <w:szCs w:val="24"/>
          <w:shd w:val="clear" w:color="auto" w:fill="FFFFFF"/>
        </w:rPr>
        <w:t>damage</w:t>
      </w:r>
      <w:r w:rsidR="006D4DA1" w:rsidRPr="004428AD">
        <w:rPr>
          <w:rFonts w:ascii="Arial" w:hAnsi="Arial" w:cs="Arial"/>
          <w:sz w:val="24"/>
          <w:szCs w:val="24"/>
          <w:shd w:val="clear" w:color="auto" w:fill="FFFFFF"/>
        </w:rPr>
        <w:t xml:space="preserve">, followed by platelet activation, </w:t>
      </w:r>
      <w:r w:rsidR="00B2657F" w:rsidRPr="004428AD">
        <w:rPr>
          <w:rFonts w:ascii="Arial" w:hAnsi="Arial" w:cs="Arial"/>
          <w:sz w:val="24"/>
          <w:szCs w:val="24"/>
          <w:shd w:val="clear" w:color="auto" w:fill="FFFFFF"/>
        </w:rPr>
        <w:t>culminate</w:t>
      </w:r>
      <w:r w:rsidR="00D66386" w:rsidRPr="004428AD">
        <w:rPr>
          <w:rFonts w:ascii="Arial" w:hAnsi="Arial" w:cs="Arial"/>
          <w:sz w:val="24"/>
          <w:szCs w:val="24"/>
          <w:shd w:val="clear" w:color="auto" w:fill="FFFFFF"/>
        </w:rPr>
        <w:t>s</w:t>
      </w:r>
      <w:r w:rsidR="00B2657F" w:rsidRPr="004428AD">
        <w:rPr>
          <w:rFonts w:ascii="Arial" w:hAnsi="Arial" w:cs="Arial"/>
          <w:sz w:val="24"/>
          <w:szCs w:val="24"/>
          <w:shd w:val="clear" w:color="auto" w:fill="FFFFFF"/>
        </w:rPr>
        <w:t xml:space="preserve"> in </w:t>
      </w:r>
      <w:r w:rsidRPr="004428AD">
        <w:rPr>
          <w:rFonts w:ascii="Arial" w:hAnsi="Arial" w:cs="Arial"/>
          <w:sz w:val="24"/>
          <w:szCs w:val="24"/>
          <w:shd w:val="clear" w:color="auto" w:fill="FFFFFF"/>
        </w:rPr>
        <w:t>thrombus formation.</w:t>
      </w:r>
      <w:r w:rsidR="008042B2" w:rsidRPr="004428AD">
        <w:rPr>
          <w:rFonts w:ascii="Arial" w:hAnsi="Arial" w:cs="Arial"/>
          <w:sz w:val="24"/>
          <w:szCs w:val="24"/>
          <w:shd w:val="clear" w:color="auto" w:fill="FFFFFF"/>
        </w:rPr>
        <w:fldChar w:fldCharType="begin"/>
      </w:r>
      <w:r w:rsidR="009925EA" w:rsidRPr="004428AD">
        <w:rPr>
          <w:rFonts w:ascii="Arial" w:hAnsi="Arial" w:cs="Arial"/>
          <w:sz w:val="24"/>
          <w:szCs w:val="24"/>
          <w:shd w:val="clear" w:color="auto" w:fill="FFFFFF"/>
        </w:rPr>
        <w:instrText xml:space="preserve"> ADDIN ZOTERO_ITEM CSL_CITATION {"citationID":"puDjkp6N","properties":{"formattedCitation":"[2,34]","plainCitation":"[2,34]","noteIndex":0},"citationItems":[{"id":2719,"uris":["http://zotero.org/users/2507469/items/BXAX67IN"],"uri":["http://zotero.org/users/2507469/items/BXAX67IN"],"itemData":{"id":2719,"type":"article-journal","title":"Atherosclerosis, platelets and thrombosis in acute ischaemic heart disease","container-title":"European Heart Journal. Acute Cardiovascular Care","page":"60-74","volume":"1","issue":"1","source":"PubMed","abstract":"Atherosclerosis is the underlying reason for nearly all causes of coronary artery disease and peripheral arterial disease and many cases of stroke. Atherosclerosis is a systemic inflammatory process characterised by the accumulation of lipids and macrophages/lymphocytes within the intima of large arteries. The deposition of these blood borne materials and the subsequent thickening of the wall often significantly compromise the residual lumen leading to ischaemic events distal to the arterial stenosis. However, these initial fatty streak lesions may also evolve into vulnerable plaques susceptible to rupture or erosion. Plaque disruption initiates both platelet adhesion and aggregation on the exposed vascular surface and the activation of the clotting cascade leading to the so-called atherothrombotic process. Yet, platelets have also been shown to be transporters of regulatory molecules (micro-RNA), to drive the inflammatory response and mediate atherosclerosis progression. Here we discuss our current understanding of the pathophysiological mechanisms involved in atherogenesis - from fatty streaks to complex and vulnerable atheromas - and highlight the molecular machinery used by platelets to regulate the atherogenic process, thrombosis and its clinical implications.","ISSN":"2048-8726","note":"PMID: 24062891\nPMCID: PMC3760546","journalAbbreviation":"Eur Heart J Acute Cardiovasc Care","language":"eng","author":[{"family":"Badimon","given":"Lina"},{"family":"Padró","given":"Teresa"},{"family":"Vilahur","given":"Gemma"}],"issued":{"date-parts":[["2012",4]]}}},{"id":2756,"uris":["http://zotero.org/users/2507469/items/M4TS4XCG"],"uri":["http://zotero.org/users/2507469/items/M4TS4XCG"],"itemData":{"id":2756,"type":"article-journal","title":"The role of platelets in the pathophysiology of atherosclerosis (Review)","container-title":"Molecular Medicine Reports","page":"179-184","volume":"1","issue":"2","source":"PubMed","abstract":"The physiopathology of atherothrombosis is complex. The development and progression of this vascular disease involves the interactive processes of atherosclerotic lesions and the formation of thrombi. In and of itself, atherosclerosis is not deadly; the actual risk lies in the vulnerability of the arteriolosclerotic plaque to breakage. An ulceration, which is the rupture or breakage of the covered plaque, constitutes a complication that favors thrombosis. During these processes platelets are relevant factors, acting with the endothelial and inflammatory cells even at the premature stages of atherogenesis. The interaction of platelets with the endothelial cells (ECs) can occur in two ways: activated platelets joining intact ECs, or resting platelets joining activated ECs. Platelet molecules such as GPIIb-IIIa, CD40, CD40L and P-selectin, as well as microparticle platelets, are important in this process. In this review, the most important mechanisms by which platelets participate in the genesis of atherosclerotic lesions are described.","ISSN":"1791-2997","note":"PMID: 21479394","journalAbbreviation":"Mol Med Rep","language":"eng","author":[{"family":"Palomo","given":"Iván"},{"family":"Toro","given":"Carla"},{"family":"Alarcón","given":"Marcelo"}],"issued":{"date-parts":[["2008",4]]}}}],"schema":"https://github.com/citation-style-language/schema/raw/master/csl-citation.json"} </w:instrText>
      </w:r>
      <w:r w:rsidR="008042B2" w:rsidRPr="004428AD">
        <w:rPr>
          <w:rFonts w:ascii="Arial" w:hAnsi="Arial" w:cs="Arial"/>
          <w:sz w:val="24"/>
          <w:szCs w:val="24"/>
          <w:shd w:val="clear" w:color="auto" w:fill="FFFFFF"/>
        </w:rPr>
        <w:fldChar w:fldCharType="separate"/>
      </w:r>
      <w:r w:rsidR="009925EA" w:rsidRPr="004428AD">
        <w:rPr>
          <w:rFonts w:ascii="Arial" w:hAnsi="Arial" w:cs="Arial"/>
          <w:sz w:val="24"/>
          <w:szCs w:val="24"/>
        </w:rPr>
        <w:t>[2,34]</w:t>
      </w:r>
      <w:r w:rsidR="008042B2" w:rsidRPr="004428AD">
        <w:rPr>
          <w:rFonts w:ascii="Arial" w:hAnsi="Arial" w:cs="Arial"/>
          <w:sz w:val="24"/>
          <w:szCs w:val="24"/>
          <w:shd w:val="clear" w:color="auto" w:fill="FFFFFF"/>
        </w:rPr>
        <w:fldChar w:fldCharType="end"/>
      </w:r>
      <w:r w:rsidRPr="004428AD">
        <w:rPr>
          <w:rFonts w:ascii="Arial" w:hAnsi="Arial" w:cs="Arial"/>
          <w:sz w:val="24"/>
          <w:szCs w:val="24"/>
          <w:shd w:val="clear" w:color="auto" w:fill="FFFFFF"/>
        </w:rPr>
        <w:t xml:space="preserve"> </w:t>
      </w:r>
      <w:r w:rsidR="00B2657F" w:rsidRPr="004428AD">
        <w:rPr>
          <w:rFonts w:ascii="Arial" w:hAnsi="Arial" w:cs="Arial"/>
          <w:sz w:val="24"/>
          <w:szCs w:val="24"/>
          <w:shd w:val="clear" w:color="auto" w:fill="FFFFFF"/>
        </w:rPr>
        <w:t>Activated p</w:t>
      </w:r>
      <w:r w:rsidRPr="004428AD">
        <w:rPr>
          <w:rFonts w:ascii="Arial" w:hAnsi="Arial" w:cs="Arial"/>
          <w:sz w:val="24"/>
          <w:szCs w:val="24"/>
          <w:shd w:val="clear" w:color="auto" w:fill="FFFFFF"/>
        </w:rPr>
        <w:t>latelets release ROS</w:t>
      </w:r>
      <w:r w:rsidR="00B2657F" w:rsidRPr="004428AD">
        <w:rPr>
          <w:rFonts w:ascii="Arial" w:hAnsi="Arial" w:cs="Arial"/>
          <w:sz w:val="24"/>
          <w:szCs w:val="24"/>
          <w:shd w:val="clear" w:color="auto" w:fill="FFFFFF"/>
        </w:rPr>
        <w:t>,</w:t>
      </w:r>
      <w:r w:rsidRPr="004428AD">
        <w:rPr>
          <w:rFonts w:ascii="Arial" w:hAnsi="Arial" w:cs="Arial"/>
          <w:sz w:val="24"/>
          <w:szCs w:val="24"/>
          <w:shd w:val="clear" w:color="auto" w:fill="FFFFFF"/>
        </w:rPr>
        <w:t xml:space="preserve"> </w:t>
      </w:r>
      <w:r w:rsidR="00D05D6F" w:rsidRPr="004428AD">
        <w:rPr>
          <w:rFonts w:ascii="Arial" w:hAnsi="Arial" w:cs="Arial"/>
          <w:sz w:val="24"/>
          <w:szCs w:val="24"/>
          <w:shd w:val="clear" w:color="auto" w:fill="FFFFFF"/>
        </w:rPr>
        <w:t>potentially</w:t>
      </w:r>
      <w:r w:rsidR="00B2657F" w:rsidRPr="004428AD">
        <w:rPr>
          <w:rFonts w:ascii="Arial" w:hAnsi="Arial" w:cs="Arial"/>
          <w:sz w:val="24"/>
          <w:szCs w:val="24"/>
          <w:shd w:val="clear" w:color="auto" w:fill="FFFFFF"/>
        </w:rPr>
        <w:t xml:space="preserve"> affect</w:t>
      </w:r>
      <w:r w:rsidR="006D4DA1" w:rsidRPr="004428AD">
        <w:rPr>
          <w:rFonts w:ascii="Arial" w:hAnsi="Arial" w:cs="Arial"/>
          <w:sz w:val="24"/>
          <w:szCs w:val="24"/>
          <w:shd w:val="clear" w:color="auto" w:fill="FFFFFF"/>
        </w:rPr>
        <w:t>ing</w:t>
      </w:r>
      <w:r w:rsidR="00B2657F" w:rsidRPr="004428AD">
        <w:rPr>
          <w:rFonts w:ascii="Arial" w:hAnsi="Arial" w:cs="Arial"/>
          <w:sz w:val="24"/>
          <w:szCs w:val="24"/>
          <w:shd w:val="clear" w:color="auto" w:fill="FFFFFF"/>
        </w:rPr>
        <w:t xml:space="preserve"> platelets and other cells in a paracrine manner</w:t>
      </w:r>
      <w:r w:rsidRPr="004428AD">
        <w:rPr>
          <w:rFonts w:ascii="Arial" w:hAnsi="Arial" w:cs="Arial"/>
          <w:sz w:val="24"/>
          <w:szCs w:val="24"/>
          <w:shd w:val="clear" w:color="auto" w:fill="FFFFFF"/>
        </w:rPr>
        <w:t>.</w:t>
      </w:r>
      <w:r w:rsidR="008042B2" w:rsidRPr="004428AD">
        <w:rPr>
          <w:rFonts w:ascii="Arial" w:hAnsi="Arial" w:cs="Arial"/>
          <w:sz w:val="24"/>
          <w:szCs w:val="24"/>
          <w:shd w:val="clear" w:color="auto" w:fill="FFFFFF"/>
        </w:rPr>
        <w:fldChar w:fldCharType="begin"/>
      </w:r>
      <w:r w:rsidR="009925EA" w:rsidRPr="004428AD">
        <w:rPr>
          <w:rFonts w:ascii="Arial" w:hAnsi="Arial" w:cs="Arial"/>
          <w:sz w:val="24"/>
          <w:szCs w:val="24"/>
          <w:shd w:val="clear" w:color="auto" w:fill="FFFFFF"/>
        </w:rPr>
        <w:instrText xml:space="preserve"> ADDIN ZOTERO_ITEM CSL_CITATION {"citationID":"a29e325gkfh","properties":{"formattedCitation":"[35]","plainCitation":"[35]","noteIndex":0},"citationItems":[{"id":2768,"uris":["http://zotero.org/users/2507469/items/K5QAIRR6"],"uri":["http://zotero.org/users/2507469/items/K5QAIRR6"],"itemData":{"id":2768,"type":"article-journal","title":"Lipopolysaccharide potentiates platelet responses via toll-like receptor 4-stimulated Akt-Erk-PLA2 signalling","container-title":"PloS One","page":"e0186981","volume":"12","issue":"11","source":"PubMed","abstract":"Lipopolysaccharide (LPS) from the cell envelope of Gram-negative bacteria is a principal cause of the symptoms of sepsis. LPS has been reported to modulate the function of platelets although the underlying mechanisms of LPS action in these cells remain unclear. Platelets express the Toll-like receptor 4 (TLR4) which serves as a receptor for LPS, although the potential role of TLR4 and associated cell signalling in controlling platelet responses to LPS has not been extensively explored. In this study, we therefore investigated the actions of LPS prepared from different strains of Escherichia coli on platelet function, the underlying signalling mechanisms, and the potential role of TLR4 in orchestrating these. We report that LPS increased the aggregation of washed platelets stimulated by thromboxane (U46619) or GPVI collagen receptor agonists, effects that were prevented by a TLR4 antagonist. Associated with this, LPS enhanced fibrinogen binding, P-selectin exposure and reactive oxygen species (ROS) release. Increase of ROS was found to be important for the actions of LPS on platelets, since these were inhibited in the presence of superoxide dismutase or catalase. The effects of LPS were associated with phosphorylation of Akt, ERK1/2 and PLA2 in stimulated platelets, and inhibitors of PI3-kinase, Akt and ERK1/2 reduced significantly LPS enhanced platelet function and associated ROS production. Furthermore, inhibition of platelet cyclooxygenase or the thromboxane receptor, revealed an important role for thromboxane A2. We therefore conclude that LPS increases human platelet activation through a TLR4-PI3K-Akt-ERK1/2-PLA2 -dependent pathway that is dependent on ROS and TXA2 formation.","ISSN":"1932-6203","note":"PMID: 29136006\nPMCID: PMC5685579","journalAbbreviation":"PLoS ONE","language":"eng","author":[{"family":"Lopes Pires","given":"Maria E."},{"family":"Clarke","given":"Simon R."},{"family":"Marcondes","given":"Sisi"},{"family":"Gibbins","given":"Jonathan M."}],"issued":{"date-parts":[["2017"]]}}}],"schema":"https://github.com/citation-style-language/schema/raw/master/csl-citation.json"} </w:instrText>
      </w:r>
      <w:r w:rsidR="008042B2" w:rsidRPr="004428AD">
        <w:rPr>
          <w:rFonts w:ascii="Arial" w:hAnsi="Arial" w:cs="Arial"/>
          <w:sz w:val="24"/>
          <w:szCs w:val="24"/>
          <w:shd w:val="clear" w:color="auto" w:fill="FFFFFF"/>
        </w:rPr>
        <w:fldChar w:fldCharType="separate"/>
      </w:r>
      <w:r w:rsidR="009925EA" w:rsidRPr="004428AD">
        <w:rPr>
          <w:rFonts w:ascii="Arial" w:hAnsi="Arial" w:cs="Arial"/>
          <w:sz w:val="24"/>
          <w:szCs w:val="24"/>
        </w:rPr>
        <w:t>[35]</w:t>
      </w:r>
      <w:r w:rsidR="008042B2" w:rsidRPr="004428AD">
        <w:rPr>
          <w:rFonts w:ascii="Arial" w:hAnsi="Arial" w:cs="Arial"/>
          <w:sz w:val="24"/>
          <w:szCs w:val="24"/>
          <w:shd w:val="clear" w:color="auto" w:fill="FFFFFF"/>
        </w:rPr>
        <w:fldChar w:fldCharType="end"/>
      </w:r>
      <w:r w:rsidRPr="004428AD">
        <w:rPr>
          <w:rFonts w:ascii="Arial" w:hAnsi="Arial" w:cs="Arial"/>
          <w:sz w:val="24"/>
          <w:szCs w:val="24"/>
          <w:shd w:val="clear" w:color="auto" w:fill="FFFFFF"/>
        </w:rPr>
        <w:t xml:space="preserve"> </w:t>
      </w:r>
      <w:r w:rsidR="00D05D6F" w:rsidRPr="004428AD">
        <w:rPr>
          <w:rFonts w:ascii="Arial" w:hAnsi="Arial" w:cs="Arial"/>
          <w:sz w:val="24"/>
          <w:szCs w:val="24"/>
          <w:shd w:val="clear" w:color="auto" w:fill="FFFFFF"/>
        </w:rPr>
        <w:t>Whilst e</w:t>
      </w:r>
      <w:r w:rsidR="00B2657F" w:rsidRPr="004428AD">
        <w:rPr>
          <w:rFonts w:ascii="Arial" w:hAnsi="Arial" w:cs="Arial"/>
          <w:sz w:val="24"/>
          <w:szCs w:val="24"/>
          <w:shd w:val="clear" w:color="auto" w:fill="FFFFFF"/>
        </w:rPr>
        <w:t>xogenous Zn</w:t>
      </w:r>
      <w:r w:rsidR="009F0410" w:rsidRPr="004428AD">
        <w:rPr>
          <w:rFonts w:ascii="Arial" w:hAnsi="Arial" w:cs="Arial"/>
          <w:sz w:val="24"/>
          <w:szCs w:val="24"/>
          <w:shd w:val="clear" w:color="auto" w:fill="FFFFFF"/>
          <w:vertAlign w:val="superscript"/>
        </w:rPr>
        <w:t>2+</w:t>
      </w:r>
      <w:r w:rsidR="00B2657F" w:rsidRPr="004428AD">
        <w:rPr>
          <w:rFonts w:ascii="Arial" w:hAnsi="Arial" w:cs="Arial"/>
          <w:sz w:val="24"/>
          <w:szCs w:val="24"/>
          <w:shd w:val="clear" w:color="auto" w:fill="FFFFFF"/>
        </w:rPr>
        <w:t xml:space="preserve"> </w:t>
      </w:r>
      <w:r w:rsidR="00D05D6F" w:rsidRPr="004428AD">
        <w:rPr>
          <w:rFonts w:ascii="Arial" w:hAnsi="Arial" w:cs="Arial"/>
          <w:sz w:val="24"/>
          <w:szCs w:val="24"/>
          <w:shd w:val="clear" w:color="auto" w:fill="FFFFFF"/>
        </w:rPr>
        <w:t xml:space="preserve">has been found to act </w:t>
      </w:r>
      <w:r w:rsidR="00B2657F" w:rsidRPr="004428AD">
        <w:rPr>
          <w:rFonts w:ascii="Arial" w:hAnsi="Arial" w:cs="Arial"/>
          <w:sz w:val="24"/>
          <w:szCs w:val="24"/>
          <w:shd w:val="clear" w:color="auto" w:fill="FFFFFF"/>
        </w:rPr>
        <w:t xml:space="preserve">as a platelet agonist </w:t>
      </w:r>
      <w:r w:rsidR="008042B2"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lb868iaep","properties":{"formattedCitation":"[11,12,36]","plainCitation":"[11,12,36]","noteIndex":0},"citationItems":[{"id":80,"uris":["http://zotero.org/users/2507469/items/WWJK6HS7"],"uri":["http://zotero.org/users/2507469/items/WWJK6HS7"],"itemData":{"id":80,"type":"article-journal","title":"Zinc is a Transmembrane Agonist that Induces Platelet Activation in a Tyrosine Phosphorylation-Dependent Manner","container-title":"Metallomics","page":"91-100","volume":"8","issue":"1","ISSN":"1756-591X","note":"PMID:   26434726","journalAbbreviation":"Metallomics","language":"ENG","author":[{"family":"Watson","given":"Ben"},{"family":"White","given":"Nathan"},{"family":"Taylor","given":"Kirk"},{"family":"Howes","given":"Joanna-Marie"},{"family":"Malcor","given":"Jean-Daniel"},{"family":"Bihan","given":"Dominique"},{"family":"Sage","given":"Stewart O."},{"family":"Farndale","given":"Richard W."},{"family":"Pugh","given":"Nicholas"}],"issued":{"date-parts":[["2016"]]}}},{"id":2644,"uris":["http://zotero.org/users/2507469/items/JIJCS6X2"],"uri":["http://zotero.org/users/2507469/items/JIJCS6X2"],"itemData":{"id":2644,"type":"article-journal","title":"Agonist-Evoked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A."},{"family":"Pugh","given":"Nicholas"}],"issued":{"date-parts":[["2019",1]]}}},{"id":508,"uris":["http://zotero.org/users/2507469/items/D3P7HMTV"],"uri":["http://zotero.org/users/2507469/items/D3P7HMTV"],"itemData":{"id":508,"type":"article-journal","title":"Exposure of platelet fibrinogen receptors by zinc ions: role of protein kinase C","container-title":"Proceedings of the Society for Experimental Biology and Medicine.","page":"108-116","volume":"203","issue":"1","source":"PubMed","abstract":"Previous studies demonstrated that Zn2+ at a concentration of 50 microM increases the number of fibrinogen receptors exposed on ADP-stimulated platelets and that higher concentrations of Zn2+ induce platelet aggregation that appears to be mediated by receptors associated with the glycoprotein IIb/IIIa complex. The purpose of this study was to identify the mechanism by which Zn2+ modulates exposure of fibrinogen receptors on the surface of human washed platelets. We determined that Zn2+ (300-800 microM)-induced platelet aggregation that was not accompanied by the release of [14C]serotonin was not blocked by ADP scavenging enzymes and 5'-p-fluorosulfonylbenzoyl-adenosine, an affinity label for ADP binding sites, but it was inhibited by disintegrins, staurosporine, and EDTA. Zn2+ (50-200 microM) showed a synergistic effect on platelet aggregation and platelet release caused by ADP and N,N,N',N'-tetrakis(2-pyridylmethyl)ethylenediamine, a Zn2+ chelator, and inhibited ADP-induced platelet aggregation that was reversed by Zn2+ (50 microM). Zn2+ (200 microM) increased the number of fibrinogen binding sites and the affinity of albolabrin (a disintegrin isolated from Trimeresurus albolabris snake venom that has been shown to bind to the fibrinogen receptor) on ADP-activated platelets. On the other hand, Zn2+ (100-800 microM) did not increase fibrinogen binding to the purified receptor. Incubation of platelets with Zn2+ (200 microM) resulted in the phosphorylation of a 47-kDa protein that was blocked by staurosporine, an inhibitor of protein kinase C. In conclusion, Zn2+ ions activate protein kinase C and enhance fibrinogen receptor exposure on the surface of platelets stimulated by ADP.","ISSN":"0037-9727","note":"PMID: 8475131","shortTitle":"Exposure of platelet fibrinogen receptors by zinc ions","journalAbbreviation":"Proc.Soc.Exp.Biol.Med.","language":"eng","author":[{"family":"Trybulec","given":"M."},{"family":"Kowalska","given":"M. A."},{"family":"McLane","given":"M. A."},{"family":"Silver","given":"L."},{"family":"Lu","given":"W."},{"family":"Niewiarowski","given":"S."}],"issued":{"date-parts":[["1993",5]]}}}],"schema":"https://github.com/citation-style-language/schema/raw/master/csl-citation.json"} </w:instrText>
      </w:r>
      <w:r w:rsidR="008042B2" w:rsidRPr="004428AD">
        <w:rPr>
          <w:rFonts w:ascii="Arial" w:hAnsi="Arial" w:cs="Arial"/>
          <w:sz w:val="24"/>
          <w:szCs w:val="24"/>
        </w:rPr>
        <w:fldChar w:fldCharType="separate"/>
      </w:r>
      <w:r w:rsidR="009925EA" w:rsidRPr="004428AD">
        <w:rPr>
          <w:rFonts w:ascii="Arial" w:hAnsi="Arial" w:cs="Arial"/>
          <w:sz w:val="24"/>
          <w:szCs w:val="24"/>
        </w:rPr>
        <w:t>[11,12,36]</w:t>
      </w:r>
      <w:r w:rsidR="008042B2" w:rsidRPr="004428AD">
        <w:rPr>
          <w:rFonts w:ascii="Arial" w:hAnsi="Arial" w:cs="Arial"/>
          <w:sz w:val="24"/>
          <w:szCs w:val="24"/>
        </w:rPr>
        <w:fldChar w:fldCharType="end"/>
      </w:r>
      <w:r w:rsidR="00D66386" w:rsidRPr="004428AD">
        <w:rPr>
          <w:rFonts w:ascii="Arial" w:hAnsi="Arial" w:cs="Arial"/>
          <w:sz w:val="24"/>
          <w:szCs w:val="24"/>
        </w:rPr>
        <w:t xml:space="preserve">, </w:t>
      </w:r>
      <w:r w:rsidR="00D05D6F" w:rsidRPr="004428AD">
        <w:rPr>
          <w:rFonts w:ascii="Arial" w:hAnsi="Arial" w:cs="Arial"/>
          <w:sz w:val="24"/>
          <w:szCs w:val="24"/>
        </w:rPr>
        <w:t>the effect of Zn</w:t>
      </w:r>
      <w:r w:rsidR="00D05D6F" w:rsidRPr="004428AD">
        <w:rPr>
          <w:rFonts w:ascii="Arial" w:hAnsi="Arial" w:cs="Arial"/>
          <w:sz w:val="24"/>
          <w:szCs w:val="24"/>
          <w:vertAlign w:val="superscript"/>
        </w:rPr>
        <w:t>2+</w:t>
      </w:r>
      <w:r w:rsidR="00D05D6F" w:rsidRPr="004428AD">
        <w:rPr>
          <w:rFonts w:ascii="Arial" w:hAnsi="Arial" w:cs="Arial"/>
          <w:sz w:val="24"/>
          <w:szCs w:val="24"/>
        </w:rPr>
        <w:t xml:space="preserve"> on</w:t>
      </w:r>
      <w:r w:rsidR="00D66386" w:rsidRPr="004428AD">
        <w:rPr>
          <w:rFonts w:ascii="Arial" w:hAnsi="Arial" w:cs="Arial"/>
          <w:sz w:val="24"/>
          <w:szCs w:val="24"/>
        </w:rPr>
        <w:t xml:space="preserve"> platelet ROS production ha</w:t>
      </w:r>
      <w:r w:rsidR="00ED1001" w:rsidRPr="004428AD">
        <w:rPr>
          <w:rFonts w:ascii="Arial" w:hAnsi="Arial" w:cs="Arial"/>
          <w:sz w:val="24"/>
          <w:szCs w:val="24"/>
        </w:rPr>
        <w:t>ve</w:t>
      </w:r>
      <w:r w:rsidR="00D66386" w:rsidRPr="004428AD">
        <w:rPr>
          <w:rFonts w:ascii="Arial" w:hAnsi="Arial" w:cs="Arial"/>
          <w:sz w:val="24"/>
          <w:szCs w:val="24"/>
        </w:rPr>
        <w:t xml:space="preserve"> yet to be investigated</w:t>
      </w:r>
      <w:r w:rsidRPr="004428AD">
        <w:rPr>
          <w:rFonts w:ascii="Arial" w:hAnsi="Arial" w:cs="Arial"/>
          <w:sz w:val="24"/>
          <w:szCs w:val="24"/>
          <w:shd w:val="clear" w:color="auto" w:fill="FFFFFF"/>
        </w:rPr>
        <w:t xml:space="preserve">. </w:t>
      </w:r>
      <w:r w:rsidR="00D66386" w:rsidRPr="004428AD">
        <w:rPr>
          <w:rFonts w:ascii="Arial" w:hAnsi="Arial" w:cs="Arial"/>
          <w:sz w:val="24"/>
          <w:szCs w:val="24"/>
          <w:shd w:val="clear" w:color="auto" w:fill="FFFFFF"/>
        </w:rPr>
        <w:t>C</w:t>
      </w:r>
      <w:r w:rsidR="00B2657F" w:rsidRPr="004428AD">
        <w:rPr>
          <w:rFonts w:ascii="Arial" w:hAnsi="Arial" w:cs="Arial"/>
          <w:sz w:val="24"/>
          <w:szCs w:val="24"/>
          <w:shd w:val="clear" w:color="auto" w:fill="FFFFFF"/>
        </w:rPr>
        <w:t xml:space="preserve">hanges in ROS production </w:t>
      </w:r>
      <w:r w:rsidR="00D66386" w:rsidRPr="004428AD">
        <w:rPr>
          <w:rFonts w:ascii="Arial" w:hAnsi="Arial" w:cs="Arial"/>
          <w:sz w:val="24"/>
          <w:szCs w:val="24"/>
          <w:shd w:val="clear" w:color="auto" w:fill="FFFFFF"/>
        </w:rPr>
        <w:t xml:space="preserve">in response to increasing </w:t>
      </w:r>
      <w:r w:rsidR="00D66386" w:rsidRPr="004428AD">
        <w:rPr>
          <w:rFonts w:ascii="Arial" w:hAnsi="Arial" w:cs="Arial"/>
          <w:sz w:val="24"/>
          <w:szCs w:val="24"/>
        </w:rPr>
        <w:t>concentrations of ZnSO</w:t>
      </w:r>
      <w:r w:rsidR="00D66386" w:rsidRPr="004428AD">
        <w:rPr>
          <w:rFonts w:ascii="Arial" w:hAnsi="Arial" w:cs="Arial"/>
          <w:sz w:val="24"/>
          <w:szCs w:val="24"/>
          <w:vertAlign w:val="subscript"/>
        </w:rPr>
        <w:t>4</w:t>
      </w:r>
      <w:r w:rsidR="00D66386" w:rsidRPr="004428AD">
        <w:rPr>
          <w:rFonts w:ascii="Arial" w:hAnsi="Arial" w:cs="Arial"/>
          <w:sz w:val="24"/>
          <w:szCs w:val="24"/>
          <w:shd w:val="clear" w:color="auto" w:fill="FFFFFF"/>
          <w:vertAlign w:val="superscript"/>
        </w:rPr>
        <w:t xml:space="preserve"> </w:t>
      </w:r>
      <w:r w:rsidR="00D66386" w:rsidRPr="004428AD">
        <w:rPr>
          <w:rFonts w:ascii="Arial" w:hAnsi="Arial" w:cs="Arial"/>
          <w:sz w:val="24"/>
          <w:szCs w:val="24"/>
          <w:shd w:val="clear" w:color="auto" w:fill="FFFFFF"/>
        </w:rPr>
        <w:t xml:space="preserve">(10-300μM), was investigated in washed platelet suspensions </w:t>
      </w:r>
      <w:r w:rsidR="00B2657F" w:rsidRPr="004428AD">
        <w:rPr>
          <w:rFonts w:ascii="Arial" w:hAnsi="Arial" w:cs="Arial"/>
          <w:sz w:val="24"/>
          <w:szCs w:val="24"/>
          <w:shd w:val="clear" w:color="auto" w:fill="FFFFFF"/>
        </w:rPr>
        <w:t>loaded with DHE</w:t>
      </w:r>
      <w:r w:rsidR="00CB66DD" w:rsidRPr="004428AD">
        <w:rPr>
          <w:rFonts w:ascii="Arial" w:hAnsi="Arial" w:cs="Arial"/>
          <w:sz w:val="24"/>
          <w:szCs w:val="24"/>
          <w:shd w:val="clear" w:color="auto" w:fill="FFFFFF"/>
        </w:rPr>
        <w:t>,</w:t>
      </w:r>
      <w:del w:id="1" w:author="Lopes Pires, Maria Elisa" w:date="2020-02-28T10:16:00Z">
        <w:r w:rsidR="00CB66DD" w:rsidRPr="004428AD" w:rsidDel="00CB66DD">
          <w:rPr>
            <w:rFonts w:ascii="Arial" w:hAnsi="Arial" w:cs="Arial"/>
            <w:sz w:val="24"/>
            <w:szCs w:val="24"/>
            <w:shd w:val="clear" w:color="auto" w:fill="FFFFFF"/>
          </w:rPr>
          <w:delText xml:space="preserve"> a specific probe for superoxide anion (O</w:delText>
        </w:r>
        <w:r w:rsidR="00CB66DD" w:rsidRPr="004428AD" w:rsidDel="00CB66DD">
          <w:rPr>
            <w:rFonts w:ascii="Arial" w:hAnsi="Arial" w:cs="Arial"/>
            <w:sz w:val="24"/>
            <w:szCs w:val="24"/>
            <w:shd w:val="clear" w:color="auto" w:fill="FFFFFF"/>
            <w:vertAlign w:val="subscript"/>
          </w:rPr>
          <w:delText>2</w:delText>
        </w:r>
        <w:r w:rsidR="00CB66DD" w:rsidRPr="004428AD" w:rsidDel="00CB66DD">
          <w:rPr>
            <w:rFonts w:ascii="Arial" w:hAnsi="Arial" w:cs="Arial"/>
            <w:sz w:val="24"/>
            <w:szCs w:val="24"/>
            <w:shd w:val="clear" w:color="auto" w:fill="FFFFFF"/>
            <w:vertAlign w:val="superscript"/>
          </w:rPr>
          <w:delText>.-</w:delText>
        </w:r>
        <w:r w:rsidR="00CB66DD" w:rsidRPr="004428AD" w:rsidDel="00CB66DD">
          <w:rPr>
            <w:rFonts w:ascii="Arial" w:hAnsi="Arial" w:cs="Arial"/>
            <w:sz w:val="24"/>
            <w:szCs w:val="24"/>
            <w:shd w:val="clear" w:color="auto" w:fill="FFFFFF"/>
          </w:rPr>
          <w:delText>)</w:delText>
        </w:r>
      </w:del>
      <w:r w:rsidR="00D66386" w:rsidRPr="004428AD">
        <w:rPr>
          <w:rFonts w:ascii="Arial" w:hAnsi="Arial" w:cs="Arial"/>
          <w:sz w:val="24"/>
          <w:szCs w:val="24"/>
          <w:shd w:val="clear" w:color="auto" w:fill="FFFFFF"/>
        </w:rPr>
        <w:t>.</w:t>
      </w:r>
      <w:r w:rsidR="00965043" w:rsidRPr="004428AD">
        <w:rPr>
          <w:rFonts w:ascii="Arial" w:hAnsi="Arial" w:cs="Arial"/>
          <w:sz w:val="24"/>
          <w:szCs w:val="24"/>
          <w:shd w:val="clear" w:color="auto" w:fill="FFFFFF"/>
        </w:rPr>
        <w:t xml:space="preserve"> </w:t>
      </w:r>
      <w:r w:rsidR="00F349E7" w:rsidRPr="004428AD">
        <w:rPr>
          <w:rFonts w:ascii="Arial" w:hAnsi="Arial" w:cs="Arial"/>
          <w:sz w:val="24"/>
          <w:szCs w:val="24"/>
          <w:shd w:val="clear" w:color="auto" w:fill="FFFFFF"/>
        </w:rPr>
        <w:t xml:space="preserve">Using fluorometry, </w:t>
      </w:r>
      <w:r w:rsidR="00B2657F" w:rsidRPr="004428AD">
        <w:rPr>
          <w:rFonts w:ascii="Arial" w:hAnsi="Arial" w:cs="Arial"/>
          <w:sz w:val="24"/>
          <w:szCs w:val="24"/>
          <w:shd w:val="clear" w:color="auto" w:fill="FFFFFF"/>
        </w:rPr>
        <w:t xml:space="preserve">DHE fluorescence increased following treatment with </w:t>
      </w:r>
      <w:r w:rsidR="003E0141" w:rsidRPr="004428AD">
        <w:rPr>
          <w:rFonts w:ascii="Arial" w:hAnsi="Arial" w:cs="Arial"/>
          <w:sz w:val="24"/>
          <w:szCs w:val="24"/>
          <w:shd w:val="clear" w:color="auto" w:fill="FFFFFF"/>
        </w:rPr>
        <w:t>low concentrations of</w:t>
      </w:r>
      <w:r w:rsidR="00D33BFD" w:rsidRPr="004428AD">
        <w:rPr>
          <w:rFonts w:ascii="Arial" w:hAnsi="Arial" w:cs="Arial"/>
          <w:sz w:val="24"/>
          <w:szCs w:val="24"/>
          <w:shd w:val="clear" w:color="auto" w:fill="FFFFFF"/>
        </w:rPr>
        <w:t xml:space="preserve"> </w:t>
      </w:r>
      <w:r w:rsidR="00B2657F" w:rsidRPr="004428AD">
        <w:rPr>
          <w:rFonts w:ascii="Arial" w:hAnsi="Arial" w:cs="Arial"/>
          <w:sz w:val="24"/>
          <w:szCs w:val="24"/>
          <w:shd w:val="clear" w:color="auto" w:fill="FFFFFF"/>
        </w:rPr>
        <w:t>Zn</w:t>
      </w:r>
      <w:r w:rsidR="009F0410" w:rsidRPr="004428AD">
        <w:rPr>
          <w:rFonts w:ascii="Arial" w:hAnsi="Arial" w:cs="Arial"/>
          <w:sz w:val="24"/>
          <w:szCs w:val="24"/>
          <w:shd w:val="clear" w:color="auto" w:fill="FFFFFF"/>
          <w:vertAlign w:val="superscript"/>
        </w:rPr>
        <w:t>2+</w:t>
      </w:r>
      <w:r w:rsidR="00B2657F" w:rsidRPr="004428AD">
        <w:rPr>
          <w:rFonts w:ascii="Arial" w:hAnsi="Arial" w:cs="Arial"/>
          <w:sz w:val="24"/>
          <w:szCs w:val="24"/>
          <w:shd w:val="clear" w:color="auto" w:fill="FFFFFF"/>
        </w:rPr>
        <w:t xml:space="preserve">. DHE fluorescence </w:t>
      </w:r>
      <w:r w:rsidR="003E0141" w:rsidRPr="004428AD">
        <w:rPr>
          <w:rFonts w:ascii="Arial" w:hAnsi="Arial" w:cs="Arial"/>
          <w:sz w:val="24"/>
          <w:szCs w:val="24"/>
          <w:shd w:val="clear" w:color="auto" w:fill="FFFFFF"/>
        </w:rPr>
        <w:t xml:space="preserve">(AU) </w:t>
      </w:r>
      <w:r w:rsidR="00F349E7" w:rsidRPr="004428AD">
        <w:rPr>
          <w:rFonts w:ascii="Arial" w:hAnsi="Arial" w:cs="Arial"/>
          <w:sz w:val="24"/>
          <w:szCs w:val="24"/>
          <w:shd w:val="clear" w:color="auto" w:fill="FFFFFF"/>
        </w:rPr>
        <w:t xml:space="preserve">increased </w:t>
      </w:r>
      <w:r w:rsidR="00CD2080" w:rsidRPr="004428AD">
        <w:rPr>
          <w:rFonts w:ascii="Arial" w:hAnsi="Arial" w:cs="Arial"/>
          <w:sz w:val="24"/>
          <w:szCs w:val="24"/>
          <w:shd w:val="clear" w:color="auto" w:fill="FFFFFF"/>
        </w:rPr>
        <w:t>from a basal level of 551</w:t>
      </w:r>
      <w:r w:rsidR="00670DE3" w:rsidRPr="004428AD">
        <w:rPr>
          <w:rFonts w:ascii="Arial" w:hAnsi="Arial" w:cs="Arial"/>
          <w:bCs/>
          <w:sz w:val="24"/>
          <w:szCs w:val="24"/>
        </w:rPr>
        <w:t>±</w:t>
      </w:r>
      <w:r w:rsidR="00F349E7" w:rsidRPr="004428AD">
        <w:rPr>
          <w:rFonts w:ascii="Arial" w:hAnsi="Arial" w:cs="Arial"/>
          <w:sz w:val="24"/>
          <w:szCs w:val="24"/>
          <w:shd w:val="clear" w:color="auto" w:fill="FFFFFF"/>
        </w:rPr>
        <w:t xml:space="preserve">52, to </w:t>
      </w:r>
      <w:r w:rsidR="0064724E" w:rsidRPr="004428AD">
        <w:rPr>
          <w:rFonts w:ascii="Arial" w:hAnsi="Arial" w:cs="Arial"/>
          <w:sz w:val="24"/>
          <w:szCs w:val="24"/>
          <w:shd w:val="clear" w:color="auto" w:fill="FFFFFF"/>
        </w:rPr>
        <w:t>1767±146, 1100±108, 785±53 and 99</w:t>
      </w:r>
      <w:r w:rsidR="00F349E7" w:rsidRPr="004428AD">
        <w:rPr>
          <w:rFonts w:ascii="Arial" w:hAnsi="Arial" w:cs="Arial"/>
          <w:sz w:val="24"/>
          <w:szCs w:val="24"/>
          <w:shd w:val="clear" w:color="auto" w:fill="FFFFFF"/>
        </w:rPr>
        <w:t>6</w:t>
      </w:r>
      <w:r w:rsidR="0064724E" w:rsidRPr="004428AD">
        <w:rPr>
          <w:rFonts w:ascii="Arial" w:hAnsi="Arial" w:cs="Arial"/>
          <w:sz w:val="24"/>
          <w:szCs w:val="24"/>
          <w:shd w:val="clear" w:color="auto" w:fill="FFFFFF"/>
        </w:rPr>
        <w:t xml:space="preserve">±131 </w:t>
      </w:r>
      <w:r w:rsidR="00F349E7" w:rsidRPr="004428AD">
        <w:rPr>
          <w:rFonts w:ascii="Arial" w:hAnsi="Arial" w:cs="Arial"/>
          <w:sz w:val="24"/>
          <w:szCs w:val="24"/>
          <w:shd w:val="clear" w:color="auto" w:fill="FFFFFF"/>
        </w:rPr>
        <w:t xml:space="preserve">following treatment with </w:t>
      </w:r>
      <w:r w:rsidR="00B2657F" w:rsidRPr="004428AD">
        <w:rPr>
          <w:rFonts w:ascii="Arial" w:hAnsi="Arial" w:cs="Arial"/>
          <w:sz w:val="24"/>
          <w:szCs w:val="24"/>
          <w:shd w:val="clear" w:color="auto" w:fill="FFFFFF"/>
        </w:rPr>
        <w:t>10, 30, 100 and 300</w:t>
      </w:r>
      <w:r w:rsidR="00B2657F" w:rsidRPr="004428AD">
        <w:rPr>
          <w:rFonts w:ascii="Arial" w:hAnsi="Arial" w:cs="Arial"/>
          <w:sz w:val="24"/>
          <w:szCs w:val="24"/>
          <w:shd w:val="clear" w:color="auto" w:fill="FFFFFF"/>
          <w:lang w:val="en-US"/>
        </w:rPr>
        <w:t>µ</w:t>
      </w:r>
      <w:r w:rsidR="00F349E7" w:rsidRPr="004428AD">
        <w:rPr>
          <w:rFonts w:ascii="Arial" w:hAnsi="Arial" w:cs="Arial"/>
          <w:sz w:val="24"/>
          <w:szCs w:val="24"/>
          <w:shd w:val="clear" w:color="auto" w:fill="FFFFFF"/>
          <w:lang w:val="en-US"/>
        </w:rPr>
        <w:t>M of</w:t>
      </w:r>
      <w:r w:rsidR="00B2657F" w:rsidRPr="004428AD">
        <w:rPr>
          <w:rFonts w:ascii="Arial" w:hAnsi="Arial" w:cs="Arial"/>
          <w:sz w:val="24"/>
          <w:szCs w:val="24"/>
          <w:shd w:val="clear" w:color="auto" w:fill="FFFFFF"/>
          <w:lang w:val="en-US"/>
        </w:rPr>
        <w:t xml:space="preserve"> </w:t>
      </w:r>
      <w:r w:rsidR="0064724E" w:rsidRPr="004428AD">
        <w:rPr>
          <w:rFonts w:ascii="Arial" w:hAnsi="Arial" w:cs="Arial"/>
          <w:sz w:val="24"/>
          <w:szCs w:val="24"/>
        </w:rPr>
        <w:t>ZnSO</w:t>
      </w:r>
      <w:r w:rsidR="0064724E" w:rsidRPr="004428AD">
        <w:rPr>
          <w:rFonts w:ascii="Arial" w:hAnsi="Arial" w:cs="Arial"/>
          <w:sz w:val="24"/>
          <w:szCs w:val="24"/>
          <w:vertAlign w:val="subscript"/>
        </w:rPr>
        <w:t>4</w:t>
      </w:r>
      <w:r w:rsidR="00B2657F" w:rsidRPr="004428AD">
        <w:rPr>
          <w:rFonts w:ascii="Arial" w:hAnsi="Arial" w:cs="Arial"/>
          <w:sz w:val="24"/>
          <w:szCs w:val="24"/>
          <w:shd w:val="clear" w:color="auto" w:fill="FFFFFF"/>
          <w:lang w:val="en-US"/>
        </w:rPr>
        <w:t xml:space="preserve"> respectively </w:t>
      </w:r>
      <w:r w:rsidR="00441905" w:rsidRPr="004428AD">
        <w:rPr>
          <w:rFonts w:ascii="Arial" w:hAnsi="Arial" w:cs="Arial"/>
          <w:sz w:val="24"/>
          <w:szCs w:val="24"/>
          <w:shd w:val="clear" w:color="auto" w:fill="FFFFFF"/>
          <w:lang w:val="en-US"/>
        </w:rPr>
        <w:t>(</w:t>
      </w:r>
      <w:r w:rsidR="00B2657F" w:rsidRPr="004428AD">
        <w:rPr>
          <w:rFonts w:ascii="Arial" w:hAnsi="Arial" w:cs="Arial"/>
          <w:sz w:val="24"/>
          <w:szCs w:val="24"/>
          <w:shd w:val="clear" w:color="auto" w:fill="FFFFFF"/>
          <w:lang w:val="en-US"/>
        </w:rPr>
        <w:t>p&lt;0.05, Fig</w:t>
      </w:r>
      <w:r w:rsidR="00F949A2" w:rsidRPr="004428AD">
        <w:rPr>
          <w:rFonts w:ascii="Arial" w:hAnsi="Arial" w:cs="Arial"/>
          <w:sz w:val="24"/>
          <w:szCs w:val="24"/>
          <w:shd w:val="clear" w:color="auto" w:fill="FFFFFF"/>
          <w:lang w:val="en-US"/>
        </w:rPr>
        <w:t>ure 1a</w:t>
      </w:r>
      <w:r w:rsidR="00B2657F" w:rsidRPr="004428AD">
        <w:rPr>
          <w:rFonts w:ascii="Arial" w:hAnsi="Arial" w:cs="Arial"/>
          <w:sz w:val="24"/>
          <w:szCs w:val="24"/>
          <w:shd w:val="clear" w:color="auto" w:fill="FFFFFF"/>
          <w:lang w:val="en-US"/>
        </w:rPr>
        <w:t>)</w:t>
      </w:r>
      <w:r w:rsidRPr="004428AD">
        <w:rPr>
          <w:rFonts w:ascii="Arial" w:hAnsi="Arial" w:cs="Arial"/>
          <w:sz w:val="24"/>
          <w:szCs w:val="24"/>
          <w:shd w:val="clear" w:color="auto" w:fill="FFFFFF"/>
        </w:rPr>
        <w:t>.</w:t>
      </w:r>
      <w:r w:rsidR="00ED1001" w:rsidRPr="004428AD">
        <w:rPr>
          <w:rFonts w:ascii="Arial" w:hAnsi="Arial" w:cs="Arial"/>
          <w:sz w:val="24"/>
          <w:szCs w:val="24"/>
          <w:shd w:val="clear" w:color="auto" w:fill="FFFFFF"/>
        </w:rPr>
        <w:t xml:space="preserve"> </w:t>
      </w:r>
    </w:p>
    <w:p w14:paraId="41BF39A9" w14:textId="77777777" w:rsidR="00302178" w:rsidRPr="004428AD" w:rsidRDefault="001249F2" w:rsidP="00B52C66">
      <w:pPr>
        <w:autoSpaceDE w:val="0"/>
        <w:autoSpaceDN w:val="0"/>
        <w:adjustRightInd w:val="0"/>
        <w:spacing w:after="0" w:line="480" w:lineRule="auto"/>
        <w:ind w:firstLine="708"/>
        <w:contextualSpacing/>
        <w:jc w:val="both"/>
        <w:rPr>
          <w:rFonts w:ascii="Arial" w:hAnsi="Arial" w:cs="Arial"/>
          <w:sz w:val="24"/>
          <w:szCs w:val="24"/>
          <w:shd w:val="clear" w:color="auto" w:fill="FFFFFF"/>
        </w:rPr>
      </w:pPr>
      <w:r w:rsidRPr="004428AD">
        <w:rPr>
          <w:rFonts w:ascii="Arial" w:hAnsi="Arial" w:cs="Arial"/>
          <w:bCs/>
          <w:sz w:val="24"/>
          <w:szCs w:val="24"/>
        </w:rPr>
        <w:t xml:space="preserve">ESR </w:t>
      </w:r>
      <w:r w:rsidR="00730664" w:rsidRPr="004428AD">
        <w:rPr>
          <w:rFonts w:ascii="Arial" w:hAnsi="Arial" w:cs="Arial"/>
          <w:bCs/>
          <w:sz w:val="24"/>
          <w:szCs w:val="24"/>
        </w:rPr>
        <w:t xml:space="preserve">was </w:t>
      </w:r>
      <w:r w:rsidR="00D05D6F" w:rsidRPr="004428AD">
        <w:rPr>
          <w:rFonts w:ascii="Arial" w:hAnsi="Arial" w:cs="Arial"/>
          <w:bCs/>
          <w:sz w:val="24"/>
          <w:szCs w:val="24"/>
        </w:rPr>
        <w:t xml:space="preserve">employed </w:t>
      </w:r>
      <w:r w:rsidR="00730664" w:rsidRPr="004428AD">
        <w:rPr>
          <w:rFonts w:ascii="Arial" w:hAnsi="Arial" w:cs="Arial"/>
          <w:bCs/>
          <w:sz w:val="24"/>
          <w:szCs w:val="24"/>
        </w:rPr>
        <w:t xml:space="preserve">to </w:t>
      </w:r>
      <w:r w:rsidR="001E7174" w:rsidRPr="004428AD">
        <w:rPr>
          <w:rFonts w:ascii="Arial" w:hAnsi="Arial" w:cs="Arial"/>
          <w:sz w:val="24"/>
          <w:szCs w:val="24"/>
          <w:shd w:val="clear" w:color="auto" w:fill="FFFFFF"/>
        </w:rPr>
        <w:t xml:space="preserve">analyse </w:t>
      </w:r>
      <w:r w:rsidR="00302178" w:rsidRPr="004428AD">
        <w:rPr>
          <w:rFonts w:ascii="Arial" w:hAnsi="Arial" w:cs="Arial"/>
          <w:bCs/>
          <w:sz w:val="24"/>
          <w:szCs w:val="24"/>
        </w:rPr>
        <w:t>superoxid</w:t>
      </w:r>
      <w:r w:rsidR="000477A4" w:rsidRPr="004428AD">
        <w:rPr>
          <w:rFonts w:ascii="Arial" w:hAnsi="Arial" w:cs="Arial"/>
          <w:bCs/>
          <w:sz w:val="24"/>
          <w:szCs w:val="24"/>
        </w:rPr>
        <w:t>e anion production</w:t>
      </w:r>
      <w:r w:rsidR="00730664" w:rsidRPr="004428AD">
        <w:rPr>
          <w:rFonts w:ascii="Arial" w:hAnsi="Arial" w:cs="Arial"/>
          <w:bCs/>
          <w:sz w:val="24"/>
          <w:szCs w:val="24"/>
        </w:rPr>
        <w:t xml:space="preserve">, as this </w:t>
      </w:r>
      <w:r w:rsidR="00730664" w:rsidRPr="004428AD">
        <w:rPr>
          <w:rFonts w:ascii="Arial" w:hAnsi="Arial" w:cs="Arial"/>
          <w:sz w:val="24"/>
          <w:szCs w:val="24"/>
        </w:rPr>
        <w:t>is the most direct and reliable technique to identify chemical species that present one or more unpaired electrons.</w:t>
      </w:r>
      <w:r w:rsidR="008042B2"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7hc308r0f","properties":{"formattedCitation":"[14]","plainCitation":"[14]","noteIndex":0},"citationItems":[{"id":2725,"uris":["http://zotero.org/users/2507469/items/IK2XLMDL"],"uri":["http://zotero.org/users/2507469/items/IK2XLMDL"],"itemData":{"id":2725,"type":"article-journal","title":"Electron spin resonance spectroscopy for the study of nanomaterial-mediated generation of reactive oxygen species","container-title":"Journal of Food and Drug Analysis","page":"49-63","volume":"22","issue":"1","source":"PubMed","abstract":"Many of the biological applications and effects of nanomaterials are attributed to their ability to facilitate the generation of reactive oxygen species (ROS). Electron spin resonance (ESR) spectroscopy is a direct and reliable method to identify and quantify free radicals in both chemical and biological environments. In this review, we discuss the use of ESR spectroscopy to study ROS generation mediated by nanomaterials, which have various applications in biological, chemical, and materials science. In addition to introducing the theory of ESR, we present some modifications of the method such as spin trapping and spin labeling, which ultimately aid in the detection of short-lived free radicals. The capability of metal nanoparticles in mediating ROS generation and the related mechanisms are also presented.","ISSN":"1021-9498","note":"PMID: 24673903","journalAbbreviation":"J Food Drug Anal","language":"eng","author":[{"family":"He","given":"Weiwei"},{"family":"Liu","given":"Yitong"},{"family":"Wamer","given":"Wayne G."},{"family":"Yin","given":"Jun-Jie"}],"issued":{"date-parts":[["2014",3]]}}}],"schema":"https://github.com/citation-style-language/schema/raw/master/csl-citation.json"} </w:instrText>
      </w:r>
      <w:r w:rsidR="008042B2" w:rsidRPr="004428AD">
        <w:rPr>
          <w:rFonts w:ascii="Arial" w:hAnsi="Arial" w:cs="Arial"/>
          <w:sz w:val="24"/>
          <w:szCs w:val="24"/>
        </w:rPr>
        <w:fldChar w:fldCharType="separate"/>
      </w:r>
      <w:r w:rsidR="009426F3" w:rsidRPr="004428AD">
        <w:rPr>
          <w:rFonts w:ascii="Arial" w:hAnsi="Arial" w:cs="Arial"/>
          <w:sz w:val="24"/>
        </w:rPr>
        <w:t>[14]</w:t>
      </w:r>
      <w:r w:rsidR="008042B2" w:rsidRPr="004428AD">
        <w:rPr>
          <w:rFonts w:ascii="Arial" w:hAnsi="Arial" w:cs="Arial"/>
          <w:sz w:val="24"/>
          <w:szCs w:val="24"/>
        </w:rPr>
        <w:fldChar w:fldCharType="end"/>
      </w:r>
      <w:r w:rsidR="00730664" w:rsidRPr="004428AD">
        <w:rPr>
          <w:rFonts w:ascii="Arial" w:hAnsi="Arial" w:cs="Arial"/>
          <w:sz w:val="24"/>
          <w:szCs w:val="24"/>
        </w:rPr>
        <w:t xml:space="preserve"> </w:t>
      </w:r>
      <w:r w:rsidR="003E0141" w:rsidRPr="004428AD">
        <w:rPr>
          <w:rFonts w:ascii="Arial" w:hAnsi="Arial" w:cs="Arial"/>
          <w:bCs/>
          <w:sz w:val="24"/>
          <w:szCs w:val="24"/>
        </w:rPr>
        <w:t>P</w:t>
      </w:r>
      <w:r w:rsidR="00730664" w:rsidRPr="004428AD">
        <w:rPr>
          <w:rFonts w:ascii="Arial" w:hAnsi="Arial" w:cs="Arial"/>
          <w:bCs/>
          <w:sz w:val="24"/>
          <w:szCs w:val="24"/>
        </w:rPr>
        <w:t xml:space="preserve">latelets </w:t>
      </w:r>
      <w:r w:rsidR="003E0141" w:rsidRPr="004428AD">
        <w:rPr>
          <w:rFonts w:ascii="Arial" w:hAnsi="Arial" w:cs="Arial"/>
          <w:bCs/>
          <w:sz w:val="24"/>
          <w:szCs w:val="24"/>
        </w:rPr>
        <w:t xml:space="preserve">were </w:t>
      </w:r>
      <w:r w:rsidR="00730664" w:rsidRPr="004428AD">
        <w:rPr>
          <w:rFonts w:ascii="Arial" w:hAnsi="Arial" w:cs="Arial"/>
          <w:bCs/>
          <w:sz w:val="24"/>
          <w:szCs w:val="24"/>
        </w:rPr>
        <w:t xml:space="preserve">loaded with </w:t>
      </w:r>
      <w:r w:rsidR="00302178" w:rsidRPr="004428AD">
        <w:rPr>
          <w:rFonts w:ascii="Arial" w:hAnsi="Arial" w:cs="Arial"/>
          <w:bCs/>
          <w:sz w:val="24"/>
          <w:szCs w:val="24"/>
        </w:rPr>
        <w:t>the cell-permeable superoxide-specific spin probe CMH (200μM)</w:t>
      </w:r>
      <w:r w:rsidR="003E0141" w:rsidRPr="004428AD">
        <w:rPr>
          <w:rFonts w:ascii="Arial" w:hAnsi="Arial" w:cs="Arial"/>
          <w:bCs/>
          <w:sz w:val="24"/>
          <w:szCs w:val="24"/>
        </w:rPr>
        <w:t xml:space="preserve"> prior to </w:t>
      </w:r>
      <w:r w:rsidRPr="004428AD">
        <w:rPr>
          <w:rFonts w:ascii="Arial" w:hAnsi="Arial" w:cs="Arial"/>
          <w:sz w:val="24"/>
          <w:szCs w:val="24"/>
          <w:shd w:val="clear" w:color="auto" w:fill="FFFFFF"/>
        </w:rPr>
        <w:t xml:space="preserve">ESR </w:t>
      </w:r>
      <w:r w:rsidR="003F5EFA" w:rsidRPr="004428AD">
        <w:rPr>
          <w:rFonts w:ascii="Arial" w:hAnsi="Arial" w:cs="Arial"/>
          <w:sz w:val="24"/>
          <w:szCs w:val="24"/>
          <w:shd w:val="clear" w:color="auto" w:fill="FFFFFF"/>
        </w:rPr>
        <w:t>analysis</w:t>
      </w:r>
      <w:r w:rsidR="003E0141" w:rsidRPr="004428AD">
        <w:rPr>
          <w:rFonts w:ascii="Arial" w:hAnsi="Arial" w:cs="Arial"/>
          <w:sz w:val="24"/>
          <w:szCs w:val="24"/>
          <w:shd w:val="clear" w:color="auto" w:fill="FFFFFF"/>
        </w:rPr>
        <w:t>.</w:t>
      </w:r>
      <w:r w:rsidR="00302178" w:rsidRPr="004428AD">
        <w:rPr>
          <w:rFonts w:ascii="Arial" w:hAnsi="Arial" w:cs="Arial"/>
          <w:sz w:val="24"/>
          <w:szCs w:val="24"/>
          <w:shd w:val="clear" w:color="auto" w:fill="FFFFFF"/>
        </w:rPr>
        <w:t xml:space="preserve"> </w:t>
      </w:r>
      <w:r w:rsidR="003E0141" w:rsidRPr="004428AD">
        <w:rPr>
          <w:rFonts w:ascii="Arial" w:hAnsi="Arial" w:cs="Arial"/>
          <w:sz w:val="24"/>
          <w:szCs w:val="24"/>
          <w:shd w:val="clear" w:color="auto" w:fill="FFFFFF"/>
        </w:rPr>
        <w:t>Treatment with Zn</w:t>
      </w:r>
      <w:r w:rsidR="003E0141" w:rsidRPr="004428AD">
        <w:rPr>
          <w:rFonts w:ascii="Arial" w:hAnsi="Arial" w:cs="Arial"/>
          <w:sz w:val="24"/>
          <w:szCs w:val="24"/>
          <w:shd w:val="clear" w:color="auto" w:fill="FFFFFF"/>
          <w:vertAlign w:val="superscript"/>
        </w:rPr>
        <w:t>2+</w:t>
      </w:r>
      <w:r w:rsidR="003E0141" w:rsidRPr="004428AD">
        <w:rPr>
          <w:rFonts w:ascii="Arial" w:hAnsi="Arial" w:cs="Arial"/>
          <w:sz w:val="24"/>
          <w:szCs w:val="24"/>
          <w:shd w:val="clear" w:color="auto" w:fill="FFFFFF"/>
        </w:rPr>
        <w:t xml:space="preserve"> (10-300µM) resulted in changes to ESR intensity from basal levels</w:t>
      </w:r>
      <w:r w:rsidR="003F5EFA" w:rsidRPr="004428AD">
        <w:rPr>
          <w:rFonts w:ascii="Arial" w:hAnsi="Arial" w:cs="Arial"/>
          <w:sz w:val="24"/>
          <w:szCs w:val="24"/>
          <w:shd w:val="clear" w:color="auto" w:fill="FFFFFF"/>
        </w:rPr>
        <w:t xml:space="preserve"> (a representative ESR trace is shown in </w:t>
      </w:r>
      <w:r w:rsidR="00F949A2" w:rsidRPr="004428AD">
        <w:rPr>
          <w:rFonts w:ascii="Arial" w:hAnsi="Arial" w:cs="Arial"/>
          <w:sz w:val="24"/>
          <w:szCs w:val="24"/>
          <w:shd w:val="clear" w:color="auto" w:fill="FFFFFF"/>
          <w:lang w:val="en-US"/>
        </w:rPr>
        <w:t>Figure</w:t>
      </w:r>
      <w:r w:rsidR="00F949A2" w:rsidRPr="004428AD">
        <w:rPr>
          <w:rFonts w:ascii="Arial" w:hAnsi="Arial" w:cs="Arial"/>
          <w:sz w:val="24"/>
          <w:szCs w:val="24"/>
          <w:shd w:val="clear" w:color="auto" w:fill="FFFFFF"/>
        </w:rPr>
        <w:t xml:space="preserve"> 1b</w:t>
      </w:r>
      <w:r w:rsidR="003F5EFA" w:rsidRPr="004428AD">
        <w:rPr>
          <w:rFonts w:ascii="Arial" w:hAnsi="Arial" w:cs="Arial"/>
          <w:sz w:val="24"/>
          <w:szCs w:val="24"/>
          <w:shd w:val="clear" w:color="auto" w:fill="FFFFFF"/>
        </w:rPr>
        <w:t>), confirming that Zn</w:t>
      </w:r>
      <w:r w:rsidR="00670DE3" w:rsidRPr="004428AD">
        <w:rPr>
          <w:rFonts w:ascii="Arial" w:hAnsi="Arial" w:cs="Arial"/>
          <w:sz w:val="24"/>
          <w:szCs w:val="24"/>
          <w:shd w:val="clear" w:color="auto" w:fill="FFFFFF"/>
          <w:vertAlign w:val="superscript"/>
        </w:rPr>
        <w:t>2+</w:t>
      </w:r>
      <w:r w:rsidR="003F5EFA" w:rsidRPr="004428AD">
        <w:rPr>
          <w:rFonts w:ascii="Arial" w:hAnsi="Arial" w:cs="Arial"/>
          <w:sz w:val="24"/>
          <w:szCs w:val="24"/>
          <w:shd w:val="clear" w:color="auto" w:fill="FFFFFF"/>
        </w:rPr>
        <w:t xml:space="preserve"> treatment increases ROS production in platelets</w:t>
      </w:r>
      <w:r w:rsidR="00E97E06" w:rsidRPr="004428AD">
        <w:rPr>
          <w:rFonts w:ascii="Arial" w:hAnsi="Arial" w:cs="Arial"/>
          <w:sz w:val="24"/>
          <w:szCs w:val="24"/>
          <w:shd w:val="clear" w:color="auto" w:fill="FFFFFF"/>
        </w:rPr>
        <w:t>.</w:t>
      </w:r>
    </w:p>
    <w:p w14:paraId="6013D5A5" w14:textId="77777777" w:rsidR="00302178" w:rsidRPr="004428AD" w:rsidRDefault="00302178" w:rsidP="00B52C66">
      <w:pPr>
        <w:autoSpaceDE w:val="0"/>
        <w:autoSpaceDN w:val="0"/>
        <w:adjustRightInd w:val="0"/>
        <w:spacing w:after="0" w:line="480" w:lineRule="auto"/>
        <w:ind w:firstLine="708"/>
        <w:contextualSpacing/>
        <w:jc w:val="both"/>
        <w:rPr>
          <w:rFonts w:ascii="Arial" w:hAnsi="Arial" w:cs="Arial"/>
          <w:sz w:val="24"/>
          <w:szCs w:val="24"/>
          <w:shd w:val="clear" w:color="auto" w:fill="FFFFFF"/>
        </w:rPr>
      </w:pPr>
    </w:p>
    <w:p w14:paraId="73F7FF31" w14:textId="77777777" w:rsidR="00302178" w:rsidRPr="004428AD" w:rsidRDefault="00302178" w:rsidP="00114CF3">
      <w:pPr>
        <w:pStyle w:val="Heading2"/>
        <w:rPr>
          <w:shd w:val="clear" w:color="auto" w:fill="FFFFFF"/>
        </w:rPr>
      </w:pPr>
      <w:r w:rsidRPr="004428AD">
        <w:rPr>
          <w:shd w:val="clear" w:color="auto" w:fill="FFFFFF"/>
        </w:rPr>
        <w:lastRenderedPageBreak/>
        <w:t>[Zn</w:t>
      </w:r>
      <w:r w:rsidRPr="004428AD">
        <w:rPr>
          <w:shd w:val="clear" w:color="auto" w:fill="FFFFFF"/>
          <w:vertAlign w:val="superscript"/>
        </w:rPr>
        <w:t>2</w:t>
      </w:r>
      <w:proofErr w:type="gramStart"/>
      <w:r w:rsidRPr="004428AD">
        <w:rPr>
          <w:shd w:val="clear" w:color="auto" w:fill="FFFFFF"/>
          <w:vertAlign w:val="superscript"/>
        </w:rPr>
        <w:t>+</w:t>
      </w:r>
      <w:r w:rsidRPr="004428AD">
        <w:rPr>
          <w:shd w:val="clear" w:color="auto" w:fill="FFFFFF"/>
        </w:rPr>
        <w:t>]</w:t>
      </w:r>
      <w:proofErr w:type="spellStart"/>
      <w:r w:rsidRPr="004428AD">
        <w:rPr>
          <w:shd w:val="clear" w:color="auto" w:fill="FFFFFF"/>
          <w:vertAlign w:val="subscript"/>
        </w:rPr>
        <w:t>i</w:t>
      </w:r>
      <w:proofErr w:type="spellEnd"/>
      <w:proofErr w:type="gramEnd"/>
      <w:r w:rsidRPr="004428AD">
        <w:rPr>
          <w:shd w:val="clear" w:color="auto" w:fill="FFFFFF"/>
          <w:vertAlign w:val="superscript"/>
        </w:rPr>
        <w:t xml:space="preserve"> </w:t>
      </w:r>
      <w:r w:rsidRPr="004428AD">
        <w:rPr>
          <w:shd w:val="clear" w:color="auto" w:fill="FFFFFF"/>
        </w:rPr>
        <w:t xml:space="preserve">is </w:t>
      </w:r>
      <w:r w:rsidR="00730664" w:rsidRPr="004428AD">
        <w:rPr>
          <w:shd w:val="clear" w:color="auto" w:fill="FFFFFF"/>
        </w:rPr>
        <w:t xml:space="preserve">required for </w:t>
      </w:r>
      <w:r w:rsidRPr="004428AD">
        <w:rPr>
          <w:shd w:val="clear" w:color="auto" w:fill="FFFFFF"/>
        </w:rPr>
        <w:t>agonist</w:t>
      </w:r>
      <w:r w:rsidR="00730664" w:rsidRPr="004428AD">
        <w:rPr>
          <w:shd w:val="clear" w:color="auto" w:fill="FFFFFF"/>
        </w:rPr>
        <w:t xml:space="preserve"> dependent</w:t>
      </w:r>
      <w:r w:rsidRPr="004428AD">
        <w:rPr>
          <w:shd w:val="clear" w:color="auto" w:fill="FFFFFF"/>
        </w:rPr>
        <w:t xml:space="preserve"> ROS release</w:t>
      </w:r>
    </w:p>
    <w:p w14:paraId="0C05FC5B" w14:textId="77777777" w:rsidR="00302178" w:rsidRPr="004428AD" w:rsidRDefault="00730664" w:rsidP="00B52C66">
      <w:pPr>
        <w:autoSpaceDE w:val="0"/>
        <w:autoSpaceDN w:val="0"/>
        <w:adjustRightInd w:val="0"/>
        <w:spacing w:line="480" w:lineRule="auto"/>
        <w:ind w:firstLine="709"/>
        <w:contextualSpacing/>
        <w:jc w:val="both"/>
        <w:rPr>
          <w:rFonts w:ascii="Arial" w:hAnsi="Arial" w:cs="Arial"/>
          <w:bCs/>
          <w:sz w:val="24"/>
          <w:szCs w:val="24"/>
        </w:rPr>
      </w:pPr>
      <w:r w:rsidRPr="004428AD">
        <w:rPr>
          <w:rFonts w:ascii="Arial" w:eastAsia="AdvOT999035f4" w:hAnsi="Arial" w:cs="Arial"/>
          <w:sz w:val="24"/>
          <w:szCs w:val="24"/>
        </w:rPr>
        <w:t>Zn</w:t>
      </w:r>
      <w:r w:rsidR="009F0410" w:rsidRPr="004428AD">
        <w:rPr>
          <w:rFonts w:ascii="Arial" w:eastAsia="AdvOT999035f4" w:hAnsi="Arial" w:cs="Arial"/>
          <w:sz w:val="24"/>
          <w:szCs w:val="24"/>
          <w:vertAlign w:val="superscript"/>
        </w:rPr>
        <w:t>2+</w:t>
      </w:r>
      <w:r w:rsidRPr="004428AD">
        <w:rPr>
          <w:rFonts w:ascii="Arial" w:eastAsia="AdvOT999035f4" w:hAnsi="Arial" w:cs="Arial"/>
          <w:sz w:val="24"/>
          <w:szCs w:val="24"/>
        </w:rPr>
        <w:t xml:space="preserve"> is present </w:t>
      </w:r>
      <w:r w:rsidR="003F5EFA" w:rsidRPr="004428AD">
        <w:rPr>
          <w:rFonts w:ascii="Arial" w:eastAsia="AdvOT999035f4" w:hAnsi="Arial" w:cs="Arial"/>
          <w:sz w:val="24"/>
          <w:szCs w:val="24"/>
        </w:rPr>
        <w:t>in</w:t>
      </w:r>
      <w:r w:rsidR="00D05D6F" w:rsidRPr="004428AD">
        <w:rPr>
          <w:rFonts w:ascii="Arial" w:eastAsia="AdvOT999035f4" w:hAnsi="Arial" w:cs="Arial"/>
          <w:sz w:val="24"/>
          <w:szCs w:val="24"/>
        </w:rPr>
        <w:t xml:space="preserve"> platelet</w:t>
      </w:r>
      <w:r w:rsidR="003F5EFA" w:rsidRPr="004428AD">
        <w:rPr>
          <w:rFonts w:ascii="Arial" w:eastAsia="AdvOT999035f4" w:hAnsi="Arial" w:cs="Arial"/>
          <w:sz w:val="24"/>
          <w:szCs w:val="24"/>
        </w:rPr>
        <w:t xml:space="preserve"> α</w:t>
      </w:r>
      <w:r w:rsidR="005721E1" w:rsidRPr="004428AD">
        <w:rPr>
          <w:rFonts w:ascii="Arial" w:eastAsia="AdvOT999035f4" w:hAnsi="Arial" w:cs="Arial"/>
          <w:sz w:val="24"/>
          <w:szCs w:val="24"/>
        </w:rPr>
        <w:t xml:space="preserve"> </w:t>
      </w:r>
      <w:r w:rsidRPr="004428AD">
        <w:rPr>
          <w:rFonts w:ascii="Arial" w:eastAsia="AdvOT999035f4" w:hAnsi="Arial" w:cs="Arial"/>
          <w:sz w:val="24"/>
          <w:szCs w:val="24"/>
        </w:rPr>
        <w:t>granules</w:t>
      </w:r>
      <w:r w:rsidR="003F5EFA" w:rsidRPr="004428AD">
        <w:rPr>
          <w:rFonts w:ascii="Arial" w:eastAsia="AdvOT999035f4" w:hAnsi="Arial" w:cs="Arial"/>
          <w:sz w:val="24"/>
          <w:szCs w:val="24"/>
        </w:rPr>
        <w:t xml:space="preserve"> </w:t>
      </w:r>
      <w:proofErr w:type="gramStart"/>
      <w:r w:rsidR="003F5EFA" w:rsidRPr="004428AD">
        <w:rPr>
          <w:rFonts w:ascii="Arial" w:eastAsia="AdvOT999035f4" w:hAnsi="Arial" w:cs="Arial"/>
          <w:sz w:val="24"/>
          <w:szCs w:val="24"/>
        </w:rPr>
        <w:t>and also</w:t>
      </w:r>
      <w:proofErr w:type="gramEnd"/>
      <w:r w:rsidR="003F5EFA" w:rsidRPr="004428AD">
        <w:rPr>
          <w:rFonts w:ascii="Arial" w:eastAsia="AdvOT999035f4" w:hAnsi="Arial" w:cs="Arial"/>
          <w:sz w:val="24"/>
          <w:szCs w:val="24"/>
        </w:rPr>
        <w:t xml:space="preserve"> in the platelet cytosol where it is likely to associate with cation-binding proteins</w:t>
      </w:r>
      <w:r w:rsidR="000C5ADA" w:rsidRPr="004428AD">
        <w:rPr>
          <w:rFonts w:ascii="Arial" w:eastAsia="AdvOT999035f4" w:hAnsi="Arial" w:cs="Arial"/>
          <w:sz w:val="24"/>
          <w:szCs w:val="24"/>
        </w:rPr>
        <w:t xml:space="preserve"> [12]</w:t>
      </w:r>
      <w:r w:rsidRPr="004428AD">
        <w:rPr>
          <w:rFonts w:ascii="Arial" w:eastAsia="AdvOT999035f4" w:hAnsi="Arial" w:cs="Arial"/>
          <w:sz w:val="24"/>
          <w:szCs w:val="24"/>
        </w:rPr>
        <w:t>. Platelet activation results in increases in cytosolic Zn</w:t>
      </w:r>
      <w:r w:rsidR="009F0410" w:rsidRPr="004428AD">
        <w:rPr>
          <w:rFonts w:ascii="Arial" w:eastAsia="AdvOT999035f4" w:hAnsi="Arial" w:cs="Arial"/>
          <w:sz w:val="24"/>
          <w:szCs w:val="24"/>
          <w:vertAlign w:val="superscript"/>
        </w:rPr>
        <w:t>2+</w:t>
      </w:r>
      <w:r w:rsidRPr="004428AD">
        <w:rPr>
          <w:rFonts w:ascii="Arial" w:eastAsia="AdvOT999035f4" w:hAnsi="Arial" w:cs="Arial"/>
          <w:sz w:val="24"/>
          <w:szCs w:val="24"/>
        </w:rPr>
        <w:t xml:space="preserve"> concentration, consistent with release from intracellular stores.</w:t>
      </w:r>
      <w:r w:rsidR="008042B2" w:rsidRPr="004428AD">
        <w:rPr>
          <w:rFonts w:ascii="Arial" w:eastAsia="AdvOT999035f4" w:hAnsi="Arial" w:cs="Arial"/>
          <w:sz w:val="24"/>
          <w:szCs w:val="24"/>
        </w:rPr>
        <w:fldChar w:fldCharType="begin"/>
      </w:r>
      <w:r w:rsidR="008042B2" w:rsidRPr="004428AD">
        <w:rPr>
          <w:rFonts w:ascii="Arial" w:eastAsia="AdvOT999035f4" w:hAnsi="Arial" w:cs="Arial"/>
          <w:sz w:val="24"/>
          <w:szCs w:val="24"/>
        </w:rPr>
        <w:instrText xml:space="preserve"> ADDIN ZOTERO_ITEM CSL_CITATION {"citationID":"a147l5810im","properties":{"formattedCitation":"[12]","plainCitation":"[12]","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A."},{"family":"Pugh","given":"Nicholas"}],"issued":{"date-parts":[["2019",1]]}}}],"schema":"https://github.com/citation-style-language/schema/raw/master/csl-citation.json"} </w:instrText>
      </w:r>
      <w:r w:rsidR="008042B2" w:rsidRPr="004428AD">
        <w:rPr>
          <w:rFonts w:ascii="Arial" w:eastAsia="AdvOT999035f4" w:hAnsi="Arial" w:cs="Arial"/>
          <w:sz w:val="24"/>
          <w:szCs w:val="24"/>
        </w:rPr>
        <w:fldChar w:fldCharType="separate"/>
      </w:r>
      <w:r w:rsidR="009426F3" w:rsidRPr="004428AD">
        <w:rPr>
          <w:rFonts w:ascii="Arial" w:hAnsi="Arial" w:cs="Arial"/>
          <w:sz w:val="24"/>
        </w:rPr>
        <w:t>[12]</w:t>
      </w:r>
      <w:r w:rsidR="008042B2" w:rsidRPr="004428AD">
        <w:rPr>
          <w:rFonts w:ascii="Arial" w:eastAsia="AdvOT999035f4" w:hAnsi="Arial" w:cs="Arial"/>
          <w:sz w:val="24"/>
          <w:szCs w:val="24"/>
        </w:rPr>
        <w:fldChar w:fldCharType="end"/>
      </w:r>
      <w:r w:rsidRPr="004428AD">
        <w:rPr>
          <w:rFonts w:ascii="Arial" w:eastAsia="AdvOT999035f4" w:hAnsi="Arial" w:cs="Arial"/>
          <w:sz w:val="24"/>
          <w:szCs w:val="24"/>
        </w:rPr>
        <w:t xml:space="preserve"> </w:t>
      </w:r>
      <w:r w:rsidR="00302178" w:rsidRPr="004428AD">
        <w:rPr>
          <w:rFonts w:ascii="Arial" w:hAnsi="Arial" w:cs="Arial"/>
          <w:sz w:val="24"/>
          <w:szCs w:val="24"/>
          <w:shd w:val="clear" w:color="auto" w:fill="FFFFFF"/>
        </w:rPr>
        <w:t xml:space="preserve">To assess the influence of </w:t>
      </w:r>
      <w:r w:rsidR="003F5EFA" w:rsidRPr="004428AD">
        <w:rPr>
          <w:rFonts w:ascii="Arial" w:hAnsi="Arial" w:cs="Arial"/>
          <w:sz w:val="24"/>
          <w:szCs w:val="24"/>
          <w:shd w:val="clear" w:color="auto" w:fill="FFFFFF"/>
        </w:rPr>
        <w:t xml:space="preserve">intracellular </w:t>
      </w:r>
      <w:r w:rsidR="00302178" w:rsidRPr="004428AD">
        <w:rPr>
          <w:rFonts w:ascii="Arial" w:hAnsi="Arial" w:cs="Arial"/>
          <w:sz w:val="24"/>
          <w:szCs w:val="24"/>
          <w:shd w:val="clear" w:color="auto" w:fill="FFFFFF"/>
        </w:rPr>
        <w:t>Zn</w:t>
      </w:r>
      <w:r w:rsidR="00302178" w:rsidRPr="004428AD">
        <w:rPr>
          <w:rFonts w:ascii="Arial" w:hAnsi="Arial" w:cs="Arial"/>
          <w:sz w:val="24"/>
          <w:szCs w:val="24"/>
          <w:shd w:val="clear" w:color="auto" w:fill="FFFFFF"/>
          <w:vertAlign w:val="superscript"/>
        </w:rPr>
        <w:t>2+</w:t>
      </w:r>
      <w:r w:rsidR="00302178" w:rsidRPr="004428AD">
        <w:rPr>
          <w:rFonts w:ascii="Arial" w:hAnsi="Arial" w:cs="Arial"/>
          <w:sz w:val="24"/>
          <w:szCs w:val="24"/>
          <w:shd w:val="clear" w:color="auto" w:fill="FFFFFF"/>
        </w:rPr>
        <w:t xml:space="preserve"> on ROS genera</w:t>
      </w:r>
      <w:r w:rsidR="00105BE0" w:rsidRPr="004428AD">
        <w:rPr>
          <w:rFonts w:ascii="Arial" w:hAnsi="Arial" w:cs="Arial"/>
          <w:sz w:val="24"/>
          <w:szCs w:val="24"/>
          <w:shd w:val="clear" w:color="auto" w:fill="FFFFFF"/>
        </w:rPr>
        <w:t xml:space="preserve">tion, </w:t>
      </w:r>
      <w:r w:rsidRPr="004428AD">
        <w:rPr>
          <w:rFonts w:ascii="Arial" w:hAnsi="Arial" w:cs="Arial"/>
          <w:sz w:val="24"/>
          <w:szCs w:val="24"/>
          <w:shd w:val="clear" w:color="auto" w:fill="FFFFFF"/>
        </w:rPr>
        <w:t xml:space="preserve">platelet suspensions were </w:t>
      </w:r>
      <w:r w:rsidR="00105BE0" w:rsidRPr="004428AD">
        <w:rPr>
          <w:rFonts w:ascii="Arial" w:hAnsi="Arial" w:cs="Arial"/>
          <w:sz w:val="24"/>
          <w:szCs w:val="24"/>
          <w:shd w:val="clear" w:color="auto" w:fill="FFFFFF"/>
        </w:rPr>
        <w:t xml:space="preserve">preincubated </w:t>
      </w:r>
      <w:r w:rsidR="00302178" w:rsidRPr="004428AD">
        <w:rPr>
          <w:rFonts w:ascii="Arial" w:hAnsi="Arial" w:cs="Arial"/>
          <w:sz w:val="24"/>
          <w:szCs w:val="24"/>
          <w:shd w:val="clear" w:color="auto" w:fill="FFFFFF"/>
        </w:rPr>
        <w:t xml:space="preserve">with </w:t>
      </w:r>
      <w:r w:rsidRPr="004428AD">
        <w:rPr>
          <w:rFonts w:ascii="Arial" w:hAnsi="Arial" w:cs="Arial"/>
          <w:sz w:val="24"/>
          <w:szCs w:val="24"/>
          <w:shd w:val="clear" w:color="auto" w:fill="FFFFFF"/>
        </w:rPr>
        <w:t>the</w:t>
      </w:r>
      <w:r w:rsidR="00302178" w:rsidRPr="004428AD">
        <w:rPr>
          <w:rFonts w:ascii="Arial" w:hAnsi="Arial" w:cs="Arial"/>
          <w:sz w:val="24"/>
          <w:szCs w:val="24"/>
          <w:shd w:val="clear" w:color="auto" w:fill="FFFFFF"/>
        </w:rPr>
        <w:t xml:space="preserve"> </w:t>
      </w:r>
      <w:r w:rsidR="003F5EFA" w:rsidRPr="004428AD">
        <w:rPr>
          <w:rFonts w:ascii="Arial" w:hAnsi="Arial" w:cs="Arial"/>
          <w:sz w:val="24"/>
          <w:szCs w:val="24"/>
          <w:shd w:val="clear" w:color="auto" w:fill="FFFFFF"/>
        </w:rPr>
        <w:t xml:space="preserve">intracellular </w:t>
      </w:r>
      <w:r w:rsidRPr="004428AD">
        <w:rPr>
          <w:rFonts w:ascii="Arial" w:hAnsi="Arial" w:cs="Arial"/>
          <w:sz w:val="24"/>
          <w:szCs w:val="24"/>
          <w:shd w:val="clear" w:color="auto" w:fill="FFFFFF"/>
        </w:rPr>
        <w:t>Zn</w:t>
      </w:r>
      <w:r w:rsidRPr="004428AD">
        <w:rPr>
          <w:rFonts w:ascii="Arial" w:hAnsi="Arial" w:cs="Arial"/>
          <w:sz w:val="24"/>
          <w:szCs w:val="24"/>
          <w:shd w:val="clear" w:color="auto" w:fill="FFFFFF"/>
          <w:vertAlign w:val="superscript"/>
        </w:rPr>
        <w:t>2+</w:t>
      </w:r>
      <w:r w:rsidRPr="004428AD">
        <w:rPr>
          <w:rFonts w:ascii="Arial" w:hAnsi="Arial" w:cs="Arial"/>
          <w:sz w:val="24"/>
          <w:szCs w:val="24"/>
          <w:shd w:val="clear" w:color="auto" w:fill="FFFFFF"/>
        </w:rPr>
        <w:t xml:space="preserve"> </w:t>
      </w:r>
      <w:r w:rsidR="00302178" w:rsidRPr="004428AD">
        <w:rPr>
          <w:rFonts w:ascii="Arial" w:hAnsi="Arial" w:cs="Arial"/>
          <w:sz w:val="24"/>
          <w:szCs w:val="24"/>
          <w:shd w:val="clear" w:color="auto" w:fill="FFFFFF"/>
        </w:rPr>
        <w:t xml:space="preserve">chelator TPEN </w:t>
      </w:r>
      <w:r w:rsidR="00302178" w:rsidRPr="004428AD">
        <w:rPr>
          <w:rFonts w:ascii="Arial" w:hAnsi="Arial" w:cs="Arial"/>
          <w:bCs/>
          <w:sz w:val="24"/>
          <w:szCs w:val="24"/>
        </w:rPr>
        <w:t xml:space="preserve">(50μM) </w:t>
      </w:r>
      <w:r w:rsidRPr="004428AD">
        <w:rPr>
          <w:rFonts w:ascii="Arial" w:hAnsi="Arial" w:cs="Arial"/>
          <w:bCs/>
          <w:sz w:val="24"/>
          <w:szCs w:val="24"/>
        </w:rPr>
        <w:t xml:space="preserve">prior to </w:t>
      </w:r>
      <w:r w:rsidR="00302178" w:rsidRPr="004428AD">
        <w:rPr>
          <w:rFonts w:ascii="Arial" w:hAnsi="Arial" w:cs="Arial"/>
          <w:bCs/>
          <w:sz w:val="24"/>
          <w:szCs w:val="24"/>
        </w:rPr>
        <w:t>stimulation with thrombin (1U/mL) or CRP</w:t>
      </w:r>
      <w:r w:rsidR="003F5EFA" w:rsidRPr="004428AD">
        <w:rPr>
          <w:rFonts w:ascii="Arial" w:hAnsi="Arial" w:cs="Arial"/>
          <w:bCs/>
          <w:sz w:val="24"/>
          <w:szCs w:val="24"/>
        </w:rPr>
        <w:t xml:space="preserve">-XL </w:t>
      </w:r>
      <w:r w:rsidR="00302178" w:rsidRPr="004428AD">
        <w:rPr>
          <w:rFonts w:ascii="Arial" w:hAnsi="Arial" w:cs="Arial"/>
          <w:bCs/>
          <w:sz w:val="24"/>
          <w:szCs w:val="24"/>
        </w:rPr>
        <w:t xml:space="preserve">(1μg/mL). </w:t>
      </w:r>
      <w:r w:rsidR="00D05D6F" w:rsidRPr="004428AD">
        <w:rPr>
          <w:rFonts w:ascii="Arial" w:hAnsi="Arial" w:cs="Arial"/>
          <w:bCs/>
          <w:sz w:val="24"/>
          <w:szCs w:val="24"/>
        </w:rPr>
        <w:t xml:space="preserve">In </w:t>
      </w:r>
      <w:r w:rsidR="00926C03" w:rsidRPr="004428AD">
        <w:rPr>
          <w:rFonts w:ascii="Arial" w:hAnsi="Arial" w:cs="Arial"/>
          <w:bCs/>
          <w:sz w:val="24"/>
          <w:szCs w:val="24"/>
        </w:rPr>
        <w:t xml:space="preserve">TPEN </w:t>
      </w:r>
      <w:proofErr w:type="spellStart"/>
      <w:r w:rsidR="003F5EFA" w:rsidRPr="004428AD">
        <w:rPr>
          <w:rFonts w:ascii="Arial" w:hAnsi="Arial" w:cs="Arial"/>
          <w:bCs/>
          <w:sz w:val="24"/>
          <w:szCs w:val="24"/>
        </w:rPr>
        <w:t>pre</w:t>
      </w:r>
      <w:r w:rsidR="00926C03" w:rsidRPr="004428AD">
        <w:rPr>
          <w:rFonts w:ascii="Arial" w:hAnsi="Arial" w:cs="Arial"/>
          <w:bCs/>
          <w:sz w:val="24"/>
          <w:szCs w:val="24"/>
        </w:rPr>
        <w:t>treat</w:t>
      </w:r>
      <w:r w:rsidR="00D05D6F" w:rsidRPr="004428AD">
        <w:rPr>
          <w:rFonts w:ascii="Arial" w:hAnsi="Arial" w:cs="Arial"/>
          <w:bCs/>
          <w:sz w:val="24"/>
          <w:szCs w:val="24"/>
        </w:rPr>
        <w:t>ed</w:t>
      </w:r>
      <w:proofErr w:type="spellEnd"/>
      <w:r w:rsidR="00926C03" w:rsidRPr="004428AD">
        <w:rPr>
          <w:rFonts w:ascii="Arial" w:hAnsi="Arial" w:cs="Arial"/>
          <w:bCs/>
          <w:sz w:val="24"/>
          <w:szCs w:val="24"/>
        </w:rPr>
        <w:t xml:space="preserve"> </w:t>
      </w:r>
      <w:r w:rsidR="00D05D6F" w:rsidRPr="004428AD">
        <w:rPr>
          <w:rFonts w:ascii="Arial" w:hAnsi="Arial" w:cs="Arial"/>
          <w:bCs/>
          <w:sz w:val="24"/>
          <w:szCs w:val="24"/>
        </w:rPr>
        <w:t xml:space="preserve">platelets, </w:t>
      </w:r>
      <w:r w:rsidR="003F5EFA" w:rsidRPr="004428AD">
        <w:rPr>
          <w:rFonts w:ascii="Arial" w:hAnsi="Arial" w:cs="Arial"/>
          <w:bCs/>
          <w:sz w:val="24"/>
          <w:szCs w:val="24"/>
        </w:rPr>
        <w:t xml:space="preserve">agonist-stimulated </w:t>
      </w:r>
      <w:r w:rsidR="00926C03" w:rsidRPr="004428AD">
        <w:rPr>
          <w:rFonts w:ascii="Arial" w:hAnsi="Arial" w:cs="Arial"/>
          <w:bCs/>
          <w:sz w:val="24"/>
          <w:szCs w:val="24"/>
        </w:rPr>
        <w:t xml:space="preserve">DHE fluorescence </w:t>
      </w:r>
      <w:r w:rsidR="00D05D6F" w:rsidRPr="004428AD">
        <w:rPr>
          <w:rFonts w:ascii="Arial" w:hAnsi="Arial" w:cs="Arial"/>
          <w:bCs/>
          <w:sz w:val="24"/>
          <w:szCs w:val="24"/>
        </w:rPr>
        <w:t xml:space="preserve">was reduced </w:t>
      </w:r>
      <w:r w:rsidR="00926C03" w:rsidRPr="004428AD">
        <w:rPr>
          <w:rFonts w:ascii="Arial" w:hAnsi="Arial" w:cs="Arial"/>
          <w:bCs/>
          <w:sz w:val="24"/>
          <w:szCs w:val="24"/>
        </w:rPr>
        <w:t>to basal levels</w:t>
      </w:r>
      <w:r w:rsidR="00D0404F" w:rsidRPr="004428AD">
        <w:rPr>
          <w:rFonts w:ascii="Arial" w:hAnsi="Arial" w:cs="Arial"/>
          <w:bCs/>
          <w:sz w:val="24"/>
          <w:szCs w:val="24"/>
        </w:rPr>
        <w:t xml:space="preserve">. TPEN </w:t>
      </w:r>
      <w:proofErr w:type="spellStart"/>
      <w:r w:rsidR="00D0404F" w:rsidRPr="004428AD">
        <w:rPr>
          <w:rFonts w:ascii="Arial" w:hAnsi="Arial" w:cs="Arial"/>
          <w:bCs/>
          <w:sz w:val="24"/>
          <w:szCs w:val="24"/>
        </w:rPr>
        <w:t>pretreatment</w:t>
      </w:r>
      <w:proofErr w:type="spellEnd"/>
      <w:r w:rsidR="00D0404F" w:rsidRPr="004428AD">
        <w:rPr>
          <w:rFonts w:ascii="Arial" w:hAnsi="Arial" w:cs="Arial"/>
          <w:bCs/>
          <w:sz w:val="24"/>
          <w:szCs w:val="24"/>
        </w:rPr>
        <w:t xml:space="preserve"> reduced thrombin- or CRP-XL-media</w:t>
      </w:r>
      <w:r w:rsidR="00CD2080" w:rsidRPr="004428AD">
        <w:rPr>
          <w:rFonts w:ascii="Arial" w:hAnsi="Arial" w:cs="Arial"/>
          <w:bCs/>
          <w:sz w:val="24"/>
          <w:szCs w:val="24"/>
        </w:rPr>
        <w:t>ted DHE fluorescence from 7432±637 and 5951</w:t>
      </w:r>
      <w:r w:rsidR="00670DE3" w:rsidRPr="004428AD">
        <w:rPr>
          <w:rFonts w:ascii="Arial" w:hAnsi="Arial" w:cs="Arial"/>
          <w:bCs/>
          <w:sz w:val="24"/>
          <w:szCs w:val="24"/>
        </w:rPr>
        <w:t>±</w:t>
      </w:r>
      <w:r w:rsidR="00CD2080" w:rsidRPr="004428AD">
        <w:rPr>
          <w:rFonts w:ascii="Arial" w:hAnsi="Arial" w:cs="Arial"/>
          <w:bCs/>
          <w:sz w:val="24"/>
          <w:szCs w:val="24"/>
        </w:rPr>
        <w:t>255, to 4320</w:t>
      </w:r>
      <w:r w:rsidR="00670DE3" w:rsidRPr="004428AD">
        <w:rPr>
          <w:rFonts w:ascii="Arial" w:hAnsi="Arial" w:cs="Arial"/>
          <w:bCs/>
          <w:sz w:val="24"/>
          <w:szCs w:val="24"/>
        </w:rPr>
        <w:t>±</w:t>
      </w:r>
      <w:r w:rsidR="00CD2080" w:rsidRPr="004428AD">
        <w:rPr>
          <w:rFonts w:ascii="Arial" w:hAnsi="Arial" w:cs="Arial"/>
          <w:bCs/>
          <w:sz w:val="24"/>
          <w:szCs w:val="24"/>
        </w:rPr>
        <w:t>147 and 3690</w:t>
      </w:r>
      <w:r w:rsidR="00670DE3" w:rsidRPr="004428AD">
        <w:rPr>
          <w:rFonts w:ascii="Arial" w:hAnsi="Arial" w:cs="Arial"/>
          <w:bCs/>
          <w:sz w:val="24"/>
          <w:szCs w:val="24"/>
        </w:rPr>
        <w:t>±</w:t>
      </w:r>
      <w:r w:rsidR="00D0404F" w:rsidRPr="004428AD">
        <w:rPr>
          <w:rFonts w:ascii="Arial" w:hAnsi="Arial" w:cs="Arial"/>
          <w:bCs/>
          <w:sz w:val="24"/>
          <w:szCs w:val="24"/>
        </w:rPr>
        <w:t xml:space="preserve">195 respectively </w:t>
      </w:r>
      <w:r w:rsidR="00926C03" w:rsidRPr="004428AD">
        <w:rPr>
          <w:rFonts w:ascii="Arial" w:hAnsi="Arial" w:cs="Arial"/>
          <w:bCs/>
          <w:sz w:val="24"/>
          <w:szCs w:val="24"/>
        </w:rPr>
        <w:t xml:space="preserve">(p&lt;0.05, </w:t>
      </w:r>
      <w:r w:rsidR="00F949A2" w:rsidRPr="004428AD">
        <w:rPr>
          <w:rFonts w:ascii="Arial" w:hAnsi="Arial" w:cs="Arial"/>
          <w:sz w:val="24"/>
          <w:szCs w:val="24"/>
          <w:shd w:val="clear" w:color="auto" w:fill="FFFFFF"/>
          <w:lang w:val="en-US"/>
        </w:rPr>
        <w:t>Figure</w:t>
      </w:r>
      <w:r w:rsidR="00F949A2" w:rsidRPr="004428AD">
        <w:rPr>
          <w:rFonts w:ascii="Arial" w:hAnsi="Arial" w:cs="Arial"/>
          <w:bCs/>
          <w:sz w:val="24"/>
          <w:szCs w:val="24"/>
        </w:rPr>
        <w:t xml:space="preserve"> 2a</w:t>
      </w:r>
      <w:r w:rsidR="00926C03" w:rsidRPr="004428AD">
        <w:rPr>
          <w:rFonts w:ascii="Arial" w:hAnsi="Arial" w:cs="Arial"/>
          <w:bCs/>
          <w:sz w:val="24"/>
          <w:szCs w:val="24"/>
        </w:rPr>
        <w:t>)</w:t>
      </w:r>
      <w:r w:rsidR="00621BB7" w:rsidRPr="004428AD">
        <w:rPr>
          <w:rFonts w:ascii="Arial" w:hAnsi="Arial" w:cs="Arial"/>
          <w:bCs/>
          <w:sz w:val="24"/>
          <w:szCs w:val="24"/>
        </w:rPr>
        <w:t>.</w:t>
      </w:r>
    </w:p>
    <w:p w14:paraId="5CAEE4C8" w14:textId="11080D5E" w:rsidR="00534A84" w:rsidRPr="004428AD" w:rsidRDefault="00926C03" w:rsidP="00B52C66">
      <w:pPr>
        <w:autoSpaceDE w:val="0"/>
        <w:autoSpaceDN w:val="0"/>
        <w:adjustRightInd w:val="0"/>
        <w:spacing w:after="0" w:line="480" w:lineRule="auto"/>
        <w:ind w:firstLine="709"/>
        <w:contextualSpacing/>
        <w:jc w:val="both"/>
        <w:rPr>
          <w:rFonts w:ascii="Arial" w:hAnsi="Arial" w:cs="Arial"/>
          <w:sz w:val="24"/>
          <w:szCs w:val="24"/>
          <w:shd w:val="clear" w:color="auto" w:fill="FFFFFF"/>
        </w:rPr>
      </w:pPr>
      <w:r w:rsidRPr="004428AD">
        <w:rPr>
          <w:rFonts w:ascii="Arial" w:hAnsi="Arial" w:cs="Arial"/>
          <w:bCs/>
          <w:sz w:val="24"/>
          <w:szCs w:val="24"/>
        </w:rPr>
        <w:t>T</w:t>
      </w:r>
      <w:r w:rsidR="00302178" w:rsidRPr="004428AD">
        <w:rPr>
          <w:rFonts w:ascii="Arial" w:hAnsi="Arial" w:cs="Arial"/>
          <w:bCs/>
          <w:sz w:val="24"/>
          <w:szCs w:val="24"/>
        </w:rPr>
        <w:t xml:space="preserve">he glutathione redox complex acts as a buffer, protecting cells from </w:t>
      </w:r>
      <w:r w:rsidRPr="004428AD">
        <w:rPr>
          <w:rFonts w:ascii="Arial" w:hAnsi="Arial" w:cs="Arial"/>
          <w:bCs/>
          <w:sz w:val="24"/>
          <w:szCs w:val="24"/>
        </w:rPr>
        <w:t xml:space="preserve">overproduction of </w:t>
      </w:r>
      <w:r w:rsidR="00302178" w:rsidRPr="004428AD">
        <w:rPr>
          <w:rFonts w:ascii="Arial" w:hAnsi="Arial" w:cs="Arial"/>
          <w:bCs/>
          <w:sz w:val="24"/>
          <w:szCs w:val="24"/>
        </w:rPr>
        <w:t>ROS</w:t>
      </w:r>
      <w:r w:rsidR="009925EA" w:rsidRPr="004428AD">
        <w:rPr>
          <w:rFonts w:ascii="Arial" w:hAnsi="Arial" w:cs="Arial"/>
          <w:bCs/>
          <w:sz w:val="24"/>
          <w:szCs w:val="24"/>
        </w:rPr>
        <w:t>.</w:t>
      </w:r>
      <w:r w:rsidR="009925EA" w:rsidRPr="004428AD">
        <w:rPr>
          <w:rFonts w:ascii="Arial" w:hAnsi="Arial" w:cs="Arial"/>
          <w:bCs/>
          <w:sz w:val="24"/>
          <w:szCs w:val="24"/>
        </w:rPr>
        <w:fldChar w:fldCharType="begin"/>
      </w:r>
      <w:r w:rsidR="009925EA" w:rsidRPr="004428AD">
        <w:rPr>
          <w:rFonts w:ascii="Arial" w:hAnsi="Arial" w:cs="Arial"/>
          <w:bCs/>
          <w:sz w:val="24"/>
          <w:szCs w:val="24"/>
        </w:rPr>
        <w:instrText xml:space="preserve"> ADDIN ZOTERO_ITEM CSL_CITATION {"citationID":"aqt3rqr4ac","properties":{"formattedCitation":"[37]","plainCitation":"[37]","noteIndex":0},"citationItems":[{"id":2782,"uris":["http://zotero.org/users/2507469/items/J22M2Q4K"],"uri":["http://zotero.org/users/2507469/items/J22M2Q4K"],"itemData":{"id":2782,"type":"article-journal","title":"Glutathione: new roles in redox signaling for an old antioxidant","container-title":"Frontiers in Pharmacology","page":"196","volume":"5","source":"PubMed","abstract":"The physiological roles played by the tripeptide glutathione have greatly advanced over the past decades superimposing the research on free radicals, oxidative stress and, more recently, redox signaling. In particular, GSH is involved in nutrient metabolism, antioxidant defense, and regulation of cellular metabolic functions ranging from gene expression, DNA and protein synthesis to signal transduction, cell proliferation and apoptosis. This review will be focused on the role of GSH in cell signaling by analysing the more recent advancements about its capability to modulate nitroxidative stress, autophagy, and viral infection.","ISSN":"1663-9812","note":"PMID: 25206336\nPMCID: PMC4144092","shortTitle":"Glutathione","journalAbbreviation":"Front Pharmacol","language":"eng","author":[{"family":"Aquilano","given":"Katia"},{"family":"Baldelli","given":"Sara"},{"family":"Ciriolo","given":"Maria R."}],"issued":{"date-parts":[["2014"]]}}}],"schema":"https://github.com/citation-style-language/schema/raw/master/csl-citation.json"} </w:instrText>
      </w:r>
      <w:r w:rsidR="009925EA" w:rsidRPr="004428AD">
        <w:rPr>
          <w:rFonts w:ascii="Arial" w:hAnsi="Arial" w:cs="Arial"/>
          <w:bCs/>
          <w:sz w:val="24"/>
          <w:szCs w:val="24"/>
        </w:rPr>
        <w:fldChar w:fldCharType="separate"/>
      </w:r>
      <w:r w:rsidR="009925EA" w:rsidRPr="004428AD">
        <w:rPr>
          <w:rFonts w:ascii="Arial" w:hAnsi="Arial" w:cs="Arial"/>
          <w:sz w:val="24"/>
        </w:rPr>
        <w:t>[37]</w:t>
      </w:r>
      <w:r w:rsidR="009925EA" w:rsidRPr="004428AD">
        <w:rPr>
          <w:rFonts w:ascii="Arial" w:hAnsi="Arial" w:cs="Arial"/>
          <w:bCs/>
          <w:sz w:val="24"/>
          <w:szCs w:val="24"/>
        </w:rPr>
        <w:fldChar w:fldCharType="end"/>
      </w:r>
      <w:r w:rsidR="00302178" w:rsidRPr="004428AD">
        <w:rPr>
          <w:rFonts w:ascii="Arial" w:hAnsi="Arial" w:cs="Arial"/>
          <w:bCs/>
          <w:sz w:val="24"/>
          <w:szCs w:val="24"/>
        </w:rPr>
        <w:t xml:space="preserve"> </w:t>
      </w:r>
      <w:r w:rsidRPr="004428AD">
        <w:rPr>
          <w:rFonts w:ascii="Arial" w:hAnsi="Arial" w:cs="Arial"/>
          <w:bCs/>
          <w:sz w:val="24"/>
          <w:szCs w:val="24"/>
        </w:rPr>
        <w:t xml:space="preserve">ROS production </w:t>
      </w:r>
      <w:r w:rsidR="00550758" w:rsidRPr="004428AD">
        <w:rPr>
          <w:rFonts w:ascii="Arial" w:hAnsi="Arial" w:cs="Arial"/>
          <w:bCs/>
          <w:sz w:val="24"/>
          <w:szCs w:val="24"/>
        </w:rPr>
        <w:t xml:space="preserve">in platelets </w:t>
      </w:r>
      <w:r w:rsidRPr="004428AD">
        <w:rPr>
          <w:rFonts w:ascii="Arial" w:hAnsi="Arial" w:cs="Arial"/>
          <w:bCs/>
          <w:sz w:val="24"/>
          <w:szCs w:val="24"/>
        </w:rPr>
        <w:t xml:space="preserve">results in </w:t>
      </w:r>
      <w:r w:rsidR="00550758" w:rsidRPr="004428AD">
        <w:rPr>
          <w:rFonts w:ascii="Arial" w:hAnsi="Arial" w:cs="Arial"/>
          <w:bCs/>
          <w:sz w:val="24"/>
          <w:szCs w:val="24"/>
        </w:rPr>
        <w:t xml:space="preserve">changes in the relative concentrations of reduced (GSH) and </w:t>
      </w:r>
      <w:r w:rsidRPr="004428AD">
        <w:rPr>
          <w:rFonts w:ascii="Arial" w:hAnsi="Arial" w:cs="Arial"/>
          <w:bCs/>
          <w:sz w:val="24"/>
          <w:szCs w:val="24"/>
        </w:rPr>
        <w:t>oxidised glutathione (GSS</w:t>
      </w:r>
      <w:r w:rsidR="00EA77F3" w:rsidRPr="004428AD">
        <w:rPr>
          <w:rFonts w:ascii="Arial" w:hAnsi="Arial" w:cs="Arial"/>
          <w:bCs/>
          <w:sz w:val="24"/>
          <w:szCs w:val="24"/>
        </w:rPr>
        <w:t>G</w:t>
      </w:r>
      <w:r w:rsidRPr="004428AD">
        <w:rPr>
          <w:rFonts w:ascii="Arial" w:hAnsi="Arial" w:cs="Arial"/>
          <w:bCs/>
          <w:sz w:val="24"/>
          <w:szCs w:val="24"/>
        </w:rPr>
        <w:t>)</w:t>
      </w:r>
      <w:r w:rsidR="00550758" w:rsidRPr="004428AD">
        <w:rPr>
          <w:rFonts w:ascii="Arial" w:hAnsi="Arial" w:cs="Arial"/>
          <w:bCs/>
          <w:sz w:val="24"/>
          <w:szCs w:val="24"/>
        </w:rPr>
        <w:t xml:space="preserve">, and also </w:t>
      </w:r>
      <w:r w:rsidR="00D0404F" w:rsidRPr="004428AD">
        <w:rPr>
          <w:rFonts w:ascii="Arial" w:hAnsi="Arial" w:cs="Arial"/>
          <w:bCs/>
          <w:sz w:val="24"/>
          <w:szCs w:val="24"/>
        </w:rPr>
        <w:t xml:space="preserve">in </w:t>
      </w:r>
      <w:r w:rsidR="00B32D03" w:rsidRPr="004428AD">
        <w:rPr>
          <w:rFonts w:ascii="Arial" w:hAnsi="Arial" w:cs="Arial"/>
          <w:bCs/>
          <w:sz w:val="24"/>
          <w:szCs w:val="24"/>
        </w:rPr>
        <w:t xml:space="preserve">degradation of </w:t>
      </w:r>
      <w:proofErr w:type="spellStart"/>
      <w:r w:rsidR="00B32D03" w:rsidRPr="004428AD">
        <w:rPr>
          <w:rFonts w:ascii="Arial" w:hAnsi="Arial" w:cs="Arial"/>
          <w:bCs/>
          <w:sz w:val="24"/>
          <w:szCs w:val="24"/>
        </w:rPr>
        <w:t>GPx</w:t>
      </w:r>
      <w:proofErr w:type="spellEnd"/>
      <w:r w:rsidR="00B32D03" w:rsidRPr="004428AD">
        <w:rPr>
          <w:rFonts w:ascii="Arial" w:hAnsi="Arial" w:cs="Arial"/>
          <w:bCs/>
          <w:sz w:val="24"/>
          <w:szCs w:val="24"/>
        </w:rPr>
        <w:t xml:space="preserve"> is to hydrogen peroxide (H</w:t>
      </w:r>
      <w:r w:rsidR="00B32D03" w:rsidRPr="004428AD">
        <w:rPr>
          <w:rFonts w:ascii="Arial" w:hAnsi="Arial" w:cs="Arial"/>
          <w:bCs/>
          <w:sz w:val="24"/>
          <w:szCs w:val="24"/>
          <w:vertAlign w:val="subscript"/>
        </w:rPr>
        <w:t>2</w:t>
      </w:r>
      <w:r w:rsidR="00B32D03" w:rsidRPr="004428AD">
        <w:rPr>
          <w:rFonts w:ascii="Arial" w:hAnsi="Arial" w:cs="Arial"/>
          <w:bCs/>
          <w:sz w:val="24"/>
          <w:szCs w:val="24"/>
        </w:rPr>
        <w:t>O</w:t>
      </w:r>
      <w:r w:rsidR="00B32D03" w:rsidRPr="004428AD">
        <w:rPr>
          <w:rFonts w:ascii="Arial" w:hAnsi="Arial" w:cs="Arial"/>
          <w:bCs/>
          <w:sz w:val="24"/>
          <w:szCs w:val="24"/>
          <w:vertAlign w:val="subscript"/>
        </w:rPr>
        <w:t>2</w:t>
      </w:r>
      <w:r w:rsidR="00DE77B0" w:rsidRPr="004428AD">
        <w:rPr>
          <w:rFonts w:ascii="Arial" w:hAnsi="Arial" w:cs="Arial"/>
          <w:bCs/>
          <w:sz w:val="24"/>
          <w:szCs w:val="24"/>
        </w:rPr>
        <w:t>)</w:t>
      </w:r>
      <w:r w:rsidR="00B32D03" w:rsidRPr="004428AD">
        <w:rPr>
          <w:rFonts w:ascii="Arial" w:hAnsi="Arial" w:cs="Arial"/>
          <w:bCs/>
          <w:sz w:val="24"/>
          <w:szCs w:val="24"/>
        </w:rPr>
        <w:t>.</w:t>
      </w:r>
      <w:r w:rsidR="008042B2" w:rsidRPr="004428AD">
        <w:rPr>
          <w:rFonts w:ascii="Arial" w:hAnsi="Arial" w:cs="Arial"/>
          <w:bCs/>
          <w:sz w:val="24"/>
          <w:szCs w:val="24"/>
        </w:rPr>
        <w:fldChar w:fldCharType="begin"/>
      </w:r>
      <w:r w:rsidR="009925EA" w:rsidRPr="004428AD">
        <w:rPr>
          <w:rFonts w:ascii="Arial" w:hAnsi="Arial" w:cs="Arial"/>
          <w:bCs/>
          <w:sz w:val="24"/>
          <w:szCs w:val="24"/>
        </w:rPr>
        <w:instrText xml:space="preserve"> ADDIN ZOTERO_ITEM CSL_CITATION {"citationID":"a284fit00f1","properties":{"formattedCitation":"[38]","plainCitation":"[38]","noteIndex":0},"citationItems":[{"id":2786,"uris":["http://zotero.org/users/2507469/items/CMRRSZK8"],"uri":["http://zotero.org/users/2507469/items/CMRRSZK8"],"itemData":{"id":2786,"type":"article-journal","title":"Implications of plasma thiol redox in disease","container-title":"Clinical Science (London, England: 1979)","page":"1257-1280","volume":"132","issue":"12","source":"PubMed","abstract":"Thiol groups are crucially involved in signaling/homeostasis through oxidation, reduction, and disulphide exchange. The overall thiol pool is the resultant of several individual pools of small compounds (e.g. cysteine), peptides (e.g. glutathione), and thiol proteins (e.g. thioredoxin (Trx)), which are not in equilibrium and present specific oxidized/reduced ratios. This review addresses mechanisms and implications of circulating plasma thiol/disulphide redox pools, which are involved in several physiologic processes and explored as disease biomarkers. Thiol pools are regulated by mechanisms linked to their intrinsic reactivity against oxidants, concentration of antioxidants, thiol-disulphide exchange rates, and their dynamic release/removal from plasma. Major thiol couples determining plasma redox potential (Eh) are reduced cysteine (CyS)/cystine (the disulphide form of cysteine) (CySS), followed by GSH/disulphide-oxidized glutathione (GSSG). Hydrogen peroxide and hypohalous acids are the main plasma oxidants, while water-soluble and lipid-soluble small molecules are the main antioxidants. The thiol proteome and thiol-oxidoreductases are emerging investigative areas given their specific disease-related responses (e.g. protein disulphide isomerases (PDIs) in thrombosis). Plasma cysteine and glutathione redox couples exhibit pro-oxidant changes directly correlated with ageing/age-related diseases. We further discuss changes in thiol-disulphide redox state in specific groups of diseases: cardiovascular, cancer, and neurodegenerative. These results indicate association with the disease states, although not yet clear-cut to yield specific biomarkers. We also highlight mechanisms whereby thiol pools affect atherosclerosis pathophysiology. Overall, it is unlikely that a single measurement provides global assessment of plasma oxidative stress. Rather, assessment of individual thiol pools and thiol-proteins specific to any given condition has more solid and logical perspective to yield novel relevant information on disease risk and prognosis.","ISSN":"1470-8736","note":"PMID: 29967247","journalAbbreviation":"Clin. Sci.","language":"eng","author":[{"family":"Oliveira","given":"Percíllia V. S."},{"family":"Laurindo","given":"Francisco R. M."}],"issued":{"date-parts":[["2018"]],"season":"29"}}}],"schema":"https://github.com/citation-style-language/schema/raw/master/csl-citation.json"} </w:instrText>
      </w:r>
      <w:r w:rsidR="008042B2" w:rsidRPr="004428AD">
        <w:rPr>
          <w:rFonts w:ascii="Arial" w:hAnsi="Arial" w:cs="Arial"/>
          <w:bCs/>
          <w:sz w:val="24"/>
          <w:szCs w:val="24"/>
        </w:rPr>
        <w:fldChar w:fldCharType="separate"/>
      </w:r>
      <w:r w:rsidR="009925EA" w:rsidRPr="004428AD">
        <w:rPr>
          <w:rFonts w:ascii="Arial" w:hAnsi="Arial" w:cs="Arial"/>
          <w:sz w:val="24"/>
          <w:szCs w:val="24"/>
        </w:rPr>
        <w:t>[38]</w:t>
      </w:r>
      <w:r w:rsidR="008042B2" w:rsidRPr="004428AD">
        <w:rPr>
          <w:rFonts w:ascii="Arial" w:hAnsi="Arial" w:cs="Arial"/>
          <w:bCs/>
          <w:sz w:val="24"/>
          <w:szCs w:val="24"/>
        </w:rPr>
        <w:fldChar w:fldCharType="end"/>
      </w:r>
      <w:r w:rsidR="00B32D03" w:rsidRPr="004428AD">
        <w:rPr>
          <w:rFonts w:ascii="Arial" w:hAnsi="Arial" w:cs="Arial"/>
          <w:bCs/>
          <w:sz w:val="24"/>
          <w:szCs w:val="24"/>
        </w:rPr>
        <w:t xml:space="preserve"> </w:t>
      </w:r>
      <w:r w:rsidR="002F7253" w:rsidRPr="004428AD">
        <w:rPr>
          <w:rFonts w:ascii="Arial" w:hAnsi="Arial" w:cs="Arial"/>
          <w:bCs/>
          <w:sz w:val="24"/>
          <w:szCs w:val="24"/>
        </w:rPr>
        <w:t xml:space="preserve">Levels of GSH and </w:t>
      </w:r>
      <w:r w:rsidR="00550758" w:rsidRPr="004428AD">
        <w:rPr>
          <w:rFonts w:ascii="Arial" w:hAnsi="Arial" w:cs="Arial"/>
          <w:bCs/>
          <w:sz w:val="24"/>
          <w:szCs w:val="24"/>
        </w:rPr>
        <w:t>G</w:t>
      </w:r>
      <w:r w:rsidR="0005142E" w:rsidRPr="004428AD">
        <w:rPr>
          <w:rFonts w:ascii="Arial" w:hAnsi="Arial" w:cs="Arial"/>
          <w:bCs/>
          <w:sz w:val="24"/>
          <w:szCs w:val="24"/>
        </w:rPr>
        <w:t>P</w:t>
      </w:r>
      <w:r w:rsidR="00550758" w:rsidRPr="004428AD">
        <w:rPr>
          <w:rFonts w:ascii="Arial" w:hAnsi="Arial" w:cs="Arial"/>
          <w:bCs/>
          <w:sz w:val="24"/>
          <w:szCs w:val="24"/>
        </w:rPr>
        <w:t>X activity</w:t>
      </w:r>
      <w:r w:rsidR="002F7253" w:rsidRPr="004428AD">
        <w:rPr>
          <w:rFonts w:ascii="Arial" w:hAnsi="Arial" w:cs="Arial"/>
          <w:bCs/>
          <w:sz w:val="24"/>
          <w:szCs w:val="24"/>
        </w:rPr>
        <w:t xml:space="preserve"> in response to agonist stimulation in TPEN</w:t>
      </w:r>
      <w:r w:rsidR="00D0404F" w:rsidRPr="004428AD">
        <w:rPr>
          <w:rFonts w:ascii="Arial" w:hAnsi="Arial" w:cs="Arial"/>
          <w:bCs/>
          <w:sz w:val="24"/>
          <w:szCs w:val="24"/>
        </w:rPr>
        <w:t>-</w:t>
      </w:r>
      <w:proofErr w:type="spellStart"/>
      <w:r w:rsidR="00D0404F" w:rsidRPr="004428AD">
        <w:rPr>
          <w:rFonts w:ascii="Arial" w:hAnsi="Arial" w:cs="Arial"/>
          <w:bCs/>
          <w:sz w:val="24"/>
          <w:szCs w:val="24"/>
        </w:rPr>
        <w:t>pre</w:t>
      </w:r>
      <w:r w:rsidR="002F7253" w:rsidRPr="004428AD">
        <w:rPr>
          <w:rFonts w:ascii="Arial" w:hAnsi="Arial" w:cs="Arial"/>
          <w:bCs/>
          <w:sz w:val="24"/>
          <w:szCs w:val="24"/>
        </w:rPr>
        <w:t>treated</w:t>
      </w:r>
      <w:proofErr w:type="spellEnd"/>
      <w:r w:rsidR="002F7253" w:rsidRPr="004428AD">
        <w:rPr>
          <w:rFonts w:ascii="Arial" w:hAnsi="Arial" w:cs="Arial"/>
          <w:bCs/>
          <w:sz w:val="24"/>
          <w:szCs w:val="24"/>
        </w:rPr>
        <w:t xml:space="preserve"> platelets was quantified to </w:t>
      </w:r>
      <w:r w:rsidR="00D0404F" w:rsidRPr="004428AD">
        <w:rPr>
          <w:rFonts w:ascii="Arial" w:hAnsi="Arial" w:cs="Arial"/>
          <w:bCs/>
          <w:sz w:val="24"/>
          <w:szCs w:val="24"/>
        </w:rPr>
        <w:t xml:space="preserve">investigate </w:t>
      </w:r>
      <w:r w:rsidR="002F7253" w:rsidRPr="004428AD">
        <w:rPr>
          <w:rFonts w:ascii="Arial" w:hAnsi="Arial" w:cs="Arial"/>
          <w:bCs/>
          <w:sz w:val="24"/>
          <w:szCs w:val="24"/>
        </w:rPr>
        <w:t>a role for Zn</w:t>
      </w:r>
      <w:r w:rsidR="009F0410" w:rsidRPr="004428AD">
        <w:rPr>
          <w:rFonts w:ascii="Arial" w:hAnsi="Arial" w:cs="Arial"/>
          <w:bCs/>
          <w:sz w:val="24"/>
          <w:szCs w:val="24"/>
          <w:vertAlign w:val="superscript"/>
        </w:rPr>
        <w:t>2+</w:t>
      </w:r>
      <w:r w:rsidR="002F7253" w:rsidRPr="004428AD">
        <w:rPr>
          <w:rFonts w:ascii="Arial" w:hAnsi="Arial" w:cs="Arial"/>
          <w:bCs/>
          <w:sz w:val="24"/>
          <w:szCs w:val="24"/>
        </w:rPr>
        <w:t xml:space="preserve"> in agonist-evoked ROS production</w:t>
      </w:r>
      <w:r w:rsidR="00D0404F" w:rsidRPr="004428AD">
        <w:rPr>
          <w:rFonts w:ascii="Arial" w:hAnsi="Arial" w:cs="Arial"/>
          <w:bCs/>
          <w:sz w:val="24"/>
          <w:szCs w:val="24"/>
        </w:rPr>
        <w:t>.</w:t>
      </w:r>
      <w:r w:rsidR="00550758" w:rsidRPr="004428AD">
        <w:rPr>
          <w:rFonts w:ascii="Arial" w:hAnsi="Arial" w:cs="Arial"/>
          <w:sz w:val="24"/>
          <w:szCs w:val="24"/>
          <w:shd w:val="clear" w:color="auto" w:fill="FFFFFF"/>
        </w:rPr>
        <w:t xml:space="preserve"> </w:t>
      </w:r>
      <w:r w:rsidR="00D05D6F" w:rsidRPr="004428AD">
        <w:rPr>
          <w:rFonts w:ascii="Arial" w:hAnsi="Arial" w:cs="Arial"/>
          <w:sz w:val="24"/>
          <w:szCs w:val="24"/>
          <w:shd w:val="clear" w:color="auto" w:fill="FFFFFF"/>
        </w:rPr>
        <w:t>Stimulation of platelets with t</w:t>
      </w:r>
      <w:r w:rsidR="00302178" w:rsidRPr="004428AD">
        <w:rPr>
          <w:rFonts w:ascii="Arial" w:hAnsi="Arial" w:cs="Arial"/>
          <w:bCs/>
          <w:sz w:val="24"/>
          <w:szCs w:val="24"/>
        </w:rPr>
        <w:t xml:space="preserve">hrombin (1U/mL) or </w:t>
      </w:r>
      <w:r w:rsidR="003F5EFA" w:rsidRPr="004428AD">
        <w:rPr>
          <w:rFonts w:ascii="Arial" w:hAnsi="Arial" w:cs="Arial"/>
          <w:bCs/>
          <w:sz w:val="24"/>
          <w:szCs w:val="24"/>
        </w:rPr>
        <w:t xml:space="preserve">CRP-XL </w:t>
      </w:r>
      <w:r w:rsidR="00302178" w:rsidRPr="004428AD">
        <w:rPr>
          <w:rFonts w:ascii="Arial" w:hAnsi="Arial" w:cs="Arial"/>
          <w:bCs/>
          <w:sz w:val="24"/>
          <w:szCs w:val="24"/>
        </w:rPr>
        <w:t xml:space="preserve">(1μg/mL) </w:t>
      </w:r>
      <w:r w:rsidR="00302178" w:rsidRPr="004428AD">
        <w:rPr>
          <w:rFonts w:ascii="Arial" w:hAnsi="Arial" w:cs="Arial"/>
          <w:sz w:val="24"/>
          <w:szCs w:val="24"/>
          <w:shd w:val="clear" w:color="auto" w:fill="FFFFFF"/>
        </w:rPr>
        <w:t>reduced GSH and GSH peroxidase (</w:t>
      </w:r>
      <w:proofErr w:type="spellStart"/>
      <w:r w:rsidR="00302178" w:rsidRPr="004428AD">
        <w:rPr>
          <w:rFonts w:ascii="Arial" w:hAnsi="Arial" w:cs="Arial"/>
          <w:sz w:val="24"/>
          <w:szCs w:val="24"/>
          <w:shd w:val="clear" w:color="auto" w:fill="FFFFFF"/>
        </w:rPr>
        <w:t>GPx</w:t>
      </w:r>
      <w:proofErr w:type="spellEnd"/>
      <w:r w:rsidR="00302178" w:rsidRPr="004428AD">
        <w:rPr>
          <w:rFonts w:ascii="Arial" w:hAnsi="Arial" w:cs="Arial"/>
          <w:sz w:val="24"/>
          <w:szCs w:val="24"/>
          <w:shd w:val="clear" w:color="auto" w:fill="FFFFFF"/>
        </w:rPr>
        <w:t>) levels by approximately 50% and 30% respectively (</w:t>
      </w:r>
      <w:r w:rsidR="00F949A2" w:rsidRPr="004428AD">
        <w:rPr>
          <w:rFonts w:ascii="Arial" w:hAnsi="Arial" w:cs="Arial"/>
          <w:sz w:val="24"/>
          <w:szCs w:val="24"/>
          <w:shd w:val="clear" w:color="auto" w:fill="FFFFFF"/>
          <w:lang w:val="en-US"/>
        </w:rPr>
        <w:t>Figures</w:t>
      </w:r>
      <w:r w:rsidR="00F949A2" w:rsidRPr="004428AD">
        <w:rPr>
          <w:rFonts w:ascii="Arial" w:hAnsi="Arial" w:cs="Arial"/>
          <w:sz w:val="24"/>
          <w:szCs w:val="24"/>
          <w:shd w:val="clear" w:color="auto" w:fill="FFFFFF"/>
        </w:rPr>
        <w:t xml:space="preserve"> 2b, c</w:t>
      </w:r>
      <w:r w:rsidR="00302178" w:rsidRPr="004428AD">
        <w:rPr>
          <w:rFonts w:ascii="Arial" w:hAnsi="Arial" w:cs="Arial"/>
          <w:sz w:val="24"/>
          <w:szCs w:val="24"/>
          <w:shd w:val="clear" w:color="auto" w:fill="FFFFFF"/>
        </w:rPr>
        <w:t xml:space="preserve">). </w:t>
      </w:r>
      <w:r w:rsidR="002F7253" w:rsidRPr="004428AD">
        <w:rPr>
          <w:rFonts w:ascii="Arial" w:hAnsi="Arial" w:cs="Arial"/>
          <w:sz w:val="24"/>
          <w:szCs w:val="24"/>
          <w:shd w:val="clear" w:color="auto" w:fill="FFFFFF"/>
        </w:rPr>
        <w:t xml:space="preserve">Thrombin and CRP-XL treatment </w:t>
      </w:r>
      <w:r w:rsidR="00D0404F" w:rsidRPr="004428AD">
        <w:rPr>
          <w:rFonts w:ascii="Arial" w:hAnsi="Arial" w:cs="Arial"/>
          <w:sz w:val="24"/>
          <w:szCs w:val="24"/>
          <w:shd w:val="clear" w:color="auto" w:fill="FFFFFF"/>
        </w:rPr>
        <w:t xml:space="preserve">reduced </w:t>
      </w:r>
      <w:r w:rsidR="002F7253" w:rsidRPr="004428AD">
        <w:rPr>
          <w:rFonts w:ascii="Arial" w:hAnsi="Arial" w:cs="Arial"/>
          <w:sz w:val="24"/>
          <w:szCs w:val="24"/>
          <w:shd w:val="clear" w:color="auto" w:fill="FFFFFF"/>
        </w:rPr>
        <w:t xml:space="preserve">GSH to </w:t>
      </w:r>
      <w:r w:rsidR="00EC3ED0" w:rsidRPr="004428AD">
        <w:rPr>
          <w:rFonts w:ascii="Arial" w:hAnsi="Arial" w:cs="Arial"/>
          <w:sz w:val="24"/>
          <w:szCs w:val="24"/>
          <w:shd w:val="clear" w:color="auto" w:fill="FFFFFF"/>
        </w:rPr>
        <w:t>0.</w:t>
      </w:r>
      <w:r w:rsidR="00D0404F" w:rsidRPr="004428AD">
        <w:rPr>
          <w:rFonts w:ascii="Arial" w:hAnsi="Arial" w:cs="Arial"/>
          <w:sz w:val="24"/>
          <w:szCs w:val="24"/>
          <w:shd w:val="clear" w:color="auto" w:fill="FFFFFF"/>
        </w:rPr>
        <w:t>39</w:t>
      </w:r>
      <w:r w:rsidR="00EC3ED0" w:rsidRPr="004428AD">
        <w:rPr>
          <w:rFonts w:ascii="Arial" w:hAnsi="Arial" w:cs="Arial"/>
          <w:sz w:val="24"/>
          <w:szCs w:val="24"/>
          <w:shd w:val="clear" w:color="auto" w:fill="FFFFFF"/>
        </w:rPr>
        <w:t>±0.03µM</w:t>
      </w:r>
      <w:r w:rsidR="002F7253" w:rsidRPr="004428AD">
        <w:rPr>
          <w:rFonts w:ascii="Arial" w:hAnsi="Arial" w:cs="Arial"/>
          <w:sz w:val="24"/>
          <w:szCs w:val="24"/>
          <w:shd w:val="clear" w:color="auto" w:fill="FFFFFF"/>
        </w:rPr>
        <w:t xml:space="preserve"> and </w:t>
      </w:r>
      <w:r w:rsidR="00EC3ED0" w:rsidRPr="004428AD">
        <w:rPr>
          <w:rFonts w:ascii="Arial" w:hAnsi="Arial" w:cs="Arial"/>
          <w:sz w:val="24"/>
          <w:szCs w:val="24"/>
          <w:shd w:val="clear" w:color="auto" w:fill="FFFFFF"/>
        </w:rPr>
        <w:t>0.46±0.01µM</w:t>
      </w:r>
      <w:r w:rsidR="002F7253" w:rsidRPr="004428AD">
        <w:rPr>
          <w:rFonts w:ascii="Arial" w:hAnsi="Arial" w:cs="Arial"/>
          <w:sz w:val="24"/>
          <w:szCs w:val="24"/>
          <w:shd w:val="clear" w:color="auto" w:fill="FFFFFF"/>
        </w:rPr>
        <w:t xml:space="preserve"> </w:t>
      </w:r>
      <w:r w:rsidR="00D0404F" w:rsidRPr="004428AD">
        <w:rPr>
          <w:rFonts w:ascii="Arial" w:hAnsi="Arial" w:cs="Arial"/>
          <w:sz w:val="24"/>
          <w:szCs w:val="24"/>
          <w:shd w:val="clear" w:color="auto" w:fill="FFFFFF"/>
        </w:rPr>
        <w:t xml:space="preserve">respectively, </w:t>
      </w:r>
      <w:r w:rsidR="002F7253" w:rsidRPr="004428AD">
        <w:rPr>
          <w:rFonts w:ascii="Arial" w:hAnsi="Arial" w:cs="Arial"/>
          <w:sz w:val="24"/>
          <w:szCs w:val="24"/>
          <w:shd w:val="clear" w:color="auto" w:fill="FFFFFF"/>
        </w:rPr>
        <w:t>relative to vehicle treat</w:t>
      </w:r>
      <w:r w:rsidR="00D0404F" w:rsidRPr="004428AD">
        <w:rPr>
          <w:rFonts w:ascii="Arial" w:hAnsi="Arial" w:cs="Arial"/>
          <w:sz w:val="24"/>
          <w:szCs w:val="24"/>
          <w:shd w:val="clear" w:color="auto" w:fill="FFFFFF"/>
        </w:rPr>
        <w:t>ment</w:t>
      </w:r>
      <w:r w:rsidR="002F7253" w:rsidRPr="004428AD">
        <w:rPr>
          <w:rFonts w:ascii="Arial" w:hAnsi="Arial" w:cs="Arial"/>
          <w:sz w:val="24"/>
          <w:szCs w:val="24"/>
          <w:shd w:val="clear" w:color="auto" w:fill="FFFFFF"/>
        </w:rPr>
        <w:t xml:space="preserve"> (</w:t>
      </w:r>
      <w:r w:rsidR="00EC3ED0" w:rsidRPr="004428AD">
        <w:rPr>
          <w:rFonts w:ascii="Arial" w:hAnsi="Arial" w:cs="Arial"/>
          <w:sz w:val="24"/>
          <w:szCs w:val="24"/>
          <w:shd w:val="clear" w:color="auto" w:fill="FFFFFF"/>
        </w:rPr>
        <w:t>0.</w:t>
      </w:r>
      <w:r w:rsidR="00D0404F" w:rsidRPr="004428AD">
        <w:rPr>
          <w:rFonts w:ascii="Arial" w:hAnsi="Arial" w:cs="Arial"/>
          <w:sz w:val="24"/>
          <w:szCs w:val="24"/>
          <w:shd w:val="clear" w:color="auto" w:fill="FFFFFF"/>
        </w:rPr>
        <w:t>58</w:t>
      </w:r>
      <w:r w:rsidR="00EC3ED0" w:rsidRPr="004428AD">
        <w:rPr>
          <w:rFonts w:ascii="Arial" w:hAnsi="Arial" w:cs="Arial"/>
          <w:sz w:val="24"/>
          <w:szCs w:val="24"/>
          <w:shd w:val="clear" w:color="auto" w:fill="FFFFFF"/>
        </w:rPr>
        <w:t>±0.</w:t>
      </w:r>
      <w:r w:rsidR="00D0404F" w:rsidRPr="004428AD">
        <w:rPr>
          <w:rFonts w:ascii="Arial" w:hAnsi="Arial" w:cs="Arial"/>
          <w:sz w:val="24"/>
          <w:szCs w:val="24"/>
          <w:shd w:val="clear" w:color="auto" w:fill="FFFFFF"/>
        </w:rPr>
        <w:t>09</w:t>
      </w:r>
      <w:r w:rsidR="00EC3ED0" w:rsidRPr="004428AD">
        <w:rPr>
          <w:rFonts w:ascii="Arial" w:hAnsi="Arial" w:cs="Arial"/>
          <w:sz w:val="24"/>
          <w:szCs w:val="24"/>
          <w:shd w:val="clear" w:color="auto" w:fill="FFFFFF"/>
        </w:rPr>
        <w:t>µM</w:t>
      </w:r>
      <w:r w:rsidR="002F7253" w:rsidRPr="004428AD">
        <w:rPr>
          <w:rFonts w:ascii="Arial" w:hAnsi="Arial" w:cs="Arial"/>
          <w:sz w:val="24"/>
          <w:szCs w:val="24"/>
          <w:shd w:val="clear" w:color="auto" w:fill="FFFFFF"/>
        </w:rPr>
        <w:t xml:space="preserve">). Similarly, </w:t>
      </w:r>
      <w:proofErr w:type="spellStart"/>
      <w:r w:rsidR="003B7F35" w:rsidRPr="004428AD">
        <w:rPr>
          <w:rFonts w:ascii="Arial" w:hAnsi="Arial" w:cs="Arial"/>
          <w:sz w:val="24"/>
          <w:szCs w:val="24"/>
          <w:shd w:val="clear" w:color="auto" w:fill="FFFFFF"/>
        </w:rPr>
        <w:t>G</w:t>
      </w:r>
      <w:r w:rsidR="002F7253" w:rsidRPr="004428AD">
        <w:rPr>
          <w:rFonts w:ascii="Arial" w:hAnsi="Arial" w:cs="Arial"/>
          <w:sz w:val="24"/>
          <w:szCs w:val="24"/>
          <w:shd w:val="clear" w:color="auto" w:fill="FFFFFF"/>
        </w:rPr>
        <w:t>Px</w:t>
      </w:r>
      <w:proofErr w:type="spellEnd"/>
      <w:r w:rsidR="002F7253" w:rsidRPr="004428AD">
        <w:rPr>
          <w:rFonts w:ascii="Arial" w:hAnsi="Arial" w:cs="Arial"/>
          <w:sz w:val="24"/>
          <w:szCs w:val="24"/>
          <w:shd w:val="clear" w:color="auto" w:fill="FFFFFF"/>
        </w:rPr>
        <w:t xml:space="preserve"> activity was reduced from </w:t>
      </w:r>
      <w:r w:rsidR="003B7F35" w:rsidRPr="004428AD">
        <w:rPr>
          <w:rFonts w:ascii="Arial" w:hAnsi="Arial" w:cs="Arial"/>
          <w:sz w:val="24"/>
          <w:szCs w:val="24"/>
          <w:shd w:val="clear" w:color="auto" w:fill="FFFFFF"/>
        </w:rPr>
        <w:t>6.6±0.2</w:t>
      </w:r>
      <w:r w:rsidR="002F7253" w:rsidRPr="004428AD">
        <w:rPr>
          <w:rFonts w:ascii="Arial" w:hAnsi="Arial" w:cs="Arial"/>
          <w:sz w:val="24"/>
          <w:szCs w:val="24"/>
          <w:shd w:val="clear" w:color="auto" w:fill="FFFFFF"/>
        </w:rPr>
        <w:t xml:space="preserve">U/mL to </w:t>
      </w:r>
      <w:bookmarkStart w:id="2" w:name="OLE_LINK1"/>
      <w:r w:rsidR="003B7F35" w:rsidRPr="004428AD">
        <w:rPr>
          <w:rFonts w:ascii="Arial" w:hAnsi="Arial" w:cs="Arial"/>
          <w:sz w:val="24"/>
          <w:szCs w:val="24"/>
          <w:shd w:val="clear" w:color="auto" w:fill="FFFFFF"/>
        </w:rPr>
        <w:t>4.</w:t>
      </w:r>
      <w:r w:rsidR="00CD2080" w:rsidRPr="004428AD">
        <w:rPr>
          <w:rFonts w:ascii="Arial" w:hAnsi="Arial" w:cs="Arial"/>
          <w:sz w:val="24"/>
          <w:szCs w:val="24"/>
          <w:shd w:val="clear" w:color="auto" w:fill="FFFFFF"/>
        </w:rPr>
        <w:t>7</w:t>
      </w:r>
      <w:r w:rsidR="003B7F35" w:rsidRPr="004428AD">
        <w:rPr>
          <w:rFonts w:ascii="Arial" w:hAnsi="Arial" w:cs="Arial"/>
          <w:sz w:val="24"/>
          <w:szCs w:val="24"/>
          <w:shd w:val="clear" w:color="auto" w:fill="FFFFFF"/>
        </w:rPr>
        <w:t>±0.12</w:t>
      </w:r>
      <w:bookmarkEnd w:id="2"/>
      <w:r w:rsidR="002F7253" w:rsidRPr="004428AD">
        <w:rPr>
          <w:rFonts w:ascii="Arial" w:hAnsi="Arial" w:cs="Arial"/>
          <w:sz w:val="24"/>
          <w:szCs w:val="24"/>
          <w:shd w:val="clear" w:color="auto" w:fill="FFFFFF"/>
        </w:rPr>
        <w:t xml:space="preserve">U/mL and </w:t>
      </w:r>
      <w:r w:rsidR="00CD2080" w:rsidRPr="004428AD">
        <w:rPr>
          <w:rFonts w:ascii="Arial" w:hAnsi="Arial" w:cs="Arial"/>
          <w:sz w:val="24"/>
          <w:szCs w:val="24"/>
          <w:shd w:val="clear" w:color="auto" w:fill="FFFFFF"/>
        </w:rPr>
        <w:t>4.1</w:t>
      </w:r>
      <w:r w:rsidR="003B7F35" w:rsidRPr="004428AD">
        <w:rPr>
          <w:rFonts w:ascii="Arial" w:hAnsi="Arial" w:cs="Arial"/>
          <w:sz w:val="24"/>
          <w:szCs w:val="24"/>
          <w:shd w:val="clear" w:color="auto" w:fill="FFFFFF"/>
        </w:rPr>
        <w:t>±0.1</w:t>
      </w:r>
      <w:r w:rsidR="00D0404F" w:rsidRPr="004428AD">
        <w:rPr>
          <w:rFonts w:ascii="Arial" w:hAnsi="Arial" w:cs="Arial"/>
          <w:sz w:val="24"/>
          <w:szCs w:val="24"/>
          <w:shd w:val="clear" w:color="auto" w:fill="FFFFFF"/>
        </w:rPr>
        <w:t>8</w:t>
      </w:r>
      <w:r w:rsidR="002F7253" w:rsidRPr="004428AD">
        <w:rPr>
          <w:rFonts w:ascii="Arial" w:hAnsi="Arial" w:cs="Arial"/>
          <w:sz w:val="24"/>
          <w:szCs w:val="24"/>
          <w:shd w:val="clear" w:color="auto" w:fill="FFFFFF"/>
        </w:rPr>
        <w:t xml:space="preserve">U/mL in response to thrombin and CRP-XL respectively. </w:t>
      </w:r>
    </w:p>
    <w:p w14:paraId="3C8BAF90" w14:textId="77777777" w:rsidR="00534A84" w:rsidRPr="004428AD" w:rsidRDefault="002F7253" w:rsidP="00B52C66">
      <w:pPr>
        <w:autoSpaceDE w:val="0"/>
        <w:autoSpaceDN w:val="0"/>
        <w:adjustRightInd w:val="0"/>
        <w:spacing w:after="0" w:line="480" w:lineRule="auto"/>
        <w:ind w:firstLine="709"/>
        <w:contextualSpacing/>
        <w:jc w:val="both"/>
        <w:rPr>
          <w:rFonts w:ascii="Arial" w:hAnsi="Arial" w:cs="Arial"/>
          <w:sz w:val="24"/>
          <w:szCs w:val="24"/>
          <w:shd w:val="clear" w:color="auto" w:fill="FFFFFF"/>
        </w:rPr>
      </w:pPr>
      <w:r w:rsidRPr="004428AD">
        <w:rPr>
          <w:rFonts w:ascii="Arial" w:hAnsi="Arial" w:cs="Arial"/>
          <w:bCs/>
          <w:sz w:val="24"/>
          <w:szCs w:val="24"/>
        </w:rPr>
        <w:t xml:space="preserve">Agonist evoked </w:t>
      </w:r>
      <w:r w:rsidR="00534A84" w:rsidRPr="004428AD">
        <w:rPr>
          <w:rFonts w:ascii="Arial" w:hAnsi="Arial" w:cs="Arial"/>
          <w:bCs/>
          <w:sz w:val="24"/>
          <w:szCs w:val="24"/>
        </w:rPr>
        <w:t xml:space="preserve">reductions </w:t>
      </w:r>
      <w:r w:rsidR="00DA7DCB" w:rsidRPr="004428AD">
        <w:rPr>
          <w:rFonts w:ascii="Arial" w:hAnsi="Arial" w:cs="Arial"/>
          <w:bCs/>
          <w:sz w:val="24"/>
          <w:szCs w:val="24"/>
        </w:rPr>
        <w:t>of GSH</w:t>
      </w:r>
      <w:r w:rsidR="00C968DC" w:rsidRPr="004428AD">
        <w:rPr>
          <w:rFonts w:ascii="Arial" w:hAnsi="Arial" w:cs="Arial"/>
          <w:bCs/>
          <w:sz w:val="24"/>
          <w:szCs w:val="24"/>
        </w:rPr>
        <w:t xml:space="preserve"> levels</w:t>
      </w:r>
      <w:r w:rsidR="00DA7DCB" w:rsidRPr="004428AD">
        <w:rPr>
          <w:rFonts w:ascii="Arial" w:hAnsi="Arial" w:cs="Arial"/>
          <w:bCs/>
          <w:sz w:val="24"/>
          <w:szCs w:val="24"/>
        </w:rPr>
        <w:t xml:space="preserve"> and </w:t>
      </w:r>
      <w:proofErr w:type="spellStart"/>
      <w:r w:rsidR="0005142E" w:rsidRPr="004428AD">
        <w:rPr>
          <w:rFonts w:ascii="Arial" w:hAnsi="Arial" w:cs="Arial"/>
          <w:bCs/>
          <w:sz w:val="24"/>
          <w:szCs w:val="24"/>
        </w:rPr>
        <w:t>GP</w:t>
      </w:r>
      <w:r w:rsidR="00DA7DCB" w:rsidRPr="004428AD">
        <w:rPr>
          <w:rFonts w:ascii="Arial" w:hAnsi="Arial" w:cs="Arial"/>
          <w:bCs/>
          <w:sz w:val="24"/>
          <w:szCs w:val="24"/>
        </w:rPr>
        <w:t>x</w:t>
      </w:r>
      <w:proofErr w:type="spellEnd"/>
      <w:r w:rsidR="00DA7DCB" w:rsidRPr="004428AD">
        <w:rPr>
          <w:rFonts w:ascii="Arial" w:hAnsi="Arial" w:cs="Arial"/>
          <w:bCs/>
          <w:sz w:val="24"/>
          <w:szCs w:val="24"/>
        </w:rPr>
        <w:t xml:space="preserve"> </w:t>
      </w:r>
      <w:r w:rsidR="00C968DC" w:rsidRPr="004428AD">
        <w:rPr>
          <w:rFonts w:ascii="Arial" w:hAnsi="Arial" w:cs="Arial"/>
          <w:bCs/>
          <w:sz w:val="24"/>
          <w:szCs w:val="24"/>
        </w:rPr>
        <w:t xml:space="preserve">activity </w:t>
      </w:r>
      <w:r w:rsidR="00DA7DCB" w:rsidRPr="004428AD">
        <w:rPr>
          <w:rFonts w:ascii="Arial" w:hAnsi="Arial" w:cs="Arial"/>
          <w:bCs/>
          <w:sz w:val="24"/>
          <w:szCs w:val="24"/>
        </w:rPr>
        <w:t xml:space="preserve">were abrogated </w:t>
      </w:r>
      <w:r w:rsidRPr="004428AD">
        <w:rPr>
          <w:rFonts w:ascii="Arial" w:hAnsi="Arial" w:cs="Arial"/>
          <w:bCs/>
          <w:sz w:val="24"/>
          <w:szCs w:val="24"/>
        </w:rPr>
        <w:t xml:space="preserve">in TPEN pre-treatment </w:t>
      </w:r>
      <w:r w:rsidR="00DA7DCB" w:rsidRPr="004428AD">
        <w:rPr>
          <w:rFonts w:ascii="Arial" w:hAnsi="Arial" w:cs="Arial"/>
          <w:bCs/>
          <w:sz w:val="24"/>
          <w:szCs w:val="24"/>
        </w:rPr>
        <w:t>platelets</w:t>
      </w:r>
      <w:r w:rsidR="00606A85" w:rsidRPr="004428AD">
        <w:rPr>
          <w:rFonts w:ascii="Arial" w:hAnsi="Arial" w:cs="Arial"/>
          <w:bCs/>
          <w:sz w:val="24"/>
          <w:szCs w:val="24"/>
        </w:rPr>
        <w:t>.</w:t>
      </w:r>
      <w:r w:rsidR="001B72D6" w:rsidRPr="004428AD">
        <w:rPr>
          <w:rFonts w:ascii="Arial" w:hAnsi="Arial" w:cs="Arial"/>
          <w:bCs/>
          <w:sz w:val="24"/>
          <w:szCs w:val="24"/>
        </w:rPr>
        <w:t xml:space="preserve"> </w:t>
      </w:r>
      <w:r w:rsidR="000429F0" w:rsidRPr="004428AD">
        <w:rPr>
          <w:rFonts w:ascii="Arial" w:hAnsi="Arial" w:cs="Arial"/>
          <w:bCs/>
          <w:sz w:val="24"/>
          <w:szCs w:val="24"/>
        </w:rPr>
        <w:t xml:space="preserve">TPEN induced an increase of 50% and 42.5% on GSH </w:t>
      </w:r>
      <w:r w:rsidR="000429F0" w:rsidRPr="004428AD">
        <w:rPr>
          <w:rFonts w:ascii="Arial" w:hAnsi="Arial" w:cs="Arial"/>
          <w:bCs/>
          <w:sz w:val="24"/>
          <w:szCs w:val="24"/>
        </w:rPr>
        <w:lastRenderedPageBreak/>
        <w:t>levels of platelets stimulated with thrombin and CRP-XL respectively, comparing with platelets in absence of TPEN (</w:t>
      </w:r>
      <w:r w:rsidR="00606A85" w:rsidRPr="004428AD">
        <w:rPr>
          <w:rFonts w:ascii="Arial" w:hAnsi="Arial" w:cs="Arial"/>
          <w:bCs/>
          <w:sz w:val="24"/>
          <w:szCs w:val="24"/>
        </w:rPr>
        <w:t xml:space="preserve">GSH </w:t>
      </w:r>
      <w:r w:rsidR="000429F0" w:rsidRPr="004428AD">
        <w:rPr>
          <w:rFonts w:ascii="Arial" w:hAnsi="Arial" w:cs="Arial"/>
          <w:bCs/>
          <w:sz w:val="24"/>
          <w:szCs w:val="24"/>
        </w:rPr>
        <w:t xml:space="preserve">level </w:t>
      </w:r>
      <w:r w:rsidR="00606A85" w:rsidRPr="004428AD">
        <w:rPr>
          <w:rFonts w:ascii="Arial" w:hAnsi="Arial" w:cs="Arial"/>
          <w:bCs/>
          <w:sz w:val="24"/>
          <w:szCs w:val="24"/>
        </w:rPr>
        <w:t>in TPEN-</w:t>
      </w:r>
      <w:proofErr w:type="spellStart"/>
      <w:r w:rsidR="00606A85" w:rsidRPr="004428AD">
        <w:rPr>
          <w:rFonts w:ascii="Arial" w:hAnsi="Arial" w:cs="Arial"/>
          <w:bCs/>
          <w:sz w:val="24"/>
          <w:szCs w:val="24"/>
        </w:rPr>
        <w:t>pretreated</w:t>
      </w:r>
      <w:proofErr w:type="spellEnd"/>
      <w:r w:rsidR="00606A85" w:rsidRPr="004428AD">
        <w:rPr>
          <w:rFonts w:ascii="Arial" w:hAnsi="Arial" w:cs="Arial"/>
          <w:bCs/>
          <w:sz w:val="24"/>
          <w:szCs w:val="24"/>
        </w:rPr>
        <w:t xml:space="preserve"> platelets</w:t>
      </w:r>
      <w:r w:rsidR="00C968DC" w:rsidRPr="004428AD">
        <w:rPr>
          <w:rFonts w:ascii="Arial" w:hAnsi="Arial" w:cs="Arial"/>
          <w:bCs/>
          <w:sz w:val="24"/>
          <w:szCs w:val="24"/>
        </w:rPr>
        <w:t xml:space="preserve"> </w:t>
      </w:r>
      <w:r w:rsidR="00606A85" w:rsidRPr="004428AD">
        <w:rPr>
          <w:rFonts w:ascii="Arial" w:hAnsi="Arial" w:cs="Arial"/>
          <w:bCs/>
          <w:sz w:val="24"/>
          <w:szCs w:val="24"/>
        </w:rPr>
        <w:t xml:space="preserve">was </w:t>
      </w:r>
      <w:r w:rsidR="00534A84" w:rsidRPr="004428AD">
        <w:rPr>
          <w:rFonts w:ascii="Arial" w:hAnsi="Arial" w:cs="Arial"/>
          <w:bCs/>
          <w:sz w:val="24"/>
          <w:szCs w:val="24"/>
        </w:rPr>
        <w:t>0.78</w:t>
      </w:r>
      <w:r w:rsidR="00C968DC" w:rsidRPr="004428AD">
        <w:rPr>
          <w:rFonts w:ascii="Arial" w:hAnsi="Arial" w:cs="Arial"/>
          <w:sz w:val="24"/>
          <w:szCs w:val="24"/>
          <w:shd w:val="clear" w:color="auto" w:fill="FFFFFF"/>
        </w:rPr>
        <w:t>±</w:t>
      </w:r>
      <w:r w:rsidR="00534A84" w:rsidRPr="004428AD">
        <w:rPr>
          <w:rFonts w:ascii="Arial" w:hAnsi="Arial" w:cs="Arial"/>
          <w:bCs/>
          <w:sz w:val="24"/>
          <w:szCs w:val="24"/>
        </w:rPr>
        <w:t>0.06µM</w:t>
      </w:r>
      <w:r w:rsidR="00606A85" w:rsidRPr="004428AD">
        <w:rPr>
          <w:rFonts w:ascii="Arial" w:hAnsi="Arial" w:cs="Arial"/>
          <w:bCs/>
          <w:sz w:val="24"/>
          <w:szCs w:val="24"/>
        </w:rPr>
        <w:t xml:space="preserve"> and </w:t>
      </w:r>
      <w:r w:rsidR="00534A84" w:rsidRPr="004428AD">
        <w:rPr>
          <w:rFonts w:ascii="Arial" w:hAnsi="Arial" w:cs="Arial"/>
          <w:bCs/>
          <w:sz w:val="24"/>
          <w:szCs w:val="24"/>
        </w:rPr>
        <w:t>0.80</w:t>
      </w:r>
      <w:r w:rsidR="00C968DC" w:rsidRPr="004428AD">
        <w:rPr>
          <w:rFonts w:ascii="Arial" w:hAnsi="Arial" w:cs="Arial"/>
          <w:sz w:val="24"/>
          <w:szCs w:val="24"/>
          <w:shd w:val="clear" w:color="auto" w:fill="FFFFFF"/>
        </w:rPr>
        <w:t>±</w:t>
      </w:r>
      <w:r w:rsidR="00534A84" w:rsidRPr="004428AD">
        <w:rPr>
          <w:rFonts w:ascii="Arial" w:hAnsi="Arial" w:cs="Arial"/>
          <w:bCs/>
          <w:sz w:val="24"/>
          <w:szCs w:val="24"/>
        </w:rPr>
        <w:t>0.09</w:t>
      </w:r>
      <w:r w:rsidR="00C871BD" w:rsidRPr="004428AD">
        <w:rPr>
          <w:rFonts w:ascii="Arial" w:hAnsi="Arial" w:cs="Arial"/>
          <w:bCs/>
          <w:sz w:val="24"/>
          <w:szCs w:val="24"/>
        </w:rPr>
        <w:t>µM</w:t>
      </w:r>
      <w:r w:rsidR="00606A85" w:rsidRPr="004428AD">
        <w:rPr>
          <w:rFonts w:ascii="Arial" w:hAnsi="Arial" w:cs="Arial"/>
          <w:bCs/>
          <w:sz w:val="24"/>
          <w:szCs w:val="24"/>
        </w:rPr>
        <w:t xml:space="preserve"> following thrombin (1U/mL) or CRP-XL- (1µg/mL)-mediated stimulation respectively</w:t>
      </w:r>
      <w:r w:rsidR="000429F0" w:rsidRPr="004428AD">
        <w:rPr>
          <w:rFonts w:ascii="Arial" w:hAnsi="Arial" w:cs="Arial"/>
          <w:bCs/>
          <w:sz w:val="24"/>
          <w:szCs w:val="24"/>
        </w:rPr>
        <w:t>)</w:t>
      </w:r>
      <w:r w:rsidR="00534A84" w:rsidRPr="004428AD">
        <w:rPr>
          <w:rFonts w:ascii="Arial" w:hAnsi="Arial" w:cs="Arial"/>
          <w:bCs/>
          <w:sz w:val="24"/>
          <w:szCs w:val="24"/>
        </w:rPr>
        <w:t>.</w:t>
      </w:r>
    </w:p>
    <w:p w14:paraId="55DAF829" w14:textId="77777777" w:rsidR="00302178" w:rsidRPr="004428AD" w:rsidRDefault="00606A85" w:rsidP="00B52C66">
      <w:pPr>
        <w:autoSpaceDE w:val="0"/>
        <w:autoSpaceDN w:val="0"/>
        <w:adjustRightInd w:val="0"/>
        <w:spacing w:after="0" w:line="480" w:lineRule="auto"/>
        <w:ind w:firstLine="709"/>
        <w:contextualSpacing/>
        <w:jc w:val="both"/>
        <w:rPr>
          <w:rFonts w:ascii="Arial" w:hAnsi="Arial" w:cs="Arial"/>
          <w:bCs/>
          <w:sz w:val="24"/>
          <w:szCs w:val="24"/>
        </w:rPr>
      </w:pPr>
      <w:r w:rsidRPr="004428AD">
        <w:rPr>
          <w:rFonts w:ascii="Arial" w:hAnsi="Arial" w:cs="Arial"/>
          <w:sz w:val="24"/>
          <w:szCs w:val="24"/>
          <w:shd w:val="clear" w:color="auto" w:fill="FFFFFF"/>
        </w:rPr>
        <w:t xml:space="preserve">Similarly, </w:t>
      </w:r>
      <w:proofErr w:type="spellStart"/>
      <w:r w:rsidR="00534A84" w:rsidRPr="004428AD">
        <w:rPr>
          <w:rFonts w:ascii="Arial" w:hAnsi="Arial" w:cs="Arial"/>
          <w:sz w:val="24"/>
          <w:szCs w:val="24"/>
          <w:shd w:val="clear" w:color="auto" w:fill="FFFFFF"/>
        </w:rPr>
        <w:t>GPx</w:t>
      </w:r>
      <w:proofErr w:type="spellEnd"/>
      <w:r w:rsidR="00534A84" w:rsidRPr="004428AD">
        <w:rPr>
          <w:rFonts w:ascii="Arial" w:hAnsi="Arial" w:cs="Arial"/>
          <w:sz w:val="24"/>
          <w:szCs w:val="24"/>
          <w:shd w:val="clear" w:color="auto" w:fill="FFFFFF"/>
        </w:rPr>
        <w:t xml:space="preserve"> activity </w:t>
      </w:r>
      <w:r w:rsidR="00CE0962" w:rsidRPr="004428AD">
        <w:rPr>
          <w:rFonts w:ascii="Arial" w:hAnsi="Arial" w:cs="Arial"/>
          <w:sz w:val="24"/>
          <w:szCs w:val="24"/>
          <w:shd w:val="clear" w:color="auto" w:fill="FFFFFF"/>
        </w:rPr>
        <w:t xml:space="preserve">following stimulation </w:t>
      </w:r>
      <w:r w:rsidR="00534A84" w:rsidRPr="004428AD">
        <w:rPr>
          <w:rFonts w:ascii="Arial" w:hAnsi="Arial" w:cs="Arial"/>
          <w:sz w:val="24"/>
          <w:szCs w:val="24"/>
          <w:shd w:val="clear" w:color="auto" w:fill="FFFFFF"/>
        </w:rPr>
        <w:t xml:space="preserve">was </w:t>
      </w:r>
      <w:r w:rsidR="00A35C76" w:rsidRPr="004428AD">
        <w:rPr>
          <w:rFonts w:ascii="Arial" w:hAnsi="Arial" w:cs="Arial"/>
          <w:sz w:val="24"/>
          <w:szCs w:val="24"/>
          <w:shd w:val="clear" w:color="auto" w:fill="FFFFFF"/>
        </w:rPr>
        <w:t xml:space="preserve">increased in </w:t>
      </w:r>
      <w:r w:rsidR="00534A84" w:rsidRPr="004428AD">
        <w:rPr>
          <w:rFonts w:ascii="Arial" w:hAnsi="Arial" w:cs="Arial"/>
          <w:sz w:val="24"/>
          <w:szCs w:val="24"/>
          <w:shd w:val="clear" w:color="auto" w:fill="FFFFFF"/>
        </w:rPr>
        <w:t>TPEN-</w:t>
      </w:r>
      <w:proofErr w:type="spellStart"/>
      <w:r w:rsidR="00534A84" w:rsidRPr="004428AD">
        <w:rPr>
          <w:rFonts w:ascii="Arial" w:hAnsi="Arial" w:cs="Arial"/>
          <w:sz w:val="24"/>
          <w:szCs w:val="24"/>
          <w:shd w:val="clear" w:color="auto" w:fill="FFFFFF"/>
        </w:rPr>
        <w:t>pretreated</w:t>
      </w:r>
      <w:proofErr w:type="spellEnd"/>
      <w:r w:rsidR="00534A84" w:rsidRPr="004428AD">
        <w:rPr>
          <w:rFonts w:ascii="Arial" w:hAnsi="Arial" w:cs="Arial"/>
          <w:sz w:val="24"/>
          <w:szCs w:val="24"/>
          <w:shd w:val="clear" w:color="auto" w:fill="FFFFFF"/>
        </w:rPr>
        <w:t xml:space="preserve"> </w:t>
      </w:r>
      <w:r w:rsidR="00A35C76" w:rsidRPr="004428AD">
        <w:rPr>
          <w:rFonts w:ascii="Arial" w:hAnsi="Arial" w:cs="Arial"/>
          <w:sz w:val="24"/>
          <w:szCs w:val="24"/>
          <w:shd w:val="clear" w:color="auto" w:fill="FFFFFF"/>
        </w:rPr>
        <w:t>platelets relative to untreated platelets</w:t>
      </w:r>
      <w:r w:rsidRPr="004428AD">
        <w:rPr>
          <w:rFonts w:ascii="Arial" w:hAnsi="Arial" w:cs="Arial"/>
          <w:sz w:val="24"/>
          <w:szCs w:val="24"/>
          <w:shd w:val="clear" w:color="auto" w:fill="FFFFFF"/>
        </w:rPr>
        <w:t>.</w:t>
      </w:r>
      <w:r w:rsidR="007E7937" w:rsidRPr="004428AD">
        <w:rPr>
          <w:rFonts w:ascii="Arial" w:hAnsi="Arial" w:cs="Arial"/>
          <w:sz w:val="24"/>
          <w:szCs w:val="24"/>
          <w:shd w:val="clear" w:color="auto" w:fill="FFFFFF"/>
        </w:rPr>
        <w:t xml:space="preserve"> </w:t>
      </w:r>
      <w:proofErr w:type="spellStart"/>
      <w:r w:rsidR="00267F5F" w:rsidRPr="004428AD">
        <w:rPr>
          <w:rFonts w:ascii="Arial" w:hAnsi="Arial" w:cs="Arial"/>
          <w:sz w:val="24"/>
          <w:szCs w:val="24"/>
          <w:shd w:val="clear" w:color="auto" w:fill="FFFFFF"/>
        </w:rPr>
        <w:t>GPx</w:t>
      </w:r>
      <w:proofErr w:type="spellEnd"/>
      <w:r w:rsidR="00267F5F" w:rsidRPr="004428AD">
        <w:rPr>
          <w:rFonts w:ascii="Arial" w:hAnsi="Arial" w:cs="Arial"/>
          <w:sz w:val="24"/>
          <w:szCs w:val="24"/>
          <w:shd w:val="clear" w:color="auto" w:fill="FFFFFF"/>
        </w:rPr>
        <w:t xml:space="preserve"> activity</w:t>
      </w:r>
      <w:r w:rsidR="000429F0" w:rsidRPr="004428AD">
        <w:rPr>
          <w:rFonts w:ascii="Arial" w:hAnsi="Arial" w:cs="Arial"/>
          <w:sz w:val="24"/>
          <w:szCs w:val="24"/>
          <w:shd w:val="clear" w:color="auto" w:fill="FFFFFF"/>
        </w:rPr>
        <w:t xml:space="preserve"> </w:t>
      </w:r>
      <w:r w:rsidR="00A35C76" w:rsidRPr="004428AD">
        <w:rPr>
          <w:rFonts w:ascii="Arial" w:hAnsi="Arial" w:cs="Arial"/>
          <w:sz w:val="24"/>
          <w:szCs w:val="24"/>
          <w:shd w:val="clear" w:color="auto" w:fill="FFFFFF"/>
        </w:rPr>
        <w:t xml:space="preserve">in TPEN </w:t>
      </w:r>
      <w:proofErr w:type="spellStart"/>
      <w:r w:rsidR="00A35C76" w:rsidRPr="004428AD">
        <w:rPr>
          <w:rFonts w:ascii="Arial" w:hAnsi="Arial" w:cs="Arial"/>
          <w:sz w:val="24"/>
          <w:szCs w:val="24"/>
          <w:shd w:val="clear" w:color="auto" w:fill="FFFFFF"/>
        </w:rPr>
        <w:t>pretreated</w:t>
      </w:r>
      <w:proofErr w:type="spellEnd"/>
      <w:r w:rsidR="00A35C76" w:rsidRPr="004428AD">
        <w:rPr>
          <w:rFonts w:ascii="Arial" w:hAnsi="Arial" w:cs="Arial"/>
          <w:sz w:val="24"/>
          <w:szCs w:val="24"/>
          <w:shd w:val="clear" w:color="auto" w:fill="FFFFFF"/>
        </w:rPr>
        <w:t xml:space="preserve"> platelets </w:t>
      </w:r>
      <w:r w:rsidR="00CE0962" w:rsidRPr="004428AD">
        <w:rPr>
          <w:rFonts w:ascii="Arial" w:hAnsi="Arial" w:cs="Arial"/>
          <w:sz w:val="24"/>
          <w:szCs w:val="24"/>
          <w:shd w:val="clear" w:color="auto" w:fill="FFFFFF"/>
        </w:rPr>
        <w:t xml:space="preserve">increased </w:t>
      </w:r>
      <w:r w:rsidR="00A35C76" w:rsidRPr="004428AD">
        <w:rPr>
          <w:rFonts w:ascii="Arial" w:hAnsi="Arial" w:cs="Arial"/>
          <w:sz w:val="24"/>
          <w:szCs w:val="24"/>
          <w:shd w:val="clear" w:color="auto" w:fill="FFFFFF"/>
        </w:rPr>
        <w:t>by</w:t>
      </w:r>
      <w:r w:rsidR="000429F0" w:rsidRPr="004428AD">
        <w:rPr>
          <w:rFonts w:ascii="Arial" w:hAnsi="Arial" w:cs="Arial"/>
          <w:sz w:val="24"/>
          <w:szCs w:val="24"/>
          <w:shd w:val="clear" w:color="auto" w:fill="FFFFFF"/>
        </w:rPr>
        <w:t xml:space="preserve"> </w:t>
      </w:r>
      <w:r w:rsidR="00A35C76" w:rsidRPr="004428AD">
        <w:rPr>
          <w:rFonts w:ascii="Arial" w:hAnsi="Arial" w:cs="Arial"/>
          <w:sz w:val="24"/>
          <w:szCs w:val="24"/>
          <w:shd w:val="clear" w:color="auto" w:fill="FFFFFF"/>
        </w:rPr>
        <w:t xml:space="preserve">approximately </w:t>
      </w:r>
      <w:r w:rsidR="000429F0" w:rsidRPr="004428AD">
        <w:rPr>
          <w:rFonts w:ascii="Arial" w:hAnsi="Arial" w:cs="Arial"/>
          <w:sz w:val="24"/>
          <w:szCs w:val="24"/>
          <w:shd w:val="clear" w:color="auto" w:fill="FFFFFF"/>
        </w:rPr>
        <w:t xml:space="preserve">30% and 24% </w:t>
      </w:r>
      <w:r w:rsidR="00CE0962" w:rsidRPr="004428AD">
        <w:rPr>
          <w:rFonts w:ascii="Arial" w:hAnsi="Arial" w:cs="Arial"/>
          <w:sz w:val="24"/>
          <w:szCs w:val="24"/>
          <w:shd w:val="clear" w:color="auto" w:fill="FFFFFF"/>
        </w:rPr>
        <w:t xml:space="preserve">following </w:t>
      </w:r>
      <w:r w:rsidR="000429F0" w:rsidRPr="004428AD">
        <w:rPr>
          <w:rFonts w:ascii="Arial" w:hAnsi="Arial" w:cs="Arial"/>
          <w:sz w:val="24"/>
          <w:szCs w:val="24"/>
          <w:shd w:val="clear" w:color="auto" w:fill="FFFFFF"/>
        </w:rPr>
        <w:t>with thrombin and CRP-XL respectively</w:t>
      </w:r>
      <w:r w:rsidRPr="004428AD">
        <w:rPr>
          <w:rFonts w:ascii="Arial" w:hAnsi="Arial" w:cs="Arial"/>
          <w:sz w:val="24"/>
          <w:szCs w:val="24"/>
          <w:shd w:val="clear" w:color="auto" w:fill="FFFFFF"/>
        </w:rPr>
        <w:t xml:space="preserve"> </w:t>
      </w:r>
      <w:r w:rsidR="00EC1744" w:rsidRPr="004428AD">
        <w:rPr>
          <w:rFonts w:ascii="Arial" w:hAnsi="Arial" w:cs="Arial"/>
          <w:sz w:val="24"/>
          <w:szCs w:val="24"/>
          <w:shd w:val="clear" w:color="auto" w:fill="FFFFFF"/>
        </w:rPr>
        <w:t>(</w:t>
      </w:r>
      <w:proofErr w:type="spellStart"/>
      <w:r w:rsidR="00CE0962" w:rsidRPr="004428AD">
        <w:rPr>
          <w:rFonts w:ascii="Arial" w:hAnsi="Arial" w:cs="Arial"/>
          <w:sz w:val="24"/>
          <w:szCs w:val="24"/>
          <w:shd w:val="clear" w:color="auto" w:fill="FFFFFF"/>
        </w:rPr>
        <w:t>GPx</w:t>
      </w:r>
      <w:proofErr w:type="spellEnd"/>
      <w:r w:rsidR="00CE0962" w:rsidRPr="004428AD">
        <w:rPr>
          <w:rFonts w:ascii="Arial" w:hAnsi="Arial" w:cs="Arial"/>
          <w:sz w:val="24"/>
          <w:szCs w:val="24"/>
          <w:shd w:val="clear" w:color="auto" w:fill="FFFFFF"/>
        </w:rPr>
        <w:t xml:space="preserve"> activity in </w:t>
      </w:r>
      <w:r w:rsidRPr="004428AD">
        <w:rPr>
          <w:rFonts w:ascii="Arial" w:hAnsi="Arial" w:cs="Arial"/>
          <w:sz w:val="24"/>
          <w:szCs w:val="24"/>
          <w:shd w:val="clear" w:color="auto" w:fill="FFFFFF"/>
        </w:rPr>
        <w:t>TPEN-</w:t>
      </w:r>
      <w:proofErr w:type="spellStart"/>
      <w:r w:rsidRPr="004428AD">
        <w:rPr>
          <w:rFonts w:ascii="Arial" w:hAnsi="Arial" w:cs="Arial"/>
          <w:sz w:val="24"/>
          <w:szCs w:val="24"/>
          <w:shd w:val="clear" w:color="auto" w:fill="FFFFFF"/>
        </w:rPr>
        <w:t>pretreated</w:t>
      </w:r>
      <w:proofErr w:type="spellEnd"/>
      <w:r w:rsidRPr="004428AD">
        <w:rPr>
          <w:rFonts w:ascii="Arial" w:hAnsi="Arial" w:cs="Arial"/>
          <w:sz w:val="24"/>
          <w:szCs w:val="24"/>
          <w:shd w:val="clear" w:color="auto" w:fill="FFFFFF"/>
        </w:rPr>
        <w:t xml:space="preserve"> platelets was </w:t>
      </w:r>
      <w:r w:rsidR="001070E4" w:rsidRPr="004428AD">
        <w:rPr>
          <w:rFonts w:ascii="Arial" w:hAnsi="Arial" w:cs="Arial"/>
          <w:sz w:val="24"/>
          <w:szCs w:val="24"/>
          <w:shd w:val="clear" w:color="auto" w:fill="FFFFFF"/>
        </w:rPr>
        <w:t xml:space="preserve">6.8±0.2 </w:t>
      </w:r>
      <w:r w:rsidRPr="004428AD">
        <w:rPr>
          <w:rFonts w:ascii="Arial" w:hAnsi="Arial" w:cs="Arial"/>
          <w:sz w:val="24"/>
          <w:szCs w:val="24"/>
          <w:shd w:val="clear" w:color="auto" w:fill="FFFFFF"/>
        </w:rPr>
        <w:t xml:space="preserve">and </w:t>
      </w:r>
      <w:r w:rsidR="00CD2080" w:rsidRPr="004428AD">
        <w:rPr>
          <w:rFonts w:ascii="Arial" w:hAnsi="Arial" w:cs="Arial"/>
          <w:sz w:val="24"/>
          <w:szCs w:val="24"/>
          <w:shd w:val="clear" w:color="auto" w:fill="FFFFFF"/>
        </w:rPr>
        <w:t>5.4</w:t>
      </w:r>
      <w:r w:rsidR="001070E4" w:rsidRPr="004428AD">
        <w:rPr>
          <w:rFonts w:ascii="Arial" w:hAnsi="Arial" w:cs="Arial"/>
          <w:sz w:val="24"/>
          <w:szCs w:val="24"/>
          <w:shd w:val="clear" w:color="auto" w:fill="FFFFFF"/>
        </w:rPr>
        <w:t xml:space="preserve">±0.03 </w:t>
      </w:r>
      <w:r w:rsidRPr="004428AD">
        <w:rPr>
          <w:rFonts w:ascii="Arial" w:hAnsi="Arial" w:cs="Arial"/>
          <w:sz w:val="24"/>
          <w:szCs w:val="24"/>
          <w:shd w:val="clear" w:color="auto" w:fill="FFFFFF"/>
        </w:rPr>
        <w:t xml:space="preserve">following stimulation </w:t>
      </w:r>
      <w:r w:rsidR="001070E4" w:rsidRPr="004428AD">
        <w:rPr>
          <w:rFonts w:ascii="Arial" w:hAnsi="Arial" w:cs="Arial"/>
          <w:sz w:val="24"/>
          <w:szCs w:val="24"/>
          <w:shd w:val="clear" w:color="auto" w:fill="FFFFFF"/>
        </w:rPr>
        <w:t xml:space="preserve">with thrombin and </w:t>
      </w:r>
      <w:r w:rsidR="003F5EFA" w:rsidRPr="004428AD">
        <w:rPr>
          <w:rFonts w:ascii="Arial" w:hAnsi="Arial" w:cs="Arial"/>
          <w:sz w:val="24"/>
          <w:szCs w:val="24"/>
          <w:shd w:val="clear" w:color="auto" w:fill="FFFFFF"/>
        </w:rPr>
        <w:t xml:space="preserve">CRP-XL </w:t>
      </w:r>
      <w:r w:rsidR="001070E4" w:rsidRPr="004428AD">
        <w:rPr>
          <w:rFonts w:ascii="Arial" w:hAnsi="Arial" w:cs="Arial"/>
          <w:sz w:val="24"/>
          <w:szCs w:val="24"/>
          <w:shd w:val="clear" w:color="auto" w:fill="FFFFFF"/>
        </w:rPr>
        <w:t>respectively</w:t>
      </w:r>
      <w:r w:rsidR="00CE0962" w:rsidRPr="004428AD">
        <w:rPr>
          <w:rFonts w:ascii="Arial" w:hAnsi="Arial" w:cs="Arial"/>
          <w:sz w:val="24"/>
          <w:szCs w:val="24"/>
          <w:shd w:val="clear" w:color="auto" w:fill="FFFFFF"/>
        </w:rPr>
        <w:t xml:space="preserve">, </w:t>
      </w:r>
      <w:r w:rsidR="00F949A2" w:rsidRPr="004428AD">
        <w:rPr>
          <w:rFonts w:ascii="Arial" w:hAnsi="Arial" w:cs="Arial"/>
          <w:sz w:val="24"/>
          <w:szCs w:val="24"/>
          <w:shd w:val="clear" w:color="auto" w:fill="FFFFFF"/>
          <w:lang w:val="en-US"/>
        </w:rPr>
        <w:t>Figure</w:t>
      </w:r>
      <w:r w:rsidR="000C3F58" w:rsidRPr="004428AD">
        <w:rPr>
          <w:rFonts w:ascii="Arial" w:hAnsi="Arial" w:cs="Arial"/>
          <w:sz w:val="24"/>
          <w:szCs w:val="24"/>
          <w:shd w:val="clear" w:color="auto" w:fill="FFFFFF"/>
          <w:lang w:val="en-US"/>
        </w:rPr>
        <w:t>s</w:t>
      </w:r>
      <w:r w:rsidR="00F949A2" w:rsidRPr="004428AD">
        <w:rPr>
          <w:rFonts w:ascii="Arial" w:hAnsi="Arial" w:cs="Arial"/>
          <w:sz w:val="24"/>
          <w:szCs w:val="24"/>
          <w:shd w:val="clear" w:color="auto" w:fill="FFFFFF"/>
        </w:rPr>
        <w:t xml:space="preserve"> 2b, c</w:t>
      </w:r>
      <w:r w:rsidR="00302178" w:rsidRPr="004428AD">
        <w:rPr>
          <w:rFonts w:ascii="Arial" w:hAnsi="Arial" w:cs="Arial"/>
          <w:sz w:val="24"/>
          <w:szCs w:val="24"/>
        </w:rPr>
        <w:t>)</w:t>
      </w:r>
      <w:r w:rsidR="00302178" w:rsidRPr="004428AD">
        <w:rPr>
          <w:rFonts w:ascii="Arial" w:hAnsi="Arial" w:cs="Arial"/>
          <w:bCs/>
          <w:sz w:val="24"/>
          <w:szCs w:val="24"/>
        </w:rPr>
        <w:t xml:space="preserve">. </w:t>
      </w:r>
      <w:r w:rsidR="00DA7DCB" w:rsidRPr="004428AD">
        <w:rPr>
          <w:rFonts w:ascii="Arial" w:hAnsi="Arial" w:cs="Arial"/>
          <w:bCs/>
          <w:sz w:val="24"/>
          <w:szCs w:val="24"/>
        </w:rPr>
        <w:t>These data are consistent with a role for [Zn</w:t>
      </w:r>
      <w:r w:rsidR="00DA7DCB" w:rsidRPr="004428AD">
        <w:rPr>
          <w:rFonts w:ascii="Arial" w:hAnsi="Arial" w:cs="Arial"/>
          <w:bCs/>
          <w:sz w:val="24"/>
          <w:szCs w:val="24"/>
          <w:vertAlign w:val="superscript"/>
        </w:rPr>
        <w:t>2</w:t>
      </w:r>
      <w:proofErr w:type="gramStart"/>
      <w:r w:rsidR="00DA7DCB" w:rsidRPr="004428AD">
        <w:rPr>
          <w:rFonts w:ascii="Arial" w:hAnsi="Arial" w:cs="Arial"/>
          <w:bCs/>
          <w:sz w:val="24"/>
          <w:szCs w:val="24"/>
          <w:vertAlign w:val="superscript"/>
        </w:rPr>
        <w:t>+</w:t>
      </w:r>
      <w:r w:rsidR="00DA7DCB" w:rsidRPr="004428AD">
        <w:rPr>
          <w:rFonts w:ascii="Arial" w:hAnsi="Arial" w:cs="Arial"/>
          <w:bCs/>
          <w:sz w:val="24"/>
          <w:szCs w:val="24"/>
        </w:rPr>
        <w:t>]</w:t>
      </w:r>
      <w:proofErr w:type="spellStart"/>
      <w:r w:rsidR="00DA7DCB" w:rsidRPr="004428AD">
        <w:rPr>
          <w:rFonts w:ascii="Arial" w:hAnsi="Arial" w:cs="Arial"/>
          <w:bCs/>
          <w:sz w:val="24"/>
          <w:szCs w:val="24"/>
          <w:vertAlign w:val="subscript"/>
        </w:rPr>
        <w:t>i</w:t>
      </w:r>
      <w:proofErr w:type="spellEnd"/>
      <w:proofErr w:type="gramEnd"/>
      <w:r w:rsidR="00DA7DCB" w:rsidRPr="004428AD">
        <w:rPr>
          <w:rFonts w:ascii="Arial" w:hAnsi="Arial" w:cs="Arial"/>
          <w:bCs/>
          <w:sz w:val="24"/>
          <w:szCs w:val="24"/>
        </w:rPr>
        <w:t xml:space="preserve"> in regulation of agonist-dependent ROS production. Whether this effect is attributable to agonist-evoked increases in [Zn</w:t>
      </w:r>
      <w:r w:rsidR="009F0410" w:rsidRPr="004428AD">
        <w:rPr>
          <w:rFonts w:ascii="Arial" w:hAnsi="Arial" w:cs="Arial"/>
          <w:bCs/>
          <w:sz w:val="24"/>
          <w:szCs w:val="24"/>
          <w:vertAlign w:val="superscript"/>
        </w:rPr>
        <w:t>2+</w:t>
      </w:r>
      <w:r w:rsidR="009F0410" w:rsidRPr="004428AD">
        <w:rPr>
          <w:rFonts w:ascii="Arial" w:hAnsi="Arial" w:cs="Arial"/>
          <w:bCs/>
          <w:sz w:val="24"/>
          <w:szCs w:val="24"/>
        </w:rPr>
        <w:t>]</w:t>
      </w:r>
      <w:proofErr w:type="spellStart"/>
      <w:r w:rsidR="006E1429" w:rsidRPr="004428AD">
        <w:rPr>
          <w:rFonts w:ascii="Arial" w:hAnsi="Arial" w:cs="Arial"/>
          <w:bCs/>
          <w:sz w:val="24"/>
          <w:szCs w:val="24"/>
          <w:vertAlign w:val="subscript"/>
        </w:rPr>
        <w:t>i</w:t>
      </w:r>
      <w:proofErr w:type="spellEnd"/>
      <w:r w:rsidR="006E1429" w:rsidRPr="004428AD">
        <w:rPr>
          <w:rFonts w:ascii="Arial" w:hAnsi="Arial" w:cs="Arial"/>
          <w:bCs/>
          <w:sz w:val="24"/>
          <w:szCs w:val="24"/>
        </w:rPr>
        <w:t>,</w:t>
      </w:r>
      <w:r w:rsidR="00FD16FE" w:rsidRPr="004428AD">
        <w:rPr>
          <w:rFonts w:ascii="Arial" w:hAnsi="Arial" w:cs="Arial"/>
          <w:bCs/>
          <w:sz w:val="24"/>
          <w:szCs w:val="24"/>
        </w:rPr>
        <w:fldChar w:fldCharType="begin"/>
      </w:r>
      <w:r w:rsidR="00FD16FE" w:rsidRPr="004428AD">
        <w:rPr>
          <w:rFonts w:ascii="Arial" w:hAnsi="Arial" w:cs="Arial"/>
          <w:bCs/>
          <w:sz w:val="24"/>
          <w:szCs w:val="24"/>
        </w:rPr>
        <w:instrText xml:space="preserve"> ADDIN ZOTERO_ITEM CSL_CITATION {"citationID":"a22l2nj4252","properties":{"formattedCitation":"[12]","plainCitation":"[12]","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A."},{"family":"Pugh","given":"Nicholas"}],"issued":{"date-parts":[["2019",1]]}}}],"schema":"https://github.com/citation-style-language/schema/raw/master/csl-citation.json"} </w:instrText>
      </w:r>
      <w:r w:rsidR="00FD16FE" w:rsidRPr="004428AD">
        <w:rPr>
          <w:rFonts w:ascii="Arial" w:hAnsi="Arial" w:cs="Arial"/>
          <w:bCs/>
          <w:sz w:val="24"/>
          <w:szCs w:val="24"/>
        </w:rPr>
        <w:fldChar w:fldCharType="separate"/>
      </w:r>
      <w:r w:rsidR="009426F3" w:rsidRPr="004428AD">
        <w:rPr>
          <w:rFonts w:ascii="Arial" w:hAnsi="Arial" w:cs="Arial"/>
          <w:sz w:val="24"/>
        </w:rPr>
        <w:t>[12]</w:t>
      </w:r>
      <w:r w:rsidR="00FD16FE" w:rsidRPr="004428AD">
        <w:rPr>
          <w:rFonts w:ascii="Arial" w:hAnsi="Arial" w:cs="Arial"/>
          <w:bCs/>
          <w:sz w:val="24"/>
          <w:szCs w:val="24"/>
        </w:rPr>
        <w:fldChar w:fldCharType="end"/>
      </w:r>
      <w:r w:rsidR="00DA7DCB" w:rsidRPr="004428AD">
        <w:rPr>
          <w:rFonts w:ascii="Arial" w:hAnsi="Arial" w:cs="Arial"/>
          <w:bCs/>
          <w:sz w:val="24"/>
          <w:szCs w:val="24"/>
        </w:rPr>
        <w:t xml:space="preserve"> or to the perturbation of obligate Zn</w:t>
      </w:r>
      <w:r w:rsidR="009F0410" w:rsidRPr="004428AD">
        <w:rPr>
          <w:rFonts w:ascii="Arial" w:hAnsi="Arial" w:cs="Arial"/>
          <w:bCs/>
          <w:sz w:val="24"/>
          <w:szCs w:val="24"/>
          <w:vertAlign w:val="superscript"/>
        </w:rPr>
        <w:t>2+</w:t>
      </w:r>
      <w:r w:rsidR="00DA7DCB" w:rsidRPr="004428AD">
        <w:rPr>
          <w:rFonts w:ascii="Arial" w:hAnsi="Arial" w:cs="Arial"/>
          <w:bCs/>
          <w:sz w:val="24"/>
          <w:szCs w:val="24"/>
        </w:rPr>
        <w:t>-binding proteins is unclear.</w:t>
      </w:r>
    </w:p>
    <w:p w14:paraId="4C6F165C" w14:textId="77777777" w:rsidR="00806AB2" w:rsidRPr="004428AD" w:rsidRDefault="00806AB2" w:rsidP="00B52C66">
      <w:pPr>
        <w:autoSpaceDE w:val="0"/>
        <w:autoSpaceDN w:val="0"/>
        <w:adjustRightInd w:val="0"/>
        <w:spacing w:after="0" w:line="480" w:lineRule="auto"/>
        <w:ind w:firstLine="709"/>
        <w:contextualSpacing/>
        <w:jc w:val="both"/>
        <w:rPr>
          <w:rFonts w:ascii="Arial" w:hAnsi="Arial" w:cs="Arial"/>
          <w:bCs/>
          <w:sz w:val="24"/>
          <w:szCs w:val="24"/>
        </w:rPr>
      </w:pPr>
    </w:p>
    <w:p w14:paraId="5CB99C9D" w14:textId="77777777" w:rsidR="00302178" w:rsidRPr="004428AD" w:rsidRDefault="00606A85" w:rsidP="00114CF3">
      <w:pPr>
        <w:pStyle w:val="Heading2"/>
        <w:rPr>
          <w:shd w:val="clear" w:color="auto" w:fill="FFFFFF"/>
        </w:rPr>
      </w:pPr>
      <w:r w:rsidRPr="004428AD">
        <w:rPr>
          <w:shd w:val="clear" w:color="auto" w:fill="FFFFFF"/>
        </w:rPr>
        <w:t>ROS generation is correlated with</w:t>
      </w:r>
      <w:r w:rsidR="00AF39E4" w:rsidRPr="004428AD">
        <w:rPr>
          <w:shd w:val="clear" w:color="auto" w:fill="FFFFFF"/>
        </w:rPr>
        <w:t xml:space="preserve"> increases in</w:t>
      </w:r>
      <w:r w:rsidRPr="004428AD">
        <w:rPr>
          <w:shd w:val="clear" w:color="auto" w:fill="FFFFFF"/>
        </w:rPr>
        <w:t xml:space="preserve"> </w:t>
      </w:r>
      <w:r w:rsidR="006A5E62" w:rsidRPr="004428AD">
        <w:rPr>
          <w:shd w:val="clear" w:color="auto" w:fill="FFFFFF"/>
        </w:rPr>
        <w:t>[</w:t>
      </w:r>
      <w:r w:rsidR="00302178" w:rsidRPr="004428AD">
        <w:rPr>
          <w:shd w:val="clear" w:color="auto" w:fill="FFFFFF"/>
        </w:rPr>
        <w:t>Zn</w:t>
      </w:r>
      <w:r w:rsidR="00302178" w:rsidRPr="004428AD">
        <w:rPr>
          <w:shd w:val="clear" w:color="auto" w:fill="FFFFFF"/>
          <w:vertAlign w:val="superscript"/>
        </w:rPr>
        <w:t>2</w:t>
      </w:r>
      <w:proofErr w:type="gramStart"/>
      <w:r w:rsidR="00302178" w:rsidRPr="004428AD">
        <w:rPr>
          <w:shd w:val="clear" w:color="auto" w:fill="FFFFFF"/>
          <w:vertAlign w:val="superscript"/>
        </w:rPr>
        <w:t>+</w:t>
      </w:r>
      <w:r w:rsidR="009F0410" w:rsidRPr="004428AD">
        <w:rPr>
          <w:shd w:val="clear" w:color="auto" w:fill="FFFFFF"/>
        </w:rPr>
        <w:t>]</w:t>
      </w:r>
      <w:proofErr w:type="spellStart"/>
      <w:r w:rsidR="009F0410" w:rsidRPr="004428AD">
        <w:rPr>
          <w:shd w:val="clear" w:color="auto" w:fill="FFFFFF"/>
          <w:vertAlign w:val="subscript"/>
        </w:rPr>
        <w:t>i</w:t>
      </w:r>
      <w:proofErr w:type="spellEnd"/>
      <w:proofErr w:type="gramEnd"/>
      <w:r w:rsidR="006A5E62" w:rsidRPr="004428AD">
        <w:rPr>
          <w:shd w:val="clear" w:color="auto" w:fill="FFFFFF"/>
        </w:rPr>
        <w:t xml:space="preserve"> </w:t>
      </w:r>
    </w:p>
    <w:p w14:paraId="57BA2107" w14:textId="168DD070" w:rsidR="00302178" w:rsidRPr="004428AD" w:rsidRDefault="00302178" w:rsidP="0038683B">
      <w:pPr>
        <w:autoSpaceDE w:val="0"/>
        <w:autoSpaceDN w:val="0"/>
        <w:adjustRightInd w:val="0"/>
        <w:spacing w:after="0" w:line="480" w:lineRule="auto"/>
        <w:ind w:firstLine="708"/>
        <w:jc w:val="both"/>
        <w:rPr>
          <w:rFonts w:ascii="Arial" w:eastAsia="AdvOT999035f4" w:hAnsi="Arial" w:cs="Arial"/>
          <w:sz w:val="24"/>
          <w:szCs w:val="24"/>
        </w:rPr>
      </w:pPr>
      <w:r w:rsidRPr="004428AD">
        <w:rPr>
          <w:rFonts w:ascii="Arial" w:hAnsi="Arial" w:cs="Arial"/>
          <w:sz w:val="24"/>
          <w:szCs w:val="24"/>
        </w:rPr>
        <w:t xml:space="preserve">Ionophores </w:t>
      </w:r>
      <w:r w:rsidR="00F40131" w:rsidRPr="004428AD">
        <w:rPr>
          <w:rFonts w:ascii="Arial" w:hAnsi="Arial" w:cs="Arial"/>
          <w:sz w:val="24"/>
          <w:szCs w:val="24"/>
        </w:rPr>
        <w:t xml:space="preserve">have </w:t>
      </w:r>
      <w:r w:rsidR="00CE0962" w:rsidRPr="004428AD">
        <w:rPr>
          <w:rFonts w:ascii="Arial" w:hAnsi="Arial" w:cs="Arial"/>
          <w:sz w:val="24"/>
          <w:szCs w:val="24"/>
        </w:rPr>
        <w:t xml:space="preserve">previously </w:t>
      </w:r>
      <w:r w:rsidR="00F40131" w:rsidRPr="004428AD">
        <w:rPr>
          <w:rFonts w:ascii="Arial" w:hAnsi="Arial" w:cs="Arial"/>
          <w:sz w:val="24"/>
          <w:szCs w:val="24"/>
        </w:rPr>
        <w:t xml:space="preserve">been used to increase the concentration of cytosolic cations, </w:t>
      </w:r>
      <w:r w:rsidR="00CE0962" w:rsidRPr="004428AD">
        <w:rPr>
          <w:rFonts w:ascii="Arial" w:hAnsi="Arial" w:cs="Arial"/>
          <w:sz w:val="24"/>
          <w:szCs w:val="24"/>
        </w:rPr>
        <w:t xml:space="preserve">mimicking cation </w:t>
      </w:r>
      <w:r w:rsidRPr="004428AD">
        <w:rPr>
          <w:rFonts w:ascii="Arial" w:hAnsi="Arial" w:cs="Arial"/>
          <w:sz w:val="24"/>
          <w:szCs w:val="24"/>
        </w:rPr>
        <w:t>release from intracellular stores.</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cdrckfqs1","properties":{"formattedCitation":"[39\\uc0\\u8211{}41]","plainCitation":"[39–41]","noteIndex":0},"citationItems":[{"id":275,"uris":["http://zotero.org/users/2507469/items/XUINV8J5"],"uri":["http://zotero.org/users/2507469/items/XUINV8J5"],"itemData":{"id":275,"type":"article-journal","title":"Packaging zinc, fibrinogen, and factor XIII in platelet alpha-granules","container-title":"Journal of cellular physiology","page":"437-442","volume":"156","issue":"3","journalAbbreviation":"J.Cell.Physiol.","author":[{"family":"Marx","given":"G."},{"family":"Korner","given":"G."},{"family":"Mou","given":"X."},{"family":"Gorodetsky","given":"R."}],"issued":{"date-parts":[["1993"]]}}},{"id":2788,"uris":["http://zotero.org/users/2507469/items/8EPK43EI"],"uri":["http://zotero.org/users/2507469/items/8EPK43EI"],"itemData":{"id":2788,"type":"article-journal","title":"Spatial gradients of cytosolic calcium concentration in neurones during paradoxical activation by calcium","container-title":"Cell Calcium","page":"373-379","volume":"20","issue":"4","source":"PubMed","abstract":"4-Br-A23187 caused a calcium influx into chick sensory neurones and raised cytosolic calcium from a rest level of 97 +/- 7 nM to a peak of 296 +/- 30 nM. Despite the continued presence of ionophore, however, cytosolic calcium concentrations then fell. After 30 min in ionophore, cytosolic calcium concentration had returned to 105 +/- 5 nM, not significantly different from the value before ionophore addition. The permeability of the plasmalemma to divalent cations, as estimated by the manganese quench technique, was no lower at 30 min than at the peak of the cytosolic calcium transient. Thus the fall of calcium from its peak was not due to a slowing of calcium influx, but was due to an upregulation of mechanisms that remove calcium from the cytosol- an upregulation that persists even though cytosolic calcium has apparently returned to pre-stimulus levels. We used a novel fixed slit confocal microscope to examine the calcium concentration profile close to the plasmalemma. We found that after 25-30 min ionophore treatment, calcium concentration was elevated only in the cytoplasm within 1 micron of the plasmalemma. A maintained, elevated calcium under the plasmalemma can help explain the phenomenon of paradoxical activation seen in this and other cell types.","ISSN":"0143-4160","note":"PMID: 8939357","journalAbbreviation":"Cell Calcium","language":"eng","author":[{"family":"Bolsover","given":"S. R."},{"family":"Kater","given":"S. B."},{"family":"Guthrie","given":"P. B."}],"issued":{"date-parts":[["1996",10]]}}},{"id":2790,"uris":["http://zotero.org/users/2507469/items/KV9ESUNF"],"uri":["http://zotero.org/users/2507469/items/KV9ESUNF"],"itemData":{"id":2790,"type":"article-journal","title":"Regulation of free cytosolic Ca2+ concentration in the outer segments of bovine retinal rods by Na-Ca-K exchange measured with fluo-3. I. Efficiency of transport and interactions between cations","container-title":"The Journal of Biological Chemistry","page":"22975-22982","volume":"266","issue":"34","source":"PubMed","abstract":"Regulation of free cytosolic Ca2+ concentration in the rod outer segments (ROS) isolated from bovine retinas was examined with the fluorescent Ca(2+)-indicating dye fluo-3. In situ calibration of cytosolic fluo-3 was done in the presence of the Ca2+ ionophore A23187 and yielded a dissociation constant of 500 nM for the Ca(2+)-fluo-3 complex. Ca2+ influx in Ca(2+)-depleted ROS was completely abolished when internal Na+ was removed suggesting that Ca2+ influx exclusively occurred via Na-Ca-K exchange. The most striking observation was that Na-Ca-K exchange could mediate a rapid increase in cytosolic free Ca2+ over the most of the usable indicating range of fluo-3 (from 10 nM to 2 microM), even when exposed to free external Ca2+ concentrations as low as 10 nM. From a comparison between changes in free Ca2+ and changes in total Ca2+, we conclude that physiologically occurring changes in cytosolic free Ca2+ are mediated by exchange fluxes less than 1% of the maximal Na-Ca-K exchange flux. The Na-Ca-K exchanger could mediate both K(+)-dependent and K(+)-independent Ca2+ influx; Li+ caused a complete inhibition of K(+)-independent Ca2+ influx, but had no effect on K(+)-dependent Ca2+ influx. We examined the complex interactions of alkali cations with Ca2+ influx and discuss the results in terms of a three-site model for the Na-Ca-K exchanger (Schnetkamp, P. P. M. and Szerencsei, R. T. (1991) J. Biol. Chem. 266, 189-197). Ca2+ competed with one Mg2+ ion or two Na+ ions for binding to a common site. High K+ concentration greatly diminished the ability of Na+ and Mg2+ to compete with Ca2+ for this common site on the exchanger protein. As a result, high internal K+ induced a conformation of the exchange protein that kinetically favoured Ca2+ extrusion.","ISSN":"0021-9258","note":"PMID: 1744092","journalAbbreviation":"J. Biol. Chem.","language":"eng","author":[{"family":"Schnetkamp","given":"P. P."},{"family":"Li","given":"X. B."},{"family":"Basu","given":"D. K."},{"family":"Szerencsei","given":"R. T."}],"issued":{"date-parts":[["1991",12,5]]}}}],"schema":"https://github.com/citation-style-language/schema/raw/master/csl-citation.json"}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[39–41]</w:t>
      </w:r>
      <w:r w:rsidR="00FD16FE" w:rsidRPr="004428AD">
        <w:rPr>
          <w:rFonts w:ascii="Arial" w:hAnsi="Arial" w:cs="Arial"/>
          <w:sz w:val="24"/>
          <w:szCs w:val="24"/>
        </w:rPr>
        <w:fldChar w:fldCharType="end"/>
      </w:r>
      <w:r w:rsidRPr="004428AD">
        <w:rPr>
          <w:rFonts w:ascii="Arial" w:hAnsi="Arial" w:cs="Arial"/>
          <w:sz w:val="24"/>
          <w:szCs w:val="24"/>
        </w:rPr>
        <w:t xml:space="preserve"> </w:t>
      </w:r>
      <w:r w:rsidR="00606A85" w:rsidRPr="004428AD">
        <w:rPr>
          <w:rFonts w:ascii="Arial" w:hAnsi="Arial" w:cs="Arial"/>
          <w:sz w:val="24"/>
          <w:szCs w:val="24"/>
        </w:rPr>
        <w:t xml:space="preserve">Whilst </w:t>
      </w:r>
      <w:r w:rsidR="00F40131" w:rsidRPr="004428AD">
        <w:rPr>
          <w:rFonts w:ascii="Arial" w:hAnsi="Arial" w:cs="Arial"/>
          <w:sz w:val="24"/>
          <w:szCs w:val="24"/>
        </w:rPr>
        <w:t xml:space="preserve">A23187 has been widely used to investigate the effects of </w:t>
      </w:r>
      <w:r w:rsidR="00606A85" w:rsidRPr="004428AD">
        <w:rPr>
          <w:rFonts w:ascii="Arial" w:hAnsi="Arial" w:cs="Arial"/>
          <w:sz w:val="24"/>
          <w:szCs w:val="24"/>
        </w:rPr>
        <w:t xml:space="preserve">increases of </w:t>
      </w:r>
      <w:r w:rsidR="00F40131" w:rsidRPr="004428AD">
        <w:rPr>
          <w:rFonts w:ascii="Arial" w:hAnsi="Arial" w:cs="Arial"/>
          <w:sz w:val="24"/>
          <w:szCs w:val="24"/>
        </w:rPr>
        <w:t>cytosolic Ca</w:t>
      </w:r>
      <w:r w:rsidR="009F0410" w:rsidRPr="004428AD">
        <w:rPr>
          <w:rFonts w:ascii="Arial" w:hAnsi="Arial" w:cs="Arial"/>
          <w:sz w:val="24"/>
          <w:szCs w:val="24"/>
          <w:vertAlign w:val="superscript"/>
        </w:rPr>
        <w:t>2+</w:t>
      </w:r>
      <w:r w:rsidR="00F40131" w:rsidRPr="004428AD">
        <w:rPr>
          <w:rFonts w:ascii="Arial" w:hAnsi="Arial" w:cs="Arial"/>
          <w:sz w:val="24"/>
          <w:szCs w:val="24"/>
        </w:rPr>
        <w:t xml:space="preserve"> on </w:t>
      </w:r>
      <w:r w:rsidR="00606A85" w:rsidRPr="004428AD">
        <w:rPr>
          <w:rFonts w:ascii="Arial" w:hAnsi="Arial" w:cs="Arial"/>
          <w:sz w:val="24"/>
          <w:szCs w:val="24"/>
        </w:rPr>
        <w:t xml:space="preserve">cell or </w:t>
      </w:r>
      <w:r w:rsidR="00F40131" w:rsidRPr="004428AD">
        <w:rPr>
          <w:rFonts w:ascii="Arial" w:hAnsi="Arial" w:cs="Arial"/>
          <w:sz w:val="24"/>
          <w:szCs w:val="24"/>
        </w:rPr>
        <w:t>platelet function</w:t>
      </w:r>
      <w:r w:rsidR="00606A85" w:rsidRPr="004428AD">
        <w:rPr>
          <w:rFonts w:ascii="Arial" w:hAnsi="Arial" w:cs="Arial"/>
          <w:sz w:val="24"/>
          <w:szCs w:val="24"/>
        </w:rPr>
        <w:t>, it should be noted that this is a non-specific cation ionophore</w:t>
      </w:r>
      <w:r w:rsidR="00F40131" w:rsidRPr="004428AD">
        <w:rPr>
          <w:rFonts w:ascii="Arial" w:hAnsi="Arial" w:cs="Arial"/>
          <w:sz w:val="24"/>
          <w:szCs w:val="24"/>
        </w:rPr>
        <w:t xml:space="preserve">. </w:t>
      </w:r>
      <w:r w:rsidR="000E0799" w:rsidRPr="004428AD">
        <w:rPr>
          <w:rFonts w:ascii="Arial" w:hAnsi="Arial" w:cs="Arial"/>
          <w:sz w:val="24"/>
          <w:szCs w:val="24"/>
        </w:rPr>
        <w:t>Conversely, t</w:t>
      </w:r>
      <w:r w:rsidR="00F40131" w:rsidRPr="004428AD">
        <w:rPr>
          <w:rFonts w:ascii="Arial" w:hAnsi="Arial" w:cs="Arial"/>
          <w:sz w:val="24"/>
          <w:szCs w:val="24"/>
        </w:rPr>
        <w:t>he Zn</w:t>
      </w:r>
      <w:r w:rsidR="009F0410" w:rsidRPr="004428AD">
        <w:rPr>
          <w:rFonts w:ascii="Arial" w:hAnsi="Arial" w:cs="Arial"/>
          <w:sz w:val="24"/>
          <w:szCs w:val="24"/>
          <w:vertAlign w:val="superscript"/>
        </w:rPr>
        <w:t>2+</w:t>
      </w:r>
      <w:r w:rsidR="000E0799" w:rsidRPr="004428AD">
        <w:rPr>
          <w:rFonts w:ascii="Arial" w:hAnsi="Arial" w:cs="Arial"/>
          <w:sz w:val="24"/>
          <w:szCs w:val="24"/>
        </w:rPr>
        <w:t>-specific</w:t>
      </w:r>
      <w:r w:rsidR="00F40131" w:rsidRPr="004428AD">
        <w:rPr>
          <w:rFonts w:ascii="Arial" w:hAnsi="Arial" w:cs="Arial"/>
          <w:sz w:val="24"/>
          <w:szCs w:val="24"/>
        </w:rPr>
        <w:t xml:space="preserve"> ionophores clioquinol and </w:t>
      </w:r>
      <w:proofErr w:type="spellStart"/>
      <w:r w:rsidR="00F40131" w:rsidRPr="004428AD">
        <w:rPr>
          <w:rFonts w:ascii="Arial" w:hAnsi="Arial" w:cs="Arial"/>
          <w:sz w:val="24"/>
          <w:szCs w:val="24"/>
        </w:rPr>
        <w:t>pyrithione</w:t>
      </w:r>
      <w:proofErr w:type="spellEnd"/>
      <w:r w:rsidR="00F40131" w:rsidRPr="004428AD">
        <w:rPr>
          <w:rFonts w:ascii="Arial" w:hAnsi="Arial" w:cs="Arial"/>
          <w:sz w:val="24"/>
          <w:szCs w:val="24"/>
        </w:rPr>
        <w:t xml:space="preserve"> have </w:t>
      </w:r>
      <w:r w:rsidR="000E0799" w:rsidRPr="004428AD">
        <w:rPr>
          <w:rFonts w:ascii="Arial" w:hAnsi="Arial" w:cs="Arial"/>
          <w:sz w:val="24"/>
          <w:szCs w:val="24"/>
        </w:rPr>
        <w:t xml:space="preserve">previously </w:t>
      </w:r>
      <w:r w:rsidR="00F40131" w:rsidRPr="004428AD">
        <w:rPr>
          <w:rFonts w:ascii="Arial" w:hAnsi="Arial" w:cs="Arial"/>
          <w:sz w:val="24"/>
          <w:szCs w:val="24"/>
        </w:rPr>
        <w:t xml:space="preserve">been used to model increases in </w:t>
      </w:r>
      <w:r w:rsidR="00CE0962" w:rsidRPr="004428AD">
        <w:rPr>
          <w:rFonts w:ascii="Arial" w:hAnsi="Arial" w:cs="Arial"/>
          <w:sz w:val="24"/>
          <w:szCs w:val="24"/>
        </w:rPr>
        <w:t>[</w:t>
      </w:r>
      <w:r w:rsidR="00F40131" w:rsidRPr="004428AD">
        <w:rPr>
          <w:rFonts w:ascii="Arial" w:hAnsi="Arial" w:cs="Arial"/>
          <w:sz w:val="24"/>
          <w:szCs w:val="24"/>
        </w:rPr>
        <w:t>Zn</w:t>
      </w:r>
      <w:r w:rsidR="009F0410" w:rsidRPr="004428AD">
        <w:rPr>
          <w:rFonts w:ascii="Arial" w:hAnsi="Arial" w:cs="Arial"/>
          <w:sz w:val="24"/>
          <w:szCs w:val="24"/>
          <w:vertAlign w:val="superscript"/>
        </w:rPr>
        <w:t>2+</w:t>
      </w:r>
      <w:r w:rsidR="009F0410" w:rsidRPr="004428AD">
        <w:rPr>
          <w:rFonts w:ascii="Arial" w:hAnsi="Arial" w:cs="Arial"/>
          <w:sz w:val="24"/>
          <w:szCs w:val="24"/>
        </w:rPr>
        <w:t>]</w:t>
      </w:r>
      <w:proofErr w:type="spellStart"/>
      <w:r w:rsidR="009F0410" w:rsidRPr="004428AD">
        <w:rPr>
          <w:rFonts w:ascii="Arial" w:hAnsi="Arial" w:cs="Arial"/>
          <w:sz w:val="24"/>
          <w:szCs w:val="24"/>
          <w:vertAlign w:val="subscript"/>
        </w:rPr>
        <w:t>i</w:t>
      </w:r>
      <w:proofErr w:type="spellEnd"/>
      <w:r w:rsidR="00F40131" w:rsidRPr="004428AD">
        <w:rPr>
          <w:rFonts w:ascii="Arial" w:hAnsi="Arial" w:cs="Arial"/>
          <w:sz w:val="24"/>
          <w:szCs w:val="24"/>
        </w:rPr>
        <w:t xml:space="preserve"> in platelets and other cells</w:t>
      </w:r>
      <w:r w:rsidRPr="004428AD">
        <w:rPr>
          <w:rFonts w:ascii="Arial" w:hAnsi="Arial" w:cs="Arial"/>
          <w:sz w:val="24"/>
          <w:szCs w:val="24"/>
        </w:rPr>
        <w:t>.</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qsqocf85m","properties":{"formattedCitation":"[12,42,43]","plainCitation":"[12,42,43]","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A."},{"family":"Pugh","given":"Nicholas"}],"issued":{"date-parts":[["2019",1]]}}},{"id":2468,"uris":["http://zotero.org/users/2507469/items/FHL9ZGCC"],"uri":["http://zotero.org/users/2507469/items/FHL9ZGCC"],"itemData":{"id":2468,"type":"article-journal","title":"Potential interactions of calcium-sensitive reagents with zinc ion in different cultured cells","container-title":"PloS One","page":"e0127421","volume":"10","issue":"5","source":"PubMed","ISSN":"1932-6203","note":"PMID: 26010609\nPMCID: PMC4444355","journalAbbreviation":"PLoS ONE","language":"eng","author":[{"family":"Fujikawa","given":"Koichi"},{"family":"Fukumori","given":"Ryo"},{"family":"Nakamura","given":"Saki"},{"family":"Kutsukake","given":"Takaya"},{"family":"Takarada","given":"Takeshi"},{"family":"Yoneda","given":"Yukio"}],"issued":{"date-parts":[["2015"]]}}},{"id":2471,"uris":["http://zotero.org/users/2507469/items/8XMD4CZC"],"uri":["http://zotero.org/users/2507469/items/8XMD4CZC"],"itemData":{"id":2471,"type":"article-journal","title":"Intracellular dialysis disrupts Zn2+ dynamics and enables selective detection of Zn2+ influx in brain slice preparations","container-title":"Journal of Neurochemistry","page":"822-831","volume":"125","issue":"6","source":"PubMed","ISSN":"1471-4159","note":"PMID: 23517525\nPMCID: PMC3676454","journalAbbreviation":"J. Neurochem.","language":"eng","author":[{"family":"Aiba","given":"Isamu"},{"family":"West","given":"Adrian K."},{"family":"Sheline","given":"Christian T."},{"family":"Shuttleworth","given":"C. William"}],"issued":{"date-parts":[["2013",6]]}}}],"schema":"https://github.com/citation-style-language/schema/raw/master/csl-citation.json"}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[12,42,43]</w:t>
      </w:r>
      <w:r w:rsidR="00FD16FE" w:rsidRPr="004428AD">
        <w:rPr>
          <w:rFonts w:ascii="Arial" w:hAnsi="Arial" w:cs="Arial"/>
          <w:sz w:val="24"/>
          <w:szCs w:val="24"/>
        </w:rPr>
        <w:fldChar w:fldCharType="end"/>
      </w:r>
      <w:r w:rsidRPr="004428AD">
        <w:rPr>
          <w:rFonts w:ascii="Arial" w:hAnsi="Arial" w:cs="Arial"/>
          <w:sz w:val="24"/>
          <w:szCs w:val="24"/>
        </w:rPr>
        <w:t xml:space="preserve"> To analyse the </w:t>
      </w:r>
      <w:r w:rsidR="00F40131" w:rsidRPr="004428AD">
        <w:rPr>
          <w:rFonts w:ascii="Arial" w:hAnsi="Arial" w:cs="Arial"/>
          <w:sz w:val="24"/>
          <w:szCs w:val="24"/>
        </w:rPr>
        <w:t>effects</w:t>
      </w:r>
      <w:r w:rsidR="00983BED" w:rsidRPr="004428AD">
        <w:rPr>
          <w:rFonts w:ascii="Arial" w:hAnsi="Arial" w:cs="Arial"/>
          <w:sz w:val="24"/>
          <w:szCs w:val="24"/>
        </w:rPr>
        <w:t xml:space="preserve"> of</w:t>
      </w:r>
      <w:r w:rsidR="00F40131" w:rsidRPr="004428AD">
        <w:rPr>
          <w:rFonts w:ascii="Arial" w:hAnsi="Arial" w:cs="Arial"/>
          <w:sz w:val="24"/>
          <w:szCs w:val="24"/>
        </w:rPr>
        <w:t xml:space="preserve"> increases of Zn</w:t>
      </w:r>
      <w:r w:rsidR="009F0410" w:rsidRPr="004428AD">
        <w:rPr>
          <w:rFonts w:ascii="Arial" w:hAnsi="Arial" w:cs="Arial"/>
          <w:sz w:val="24"/>
          <w:szCs w:val="24"/>
          <w:vertAlign w:val="superscript"/>
        </w:rPr>
        <w:t>2+</w:t>
      </w:r>
      <w:r w:rsidR="00F40131" w:rsidRPr="004428AD">
        <w:rPr>
          <w:rFonts w:ascii="Arial" w:hAnsi="Arial" w:cs="Arial"/>
          <w:sz w:val="24"/>
          <w:szCs w:val="24"/>
        </w:rPr>
        <w:t xml:space="preserve"> on platelet ROS production.</w:t>
      </w:r>
      <w:r w:rsidR="006E0FED" w:rsidRPr="004428AD">
        <w:rPr>
          <w:rFonts w:ascii="Arial" w:hAnsi="Arial" w:cs="Arial"/>
          <w:sz w:val="24"/>
          <w:szCs w:val="24"/>
        </w:rPr>
        <w:t xml:space="preserve"> </w:t>
      </w:r>
      <w:r w:rsidR="00F40131" w:rsidRPr="004428AD">
        <w:rPr>
          <w:rFonts w:ascii="Arial" w:hAnsi="Arial" w:cs="Arial"/>
          <w:sz w:val="24"/>
          <w:szCs w:val="24"/>
        </w:rPr>
        <w:t xml:space="preserve">DHE-loaded </w:t>
      </w:r>
      <w:r w:rsidRPr="004428AD">
        <w:rPr>
          <w:rFonts w:ascii="Arial" w:hAnsi="Arial" w:cs="Arial"/>
          <w:sz w:val="24"/>
          <w:szCs w:val="24"/>
        </w:rPr>
        <w:t xml:space="preserve">platelets were </w:t>
      </w:r>
      <w:r w:rsidR="00606A85" w:rsidRPr="004428AD">
        <w:rPr>
          <w:rFonts w:ascii="Arial" w:hAnsi="Arial" w:cs="Arial"/>
          <w:sz w:val="24"/>
          <w:szCs w:val="24"/>
        </w:rPr>
        <w:t xml:space="preserve">stimulated </w:t>
      </w:r>
      <w:r w:rsidRPr="004428AD">
        <w:rPr>
          <w:rFonts w:ascii="Arial" w:hAnsi="Arial" w:cs="Arial"/>
          <w:sz w:val="24"/>
          <w:szCs w:val="24"/>
        </w:rPr>
        <w:t xml:space="preserve">with </w:t>
      </w:r>
      <w:r w:rsidRPr="004428AD">
        <w:rPr>
          <w:rFonts w:ascii="Arial" w:hAnsi="Arial" w:cs="Arial"/>
          <w:bCs/>
          <w:sz w:val="24"/>
          <w:szCs w:val="24"/>
        </w:rPr>
        <w:t>clioquinol (100µM)</w:t>
      </w:r>
      <w:r w:rsidR="00606A85" w:rsidRPr="004428AD">
        <w:rPr>
          <w:rFonts w:ascii="Arial" w:hAnsi="Arial" w:cs="Arial"/>
          <w:bCs/>
          <w:sz w:val="24"/>
          <w:szCs w:val="24"/>
        </w:rPr>
        <w:t>,</w:t>
      </w:r>
      <w:r w:rsidRPr="004428AD">
        <w:rPr>
          <w:rFonts w:ascii="Arial" w:hAnsi="Arial" w:cs="Arial"/>
          <w:bCs/>
          <w:sz w:val="24"/>
          <w:szCs w:val="24"/>
        </w:rPr>
        <w:t xml:space="preserve"> or A23187</w:t>
      </w:r>
      <w:r w:rsidR="00BF7490" w:rsidRPr="004428AD">
        <w:rPr>
          <w:rFonts w:ascii="Arial" w:hAnsi="Arial" w:cs="Arial"/>
          <w:bCs/>
          <w:sz w:val="24"/>
          <w:szCs w:val="24"/>
        </w:rPr>
        <w:t xml:space="preserve"> </w:t>
      </w:r>
      <w:r w:rsidRPr="004428AD">
        <w:rPr>
          <w:rFonts w:ascii="Arial" w:hAnsi="Arial" w:cs="Arial"/>
          <w:bCs/>
          <w:sz w:val="24"/>
          <w:szCs w:val="24"/>
        </w:rPr>
        <w:t>(100µM) for 10</w:t>
      </w:r>
      <w:r w:rsidR="00CD2080" w:rsidRPr="004428AD">
        <w:rPr>
          <w:rFonts w:ascii="Arial" w:hAnsi="Arial" w:cs="Arial"/>
          <w:bCs/>
          <w:sz w:val="24"/>
          <w:szCs w:val="24"/>
        </w:rPr>
        <w:t xml:space="preserve"> </w:t>
      </w:r>
      <w:r w:rsidRPr="004428AD">
        <w:rPr>
          <w:rFonts w:ascii="Arial" w:hAnsi="Arial" w:cs="Arial"/>
          <w:bCs/>
          <w:sz w:val="24"/>
          <w:szCs w:val="24"/>
        </w:rPr>
        <w:t>min</w:t>
      </w:r>
      <w:r w:rsidR="00CD2080" w:rsidRPr="004428AD">
        <w:rPr>
          <w:rFonts w:ascii="Arial" w:hAnsi="Arial" w:cs="Arial"/>
          <w:bCs/>
          <w:sz w:val="24"/>
          <w:szCs w:val="24"/>
        </w:rPr>
        <w:t>utes</w:t>
      </w:r>
      <w:r w:rsidR="00F40131" w:rsidRPr="004428AD">
        <w:rPr>
          <w:rFonts w:ascii="Arial" w:hAnsi="Arial" w:cs="Arial"/>
          <w:bCs/>
          <w:sz w:val="24"/>
          <w:szCs w:val="24"/>
        </w:rPr>
        <w:t xml:space="preserve">, </w:t>
      </w:r>
      <w:r w:rsidR="00606A85" w:rsidRPr="004428AD">
        <w:rPr>
          <w:rFonts w:ascii="Arial" w:hAnsi="Arial" w:cs="Arial"/>
          <w:bCs/>
          <w:sz w:val="24"/>
          <w:szCs w:val="24"/>
        </w:rPr>
        <w:t xml:space="preserve">and </w:t>
      </w:r>
      <w:r w:rsidR="00F40131" w:rsidRPr="004428AD">
        <w:rPr>
          <w:rFonts w:ascii="Arial" w:hAnsi="Arial" w:cs="Arial"/>
          <w:bCs/>
          <w:sz w:val="24"/>
          <w:szCs w:val="24"/>
        </w:rPr>
        <w:t>changes in fluorescence were quantified using flow cytometry</w:t>
      </w:r>
      <w:r w:rsidRPr="004428AD">
        <w:rPr>
          <w:rFonts w:ascii="Arial" w:hAnsi="Arial" w:cs="Arial"/>
          <w:bCs/>
          <w:sz w:val="24"/>
          <w:szCs w:val="24"/>
        </w:rPr>
        <w:t xml:space="preserve">. </w:t>
      </w:r>
      <w:r w:rsidR="00606A85" w:rsidRPr="004428AD">
        <w:rPr>
          <w:rFonts w:ascii="Arial" w:hAnsi="Arial" w:cs="Arial"/>
          <w:bCs/>
          <w:sz w:val="24"/>
          <w:szCs w:val="24"/>
        </w:rPr>
        <w:t>As previously described,</w:t>
      </w:r>
      <w:r w:rsidR="00AE1B58" w:rsidRPr="004428AD">
        <w:rPr>
          <w:rFonts w:ascii="Arial" w:hAnsi="Arial" w:cs="Arial"/>
          <w:bCs/>
          <w:sz w:val="24"/>
          <w:szCs w:val="24"/>
        </w:rPr>
        <w:t xml:space="preserve"> </w:t>
      </w:r>
      <w:r w:rsidR="0007181F" w:rsidRPr="004428AD">
        <w:rPr>
          <w:rFonts w:ascii="Arial" w:hAnsi="Arial" w:cs="Arial"/>
          <w:bCs/>
          <w:sz w:val="24"/>
          <w:szCs w:val="24"/>
        </w:rPr>
        <w:fldChar w:fldCharType="begin"/>
      </w:r>
      <w:r w:rsidR="009925EA" w:rsidRPr="004428AD">
        <w:rPr>
          <w:rFonts w:ascii="Arial" w:hAnsi="Arial" w:cs="Arial"/>
          <w:bCs/>
          <w:sz w:val="24"/>
          <w:szCs w:val="24"/>
        </w:rPr>
        <w:instrText xml:space="preserve"> ADDIN ZOTERO_ITEM CSL_CITATION {"citationID":"a2kkia4qn45","properties":{"formattedCitation":"[44]","plainCitation":"[44]","noteIndex":0},"citationItems":[{"id":2837,"uris":["http://zotero.org/users/2507469/items/IIMWCEM9"],"uri":["http://zotero.org/users/2507469/items/IIMWCEM9"],"itemData":{"id":2837,"type":"article-journal","title":"Calcium ionophore A23187 action on cardiac myocytes is accompanied by enhanced production of reactive oxygen species","container-title":"Biochimica et Biophysica Acta (BBA) - Molecular Basis of Disease","page":"481-488","volume":"1740","issue":"3","source":"Crossref","ISSN":"09254439","language":"en","author":[{"family":"Przygodzki","given":"Tomasz"},{"family":"Sokal","given":"Adam"},{"family":"Bryszewska","given":"Maria"}],"issued":{"date-parts":[["2005",6]]}}}],"schema":"https://github.com/citation-style-language/schema/raw/master/csl-citation.json"} </w:instrText>
      </w:r>
      <w:r w:rsidR="0007181F" w:rsidRPr="004428AD">
        <w:rPr>
          <w:rFonts w:ascii="Arial" w:hAnsi="Arial" w:cs="Arial"/>
          <w:bCs/>
          <w:sz w:val="24"/>
          <w:szCs w:val="24"/>
        </w:rPr>
        <w:fldChar w:fldCharType="separate"/>
      </w:r>
      <w:r w:rsidR="009925EA" w:rsidRPr="004428AD">
        <w:rPr>
          <w:rFonts w:ascii="Arial" w:hAnsi="Arial" w:cs="Arial"/>
          <w:sz w:val="24"/>
          <w:szCs w:val="24"/>
        </w:rPr>
        <w:t>[44]</w:t>
      </w:r>
      <w:r w:rsidR="0007181F" w:rsidRPr="004428AD">
        <w:rPr>
          <w:rFonts w:ascii="Arial" w:hAnsi="Arial" w:cs="Arial"/>
          <w:bCs/>
          <w:sz w:val="24"/>
          <w:szCs w:val="24"/>
        </w:rPr>
        <w:fldChar w:fldCharType="end"/>
      </w:r>
      <w:r w:rsidR="00606A85" w:rsidRPr="004428AD">
        <w:rPr>
          <w:rFonts w:ascii="Arial" w:hAnsi="Arial" w:cs="Arial"/>
          <w:bCs/>
          <w:sz w:val="24"/>
          <w:szCs w:val="24"/>
        </w:rPr>
        <w:t xml:space="preserve"> </w:t>
      </w:r>
      <w:r w:rsidR="00611BCE" w:rsidRPr="004428AD">
        <w:rPr>
          <w:rFonts w:ascii="Arial" w:hAnsi="Arial" w:cs="Arial"/>
          <w:bCs/>
          <w:sz w:val="24"/>
          <w:szCs w:val="24"/>
        </w:rPr>
        <w:t xml:space="preserve">A23187 </w:t>
      </w:r>
      <w:r w:rsidR="00606A85" w:rsidRPr="004428AD">
        <w:rPr>
          <w:rFonts w:ascii="Arial" w:hAnsi="Arial" w:cs="Arial"/>
          <w:bCs/>
          <w:sz w:val="24"/>
          <w:szCs w:val="24"/>
        </w:rPr>
        <w:t>treatment increased DHE fluorescence to 1735</w:t>
      </w:r>
      <w:r w:rsidR="00670DE3" w:rsidRPr="004428AD">
        <w:rPr>
          <w:rFonts w:ascii="Arial" w:hAnsi="Arial" w:cs="Arial"/>
          <w:bCs/>
          <w:sz w:val="24"/>
          <w:szCs w:val="24"/>
        </w:rPr>
        <w:t>±</w:t>
      </w:r>
      <w:r w:rsidR="00606A85" w:rsidRPr="004428AD">
        <w:rPr>
          <w:rFonts w:ascii="Arial" w:hAnsi="Arial" w:cs="Arial"/>
          <w:bCs/>
          <w:sz w:val="24"/>
          <w:szCs w:val="24"/>
        </w:rPr>
        <w:t xml:space="preserve">176AU compared to </w:t>
      </w:r>
      <w:r w:rsidR="000E0799" w:rsidRPr="004428AD">
        <w:rPr>
          <w:rFonts w:ascii="Arial" w:hAnsi="Arial" w:cs="Arial"/>
          <w:bCs/>
          <w:sz w:val="24"/>
          <w:szCs w:val="24"/>
        </w:rPr>
        <w:t xml:space="preserve">the </w:t>
      </w:r>
      <w:r w:rsidR="00CD2080" w:rsidRPr="004428AD">
        <w:rPr>
          <w:rFonts w:ascii="Arial" w:hAnsi="Arial" w:cs="Arial"/>
          <w:bCs/>
          <w:sz w:val="24"/>
          <w:szCs w:val="24"/>
        </w:rPr>
        <w:t>745.</w:t>
      </w:r>
      <w:r w:rsidR="00670DE3" w:rsidRPr="004428AD">
        <w:rPr>
          <w:rFonts w:ascii="Arial" w:hAnsi="Arial" w:cs="Arial"/>
          <w:bCs/>
          <w:sz w:val="24"/>
          <w:szCs w:val="24"/>
        </w:rPr>
        <w:t>±</w:t>
      </w:r>
      <w:r w:rsidR="00606A85" w:rsidRPr="004428AD">
        <w:rPr>
          <w:rFonts w:ascii="Arial" w:hAnsi="Arial" w:cs="Arial"/>
          <w:bCs/>
          <w:sz w:val="24"/>
          <w:szCs w:val="24"/>
        </w:rPr>
        <w:t>27AU</w:t>
      </w:r>
      <w:r w:rsidR="000E0799" w:rsidRPr="004428AD">
        <w:rPr>
          <w:rFonts w:ascii="Arial" w:hAnsi="Arial" w:cs="Arial"/>
          <w:bCs/>
          <w:sz w:val="24"/>
          <w:szCs w:val="24"/>
        </w:rPr>
        <w:t xml:space="preserve"> for the vehicle control (DMSO, p&lt;0</w:t>
      </w:r>
      <w:r w:rsidR="00CD2080" w:rsidRPr="004428AD">
        <w:rPr>
          <w:rFonts w:ascii="Arial" w:hAnsi="Arial" w:cs="Arial"/>
          <w:bCs/>
          <w:sz w:val="24"/>
          <w:szCs w:val="24"/>
        </w:rPr>
        <w:t xml:space="preserve">.05, </w:t>
      </w:r>
      <w:r w:rsidR="000C3F58" w:rsidRPr="004428AD">
        <w:rPr>
          <w:rFonts w:ascii="Arial" w:hAnsi="Arial" w:cs="Arial"/>
          <w:sz w:val="24"/>
          <w:szCs w:val="24"/>
          <w:shd w:val="clear" w:color="auto" w:fill="FFFFFF"/>
          <w:lang w:val="en-US"/>
        </w:rPr>
        <w:lastRenderedPageBreak/>
        <w:t>Figure</w:t>
      </w:r>
      <w:r w:rsidR="000C3F58" w:rsidRPr="004428AD">
        <w:rPr>
          <w:rFonts w:ascii="Arial" w:hAnsi="Arial" w:cs="Arial"/>
          <w:bCs/>
          <w:sz w:val="24"/>
          <w:szCs w:val="24"/>
        </w:rPr>
        <w:t xml:space="preserve"> 3a</w:t>
      </w:r>
      <w:r w:rsidR="000C0263" w:rsidRPr="004428AD">
        <w:rPr>
          <w:rFonts w:ascii="Arial" w:hAnsi="Arial" w:cs="Arial"/>
          <w:bCs/>
          <w:sz w:val="24"/>
          <w:szCs w:val="24"/>
        </w:rPr>
        <w:t>)</w:t>
      </w:r>
      <w:r w:rsidR="00606A85" w:rsidRPr="004428AD">
        <w:rPr>
          <w:rFonts w:ascii="Arial" w:hAnsi="Arial" w:cs="Arial"/>
          <w:bCs/>
          <w:sz w:val="24"/>
          <w:szCs w:val="24"/>
        </w:rPr>
        <w:t>. Similarly</w:t>
      </w:r>
      <w:r w:rsidR="00611BCE" w:rsidRPr="004428AD">
        <w:rPr>
          <w:rFonts w:ascii="Arial" w:hAnsi="Arial" w:cs="Arial"/>
          <w:bCs/>
          <w:sz w:val="24"/>
          <w:szCs w:val="24"/>
        </w:rPr>
        <w:t xml:space="preserve"> clioquinol treatment resulted in increases of DHE fluorescence to </w:t>
      </w:r>
      <w:r w:rsidR="005506FF" w:rsidRPr="004428AD">
        <w:rPr>
          <w:rFonts w:ascii="Arial" w:hAnsi="Arial" w:cs="Arial"/>
          <w:sz w:val="24"/>
          <w:szCs w:val="24"/>
          <w:shd w:val="clear" w:color="auto" w:fill="FFFFFF"/>
        </w:rPr>
        <w:t>1824</w:t>
      </w:r>
      <w:r w:rsidR="00670DE3" w:rsidRPr="004428AD">
        <w:rPr>
          <w:rFonts w:ascii="Arial" w:hAnsi="Arial" w:cs="Arial"/>
          <w:bCs/>
          <w:sz w:val="24"/>
          <w:szCs w:val="24"/>
        </w:rPr>
        <w:t>±</w:t>
      </w:r>
      <w:r w:rsidR="005506FF" w:rsidRPr="004428AD">
        <w:rPr>
          <w:rFonts w:ascii="Arial" w:hAnsi="Arial" w:cs="Arial"/>
          <w:sz w:val="24"/>
          <w:szCs w:val="24"/>
          <w:shd w:val="clear" w:color="auto" w:fill="FFFFFF"/>
        </w:rPr>
        <w:t>227</w:t>
      </w:r>
      <w:r w:rsidR="00606A85" w:rsidRPr="004428AD">
        <w:rPr>
          <w:rFonts w:ascii="Arial" w:hAnsi="Arial" w:cs="Arial"/>
          <w:sz w:val="24"/>
          <w:szCs w:val="24"/>
          <w:shd w:val="clear" w:color="auto" w:fill="FFFFFF"/>
        </w:rPr>
        <w:t>AU</w:t>
      </w:r>
      <w:r w:rsidR="00670DE3" w:rsidRPr="004428AD">
        <w:rPr>
          <w:rFonts w:ascii="Arial" w:hAnsi="Arial" w:cs="Arial"/>
          <w:sz w:val="24"/>
          <w:szCs w:val="24"/>
          <w:shd w:val="clear" w:color="auto" w:fill="FFFFFF"/>
        </w:rPr>
        <w:t xml:space="preserve"> </w:t>
      </w:r>
      <w:r w:rsidR="000E0799" w:rsidRPr="004428AD">
        <w:rPr>
          <w:rFonts w:ascii="Arial" w:hAnsi="Arial" w:cs="Arial"/>
          <w:bCs/>
          <w:sz w:val="24"/>
          <w:szCs w:val="24"/>
        </w:rPr>
        <w:t>(</w:t>
      </w:r>
      <w:r w:rsidR="00611BCE" w:rsidRPr="004428AD">
        <w:rPr>
          <w:rFonts w:ascii="Arial" w:hAnsi="Arial" w:cs="Arial"/>
          <w:bCs/>
          <w:sz w:val="24"/>
          <w:szCs w:val="24"/>
        </w:rPr>
        <w:t xml:space="preserve">p&lt;0.05, </w:t>
      </w:r>
      <w:r w:rsidRPr="004428AD">
        <w:rPr>
          <w:rFonts w:ascii="Arial" w:hAnsi="Arial" w:cs="Arial"/>
          <w:bCs/>
          <w:sz w:val="24"/>
          <w:szCs w:val="24"/>
        </w:rPr>
        <w:t xml:space="preserve">Fig. 3A). </w:t>
      </w:r>
      <w:r w:rsidR="001249F2" w:rsidRPr="004428AD">
        <w:rPr>
          <w:rFonts w:ascii="Arial" w:hAnsi="Arial" w:cs="Arial"/>
          <w:bCs/>
          <w:sz w:val="24"/>
          <w:szCs w:val="24"/>
        </w:rPr>
        <w:t xml:space="preserve">ESR </w:t>
      </w:r>
      <w:r w:rsidR="00CE0962" w:rsidRPr="004428AD">
        <w:rPr>
          <w:rFonts w:ascii="Arial" w:hAnsi="Arial" w:cs="Arial"/>
          <w:bCs/>
          <w:sz w:val="24"/>
          <w:szCs w:val="24"/>
        </w:rPr>
        <w:t xml:space="preserve">revealed </w:t>
      </w:r>
      <w:r w:rsidR="002E74A9" w:rsidRPr="004428AD">
        <w:rPr>
          <w:rFonts w:ascii="Arial" w:hAnsi="Arial" w:cs="Arial"/>
          <w:bCs/>
          <w:sz w:val="24"/>
          <w:szCs w:val="24"/>
        </w:rPr>
        <w:t xml:space="preserve">ionophore-dependent increases in ROS production, with both A23187 and clioquinol increasing </w:t>
      </w:r>
      <w:del w:id="3" w:author="Lopes Pires, Maria Elisa" w:date="2020-02-28T10:17:00Z">
        <w:r w:rsidR="00CB66DD" w:rsidRPr="004428AD" w:rsidDel="00CB66DD">
          <w:rPr>
            <w:rFonts w:ascii="Arial" w:hAnsi="Arial" w:cs="Arial"/>
            <w:bCs/>
            <w:sz w:val="24"/>
            <w:szCs w:val="24"/>
          </w:rPr>
          <w:delText xml:space="preserve">fluorescence intensity </w:delText>
        </w:r>
      </w:del>
      <w:r w:rsidR="001607D4" w:rsidRPr="004428AD">
        <w:rPr>
          <w:rFonts w:ascii="Arial" w:hAnsi="Arial" w:cs="Arial"/>
          <w:bCs/>
          <w:sz w:val="24"/>
          <w:szCs w:val="24"/>
        </w:rPr>
        <w:t>the oxidation rate of the spin probe CMH</w:t>
      </w:r>
      <w:r w:rsidR="002E74A9" w:rsidRPr="004428AD">
        <w:rPr>
          <w:rFonts w:ascii="Arial" w:hAnsi="Arial" w:cs="Arial"/>
          <w:bCs/>
          <w:sz w:val="24"/>
          <w:szCs w:val="24"/>
        </w:rPr>
        <w:t xml:space="preserve"> </w:t>
      </w:r>
      <w:r w:rsidR="00FF3E45" w:rsidRPr="004428AD">
        <w:rPr>
          <w:rFonts w:ascii="Arial" w:hAnsi="Arial" w:cs="Arial"/>
          <w:bCs/>
          <w:sz w:val="24"/>
          <w:szCs w:val="24"/>
        </w:rPr>
        <w:t>(</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3b</w:t>
      </w:r>
      <w:r w:rsidR="002E74A9" w:rsidRPr="004428AD">
        <w:rPr>
          <w:rFonts w:ascii="Arial" w:hAnsi="Arial" w:cs="Arial"/>
          <w:bCs/>
          <w:sz w:val="24"/>
          <w:szCs w:val="24"/>
        </w:rPr>
        <w:t xml:space="preserve">). </w:t>
      </w:r>
      <w:r w:rsidR="000E0799" w:rsidRPr="004428AD">
        <w:rPr>
          <w:rFonts w:ascii="Arial" w:hAnsi="Arial" w:cs="Arial"/>
          <w:bCs/>
          <w:sz w:val="24"/>
          <w:szCs w:val="24"/>
        </w:rPr>
        <w:t>Changes in ionophore-mediated increases in ROS production were also assesse</w:t>
      </w:r>
      <w:r w:rsidR="00CE0962" w:rsidRPr="004428AD">
        <w:rPr>
          <w:rFonts w:ascii="Arial" w:hAnsi="Arial" w:cs="Arial"/>
          <w:bCs/>
          <w:sz w:val="24"/>
          <w:szCs w:val="24"/>
        </w:rPr>
        <w:t>d</w:t>
      </w:r>
      <w:r w:rsidR="000E0799" w:rsidRPr="004428AD">
        <w:rPr>
          <w:rFonts w:ascii="Arial" w:hAnsi="Arial" w:cs="Arial"/>
          <w:bCs/>
          <w:sz w:val="24"/>
          <w:szCs w:val="24"/>
        </w:rPr>
        <w:t xml:space="preserve"> using c</w:t>
      </w:r>
      <w:r w:rsidR="002E74A9" w:rsidRPr="004428AD">
        <w:rPr>
          <w:rFonts w:ascii="Arial" w:hAnsi="Arial" w:cs="Arial"/>
          <w:bCs/>
          <w:sz w:val="24"/>
          <w:szCs w:val="24"/>
        </w:rPr>
        <w:t xml:space="preserve">onfocal </w:t>
      </w:r>
      <w:r w:rsidR="000E0799" w:rsidRPr="004428AD">
        <w:rPr>
          <w:rFonts w:ascii="Arial" w:hAnsi="Arial" w:cs="Arial"/>
          <w:bCs/>
          <w:sz w:val="24"/>
          <w:szCs w:val="24"/>
        </w:rPr>
        <w:t>imaging of DHE-stained platelets. Treatment with A23187 or clioquinol both increased the number of DHE-positive platelets. Whilst both ionophores resulted in increases in ROS, the number of platelet staining positive following A23187 treatment was higher than that for clioquinol-treated platelets. Thus, increases in both [Zn</w:t>
      </w:r>
      <w:r w:rsidR="000E0799" w:rsidRPr="004428AD">
        <w:rPr>
          <w:rFonts w:ascii="Arial" w:hAnsi="Arial" w:cs="Arial"/>
          <w:bCs/>
          <w:sz w:val="24"/>
          <w:szCs w:val="24"/>
          <w:vertAlign w:val="superscript"/>
        </w:rPr>
        <w:t>2+</w:t>
      </w:r>
      <w:r w:rsidR="000E0799" w:rsidRPr="004428AD">
        <w:rPr>
          <w:rFonts w:ascii="Arial" w:hAnsi="Arial" w:cs="Arial"/>
          <w:bCs/>
          <w:sz w:val="24"/>
          <w:szCs w:val="24"/>
        </w:rPr>
        <w:t>]</w:t>
      </w:r>
      <w:proofErr w:type="spellStart"/>
      <w:r w:rsidR="000E0799" w:rsidRPr="004428AD">
        <w:rPr>
          <w:rFonts w:ascii="Arial" w:hAnsi="Arial" w:cs="Arial"/>
          <w:bCs/>
          <w:sz w:val="24"/>
          <w:szCs w:val="24"/>
          <w:vertAlign w:val="subscript"/>
        </w:rPr>
        <w:t>i</w:t>
      </w:r>
      <w:proofErr w:type="spellEnd"/>
      <w:r w:rsidR="000E0799" w:rsidRPr="004428AD">
        <w:rPr>
          <w:rFonts w:ascii="Arial" w:hAnsi="Arial" w:cs="Arial"/>
          <w:bCs/>
          <w:sz w:val="24"/>
          <w:szCs w:val="24"/>
        </w:rPr>
        <w:t xml:space="preserve"> and [Ca</w:t>
      </w:r>
      <w:r w:rsidR="000E0799" w:rsidRPr="004428AD">
        <w:rPr>
          <w:rFonts w:ascii="Arial" w:hAnsi="Arial" w:cs="Arial"/>
          <w:bCs/>
          <w:sz w:val="24"/>
          <w:szCs w:val="24"/>
          <w:vertAlign w:val="superscript"/>
        </w:rPr>
        <w:t>2+</w:t>
      </w:r>
      <w:r w:rsidR="000E0799" w:rsidRPr="004428AD">
        <w:rPr>
          <w:rFonts w:ascii="Arial" w:hAnsi="Arial" w:cs="Arial"/>
          <w:bCs/>
          <w:sz w:val="24"/>
          <w:szCs w:val="24"/>
        </w:rPr>
        <w:t>]</w:t>
      </w:r>
      <w:proofErr w:type="spellStart"/>
      <w:r w:rsidR="000E0799" w:rsidRPr="004428AD">
        <w:rPr>
          <w:rFonts w:ascii="Arial" w:hAnsi="Arial" w:cs="Arial"/>
          <w:bCs/>
          <w:sz w:val="24"/>
          <w:szCs w:val="24"/>
          <w:vertAlign w:val="subscript"/>
        </w:rPr>
        <w:t>i</w:t>
      </w:r>
      <w:proofErr w:type="spellEnd"/>
      <w:r w:rsidR="000E0799" w:rsidRPr="004428AD">
        <w:rPr>
          <w:rFonts w:ascii="Arial" w:hAnsi="Arial" w:cs="Arial"/>
          <w:bCs/>
          <w:sz w:val="24"/>
          <w:szCs w:val="24"/>
        </w:rPr>
        <w:t xml:space="preserve"> are able to mediated increases in ROS production</w:t>
      </w:r>
      <w:r w:rsidR="00720E88"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3c</w:t>
      </w:r>
      <w:r w:rsidR="00651CE8" w:rsidRPr="004428AD">
        <w:rPr>
          <w:rFonts w:ascii="Arial" w:hAnsi="Arial" w:cs="Arial"/>
          <w:bCs/>
          <w:sz w:val="24"/>
          <w:szCs w:val="24"/>
        </w:rPr>
        <w:t>)</w:t>
      </w:r>
      <w:r w:rsidR="00720E88" w:rsidRPr="004428AD">
        <w:rPr>
          <w:rFonts w:ascii="Arial" w:hAnsi="Arial" w:cs="Arial"/>
          <w:bCs/>
          <w:sz w:val="24"/>
          <w:szCs w:val="24"/>
        </w:rPr>
        <w:t>.</w:t>
      </w:r>
    </w:p>
    <w:p w14:paraId="1A91FC43" w14:textId="04C4A76D" w:rsidR="00302178" w:rsidRPr="004428AD" w:rsidRDefault="00651CE8" w:rsidP="00B52C66">
      <w:pPr>
        <w:autoSpaceDE w:val="0"/>
        <w:autoSpaceDN w:val="0"/>
        <w:adjustRightInd w:val="0"/>
        <w:spacing w:after="0" w:line="480" w:lineRule="auto"/>
        <w:ind w:firstLine="708"/>
        <w:contextualSpacing/>
        <w:jc w:val="both"/>
        <w:rPr>
          <w:rFonts w:ascii="Arial" w:hAnsi="Arial" w:cs="Arial"/>
          <w:sz w:val="24"/>
          <w:szCs w:val="24"/>
        </w:rPr>
      </w:pPr>
      <w:r w:rsidRPr="004428AD">
        <w:rPr>
          <w:rFonts w:ascii="Arial" w:hAnsi="Arial" w:cs="Arial"/>
          <w:bCs/>
          <w:sz w:val="24"/>
          <w:szCs w:val="24"/>
        </w:rPr>
        <w:t xml:space="preserve">To further </w:t>
      </w:r>
      <w:r w:rsidR="001607D4" w:rsidRPr="004428AD">
        <w:rPr>
          <w:rFonts w:ascii="Arial" w:hAnsi="Arial" w:cs="Arial"/>
          <w:bCs/>
          <w:sz w:val="24"/>
          <w:szCs w:val="24"/>
        </w:rPr>
        <w:t>assess</w:t>
      </w:r>
      <w:r w:rsidR="00CB66DD" w:rsidRPr="004428AD">
        <w:rPr>
          <w:rFonts w:ascii="Arial" w:hAnsi="Arial" w:cs="Arial"/>
          <w:bCs/>
          <w:sz w:val="24"/>
          <w:szCs w:val="24"/>
        </w:rPr>
        <w:t xml:space="preserve"> </w:t>
      </w:r>
      <w:del w:id="4" w:author="Lopes Pires, Maria Elisa" w:date="2020-02-28T10:17:00Z">
        <w:r w:rsidR="00CB66DD" w:rsidRPr="004428AD" w:rsidDel="00CB66DD">
          <w:rPr>
            <w:rFonts w:ascii="Arial" w:hAnsi="Arial" w:cs="Arial"/>
            <w:bCs/>
            <w:sz w:val="24"/>
            <w:szCs w:val="24"/>
          </w:rPr>
          <w:delText>investigate</w:delText>
        </w:r>
        <w:r w:rsidRPr="004428AD" w:rsidDel="00CB66DD">
          <w:rPr>
            <w:rFonts w:ascii="Arial" w:hAnsi="Arial" w:cs="Arial"/>
            <w:bCs/>
            <w:sz w:val="24"/>
            <w:szCs w:val="24"/>
          </w:rPr>
          <w:delText xml:space="preserve"> </w:delText>
        </w:r>
      </w:del>
      <w:r w:rsidRPr="004428AD">
        <w:rPr>
          <w:rFonts w:ascii="Arial" w:hAnsi="Arial" w:cs="Arial"/>
          <w:bCs/>
          <w:sz w:val="24"/>
          <w:szCs w:val="24"/>
        </w:rPr>
        <w:t xml:space="preserve">the influence of increases </w:t>
      </w:r>
      <w:r w:rsidR="001607D4" w:rsidRPr="004428AD">
        <w:rPr>
          <w:rFonts w:ascii="Arial" w:hAnsi="Arial" w:cs="Arial"/>
          <w:bCs/>
          <w:sz w:val="24"/>
          <w:szCs w:val="24"/>
        </w:rPr>
        <w:t>in</w:t>
      </w:r>
      <w:r w:rsidRPr="004428AD">
        <w:rPr>
          <w:rFonts w:ascii="Arial" w:hAnsi="Arial" w:cs="Arial"/>
          <w:bCs/>
          <w:sz w:val="24"/>
          <w:szCs w:val="24"/>
        </w:rPr>
        <w:t xml:space="preserve"> [Zn</w:t>
      </w:r>
      <w:r w:rsidR="009F0410" w:rsidRPr="004428AD">
        <w:rPr>
          <w:rFonts w:ascii="Arial" w:hAnsi="Arial" w:cs="Arial"/>
          <w:bCs/>
          <w:sz w:val="24"/>
          <w:szCs w:val="24"/>
          <w:vertAlign w:val="superscript"/>
        </w:rPr>
        <w:t>2</w:t>
      </w:r>
      <w:proofErr w:type="gramStart"/>
      <w:r w:rsidR="009F0410" w:rsidRPr="004428AD">
        <w:rPr>
          <w:rFonts w:ascii="Arial" w:hAnsi="Arial" w:cs="Arial"/>
          <w:bCs/>
          <w:sz w:val="24"/>
          <w:szCs w:val="24"/>
          <w:vertAlign w:val="superscript"/>
        </w:rPr>
        <w:t>+</w:t>
      </w:r>
      <w:r w:rsidR="00792415" w:rsidRPr="004428AD">
        <w:rPr>
          <w:rFonts w:ascii="Arial" w:hAnsi="Arial" w:cs="Arial"/>
          <w:bCs/>
          <w:sz w:val="24"/>
          <w:szCs w:val="24"/>
        </w:rPr>
        <w:t>]</w:t>
      </w:r>
      <w:proofErr w:type="spellStart"/>
      <w:r w:rsidR="00792415" w:rsidRPr="004428AD">
        <w:rPr>
          <w:rFonts w:ascii="Arial" w:hAnsi="Arial" w:cs="Arial"/>
          <w:bCs/>
          <w:sz w:val="24"/>
          <w:szCs w:val="24"/>
          <w:vertAlign w:val="subscript"/>
        </w:rPr>
        <w:t>i</w:t>
      </w:r>
      <w:proofErr w:type="spellEnd"/>
      <w:proofErr w:type="gramEnd"/>
      <w:r w:rsidRPr="004428AD">
        <w:rPr>
          <w:rFonts w:ascii="Arial" w:hAnsi="Arial" w:cs="Arial"/>
          <w:bCs/>
          <w:sz w:val="24"/>
          <w:szCs w:val="24"/>
        </w:rPr>
        <w:t xml:space="preserve"> on ROS production, changes in </w:t>
      </w:r>
      <w:r w:rsidR="00302178" w:rsidRPr="004428AD">
        <w:rPr>
          <w:rFonts w:ascii="Arial" w:hAnsi="Arial" w:cs="Arial"/>
          <w:bCs/>
          <w:sz w:val="24"/>
          <w:szCs w:val="24"/>
        </w:rPr>
        <w:t>GSH</w:t>
      </w:r>
      <w:r w:rsidR="008A0EDF" w:rsidRPr="004428AD">
        <w:rPr>
          <w:rFonts w:ascii="Arial" w:hAnsi="Arial" w:cs="Arial"/>
          <w:bCs/>
          <w:sz w:val="24"/>
          <w:szCs w:val="24"/>
        </w:rPr>
        <w:t xml:space="preserve"> level</w:t>
      </w:r>
      <w:r w:rsidR="00302178" w:rsidRPr="004428AD">
        <w:rPr>
          <w:rFonts w:ascii="Arial" w:hAnsi="Arial" w:cs="Arial"/>
          <w:bCs/>
          <w:sz w:val="24"/>
          <w:szCs w:val="24"/>
        </w:rPr>
        <w:t xml:space="preserve"> and </w:t>
      </w:r>
      <w:proofErr w:type="spellStart"/>
      <w:r w:rsidR="00302178" w:rsidRPr="004428AD">
        <w:rPr>
          <w:rFonts w:ascii="Arial" w:hAnsi="Arial" w:cs="Arial"/>
          <w:bCs/>
          <w:sz w:val="24"/>
          <w:szCs w:val="24"/>
        </w:rPr>
        <w:t>GPx</w:t>
      </w:r>
      <w:proofErr w:type="spellEnd"/>
      <w:r w:rsidR="00302178" w:rsidRPr="004428AD">
        <w:rPr>
          <w:rFonts w:ascii="Arial" w:hAnsi="Arial" w:cs="Arial"/>
          <w:bCs/>
          <w:sz w:val="24"/>
          <w:szCs w:val="24"/>
        </w:rPr>
        <w:t xml:space="preserve"> </w:t>
      </w:r>
      <w:r w:rsidR="008A0EDF" w:rsidRPr="004428AD">
        <w:rPr>
          <w:rFonts w:ascii="Arial" w:hAnsi="Arial" w:cs="Arial"/>
          <w:bCs/>
          <w:sz w:val="24"/>
          <w:szCs w:val="24"/>
        </w:rPr>
        <w:t>activity</w:t>
      </w:r>
      <w:r w:rsidR="001607D4" w:rsidRPr="004428AD">
        <w:rPr>
          <w:rFonts w:ascii="Arial" w:hAnsi="Arial" w:cs="Arial"/>
          <w:bCs/>
          <w:sz w:val="24"/>
          <w:szCs w:val="24"/>
        </w:rPr>
        <w:t xml:space="preserve"> </w:t>
      </w:r>
      <w:r w:rsidR="00552F47" w:rsidRPr="004428AD">
        <w:rPr>
          <w:rFonts w:ascii="Arial" w:hAnsi="Arial" w:cs="Arial"/>
          <w:bCs/>
          <w:sz w:val="24"/>
          <w:szCs w:val="24"/>
        </w:rPr>
        <w:t xml:space="preserve">in response to ionophore treatment </w:t>
      </w:r>
      <w:r w:rsidRPr="004428AD">
        <w:rPr>
          <w:rFonts w:ascii="Arial" w:hAnsi="Arial" w:cs="Arial"/>
          <w:bCs/>
          <w:sz w:val="24"/>
          <w:szCs w:val="24"/>
        </w:rPr>
        <w:t xml:space="preserve">were </w:t>
      </w:r>
      <w:r w:rsidR="007952E0" w:rsidRPr="004428AD">
        <w:rPr>
          <w:rFonts w:ascii="Arial" w:hAnsi="Arial" w:cs="Arial"/>
          <w:bCs/>
          <w:sz w:val="24"/>
          <w:szCs w:val="24"/>
        </w:rPr>
        <w:t>investigated</w:t>
      </w:r>
      <w:r w:rsidR="00302178" w:rsidRPr="004428AD">
        <w:rPr>
          <w:rFonts w:ascii="Arial" w:hAnsi="Arial" w:cs="Arial"/>
          <w:bCs/>
          <w:sz w:val="24"/>
          <w:szCs w:val="24"/>
        </w:rPr>
        <w:t xml:space="preserve">. GSH </w:t>
      </w:r>
      <w:r w:rsidRPr="004428AD">
        <w:rPr>
          <w:rFonts w:ascii="Arial" w:hAnsi="Arial" w:cs="Arial"/>
          <w:bCs/>
          <w:sz w:val="24"/>
          <w:szCs w:val="24"/>
        </w:rPr>
        <w:t xml:space="preserve">levels </w:t>
      </w:r>
      <w:r w:rsidR="0095747B" w:rsidRPr="004428AD">
        <w:rPr>
          <w:rFonts w:ascii="Arial" w:hAnsi="Arial" w:cs="Arial"/>
          <w:bCs/>
          <w:sz w:val="24"/>
          <w:szCs w:val="24"/>
        </w:rPr>
        <w:t xml:space="preserve">and </w:t>
      </w:r>
      <w:proofErr w:type="spellStart"/>
      <w:r w:rsidR="0095747B" w:rsidRPr="004428AD">
        <w:rPr>
          <w:rFonts w:ascii="Arial" w:hAnsi="Arial" w:cs="Arial"/>
          <w:bCs/>
          <w:sz w:val="24"/>
          <w:szCs w:val="24"/>
        </w:rPr>
        <w:t>GPx</w:t>
      </w:r>
      <w:proofErr w:type="spellEnd"/>
      <w:r w:rsidR="0095747B" w:rsidRPr="004428AD">
        <w:rPr>
          <w:rFonts w:ascii="Arial" w:hAnsi="Arial" w:cs="Arial"/>
          <w:bCs/>
          <w:sz w:val="24"/>
          <w:szCs w:val="24"/>
        </w:rPr>
        <w:t xml:space="preserve"> activity </w:t>
      </w:r>
      <w:r w:rsidR="00302178" w:rsidRPr="004428AD">
        <w:rPr>
          <w:rFonts w:ascii="Arial" w:hAnsi="Arial" w:cs="Arial"/>
          <w:bCs/>
          <w:sz w:val="24"/>
          <w:szCs w:val="24"/>
        </w:rPr>
        <w:t xml:space="preserve">decreased </w:t>
      </w:r>
      <w:r w:rsidR="0095747B" w:rsidRPr="004428AD">
        <w:rPr>
          <w:rFonts w:ascii="Arial" w:hAnsi="Arial" w:cs="Arial"/>
          <w:bCs/>
          <w:sz w:val="24"/>
          <w:szCs w:val="24"/>
        </w:rPr>
        <w:t>upon ionophore treatment (</w:t>
      </w:r>
      <w:r w:rsidR="000C3F58" w:rsidRPr="004428AD">
        <w:rPr>
          <w:rFonts w:ascii="Arial" w:hAnsi="Arial" w:cs="Arial"/>
          <w:sz w:val="24"/>
          <w:szCs w:val="24"/>
          <w:shd w:val="clear" w:color="auto" w:fill="FFFFFF"/>
          <w:lang w:val="en-US"/>
        </w:rPr>
        <w:t>Figures</w:t>
      </w:r>
      <w:r w:rsidR="0095747B" w:rsidRPr="004428AD">
        <w:rPr>
          <w:rFonts w:ascii="Arial" w:hAnsi="Arial" w:cs="Arial"/>
          <w:bCs/>
          <w:sz w:val="24"/>
          <w:szCs w:val="24"/>
        </w:rPr>
        <w:t xml:space="preserve"> </w:t>
      </w:r>
      <w:r w:rsidR="000C3F58" w:rsidRPr="004428AD">
        <w:rPr>
          <w:rFonts w:ascii="Arial" w:hAnsi="Arial" w:cs="Arial"/>
          <w:bCs/>
          <w:sz w:val="24"/>
          <w:szCs w:val="24"/>
        </w:rPr>
        <w:t>3d</w:t>
      </w:r>
      <w:r w:rsidR="0095747B" w:rsidRPr="004428AD">
        <w:rPr>
          <w:rFonts w:ascii="Arial" w:hAnsi="Arial" w:cs="Arial"/>
          <w:bCs/>
          <w:sz w:val="24"/>
          <w:szCs w:val="24"/>
        </w:rPr>
        <w:t xml:space="preserve">, </w:t>
      </w:r>
      <w:r w:rsidR="000C3F58" w:rsidRPr="004428AD">
        <w:rPr>
          <w:rFonts w:ascii="Arial" w:hAnsi="Arial" w:cs="Arial"/>
          <w:bCs/>
          <w:sz w:val="24"/>
          <w:szCs w:val="24"/>
        </w:rPr>
        <w:t>e</w:t>
      </w:r>
      <w:r w:rsidR="0095747B" w:rsidRPr="004428AD">
        <w:rPr>
          <w:rFonts w:ascii="Arial" w:hAnsi="Arial" w:cs="Arial"/>
          <w:bCs/>
          <w:sz w:val="24"/>
          <w:szCs w:val="24"/>
        </w:rPr>
        <w:t xml:space="preserve">). </w:t>
      </w:r>
      <w:r w:rsidR="00585AC8" w:rsidRPr="004428AD">
        <w:rPr>
          <w:rFonts w:ascii="Arial" w:hAnsi="Arial" w:cs="Arial"/>
          <w:bCs/>
          <w:sz w:val="24"/>
          <w:szCs w:val="24"/>
        </w:rPr>
        <w:t xml:space="preserve">Levels of </w:t>
      </w:r>
      <w:r w:rsidR="0095747B" w:rsidRPr="004428AD">
        <w:rPr>
          <w:rFonts w:ascii="Arial" w:hAnsi="Arial" w:cs="Arial"/>
          <w:bCs/>
          <w:sz w:val="24"/>
          <w:szCs w:val="24"/>
        </w:rPr>
        <w:t xml:space="preserve">GSH </w:t>
      </w:r>
      <w:r w:rsidR="00585AC8" w:rsidRPr="004428AD">
        <w:rPr>
          <w:rFonts w:ascii="Arial" w:hAnsi="Arial" w:cs="Arial"/>
          <w:bCs/>
          <w:sz w:val="24"/>
          <w:szCs w:val="24"/>
        </w:rPr>
        <w:t xml:space="preserve">were </w:t>
      </w:r>
      <w:r w:rsidR="0095747B" w:rsidRPr="004428AD">
        <w:rPr>
          <w:rFonts w:ascii="Arial" w:hAnsi="Arial" w:cs="Arial"/>
          <w:bCs/>
          <w:sz w:val="24"/>
          <w:szCs w:val="24"/>
        </w:rPr>
        <w:t>reduced</w:t>
      </w:r>
      <w:r w:rsidR="00AC225C" w:rsidRPr="004428AD">
        <w:rPr>
          <w:rFonts w:ascii="Arial" w:hAnsi="Arial" w:cs="Arial"/>
          <w:bCs/>
          <w:sz w:val="24"/>
          <w:szCs w:val="24"/>
        </w:rPr>
        <w:t xml:space="preserve"> from 0.5</w:t>
      </w:r>
      <w:r w:rsidR="00AC225C" w:rsidRPr="004428AD">
        <w:rPr>
          <w:rFonts w:ascii="Arial" w:hAnsi="Arial" w:cs="Arial"/>
          <w:sz w:val="24"/>
          <w:szCs w:val="24"/>
          <w:shd w:val="clear" w:color="auto" w:fill="FFFFFF"/>
        </w:rPr>
        <w:t>±0.03</w:t>
      </w:r>
      <w:r w:rsidR="004F03C3" w:rsidRPr="004428AD">
        <w:rPr>
          <w:rFonts w:ascii="Arial" w:hAnsi="Arial" w:cs="Arial"/>
          <w:sz w:val="24"/>
          <w:szCs w:val="24"/>
          <w:shd w:val="clear" w:color="auto" w:fill="FFFFFF"/>
        </w:rPr>
        <w:t>µg/mL</w:t>
      </w:r>
      <w:r w:rsidR="00AC225C" w:rsidRPr="004428AD">
        <w:rPr>
          <w:rFonts w:ascii="Arial" w:hAnsi="Arial" w:cs="Arial"/>
          <w:sz w:val="24"/>
          <w:szCs w:val="24"/>
          <w:shd w:val="clear" w:color="auto" w:fill="FFFFFF"/>
        </w:rPr>
        <w:t xml:space="preserve"> to </w:t>
      </w:r>
      <w:r w:rsidR="00AC225C" w:rsidRPr="004428AD">
        <w:rPr>
          <w:rFonts w:ascii="Arial" w:hAnsi="Arial" w:cs="Arial"/>
          <w:bCs/>
          <w:sz w:val="24"/>
          <w:szCs w:val="24"/>
        </w:rPr>
        <w:t>0.29</w:t>
      </w:r>
      <w:r w:rsidR="00AC225C" w:rsidRPr="004428AD">
        <w:rPr>
          <w:rFonts w:ascii="Arial" w:hAnsi="Arial" w:cs="Arial"/>
          <w:sz w:val="24"/>
          <w:szCs w:val="24"/>
          <w:shd w:val="clear" w:color="auto" w:fill="FFFFFF"/>
        </w:rPr>
        <w:t>±0.02</w:t>
      </w:r>
      <w:r w:rsidR="004F03C3" w:rsidRPr="004428AD">
        <w:rPr>
          <w:rFonts w:ascii="Arial" w:hAnsi="Arial" w:cs="Arial"/>
          <w:sz w:val="24"/>
          <w:szCs w:val="24"/>
          <w:shd w:val="clear" w:color="auto" w:fill="FFFFFF"/>
        </w:rPr>
        <w:t xml:space="preserve">µg/mL </w:t>
      </w:r>
      <w:r w:rsidR="00AC225C" w:rsidRPr="004428AD">
        <w:rPr>
          <w:rFonts w:ascii="Arial" w:hAnsi="Arial" w:cs="Arial"/>
          <w:sz w:val="24"/>
          <w:szCs w:val="24"/>
          <w:shd w:val="clear" w:color="auto" w:fill="FFFFFF"/>
        </w:rPr>
        <w:t xml:space="preserve">and </w:t>
      </w:r>
      <w:r w:rsidR="00AC225C" w:rsidRPr="004428AD">
        <w:rPr>
          <w:rFonts w:ascii="Arial" w:hAnsi="Arial" w:cs="Arial"/>
          <w:bCs/>
          <w:sz w:val="24"/>
          <w:szCs w:val="24"/>
        </w:rPr>
        <w:t>0.31</w:t>
      </w:r>
      <w:r w:rsidR="00AC225C" w:rsidRPr="004428AD">
        <w:rPr>
          <w:rFonts w:ascii="Arial" w:hAnsi="Arial" w:cs="Arial"/>
          <w:sz w:val="24"/>
          <w:szCs w:val="24"/>
          <w:shd w:val="clear" w:color="auto" w:fill="FFFFFF"/>
        </w:rPr>
        <w:t xml:space="preserve">±0.01 </w:t>
      </w:r>
      <w:r w:rsidR="004F03C3" w:rsidRPr="004428AD">
        <w:rPr>
          <w:rFonts w:ascii="Arial" w:hAnsi="Arial" w:cs="Arial"/>
          <w:sz w:val="24"/>
          <w:szCs w:val="24"/>
          <w:shd w:val="clear" w:color="auto" w:fill="FFFFFF"/>
        </w:rPr>
        <w:t xml:space="preserve">in response to A23187 or </w:t>
      </w:r>
      <w:r w:rsidR="00AC225C" w:rsidRPr="004428AD">
        <w:rPr>
          <w:rFonts w:ascii="Arial" w:hAnsi="Arial" w:cs="Arial"/>
          <w:sz w:val="24"/>
          <w:szCs w:val="24"/>
          <w:shd w:val="clear" w:color="auto" w:fill="FFFFFF"/>
        </w:rPr>
        <w:t>clioquinol</w:t>
      </w:r>
      <w:r w:rsidR="004F03C3" w:rsidRPr="004428AD">
        <w:rPr>
          <w:rFonts w:ascii="Arial" w:hAnsi="Arial" w:cs="Arial"/>
          <w:sz w:val="24"/>
          <w:szCs w:val="24"/>
          <w:shd w:val="clear" w:color="auto" w:fill="FFFFFF"/>
        </w:rPr>
        <w:t xml:space="preserve"> respectively. Similarly, </w:t>
      </w:r>
      <w:proofErr w:type="spellStart"/>
      <w:r w:rsidR="007952E0" w:rsidRPr="004428AD">
        <w:rPr>
          <w:rFonts w:ascii="Arial" w:hAnsi="Arial" w:cs="Arial"/>
          <w:bCs/>
          <w:sz w:val="24"/>
          <w:szCs w:val="24"/>
        </w:rPr>
        <w:t>GPx</w:t>
      </w:r>
      <w:proofErr w:type="spellEnd"/>
      <w:r w:rsidR="007952E0" w:rsidRPr="004428AD">
        <w:rPr>
          <w:rFonts w:ascii="Arial" w:hAnsi="Arial" w:cs="Arial"/>
          <w:bCs/>
          <w:sz w:val="24"/>
          <w:szCs w:val="24"/>
        </w:rPr>
        <w:t xml:space="preserve"> </w:t>
      </w:r>
      <w:r w:rsidR="00585AC8" w:rsidRPr="004428AD">
        <w:rPr>
          <w:rFonts w:ascii="Arial" w:hAnsi="Arial" w:cs="Arial"/>
          <w:bCs/>
          <w:sz w:val="24"/>
          <w:szCs w:val="24"/>
        </w:rPr>
        <w:t xml:space="preserve">activity was </w:t>
      </w:r>
      <w:r w:rsidR="007952E0" w:rsidRPr="004428AD">
        <w:rPr>
          <w:rFonts w:ascii="Arial" w:hAnsi="Arial" w:cs="Arial"/>
          <w:bCs/>
          <w:sz w:val="24"/>
          <w:szCs w:val="24"/>
        </w:rPr>
        <w:t xml:space="preserve">reduced </w:t>
      </w:r>
      <w:r w:rsidR="00AC225C" w:rsidRPr="004428AD">
        <w:rPr>
          <w:rFonts w:ascii="Arial" w:hAnsi="Arial" w:cs="Arial"/>
          <w:bCs/>
          <w:sz w:val="24"/>
          <w:szCs w:val="24"/>
        </w:rPr>
        <w:t>from 6.8</w:t>
      </w:r>
      <w:r w:rsidR="00AC225C" w:rsidRPr="004428AD">
        <w:rPr>
          <w:rFonts w:ascii="Arial" w:hAnsi="Arial" w:cs="Arial"/>
          <w:sz w:val="24"/>
          <w:szCs w:val="24"/>
          <w:shd w:val="clear" w:color="auto" w:fill="FFFFFF"/>
        </w:rPr>
        <w:t>±0.15</w:t>
      </w:r>
      <w:r w:rsidR="00F719D8" w:rsidRPr="004428AD">
        <w:rPr>
          <w:rFonts w:ascii="Arial" w:hAnsi="Arial" w:cs="Arial"/>
          <w:sz w:val="24"/>
          <w:szCs w:val="24"/>
          <w:shd w:val="clear" w:color="auto" w:fill="FFFFFF"/>
        </w:rPr>
        <w:t>U/mL</w:t>
      </w:r>
      <w:r w:rsidR="00AC225C" w:rsidRPr="004428AD">
        <w:rPr>
          <w:rFonts w:ascii="Arial" w:hAnsi="Arial" w:cs="Arial"/>
          <w:sz w:val="24"/>
          <w:szCs w:val="24"/>
          <w:shd w:val="clear" w:color="auto" w:fill="FFFFFF"/>
        </w:rPr>
        <w:t xml:space="preserve"> to </w:t>
      </w:r>
      <w:r w:rsidR="00AC225C" w:rsidRPr="004428AD">
        <w:rPr>
          <w:rFonts w:ascii="Arial" w:hAnsi="Arial" w:cs="Arial"/>
          <w:bCs/>
          <w:sz w:val="24"/>
          <w:szCs w:val="24"/>
        </w:rPr>
        <w:t>4.9</w:t>
      </w:r>
      <w:r w:rsidR="00AC225C" w:rsidRPr="004428AD">
        <w:rPr>
          <w:rFonts w:ascii="Arial" w:hAnsi="Arial" w:cs="Arial"/>
          <w:sz w:val="24"/>
          <w:szCs w:val="24"/>
          <w:shd w:val="clear" w:color="auto" w:fill="FFFFFF"/>
        </w:rPr>
        <w:t>±0.2</w:t>
      </w:r>
      <w:r w:rsidR="00F719D8" w:rsidRPr="004428AD">
        <w:rPr>
          <w:rFonts w:ascii="Arial" w:hAnsi="Arial" w:cs="Arial"/>
          <w:sz w:val="24"/>
          <w:szCs w:val="24"/>
          <w:shd w:val="clear" w:color="auto" w:fill="FFFFFF"/>
        </w:rPr>
        <w:t>U/mL</w:t>
      </w:r>
      <w:r w:rsidR="00AC225C" w:rsidRPr="004428AD">
        <w:rPr>
          <w:rFonts w:ascii="Arial" w:hAnsi="Arial" w:cs="Arial"/>
          <w:sz w:val="24"/>
          <w:szCs w:val="24"/>
          <w:shd w:val="clear" w:color="auto" w:fill="FFFFFF"/>
        </w:rPr>
        <w:t xml:space="preserve"> </w:t>
      </w:r>
      <w:r w:rsidR="007952E0" w:rsidRPr="004428AD">
        <w:rPr>
          <w:rFonts w:ascii="Arial" w:hAnsi="Arial" w:cs="Arial"/>
          <w:bCs/>
          <w:sz w:val="24"/>
          <w:szCs w:val="24"/>
        </w:rPr>
        <w:t xml:space="preserve">and </w:t>
      </w:r>
      <w:r w:rsidR="00CD2080" w:rsidRPr="004428AD">
        <w:rPr>
          <w:rFonts w:ascii="Arial" w:hAnsi="Arial" w:cs="Arial"/>
          <w:bCs/>
          <w:sz w:val="24"/>
          <w:szCs w:val="24"/>
        </w:rPr>
        <w:t>to 4.4</w:t>
      </w:r>
      <w:r w:rsidR="00AC225C" w:rsidRPr="004428AD">
        <w:rPr>
          <w:rFonts w:ascii="Arial" w:hAnsi="Arial" w:cs="Arial"/>
          <w:sz w:val="24"/>
          <w:szCs w:val="24"/>
          <w:shd w:val="clear" w:color="auto" w:fill="FFFFFF"/>
        </w:rPr>
        <w:t>±0.3</w:t>
      </w:r>
      <w:r w:rsidR="00F719D8" w:rsidRPr="004428AD">
        <w:rPr>
          <w:rFonts w:ascii="Arial" w:hAnsi="Arial" w:cs="Arial"/>
          <w:sz w:val="24"/>
          <w:szCs w:val="24"/>
          <w:shd w:val="clear" w:color="auto" w:fill="FFFFFF"/>
        </w:rPr>
        <w:t xml:space="preserve">U/mL </w:t>
      </w:r>
      <w:r w:rsidR="004F03C3" w:rsidRPr="004428AD">
        <w:rPr>
          <w:rFonts w:ascii="Arial" w:hAnsi="Arial" w:cs="Arial"/>
          <w:sz w:val="24"/>
          <w:szCs w:val="24"/>
          <w:shd w:val="clear" w:color="auto" w:fill="FFFFFF"/>
        </w:rPr>
        <w:t xml:space="preserve">following A23187 or </w:t>
      </w:r>
      <w:r w:rsidR="007952E0" w:rsidRPr="004428AD">
        <w:rPr>
          <w:rFonts w:ascii="Arial" w:hAnsi="Arial" w:cs="Arial"/>
          <w:bCs/>
          <w:sz w:val="24"/>
          <w:szCs w:val="24"/>
        </w:rPr>
        <w:t xml:space="preserve">clioquinol </w:t>
      </w:r>
      <w:r w:rsidR="004F03C3" w:rsidRPr="004428AD">
        <w:rPr>
          <w:rFonts w:ascii="Arial" w:hAnsi="Arial" w:cs="Arial"/>
          <w:bCs/>
          <w:sz w:val="24"/>
          <w:szCs w:val="24"/>
        </w:rPr>
        <w:t>treatment respectively</w:t>
      </w:r>
      <w:r w:rsidR="00302178" w:rsidRPr="004428AD">
        <w:rPr>
          <w:rFonts w:ascii="Arial" w:hAnsi="Arial" w:cs="Arial"/>
          <w:bCs/>
          <w:sz w:val="24"/>
          <w:szCs w:val="24"/>
        </w:rPr>
        <w:t xml:space="preserve">. </w:t>
      </w:r>
      <w:r w:rsidR="0095747B" w:rsidRPr="004428AD">
        <w:rPr>
          <w:rFonts w:ascii="Arial" w:hAnsi="Arial" w:cs="Arial"/>
          <w:bCs/>
          <w:sz w:val="24"/>
          <w:szCs w:val="24"/>
        </w:rPr>
        <w:t>T</w:t>
      </w:r>
      <w:r w:rsidR="00302178" w:rsidRPr="004428AD">
        <w:rPr>
          <w:rFonts w:ascii="Arial" w:hAnsi="Arial" w:cs="Arial"/>
          <w:bCs/>
          <w:sz w:val="24"/>
          <w:szCs w:val="24"/>
        </w:rPr>
        <w:t xml:space="preserve">hese </w:t>
      </w:r>
      <w:r w:rsidR="0095747B" w:rsidRPr="004428AD">
        <w:rPr>
          <w:rFonts w:ascii="Arial" w:hAnsi="Arial" w:cs="Arial"/>
          <w:bCs/>
          <w:sz w:val="24"/>
          <w:szCs w:val="24"/>
        </w:rPr>
        <w:t xml:space="preserve">data </w:t>
      </w:r>
      <w:r w:rsidR="00302178" w:rsidRPr="004428AD">
        <w:rPr>
          <w:rFonts w:ascii="Arial" w:hAnsi="Arial" w:cs="Arial"/>
          <w:bCs/>
          <w:sz w:val="24"/>
          <w:szCs w:val="24"/>
        </w:rPr>
        <w:t xml:space="preserve">indicate that </w:t>
      </w:r>
      <w:r w:rsidR="0095747B" w:rsidRPr="004428AD">
        <w:rPr>
          <w:rFonts w:ascii="Arial" w:hAnsi="Arial" w:cs="Arial"/>
          <w:bCs/>
          <w:sz w:val="24"/>
          <w:szCs w:val="24"/>
        </w:rPr>
        <w:t xml:space="preserve">increases </w:t>
      </w:r>
      <w:r w:rsidR="00302178" w:rsidRPr="004428AD">
        <w:rPr>
          <w:rFonts w:ascii="Arial" w:hAnsi="Arial" w:cs="Arial"/>
          <w:bCs/>
          <w:sz w:val="24"/>
          <w:szCs w:val="24"/>
        </w:rPr>
        <w:t xml:space="preserve">of </w:t>
      </w:r>
      <w:r w:rsidR="00C313FA" w:rsidRPr="004428AD">
        <w:rPr>
          <w:rFonts w:ascii="Arial" w:hAnsi="Arial" w:cs="Arial"/>
          <w:sz w:val="24"/>
          <w:szCs w:val="24"/>
        </w:rPr>
        <w:t>[Ca</w:t>
      </w:r>
      <w:r w:rsidR="00C313FA" w:rsidRPr="004428AD">
        <w:rPr>
          <w:rFonts w:ascii="Arial" w:hAnsi="Arial" w:cs="Arial"/>
          <w:sz w:val="24"/>
          <w:szCs w:val="24"/>
          <w:vertAlign w:val="superscript"/>
        </w:rPr>
        <w:t>2</w:t>
      </w:r>
      <w:proofErr w:type="gramStart"/>
      <w:r w:rsidR="00C313FA" w:rsidRPr="004428AD">
        <w:rPr>
          <w:rFonts w:ascii="Arial" w:hAnsi="Arial" w:cs="Arial"/>
          <w:sz w:val="24"/>
          <w:szCs w:val="24"/>
          <w:vertAlign w:val="superscript"/>
        </w:rPr>
        <w:t>+</w:t>
      </w:r>
      <w:r w:rsidR="00C313FA" w:rsidRPr="004428AD">
        <w:rPr>
          <w:rFonts w:ascii="Arial" w:hAnsi="Arial" w:cs="Arial"/>
          <w:sz w:val="24"/>
          <w:szCs w:val="24"/>
        </w:rPr>
        <w:t>]</w:t>
      </w:r>
      <w:proofErr w:type="spellStart"/>
      <w:r w:rsidR="00C313FA" w:rsidRPr="004428AD">
        <w:rPr>
          <w:rFonts w:ascii="Arial" w:hAnsi="Arial" w:cs="Arial"/>
          <w:sz w:val="24"/>
          <w:szCs w:val="24"/>
          <w:vertAlign w:val="subscript"/>
        </w:rPr>
        <w:t>i</w:t>
      </w:r>
      <w:proofErr w:type="spellEnd"/>
      <w:proofErr w:type="gramEnd"/>
      <w:r w:rsidR="00C313FA" w:rsidRPr="004428AD">
        <w:rPr>
          <w:rFonts w:ascii="Arial" w:hAnsi="Arial" w:cs="Arial"/>
          <w:sz w:val="24"/>
          <w:szCs w:val="24"/>
          <w:vertAlign w:val="subscript"/>
        </w:rPr>
        <w:t xml:space="preserve"> </w:t>
      </w:r>
      <w:r w:rsidR="00C313FA" w:rsidRPr="004428AD">
        <w:rPr>
          <w:rFonts w:ascii="Arial" w:hAnsi="Arial" w:cs="Arial"/>
          <w:sz w:val="24"/>
          <w:szCs w:val="24"/>
        </w:rPr>
        <w:t>o</w:t>
      </w:r>
      <w:r w:rsidRPr="004428AD">
        <w:rPr>
          <w:rFonts w:ascii="Arial" w:hAnsi="Arial" w:cs="Arial"/>
          <w:sz w:val="24"/>
          <w:szCs w:val="24"/>
        </w:rPr>
        <w:t>r</w:t>
      </w:r>
      <w:r w:rsidR="00C313FA" w:rsidRPr="004428AD">
        <w:rPr>
          <w:rFonts w:ascii="Arial" w:hAnsi="Arial" w:cs="Arial"/>
          <w:sz w:val="24"/>
          <w:szCs w:val="24"/>
        </w:rPr>
        <w:t xml:space="preserve"> [Zn</w:t>
      </w:r>
      <w:r w:rsidR="00C313FA" w:rsidRPr="004428AD">
        <w:rPr>
          <w:rFonts w:ascii="Arial" w:hAnsi="Arial" w:cs="Arial"/>
          <w:sz w:val="24"/>
          <w:szCs w:val="24"/>
          <w:vertAlign w:val="superscript"/>
        </w:rPr>
        <w:t>2+</w:t>
      </w:r>
      <w:r w:rsidR="00C313FA" w:rsidRPr="004428AD">
        <w:rPr>
          <w:rFonts w:ascii="Arial" w:hAnsi="Arial" w:cs="Arial"/>
          <w:sz w:val="24"/>
          <w:szCs w:val="24"/>
        </w:rPr>
        <w:t>]</w:t>
      </w:r>
      <w:proofErr w:type="spellStart"/>
      <w:r w:rsidR="00C313FA" w:rsidRPr="004428AD">
        <w:rPr>
          <w:rFonts w:ascii="Arial" w:hAnsi="Arial" w:cs="Arial"/>
          <w:sz w:val="24"/>
          <w:szCs w:val="24"/>
          <w:vertAlign w:val="subscript"/>
        </w:rPr>
        <w:t>i</w:t>
      </w:r>
      <w:proofErr w:type="spellEnd"/>
      <w:r w:rsidR="00C313FA" w:rsidRPr="004428AD">
        <w:rPr>
          <w:rFonts w:ascii="Arial" w:hAnsi="Arial" w:cs="Arial"/>
          <w:sz w:val="24"/>
          <w:szCs w:val="24"/>
        </w:rPr>
        <w:t xml:space="preserve"> </w:t>
      </w:r>
      <w:r w:rsidR="0095747B" w:rsidRPr="004428AD">
        <w:rPr>
          <w:rFonts w:ascii="Arial" w:hAnsi="Arial" w:cs="Arial"/>
          <w:sz w:val="24"/>
          <w:szCs w:val="24"/>
        </w:rPr>
        <w:t xml:space="preserve">result in </w:t>
      </w:r>
      <w:r w:rsidR="007902E1" w:rsidRPr="004428AD">
        <w:rPr>
          <w:rFonts w:ascii="Arial" w:hAnsi="Arial" w:cs="Arial"/>
          <w:sz w:val="24"/>
          <w:szCs w:val="24"/>
        </w:rPr>
        <w:t>a pro-oxidative state</w:t>
      </w:r>
      <w:r w:rsidR="0095747B" w:rsidRPr="004428AD">
        <w:rPr>
          <w:rFonts w:ascii="Arial" w:hAnsi="Arial" w:cs="Arial"/>
          <w:sz w:val="24"/>
          <w:szCs w:val="24"/>
        </w:rPr>
        <w:t>,</w:t>
      </w:r>
      <w:r w:rsidR="007902E1" w:rsidRPr="004428AD">
        <w:rPr>
          <w:rFonts w:ascii="Arial" w:hAnsi="Arial" w:cs="Arial"/>
          <w:sz w:val="24"/>
          <w:szCs w:val="24"/>
        </w:rPr>
        <w:t xml:space="preserve"> potentially caused by increased ROS levels</w:t>
      </w:r>
      <w:r w:rsidR="00302178" w:rsidRPr="004428AD">
        <w:rPr>
          <w:rFonts w:ascii="Arial" w:hAnsi="Arial" w:cs="Arial"/>
          <w:sz w:val="24"/>
          <w:szCs w:val="24"/>
        </w:rPr>
        <w:t xml:space="preserve"> and </w:t>
      </w:r>
      <w:r w:rsidR="0095747B" w:rsidRPr="004428AD">
        <w:rPr>
          <w:rFonts w:ascii="Arial" w:hAnsi="Arial" w:cs="Arial"/>
          <w:sz w:val="24"/>
          <w:szCs w:val="24"/>
        </w:rPr>
        <w:t xml:space="preserve">subsequent modification of </w:t>
      </w:r>
      <w:r w:rsidR="00302178" w:rsidRPr="004428AD">
        <w:rPr>
          <w:rFonts w:ascii="Arial" w:hAnsi="Arial" w:cs="Arial"/>
          <w:sz w:val="24"/>
          <w:szCs w:val="24"/>
        </w:rPr>
        <w:t>the glutathione redox system.</w:t>
      </w:r>
    </w:p>
    <w:p w14:paraId="6D874D56" w14:textId="77777777" w:rsidR="0095747B" w:rsidRPr="004428AD" w:rsidRDefault="0095747B" w:rsidP="00B52C66">
      <w:pPr>
        <w:autoSpaceDE w:val="0"/>
        <w:autoSpaceDN w:val="0"/>
        <w:adjustRightInd w:val="0"/>
        <w:spacing w:after="0" w:line="480" w:lineRule="auto"/>
        <w:ind w:firstLine="708"/>
        <w:contextualSpacing/>
        <w:jc w:val="both"/>
        <w:rPr>
          <w:rFonts w:ascii="Arial" w:hAnsi="Arial" w:cs="Arial"/>
          <w:sz w:val="24"/>
          <w:szCs w:val="24"/>
        </w:rPr>
      </w:pPr>
    </w:p>
    <w:p w14:paraId="7AAEC284" w14:textId="77777777" w:rsidR="00D56AF6" w:rsidRPr="004428AD" w:rsidRDefault="0095747B" w:rsidP="00114CF3">
      <w:pPr>
        <w:pStyle w:val="Heading2"/>
      </w:pPr>
      <w:r w:rsidRPr="004428AD">
        <w:t>[Zn</w:t>
      </w:r>
      <w:r w:rsidRPr="004428AD">
        <w:rPr>
          <w:vertAlign w:val="superscript"/>
        </w:rPr>
        <w:t>2</w:t>
      </w:r>
      <w:proofErr w:type="gramStart"/>
      <w:r w:rsidRPr="004428AD">
        <w:rPr>
          <w:vertAlign w:val="superscript"/>
        </w:rPr>
        <w:t>+</w:t>
      </w:r>
      <w:r w:rsidRPr="004428AD">
        <w:t>]</w:t>
      </w:r>
      <w:proofErr w:type="spellStart"/>
      <w:r w:rsidR="009F0410" w:rsidRPr="004428AD">
        <w:rPr>
          <w:vertAlign w:val="subscript"/>
        </w:rPr>
        <w:t>i</w:t>
      </w:r>
      <w:proofErr w:type="spellEnd"/>
      <w:proofErr w:type="gramEnd"/>
      <w:r w:rsidRPr="004428AD">
        <w:t xml:space="preserve">-mediated ROS production is </w:t>
      </w:r>
      <w:r w:rsidR="00585AC8" w:rsidRPr="004428AD">
        <w:t>mediated by</w:t>
      </w:r>
      <w:r w:rsidRPr="004428AD">
        <w:t xml:space="preserve"> </w:t>
      </w:r>
      <w:r w:rsidR="00302178" w:rsidRPr="004428AD">
        <w:t>NADPH oxidase and mitochondria</w:t>
      </w:r>
      <w:r w:rsidR="00F719D8" w:rsidRPr="004428AD">
        <w:t>l activity</w:t>
      </w:r>
      <w:r w:rsidR="00D56AF6" w:rsidRPr="004428AD">
        <w:t>.</w:t>
      </w:r>
    </w:p>
    <w:p w14:paraId="1D693FE9" w14:textId="70072AF6" w:rsidR="00AA2480" w:rsidRPr="004428AD" w:rsidRDefault="00FC0F2F" w:rsidP="0038683B">
      <w:pPr>
        <w:autoSpaceDE w:val="0"/>
        <w:autoSpaceDN w:val="0"/>
        <w:adjustRightInd w:val="0"/>
        <w:spacing w:after="0" w:line="480" w:lineRule="auto"/>
        <w:ind w:firstLine="708"/>
        <w:jc w:val="both"/>
        <w:rPr>
          <w:rFonts w:ascii="Arial" w:hAnsi="Arial" w:cs="Arial"/>
          <w:bCs/>
          <w:sz w:val="24"/>
          <w:szCs w:val="24"/>
        </w:rPr>
      </w:pPr>
      <w:r w:rsidRPr="004428AD">
        <w:rPr>
          <w:rFonts w:ascii="Arial" w:eastAsia="ArialMT" w:hAnsi="Arial" w:cs="Arial"/>
          <w:sz w:val="24"/>
          <w:szCs w:val="24"/>
        </w:rPr>
        <w:t xml:space="preserve">Both </w:t>
      </w:r>
      <w:r w:rsidR="0095747B" w:rsidRPr="004428AD">
        <w:rPr>
          <w:rFonts w:ascii="Arial" w:eastAsia="ArialMT" w:hAnsi="Arial" w:cs="Arial"/>
          <w:sz w:val="24"/>
          <w:szCs w:val="24"/>
        </w:rPr>
        <w:t>Ca</w:t>
      </w:r>
      <w:r w:rsidR="009F0410" w:rsidRPr="004428AD">
        <w:rPr>
          <w:rFonts w:ascii="Arial" w:eastAsia="ArialMT" w:hAnsi="Arial" w:cs="Arial"/>
          <w:sz w:val="24"/>
          <w:szCs w:val="24"/>
          <w:vertAlign w:val="superscript"/>
        </w:rPr>
        <w:t>2+</w:t>
      </w:r>
      <w:r w:rsidR="0095747B" w:rsidRPr="004428AD">
        <w:rPr>
          <w:rFonts w:ascii="Arial" w:eastAsia="ArialMT" w:hAnsi="Arial" w:cs="Arial"/>
          <w:sz w:val="24"/>
          <w:szCs w:val="24"/>
        </w:rPr>
        <w:t xml:space="preserve"> and Zn</w:t>
      </w:r>
      <w:r w:rsidR="009F0410" w:rsidRPr="004428AD">
        <w:rPr>
          <w:rFonts w:ascii="Arial" w:eastAsia="ArialMT" w:hAnsi="Arial" w:cs="Arial"/>
          <w:sz w:val="24"/>
          <w:szCs w:val="24"/>
          <w:vertAlign w:val="superscript"/>
        </w:rPr>
        <w:t>2+</w:t>
      </w:r>
      <w:r w:rsidR="0095747B" w:rsidRPr="004428AD">
        <w:rPr>
          <w:rFonts w:ascii="Arial" w:eastAsia="ArialMT" w:hAnsi="Arial" w:cs="Arial"/>
          <w:sz w:val="24"/>
          <w:szCs w:val="24"/>
        </w:rPr>
        <w:t xml:space="preserve"> have been shown to regulate ROS production via</w:t>
      </w:r>
      <w:r w:rsidR="000D6E4A" w:rsidRPr="004428AD">
        <w:rPr>
          <w:rFonts w:ascii="Arial" w:eastAsia="ArialMT" w:hAnsi="Arial" w:cs="Arial"/>
          <w:sz w:val="24"/>
          <w:szCs w:val="24"/>
        </w:rPr>
        <w:t xml:space="preserve"> </w:t>
      </w:r>
      <w:r w:rsidRPr="004428AD">
        <w:rPr>
          <w:rFonts w:ascii="Arial" w:eastAsia="ArialMT" w:hAnsi="Arial" w:cs="Arial"/>
          <w:sz w:val="24"/>
          <w:szCs w:val="24"/>
        </w:rPr>
        <w:t xml:space="preserve">potentiation of </w:t>
      </w:r>
      <w:r w:rsidR="00877C78" w:rsidRPr="004428AD">
        <w:rPr>
          <w:rFonts w:ascii="Arial" w:eastAsia="ArialMT" w:hAnsi="Arial" w:cs="Arial"/>
          <w:sz w:val="24"/>
          <w:szCs w:val="24"/>
        </w:rPr>
        <w:t xml:space="preserve">independent </w:t>
      </w:r>
      <w:r w:rsidR="00302178" w:rsidRPr="004428AD">
        <w:rPr>
          <w:rFonts w:ascii="Arial" w:hAnsi="Arial" w:cs="Arial"/>
          <w:sz w:val="24"/>
          <w:szCs w:val="24"/>
        </w:rPr>
        <w:t>mitochondria</w:t>
      </w:r>
      <w:r w:rsidR="00877C78" w:rsidRPr="004428AD">
        <w:rPr>
          <w:rFonts w:ascii="Arial" w:hAnsi="Arial" w:cs="Arial"/>
          <w:sz w:val="24"/>
          <w:szCs w:val="24"/>
        </w:rPr>
        <w:t xml:space="preserve"> </w:t>
      </w:r>
      <w:r w:rsidR="000D6E4A" w:rsidRPr="004428AD">
        <w:rPr>
          <w:rFonts w:ascii="Arial" w:hAnsi="Arial" w:cs="Arial"/>
          <w:sz w:val="24"/>
          <w:szCs w:val="24"/>
        </w:rPr>
        <w:t xml:space="preserve">activity </w:t>
      </w:r>
      <w:r w:rsidR="00302178" w:rsidRPr="004428AD">
        <w:rPr>
          <w:rFonts w:ascii="Arial" w:hAnsi="Arial" w:cs="Arial"/>
          <w:sz w:val="24"/>
          <w:szCs w:val="24"/>
        </w:rPr>
        <w:t>and NOX expression</w:t>
      </w:r>
      <w:r w:rsidR="00302178" w:rsidRPr="004428AD">
        <w:rPr>
          <w:rFonts w:ascii="Arial" w:eastAsia="ArialMT" w:hAnsi="Arial" w:cs="Arial"/>
          <w:sz w:val="24"/>
          <w:szCs w:val="24"/>
        </w:rPr>
        <w:t xml:space="preserve"> </w:t>
      </w:r>
      <w:r w:rsidRPr="004428AD">
        <w:rPr>
          <w:rFonts w:ascii="Arial" w:eastAsia="ArialMT" w:hAnsi="Arial" w:cs="Arial"/>
          <w:sz w:val="24"/>
          <w:szCs w:val="24"/>
        </w:rPr>
        <w:t>in nucleated cells</w:t>
      </w:r>
      <w:r w:rsidR="00302178" w:rsidRPr="004428AD">
        <w:rPr>
          <w:rFonts w:ascii="Arial" w:hAnsi="Arial" w:cs="Arial"/>
          <w:sz w:val="24"/>
          <w:szCs w:val="24"/>
        </w:rPr>
        <w:t>.</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fj8l93lp","properties":{"formattedCitation":"[27\\uc0\\u8211{}31]","plainCitation":"[27–31]","noteIndex":0},"citationItems":[{"id":849,"uris":["http://zotero.org/users/2507469/items/DTHGZNU6"],"uri":["http://zotero.org/users/2507469/items/DTHGZNU6"],"itemData":{"id":849,"type":"article-journal","title":"Angiotensin II requires zinc and downregulation of the zinc transporters ZnT3 and ZnT10 to induce senescence of vascular smooth muscle cells","container-title":"PloS One","page":"e33211","volume":"7","issue":"3","source":"PubMed","abstract":"Senescence, a hallmark of mammalian aging, is associated with the onset and progression of cardiovascular disease. Angiotensin II (Ang II) signaling and zinc homeostasis dysfunction are increased with age and are linked to cardiovascular disease, but the relationship among these processes has not been investigated. We used a model of cellular senescence induced by Ang II in vascular smooth muscle cells (VSMCs) to explore the role of zinc in vascular dysfunction. We found that Ang II-induced senescence is a zinc-dependent pathway mediated by the downregulation of the zinc transporters ZnT3 and ZnT10, which work to reduce cytosolic zinc. Zinc mimics Ang II by increasing reactive oxygen species (ROS), activating NADPH oxidase activity and Akt, and by downregulating ZnT3 and ZnT10 and inducing senescence. Zinc increases Ang II-induced senescence, while the zinc chelator TPEN, as well as overexpression of ZnT3 or ZnT10, decreases ROS and prevents senescence. Using HEK293 cells, we found that ZnT10 localizes in recycling endosomes and transports zinc into vesicles to prevent zinc toxicity. Zinc and ZnT3/ZnT10 downregulation induces senescence by decreasing the expression of catalase. Consistently, ZnT3 and ZnT10 downregulation by siRNA increases ROS while downregulation of catalase by siRNA induces senescence. Zinc, siZnT3 and siZnT10 downregulate catalase by a post-transcriptional mechanism mediated by decreased phosphorylation of ERK1/2. These data demonstrate that zinc homeostasis dysfunction by decreased expression of ZnT3 or ZnT10 promotes senescence and that Ang II-induced senescence is a zinc and ROS-dependent process. Our studies suggest that zinc might also affect other ROS-dependent processes induced by Ang II, such as hypertrophy and migration of smooth muscle cells.","ISSN":"1932-6203","note":"PMID: 22427991\nPMCID: PMC3299759","journalAbbreviation":"PLoS ONE","language":"eng","author":[{"family":"Patrushev","given":"Nikolay"},{"family":"Seidel-Rogol","given":"Bonnie"},{"family":"Salazar","given":"Gloria"}],"issued":{"date-parts":[["2012"]]}}},{"id":850,"uris":["http://zotero.org/users/2507469/items/WXIFS68T"],"uri":["http://zotero.org/users/2507469/items/WXIFS68T"],"itemData":{"id":850,"type":"article-journal","title":"Zinc regulates Nox1 expression through a NF-κB and mitochondrial ROS dependent mechanism to induce senescence of vascular smooth muscle cells","container-title":"Free Radical Biology &amp; Medicine","page":"225-235","volume":"108","source":"PubMed","ISSN":"1873-4596","note":"PMID: 28363602","journalAbbreviation":"Free Radic. Biol. Med.","language":"eng","author":[{"family":"Salazar","given":"G."},{"family":"Huang","given":"J."},{"family":"Feresin","given":"R. G."},{"family":"Zhao","given":"Y."},{"family":"Griendling","given":"K. K."}],"issued":{"date-parts":[["2017",7]]}}},{"id":852,"uris":["http://zotero.org/users/2507469/items/XV8JTPTR"],"uri":["http://zotero.org/users/2507469/items/XV8JTPTR"],"itemData":{"id":852,"type":"article-journal","title":"AMPA/kainate receptor-triggered Zn2+ entry into cortical neurons induces mitochondrial Zn2+ uptake and persistent mitochondrial dysfunction","container-title":"The European Journal of Neuroscience","page":"3813-3818","volume":"12","issue":"10","source":"PubMed","abstract":"Rapid Zn2+ influx through Ca2+-permeable AMPA/kainate (Ca-A/K) channels triggers reactive oxygen species (ROS) generation and is potently neurotoxic. The first aim of this study was to determine whether these effects might result from direct mitochondrial Zn2+ uptake. Adapting the mitochondrially sequestered divalent cation sensitive probe, rhod-2, to visualize mitochondrial Zn2+, present studies indicate that Zn2+ is taken up into these organelles. The specificity of the signal for Zn2+ was indicated by its reversal by Zn2+ chelation, and its mitochondrial origin indicated by its speckled extranuclear appearance and by its elimination upon pretreatment with the mitochondrial protonophore, carbonyl cyanide p-(trifluoromethoxy)phenylhydrazone (FCCP). Consistent with inhibition of mitochondrial Zn2+ uptake, FCCP also slowed the recovery of cytosolic Zn2+ elevations in Ca-A/K(+) neurons. Further studies sought clues to the high toxic potency of intracellular Zn2+. In experiments using the mitochondrial membrane polarization (DeltaPsi(m))-sensitive probe tetramethylrhodamine ethyl ester and the ROS-sensitive probe hydroethidine, brief kainate exposures in the presence of 300 microM Zn2+ (with or without Ca2+) resulted in prolonged loss of DeltaPsi(m) and corresponding prolonged ROS generation in Ca-A/K(+) neurons, in comparison to the more rapid recovery from loss of DeltaPsi(m) and transient ROS generation after kainate/1.8 mM Ca2+ exposures.","ISSN":"0953-816X","note":"PMID: 11029652","journalAbbreviation":"Eur. J. Neurosci.","language":"eng","author":[{"family":"Sensi","given":"S. L."},{"family":"Yin","given":"H. Z."},{"family":"Weiss","given":"J. H."}],"issued":{"date-parts":[["2000",10]]}}},{"id":851,"uris":["http://zotero.org/users/2507469/items/556F4V7X"],"uri":["http://zotero.org/users/2507469/items/556F4V7X"],"itemData":{"id":851,"type":"article-journal","title":"Zinc causes loss of membrane potential and elevates reactive oxygen species in rat brain mitochondria","container-title":"Mitochondrion","page":"55-65","volume":"5","issue":"1","source":"PubMed","abstract":"Emerging evidence suggests that Zn2+ may impair neuronal metabolism. We examined how Zn2+ affects the activity of isolated brain mitochondria fueled with glutamate + malate, succinate or glycerol 3-phosphate. Submicromolar levels of Zn2+ dissipated membrane potential and inhibited oxygen utilization in all three substrate conditions. Zn(2+)-induced depolarization was reversed by the membrane-impermeant metal chelator, EGTA, and was inhibited by uniporter blockade. Cyclosporin A did not block Zn(2+)-induced depolarization. Added Zn2+ increased accumulation of reactive oxygen species (ROS) in glutamate + malate or glycerol 3-phosphate conditions, but inhibited succinate-supported ROS accumulation. These results show that Zn2+ blocks mitochondrial function in all physiologically relevant substrate conditions.","ISSN":"1567-7249","note":"PMID: 16060292","journalAbbreviation":"Mitochondrion","language":"eng","author":[{"family":"Dineley","given":"Kirk E."},{"family":"Richards","given":"Lauren L."},{"family":"Votyakova","given":"Tatyana V."},{"family":"Reynolds","given":"Ian J."}],"issued":{"date-parts":[["2005",2]]}}},{"id":2748,"uris":["http://zotero.org/users/2507469/items/KTC3SXEL"],"uri":["http://zotero.org/users/2507469/items/KTC3SXEL"],"itemData":{"id":2748,"type":"article-journal","title":"Mechanisms of rapid reactive oxygen species generation in response to cytosolic Ca2+ or Zn2+ loads in cortical neurons","container-title":"PloS One","page":"e83347","volume":"8","issue":"12","source":"PubMed","abstract":"Excessive \"excitotoxic\" accumulation of Ca(2+) and Zn(2+) within neurons contributes to neurodegeneration in pathological conditions including ischemia. Putative early targets of these ions, both of which are linked to increased reactive oxygen species (ROS) generation, are mitochondria and the cytosolic enzyme, NADPH oxidase (NOX). The present study uses primary cortical neuronal cultures to examine respective contributions of mitochondria and NOX to ROS generation in response to Ca(2+) or Zn(2+) loading. Induction of rapid cytosolic accumulation of either Ca(2+) (via NMDA exposure) or Zn(2+) (via Zn(2+)/Pyrithione exposure in 0 Ca(2+)) caused sharp cytosolic rises in these ions, as well as a strong and rapid increase in ROS generation. Inhibition of NOX activation significantly reduced the Ca(2+)-induced ROS production with little effect on the Zn(2+)- triggered ROS generation. Conversely, dissipation of the mitochondrial electrochemical gradient increased the cytosolic Ca(2+) or Zn(2+) rises caused by these exposures, consistent with inhibition of mitochondrial uptake of these ions. However, such disruption of mitochondrial function markedly suppressed the Zn(2+)-triggered ROS, while partially attenuating the Ca(2+)-triggered ROS. Furthermore, block of the mitochondrial Ca(2+) uniporter (MCU), through which Zn(2+) as well as Ca(2+) can enter the mitochondrial matrix, substantially diminished Zn(2+) triggered ROS production, suggesting that the ROS generation occurs specifically in response to Zn(2+) entry into mitochondria. Finally, in the presence of the sulfhydryl-oxidizing agent 2,2'-dithiodipyridine, which impairs Zn(2+) binding to cytosolic metalloproteins, far lower Zn(2+) exposures were able to induce mitochondrial Zn(2+) uptake and consequent ROS generation. Thus, whereas rapid acute accumulation of Zn(2+) and Ca(2+) each can trigger injurious ROS generation, Zn(2+) entry into mitochondria via the MCU may do so with particular potency. This may be of particular relevance to conditions like ischemia in which cytosolic Zn(2+) buffering is impaired due to acidosis and oxidative stress.","ISSN":"1932-6203","note":"PMID: 24340096\nPMCID: PMC3858366","journalAbbreviation":"PLoS ONE","language":"eng","author":[{"family":"Clausen","given":"Aaron"},{"family":"McClanahan","given":"Taylor"},{"family":"Ji","given":"Sung G."},{"family":"Weiss","given":"John H."}],"issued":{"date-parts":[["2013"]]}}}],"schema":"https://github.com/citation-style-language/schema/raw/master/csl-citation.json"}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[27–31]</w:t>
      </w:r>
      <w:r w:rsidR="00FD16FE" w:rsidRPr="004428AD">
        <w:rPr>
          <w:rFonts w:ascii="Arial" w:hAnsi="Arial" w:cs="Arial"/>
          <w:sz w:val="24"/>
          <w:szCs w:val="24"/>
        </w:rPr>
        <w:fldChar w:fldCharType="end"/>
      </w:r>
      <w:r w:rsidR="00302178" w:rsidRPr="004428AD">
        <w:rPr>
          <w:rFonts w:ascii="Arial" w:hAnsi="Arial" w:cs="Arial"/>
          <w:sz w:val="24"/>
          <w:szCs w:val="24"/>
        </w:rPr>
        <w:t xml:space="preserve"> To determine whether</w:t>
      </w:r>
      <w:r w:rsidRPr="004428AD">
        <w:rPr>
          <w:rFonts w:ascii="Arial" w:hAnsi="Arial" w:cs="Arial"/>
          <w:sz w:val="24"/>
          <w:szCs w:val="24"/>
        </w:rPr>
        <w:t xml:space="preserve"> Zn</w:t>
      </w:r>
      <w:r w:rsidRPr="004428AD">
        <w:rPr>
          <w:rFonts w:ascii="Arial" w:hAnsi="Arial" w:cs="Arial"/>
          <w:sz w:val="24"/>
          <w:szCs w:val="24"/>
          <w:vertAlign w:val="superscript"/>
        </w:rPr>
        <w:t>2+</w:t>
      </w:r>
      <w:r w:rsidR="0095747B" w:rsidRPr="004428AD">
        <w:rPr>
          <w:rFonts w:ascii="Arial" w:hAnsi="Arial" w:cs="Arial"/>
          <w:sz w:val="24"/>
          <w:szCs w:val="24"/>
        </w:rPr>
        <w:t xml:space="preserve">-mediated ROS </w:t>
      </w:r>
      <w:r w:rsidRPr="004428AD">
        <w:rPr>
          <w:rFonts w:ascii="Arial" w:hAnsi="Arial" w:cs="Arial"/>
          <w:sz w:val="24"/>
          <w:szCs w:val="24"/>
        </w:rPr>
        <w:t xml:space="preserve">increases in platelets are </w:t>
      </w:r>
      <w:r w:rsidR="00302178" w:rsidRPr="004428AD">
        <w:rPr>
          <w:rFonts w:ascii="Arial" w:hAnsi="Arial" w:cs="Arial"/>
          <w:sz w:val="24"/>
          <w:szCs w:val="24"/>
        </w:rPr>
        <w:t xml:space="preserve">due </w:t>
      </w:r>
      <w:r w:rsidR="00302178" w:rsidRPr="004428AD">
        <w:rPr>
          <w:rFonts w:ascii="Arial" w:hAnsi="Arial" w:cs="Arial"/>
          <w:sz w:val="24"/>
          <w:szCs w:val="24"/>
        </w:rPr>
        <w:lastRenderedPageBreak/>
        <w:t xml:space="preserve">to NADPH oxidase </w:t>
      </w:r>
      <w:r w:rsidR="003E60F7" w:rsidRPr="004428AD">
        <w:rPr>
          <w:rFonts w:ascii="Arial" w:hAnsi="Arial" w:cs="Arial"/>
          <w:sz w:val="24"/>
          <w:szCs w:val="24"/>
        </w:rPr>
        <w:t xml:space="preserve">or </w:t>
      </w:r>
      <w:r w:rsidR="00824B8B" w:rsidRPr="004428AD">
        <w:rPr>
          <w:rFonts w:ascii="Arial" w:hAnsi="Arial" w:cs="Arial"/>
          <w:sz w:val="24"/>
          <w:szCs w:val="24"/>
        </w:rPr>
        <w:t xml:space="preserve">by activity of </w:t>
      </w:r>
      <w:r w:rsidR="00302178" w:rsidRPr="004428AD">
        <w:rPr>
          <w:rFonts w:ascii="Arial" w:hAnsi="Arial" w:cs="Arial"/>
          <w:sz w:val="24"/>
          <w:szCs w:val="24"/>
        </w:rPr>
        <w:t>mitochondria</w:t>
      </w:r>
      <w:r w:rsidR="003E60F7" w:rsidRPr="004428AD">
        <w:rPr>
          <w:rFonts w:ascii="Arial" w:hAnsi="Arial" w:cs="Arial"/>
          <w:sz w:val="24"/>
          <w:szCs w:val="24"/>
        </w:rPr>
        <w:t xml:space="preserve">l </w:t>
      </w:r>
      <w:r w:rsidR="00D56AF6" w:rsidRPr="004428AD">
        <w:rPr>
          <w:rFonts w:ascii="Arial" w:hAnsi="Arial" w:cs="Arial"/>
          <w:sz w:val="24"/>
          <w:szCs w:val="24"/>
        </w:rPr>
        <w:t>platelet</w:t>
      </w:r>
      <w:r w:rsidR="00302178" w:rsidRPr="004428AD">
        <w:rPr>
          <w:rFonts w:ascii="Arial" w:hAnsi="Arial" w:cs="Arial"/>
          <w:sz w:val="24"/>
          <w:szCs w:val="24"/>
        </w:rPr>
        <w:t>,</w:t>
      </w:r>
      <w:r w:rsidR="00BC0C64" w:rsidRPr="004428AD">
        <w:rPr>
          <w:rFonts w:ascii="Arial" w:hAnsi="Arial" w:cs="Arial"/>
          <w:sz w:val="24"/>
          <w:szCs w:val="24"/>
        </w:rPr>
        <w:t xml:space="preserve"> </w:t>
      </w:r>
      <w:r w:rsidR="00F72809" w:rsidRPr="004428AD">
        <w:rPr>
          <w:rFonts w:ascii="Arial" w:hAnsi="Arial" w:cs="Arial"/>
          <w:sz w:val="24"/>
          <w:szCs w:val="24"/>
        </w:rPr>
        <w:t xml:space="preserve">DHE-loaded </w:t>
      </w:r>
      <w:r w:rsidR="00720E88" w:rsidRPr="004428AD">
        <w:rPr>
          <w:rFonts w:ascii="Arial" w:hAnsi="Arial" w:cs="Arial"/>
          <w:sz w:val="24"/>
          <w:szCs w:val="24"/>
        </w:rPr>
        <w:t xml:space="preserve">platelets were </w:t>
      </w:r>
      <w:r w:rsidR="00585AC8" w:rsidRPr="004428AD">
        <w:rPr>
          <w:rFonts w:ascii="Arial" w:hAnsi="Arial" w:cs="Arial"/>
          <w:sz w:val="24"/>
          <w:szCs w:val="24"/>
        </w:rPr>
        <w:t xml:space="preserve">treated </w:t>
      </w:r>
      <w:r w:rsidR="00720E88" w:rsidRPr="004428AD">
        <w:rPr>
          <w:rFonts w:ascii="Arial" w:hAnsi="Arial" w:cs="Arial"/>
          <w:sz w:val="24"/>
          <w:szCs w:val="24"/>
        </w:rPr>
        <w:t xml:space="preserve">with </w:t>
      </w:r>
      <w:r w:rsidR="00302178" w:rsidRPr="004428AD">
        <w:rPr>
          <w:rFonts w:ascii="Arial" w:hAnsi="Arial" w:cs="Arial"/>
          <w:sz w:val="24"/>
          <w:szCs w:val="24"/>
        </w:rPr>
        <w:t>DPI (</w:t>
      </w:r>
      <w:r w:rsidR="00302178" w:rsidRPr="004428AD">
        <w:rPr>
          <w:rFonts w:ascii="Arial" w:hAnsi="Arial" w:cs="Arial"/>
          <w:bCs/>
          <w:sz w:val="24"/>
          <w:szCs w:val="24"/>
        </w:rPr>
        <w:t>10µM)</w:t>
      </w:r>
      <w:r w:rsidR="00302178" w:rsidRPr="004428AD">
        <w:rPr>
          <w:rFonts w:ascii="Arial" w:hAnsi="Arial" w:cs="Arial"/>
          <w:sz w:val="24"/>
          <w:szCs w:val="24"/>
        </w:rPr>
        <w:t xml:space="preserve"> or mitochondria</w:t>
      </w:r>
      <w:r w:rsidR="008F567B" w:rsidRPr="004428AD">
        <w:rPr>
          <w:rFonts w:ascii="Arial" w:hAnsi="Arial" w:cs="Arial"/>
          <w:sz w:val="24"/>
          <w:szCs w:val="24"/>
        </w:rPr>
        <w:t>l</w:t>
      </w:r>
      <w:r w:rsidRPr="004428AD">
        <w:rPr>
          <w:rFonts w:ascii="Arial" w:hAnsi="Arial" w:cs="Arial"/>
          <w:sz w:val="24"/>
          <w:szCs w:val="24"/>
        </w:rPr>
        <w:t xml:space="preserve"> </w:t>
      </w:r>
      <w:proofErr w:type="spellStart"/>
      <w:r w:rsidR="00383233" w:rsidRPr="004428AD">
        <w:rPr>
          <w:rFonts w:ascii="Arial" w:hAnsi="Arial" w:cs="Arial"/>
          <w:sz w:val="24"/>
          <w:szCs w:val="24"/>
        </w:rPr>
        <w:t>mitoTEMPO</w:t>
      </w:r>
      <w:proofErr w:type="spellEnd"/>
      <w:r w:rsidR="00302178" w:rsidRPr="004428AD">
        <w:rPr>
          <w:rFonts w:ascii="Arial" w:hAnsi="Arial" w:cs="Arial"/>
          <w:sz w:val="24"/>
          <w:szCs w:val="24"/>
        </w:rPr>
        <w:t xml:space="preserve"> (</w:t>
      </w:r>
      <w:r w:rsidR="00302178" w:rsidRPr="004428AD">
        <w:rPr>
          <w:rFonts w:ascii="Arial" w:hAnsi="Arial" w:cs="Arial"/>
          <w:bCs/>
          <w:sz w:val="24"/>
          <w:szCs w:val="24"/>
        </w:rPr>
        <w:t>10µM)</w:t>
      </w:r>
      <w:r w:rsidR="00983BED" w:rsidRPr="004428AD">
        <w:rPr>
          <w:rFonts w:ascii="Arial" w:hAnsi="Arial" w:cs="Arial"/>
          <w:bCs/>
          <w:sz w:val="24"/>
          <w:szCs w:val="24"/>
        </w:rPr>
        <w:t xml:space="preserve"> (a NADPH oxidase </w:t>
      </w:r>
      <w:r w:rsidR="00066AB0" w:rsidRPr="004428AD">
        <w:rPr>
          <w:rFonts w:ascii="Arial" w:hAnsi="Arial" w:cs="Arial"/>
          <w:b/>
          <w:bCs/>
          <w:sz w:val="24"/>
          <w:szCs w:val="24"/>
        </w:rPr>
        <w:t xml:space="preserve">inhibitor </w:t>
      </w:r>
      <w:r w:rsidR="00983BED" w:rsidRPr="004428AD">
        <w:rPr>
          <w:rFonts w:ascii="Arial" w:hAnsi="Arial" w:cs="Arial"/>
          <w:b/>
          <w:bCs/>
          <w:sz w:val="24"/>
          <w:szCs w:val="24"/>
        </w:rPr>
        <w:t>and mitochondria</w:t>
      </w:r>
      <w:r w:rsidR="00066AB0" w:rsidRPr="004428AD">
        <w:rPr>
          <w:rFonts w:ascii="Arial" w:hAnsi="Arial" w:cs="Arial"/>
          <w:b/>
          <w:bCs/>
          <w:sz w:val="24"/>
          <w:szCs w:val="24"/>
        </w:rPr>
        <w:t>-targeted antioxidant</w:t>
      </w:r>
      <w:r w:rsidR="00983BED" w:rsidRPr="004428AD">
        <w:rPr>
          <w:rFonts w:ascii="Arial" w:hAnsi="Arial" w:cs="Arial"/>
          <w:bCs/>
          <w:sz w:val="24"/>
          <w:szCs w:val="24"/>
        </w:rPr>
        <w:t>, respectively)</w:t>
      </w:r>
      <w:r w:rsidR="00302178" w:rsidRPr="004428AD">
        <w:rPr>
          <w:rFonts w:ascii="Arial" w:hAnsi="Arial" w:cs="Arial"/>
          <w:sz w:val="24"/>
          <w:szCs w:val="24"/>
        </w:rPr>
        <w:t xml:space="preserve"> </w:t>
      </w:r>
      <w:r w:rsidR="00F72809" w:rsidRPr="004428AD">
        <w:rPr>
          <w:rFonts w:ascii="Arial" w:hAnsi="Arial" w:cs="Arial"/>
          <w:sz w:val="24"/>
          <w:szCs w:val="24"/>
        </w:rPr>
        <w:t>prior to</w:t>
      </w:r>
      <w:r w:rsidR="00302178" w:rsidRPr="004428AD">
        <w:rPr>
          <w:rFonts w:ascii="Arial" w:hAnsi="Arial" w:cs="Arial"/>
          <w:sz w:val="24"/>
          <w:szCs w:val="24"/>
        </w:rPr>
        <w:t xml:space="preserve"> stimulation with </w:t>
      </w:r>
      <w:r w:rsidR="00302178" w:rsidRPr="004428AD">
        <w:rPr>
          <w:rFonts w:ascii="Arial" w:hAnsi="Arial" w:cs="Arial"/>
          <w:bCs/>
          <w:sz w:val="24"/>
          <w:szCs w:val="24"/>
        </w:rPr>
        <w:t>clioq</w:t>
      </w:r>
      <w:r w:rsidR="005A0817" w:rsidRPr="004428AD">
        <w:rPr>
          <w:rFonts w:ascii="Arial" w:hAnsi="Arial" w:cs="Arial"/>
          <w:bCs/>
          <w:sz w:val="24"/>
          <w:szCs w:val="24"/>
        </w:rPr>
        <w:t>uinol (100µM) or A23187 (100µM)</w:t>
      </w:r>
      <w:r w:rsidR="00585AC8" w:rsidRPr="004428AD">
        <w:rPr>
          <w:rFonts w:ascii="Arial" w:hAnsi="Arial" w:cs="Arial"/>
          <w:bCs/>
          <w:sz w:val="24"/>
          <w:szCs w:val="24"/>
        </w:rPr>
        <w:t>,</w:t>
      </w:r>
      <w:r w:rsidR="00F72809" w:rsidRPr="004428AD">
        <w:rPr>
          <w:rFonts w:ascii="Arial" w:hAnsi="Arial" w:cs="Arial"/>
          <w:bCs/>
          <w:sz w:val="24"/>
          <w:szCs w:val="24"/>
        </w:rPr>
        <w:t xml:space="preserve"> and ROS responses were </w:t>
      </w:r>
      <w:r w:rsidR="00585AC8" w:rsidRPr="004428AD">
        <w:rPr>
          <w:rFonts w:ascii="Arial" w:hAnsi="Arial" w:cs="Arial"/>
          <w:bCs/>
          <w:sz w:val="24"/>
          <w:szCs w:val="24"/>
        </w:rPr>
        <w:t xml:space="preserve">quantified </w:t>
      </w:r>
      <w:r w:rsidR="00F72809" w:rsidRPr="004428AD">
        <w:rPr>
          <w:rFonts w:ascii="Arial" w:hAnsi="Arial" w:cs="Arial"/>
          <w:bCs/>
          <w:sz w:val="24"/>
          <w:szCs w:val="24"/>
        </w:rPr>
        <w:t xml:space="preserve">using </w:t>
      </w:r>
      <w:r w:rsidR="005A0817" w:rsidRPr="004428AD">
        <w:rPr>
          <w:rFonts w:ascii="Arial" w:hAnsi="Arial" w:cs="Arial"/>
          <w:bCs/>
          <w:sz w:val="24"/>
          <w:szCs w:val="24"/>
        </w:rPr>
        <w:t>flow cytometry</w:t>
      </w:r>
      <w:r w:rsidR="00F72809" w:rsidRPr="004428AD">
        <w:rPr>
          <w:rFonts w:ascii="Arial" w:hAnsi="Arial" w:cs="Arial"/>
          <w:bCs/>
          <w:sz w:val="24"/>
          <w:szCs w:val="24"/>
        </w:rPr>
        <w:t>. DHE fluorescen</w:t>
      </w:r>
      <w:r w:rsidR="00DE4A60" w:rsidRPr="004428AD">
        <w:rPr>
          <w:rFonts w:ascii="Arial" w:hAnsi="Arial" w:cs="Arial"/>
          <w:bCs/>
          <w:sz w:val="24"/>
          <w:szCs w:val="24"/>
        </w:rPr>
        <w:t>ce</w:t>
      </w:r>
      <w:r w:rsidR="00F72809" w:rsidRPr="004428AD">
        <w:rPr>
          <w:rFonts w:ascii="Arial" w:hAnsi="Arial" w:cs="Arial"/>
          <w:bCs/>
          <w:sz w:val="24"/>
          <w:szCs w:val="24"/>
        </w:rPr>
        <w:t xml:space="preserve"> in </w:t>
      </w:r>
      <w:r w:rsidR="00302178" w:rsidRPr="004428AD">
        <w:rPr>
          <w:rFonts w:ascii="Arial" w:hAnsi="Arial" w:cs="Arial"/>
          <w:bCs/>
          <w:sz w:val="24"/>
          <w:szCs w:val="24"/>
        </w:rPr>
        <w:t>DPI</w:t>
      </w:r>
      <w:r w:rsidR="004B0101" w:rsidRPr="004428AD">
        <w:rPr>
          <w:rFonts w:ascii="Arial" w:hAnsi="Arial" w:cs="Arial"/>
          <w:bCs/>
          <w:sz w:val="24"/>
          <w:szCs w:val="24"/>
        </w:rPr>
        <w:t>-</w:t>
      </w:r>
      <w:r w:rsidR="004140A5" w:rsidRPr="004428AD">
        <w:rPr>
          <w:rFonts w:ascii="Arial" w:hAnsi="Arial" w:cs="Arial"/>
          <w:bCs/>
          <w:sz w:val="24"/>
          <w:szCs w:val="24"/>
        </w:rPr>
        <w:t xml:space="preserve"> and </w:t>
      </w:r>
      <w:proofErr w:type="spellStart"/>
      <w:r w:rsidR="00383233" w:rsidRPr="004428AD">
        <w:rPr>
          <w:rFonts w:ascii="Arial" w:hAnsi="Arial" w:cs="Arial"/>
          <w:bCs/>
          <w:sz w:val="24"/>
          <w:szCs w:val="24"/>
        </w:rPr>
        <w:t>mitoTEMPO</w:t>
      </w:r>
      <w:r w:rsidR="00D17C45" w:rsidRPr="004428AD">
        <w:rPr>
          <w:rFonts w:ascii="Arial" w:hAnsi="Arial" w:cs="Arial"/>
          <w:bCs/>
          <w:sz w:val="24"/>
          <w:szCs w:val="24"/>
        </w:rPr>
        <w:t>-</w:t>
      </w:r>
      <w:r w:rsidRPr="004428AD">
        <w:rPr>
          <w:rFonts w:ascii="Arial" w:hAnsi="Arial" w:cs="Arial"/>
          <w:bCs/>
          <w:sz w:val="24"/>
          <w:szCs w:val="24"/>
        </w:rPr>
        <w:t>pre</w:t>
      </w:r>
      <w:r w:rsidR="00F72809" w:rsidRPr="004428AD">
        <w:rPr>
          <w:rFonts w:ascii="Arial" w:hAnsi="Arial" w:cs="Arial"/>
          <w:bCs/>
          <w:sz w:val="24"/>
          <w:szCs w:val="24"/>
        </w:rPr>
        <w:t>treated</w:t>
      </w:r>
      <w:proofErr w:type="spellEnd"/>
      <w:r w:rsidR="00F72809" w:rsidRPr="004428AD">
        <w:rPr>
          <w:rFonts w:ascii="Arial" w:hAnsi="Arial" w:cs="Arial"/>
          <w:bCs/>
          <w:sz w:val="24"/>
          <w:szCs w:val="24"/>
        </w:rPr>
        <w:t xml:space="preserve"> platelets </w:t>
      </w:r>
      <w:r w:rsidR="00585AC8" w:rsidRPr="004428AD">
        <w:rPr>
          <w:rFonts w:ascii="Arial" w:hAnsi="Arial" w:cs="Arial"/>
          <w:bCs/>
          <w:sz w:val="24"/>
          <w:szCs w:val="24"/>
        </w:rPr>
        <w:t>was reduced</w:t>
      </w:r>
      <w:r w:rsidR="00495403" w:rsidRPr="004428AD">
        <w:rPr>
          <w:rFonts w:ascii="Arial" w:hAnsi="Arial" w:cs="Arial"/>
          <w:bCs/>
          <w:sz w:val="24"/>
          <w:szCs w:val="24"/>
        </w:rPr>
        <w:t xml:space="preserve"> </w:t>
      </w:r>
      <w:r w:rsidR="00F72809" w:rsidRPr="004428AD">
        <w:rPr>
          <w:rFonts w:ascii="Arial" w:hAnsi="Arial" w:cs="Arial"/>
          <w:bCs/>
          <w:sz w:val="24"/>
          <w:szCs w:val="24"/>
        </w:rPr>
        <w:t xml:space="preserve">following stimulation with </w:t>
      </w:r>
      <w:r w:rsidR="00302178" w:rsidRPr="004428AD">
        <w:rPr>
          <w:rFonts w:ascii="Arial" w:hAnsi="Arial" w:cs="Arial"/>
          <w:bCs/>
          <w:sz w:val="24"/>
          <w:szCs w:val="24"/>
        </w:rPr>
        <w:t xml:space="preserve">A23187 </w:t>
      </w:r>
      <w:r w:rsidRPr="004428AD">
        <w:rPr>
          <w:rFonts w:ascii="Arial" w:hAnsi="Arial" w:cs="Arial"/>
          <w:bCs/>
          <w:sz w:val="24"/>
          <w:szCs w:val="24"/>
        </w:rPr>
        <w:t xml:space="preserve">or </w:t>
      </w:r>
      <w:r w:rsidR="00302178" w:rsidRPr="004428AD">
        <w:rPr>
          <w:rFonts w:ascii="Arial" w:hAnsi="Arial" w:cs="Arial"/>
          <w:bCs/>
          <w:sz w:val="24"/>
          <w:szCs w:val="24"/>
        </w:rPr>
        <w:t xml:space="preserve">clioquinol (Fig. </w:t>
      </w:r>
      <w:r w:rsidR="00BA26B3" w:rsidRPr="004428AD">
        <w:rPr>
          <w:rFonts w:ascii="Arial" w:hAnsi="Arial" w:cs="Arial"/>
          <w:bCs/>
          <w:sz w:val="24"/>
          <w:szCs w:val="24"/>
        </w:rPr>
        <w:t>4A</w:t>
      </w:r>
      <w:r w:rsidR="00302178" w:rsidRPr="004428AD">
        <w:rPr>
          <w:rFonts w:ascii="Arial" w:hAnsi="Arial" w:cs="Arial"/>
          <w:bCs/>
          <w:sz w:val="24"/>
          <w:szCs w:val="24"/>
        </w:rPr>
        <w:t xml:space="preserve">). </w:t>
      </w:r>
      <w:r w:rsidR="00CB10C5" w:rsidRPr="004428AD">
        <w:rPr>
          <w:rFonts w:ascii="Arial" w:hAnsi="Arial" w:cs="Arial"/>
          <w:bCs/>
          <w:sz w:val="24"/>
          <w:szCs w:val="24"/>
        </w:rPr>
        <w:t>A23187</w:t>
      </w:r>
      <w:r w:rsidR="004B0101" w:rsidRPr="004428AD">
        <w:rPr>
          <w:rFonts w:ascii="Arial" w:hAnsi="Arial" w:cs="Arial"/>
          <w:bCs/>
          <w:sz w:val="24"/>
          <w:szCs w:val="24"/>
        </w:rPr>
        <w:t xml:space="preserve">-mediated ROS generation was reduced from </w:t>
      </w:r>
      <w:r w:rsidR="00CB10C5" w:rsidRPr="004428AD">
        <w:rPr>
          <w:rFonts w:ascii="Arial" w:hAnsi="Arial" w:cs="Arial"/>
          <w:bCs/>
          <w:sz w:val="24"/>
          <w:szCs w:val="24"/>
        </w:rPr>
        <w:t>2170</w:t>
      </w:r>
      <w:r w:rsidR="00CB10C5" w:rsidRPr="004428AD">
        <w:rPr>
          <w:rFonts w:ascii="Arial" w:hAnsi="Arial" w:cs="Arial"/>
          <w:sz w:val="24"/>
          <w:szCs w:val="24"/>
          <w:shd w:val="clear" w:color="auto" w:fill="FFFFFF"/>
        </w:rPr>
        <w:t>±149</w:t>
      </w:r>
      <w:r w:rsidRPr="004428AD">
        <w:rPr>
          <w:rFonts w:ascii="Arial" w:hAnsi="Arial" w:cs="Arial"/>
          <w:sz w:val="24"/>
          <w:szCs w:val="24"/>
          <w:shd w:val="clear" w:color="auto" w:fill="FFFFFF"/>
        </w:rPr>
        <w:t>AU</w:t>
      </w:r>
      <w:r w:rsidR="00CB10C5" w:rsidRPr="004428AD">
        <w:rPr>
          <w:rFonts w:ascii="Arial" w:hAnsi="Arial" w:cs="Arial"/>
          <w:sz w:val="24"/>
          <w:szCs w:val="24"/>
          <w:shd w:val="clear" w:color="auto" w:fill="FFFFFF"/>
        </w:rPr>
        <w:t xml:space="preserve"> </w:t>
      </w:r>
      <w:r w:rsidR="004B0101" w:rsidRPr="004428AD">
        <w:rPr>
          <w:rFonts w:ascii="Arial" w:hAnsi="Arial" w:cs="Arial"/>
          <w:bCs/>
          <w:sz w:val="24"/>
          <w:szCs w:val="24"/>
        </w:rPr>
        <w:t xml:space="preserve">to </w:t>
      </w:r>
      <w:r w:rsidR="00CB10C5" w:rsidRPr="004428AD">
        <w:rPr>
          <w:rFonts w:ascii="Arial" w:hAnsi="Arial" w:cs="Arial"/>
          <w:sz w:val="24"/>
          <w:szCs w:val="24"/>
          <w:shd w:val="clear" w:color="auto" w:fill="FFFFFF"/>
        </w:rPr>
        <w:t xml:space="preserve">1013±161 </w:t>
      </w:r>
      <w:r w:rsidR="004B0101" w:rsidRPr="004428AD">
        <w:rPr>
          <w:rFonts w:ascii="Arial" w:hAnsi="Arial" w:cs="Arial"/>
          <w:bCs/>
          <w:sz w:val="24"/>
          <w:szCs w:val="24"/>
        </w:rPr>
        <w:t xml:space="preserve">and </w:t>
      </w:r>
      <w:r w:rsidR="00CD2080" w:rsidRPr="004428AD">
        <w:rPr>
          <w:rFonts w:ascii="Arial" w:hAnsi="Arial" w:cs="Arial"/>
          <w:bCs/>
          <w:sz w:val="24"/>
          <w:szCs w:val="24"/>
        </w:rPr>
        <w:t>965</w:t>
      </w:r>
      <w:r w:rsidR="00CB10C5" w:rsidRPr="004428AD">
        <w:rPr>
          <w:rFonts w:ascii="Arial" w:hAnsi="Arial" w:cs="Arial"/>
          <w:sz w:val="24"/>
          <w:szCs w:val="24"/>
          <w:shd w:val="clear" w:color="auto" w:fill="FFFFFF"/>
        </w:rPr>
        <w:t>±170</w:t>
      </w:r>
      <w:r w:rsidRPr="004428AD">
        <w:rPr>
          <w:rFonts w:ascii="Arial" w:hAnsi="Arial" w:cs="Arial"/>
          <w:sz w:val="24"/>
          <w:szCs w:val="24"/>
          <w:shd w:val="clear" w:color="auto" w:fill="FFFFFF"/>
        </w:rPr>
        <w:t>AU</w:t>
      </w:r>
      <w:r w:rsidR="00CB10C5" w:rsidRPr="004428AD">
        <w:rPr>
          <w:rFonts w:ascii="Arial" w:hAnsi="Arial" w:cs="Arial"/>
          <w:sz w:val="24"/>
          <w:szCs w:val="24"/>
          <w:shd w:val="clear" w:color="auto" w:fill="FFFFFF"/>
        </w:rPr>
        <w:t xml:space="preserve"> </w:t>
      </w:r>
      <w:r w:rsidR="004B0101" w:rsidRPr="004428AD">
        <w:rPr>
          <w:rFonts w:ascii="Arial" w:hAnsi="Arial" w:cs="Arial"/>
          <w:bCs/>
          <w:sz w:val="24"/>
          <w:szCs w:val="24"/>
        </w:rPr>
        <w:t xml:space="preserve">in DPI and </w:t>
      </w:r>
      <w:proofErr w:type="spellStart"/>
      <w:r w:rsidR="00383233" w:rsidRPr="004428AD">
        <w:rPr>
          <w:rFonts w:ascii="Arial" w:hAnsi="Arial" w:cs="Arial"/>
          <w:bCs/>
          <w:sz w:val="24"/>
          <w:szCs w:val="24"/>
        </w:rPr>
        <w:t>mitoTEMPO</w:t>
      </w:r>
      <w:proofErr w:type="spellEnd"/>
      <w:r w:rsidR="004B0101" w:rsidRPr="004428AD">
        <w:rPr>
          <w:rFonts w:ascii="Arial" w:hAnsi="Arial" w:cs="Arial"/>
          <w:bCs/>
          <w:sz w:val="24"/>
          <w:szCs w:val="24"/>
        </w:rPr>
        <w:t xml:space="preserve"> treated platelets </w:t>
      </w:r>
      <w:r w:rsidR="0044538E" w:rsidRPr="004428AD">
        <w:rPr>
          <w:rFonts w:ascii="Arial" w:hAnsi="Arial" w:cs="Arial"/>
          <w:bCs/>
          <w:sz w:val="24"/>
          <w:szCs w:val="24"/>
        </w:rPr>
        <w:t xml:space="preserve">respectively. </w:t>
      </w:r>
      <w:r w:rsidR="004B0101" w:rsidRPr="004428AD">
        <w:rPr>
          <w:rFonts w:ascii="Arial" w:hAnsi="Arial" w:cs="Arial"/>
          <w:bCs/>
          <w:sz w:val="24"/>
          <w:szCs w:val="24"/>
        </w:rPr>
        <w:t xml:space="preserve">Similarly, </w:t>
      </w:r>
      <w:r w:rsidR="00CD2080" w:rsidRPr="004428AD">
        <w:rPr>
          <w:rFonts w:ascii="Arial" w:hAnsi="Arial" w:cs="Arial"/>
          <w:bCs/>
          <w:sz w:val="24"/>
          <w:szCs w:val="24"/>
        </w:rPr>
        <w:t>c</w:t>
      </w:r>
      <w:r w:rsidR="00CB10C5" w:rsidRPr="004428AD">
        <w:rPr>
          <w:rFonts w:ascii="Arial" w:hAnsi="Arial" w:cs="Arial"/>
          <w:bCs/>
          <w:sz w:val="24"/>
          <w:szCs w:val="24"/>
        </w:rPr>
        <w:t>lioquinol</w:t>
      </w:r>
      <w:r w:rsidR="004B0101" w:rsidRPr="004428AD">
        <w:rPr>
          <w:rFonts w:ascii="Arial" w:hAnsi="Arial" w:cs="Arial"/>
          <w:bCs/>
          <w:sz w:val="24"/>
          <w:szCs w:val="24"/>
        </w:rPr>
        <w:t>-mediated R</w:t>
      </w:r>
      <w:r w:rsidR="00CB10C5" w:rsidRPr="004428AD">
        <w:rPr>
          <w:rFonts w:ascii="Arial" w:hAnsi="Arial" w:cs="Arial"/>
          <w:bCs/>
          <w:sz w:val="24"/>
          <w:szCs w:val="24"/>
        </w:rPr>
        <w:t>O</w:t>
      </w:r>
      <w:r w:rsidR="004B0101" w:rsidRPr="004428AD">
        <w:rPr>
          <w:rFonts w:ascii="Arial" w:hAnsi="Arial" w:cs="Arial"/>
          <w:bCs/>
          <w:sz w:val="24"/>
          <w:szCs w:val="24"/>
        </w:rPr>
        <w:t xml:space="preserve">S generation was reduced from </w:t>
      </w:r>
      <w:r w:rsidR="00CB10C5" w:rsidRPr="004428AD">
        <w:rPr>
          <w:rFonts w:ascii="Arial" w:hAnsi="Arial" w:cs="Arial"/>
          <w:bCs/>
          <w:sz w:val="24"/>
          <w:szCs w:val="24"/>
        </w:rPr>
        <w:t>3240</w:t>
      </w:r>
      <w:r w:rsidR="00CB10C5" w:rsidRPr="004428AD">
        <w:rPr>
          <w:rFonts w:ascii="Arial" w:hAnsi="Arial" w:cs="Arial"/>
          <w:sz w:val="24"/>
          <w:szCs w:val="24"/>
          <w:shd w:val="clear" w:color="auto" w:fill="FFFFFF"/>
        </w:rPr>
        <w:t xml:space="preserve">±381 </w:t>
      </w:r>
      <w:r w:rsidR="004B0101" w:rsidRPr="004428AD">
        <w:rPr>
          <w:rFonts w:ascii="Arial" w:hAnsi="Arial" w:cs="Arial"/>
          <w:bCs/>
          <w:sz w:val="24"/>
          <w:szCs w:val="24"/>
        </w:rPr>
        <w:t xml:space="preserve">to </w:t>
      </w:r>
      <w:r w:rsidR="00CB10C5" w:rsidRPr="004428AD">
        <w:rPr>
          <w:rFonts w:ascii="Arial" w:hAnsi="Arial" w:cs="Arial"/>
          <w:bCs/>
          <w:sz w:val="24"/>
          <w:szCs w:val="24"/>
        </w:rPr>
        <w:t>9610</w:t>
      </w:r>
      <w:r w:rsidR="00CB10C5" w:rsidRPr="004428AD">
        <w:rPr>
          <w:rFonts w:ascii="Arial" w:hAnsi="Arial" w:cs="Arial"/>
          <w:sz w:val="24"/>
          <w:szCs w:val="24"/>
          <w:shd w:val="clear" w:color="auto" w:fill="FFFFFF"/>
        </w:rPr>
        <w:t xml:space="preserve">±172 </w:t>
      </w:r>
      <w:r w:rsidR="004B0101" w:rsidRPr="004428AD">
        <w:rPr>
          <w:rFonts w:ascii="Arial" w:hAnsi="Arial" w:cs="Arial"/>
          <w:bCs/>
          <w:sz w:val="24"/>
          <w:szCs w:val="24"/>
        </w:rPr>
        <w:t xml:space="preserve">and </w:t>
      </w:r>
      <w:r w:rsidR="00CB10C5" w:rsidRPr="004428AD">
        <w:rPr>
          <w:rFonts w:ascii="Arial" w:hAnsi="Arial" w:cs="Arial"/>
          <w:bCs/>
          <w:sz w:val="24"/>
          <w:szCs w:val="24"/>
        </w:rPr>
        <w:t>919</w:t>
      </w:r>
      <w:r w:rsidR="00CB10C5" w:rsidRPr="004428AD">
        <w:rPr>
          <w:rFonts w:ascii="Arial" w:hAnsi="Arial" w:cs="Arial"/>
          <w:sz w:val="24"/>
          <w:szCs w:val="24"/>
          <w:shd w:val="clear" w:color="auto" w:fill="FFFFFF"/>
        </w:rPr>
        <w:t xml:space="preserve">±140 </w:t>
      </w:r>
      <w:r w:rsidR="004B0101" w:rsidRPr="004428AD">
        <w:rPr>
          <w:rFonts w:ascii="Arial" w:hAnsi="Arial" w:cs="Arial"/>
          <w:bCs/>
          <w:sz w:val="24"/>
          <w:szCs w:val="24"/>
        </w:rPr>
        <w:t xml:space="preserve">in DPI and </w:t>
      </w:r>
      <w:proofErr w:type="spellStart"/>
      <w:r w:rsidR="00383233" w:rsidRPr="004428AD">
        <w:rPr>
          <w:rFonts w:ascii="Arial" w:hAnsi="Arial" w:cs="Arial"/>
          <w:bCs/>
          <w:sz w:val="24"/>
          <w:szCs w:val="24"/>
        </w:rPr>
        <w:t>mitoTEMPO</w:t>
      </w:r>
      <w:proofErr w:type="spellEnd"/>
      <w:r w:rsidR="004B0101" w:rsidRPr="004428AD">
        <w:rPr>
          <w:rFonts w:ascii="Arial" w:hAnsi="Arial" w:cs="Arial"/>
          <w:bCs/>
          <w:sz w:val="24"/>
          <w:szCs w:val="24"/>
        </w:rPr>
        <w:t xml:space="preserve"> treated platelets respectively</w:t>
      </w:r>
      <w:r w:rsidR="008071EE" w:rsidRPr="004428AD">
        <w:rPr>
          <w:rFonts w:ascii="Arial" w:hAnsi="Arial" w:cs="Arial"/>
          <w:bCs/>
          <w:sz w:val="24"/>
          <w:szCs w:val="24"/>
        </w:rPr>
        <w:t xml:space="preserve">. </w:t>
      </w:r>
    </w:p>
    <w:p w14:paraId="69C58E28" w14:textId="0C2BB3AB" w:rsidR="00302178" w:rsidRPr="004428AD" w:rsidRDefault="00302178" w:rsidP="00B52C66">
      <w:pPr>
        <w:autoSpaceDE w:val="0"/>
        <w:autoSpaceDN w:val="0"/>
        <w:adjustRightInd w:val="0"/>
        <w:spacing w:after="0" w:line="480" w:lineRule="auto"/>
        <w:ind w:firstLine="708"/>
        <w:jc w:val="both"/>
        <w:rPr>
          <w:rFonts w:ascii="Arial" w:hAnsi="Arial" w:cs="Arial"/>
          <w:bCs/>
          <w:sz w:val="24"/>
          <w:szCs w:val="24"/>
        </w:rPr>
      </w:pPr>
      <w:r w:rsidRPr="004428AD">
        <w:rPr>
          <w:rFonts w:ascii="Arial" w:hAnsi="Arial" w:cs="Arial"/>
          <w:sz w:val="24"/>
          <w:szCs w:val="24"/>
        </w:rPr>
        <w:t xml:space="preserve">NADPH oxidase </w:t>
      </w:r>
      <w:r w:rsidR="00AA2480" w:rsidRPr="004428AD">
        <w:rPr>
          <w:rFonts w:ascii="Arial" w:hAnsi="Arial" w:cs="Arial"/>
          <w:sz w:val="24"/>
          <w:szCs w:val="24"/>
        </w:rPr>
        <w:t xml:space="preserve">activation </w:t>
      </w:r>
      <w:r w:rsidRPr="004428AD">
        <w:rPr>
          <w:rFonts w:ascii="Arial" w:hAnsi="Arial" w:cs="Arial"/>
          <w:sz w:val="24"/>
          <w:szCs w:val="24"/>
        </w:rPr>
        <w:t xml:space="preserve">is associated with phosphorylation </w:t>
      </w:r>
      <w:r w:rsidR="00AA2480" w:rsidRPr="004428AD">
        <w:rPr>
          <w:rFonts w:ascii="Arial" w:hAnsi="Arial" w:cs="Arial"/>
          <w:sz w:val="24"/>
          <w:szCs w:val="24"/>
        </w:rPr>
        <w:t xml:space="preserve">events leading to association of various subunits under the control of </w:t>
      </w:r>
      <w:r w:rsidRPr="004428AD">
        <w:rPr>
          <w:rFonts w:ascii="Arial" w:hAnsi="Arial" w:cs="Arial"/>
          <w:sz w:val="24"/>
          <w:szCs w:val="24"/>
        </w:rPr>
        <w:t>p47phox.</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kamsvmdrl","properties":{"formattedCitation":"[45,46]","plainCitation":"[45,46]","noteIndex":0},"citationItems":[{"id":2792,"uris":["http://zotero.org/users/2507469/items/X4YNNSAV"],"uri":["http://zotero.org/users/2507469/items/X4YNNSAV"],"itemData":{"id":2792,"type":"article-journal","title":"p47phox, the phagocyte NADPH oxidase/NOX2 organizer: structure, phosphorylation and implication in diseases","container-title":"Experimental &amp; Molecular Medicine","page":"217-225","volume":"41","issue":"4","source":"PubMed","abstract":"Phagocytes such as neutrophils play a vital role in host defense against microbial pathogens. The anti-microbial function of neutrophils is based on the production of superoxide anion (O2 -), which generates other microbicidal reactive oxygen species (ROS) and release of antimicrobial peptides and proteins. The enzyme responsible for O2 - production is called the NADPH oxidase or respiratory burst oxidase. This multicomponent enzyme system is composed of two trans- membrane proteins (p22phox and gp91phox, also called NOX2, which together form the cytochrome b558) and four cytosolic proteins (p47phox, p67phox, p40phox and a GTPase Rac1 or Rac2), which assemble at membrane sites upon cell activation. NADPH oxidase activation in phagocytes can be induced by a large number of soluble and particulate agents. This process is dependent on the phosphorylation of the cytosolic protein p47phox. p47phox is a 390 amino acids protein with several functional domains: one phox homology (PX) domain, two src homology 3 (SH3) domains, an auto-inhibitory region (AIR), a proline rich domain (PRR) and has several phosphorylated sites located between Ser303 and Ser379. In this review, we will describe the structure of p47phox, its phosphorylation and discuss how these events regulate NADPH oxidase activation.","ISSN":"1226-3613","note":"PMID: 19372727\nPMCID: PMC2679237","shortTitle":"p47phox, the phagocyte NADPH oxidase/NOX2 organizer","journalAbbreviation":"Exp. Mol. Med.","language":"eng","author":[{"family":"El-Benna","given":"Jame"},{"family":"Dang","given":"Pham My-Chan"},{"family":"Gougerot-Pocidalo","given":"Marie Anne"},{"family":"Marie","given":"Jean Claude"},{"family":"Braut-Boucher","given":"Francoise"}],"issued":{"date-parts":[["2009",4,30]]}}},{"id":2794,"uris":["http://zotero.org/users/2507469/items/CKEHKA6Q"],"uri":["http://zotero.org/users/2507469/items/CKEHKA6Q"],"itemData":{"id":2794,"type":"article-journal","title":"Assembly of the phagocyte NADPH oxidase: molecular interaction of oxidase proteins","container-title":"Journal of Leukocyte Biology","page":"677-691","volume":"60","issue":"6","source":"PubMed","abstract":"Phagocytes such as neutrophils play a key role in the body's innate immune response to infection. These cells travel throughout the body in search of pathogens and are rapidly mobilized to sites of inflammation where they phagocytose these pathogens and subsequently release a variety of toxic oxygen radical species and proteolytic enzymes to directly destroy the engulfed particle. The generation of microbicidal oxidants by neutrophils results from the action of a multi-protein enzymatic complex known as the NADPH oxidase. Altogether, there are currently seven proteins reported to be associated with the NADPH oxidase assembly. In resting neutrophils, these NADPH oxidase protein components are segregated into cytoplasmic and plasma membrane compartments. However, during assembly and activation of the NADPH oxidase, the cytosolic protein components translocate to the plasma membrane or phagosomal membrane where they assemble around a central membrane-bound protein known as flavocytochrome b. This assembly process is highly regulated and involves multiple binding interactions between the individual NADPH oxidase proteins, resulting in an active oxidase complex. Over the past few years, a number of these sites of binding interaction between the oxidase proteins have been identified, leading to a clearer understanding of the intermolecular interactions occurring among protein components during the assembly process. In addition, this information has contributed to our understanding of the roles played by each protein during the activation and assembly process. In this review, we describe the key features of each NADPH oxidase protein and then summarize our current understanding of the specific molecular interactions occurring between these proteins, focusing on the role these protein:protein binding interactions play in the NADPH oxidase assembly process.","ISSN":"0741-5400","note":"PMID: 8975869","shortTitle":"Assembly of the phagocyte NADPH oxidase","journalAbbreviation":"J. Leukoc. Biol.","language":"eng","author":[{"family":"DeLeo","given":"F. R."},{"family":"Quinn","given":"M. T."}],"issued":{"date-parts":[["1996",12]]}}}],"schema":"https://github.com/citation-style-language/schema/raw/master/csl-citation.json"}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[45,46]</w:t>
      </w:r>
      <w:r w:rsidR="00FD16FE" w:rsidRPr="004428AD">
        <w:rPr>
          <w:rFonts w:ascii="Arial" w:hAnsi="Arial" w:cs="Arial"/>
          <w:sz w:val="24"/>
          <w:szCs w:val="24"/>
        </w:rPr>
        <w:fldChar w:fldCharType="end"/>
      </w:r>
      <w:r w:rsidRPr="004428AD">
        <w:rPr>
          <w:rFonts w:ascii="Arial" w:hAnsi="Arial" w:cs="Arial"/>
          <w:sz w:val="24"/>
          <w:szCs w:val="24"/>
        </w:rPr>
        <w:t xml:space="preserve"> </w:t>
      </w:r>
      <w:r w:rsidR="00C7519B" w:rsidRPr="004428AD">
        <w:rPr>
          <w:rFonts w:ascii="Arial" w:hAnsi="Arial" w:cs="Arial"/>
          <w:sz w:val="24"/>
          <w:szCs w:val="24"/>
        </w:rPr>
        <w:t xml:space="preserve">Immunoblotting was performed to investigate whether </w:t>
      </w:r>
      <w:r w:rsidR="00FC0F2F" w:rsidRPr="004428AD">
        <w:rPr>
          <w:rFonts w:ascii="Arial" w:hAnsi="Arial" w:cs="Arial"/>
          <w:sz w:val="24"/>
          <w:szCs w:val="24"/>
        </w:rPr>
        <w:t xml:space="preserve">ionophore-mediated </w:t>
      </w:r>
      <w:r w:rsidR="00C7519B" w:rsidRPr="004428AD">
        <w:rPr>
          <w:rFonts w:ascii="Arial" w:hAnsi="Arial" w:cs="Arial"/>
          <w:sz w:val="24"/>
          <w:szCs w:val="24"/>
        </w:rPr>
        <w:t>increases of [Zn</w:t>
      </w:r>
      <w:r w:rsidR="009F0410" w:rsidRPr="004428AD">
        <w:rPr>
          <w:rFonts w:ascii="Arial" w:hAnsi="Arial" w:cs="Arial"/>
          <w:sz w:val="24"/>
          <w:szCs w:val="24"/>
          <w:vertAlign w:val="superscript"/>
        </w:rPr>
        <w:t>2+</w:t>
      </w:r>
      <w:r w:rsidR="009F0410" w:rsidRPr="004428AD">
        <w:rPr>
          <w:rFonts w:ascii="Arial" w:hAnsi="Arial" w:cs="Arial"/>
          <w:sz w:val="24"/>
          <w:szCs w:val="24"/>
        </w:rPr>
        <w:t>]</w:t>
      </w:r>
      <w:proofErr w:type="spellStart"/>
      <w:r w:rsidR="009F0410" w:rsidRPr="004428AD">
        <w:rPr>
          <w:rFonts w:ascii="Arial" w:hAnsi="Arial" w:cs="Arial"/>
          <w:sz w:val="24"/>
          <w:szCs w:val="24"/>
          <w:vertAlign w:val="subscript"/>
        </w:rPr>
        <w:t>i</w:t>
      </w:r>
      <w:proofErr w:type="spellEnd"/>
      <w:r w:rsidR="00C7519B" w:rsidRPr="004428AD">
        <w:rPr>
          <w:rFonts w:ascii="Arial" w:hAnsi="Arial" w:cs="Arial"/>
          <w:sz w:val="24"/>
          <w:szCs w:val="24"/>
        </w:rPr>
        <w:t xml:space="preserve"> resulted in changes in the p47phox phosphorylation state. Treatment of washed plat</w:t>
      </w:r>
      <w:r w:rsidR="00985845" w:rsidRPr="004428AD">
        <w:rPr>
          <w:rFonts w:ascii="Arial" w:hAnsi="Arial" w:cs="Arial"/>
          <w:sz w:val="24"/>
          <w:szCs w:val="24"/>
        </w:rPr>
        <w:t>e</w:t>
      </w:r>
      <w:r w:rsidR="00C7519B" w:rsidRPr="004428AD">
        <w:rPr>
          <w:rFonts w:ascii="Arial" w:hAnsi="Arial" w:cs="Arial"/>
          <w:sz w:val="24"/>
          <w:szCs w:val="24"/>
        </w:rPr>
        <w:t xml:space="preserve">let suspensions with A23187 or clioquinol resulted in </w:t>
      </w:r>
      <w:r w:rsidR="00C7519B" w:rsidRPr="004428AD">
        <w:rPr>
          <w:rFonts w:ascii="Arial" w:hAnsi="Arial" w:cs="Arial"/>
          <w:bCs/>
          <w:sz w:val="24"/>
          <w:szCs w:val="24"/>
        </w:rPr>
        <w:t>increase</w:t>
      </w:r>
      <w:r w:rsidR="00FC0F2F" w:rsidRPr="004428AD">
        <w:rPr>
          <w:rFonts w:ascii="Arial" w:hAnsi="Arial" w:cs="Arial"/>
          <w:bCs/>
          <w:sz w:val="24"/>
          <w:szCs w:val="24"/>
        </w:rPr>
        <w:t>s</w:t>
      </w:r>
      <w:r w:rsidR="00C7519B" w:rsidRPr="004428AD">
        <w:rPr>
          <w:rFonts w:ascii="Arial" w:hAnsi="Arial" w:cs="Arial"/>
          <w:bCs/>
          <w:sz w:val="24"/>
          <w:szCs w:val="24"/>
        </w:rPr>
        <w:t xml:space="preserve"> in </w:t>
      </w:r>
      <w:r w:rsidRPr="004428AD">
        <w:rPr>
          <w:rFonts w:ascii="Arial" w:hAnsi="Arial" w:cs="Arial"/>
          <w:bCs/>
          <w:sz w:val="24"/>
          <w:szCs w:val="24"/>
        </w:rPr>
        <w:t>p47</w:t>
      </w:r>
      <w:r w:rsidR="005A0817" w:rsidRPr="004428AD">
        <w:rPr>
          <w:rFonts w:ascii="Arial" w:hAnsi="Arial" w:cs="Arial"/>
          <w:bCs/>
          <w:sz w:val="24"/>
          <w:szCs w:val="24"/>
        </w:rPr>
        <w:t>phox</w:t>
      </w:r>
      <w:r w:rsidRPr="004428AD">
        <w:rPr>
          <w:rFonts w:ascii="Arial" w:hAnsi="Arial" w:cs="Arial"/>
          <w:bCs/>
          <w:sz w:val="24"/>
          <w:szCs w:val="24"/>
        </w:rPr>
        <w:t xml:space="preserve"> phosphorylation </w:t>
      </w:r>
      <w:r w:rsidR="0044538E" w:rsidRPr="004428AD">
        <w:rPr>
          <w:rFonts w:ascii="Arial" w:hAnsi="Arial" w:cs="Arial"/>
          <w:bCs/>
          <w:sz w:val="24"/>
          <w:szCs w:val="24"/>
        </w:rPr>
        <w:t xml:space="preserve">(from </w:t>
      </w:r>
      <w:r w:rsidR="006E0FED" w:rsidRPr="004428AD">
        <w:rPr>
          <w:rFonts w:ascii="Arial" w:hAnsi="Arial" w:cs="Arial"/>
          <w:bCs/>
          <w:sz w:val="24"/>
          <w:szCs w:val="24"/>
        </w:rPr>
        <w:t>0.75</w:t>
      </w:r>
      <w:r w:rsidR="006E0FED" w:rsidRPr="004428AD">
        <w:rPr>
          <w:rFonts w:ascii="Arial" w:hAnsi="Arial" w:cs="Arial"/>
          <w:sz w:val="24"/>
          <w:szCs w:val="24"/>
          <w:shd w:val="clear" w:color="auto" w:fill="FFFFFF"/>
        </w:rPr>
        <w:t>±0.03</w:t>
      </w:r>
      <w:r w:rsidR="00FC0F2F" w:rsidRPr="004428AD">
        <w:rPr>
          <w:rFonts w:ascii="Arial" w:hAnsi="Arial" w:cs="Arial"/>
          <w:sz w:val="24"/>
          <w:szCs w:val="24"/>
          <w:shd w:val="clear" w:color="auto" w:fill="FFFFFF"/>
        </w:rPr>
        <w:t>AU</w:t>
      </w:r>
      <w:r w:rsidR="006E0FED" w:rsidRPr="004428AD">
        <w:rPr>
          <w:rFonts w:ascii="Arial" w:hAnsi="Arial" w:cs="Arial"/>
          <w:sz w:val="24"/>
          <w:szCs w:val="24"/>
          <w:shd w:val="clear" w:color="auto" w:fill="FFFFFF"/>
        </w:rPr>
        <w:t xml:space="preserve"> </w:t>
      </w:r>
      <w:r w:rsidR="0044538E" w:rsidRPr="004428AD">
        <w:rPr>
          <w:rFonts w:ascii="Arial" w:hAnsi="Arial" w:cs="Arial"/>
          <w:bCs/>
          <w:sz w:val="24"/>
          <w:szCs w:val="24"/>
        </w:rPr>
        <w:t xml:space="preserve">to </w:t>
      </w:r>
      <w:r w:rsidR="006E0FED" w:rsidRPr="004428AD">
        <w:rPr>
          <w:rFonts w:ascii="Arial" w:hAnsi="Arial" w:cs="Arial"/>
          <w:bCs/>
          <w:sz w:val="24"/>
          <w:szCs w:val="24"/>
        </w:rPr>
        <w:t>1.08</w:t>
      </w:r>
      <w:r w:rsidR="006E0FED" w:rsidRPr="004428AD">
        <w:rPr>
          <w:rFonts w:ascii="Arial" w:hAnsi="Arial" w:cs="Arial"/>
          <w:sz w:val="24"/>
          <w:szCs w:val="24"/>
          <w:shd w:val="clear" w:color="auto" w:fill="FFFFFF"/>
        </w:rPr>
        <w:t>±0.07</w:t>
      </w:r>
      <w:r w:rsidR="00FC0F2F" w:rsidRPr="004428AD">
        <w:rPr>
          <w:rFonts w:ascii="Arial" w:hAnsi="Arial" w:cs="Arial"/>
          <w:sz w:val="24"/>
          <w:szCs w:val="24"/>
          <w:shd w:val="clear" w:color="auto" w:fill="FFFFFF"/>
        </w:rPr>
        <w:t>AU</w:t>
      </w:r>
      <w:r w:rsidR="006E0FED" w:rsidRPr="004428AD">
        <w:rPr>
          <w:rFonts w:ascii="Arial" w:hAnsi="Arial" w:cs="Arial"/>
          <w:sz w:val="24"/>
          <w:szCs w:val="24"/>
          <w:shd w:val="clear" w:color="auto" w:fill="FFFFFF"/>
        </w:rPr>
        <w:t xml:space="preserve"> </w:t>
      </w:r>
      <w:r w:rsidR="0044538E" w:rsidRPr="004428AD">
        <w:rPr>
          <w:rFonts w:ascii="Arial" w:hAnsi="Arial" w:cs="Arial"/>
          <w:bCs/>
          <w:sz w:val="24"/>
          <w:szCs w:val="24"/>
        </w:rPr>
        <w:t xml:space="preserve">and </w:t>
      </w:r>
      <w:r w:rsidR="006E0FED" w:rsidRPr="004428AD">
        <w:rPr>
          <w:rFonts w:ascii="Arial" w:hAnsi="Arial" w:cs="Arial"/>
          <w:bCs/>
          <w:sz w:val="24"/>
          <w:szCs w:val="24"/>
        </w:rPr>
        <w:t>1.14</w:t>
      </w:r>
      <w:r w:rsidR="006E0FED" w:rsidRPr="004428AD">
        <w:rPr>
          <w:rFonts w:ascii="Arial" w:hAnsi="Arial" w:cs="Arial"/>
          <w:sz w:val="24"/>
          <w:szCs w:val="24"/>
          <w:shd w:val="clear" w:color="auto" w:fill="FFFFFF"/>
        </w:rPr>
        <w:t xml:space="preserve">±0.1 </w:t>
      </w:r>
      <w:r w:rsidR="0044538E" w:rsidRPr="004428AD">
        <w:rPr>
          <w:rFonts w:ascii="Arial" w:hAnsi="Arial" w:cs="Arial"/>
          <w:bCs/>
          <w:sz w:val="24"/>
          <w:szCs w:val="24"/>
        </w:rPr>
        <w:t xml:space="preserve">following A23187 and clioquinol treatment respectively, p&lt;0.05, </w:t>
      </w:r>
      <w:r w:rsidR="000C3F58" w:rsidRPr="004428AD">
        <w:rPr>
          <w:rFonts w:ascii="Arial" w:hAnsi="Arial" w:cs="Arial"/>
          <w:sz w:val="24"/>
          <w:szCs w:val="24"/>
          <w:shd w:val="clear" w:color="auto" w:fill="FFFFFF"/>
          <w:lang w:val="en-US"/>
        </w:rPr>
        <w:t>Figures</w:t>
      </w:r>
      <w:r w:rsidRPr="004428AD">
        <w:rPr>
          <w:rFonts w:ascii="Arial" w:hAnsi="Arial" w:cs="Arial"/>
          <w:bCs/>
          <w:sz w:val="24"/>
          <w:szCs w:val="24"/>
        </w:rPr>
        <w:t xml:space="preserve"> </w:t>
      </w:r>
      <w:r w:rsidR="000C3F58" w:rsidRPr="004428AD">
        <w:rPr>
          <w:rFonts w:ascii="Arial" w:hAnsi="Arial" w:cs="Arial"/>
          <w:bCs/>
          <w:sz w:val="24"/>
          <w:szCs w:val="24"/>
        </w:rPr>
        <w:t>4b, c</w:t>
      </w:r>
      <w:r w:rsidRPr="004428AD">
        <w:rPr>
          <w:rFonts w:ascii="Arial" w:hAnsi="Arial" w:cs="Arial"/>
          <w:bCs/>
          <w:sz w:val="24"/>
          <w:szCs w:val="24"/>
        </w:rPr>
        <w:t>)</w:t>
      </w:r>
      <w:r w:rsidR="0044538E" w:rsidRPr="004428AD">
        <w:rPr>
          <w:rFonts w:ascii="Arial" w:hAnsi="Arial" w:cs="Arial"/>
          <w:bCs/>
          <w:sz w:val="24"/>
          <w:szCs w:val="24"/>
        </w:rPr>
        <w:t xml:space="preserve">. This observation supports </w:t>
      </w:r>
      <w:r w:rsidR="00C7519B" w:rsidRPr="004428AD">
        <w:rPr>
          <w:rFonts w:ascii="Arial" w:hAnsi="Arial" w:cs="Arial"/>
          <w:bCs/>
          <w:sz w:val="24"/>
          <w:szCs w:val="24"/>
        </w:rPr>
        <w:t>a role for NADPH oxidase in cation-dependent ROS production</w:t>
      </w:r>
      <w:r w:rsidRPr="004428AD">
        <w:rPr>
          <w:rFonts w:ascii="Arial" w:hAnsi="Arial" w:cs="Arial"/>
          <w:bCs/>
          <w:sz w:val="24"/>
          <w:szCs w:val="24"/>
        </w:rPr>
        <w:t>.</w:t>
      </w:r>
      <w:r w:rsidRPr="004428AD">
        <w:rPr>
          <w:rFonts w:ascii="Arial" w:hAnsi="Arial" w:cs="Arial"/>
          <w:sz w:val="24"/>
          <w:szCs w:val="24"/>
        </w:rPr>
        <w:t xml:space="preserve"> </w:t>
      </w:r>
    </w:p>
    <w:p w14:paraId="5AEB7D6E" w14:textId="77777777" w:rsidR="00302178" w:rsidRPr="004428AD" w:rsidRDefault="00302178" w:rsidP="00B52C66">
      <w:pPr>
        <w:autoSpaceDE w:val="0"/>
        <w:autoSpaceDN w:val="0"/>
        <w:adjustRightInd w:val="0"/>
        <w:spacing w:after="0" w:line="480" w:lineRule="auto"/>
        <w:jc w:val="both"/>
        <w:rPr>
          <w:rFonts w:ascii="Arial" w:eastAsia="ArialMT" w:hAnsi="Arial" w:cs="Arial"/>
          <w:sz w:val="24"/>
          <w:szCs w:val="24"/>
        </w:rPr>
      </w:pPr>
    </w:p>
    <w:p w14:paraId="1737CA31" w14:textId="77777777" w:rsidR="00302178" w:rsidRPr="004428AD" w:rsidRDefault="00806AB2" w:rsidP="00114CF3">
      <w:pPr>
        <w:pStyle w:val="Heading2"/>
      </w:pPr>
      <w:r w:rsidRPr="004428AD">
        <w:t>Zn</w:t>
      </w:r>
      <w:r w:rsidRPr="004428AD">
        <w:rPr>
          <w:vertAlign w:val="superscript"/>
        </w:rPr>
        <w:t>2+</w:t>
      </w:r>
      <w:r w:rsidRPr="004428AD">
        <w:t>-mediate</w:t>
      </w:r>
      <w:r w:rsidR="00C7519B" w:rsidRPr="004428AD">
        <w:t>d</w:t>
      </w:r>
      <w:r w:rsidRPr="004428AD">
        <w:t xml:space="preserve"> </w:t>
      </w:r>
      <w:r w:rsidR="00302178" w:rsidRPr="004428AD">
        <w:t xml:space="preserve">ROS generation induces Erk1/2 and </w:t>
      </w:r>
      <w:r w:rsidR="00562269" w:rsidRPr="004428AD">
        <w:t>JNK</w:t>
      </w:r>
      <w:r w:rsidR="00302178" w:rsidRPr="004428AD">
        <w:t xml:space="preserve"> phosphorylation </w:t>
      </w:r>
    </w:p>
    <w:p w14:paraId="52547C7C" w14:textId="0103CE14" w:rsidR="00302178" w:rsidRPr="004428AD" w:rsidRDefault="004B0101" w:rsidP="0038683B">
      <w:pPr>
        <w:autoSpaceDE w:val="0"/>
        <w:autoSpaceDN w:val="0"/>
        <w:adjustRightInd w:val="0"/>
        <w:spacing w:after="0" w:line="480" w:lineRule="auto"/>
        <w:ind w:firstLine="708"/>
        <w:jc w:val="both"/>
        <w:rPr>
          <w:rFonts w:ascii="Arial" w:eastAsia="ArialMT" w:hAnsi="Arial" w:cs="Arial"/>
          <w:sz w:val="24"/>
          <w:szCs w:val="24"/>
        </w:rPr>
      </w:pPr>
      <w:r w:rsidRPr="004428AD">
        <w:rPr>
          <w:rFonts w:ascii="Arial" w:eastAsia="ArialMT" w:hAnsi="Arial" w:cs="Arial"/>
          <w:sz w:val="24"/>
          <w:szCs w:val="24"/>
        </w:rPr>
        <w:t>Zn</w:t>
      </w:r>
      <w:r w:rsidR="009F0410" w:rsidRPr="004428AD">
        <w:rPr>
          <w:rFonts w:ascii="Arial" w:eastAsia="ArialMT" w:hAnsi="Arial" w:cs="Arial"/>
          <w:sz w:val="24"/>
          <w:szCs w:val="24"/>
          <w:vertAlign w:val="superscript"/>
        </w:rPr>
        <w:t>2+</w:t>
      </w:r>
      <w:r w:rsidRPr="004428AD">
        <w:rPr>
          <w:rFonts w:ascii="Arial" w:eastAsia="ArialMT" w:hAnsi="Arial" w:cs="Arial"/>
          <w:sz w:val="24"/>
          <w:szCs w:val="24"/>
        </w:rPr>
        <w:t xml:space="preserve">-dependent </w:t>
      </w:r>
      <w:r w:rsidR="00302178" w:rsidRPr="004428AD">
        <w:rPr>
          <w:rFonts w:ascii="Arial" w:eastAsia="ArialMT" w:hAnsi="Arial" w:cs="Arial"/>
          <w:sz w:val="24"/>
          <w:szCs w:val="24"/>
        </w:rPr>
        <w:t xml:space="preserve">activation of </w:t>
      </w:r>
      <w:r w:rsidR="00C7519B" w:rsidRPr="004428AD">
        <w:rPr>
          <w:rFonts w:ascii="Arial" w:eastAsia="ArialMT" w:hAnsi="Arial" w:cs="Arial"/>
          <w:sz w:val="24"/>
          <w:szCs w:val="24"/>
        </w:rPr>
        <w:t xml:space="preserve">nucleated </w:t>
      </w:r>
      <w:r w:rsidR="00302178" w:rsidRPr="004428AD">
        <w:rPr>
          <w:rFonts w:ascii="Arial" w:eastAsia="ArialMT" w:hAnsi="Arial" w:cs="Arial"/>
          <w:sz w:val="24"/>
          <w:szCs w:val="24"/>
        </w:rPr>
        <w:t xml:space="preserve">cells by </w:t>
      </w:r>
      <w:r w:rsidR="00302178" w:rsidRPr="004428AD">
        <w:rPr>
          <w:rFonts w:ascii="Arial" w:hAnsi="Arial" w:cs="Arial"/>
          <w:sz w:val="24"/>
          <w:szCs w:val="24"/>
        </w:rPr>
        <w:t>Zn</w:t>
      </w:r>
      <w:r w:rsidR="00302178" w:rsidRPr="004428AD">
        <w:rPr>
          <w:rFonts w:ascii="Arial" w:hAnsi="Arial" w:cs="Arial"/>
          <w:sz w:val="24"/>
          <w:szCs w:val="24"/>
          <w:vertAlign w:val="superscript"/>
        </w:rPr>
        <w:t>2+</w:t>
      </w:r>
      <w:r w:rsidR="00302178" w:rsidRPr="004428AD">
        <w:rPr>
          <w:rFonts w:ascii="Arial" w:hAnsi="Arial" w:cs="Arial"/>
          <w:sz w:val="24"/>
          <w:szCs w:val="24"/>
        </w:rPr>
        <w:t xml:space="preserve"> is associated with </w:t>
      </w:r>
      <w:r w:rsidRPr="004428AD">
        <w:rPr>
          <w:rFonts w:ascii="Arial" w:hAnsi="Arial" w:cs="Arial"/>
          <w:sz w:val="24"/>
          <w:szCs w:val="24"/>
        </w:rPr>
        <w:t xml:space="preserve">concurrent </w:t>
      </w:r>
      <w:r w:rsidR="00302178" w:rsidRPr="004428AD">
        <w:rPr>
          <w:rFonts w:ascii="Arial" w:eastAsia="ArialMT" w:hAnsi="Arial" w:cs="Arial"/>
          <w:sz w:val="24"/>
          <w:szCs w:val="24"/>
        </w:rPr>
        <w:t>MAPK activation.</w:t>
      </w:r>
      <w:r w:rsidR="00FD16FE" w:rsidRPr="004428AD">
        <w:rPr>
          <w:rFonts w:ascii="Arial" w:eastAsia="ArialMT" w:hAnsi="Arial" w:cs="Arial"/>
          <w:sz w:val="24"/>
          <w:szCs w:val="24"/>
        </w:rPr>
        <w:fldChar w:fldCharType="begin"/>
      </w:r>
      <w:r w:rsidR="009925EA" w:rsidRPr="004428AD">
        <w:rPr>
          <w:rFonts w:ascii="Arial" w:eastAsia="ArialMT" w:hAnsi="Arial" w:cs="Arial"/>
          <w:sz w:val="24"/>
          <w:szCs w:val="24"/>
        </w:rPr>
        <w:instrText xml:space="preserve"> ADDIN ZOTERO_ITEM CSL_CITATION {"citationID":"E572Whhk","properties":{"formattedCitation":"[47,48]","plainCitation":"[47,48]","noteIndex":0},"citationItems":[{"id":2408,"uris":["http://zotero.org/users/2507469/items/EHJXCQAN"],"uri":["http://zotero.org/users/2507469/items/EHJXCQAN"],"itemData":{"id":2408,"type":"article-journal","title":"Phosphorylation of zinc channel ZIP7 drives MAPK, PI3K and mTOR growth and proliferation signalling","container-title":"Metallomics: Integrated Biometal Science","page":"471-481","volume":"9","issue":"5","source":"PubMed","abstract":"Zinc is an essential trace element participating in diverse biological processes. Cellular zinc levels are strictly controlled by two families of transport proteins: ZIP channels (SLC39A) and ZnT transporters (SLC30A). ZIP channels increase cytosolic zinc levels by importing zinc into cells or releasing zinc from intracellular stores such as the ER. Among all the 14 human members of the ZIP family, ZIP7 is a gatekeeper of zinc release from intracellular stores, requiring post-translational activation by phosphorylation on residues S275 and S276, resulting in activation of multiple downstream pathways. Employing site-directed mutagenesis, we investigated the importance of these individual serine residues as well as other predicted phosphorylation sites on ZIP7, showing that all four sites are required for maximal ZIP7 activation. Using phosphor-protein arrays, we also discovered the major signalling pathways that were activated as a direct result of ZIP7-mediated zinc release from intracellular stores. These data reveal the role of ZIP7-mediated zinc release from intracellular stores in driving major pathways, such as MAPK, mTOR and PI3K-AKT, involved in providing cell survival and proliferation and often over activated in cancer.","ISSN":"1756-591X","note":"PMID: 28205653\nPMCID: PMC5451890","journalAbbreviation":"Metallomics","language":"eng","author":[{"family":"Nimmanon","given":"T."},{"family":"Ziliotto","given":"S."},{"family":"Morris","given":"S."},{"family":"Flanagan","given":"L."},{"family":"Taylor","given":"K. M."}],"issued":{"date-parts":[["2017",5,24]]}}},{"id":2796,"uris":["http://zotero.org/users/2507469/items/UMECZAZ5"],"uri":["http://zotero.org/users/2507469/items/UMECZAZ5"],"itemData":{"id":2796,"type":"article-journal","title":"Zinc promotes proliferation and activation of myogenic cells via the PI3K/Akt and ERK signaling cascade","container-title":"Experimental Cell Research","page":"228-237","volume":"333","issue":"2","source":"PubMed","abstract":"Skeletal muscle stem cells named muscle satellite cells are normally quiescent but are activated in response to various stimuli, such as injury and overload. Activated satellite cells enter the cell cycle and proliferate to produce a large number of myogenic progenitor cells, and these cells then differentiate and fuse to form myofibers. Zinc is one of the essential elements in the human body, and has multiple roles, including cell growth and DNA synthesis. However, the role of zinc in myogenic cells is not well understood, and is the focus of this study. We first examined the effects of zinc on differentiation of murine C2C12 myoblasts and found that zinc promoted proliferation, with an increased number of cells incorporating EdU, but inhibited differentiation with reduced myogenin expression and myotube formation. Furthermore, we used the C2C12 reserve cell model of myogenic quiescence to investigate the role of zinc on activation of myogenic cells. The number of reserve cells incorporating BrdU was increased by zinc in a dose dependent manner, with the number dramatically further increased using a combination of zinc and insulin. Akt and extracellular signal-regulated kinase (ERK) are downstream of insulin signaling, and both were phosphorylated after zinc treatment. The zinc/insulin combination-induced activation involved the phosphoinositide 3-kinase (PI3K)/Akt and ERK cascade. We conclude that zinc promotes activation and proliferation of myogenic cells, and this activation requires phosphorylation of PI3K/Akt and ERK as part of the signaling cascade.","ISSN":"1090-2422","note":"PMID: 25773777","journalAbbreviation":"Exp. Cell Res.","language":"eng","author":[{"family":"Ohashi","given":"Kazuya"},{"family":"Nagata","given":"Yosuke"},{"family":"Wada","given":"Eiji"},{"family":"Zammit","given":"Peter S."},{"family":"Shiozuka","given":"Masataka"},{"family":"Matsuda","given":"Ryoichi"}],"issued":{"date-parts":[["2015",5,1]]}}}],"schema":"https://github.com/citation-style-language/schema/raw/master/csl-citation.json"} </w:instrText>
      </w:r>
      <w:r w:rsidR="00FD16FE" w:rsidRPr="004428AD">
        <w:rPr>
          <w:rFonts w:ascii="Arial" w:eastAsia="ArialMT" w:hAnsi="Arial" w:cs="Arial"/>
          <w:sz w:val="24"/>
          <w:szCs w:val="24"/>
        </w:rPr>
        <w:fldChar w:fldCharType="separate"/>
      </w:r>
      <w:r w:rsidR="009925EA" w:rsidRPr="004428AD">
        <w:rPr>
          <w:rFonts w:ascii="Arial" w:hAnsi="Arial" w:cs="Arial"/>
          <w:sz w:val="24"/>
          <w:szCs w:val="24"/>
        </w:rPr>
        <w:t>[47,48]</w:t>
      </w:r>
      <w:r w:rsidR="00FD16FE" w:rsidRPr="004428AD">
        <w:rPr>
          <w:rFonts w:ascii="Arial" w:eastAsia="ArialMT" w:hAnsi="Arial" w:cs="Arial"/>
          <w:sz w:val="24"/>
          <w:szCs w:val="24"/>
        </w:rPr>
        <w:fldChar w:fldCharType="end"/>
      </w:r>
      <w:r w:rsidR="00302178" w:rsidRPr="004428AD">
        <w:rPr>
          <w:rFonts w:ascii="Arial" w:eastAsia="ArialMT" w:hAnsi="Arial" w:cs="Arial"/>
          <w:sz w:val="24"/>
          <w:szCs w:val="24"/>
        </w:rPr>
        <w:t xml:space="preserve"> To assess the effect of </w:t>
      </w:r>
      <w:r w:rsidR="0024185B" w:rsidRPr="004428AD">
        <w:rPr>
          <w:rFonts w:ascii="Arial" w:hAnsi="Arial" w:cs="Arial"/>
          <w:sz w:val="24"/>
          <w:szCs w:val="24"/>
        </w:rPr>
        <w:t>[Zn</w:t>
      </w:r>
      <w:r w:rsidR="0024185B" w:rsidRPr="004428AD">
        <w:rPr>
          <w:rFonts w:ascii="Arial" w:hAnsi="Arial" w:cs="Arial"/>
          <w:sz w:val="24"/>
          <w:szCs w:val="24"/>
          <w:vertAlign w:val="superscript"/>
        </w:rPr>
        <w:t>2+</w:t>
      </w:r>
      <w:r w:rsidR="0024185B" w:rsidRPr="004428AD">
        <w:rPr>
          <w:rFonts w:ascii="Arial" w:hAnsi="Arial" w:cs="Arial"/>
          <w:sz w:val="24"/>
          <w:szCs w:val="24"/>
        </w:rPr>
        <w:t>]</w:t>
      </w:r>
      <w:proofErr w:type="spellStart"/>
      <w:r w:rsidR="0024185B" w:rsidRPr="004428AD">
        <w:rPr>
          <w:rFonts w:ascii="Arial" w:hAnsi="Arial" w:cs="Arial"/>
          <w:sz w:val="24"/>
          <w:szCs w:val="24"/>
          <w:vertAlign w:val="subscript"/>
        </w:rPr>
        <w:t>i</w:t>
      </w:r>
      <w:proofErr w:type="spellEnd"/>
      <w:r w:rsidR="00302178" w:rsidRPr="004428AD">
        <w:rPr>
          <w:rFonts w:ascii="Arial" w:hAnsi="Arial" w:cs="Arial"/>
          <w:sz w:val="24"/>
          <w:szCs w:val="24"/>
          <w:vertAlign w:val="superscript"/>
        </w:rPr>
        <w:t xml:space="preserve"> </w:t>
      </w:r>
      <w:r w:rsidR="00302178" w:rsidRPr="004428AD">
        <w:rPr>
          <w:rFonts w:ascii="Arial" w:eastAsia="ArialMT" w:hAnsi="Arial" w:cs="Arial"/>
          <w:sz w:val="24"/>
          <w:szCs w:val="24"/>
        </w:rPr>
        <w:t xml:space="preserve">on MAPK- dependent signalling in platelets, we employed </w:t>
      </w:r>
      <w:r w:rsidRPr="004428AD">
        <w:rPr>
          <w:rFonts w:ascii="Arial" w:eastAsia="ArialMT" w:hAnsi="Arial" w:cs="Arial"/>
          <w:sz w:val="24"/>
          <w:szCs w:val="24"/>
        </w:rPr>
        <w:t xml:space="preserve">immunoblotting </w:t>
      </w:r>
      <w:r w:rsidR="00302178" w:rsidRPr="004428AD">
        <w:rPr>
          <w:rFonts w:ascii="Arial" w:eastAsia="ArialMT" w:hAnsi="Arial" w:cs="Arial"/>
          <w:sz w:val="24"/>
          <w:szCs w:val="24"/>
        </w:rPr>
        <w:t xml:space="preserve">to </w:t>
      </w:r>
      <w:r w:rsidR="00FC0F2F" w:rsidRPr="004428AD">
        <w:rPr>
          <w:rFonts w:ascii="Arial" w:eastAsia="ArialMT" w:hAnsi="Arial" w:cs="Arial"/>
          <w:sz w:val="24"/>
          <w:szCs w:val="24"/>
        </w:rPr>
        <w:t xml:space="preserve">quantify </w:t>
      </w:r>
      <w:r w:rsidR="00302178" w:rsidRPr="004428AD">
        <w:rPr>
          <w:rFonts w:ascii="Arial" w:eastAsia="ArialMT" w:hAnsi="Arial" w:cs="Arial"/>
          <w:sz w:val="24"/>
          <w:szCs w:val="24"/>
        </w:rPr>
        <w:t>Erk1/2 (</w:t>
      </w:r>
      <w:r w:rsidR="006909D3" w:rsidRPr="004428AD">
        <w:rPr>
          <w:rFonts w:ascii="Arial" w:eastAsia="ArialMT" w:hAnsi="Arial" w:cs="Arial"/>
          <w:sz w:val="24"/>
          <w:szCs w:val="24"/>
        </w:rPr>
        <w:t>Thr</w:t>
      </w:r>
      <w:r w:rsidR="006909D3" w:rsidRPr="004428AD">
        <w:rPr>
          <w:rFonts w:ascii="Arial" w:hAnsi="Arial" w:cs="Arial"/>
          <w:sz w:val="24"/>
          <w:szCs w:val="24"/>
          <w:shd w:val="clear" w:color="auto" w:fill="FFFFFF"/>
        </w:rPr>
        <w:t>202/Tyr204</w:t>
      </w:r>
      <w:r w:rsidR="00302178" w:rsidRPr="004428AD">
        <w:rPr>
          <w:rFonts w:ascii="Arial" w:hAnsi="Arial" w:cs="Arial"/>
          <w:sz w:val="24"/>
          <w:szCs w:val="24"/>
          <w:shd w:val="clear" w:color="auto" w:fill="FFFFFF"/>
        </w:rPr>
        <w:t>)</w:t>
      </w:r>
      <w:r w:rsidR="00302178" w:rsidRPr="004428AD">
        <w:rPr>
          <w:rFonts w:ascii="Arial" w:eastAsia="ArialMT" w:hAnsi="Arial" w:cs="Arial"/>
          <w:sz w:val="24"/>
          <w:szCs w:val="24"/>
        </w:rPr>
        <w:t xml:space="preserve"> and </w:t>
      </w:r>
      <w:r w:rsidR="00562269" w:rsidRPr="004428AD">
        <w:rPr>
          <w:rFonts w:ascii="Arial" w:eastAsia="ArialMT" w:hAnsi="Arial" w:cs="Arial"/>
          <w:sz w:val="24"/>
          <w:szCs w:val="24"/>
        </w:rPr>
        <w:t>JNK</w:t>
      </w:r>
      <w:r w:rsidR="00302178" w:rsidRPr="004428AD">
        <w:rPr>
          <w:rFonts w:ascii="Arial" w:eastAsia="ArialMT" w:hAnsi="Arial" w:cs="Arial"/>
          <w:sz w:val="24"/>
          <w:szCs w:val="24"/>
        </w:rPr>
        <w:t xml:space="preserve"> (</w:t>
      </w:r>
      <w:r w:rsidRPr="004428AD">
        <w:rPr>
          <w:rFonts w:ascii="Arial" w:eastAsia="ArialMT" w:hAnsi="Arial" w:cs="Arial"/>
          <w:sz w:val="24"/>
          <w:szCs w:val="24"/>
        </w:rPr>
        <w:t>T</w:t>
      </w:r>
      <w:r w:rsidR="006909D3" w:rsidRPr="004428AD">
        <w:rPr>
          <w:rFonts w:ascii="Arial" w:eastAsia="ArialMT" w:hAnsi="Arial" w:cs="Arial"/>
          <w:sz w:val="24"/>
          <w:szCs w:val="24"/>
        </w:rPr>
        <w:t>hr</w:t>
      </w:r>
      <w:r w:rsidR="00302178" w:rsidRPr="004428AD">
        <w:rPr>
          <w:rFonts w:ascii="Arial" w:hAnsi="Arial" w:cs="Arial"/>
          <w:sz w:val="24"/>
          <w:szCs w:val="24"/>
          <w:shd w:val="clear" w:color="auto" w:fill="FFFFFF"/>
        </w:rPr>
        <w:t>183</w:t>
      </w:r>
      <w:r w:rsidR="0044538E" w:rsidRPr="004428AD">
        <w:rPr>
          <w:rFonts w:ascii="Arial" w:hAnsi="Arial" w:cs="Arial"/>
          <w:sz w:val="24"/>
          <w:szCs w:val="24"/>
          <w:shd w:val="clear" w:color="auto" w:fill="FFFFFF"/>
        </w:rPr>
        <w:t>/</w:t>
      </w:r>
      <w:r w:rsidR="006909D3" w:rsidRPr="004428AD">
        <w:rPr>
          <w:rFonts w:ascii="Arial" w:hAnsi="Arial" w:cs="Arial"/>
          <w:sz w:val="24"/>
          <w:szCs w:val="24"/>
          <w:shd w:val="clear" w:color="auto" w:fill="FFFFFF"/>
        </w:rPr>
        <w:t>Tyr</w:t>
      </w:r>
      <w:r w:rsidR="00302178" w:rsidRPr="004428AD">
        <w:rPr>
          <w:rFonts w:ascii="Arial" w:hAnsi="Arial" w:cs="Arial"/>
          <w:sz w:val="24"/>
          <w:szCs w:val="24"/>
          <w:shd w:val="clear" w:color="auto" w:fill="FFFFFF"/>
        </w:rPr>
        <w:t>185)</w:t>
      </w:r>
      <w:r w:rsidR="00302178" w:rsidRPr="004428AD">
        <w:rPr>
          <w:rFonts w:ascii="Arial" w:eastAsia="ArialMT" w:hAnsi="Arial" w:cs="Arial"/>
          <w:sz w:val="24"/>
          <w:szCs w:val="24"/>
        </w:rPr>
        <w:t xml:space="preserve"> phosphorylation</w:t>
      </w:r>
      <w:r w:rsidR="00FC0F2F" w:rsidRPr="004428AD">
        <w:rPr>
          <w:rFonts w:ascii="Arial" w:eastAsia="ArialMT" w:hAnsi="Arial" w:cs="Arial"/>
          <w:sz w:val="24"/>
          <w:szCs w:val="24"/>
        </w:rPr>
        <w:t xml:space="preserve">, </w:t>
      </w:r>
      <w:r w:rsidR="00FD49CC" w:rsidRPr="004428AD">
        <w:rPr>
          <w:rFonts w:ascii="Arial" w:eastAsia="ArialMT" w:hAnsi="Arial" w:cs="Arial"/>
          <w:sz w:val="24"/>
          <w:szCs w:val="24"/>
        </w:rPr>
        <w:t xml:space="preserve">in response to </w:t>
      </w:r>
      <w:r w:rsidR="00FC0F2F" w:rsidRPr="004428AD">
        <w:rPr>
          <w:rFonts w:ascii="Arial" w:eastAsia="ArialMT" w:hAnsi="Arial" w:cs="Arial"/>
          <w:sz w:val="24"/>
          <w:szCs w:val="24"/>
        </w:rPr>
        <w:t>ionophore treatment</w:t>
      </w:r>
      <w:r w:rsidR="00302178" w:rsidRPr="004428AD">
        <w:rPr>
          <w:rFonts w:ascii="Arial" w:eastAsia="ArialMT" w:hAnsi="Arial" w:cs="Arial"/>
          <w:sz w:val="24"/>
          <w:szCs w:val="24"/>
        </w:rPr>
        <w:t xml:space="preserve">. </w:t>
      </w:r>
      <w:r w:rsidRPr="004428AD">
        <w:rPr>
          <w:rFonts w:ascii="Arial" w:eastAsia="ArialMT" w:hAnsi="Arial" w:cs="Arial"/>
          <w:sz w:val="24"/>
          <w:szCs w:val="24"/>
        </w:rPr>
        <w:t>I</w:t>
      </w:r>
      <w:r w:rsidR="00302178" w:rsidRPr="004428AD">
        <w:rPr>
          <w:rFonts w:ascii="Arial" w:eastAsia="ArialMT" w:hAnsi="Arial" w:cs="Arial"/>
          <w:sz w:val="24"/>
          <w:szCs w:val="24"/>
        </w:rPr>
        <w:t xml:space="preserve">ncubation of platelets with </w:t>
      </w:r>
      <w:r w:rsidR="00302178" w:rsidRPr="004428AD">
        <w:rPr>
          <w:rFonts w:ascii="Arial" w:hAnsi="Arial" w:cs="Arial"/>
          <w:bCs/>
          <w:sz w:val="24"/>
          <w:szCs w:val="24"/>
        </w:rPr>
        <w:t xml:space="preserve">clioquinol (100µM) </w:t>
      </w:r>
      <w:r w:rsidRPr="004428AD">
        <w:rPr>
          <w:rFonts w:ascii="Arial" w:hAnsi="Arial" w:cs="Arial"/>
          <w:bCs/>
          <w:sz w:val="24"/>
          <w:szCs w:val="24"/>
        </w:rPr>
        <w:t xml:space="preserve">resulted in </w:t>
      </w:r>
      <w:r w:rsidR="0044538E" w:rsidRPr="004428AD">
        <w:rPr>
          <w:rFonts w:ascii="Arial" w:hAnsi="Arial" w:cs="Arial"/>
          <w:bCs/>
          <w:sz w:val="24"/>
          <w:szCs w:val="24"/>
        </w:rPr>
        <w:t>increases</w:t>
      </w:r>
      <w:r w:rsidRPr="004428AD">
        <w:rPr>
          <w:rFonts w:ascii="Arial" w:hAnsi="Arial" w:cs="Arial"/>
          <w:bCs/>
          <w:sz w:val="24"/>
          <w:szCs w:val="24"/>
        </w:rPr>
        <w:t xml:space="preserve"> of </w:t>
      </w:r>
      <w:r w:rsidR="00FC0F2F" w:rsidRPr="004428AD">
        <w:rPr>
          <w:rFonts w:ascii="Arial" w:hAnsi="Arial" w:cs="Arial"/>
          <w:bCs/>
          <w:sz w:val="24"/>
          <w:szCs w:val="24"/>
        </w:rPr>
        <w:lastRenderedPageBreak/>
        <w:t xml:space="preserve">phosphorylation of both </w:t>
      </w:r>
      <w:r w:rsidR="00302178" w:rsidRPr="004428AD">
        <w:rPr>
          <w:rFonts w:ascii="Arial" w:hAnsi="Arial" w:cs="Arial"/>
          <w:bCs/>
          <w:sz w:val="24"/>
          <w:szCs w:val="24"/>
        </w:rPr>
        <w:t xml:space="preserve">Erk1/2 and </w:t>
      </w:r>
      <w:r w:rsidR="00562269" w:rsidRPr="004428AD">
        <w:rPr>
          <w:rFonts w:ascii="Arial" w:hAnsi="Arial" w:cs="Arial"/>
          <w:bCs/>
          <w:sz w:val="24"/>
          <w:szCs w:val="24"/>
        </w:rPr>
        <w:t>JNK</w:t>
      </w:r>
      <w:r w:rsidR="00FD49CC" w:rsidRPr="004428AD">
        <w:rPr>
          <w:rFonts w:ascii="Arial" w:hAnsi="Arial" w:cs="Arial"/>
          <w:bCs/>
          <w:sz w:val="24"/>
          <w:szCs w:val="24"/>
        </w:rPr>
        <w:t xml:space="preserve"> (Fig 5)</w:t>
      </w:r>
      <w:r w:rsidR="00FC0F2F" w:rsidRPr="004428AD">
        <w:rPr>
          <w:rFonts w:ascii="Arial" w:hAnsi="Arial" w:cs="Arial"/>
          <w:bCs/>
          <w:sz w:val="24"/>
          <w:szCs w:val="24"/>
        </w:rPr>
        <w:t xml:space="preserve">. </w:t>
      </w:r>
      <w:r w:rsidR="00383233" w:rsidRPr="004428AD">
        <w:rPr>
          <w:rFonts w:ascii="Arial" w:hAnsi="Arial" w:cs="Arial"/>
          <w:bCs/>
          <w:sz w:val="24"/>
          <w:szCs w:val="24"/>
        </w:rPr>
        <w:t>Quanti</w:t>
      </w:r>
      <w:r w:rsidR="00596432" w:rsidRPr="004428AD">
        <w:rPr>
          <w:rFonts w:ascii="Arial" w:hAnsi="Arial" w:cs="Arial"/>
          <w:bCs/>
          <w:sz w:val="24"/>
          <w:szCs w:val="24"/>
        </w:rPr>
        <w:t>fic</w:t>
      </w:r>
      <w:r w:rsidR="00383233" w:rsidRPr="004428AD">
        <w:rPr>
          <w:rFonts w:ascii="Arial" w:hAnsi="Arial" w:cs="Arial"/>
          <w:bCs/>
          <w:sz w:val="24"/>
          <w:szCs w:val="24"/>
        </w:rPr>
        <w:t>ation</w:t>
      </w:r>
      <w:r w:rsidR="00FC0F2F" w:rsidRPr="004428AD">
        <w:rPr>
          <w:rFonts w:ascii="Arial" w:hAnsi="Arial" w:cs="Arial"/>
          <w:bCs/>
          <w:sz w:val="24"/>
          <w:szCs w:val="24"/>
        </w:rPr>
        <w:t xml:space="preserve"> of immunoblots showed that </w:t>
      </w:r>
      <w:r w:rsidR="003C2724" w:rsidRPr="004428AD">
        <w:rPr>
          <w:rFonts w:ascii="Arial" w:hAnsi="Arial" w:cs="Arial"/>
          <w:bCs/>
          <w:sz w:val="24"/>
          <w:szCs w:val="24"/>
        </w:rPr>
        <w:t xml:space="preserve">clioquinol treatment resulted in increases in </w:t>
      </w:r>
      <w:r w:rsidR="00FC0F2F" w:rsidRPr="004428AD">
        <w:rPr>
          <w:rFonts w:ascii="Arial" w:hAnsi="Arial" w:cs="Arial"/>
          <w:bCs/>
          <w:sz w:val="24"/>
          <w:szCs w:val="24"/>
        </w:rPr>
        <w:t>phosphorylation</w:t>
      </w:r>
      <w:r w:rsidR="00383233" w:rsidRPr="004428AD">
        <w:rPr>
          <w:rFonts w:ascii="Arial" w:hAnsi="Arial" w:cs="Arial"/>
          <w:bCs/>
          <w:sz w:val="24"/>
          <w:szCs w:val="24"/>
        </w:rPr>
        <w:t xml:space="preserve"> of </w:t>
      </w:r>
      <w:r w:rsidR="003C2724" w:rsidRPr="004428AD">
        <w:rPr>
          <w:rFonts w:ascii="Arial" w:hAnsi="Arial" w:cs="Arial"/>
          <w:bCs/>
          <w:sz w:val="24"/>
          <w:szCs w:val="24"/>
        </w:rPr>
        <w:t>Erk1</w:t>
      </w:r>
      <w:r w:rsidR="00383233" w:rsidRPr="004428AD">
        <w:rPr>
          <w:rFonts w:ascii="Arial" w:hAnsi="Arial" w:cs="Arial"/>
          <w:bCs/>
          <w:sz w:val="24"/>
          <w:szCs w:val="24"/>
        </w:rPr>
        <w:t>/2</w:t>
      </w:r>
      <w:r w:rsidR="006909D3" w:rsidRPr="004428AD">
        <w:rPr>
          <w:rFonts w:ascii="Arial" w:hAnsi="Arial" w:cs="Arial"/>
          <w:bCs/>
          <w:sz w:val="24"/>
          <w:szCs w:val="24"/>
        </w:rPr>
        <w:t xml:space="preserve"> from 1</w:t>
      </w:r>
      <w:r w:rsidR="00383233" w:rsidRPr="004428AD">
        <w:rPr>
          <w:rFonts w:ascii="Arial" w:hAnsi="Arial" w:cs="Arial"/>
          <w:bCs/>
          <w:sz w:val="24"/>
          <w:szCs w:val="24"/>
        </w:rPr>
        <w:t>.0</w:t>
      </w:r>
      <w:r w:rsidR="006909D3" w:rsidRPr="004428AD">
        <w:rPr>
          <w:rFonts w:ascii="Arial" w:hAnsi="Arial" w:cs="Arial"/>
          <w:sz w:val="24"/>
          <w:szCs w:val="24"/>
          <w:shd w:val="clear" w:color="auto" w:fill="FFFFFF"/>
        </w:rPr>
        <w:t xml:space="preserve">±0.07 </w:t>
      </w:r>
      <w:r w:rsidR="006909D3" w:rsidRPr="004428AD">
        <w:rPr>
          <w:rFonts w:ascii="Arial" w:hAnsi="Arial" w:cs="Arial"/>
          <w:bCs/>
          <w:sz w:val="24"/>
          <w:szCs w:val="24"/>
        </w:rPr>
        <w:t>to 2.5</w:t>
      </w:r>
      <w:r w:rsidR="006909D3" w:rsidRPr="004428AD">
        <w:rPr>
          <w:rFonts w:ascii="Arial" w:hAnsi="Arial" w:cs="Arial"/>
          <w:sz w:val="24"/>
          <w:szCs w:val="24"/>
          <w:shd w:val="clear" w:color="auto" w:fill="FFFFFF"/>
        </w:rPr>
        <w:t>±0.34</w:t>
      </w:r>
      <w:r w:rsidR="00FC0F2F" w:rsidRPr="004428AD">
        <w:rPr>
          <w:rFonts w:ascii="Arial" w:hAnsi="Arial" w:cs="Arial"/>
          <w:sz w:val="24"/>
          <w:szCs w:val="24"/>
          <w:shd w:val="clear" w:color="auto" w:fill="FFFFFF"/>
        </w:rPr>
        <w:t>AU, whilst</w:t>
      </w:r>
      <w:r w:rsidR="006909D3" w:rsidRPr="004428AD">
        <w:rPr>
          <w:rFonts w:ascii="Arial" w:hAnsi="Arial" w:cs="Arial"/>
          <w:sz w:val="24"/>
          <w:szCs w:val="24"/>
          <w:shd w:val="clear" w:color="auto" w:fill="FFFFFF"/>
        </w:rPr>
        <w:t xml:space="preserve"> </w:t>
      </w:r>
      <w:r w:rsidR="00562269" w:rsidRPr="004428AD">
        <w:rPr>
          <w:rFonts w:ascii="Arial" w:hAnsi="Arial" w:cs="Arial"/>
          <w:sz w:val="24"/>
          <w:szCs w:val="24"/>
          <w:shd w:val="clear" w:color="auto" w:fill="FFFFFF"/>
        </w:rPr>
        <w:t>JNK</w:t>
      </w:r>
      <w:r w:rsidR="006909D3" w:rsidRPr="004428AD">
        <w:rPr>
          <w:rFonts w:ascii="Arial" w:hAnsi="Arial" w:cs="Arial"/>
          <w:sz w:val="24"/>
          <w:szCs w:val="24"/>
          <w:shd w:val="clear" w:color="auto" w:fill="FFFFFF"/>
        </w:rPr>
        <w:t xml:space="preserve"> </w:t>
      </w:r>
      <w:r w:rsidR="003C2724" w:rsidRPr="004428AD">
        <w:rPr>
          <w:rFonts w:ascii="Arial" w:hAnsi="Arial" w:cs="Arial"/>
          <w:sz w:val="24"/>
          <w:szCs w:val="24"/>
          <w:shd w:val="clear" w:color="auto" w:fill="FFFFFF"/>
        </w:rPr>
        <w:t xml:space="preserve">phosphorylation </w:t>
      </w:r>
      <w:r w:rsidR="00FC0F2F" w:rsidRPr="004428AD">
        <w:rPr>
          <w:rFonts w:ascii="Arial" w:hAnsi="Arial" w:cs="Arial"/>
          <w:sz w:val="24"/>
          <w:szCs w:val="24"/>
          <w:shd w:val="clear" w:color="auto" w:fill="FFFFFF"/>
        </w:rPr>
        <w:t xml:space="preserve">increased </w:t>
      </w:r>
      <w:r w:rsidR="006909D3" w:rsidRPr="004428AD">
        <w:rPr>
          <w:rFonts w:ascii="Arial" w:hAnsi="Arial" w:cs="Arial"/>
          <w:bCs/>
          <w:sz w:val="24"/>
          <w:szCs w:val="24"/>
        </w:rPr>
        <w:t>from 1.97</w:t>
      </w:r>
      <w:r w:rsidR="006909D3" w:rsidRPr="004428AD">
        <w:rPr>
          <w:rFonts w:ascii="Arial" w:hAnsi="Arial" w:cs="Arial"/>
          <w:sz w:val="24"/>
          <w:szCs w:val="24"/>
          <w:shd w:val="clear" w:color="auto" w:fill="FFFFFF"/>
        </w:rPr>
        <w:t>±0.29</w:t>
      </w:r>
      <w:r w:rsidR="00FC0F2F" w:rsidRPr="004428AD">
        <w:rPr>
          <w:rFonts w:ascii="Arial" w:hAnsi="Arial" w:cs="Arial"/>
          <w:sz w:val="24"/>
          <w:szCs w:val="24"/>
          <w:shd w:val="clear" w:color="auto" w:fill="FFFFFF"/>
        </w:rPr>
        <w:t>AU</w:t>
      </w:r>
      <w:r w:rsidR="006909D3" w:rsidRPr="004428AD">
        <w:rPr>
          <w:rFonts w:ascii="Arial" w:hAnsi="Arial" w:cs="Arial"/>
          <w:sz w:val="24"/>
          <w:szCs w:val="24"/>
          <w:shd w:val="clear" w:color="auto" w:fill="FFFFFF"/>
        </w:rPr>
        <w:t xml:space="preserve"> </w:t>
      </w:r>
      <w:r w:rsidR="006909D3" w:rsidRPr="004428AD">
        <w:rPr>
          <w:rFonts w:ascii="Arial" w:hAnsi="Arial" w:cs="Arial"/>
          <w:bCs/>
          <w:sz w:val="24"/>
          <w:szCs w:val="24"/>
        </w:rPr>
        <w:t>to 3.8</w:t>
      </w:r>
      <w:r w:rsidR="006909D3" w:rsidRPr="004428AD">
        <w:rPr>
          <w:rFonts w:ascii="Arial" w:hAnsi="Arial" w:cs="Arial"/>
          <w:sz w:val="24"/>
          <w:szCs w:val="24"/>
          <w:shd w:val="clear" w:color="auto" w:fill="FFFFFF"/>
        </w:rPr>
        <w:t>±0.17</w:t>
      </w:r>
      <w:r w:rsidR="00FC0F2F" w:rsidRPr="004428AD">
        <w:rPr>
          <w:rFonts w:ascii="Arial" w:hAnsi="Arial" w:cs="Arial"/>
          <w:sz w:val="24"/>
          <w:szCs w:val="24"/>
          <w:shd w:val="clear" w:color="auto" w:fill="FFFFFF"/>
        </w:rPr>
        <w:t>AU</w:t>
      </w:r>
      <w:r w:rsidR="00F05AF8" w:rsidRPr="004428AD">
        <w:rPr>
          <w:rFonts w:ascii="Arial" w:hAnsi="Arial" w:cs="Arial"/>
          <w:sz w:val="24"/>
          <w:szCs w:val="24"/>
          <w:shd w:val="clear" w:color="auto" w:fill="FFFFFF"/>
        </w:rPr>
        <w:t xml:space="preserve"> </w:t>
      </w:r>
      <w:r w:rsidR="003C2724" w:rsidRPr="004428AD">
        <w:rPr>
          <w:rFonts w:ascii="Arial" w:hAnsi="Arial" w:cs="Arial"/>
          <w:sz w:val="24"/>
          <w:szCs w:val="24"/>
          <w:shd w:val="clear" w:color="auto" w:fill="FFFFFF"/>
        </w:rPr>
        <w:t>relative to vehicle control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w:t>
      </w:r>
      <w:r w:rsidR="00BA26B3" w:rsidRPr="004428AD">
        <w:rPr>
          <w:rFonts w:ascii="Arial" w:hAnsi="Arial" w:cs="Arial"/>
          <w:bCs/>
          <w:sz w:val="24"/>
          <w:szCs w:val="24"/>
        </w:rPr>
        <w:t>5</w:t>
      </w:r>
      <w:r w:rsidR="000C3F58" w:rsidRPr="004428AD">
        <w:rPr>
          <w:rFonts w:ascii="Arial" w:hAnsi="Arial" w:cs="Arial"/>
          <w:bCs/>
          <w:sz w:val="24"/>
          <w:szCs w:val="24"/>
        </w:rPr>
        <w:t>a</w:t>
      </w:r>
      <w:r w:rsidR="001F4523" w:rsidRPr="004428AD">
        <w:rPr>
          <w:rFonts w:ascii="Arial" w:hAnsi="Arial" w:cs="Arial"/>
          <w:bCs/>
          <w:sz w:val="24"/>
          <w:szCs w:val="24"/>
        </w:rPr>
        <w:t>, p&lt;0.05)</w:t>
      </w:r>
      <w:r w:rsidR="00302178" w:rsidRPr="004428AD">
        <w:rPr>
          <w:rFonts w:ascii="Arial" w:hAnsi="Arial" w:cs="Arial"/>
          <w:bCs/>
          <w:sz w:val="24"/>
          <w:szCs w:val="24"/>
        </w:rPr>
        <w:t xml:space="preserve">. A23187 </w:t>
      </w:r>
      <w:r w:rsidR="001F4523" w:rsidRPr="004428AD">
        <w:rPr>
          <w:rFonts w:ascii="Arial" w:hAnsi="Arial" w:cs="Arial"/>
          <w:bCs/>
          <w:sz w:val="24"/>
          <w:szCs w:val="24"/>
        </w:rPr>
        <w:t xml:space="preserve">treatment </w:t>
      </w:r>
      <w:r w:rsidR="00383233" w:rsidRPr="004428AD">
        <w:rPr>
          <w:rFonts w:ascii="Arial" w:hAnsi="Arial" w:cs="Arial"/>
          <w:bCs/>
          <w:sz w:val="24"/>
          <w:szCs w:val="24"/>
        </w:rPr>
        <w:t xml:space="preserve">(100µM) </w:t>
      </w:r>
      <w:r w:rsidR="00302178" w:rsidRPr="004428AD">
        <w:rPr>
          <w:rFonts w:ascii="Arial" w:hAnsi="Arial" w:cs="Arial"/>
          <w:bCs/>
          <w:sz w:val="24"/>
          <w:szCs w:val="24"/>
        </w:rPr>
        <w:t xml:space="preserve">did not </w:t>
      </w:r>
      <w:r w:rsidR="001F4523" w:rsidRPr="004428AD">
        <w:rPr>
          <w:rFonts w:ascii="Arial" w:hAnsi="Arial" w:cs="Arial"/>
          <w:bCs/>
          <w:sz w:val="24"/>
          <w:szCs w:val="24"/>
        </w:rPr>
        <w:t xml:space="preserve">significantly </w:t>
      </w:r>
      <w:r w:rsidR="00302178" w:rsidRPr="004428AD">
        <w:rPr>
          <w:rFonts w:ascii="Arial" w:hAnsi="Arial" w:cs="Arial"/>
          <w:bCs/>
          <w:sz w:val="24"/>
          <w:szCs w:val="24"/>
        </w:rPr>
        <w:t xml:space="preserve">change the levels of phosphorylation of either Erk1/2 or </w:t>
      </w:r>
      <w:r w:rsidR="00562269" w:rsidRPr="004428AD">
        <w:rPr>
          <w:rFonts w:ascii="Arial" w:hAnsi="Arial" w:cs="Arial"/>
          <w:bCs/>
          <w:sz w:val="24"/>
          <w:szCs w:val="24"/>
        </w:rPr>
        <w:t>JNK</w:t>
      </w:r>
      <w:r w:rsidR="00302178"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5a</w:t>
      </w:r>
      <w:r w:rsidR="00302178" w:rsidRPr="004428AD">
        <w:rPr>
          <w:rFonts w:ascii="Arial" w:hAnsi="Arial" w:cs="Arial"/>
          <w:bCs/>
          <w:sz w:val="24"/>
          <w:szCs w:val="24"/>
        </w:rPr>
        <w:t xml:space="preserve">). </w:t>
      </w:r>
      <w:r w:rsidR="001F4523" w:rsidRPr="004428AD">
        <w:rPr>
          <w:rFonts w:ascii="Arial" w:hAnsi="Arial" w:cs="Arial"/>
          <w:bCs/>
          <w:sz w:val="24"/>
          <w:szCs w:val="24"/>
        </w:rPr>
        <w:t>Further experiments were performed to investigate the role of Zn</w:t>
      </w:r>
      <w:r w:rsidR="009F0410" w:rsidRPr="004428AD">
        <w:rPr>
          <w:rFonts w:ascii="Arial" w:hAnsi="Arial" w:cs="Arial"/>
          <w:bCs/>
          <w:sz w:val="24"/>
          <w:szCs w:val="24"/>
          <w:vertAlign w:val="superscript"/>
        </w:rPr>
        <w:t>2+</w:t>
      </w:r>
      <w:r w:rsidR="001F4523" w:rsidRPr="004428AD">
        <w:rPr>
          <w:rFonts w:ascii="Arial" w:hAnsi="Arial" w:cs="Arial"/>
          <w:bCs/>
          <w:sz w:val="24"/>
          <w:szCs w:val="24"/>
        </w:rPr>
        <w:t xml:space="preserve"> in agonist-</w:t>
      </w:r>
      <w:r w:rsidR="00383233" w:rsidRPr="004428AD">
        <w:rPr>
          <w:rFonts w:ascii="Arial" w:hAnsi="Arial" w:cs="Arial"/>
          <w:bCs/>
          <w:sz w:val="24"/>
          <w:szCs w:val="24"/>
        </w:rPr>
        <w:t xml:space="preserve">evoked </w:t>
      </w:r>
      <w:r w:rsidR="001F4523" w:rsidRPr="004428AD">
        <w:rPr>
          <w:rFonts w:ascii="Arial" w:hAnsi="Arial" w:cs="Arial"/>
          <w:bCs/>
          <w:sz w:val="24"/>
          <w:szCs w:val="24"/>
        </w:rPr>
        <w:t>phosphorylation events.</w:t>
      </w:r>
      <w:r w:rsidR="006E0FED" w:rsidRPr="004428AD">
        <w:rPr>
          <w:rFonts w:ascii="Arial" w:hAnsi="Arial" w:cs="Arial"/>
          <w:bCs/>
          <w:sz w:val="24"/>
          <w:szCs w:val="24"/>
        </w:rPr>
        <w:t xml:space="preserve"> </w:t>
      </w:r>
      <w:r w:rsidR="001F4523" w:rsidRPr="004428AD">
        <w:rPr>
          <w:rFonts w:ascii="Arial" w:eastAsia="ArialMT" w:hAnsi="Arial" w:cs="Arial"/>
          <w:sz w:val="24"/>
          <w:szCs w:val="24"/>
        </w:rPr>
        <w:t>S</w:t>
      </w:r>
      <w:r w:rsidR="00302178" w:rsidRPr="004428AD">
        <w:rPr>
          <w:rFonts w:ascii="Arial" w:eastAsia="ArialMT" w:hAnsi="Arial" w:cs="Arial"/>
          <w:sz w:val="24"/>
          <w:szCs w:val="24"/>
        </w:rPr>
        <w:t xml:space="preserve">timulation </w:t>
      </w:r>
      <w:r w:rsidR="001F4523" w:rsidRPr="004428AD">
        <w:rPr>
          <w:rFonts w:ascii="Arial" w:eastAsia="ArialMT" w:hAnsi="Arial" w:cs="Arial"/>
          <w:sz w:val="24"/>
          <w:szCs w:val="24"/>
        </w:rPr>
        <w:t xml:space="preserve">of platelets </w:t>
      </w:r>
      <w:r w:rsidR="00302178" w:rsidRPr="004428AD">
        <w:rPr>
          <w:rFonts w:ascii="Arial" w:eastAsia="ArialMT" w:hAnsi="Arial" w:cs="Arial"/>
          <w:sz w:val="24"/>
          <w:szCs w:val="24"/>
        </w:rPr>
        <w:t>with thrombin (</w:t>
      </w:r>
      <w:r w:rsidR="00302178" w:rsidRPr="004428AD">
        <w:rPr>
          <w:rFonts w:ascii="Arial" w:hAnsi="Arial" w:cs="Arial"/>
          <w:bCs/>
          <w:sz w:val="24"/>
          <w:szCs w:val="24"/>
        </w:rPr>
        <w:t xml:space="preserve">1U/mL) </w:t>
      </w:r>
      <w:r w:rsidR="001F4523" w:rsidRPr="004428AD">
        <w:rPr>
          <w:rFonts w:ascii="Arial" w:hAnsi="Arial" w:cs="Arial"/>
          <w:bCs/>
          <w:sz w:val="24"/>
          <w:szCs w:val="24"/>
        </w:rPr>
        <w:t xml:space="preserve">resulted increases in phosphorylation of </w:t>
      </w:r>
      <w:r w:rsidR="00302178" w:rsidRPr="004428AD">
        <w:rPr>
          <w:rFonts w:ascii="Arial" w:hAnsi="Arial" w:cs="Arial"/>
          <w:bCs/>
          <w:sz w:val="24"/>
          <w:szCs w:val="24"/>
        </w:rPr>
        <w:t xml:space="preserve">Erk1/2 and </w:t>
      </w:r>
      <w:r w:rsidR="00562269" w:rsidRPr="004428AD">
        <w:rPr>
          <w:rFonts w:ascii="Arial" w:hAnsi="Arial" w:cs="Arial"/>
          <w:bCs/>
          <w:sz w:val="24"/>
          <w:szCs w:val="24"/>
        </w:rPr>
        <w:t>JNK</w:t>
      </w:r>
      <w:r w:rsidR="00302178" w:rsidRPr="004428AD">
        <w:rPr>
          <w:rFonts w:ascii="Arial" w:hAnsi="Arial" w:cs="Arial"/>
          <w:bCs/>
          <w:sz w:val="24"/>
          <w:szCs w:val="24"/>
        </w:rPr>
        <w:t xml:space="preserve"> respectively</w:t>
      </w:r>
      <w:r w:rsidR="00383233" w:rsidRPr="004428AD">
        <w:rPr>
          <w:rFonts w:ascii="Arial" w:hAnsi="Arial" w:cs="Arial"/>
          <w:bCs/>
          <w:sz w:val="24"/>
          <w:szCs w:val="24"/>
        </w:rPr>
        <w:t xml:space="preserve">. </w:t>
      </w:r>
      <w:r w:rsidR="00FD49CC" w:rsidRPr="004428AD">
        <w:rPr>
          <w:rFonts w:ascii="Arial" w:hAnsi="Arial" w:cs="Arial"/>
          <w:bCs/>
          <w:sz w:val="24"/>
          <w:szCs w:val="24"/>
        </w:rPr>
        <w:t>P</w:t>
      </w:r>
      <w:r w:rsidR="00383233" w:rsidRPr="004428AD">
        <w:rPr>
          <w:rFonts w:ascii="Arial" w:hAnsi="Arial" w:cs="Arial"/>
          <w:bCs/>
          <w:sz w:val="24"/>
          <w:szCs w:val="24"/>
        </w:rPr>
        <w:t xml:space="preserve">hosphorylation of </w:t>
      </w:r>
      <w:r w:rsidR="002D7C6B" w:rsidRPr="004428AD">
        <w:rPr>
          <w:rFonts w:ascii="Arial" w:hAnsi="Arial" w:cs="Arial"/>
          <w:bCs/>
          <w:sz w:val="24"/>
          <w:szCs w:val="24"/>
        </w:rPr>
        <w:t xml:space="preserve">Erk1/2 </w:t>
      </w:r>
      <w:r w:rsidR="00FD49CC" w:rsidRPr="004428AD">
        <w:rPr>
          <w:rFonts w:ascii="Arial" w:hAnsi="Arial" w:cs="Arial"/>
          <w:bCs/>
          <w:sz w:val="24"/>
          <w:szCs w:val="24"/>
        </w:rPr>
        <w:t>increased f</w:t>
      </w:r>
      <w:r w:rsidR="00383233" w:rsidRPr="004428AD">
        <w:rPr>
          <w:rFonts w:ascii="Arial" w:hAnsi="Arial" w:cs="Arial"/>
          <w:bCs/>
          <w:sz w:val="24"/>
          <w:szCs w:val="24"/>
        </w:rPr>
        <w:t xml:space="preserve">rom </w:t>
      </w:r>
      <w:r w:rsidR="002D7C6B" w:rsidRPr="004428AD">
        <w:rPr>
          <w:rFonts w:ascii="Arial" w:hAnsi="Arial" w:cs="Arial"/>
          <w:bCs/>
          <w:sz w:val="24"/>
          <w:szCs w:val="24"/>
        </w:rPr>
        <w:t>2</w:t>
      </w:r>
      <w:r w:rsidR="00383233" w:rsidRPr="004428AD">
        <w:rPr>
          <w:rFonts w:ascii="Arial" w:hAnsi="Arial" w:cs="Arial"/>
          <w:bCs/>
          <w:sz w:val="24"/>
          <w:szCs w:val="24"/>
        </w:rPr>
        <w:t>.0</w:t>
      </w:r>
      <w:r w:rsidR="002D7C6B" w:rsidRPr="004428AD">
        <w:rPr>
          <w:rFonts w:ascii="Arial" w:hAnsi="Arial" w:cs="Arial"/>
          <w:sz w:val="24"/>
          <w:szCs w:val="24"/>
          <w:shd w:val="clear" w:color="auto" w:fill="FFFFFF"/>
        </w:rPr>
        <w:t>±0.2</w:t>
      </w:r>
      <w:r w:rsidR="00383233" w:rsidRPr="004428AD">
        <w:rPr>
          <w:rFonts w:ascii="Arial" w:hAnsi="Arial" w:cs="Arial"/>
          <w:sz w:val="24"/>
          <w:szCs w:val="24"/>
          <w:shd w:val="clear" w:color="auto" w:fill="FFFFFF"/>
        </w:rPr>
        <w:t>AU</w:t>
      </w:r>
      <w:r w:rsidR="002D7C6B" w:rsidRPr="004428AD">
        <w:rPr>
          <w:rFonts w:ascii="Arial" w:hAnsi="Arial" w:cs="Arial"/>
          <w:sz w:val="24"/>
          <w:szCs w:val="24"/>
          <w:shd w:val="clear" w:color="auto" w:fill="FFFFFF"/>
        </w:rPr>
        <w:t xml:space="preserve"> </w:t>
      </w:r>
      <w:r w:rsidR="002D7C6B" w:rsidRPr="004428AD">
        <w:rPr>
          <w:rFonts w:ascii="Arial" w:hAnsi="Arial" w:cs="Arial"/>
          <w:bCs/>
          <w:sz w:val="24"/>
          <w:szCs w:val="24"/>
        </w:rPr>
        <w:t>to 4.26</w:t>
      </w:r>
      <w:r w:rsidR="002D7C6B" w:rsidRPr="004428AD">
        <w:rPr>
          <w:rFonts w:ascii="Arial" w:hAnsi="Arial" w:cs="Arial"/>
          <w:sz w:val="24"/>
          <w:szCs w:val="24"/>
          <w:shd w:val="clear" w:color="auto" w:fill="FFFFFF"/>
        </w:rPr>
        <w:t>±0.24</w:t>
      </w:r>
      <w:r w:rsidR="00383233" w:rsidRPr="004428AD">
        <w:rPr>
          <w:rFonts w:ascii="Arial" w:hAnsi="Arial" w:cs="Arial"/>
          <w:sz w:val="24"/>
          <w:szCs w:val="24"/>
          <w:shd w:val="clear" w:color="auto" w:fill="FFFFFF"/>
        </w:rPr>
        <w:t>AU</w:t>
      </w:r>
      <w:r w:rsidR="00FD49CC" w:rsidRPr="004428AD">
        <w:rPr>
          <w:rFonts w:ascii="Arial" w:hAnsi="Arial" w:cs="Arial"/>
          <w:sz w:val="24"/>
          <w:szCs w:val="24"/>
          <w:shd w:val="clear" w:color="auto" w:fill="FFFFFF"/>
        </w:rPr>
        <w:t xml:space="preserve">, whilst </w:t>
      </w:r>
      <w:r w:rsidR="00562269" w:rsidRPr="004428AD">
        <w:rPr>
          <w:rFonts w:ascii="Arial" w:hAnsi="Arial" w:cs="Arial"/>
          <w:sz w:val="24"/>
          <w:szCs w:val="24"/>
          <w:shd w:val="clear" w:color="auto" w:fill="FFFFFF"/>
        </w:rPr>
        <w:t>JNK</w:t>
      </w:r>
      <w:r w:rsidR="002D7C6B" w:rsidRPr="004428AD">
        <w:rPr>
          <w:rFonts w:ascii="Arial" w:hAnsi="Arial" w:cs="Arial"/>
          <w:sz w:val="24"/>
          <w:szCs w:val="24"/>
          <w:shd w:val="clear" w:color="auto" w:fill="FFFFFF"/>
        </w:rPr>
        <w:t xml:space="preserve"> </w:t>
      </w:r>
      <w:r w:rsidR="00FD49CC" w:rsidRPr="004428AD">
        <w:rPr>
          <w:rFonts w:ascii="Arial" w:hAnsi="Arial" w:cs="Arial"/>
          <w:sz w:val="24"/>
          <w:szCs w:val="24"/>
          <w:shd w:val="clear" w:color="auto" w:fill="FFFFFF"/>
        </w:rPr>
        <w:t xml:space="preserve">increased </w:t>
      </w:r>
      <w:r w:rsidR="002D7C6B" w:rsidRPr="004428AD">
        <w:rPr>
          <w:rFonts w:ascii="Arial" w:hAnsi="Arial" w:cs="Arial"/>
          <w:bCs/>
          <w:sz w:val="24"/>
          <w:szCs w:val="24"/>
        </w:rPr>
        <w:t>from 1.6</w:t>
      </w:r>
      <w:r w:rsidR="002D7C6B" w:rsidRPr="004428AD">
        <w:rPr>
          <w:rFonts w:ascii="Arial" w:hAnsi="Arial" w:cs="Arial"/>
          <w:sz w:val="24"/>
          <w:szCs w:val="24"/>
          <w:shd w:val="clear" w:color="auto" w:fill="FFFFFF"/>
        </w:rPr>
        <w:t>±0.52</w:t>
      </w:r>
      <w:r w:rsidR="00383233" w:rsidRPr="004428AD">
        <w:rPr>
          <w:rFonts w:ascii="Arial" w:hAnsi="Arial" w:cs="Arial"/>
          <w:sz w:val="24"/>
          <w:szCs w:val="24"/>
          <w:shd w:val="clear" w:color="auto" w:fill="FFFFFF"/>
        </w:rPr>
        <w:t>AU</w:t>
      </w:r>
      <w:r w:rsidR="002D7C6B" w:rsidRPr="004428AD">
        <w:rPr>
          <w:rFonts w:ascii="Arial" w:hAnsi="Arial" w:cs="Arial"/>
          <w:sz w:val="24"/>
          <w:szCs w:val="24"/>
          <w:shd w:val="clear" w:color="auto" w:fill="FFFFFF"/>
        </w:rPr>
        <w:t xml:space="preserve"> </w:t>
      </w:r>
      <w:r w:rsidR="002D7C6B" w:rsidRPr="004428AD">
        <w:rPr>
          <w:rFonts w:ascii="Arial" w:hAnsi="Arial" w:cs="Arial"/>
          <w:bCs/>
          <w:sz w:val="24"/>
          <w:szCs w:val="24"/>
        </w:rPr>
        <w:t>to 5.33</w:t>
      </w:r>
      <w:r w:rsidR="002D7C6B" w:rsidRPr="004428AD">
        <w:rPr>
          <w:rFonts w:ascii="Arial" w:hAnsi="Arial" w:cs="Arial"/>
          <w:sz w:val="24"/>
          <w:szCs w:val="24"/>
          <w:shd w:val="clear" w:color="auto" w:fill="FFFFFF"/>
        </w:rPr>
        <w:t>±0.33</w:t>
      </w:r>
      <w:r w:rsidR="00383233" w:rsidRPr="004428AD">
        <w:rPr>
          <w:rFonts w:ascii="Arial" w:hAnsi="Arial" w:cs="Arial"/>
          <w:sz w:val="24"/>
          <w:szCs w:val="24"/>
          <w:shd w:val="clear" w:color="auto" w:fill="FFFFFF"/>
        </w:rPr>
        <w:t>AU</w:t>
      </w:r>
      <w:r w:rsidR="00BA26B3" w:rsidRPr="004428AD">
        <w:rPr>
          <w:rFonts w:ascii="Arial" w:hAnsi="Arial" w:cs="Arial"/>
          <w:sz w:val="24"/>
          <w:szCs w:val="24"/>
          <w:shd w:val="clear" w:color="auto" w:fill="FFFFFF"/>
        </w:rPr>
        <w:t xml:space="preserve">, </w:t>
      </w:r>
      <w:r w:rsidR="00FD49CC" w:rsidRPr="004428AD">
        <w:rPr>
          <w:rFonts w:ascii="Arial" w:hAnsi="Arial" w:cs="Arial"/>
          <w:sz w:val="24"/>
          <w:szCs w:val="24"/>
          <w:shd w:val="clear" w:color="auto" w:fill="FFFFFF"/>
        </w:rPr>
        <w:t>(</w:t>
      </w:r>
      <w:r w:rsidR="000C3F58" w:rsidRPr="004428AD">
        <w:rPr>
          <w:rFonts w:ascii="Arial" w:hAnsi="Arial" w:cs="Arial"/>
          <w:sz w:val="24"/>
          <w:szCs w:val="24"/>
          <w:shd w:val="clear" w:color="auto" w:fill="FFFFFF"/>
          <w:lang w:val="en-US"/>
        </w:rPr>
        <w:t>Figure</w:t>
      </w:r>
      <w:r w:rsidR="000C3F58" w:rsidRPr="004428AD">
        <w:rPr>
          <w:rFonts w:ascii="Arial" w:hAnsi="Arial" w:cs="Arial"/>
          <w:sz w:val="24"/>
          <w:szCs w:val="24"/>
          <w:shd w:val="clear" w:color="auto" w:fill="FFFFFF"/>
        </w:rPr>
        <w:t xml:space="preserve"> 5b</w:t>
      </w:r>
      <w:r w:rsidR="00FD49CC" w:rsidRPr="004428AD">
        <w:rPr>
          <w:rFonts w:ascii="Arial" w:hAnsi="Arial" w:cs="Arial"/>
          <w:sz w:val="24"/>
          <w:szCs w:val="24"/>
          <w:shd w:val="clear" w:color="auto" w:fill="FFFFFF"/>
        </w:rPr>
        <w:t>, p&lt;0.05</w:t>
      </w:r>
      <w:r w:rsidR="00383233" w:rsidRPr="004428AD">
        <w:rPr>
          <w:rFonts w:ascii="Arial" w:hAnsi="Arial" w:cs="Arial"/>
          <w:sz w:val="24"/>
          <w:szCs w:val="24"/>
          <w:shd w:val="clear" w:color="auto" w:fill="FFFFFF"/>
        </w:rPr>
        <w:t xml:space="preserve">). Agonist-evoked phosphorylation was abrogated in TPEN treated platelets </w:t>
      </w:r>
      <w:r w:rsidR="001D76DC" w:rsidRPr="004428AD">
        <w:rPr>
          <w:rFonts w:ascii="Arial" w:hAnsi="Arial" w:cs="Arial"/>
          <w:bCs/>
          <w:sz w:val="24"/>
          <w:szCs w:val="24"/>
        </w:rPr>
        <w:t>(Erk1/2</w:t>
      </w:r>
      <w:r w:rsidR="00383233" w:rsidRPr="004428AD">
        <w:rPr>
          <w:rFonts w:ascii="Arial" w:hAnsi="Arial" w:cs="Arial"/>
          <w:bCs/>
          <w:sz w:val="24"/>
          <w:szCs w:val="24"/>
        </w:rPr>
        <w:t xml:space="preserve"> phosphorylation was reduced to </w:t>
      </w:r>
      <w:r w:rsidR="001D76DC" w:rsidRPr="004428AD">
        <w:rPr>
          <w:rFonts w:ascii="Arial" w:hAnsi="Arial" w:cs="Arial"/>
          <w:bCs/>
          <w:sz w:val="24"/>
          <w:szCs w:val="24"/>
        </w:rPr>
        <w:t>4.26</w:t>
      </w:r>
      <w:r w:rsidR="001D76DC" w:rsidRPr="004428AD">
        <w:rPr>
          <w:rFonts w:ascii="Arial" w:hAnsi="Arial" w:cs="Arial"/>
          <w:sz w:val="24"/>
          <w:szCs w:val="24"/>
          <w:shd w:val="clear" w:color="auto" w:fill="FFFFFF"/>
        </w:rPr>
        <w:t>±0.24</w:t>
      </w:r>
      <w:r w:rsidR="00383233" w:rsidRPr="004428AD">
        <w:rPr>
          <w:rFonts w:ascii="Arial" w:hAnsi="Arial" w:cs="Arial"/>
          <w:sz w:val="24"/>
          <w:szCs w:val="24"/>
          <w:shd w:val="clear" w:color="auto" w:fill="FFFFFF"/>
        </w:rPr>
        <w:t xml:space="preserve">, and </w:t>
      </w:r>
      <w:r w:rsidR="00562269" w:rsidRPr="004428AD">
        <w:rPr>
          <w:rFonts w:ascii="Arial" w:hAnsi="Arial" w:cs="Arial"/>
          <w:sz w:val="24"/>
          <w:szCs w:val="24"/>
          <w:shd w:val="clear" w:color="auto" w:fill="FFFFFF"/>
        </w:rPr>
        <w:t>JNK</w:t>
      </w:r>
      <w:r w:rsidR="00D17C45" w:rsidRPr="004428AD">
        <w:rPr>
          <w:rFonts w:ascii="Arial" w:hAnsi="Arial" w:cs="Arial"/>
          <w:sz w:val="24"/>
          <w:szCs w:val="24"/>
          <w:shd w:val="clear" w:color="auto" w:fill="FFFFFF"/>
        </w:rPr>
        <w:t xml:space="preserve"> </w:t>
      </w:r>
      <w:r w:rsidR="001D76DC" w:rsidRPr="004428AD">
        <w:rPr>
          <w:rFonts w:ascii="Arial" w:hAnsi="Arial" w:cs="Arial"/>
          <w:sz w:val="24"/>
          <w:szCs w:val="24"/>
          <w:shd w:val="clear" w:color="auto" w:fill="FFFFFF"/>
        </w:rPr>
        <w:t xml:space="preserve">to </w:t>
      </w:r>
      <w:r w:rsidR="001D76DC" w:rsidRPr="004428AD">
        <w:rPr>
          <w:rFonts w:ascii="Arial" w:hAnsi="Arial" w:cs="Arial"/>
          <w:bCs/>
          <w:sz w:val="24"/>
          <w:szCs w:val="24"/>
        </w:rPr>
        <w:t>2.89</w:t>
      </w:r>
      <w:r w:rsidR="001D76DC" w:rsidRPr="004428AD">
        <w:rPr>
          <w:rFonts w:ascii="Arial" w:hAnsi="Arial" w:cs="Arial"/>
          <w:sz w:val="24"/>
          <w:szCs w:val="24"/>
          <w:shd w:val="clear" w:color="auto" w:fill="FFFFFF"/>
        </w:rPr>
        <w:t>±0.49</w:t>
      </w:r>
      <w:r w:rsidR="00A138F4" w:rsidRPr="004428AD">
        <w:rPr>
          <w:rFonts w:ascii="Arial" w:hAnsi="Arial" w:cs="Arial"/>
          <w:sz w:val="24"/>
          <w:szCs w:val="24"/>
          <w:shd w:val="clear" w:color="auto" w:fill="FFFFFF"/>
        </w:rPr>
        <w:t xml:space="preserve"> </w:t>
      </w:r>
      <w:r w:rsidR="00FD49CC" w:rsidRPr="004428AD">
        <w:rPr>
          <w:rFonts w:ascii="Arial" w:hAnsi="Arial" w:cs="Arial"/>
          <w:sz w:val="24"/>
          <w:szCs w:val="24"/>
          <w:shd w:val="clear" w:color="auto" w:fill="FFFFFF"/>
        </w:rPr>
        <w:t xml:space="preserve">in </w:t>
      </w:r>
      <w:r w:rsidR="00A138F4" w:rsidRPr="004428AD">
        <w:rPr>
          <w:rFonts w:ascii="Arial" w:hAnsi="Arial" w:cs="Arial"/>
          <w:sz w:val="24"/>
          <w:szCs w:val="24"/>
          <w:shd w:val="clear" w:color="auto" w:fill="FFFFFF"/>
        </w:rPr>
        <w:t xml:space="preserve">TPEN </w:t>
      </w:r>
      <w:r w:rsidR="00383233" w:rsidRPr="004428AD">
        <w:rPr>
          <w:rFonts w:ascii="Arial" w:hAnsi="Arial" w:cs="Arial"/>
          <w:sz w:val="24"/>
          <w:szCs w:val="24"/>
          <w:shd w:val="clear" w:color="auto" w:fill="FFFFFF"/>
        </w:rPr>
        <w:t>pre-treatment</w:t>
      </w:r>
      <w:r w:rsidR="00FD49CC" w:rsidRPr="004428AD">
        <w:rPr>
          <w:rFonts w:ascii="Arial" w:hAnsi="Arial" w:cs="Arial"/>
          <w:sz w:val="24"/>
          <w:szCs w:val="24"/>
          <w:shd w:val="clear" w:color="auto" w:fill="FFFFFF"/>
        </w:rPr>
        <w:t xml:space="preserve"> platelets</w:t>
      </w:r>
      <w:r w:rsidR="001D76DC" w:rsidRPr="004428AD">
        <w:rPr>
          <w:rFonts w:ascii="Arial" w:hAnsi="Arial" w:cs="Arial"/>
          <w:sz w:val="24"/>
          <w:szCs w:val="24"/>
          <w:shd w:val="clear" w:color="auto" w:fill="FFFFFF"/>
        </w:rPr>
        <w:t>)</w:t>
      </w:r>
      <w:r w:rsidR="00302178" w:rsidRPr="004428AD">
        <w:rPr>
          <w:rFonts w:ascii="Arial" w:hAnsi="Arial" w:cs="Arial"/>
          <w:bCs/>
          <w:sz w:val="24"/>
          <w:szCs w:val="24"/>
        </w:rPr>
        <w:t xml:space="preserve">. </w:t>
      </w:r>
      <w:r w:rsidR="00383233" w:rsidRPr="004428AD">
        <w:rPr>
          <w:rFonts w:ascii="Arial" w:hAnsi="Arial" w:cs="Arial"/>
          <w:bCs/>
          <w:sz w:val="24"/>
          <w:szCs w:val="24"/>
        </w:rPr>
        <w:t xml:space="preserve">Stimulation with </w:t>
      </w:r>
      <w:r w:rsidR="003F5EFA" w:rsidRPr="004428AD">
        <w:rPr>
          <w:rFonts w:ascii="Arial" w:hAnsi="Arial" w:cs="Arial"/>
          <w:bCs/>
          <w:sz w:val="24"/>
          <w:szCs w:val="24"/>
        </w:rPr>
        <w:t xml:space="preserve">CRP-XL </w:t>
      </w:r>
      <w:r w:rsidR="00302178" w:rsidRPr="004428AD">
        <w:rPr>
          <w:rFonts w:ascii="Arial" w:hAnsi="Arial" w:cs="Arial"/>
          <w:bCs/>
          <w:sz w:val="24"/>
          <w:szCs w:val="24"/>
        </w:rPr>
        <w:t xml:space="preserve">(1μg/mL) did not </w:t>
      </w:r>
      <w:r w:rsidR="001F4523" w:rsidRPr="004428AD">
        <w:rPr>
          <w:rFonts w:ascii="Arial" w:hAnsi="Arial" w:cs="Arial"/>
          <w:bCs/>
          <w:sz w:val="24"/>
          <w:szCs w:val="24"/>
        </w:rPr>
        <w:t xml:space="preserve">result in phosphorylation of either </w:t>
      </w:r>
      <w:r w:rsidR="00302178" w:rsidRPr="004428AD">
        <w:rPr>
          <w:rFonts w:ascii="Arial" w:hAnsi="Arial" w:cs="Arial"/>
          <w:bCs/>
          <w:sz w:val="24"/>
          <w:szCs w:val="24"/>
        </w:rPr>
        <w:t xml:space="preserve">kinase. These data indicate </w:t>
      </w:r>
      <w:r w:rsidR="00FD49CC" w:rsidRPr="004428AD">
        <w:rPr>
          <w:rFonts w:ascii="Arial" w:hAnsi="Arial" w:cs="Arial"/>
          <w:bCs/>
          <w:sz w:val="24"/>
          <w:szCs w:val="24"/>
        </w:rPr>
        <w:t xml:space="preserve">a specific signalling response leading to </w:t>
      </w:r>
      <w:r w:rsidR="00302178" w:rsidRPr="004428AD">
        <w:rPr>
          <w:rFonts w:ascii="Arial" w:hAnsi="Arial" w:cs="Arial"/>
          <w:bCs/>
          <w:sz w:val="24"/>
          <w:szCs w:val="24"/>
        </w:rPr>
        <w:t xml:space="preserve">Erk1/2 and </w:t>
      </w:r>
      <w:r w:rsidR="00562269" w:rsidRPr="004428AD">
        <w:rPr>
          <w:rFonts w:ascii="Arial" w:hAnsi="Arial" w:cs="Arial"/>
          <w:bCs/>
          <w:sz w:val="24"/>
          <w:szCs w:val="24"/>
        </w:rPr>
        <w:t>JNK</w:t>
      </w:r>
      <w:r w:rsidR="00302178" w:rsidRPr="004428AD">
        <w:rPr>
          <w:rFonts w:ascii="Arial" w:hAnsi="Arial" w:cs="Arial"/>
          <w:bCs/>
          <w:sz w:val="24"/>
          <w:szCs w:val="24"/>
        </w:rPr>
        <w:t xml:space="preserve"> phosphorylation</w:t>
      </w:r>
      <w:r w:rsidR="00FD49CC" w:rsidRPr="004428AD">
        <w:rPr>
          <w:rFonts w:ascii="Arial" w:hAnsi="Arial" w:cs="Arial"/>
          <w:bCs/>
          <w:sz w:val="24"/>
          <w:szCs w:val="24"/>
        </w:rPr>
        <w:t xml:space="preserve"> that is dependent on Zn</w:t>
      </w:r>
      <w:r w:rsidR="00FD49CC" w:rsidRPr="004428AD">
        <w:rPr>
          <w:rFonts w:ascii="Arial" w:hAnsi="Arial" w:cs="Arial"/>
          <w:bCs/>
          <w:sz w:val="24"/>
          <w:szCs w:val="24"/>
          <w:vertAlign w:val="superscript"/>
        </w:rPr>
        <w:t>2+</w:t>
      </w:r>
      <w:r w:rsidR="00FD49CC" w:rsidRPr="004428AD">
        <w:rPr>
          <w:rFonts w:ascii="Arial" w:hAnsi="Arial" w:cs="Arial"/>
          <w:bCs/>
          <w:sz w:val="24"/>
          <w:szCs w:val="24"/>
        </w:rPr>
        <w:t>, and independent of Ca</w:t>
      </w:r>
      <w:r w:rsidR="00FD49CC" w:rsidRPr="004428AD">
        <w:rPr>
          <w:rFonts w:ascii="Arial" w:hAnsi="Arial" w:cs="Arial"/>
          <w:bCs/>
          <w:sz w:val="24"/>
          <w:szCs w:val="24"/>
          <w:vertAlign w:val="superscript"/>
        </w:rPr>
        <w:t>2+</w:t>
      </w:r>
    </w:p>
    <w:p w14:paraId="0E389437" w14:textId="11645082" w:rsidR="00E83A68" w:rsidRPr="004428AD" w:rsidRDefault="00302178" w:rsidP="00B52C66">
      <w:pPr>
        <w:autoSpaceDE w:val="0"/>
        <w:autoSpaceDN w:val="0"/>
        <w:adjustRightInd w:val="0"/>
        <w:spacing w:after="0" w:line="480" w:lineRule="auto"/>
        <w:ind w:firstLine="708"/>
        <w:jc w:val="both"/>
        <w:rPr>
          <w:rFonts w:ascii="Arial" w:hAnsi="Arial" w:cs="Arial"/>
          <w:bCs/>
          <w:sz w:val="24"/>
          <w:szCs w:val="24"/>
        </w:rPr>
      </w:pPr>
      <w:r w:rsidRPr="004428AD">
        <w:rPr>
          <w:rFonts w:ascii="Arial" w:hAnsi="Arial" w:cs="Arial"/>
          <w:bCs/>
          <w:sz w:val="24"/>
          <w:szCs w:val="24"/>
        </w:rPr>
        <w:t xml:space="preserve">Previous work </w:t>
      </w:r>
      <w:r w:rsidR="00247F96" w:rsidRPr="004428AD">
        <w:rPr>
          <w:rFonts w:ascii="Arial" w:hAnsi="Arial" w:cs="Arial"/>
          <w:bCs/>
          <w:sz w:val="24"/>
          <w:szCs w:val="24"/>
        </w:rPr>
        <w:t xml:space="preserve">has demonstrated an </w:t>
      </w:r>
      <w:r w:rsidRPr="004428AD">
        <w:rPr>
          <w:rFonts w:ascii="Arial" w:hAnsi="Arial" w:cs="Arial"/>
          <w:bCs/>
          <w:sz w:val="24"/>
          <w:szCs w:val="24"/>
        </w:rPr>
        <w:t xml:space="preserve">association between MAPK </w:t>
      </w:r>
      <w:r w:rsidR="00247F96" w:rsidRPr="004428AD">
        <w:rPr>
          <w:rFonts w:ascii="Arial" w:hAnsi="Arial" w:cs="Arial"/>
          <w:bCs/>
          <w:sz w:val="24"/>
          <w:szCs w:val="24"/>
        </w:rPr>
        <w:t xml:space="preserve">activity and </w:t>
      </w:r>
      <w:r w:rsidRPr="004428AD">
        <w:rPr>
          <w:rFonts w:ascii="Arial" w:hAnsi="Arial" w:cs="Arial"/>
          <w:sz w:val="24"/>
          <w:szCs w:val="24"/>
        </w:rPr>
        <w:t>Zn</w:t>
      </w:r>
      <w:r w:rsidRPr="004428AD">
        <w:rPr>
          <w:rFonts w:ascii="Arial" w:hAnsi="Arial" w:cs="Arial"/>
          <w:sz w:val="24"/>
          <w:szCs w:val="24"/>
          <w:vertAlign w:val="superscript"/>
        </w:rPr>
        <w:t>2+</w:t>
      </w:r>
      <w:r w:rsidR="00247F96" w:rsidRPr="004428AD">
        <w:rPr>
          <w:rFonts w:ascii="Arial" w:hAnsi="Arial" w:cs="Arial"/>
          <w:sz w:val="24"/>
          <w:szCs w:val="24"/>
        </w:rPr>
        <w:t xml:space="preserve">-mediated changes </w:t>
      </w:r>
      <w:r w:rsidR="00FD49CC" w:rsidRPr="004428AD">
        <w:rPr>
          <w:rFonts w:ascii="Arial" w:hAnsi="Arial" w:cs="Arial"/>
          <w:sz w:val="24"/>
          <w:szCs w:val="24"/>
        </w:rPr>
        <w:t xml:space="preserve">in </w:t>
      </w:r>
      <w:r w:rsidR="00247F96" w:rsidRPr="004428AD">
        <w:rPr>
          <w:rFonts w:ascii="Arial" w:hAnsi="Arial" w:cs="Arial"/>
          <w:sz w:val="24"/>
          <w:szCs w:val="24"/>
        </w:rPr>
        <w:t xml:space="preserve">the redox state </w:t>
      </w:r>
      <w:r w:rsidR="00FD49CC" w:rsidRPr="004428AD">
        <w:rPr>
          <w:rFonts w:ascii="Arial" w:hAnsi="Arial" w:cs="Arial"/>
          <w:sz w:val="24"/>
          <w:szCs w:val="24"/>
        </w:rPr>
        <w:t xml:space="preserve">in </w:t>
      </w:r>
      <w:r w:rsidR="00247F96" w:rsidRPr="004428AD">
        <w:rPr>
          <w:rFonts w:ascii="Arial" w:hAnsi="Arial" w:cs="Arial"/>
          <w:sz w:val="24"/>
          <w:szCs w:val="24"/>
        </w:rPr>
        <w:t>nucleated cells</w:t>
      </w:r>
      <w:r w:rsidR="000034E9" w:rsidRPr="004428AD">
        <w:rPr>
          <w:rFonts w:ascii="Arial" w:hAnsi="Arial" w:cs="Arial"/>
          <w:sz w:val="24"/>
          <w:szCs w:val="24"/>
        </w:rPr>
        <w:t>.</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29vef9vrso","properties":{"formattedCitation":"[26,49]","plainCitation":"[26,49]","noteIndex":0},"citationItems":[{"id":2746,"uris":["http://zotero.org/users/2507469/items/HKV4548R"],"uri":["http://zotero.org/users/2507469/items/HKV4548R"],"itemData":{"id":2746,"type":"article-journal","title":"Involvement of activation of NADPH oxidase and extracellular signal-regulated kinase (ERK) in renal cell injury induced by zinc","container-title":"The Journal of Toxicological Sciences","page":"135-144","volume":"30","issue":"2","source":"PubMed","abstract":"Zinc is employed as a supplement; however, zinc-related nephropathy is not generally known. In this study, we investigated zinc-induced renal cell injury using a pig kidney-derived cultured renal epithelial cell line, LLC-PK(1), with proximal kidney tubule-like features, and examined the involvement of free radicals and extracellular signal-regulated kinase (ERK) in the cell injury. The LLC-PK(1) cells showed early uptake of zinc (30 microM), and the release of lactate dehydrogenase (LDH), an index of cell injury, was observed 24 hr after uptake. Three hours after zinc exposure, generation of reactive oxygen species (ROS) was increased. An antioxidant, N, N'-diphenyl-p-phenylenediamine (DPPD), inhibited a zinc-related increase in ROS generation and zinc-induced renal cell injury. An NADPH oxidase inhibitor, diphenyleneiodonium (DPI), inhibited a zinc-related increase in ROS generation and cell injury. We investigated translocation from the cytosol fraction of the p67(phox) subunit, which is involved in the activation of NADPH oxidase, to the membrane fraction, and translocation was induced 3 hr after zinc exposure. We examined the involvement of ERK1/2 in the deterioration of zinc-induced renal cell injury, and the association between ERK1/2 and an increase in ROS generation. Six hours after zinc exposure, the activation (phosphorylation) of ERK1/2 was observed. An antioxidant, DPPD, inhibited the zinc-related activation of ERK1/2. An MAPK/ERK kinase (MEK1/2) inhibitor, U0126, almost completely inhibited zinc-related cell injury (the release of LDH), but did not influence ROS generation. These results suggest that early intracellular uptake of zinc by LLC-PK(1) cells causes the activation of NADPH oxidase, and that ROS generation by the activation of the enzyme leads to the deterioration of renal cell injury via the activation of ERK1/2.","ISSN":"0388-1350","note":"PMID: 15928461","journalAbbreviation":"J Toxicol Sci","language":"eng","author":[{"family":"Matsunaga","given":"Yoshiko"},{"family":"Kawai","given":"Yoshiko"},{"family":"Kohda","given":"Yuka"},{"family":"Gemba","given":"Munekazu"}],"issued":{"date-parts":[["2005",5]]}}},{"id":2750,"uris":["http://zotero.org/users/2507469/items/2GYPKBJK"],"uri":["http://zotero.org/users/2507469/items/2GYPKBJK"],"itemData":{"id":2750,"type":"article-journal","title":"Zinc Potentiates Lipopolysaccharide-induced Nitric Oxide Production in Cultured Primary Rat Astrocytes","container-title":"Neurochemical Research","page":"363-374","volume":"43","issue":"2","source":"PubMed","abstract":"Zn2+ plays a crucial role in the CNS where it accumulates in synaptic vesicles and is released during neurotransmission. Synaptically released Zn2+ is taken up by neurons and astrocytes. The majority of previous work has focused on neuronal damage caused by excess Zn2+. However, its effect on astrocyte function is not well understood. We examined the effect of extracellularly applied Zn2+ on nitric oxide (NO) production in primary cultured rat astrocytes, which were experimentally activated by lipopolysaccharide (LPS). Zn2+, at a concentration up to 125 μM, augmented LPS-induced NO production without affecting cell viability. LPS induced expression of both mRNA and protein of inducible NO synthase; this expression was enhanced by 125 µM Zn2+. Zn2+ also increased LPS-induced production of intracellular reactive oxygen species. Zn2+ enhanced the phosphorylation of p38-mitogen-activated protein kinase (MAPK) at 1-6 h after LPS treatment. The LPS-induced nuclear factor-kappaB (NFκB) activation was sustained for 6 h by Zn2+. Intracellular Zn2+ chelation with N,N,N',N'-tetrakis(2-pyridylmethyl)ethylenediamine (TPEN) or inhibition of p38-MAPK diminished the Zn2+ enhancement of LPS-induced NO production. These findings suggest that activation of MAPK and NFκB is important for mediating Zn2+enhancement of LPS-induced NO production in astrocytes. Such changes may exacerbate glial and neuronal damage during neuroinflammation.","ISSN":"1573-6903","note":"PMID: 29124566","journalAbbreviation":"Neurochem. Res.","language":"eng","author":[{"family":"Moriyama","given":"Mitsuaki"},{"family":"Fujitsuka","given":"Shunsuke"},{"family":"Kawabe","given":"Kenji"},{"family":"Takano","given":"Katsura"},{"family":"Nakamura","given":"Yoichi"}],"issued":{"date-parts":[["2018",2]]}}}],"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[26,49]</w:t>
      </w:r>
      <w:r w:rsidR="00FD16FE" w:rsidRPr="004428AD">
        <w:rPr>
          <w:rFonts w:ascii="Arial" w:hAnsi="Arial" w:cs="Arial"/>
          <w:sz w:val="24"/>
          <w:szCs w:val="24"/>
        </w:rPr>
        <w:fldChar w:fldCharType="end"/>
      </w:r>
      <w:r w:rsidRPr="004428AD">
        <w:rPr>
          <w:rFonts w:ascii="Arial" w:hAnsi="Arial" w:cs="Arial"/>
          <w:sz w:val="24"/>
          <w:szCs w:val="24"/>
        </w:rPr>
        <w:t xml:space="preserve"> </w:t>
      </w:r>
      <w:r w:rsidR="00247F96" w:rsidRPr="004428AD">
        <w:rPr>
          <w:rFonts w:ascii="Arial" w:hAnsi="Arial" w:cs="Arial"/>
          <w:sz w:val="24"/>
          <w:szCs w:val="24"/>
        </w:rPr>
        <w:t xml:space="preserve">To investigate the role of the </w:t>
      </w:r>
      <w:r w:rsidR="00383233" w:rsidRPr="004428AD">
        <w:rPr>
          <w:rFonts w:ascii="Arial" w:hAnsi="Arial" w:cs="Arial"/>
          <w:sz w:val="24"/>
          <w:szCs w:val="24"/>
        </w:rPr>
        <w:t xml:space="preserve">platelet </w:t>
      </w:r>
      <w:r w:rsidR="00247F96" w:rsidRPr="004428AD">
        <w:rPr>
          <w:rFonts w:ascii="Arial" w:hAnsi="Arial" w:cs="Arial"/>
          <w:sz w:val="24"/>
          <w:szCs w:val="24"/>
        </w:rPr>
        <w:t>redox state in Zn</w:t>
      </w:r>
      <w:r w:rsidR="009F0410" w:rsidRPr="004428AD">
        <w:rPr>
          <w:rFonts w:ascii="Arial" w:hAnsi="Arial" w:cs="Arial"/>
          <w:sz w:val="24"/>
          <w:szCs w:val="24"/>
          <w:vertAlign w:val="superscript"/>
        </w:rPr>
        <w:t>2+</w:t>
      </w:r>
      <w:r w:rsidR="00247F96" w:rsidRPr="004428AD">
        <w:rPr>
          <w:rFonts w:ascii="Arial" w:hAnsi="Arial" w:cs="Arial"/>
          <w:sz w:val="24"/>
          <w:szCs w:val="24"/>
        </w:rPr>
        <w:t xml:space="preserve">-mediated ROS production, </w:t>
      </w:r>
      <w:r w:rsidR="00B32EEC" w:rsidRPr="004428AD">
        <w:rPr>
          <w:rFonts w:ascii="Arial" w:hAnsi="Arial" w:cs="Arial"/>
          <w:sz w:val="24"/>
          <w:szCs w:val="24"/>
        </w:rPr>
        <w:t xml:space="preserve">DHE-loaded </w:t>
      </w:r>
      <w:r w:rsidR="00247F96" w:rsidRPr="004428AD">
        <w:rPr>
          <w:rFonts w:ascii="Arial" w:hAnsi="Arial" w:cs="Arial"/>
          <w:sz w:val="24"/>
          <w:szCs w:val="24"/>
        </w:rPr>
        <w:t xml:space="preserve">platelets were </w:t>
      </w:r>
      <w:r w:rsidR="00720E88" w:rsidRPr="004428AD">
        <w:rPr>
          <w:rFonts w:ascii="Arial" w:hAnsi="Arial" w:cs="Arial"/>
          <w:sz w:val="24"/>
          <w:szCs w:val="24"/>
        </w:rPr>
        <w:t>pre-treated</w:t>
      </w:r>
      <w:r w:rsidR="00247F96" w:rsidRPr="004428AD">
        <w:rPr>
          <w:rFonts w:ascii="Arial" w:hAnsi="Arial" w:cs="Arial"/>
          <w:sz w:val="24"/>
          <w:szCs w:val="24"/>
        </w:rPr>
        <w:t xml:space="preserve"> </w:t>
      </w:r>
      <w:r w:rsidRPr="004428AD">
        <w:rPr>
          <w:rFonts w:ascii="Arial" w:hAnsi="Arial" w:cs="Arial"/>
          <w:bCs/>
          <w:sz w:val="24"/>
          <w:szCs w:val="24"/>
        </w:rPr>
        <w:t xml:space="preserve">with DPI (10µM) or </w:t>
      </w:r>
      <w:proofErr w:type="spellStart"/>
      <w:r w:rsidR="003A32AF" w:rsidRPr="004428AD">
        <w:rPr>
          <w:rFonts w:ascii="Arial" w:hAnsi="Arial" w:cs="Arial"/>
          <w:bCs/>
          <w:sz w:val="24"/>
          <w:szCs w:val="24"/>
        </w:rPr>
        <w:t>mitoTEMPO</w:t>
      </w:r>
      <w:proofErr w:type="spellEnd"/>
      <w:r w:rsidRPr="004428AD">
        <w:rPr>
          <w:rFonts w:ascii="Arial" w:hAnsi="Arial" w:cs="Arial"/>
          <w:bCs/>
          <w:sz w:val="24"/>
          <w:szCs w:val="24"/>
        </w:rPr>
        <w:t xml:space="preserve"> (10µM) prior </w:t>
      </w:r>
      <w:r w:rsidR="002F376B" w:rsidRPr="004428AD">
        <w:rPr>
          <w:rFonts w:ascii="Arial" w:hAnsi="Arial" w:cs="Arial"/>
          <w:bCs/>
          <w:sz w:val="24"/>
          <w:szCs w:val="24"/>
        </w:rPr>
        <w:t xml:space="preserve">to stimulation with </w:t>
      </w:r>
      <w:r w:rsidR="00247F96" w:rsidRPr="004428AD">
        <w:rPr>
          <w:rFonts w:ascii="Arial" w:hAnsi="Arial" w:cs="Arial"/>
          <w:bCs/>
          <w:sz w:val="24"/>
          <w:szCs w:val="24"/>
        </w:rPr>
        <w:t xml:space="preserve">clioquinol </w:t>
      </w:r>
      <w:r w:rsidRPr="004428AD">
        <w:rPr>
          <w:rFonts w:ascii="Arial" w:hAnsi="Arial" w:cs="Arial"/>
          <w:bCs/>
          <w:sz w:val="24"/>
          <w:szCs w:val="24"/>
        </w:rPr>
        <w:t>(100µM)</w:t>
      </w:r>
      <w:r w:rsidR="00247F96" w:rsidRPr="004428AD">
        <w:rPr>
          <w:rFonts w:ascii="Arial" w:hAnsi="Arial" w:cs="Arial"/>
          <w:bCs/>
          <w:sz w:val="24"/>
          <w:szCs w:val="24"/>
        </w:rPr>
        <w:t>.</w:t>
      </w:r>
      <w:r w:rsidRPr="004428AD">
        <w:rPr>
          <w:rFonts w:ascii="Arial" w:hAnsi="Arial" w:cs="Arial"/>
          <w:bCs/>
          <w:sz w:val="24"/>
          <w:szCs w:val="24"/>
        </w:rPr>
        <w:t xml:space="preserve"> </w:t>
      </w:r>
      <w:r w:rsidR="00B32EEC" w:rsidRPr="004428AD">
        <w:rPr>
          <w:rFonts w:ascii="Arial" w:hAnsi="Arial" w:cs="Arial"/>
          <w:bCs/>
          <w:sz w:val="24"/>
          <w:szCs w:val="24"/>
        </w:rPr>
        <w:t xml:space="preserve">DPI or </w:t>
      </w:r>
      <w:proofErr w:type="spellStart"/>
      <w:r w:rsidR="00383233" w:rsidRPr="004428AD">
        <w:rPr>
          <w:rFonts w:ascii="Arial" w:hAnsi="Arial" w:cs="Arial"/>
          <w:bCs/>
          <w:sz w:val="24"/>
          <w:szCs w:val="24"/>
        </w:rPr>
        <w:t>mitoTEMPO</w:t>
      </w:r>
      <w:proofErr w:type="spellEnd"/>
      <w:r w:rsidR="00383233" w:rsidRPr="004428AD">
        <w:rPr>
          <w:rFonts w:ascii="Arial" w:hAnsi="Arial" w:cs="Arial"/>
          <w:bCs/>
          <w:sz w:val="24"/>
          <w:szCs w:val="24"/>
        </w:rPr>
        <w:t xml:space="preserve"> </w:t>
      </w:r>
      <w:r w:rsidR="002F376B" w:rsidRPr="004428AD">
        <w:rPr>
          <w:rFonts w:ascii="Arial" w:hAnsi="Arial" w:cs="Arial"/>
          <w:bCs/>
          <w:sz w:val="24"/>
          <w:szCs w:val="24"/>
        </w:rPr>
        <w:t>pre-</w:t>
      </w:r>
      <w:r w:rsidR="00EA77F3" w:rsidRPr="004428AD">
        <w:rPr>
          <w:rFonts w:ascii="Arial" w:hAnsi="Arial" w:cs="Arial"/>
          <w:bCs/>
          <w:sz w:val="24"/>
          <w:szCs w:val="24"/>
        </w:rPr>
        <w:t>treatment</w:t>
      </w:r>
      <w:r w:rsidR="00B32EEC" w:rsidRPr="004428AD">
        <w:rPr>
          <w:rFonts w:ascii="Arial" w:hAnsi="Arial" w:cs="Arial"/>
          <w:bCs/>
          <w:sz w:val="24"/>
          <w:szCs w:val="24"/>
        </w:rPr>
        <w:t xml:space="preserve"> </w:t>
      </w:r>
      <w:r w:rsidR="003A32AF" w:rsidRPr="004428AD">
        <w:rPr>
          <w:rFonts w:ascii="Arial" w:hAnsi="Arial" w:cs="Arial"/>
          <w:bCs/>
          <w:sz w:val="24"/>
          <w:szCs w:val="24"/>
        </w:rPr>
        <w:t xml:space="preserve">reduced </w:t>
      </w:r>
      <w:r w:rsidRPr="004428AD">
        <w:rPr>
          <w:rFonts w:ascii="Arial" w:hAnsi="Arial" w:cs="Arial"/>
          <w:bCs/>
          <w:sz w:val="24"/>
          <w:szCs w:val="24"/>
        </w:rPr>
        <w:t xml:space="preserve">Erk1/2 and </w:t>
      </w:r>
      <w:r w:rsidR="00562269" w:rsidRPr="004428AD">
        <w:rPr>
          <w:rFonts w:ascii="Arial" w:hAnsi="Arial" w:cs="Arial"/>
          <w:bCs/>
          <w:sz w:val="24"/>
          <w:szCs w:val="24"/>
        </w:rPr>
        <w:t>JNK</w:t>
      </w:r>
      <w:r w:rsidRPr="004428AD">
        <w:rPr>
          <w:rFonts w:ascii="Arial" w:hAnsi="Arial" w:cs="Arial"/>
          <w:bCs/>
          <w:sz w:val="24"/>
          <w:szCs w:val="24"/>
        </w:rPr>
        <w:t xml:space="preserve"> </w:t>
      </w:r>
      <w:r w:rsidR="003A32AF" w:rsidRPr="004428AD">
        <w:rPr>
          <w:rFonts w:ascii="Arial" w:hAnsi="Arial" w:cs="Arial"/>
          <w:bCs/>
          <w:sz w:val="24"/>
          <w:szCs w:val="24"/>
        </w:rPr>
        <w:t>phosphorylation</w:t>
      </w:r>
      <w:r w:rsidR="002F376B" w:rsidRPr="004428AD">
        <w:rPr>
          <w:rFonts w:ascii="Arial" w:hAnsi="Arial" w:cs="Arial"/>
          <w:bCs/>
          <w:sz w:val="24"/>
          <w:szCs w:val="24"/>
        </w:rPr>
        <w:t xml:space="preserve"> from 7.3</w:t>
      </w:r>
      <w:r w:rsidR="00670DE3" w:rsidRPr="004428AD">
        <w:rPr>
          <w:rFonts w:ascii="Arial" w:hAnsi="Arial" w:cs="Arial"/>
          <w:bCs/>
          <w:sz w:val="24"/>
          <w:szCs w:val="24"/>
        </w:rPr>
        <w:t>±</w:t>
      </w:r>
      <w:r w:rsidR="002F376B" w:rsidRPr="004428AD">
        <w:rPr>
          <w:rFonts w:ascii="Arial" w:hAnsi="Arial" w:cs="Arial"/>
          <w:bCs/>
          <w:sz w:val="24"/>
          <w:szCs w:val="24"/>
        </w:rPr>
        <w:t>0.8 to 3.8</w:t>
      </w:r>
      <w:r w:rsidR="00670DE3" w:rsidRPr="004428AD">
        <w:rPr>
          <w:rFonts w:ascii="Arial" w:hAnsi="Arial" w:cs="Arial"/>
          <w:bCs/>
          <w:sz w:val="24"/>
          <w:szCs w:val="24"/>
        </w:rPr>
        <w:t>±</w:t>
      </w:r>
      <w:r w:rsidR="002F376B" w:rsidRPr="004428AD">
        <w:rPr>
          <w:rFonts w:ascii="Arial" w:hAnsi="Arial" w:cs="Arial"/>
          <w:bCs/>
          <w:sz w:val="24"/>
          <w:szCs w:val="24"/>
        </w:rPr>
        <w:t>0.2 and 3.7</w:t>
      </w:r>
      <w:r w:rsidR="00670DE3" w:rsidRPr="004428AD">
        <w:rPr>
          <w:rFonts w:ascii="Arial" w:hAnsi="Arial" w:cs="Arial"/>
          <w:bCs/>
          <w:sz w:val="24"/>
          <w:szCs w:val="24"/>
        </w:rPr>
        <w:t>±</w:t>
      </w:r>
      <w:r w:rsidR="002F376B" w:rsidRPr="004428AD">
        <w:rPr>
          <w:rFonts w:ascii="Arial" w:hAnsi="Arial" w:cs="Arial"/>
          <w:bCs/>
          <w:sz w:val="24"/>
          <w:szCs w:val="24"/>
        </w:rPr>
        <w:t>0.7AU respectively</w:t>
      </w:r>
      <w:r w:rsidR="00BA26B3"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BA26B3" w:rsidRPr="004428AD">
        <w:rPr>
          <w:rFonts w:ascii="Arial" w:hAnsi="Arial" w:cs="Arial"/>
          <w:bCs/>
          <w:sz w:val="24"/>
          <w:szCs w:val="24"/>
        </w:rPr>
        <w:t xml:space="preserve"> 6</w:t>
      </w:r>
      <w:r w:rsidR="000C3F58" w:rsidRPr="004428AD">
        <w:rPr>
          <w:rFonts w:ascii="Arial" w:hAnsi="Arial" w:cs="Arial"/>
          <w:bCs/>
          <w:sz w:val="24"/>
          <w:szCs w:val="24"/>
        </w:rPr>
        <w:t>a-c</w:t>
      </w:r>
      <w:r w:rsidR="00BA26B3" w:rsidRPr="004428AD">
        <w:rPr>
          <w:rFonts w:ascii="Arial" w:hAnsi="Arial" w:cs="Arial"/>
          <w:bCs/>
          <w:sz w:val="24"/>
          <w:szCs w:val="24"/>
        </w:rPr>
        <w:t>)</w:t>
      </w:r>
      <w:r w:rsidR="00D17C45" w:rsidRPr="004428AD">
        <w:rPr>
          <w:rFonts w:ascii="Arial" w:hAnsi="Arial" w:cs="Arial"/>
          <w:bCs/>
          <w:sz w:val="24"/>
          <w:szCs w:val="24"/>
        </w:rPr>
        <w:t xml:space="preserve">. </w:t>
      </w:r>
      <w:r w:rsidR="00702E06" w:rsidRPr="004428AD">
        <w:rPr>
          <w:rFonts w:ascii="Arial" w:hAnsi="Arial" w:cs="Arial"/>
          <w:bCs/>
          <w:sz w:val="24"/>
          <w:szCs w:val="24"/>
        </w:rPr>
        <w:t xml:space="preserve">As A23187 treatment did not result in the phosphorylation of Erk1/2 or </w:t>
      </w:r>
      <w:r w:rsidR="00562269" w:rsidRPr="004428AD">
        <w:rPr>
          <w:rFonts w:ascii="Arial" w:hAnsi="Arial" w:cs="Arial"/>
          <w:bCs/>
          <w:sz w:val="24"/>
          <w:szCs w:val="24"/>
        </w:rPr>
        <w:t>JNK</w:t>
      </w:r>
      <w:r w:rsidR="00702E06" w:rsidRPr="004428AD">
        <w:rPr>
          <w:rFonts w:ascii="Arial" w:hAnsi="Arial" w:cs="Arial"/>
          <w:bCs/>
          <w:sz w:val="24"/>
          <w:szCs w:val="24"/>
        </w:rPr>
        <w:t xml:space="preserve">, DPI or </w:t>
      </w:r>
      <w:proofErr w:type="spellStart"/>
      <w:r w:rsidR="00702E06" w:rsidRPr="004428AD">
        <w:rPr>
          <w:rFonts w:ascii="Arial" w:hAnsi="Arial" w:cs="Arial"/>
          <w:bCs/>
          <w:sz w:val="24"/>
          <w:szCs w:val="24"/>
        </w:rPr>
        <w:t>mitoTEMPO</w:t>
      </w:r>
      <w:proofErr w:type="spellEnd"/>
      <w:r w:rsidR="00702E06" w:rsidRPr="004428AD">
        <w:rPr>
          <w:rFonts w:ascii="Arial" w:hAnsi="Arial" w:cs="Arial"/>
          <w:bCs/>
          <w:sz w:val="24"/>
          <w:szCs w:val="24"/>
        </w:rPr>
        <w:t xml:space="preserve"> treatment had no additional effect. </w:t>
      </w:r>
      <w:r w:rsidR="00E83A68" w:rsidRPr="004428AD">
        <w:rPr>
          <w:rFonts w:ascii="Arial" w:hAnsi="Arial" w:cs="Arial"/>
          <w:bCs/>
          <w:sz w:val="24"/>
          <w:szCs w:val="24"/>
        </w:rPr>
        <w:t>These analyses show that increasing cytosolic Zn</w:t>
      </w:r>
      <w:r w:rsidR="00E83A68" w:rsidRPr="004428AD">
        <w:rPr>
          <w:rFonts w:ascii="Arial" w:hAnsi="Arial" w:cs="Arial"/>
          <w:bCs/>
          <w:sz w:val="24"/>
          <w:szCs w:val="24"/>
          <w:vertAlign w:val="superscript"/>
        </w:rPr>
        <w:t>2+</w:t>
      </w:r>
      <w:r w:rsidR="00E83A68" w:rsidRPr="004428AD">
        <w:rPr>
          <w:rFonts w:ascii="Arial" w:hAnsi="Arial" w:cs="Arial"/>
          <w:bCs/>
          <w:sz w:val="24"/>
          <w:szCs w:val="24"/>
        </w:rPr>
        <w:t>, but not Ca</w:t>
      </w:r>
      <w:r w:rsidR="00E83A68" w:rsidRPr="004428AD">
        <w:rPr>
          <w:rFonts w:ascii="Arial" w:hAnsi="Arial" w:cs="Arial"/>
          <w:bCs/>
          <w:sz w:val="24"/>
          <w:szCs w:val="24"/>
          <w:vertAlign w:val="superscript"/>
        </w:rPr>
        <w:t>2+</w:t>
      </w:r>
      <w:r w:rsidR="00E83A68" w:rsidRPr="004428AD">
        <w:rPr>
          <w:rFonts w:ascii="Arial" w:hAnsi="Arial" w:cs="Arial"/>
          <w:bCs/>
          <w:sz w:val="24"/>
          <w:szCs w:val="24"/>
        </w:rPr>
        <w:t xml:space="preserve"> results in phosphorylation of both Erk1/2 and JNK, in a manner that is dependent on </w:t>
      </w:r>
      <w:r w:rsidR="00E83A68" w:rsidRPr="004428AD">
        <w:rPr>
          <w:rFonts w:ascii="Arial" w:hAnsi="Arial" w:cs="Arial"/>
          <w:sz w:val="24"/>
          <w:szCs w:val="24"/>
        </w:rPr>
        <w:t>NADPH oxidase and mitochondria activity</w:t>
      </w:r>
      <w:r w:rsidR="00E83A68" w:rsidRPr="004428AD">
        <w:rPr>
          <w:rFonts w:ascii="Arial" w:hAnsi="Arial" w:cs="Arial"/>
          <w:bCs/>
          <w:sz w:val="24"/>
          <w:szCs w:val="24"/>
        </w:rPr>
        <w:t>.</w:t>
      </w:r>
    </w:p>
    <w:p w14:paraId="2B9ABC6D" w14:textId="77777777" w:rsidR="00BA26B3" w:rsidRPr="004428AD" w:rsidRDefault="00BA26B3" w:rsidP="00B52C66">
      <w:pPr>
        <w:autoSpaceDE w:val="0"/>
        <w:autoSpaceDN w:val="0"/>
        <w:adjustRightInd w:val="0"/>
        <w:spacing w:after="0" w:line="480" w:lineRule="auto"/>
        <w:ind w:firstLine="708"/>
        <w:jc w:val="both"/>
        <w:rPr>
          <w:rFonts w:ascii="Arial" w:hAnsi="Arial" w:cs="Arial"/>
          <w:bCs/>
          <w:sz w:val="24"/>
          <w:szCs w:val="24"/>
        </w:rPr>
      </w:pPr>
      <w:r w:rsidRPr="004428AD">
        <w:rPr>
          <w:rFonts w:ascii="Arial" w:hAnsi="Arial" w:cs="Arial"/>
          <w:bCs/>
          <w:sz w:val="24"/>
          <w:szCs w:val="24"/>
        </w:rPr>
        <w:lastRenderedPageBreak/>
        <w:t xml:space="preserve">Further experiments were performed </w:t>
      </w:r>
      <w:r w:rsidR="00FD49CC" w:rsidRPr="004428AD">
        <w:rPr>
          <w:rFonts w:ascii="Arial" w:hAnsi="Arial" w:cs="Arial"/>
          <w:bCs/>
          <w:sz w:val="24"/>
          <w:szCs w:val="24"/>
        </w:rPr>
        <w:t xml:space="preserve">to confirm the roles of Erk1/2 and JNK using </w:t>
      </w:r>
      <w:r w:rsidRPr="004428AD">
        <w:rPr>
          <w:rFonts w:ascii="Arial" w:hAnsi="Arial" w:cs="Arial"/>
          <w:bCs/>
          <w:sz w:val="24"/>
          <w:szCs w:val="24"/>
        </w:rPr>
        <w:t>the E</w:t>
      </w:r>
      <w:r w:rsidR="00E47BE0" w:rsidRPr="004428AD">
        <w:rPr>
          <w:rFonts w:ascii="Arial" w:hAnsi="Arial" w:cs="Arial"/>
          <w:bCs/>
          <w:sz w:val="24"/>
          <w:szCs w:val="24"/>
        </w:rPr>
        <w:t>rk</w:t>
      </w:r>
      <w:r w:rsidRPr="004428AD">
        <w:rPr>
          <w:rFonts w:ascii="Arial" w:hAnsi="Arial" w:cs="Arial"/>
          <w:bCs/>
          <w:sz w:val="24"/>
          <w:szCs w:val="24"/>
        </w:rPr>
        <w:t>1/2 and JNK inhibitors</w:t>
      </w:r>
      <w:r w:rsidR="00FD49CC" w:rsidRPr="004428AD">
        <w:rPr>
          <w:rFonts w:ascii="Arial" w:hAnsi="Arial" w:cs="Arial"/>
          <w:bCs/>
          <w:sz w:val="24"/>
          <w:szCs w:val="24"/>
        </w:rPr>
        <w:t>,</w:t>
      </w:r>
      <w:r w:rsidRPr="004428AD">
        <w:rPr>
          <w:rFonts w:ascii="Arial" w:hAnsi="Arial" w:cs="Arial"/>
          <w:bCs/>
          <w:sz w:val="24"/>
          <w:szCs w:val="24"/>
        </w:rPr>
        <w:t xml:space="preserve"> </w:t>
      </w:r>
      <w:r w:rsidR="00C21103" w:rsidRPr="004428AD">
        <w:rPr>
          <w:rFonts w:ascii="Arial" w:hAnsi="Arial" w:cs="Arial"/>
          <w:bCs/>
          <w:sz w:val="24"/>
          <w:szCs w:val="24"/>
        </w:rPr>
        <w:t>U012</w:t>
      </w:r>
      <w:r w:rsidR="00B44BC1" w:rsidRPr="004428AD">
        <w:rPr>
          <w:rFonts w:ascii="Arial" w:hAnsi="Arial" w:cs="Arial"/>
          <w:bCs/>
          <w:sz w:val="24"/>
          <w:szCs w:val="24"/>
        </w:rPr>
        <w:t>6 (10µM)</w:t>
      </w:r>
      <w:r w:rsidRPr="004428AD">
        <w:rPr>
          <w:rFonts w:ascii="Arial" w:hAnsi="Arial" w:cs="Arial"/>
          <w:bCs/>
          <w:sz w:val="24"/>
          <w:szCs w:val="24"/>
        </w:rPr>
        <w:t xml:space="preserve"> </w:t>
      </w:r>
      <w:r w:rsidR="00E83A68" w:rsidRPr="004428AD">
        <w:rPr>
          <w:rFonts w:ascii="Arial" w:hAnsi="Arial" w:cs="Arial"/>
          <w:bCs/>
          <w:sz w:val="24"/>
          <w:szCs w:val="24"/>
        </w:rPr>
        <w:t>and SP600</w:t>
      </w:r>
      <w:r w:rsidR="00B44BC1" w:rsidRPr="004428AD">
        <w:rPr>
          <w:rFonts w:ascii="Arial" w:hAnsi="Arial" w:cs="Arial"/>
          <w:bCs/>
          <w:sz w:val="24"/>
          <w:szCs w:val="24"/>
        </w:rPr>
        <w:t xml:space="preserve"> (10µM)</w:t>
      </w:r>
      <w:r w:rsidR="00FD49CC" w:rsidRPr="004428AD">
        <w:rPr>
          <w:rFonts w:ascii="Arial" w:hAnsi="Arial" w:cs="Arial"/>
          <w:bCs/>
          <w:sz w:val="24"/>
          <w:szCs w:val="24"/>
        </w:rPr>
        <w:t xml:space="preserve"> respectively</w:t>
      </w:r>
      <w:r w:rsidR="00E83A68" w:rsidRPr="004428AD">
        <w:rPr>
          <w:rFonts w:ascii="Arial" w:hAnsi="Arial" w:cs="Arial"/>
          <w:bCs/>
          <w:sz w:val="24"/>
          <w:szCs w:val="24"/>
        </w:rPr>
        <w:t xml:space="preserve">. </w:t>
      </w:r>
      <w:proofErr w:type="spellStart"/>
      <w:r w:rsidR="00E83A68" w:rsidRPr="004428AD">
        <w:rPr>
          <w:rFonts w:ascii="Arial" w:hAnsi="Arial" w:cs="Arial"/>
          <w:bCs/>
          <w:sz w:val="24"/>
          <w:szCs w:val="24"/>
        </w:rPr>
        <w:t>Pretreatment</w:t>
      </w:r>
      <w:proofErr w:type="spellEnd"/>
      <w:r w:rsidR="00E83A68" w:rsidRPr="004428AD">
        <w:rPr>
          <w:rFonts w:ascii="Arial" w:hAnsi="Arial" w:cs="Arial"/>
          <w:bCs/>
          <w:sz w:val="24"/>
          <w:szCs w:val="24"/>
        </w:rPr>
        <w:t xml:space="preserve"> with either of these inhibitors </w:t>
      </w:r>
      <w:r w:rsidR="00FD49CC" w:rsidRPr="004428AD">
        <w:rPr>
          <w:rFonts w:ascii="Arial" w:hAnsi="Arial" w:cs="Arial"/>
          <w:bCs/>
          <w:sz w:val="24"/>
          <w:szCs w:val="24"/>
        </w:rPr>
        <w:t>decreased</w:t>
      </w:r>
      <w:r w:rsidR="00770E8D" w:rsidRPr="004428AD">
        <w:rPr>
          <w:rFonts w:ascii="Arial" w:hAnsi="Arial" w:cs="Arial"/>
          <w:bCs/>
          <w:sz w:val="24"/>
          <w:szCs w:val="24"/>
        </w:rPr>
        <w:t xml:space="preserve"> </w:t>
      </w:r>
      <w:r w:rsidR="00E83A68" w:rsidRPr="004428AD">
        <w:rPr>
          <w:rFonts w:ascii="Arial" w:hAnsi="Arial" w:cs="Arial"/>
          <w:bCs/>
          <w:sz w:val="24"/>
          <w:szCs w:val="24"/>
        </w:rPr>
        <w:t xml:space="preserve">A23187 or </w:t>
      </w:r>
      <w:r w:rsidR="00FD49CC" w:rsidRPr="004428AD">
        <w:rPr>
          <w:rFonts w:ascii="Arial" w:hAnsi="Arial" w:cs="Arial"/>
          <w:bCs/>
          <w:sz w:val="24"/>
          <w:szCs w:val="24"/>
        </w:rPr>
        <w:t>clioquinol</w:t>
      </w:r>
      <w:r w:rsidR="00E83A68" w:rsidRPr="004428AD">
        <w:rPr>
          <w:rFonts w:ascii="Arial" w:hAnsi="Arial" w:cs="Arial"/>
          <w:bCs/>
          <w:sz w:val="24"/>
          <w:szCs w:val="24"/>
        </w:rPr>
        <w:t>-mediated DHE fluorescence</w:t>
      </w:r>
      <w:r w:rsidR="00FD49CC"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6d</w:t>
      </w:r>
      <w:r w:rsidR="00FD49CC" w:rsidRPr="004428AD">
        <w:rPr>
          <w:rFonts w:ascii="Arial" w:hAnsi="Arial" w:cs="Arial"/>
          <w:bCs/>
          <w:sz w:val="24"/>
          <w:szCs w:val="24"/>
        </w:rPr>
        <w:t>)</w:t>
      </w:r>
      <w:r w:rsidR="00E83A68" w:rsidRPr="004428AD">
        <w:rPr>
          <w:rFonts w:ascii="Arial" w:hAnsi="Arial" w:cs="Arial"/>
          <w:bCs/>
          <w:sz w:val="24"/>
          <w:szCs w:val="24"/>
        </w:rPr>
        <w:t xml:space="preserve">. A23187-mediated DHE fluorescence was reduced from </w:t>
      </w:r>
      <w:r w:rsidR="00CD2080" w:rsidRPr="004428AD">
        <w:rPr>
          <w:rFonts w:ascii="Arial" w:hAnsi="Arial" w:cs="Arial"/>
          <w:bCs/>
          <w:sz w:val="24"/>
          <w:szCs w:val="24"/>
        </w:rPr>
        <w:t>2310</w:t>
      </w:r>
      <w:r w:rsidR="00670DE3" w:rsidRPr="004428AD">
        <w:rPr>
          <w:rFonts w:ascii="Arial" w:hAnsi="Arial" w:cs="Arial"/>
          <w:bCs/>
          <w:sz w:val="24"/>
          <w:szCs w:val="24"/>
        </w:rPr>
        <w:t>±</w:t>
      </w:r>
      <w:r w:rsidR="00CD2080" w:rsidRPr="004428AD">
        <w:rPr>
          <w:rFonts w:ascii="Arial" w:hAnsi="Arial" w:cs="Arial"/>
          <w:bCs/>
          <w:sz w:val="24"/>
          <w:szCs w:val="24"/>
        </w:rPr>
        <w:t>317AU to 1399</w:t>
      </w:r>
      <w:r w:rsidR="00670DE3" w:rsidRPr="004428AD">
        <w:rPr>
          <w:rFonts w:ascii="Arial" w:hAnsi="Arial" w:cs="Arial"/>
          <w:bCs/>
          <w:sz w:val="24"/>
          <w:szCs w:val="24"/>
        </w:rPr>
        <w:t>±</w:t>
      </w:r>
      <w:r w:rsidR="00CD2080" w:rsidRPr="004428AD">
        <w:rPr>
          <w:rFonts w:ascii="Arial" w:hAnsi="Arial" w:cs="Arial"/>
          <w:bCs/>
          <w:sz w:val="24"/>
          <w:szCs w:val="24"/>
        </w:rPr>
        <w:t>134AU and 393</w:t>
      </w:r>
      <w:r w:rsidR="00670DE3" w:rsidRPr="004428AD">
        <w:rPr>
          <w:rFonts w:ascii="Arial" w:hAnsi="Arial" w:cs="Arial"/>
          <w:bCs/>
          <w:sz w:val="24"/>
          <w:szCs w:val="24"/>
        </w:rPr>
        <w:t>±</w:t>
      </w:r>
      <w:r w:rsidR="00E83A68" w:rsidRPr="004428AD">
        <w:rPr>
          <w:rFonts w:ascii="Arial" w:hAnsi="Arial" w:cs="Arial"/>
          <w:bCs/>
          <w:sz w:val="24"/>
          <w:szCs w:val="24"/>
        </w:rPr>
        <w:t>149AU respectively following</w:t>
      </w:r>
      <w:r w:rsidR="00CD2080" w:rsidRPr="004428AD">
        <w:rPr>
          <w:rFonts w:ascii="Arial" w:hAnsi="Arial" w:cs="Arial"/>
          <w:bCs/>
          <w:sz w:val="24"/>
          <w:szCs w:val="24"/>
        </w:rPr>
        <w:t xml:space="preserve"> U0</w:t>
      </w:r>
      <w:r w:rsidR="00E83A68" w:rsidRPr="004428AD">
        <w:rPr>
          <w:rFonts w:ascii="Arial" w:hAnsi="Arial" w:cs="Arial"/>
          <w:bCs/>
          <w:sz w:val="24"/>
          <w:szCs w:val="24"/>
        </w:rPr>
        <w:t>128 and SP600 treatment</w:t>
      </w:r>
      <w:r w:rsidR="00FD49CC"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6d</w:t>
      </w:r>
      <w:r w:rsidR="00FD49CC" w:rsidRPr="004428AD">
        <w:rPr>
          <w:rFonts w:ascii="Arial" w:hAnsi="Arial" w:cs="Arial"/>
          <w:bCs/>
          <w:sz w:val="24"/>
          <w:szCs w:val="24"/>
        </w:rPr>
        <w:t>, p&lt;0.05)</w:t>
      </w:r>
      <w:r w:rsidR="00E83A68" w:rsidRPr="004428AD">
        <w:rPr>
          <w:rFonts w:ascii="Arial" w:hAnsi="Arial" w:cs="Arial"/>
          <w:bCs/>
          <w:sz w:val="24"/>
          <w:szCs w:val="24"/>
        </w:rPr>
        <w:t>. Clioquinol mediated DHE fluorescence was reduced from 2390.0</w:t>
      </w:r>
      <w:r w:rsidR="00670DE3" w:rsidRPr="004428AD">
        <w:rPr>
          <w:rFonts w:ascii="Arial" w:hAnsi="Arial" w:cs="Arial"/>
          <w:bCs/>
          <w:sz w:val="24"/>
          <w:szCs w:val="24"/>
        </w:rPr>
        <w:t>±</w:t>
      </w:r>
      <w:r w:rsidR="00CD2080" w:rsidRPr="004428AD">
        <w:rPr>
          <w:rFonts w:ascii="Arial" w:hAnsi="Arial" w:cs="Arial"/>
          <w:bCs/>
          <w:sz w:val="24"/>
          <w:szCs w:val="24"/>
        </w:rPr>
        <w:t>318AU to 1022</w:t>
      </w:r>
      <w:r w:rsidR="00670DE3" w:rsidRPr="004428AD">
        <w:rPr>
          <w:rFonts w:ascii="Arial" w:hAnsi="Arial" w:cs="Arial"/>
          <w:bCs/>
          <w:sz w:val="24"/>
          <w:szCs w:val="24"/>
        </w:rPr>
        <w:t>±</w:t>
      </w:r>
      <w:r w:rsidR="00E83A68" w:rsidRPr="004428AD">
        <w:rPr>
          <w:rFonts w:ascii="Arial" w:hAnsi="Arial" w:cs="Arial"/>
          <w:bCs/>
          <w:sz w:val="24"/>
          <w:szCs w:val="24"/>
        </w:rPr>
        <w:t>128</w:t>
      </w:r>
      <w:r w:rsidR="00CD2080" w:rsidRPr="004428AD">
        <w:rPr>
          <w:rFonts w:ascii="Arial" w:hAnsi="Arial" w:cs="Arial"/>
          <w:bCs/>
          <w:sz w:val="24"/>
          <w:szCs w:val="24"/>
        </w:rPr>
        <w:t>AU and 739</w:t>
      </w:r>
      <w:r w:rsidR="00670DE3" w:rsidRPr="004428AD">
        <w:rPr>
          <w:rFonts w:ascii="Arial" w:hAnsi="Arial" w:cs="Arial"/>
          <w:bCs/>
          <w:sz w:val="24"/>
          <w:szCs w:val="24"/>
        </w:rPr>
        <w:t>±</w:t>
      </w:r>
      <w:r w:rsidR="00E83A68" w:rsidRPr="004428AD">
        <w:rPr>
          <w:rFonts w:ascii="Arial" w:hAnsi="Arial" w:cs="Arial"/>
          <w:bCs/>
          <w:sz w:val="24"/>
          <w:szCs w:val="24"/>
        </w:rPr>
        <w:t>104</w:t>
      </w:r>
      <w:r w:rsidR="00CD2080" w:rsidRPr="004428AD">
        <w:rPr>
          <w:rFonts w:ascii="Arial" w:hAnsi="Arial" w:cs="Arial"/>
          <w:bCs/>
          <w:sz w:val="24"/>
          <w:szCs w:val="24"/>
        </w:rPr>
        <w:t>AU respectively following U0</w:t>
      </w:r>
      <w:r w:rsidR="00E83A68" w:rsidRPr="004428AD">
        <w:rPr>
          <w:rFonts w:ascii="Arial" w:hAnsi="Arial" w:cs="Arial"/>
          <w:bCs/>
          <w:sz w:val="24"/>
          <w:szCs w:val="24"/>
        </w:rPr>
        <w:t>128 and SP600 treatment</w:t>
      </w:r>
      <w:r w:rsidR="00FD49CC" w:rsidRPr="004428AD">
        <w:rPr>
          <w:rFonts w:ascii="Arial" w:hAnsi="Arial" w:cs="Arial"/>
          <w:bCs/>
          <w:sz w:val="24"/>
          <w:szCs w:val="24"/>
        </w:rPr>
        <w:t xml:space="preserve"> (</w:t>
      </w:r>
      <w:r w:rsidR="000C3F58" w:rsidRPr="004428AD">
        <w:rPr>
          <w:rFonts w:ascii="Arial" w:hAnsi="Arial" w:cs="Arial"/>
          <w:sz w:val="24"/>
          <w:szCs w:val="24"/>
          <w:shd w:val="clear" w:color="auto" w:fill="FFFFFF"/>
          <w:lang w:val="en-US"/>
        </w:rPr>
        <w:t>Figure</w:t>
      </w:r>
      <w:r w:rsidR="000C3F58" w:rsidRPr="004428AD">
        <w:rPr>
          <w:rFonts w:ascii="Arial" w:hAnsi="Arial" w:cs="Arial"/>
          <w:bCs/>
          <w:sz w:val="24"/>
          <w:szCs w:val="24"/>
        </w:rPr>
        <w:t xml:space="preserve"> 6d</w:t>
      </w:r>
      <w:r w:rsidR="00FD49CC" w:rsidRPr="004428AD">
        <w:rPr>
          <w:rFonts w:ascii="Arial" w:hAnsi="Arial" w:cs="Arial"/>
          <w:bCs/>
          <w:sz w:val="24"/>
          <w:szCs w:val="24"/>
        </w:rPr>
        <w:t>, p&lt;0.05)</w:t>
      </w:r>
      <w:r w:rsidR="00E83A68" w:rsidRPr="004428AD">
        <w:rPr>
          <w:rFonts w:ascii="Arial" w:hAnsi="Arial" w:cs="Arial"/>
          <w:bCs/>
          <w:sz w:val="24"/>
          <w:szCs w:val="24"/>
        </w:rPr>
        <w:t>.</w:t>
      </w:r>
      <w:r w:rsidR="00E83A68" w:rsidRPr="004428AD" w:rsidDel="00E83A68">
        <w:rPr>
          <w:rFonts w:ascii="Arial" w:hAnsi="Arial" w:cs="Arial"/>
          <w:bCs/>
          <w:sz w:val="24"/>
          <w:szCs w:val="24"/>
        </w:rPr>
        <w:t xml:space="preserve"> </w:t>
      </w:r>
      <w:r w:rsidR="00E83A68" w:rsidRPr="004428AD">
        <w:rPr>
          <w:rFonts w:ascii="Arial" w:hAnsi="Arial" w:cs="Arial"/>
          <w:bCs/>
          <w:sz w:val="24"/>
          <w:szCs w:val="24"/>
        </w:rPr>
        <w:t>These data indicate that Erk1/2 and JNK phosphorylation occur downstream of ionophore treatment. Given that A23187</w:t>
      </w:r>
      <w:r w:rsidR="00FD49CC" w:rsidRPr="004428AD">
        <w:rPr>
          <w:rFonts w:ascii="Arial" w:hAnsi="Arial" w:cs="Arial"/>
          <w:bCs/>
          <w:sz w:val="24"/>
          <w:szCs w:val="24"/>
        </w:rPr>
        <w:t xml:space="preserve"> stimulation</w:t>
      </w:r>
      <w:r w:rsidR="00E83A68" w:rsidRPr="004428AD">
        <w:rPr>
          <w:rFonts w:ascii="Arial" w:hAnsi="Arial" w:cs="Arial"/>
          <w:bCs/>
          <w:sz w:val="24"/>
          <w:szCs w:val="24"/>
        </w:rPr>
        <w:t xml:space="preserve"> does not </w:t>
      </w:r>
      <w:r w:rsidR="00FD49CC" w:rsidRPr="004428AD">
        <w:rPr>
          <w:rFonts w:ascii="Arial" w:hAnsi="Arial" w:cs="Arial"/>
          <w:bCs/>
          <w:sz w:val="24"/>
          <w:szCs w:val="24"/>
        </w:rPr>
        <w:t xml:space="preserve">result in </w:t>
      </w:r>
      <w:r w:rsidR="00E83A68" w:rsidRPr="004428AD">
        <w:rPr>
          <w:rFonts w:ascii="Arial" w:hAnsi="Arial" w:cs="Arial"/>
          <w:bCs/>
          <w:sz w:val="24"/>
          <w:szCs w:val="24"/>
        </w:rPr>
        <w:t xml:space="preserve">increases in Erk1/2 phosphorylation, these data indicate that Erk1/2 and JNK activation occurs as a result of changes in </w:t>
      </w:r>
      <w:r w:rsidR="00FD49CC" w:rsidRPr="004428AD">
        <w:rPr>
          <w:rFonts w:ascii="Arial" w:hAnsi="Arial" w:cs="Arial"/>
          <w:bCs/>
          <w:sz w:val="24"/>
          <w:szCs w:val="24"/>
        </w:rPr>
        <w:t xml:space="preserve">the concentration of </w:t>
      </w:r>
      <w:r w:rsidR="00E83A68" w:rsidRPr="004428AD">
        <w:rPr>
          <w:rFonts w:ascii="Arial" w:hAnsi="Arial" w:cs="Arial"/>
          <w:bCs/>
          <w:sz w:val="24"/>
          <w:szCs w:val="24"/>
        </w:rPr>
        <w:t>cytosolic cation</w:t>
      </w:r>
      <w:r w:rsidR="00FD49CC" w:rsidRPr="004428AD">
        <w:rPr>
          <w:rFonts w:ascii="Arial" w:hAnsi="Arial" w:cs="Arial"/>
          <w:bCs/>
          <w:sz w:val="24"/>
          <w:szCs w:val="24"/>
        </w:rPr>
        <w:t>s</w:t>
      </w:r>
      <w:r w:rsidR="00E83A68" w:rsidRPr="004428AD">
        <w:rPr>
          <w:rFonts w:ascii="Arial" w:hAnsi="Arial" w:cs="Arial"/>
          <w:bCs/>
          <w:sz w:val="24"/>
          <w:szCs w:val="24"/>
        </w:rPr>
        <w:t xml:space="preserve">, and act on concert to regulate ROS production. </w:t>
      </w:r>
    </w:p>
    <w:p w14:paraId="6A3B6F25" w14:textId="77777777" w:rsidR="006E0FED" w:rsidRPr="004428AD" w:rsidRDefault="006E0FED" w:rsidP="00B52C66">
      <w:pPr>
        <w:autoSpaceDE w:val="0"/>
        <w:autoSpaceDN w:val="0"/>
        <w:adjustRightInd w:val="0"/>
        <w:spacing w:after="0" w:line="480" w:lineRule="auto"/>
        <w:ind w:firstLine="708"/>
        <w:jc w:val="both"/>
        <w:rPr>
          <w:rFonts w:ascii="Arial" w:hAnsi="Arial" w:cs="Arial"/>
          <w:bCs/>
          <w:sz w:val="24"/>
          <w:szCs w:val="24"/>
        </w:rPr>
      </w:pPr>
    </w:p>
    <w:p w14:paraId="0523DE93" w14:textId="77777777" w:rsidR="00102C59" w:rsidRPr="004428AD" w:rsidRDefault="002442E2" w:rsidP="00114CF3">
      <w:pPr>
        <w:pStyle w:val="Heading1"/>
      </w:pPr>
      <w:r w:rsidRPr="004428AD">
        <w:t>Discussion</w:t>
      </w:r>
    </w:p>
    <w:p w14:paraId="4C1E51BE" w14:textId="4C02BECC" w:rsidR="00562269" w:rsidRPr="004428AD" w:rsidRDefault="00562269"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The importance of ROS during platelet activat</w:t>
      </w:r>
      <w:r w:rsidR="008C23B5" w:rsidRPr="004428AD">
        <w:rPr>
          <w:rFonts w:ascii="Arial" w:hAnsi="Arial" w:cs="Arial"/>
          <w:sz w:val="24"/>
          <w:szCs w:val="24"/>
        </w:rPr>
        <w:t>ion</w:t>
      </w:r>
      <w:r w:rsidRPr="004428AD">
        <w:rPr>
          <w:rFonts w:ascii="Arial" w:hAnsi="Arial" w:cs="Arial"/>
          <w:sz w:val="24"/>
          <w:szCs w:val="24"/>
        </w:rPr>
        <w:t xml:space="preserve"> process is well documented. Stimulation of platelets with</w:t>
      </w:r>
      <w:r w:rsidR="004B6110" w:rsidRPr="004428AD">
        <w:rPr>
          <w:rFonts w:ascii="Arial" w:hAnsi="Arial" w:cs="Arial"/>
          <w:sz w:val="24"/>
          <w:szCs w:val="24"/>
        </w:rPr>
        <w:t xml:space="preserve"> the conventional agonists,</w:t>
      </w:r>
      <w:r w:rsidRPr="004428AD">
        <w:rPr>
          <w:rFonts w:ascii="Arial" w:hAnsi="Arial" w:cs="Arial"/>
          <w:sz w:val="24"/>
          <w:szCs w:val="24"/>
        </w:rPr>
        <w:t xml:space="preserve"> thrombin or CRP, results in increases in ROS </w:t>
      </w:r>
      <w:r w:rsidR="004B6110" w:rsidRPr="004428AD">
        <w:rPr>
          <w:rFonts w:ascii="Arial" w:hAnsi="Arial" w:cs="Arial"/>
          <w:sz w:val="24"/>
          <w:szCs w:val="24"/>
        </w:rPr>
        <w:t>production</w:t>
      </w:r>
      <w:r w:rsidRPr="004428AD">
        <w:rPr>
          <w:rFonts w:ascii="Arial" w:hAnsi="Arial" w:cs="Arial"/>
          <w:sz w:val="24"/>
          <w:szCs w:val="24"/>
        </w:rPr>
        <w:t xml:space="preserve"> whilst the inhibitory effect of antioxidants function is correlated with </w:t>
      </w:r>
      <w:r w:rsidR="0033096F" w:rsidRPr="004428AD">
        <w:rPr>
          <w:rFonts w:ascii="Arial" w:hAnsi="Arial" w:cs="Arial"/>
          <w:sz w:val="24"/>
          <w:szCs w:val="24"/>
        </w:rPr>
        <w:t xml:space="preserve">a reduction in </w:t>
      </w:r>
      <w:r w:rsidR="00CB66DD" w:rsidRPr="004428AD">
        <w:rPr>
          <w:rFonts w:ascii="Arial" w:hAnsi="Arial" w:cs="Arial"/>
          <w:sz w:val="24"/>
          <w:szCs w:val="24"/>
        </w:rPr>
        <w:t xml:space="preserve"> </w:t>
      </w:r>
      <w:del w:id="5" w:author="Lopes Pires, Maria Elisa" w:date="2020-02-28T10:18:00Z">
        <w:r w:rsidR="00CB66DD" w:rsidRPr="004428AD" w:rsidDel="00CB66DD">
          <w:rPr>
            <w:rFonts w:ascii="Arial" w:hAnsi="Arial" w:cs="Arial"/>
            <w:sz w:val="24"/>
            <w:szCs w:val="24"/>
          </w:rPr>
          <w:delText xml:space="preserve">ROS generation </w:delText>
        </w:r>
      </w:del>
      <w:r w:rsidR="00C17A95" w:rsidRPr="004428AD">
        <w:rPr>
          <w:rFonts w:ascii="Arial" w:hAnsi="Arial" w:cs="Arial"/>
          <w:sz w:val="24"/>
          <w:szCs w:val="24"/>
        </w:rPr>
        <w:t>platelet responses</w:t>
      </w:r>
      <w:r w:rsidRPr="004428AD">
        <w:rPr>
          <w:rFonts w:ascii="Arial" w:hAnsi="Arial" w:cs="Arial"/>
          <w:sz w:val="24"/>
          <w:szCs w:val="24"/>
        </w:rPr>
        <w:t>.</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mh5ursv7r","properties":{"formattedCitation":"[50]","plainCitation":"[50]","noteIndex":0},"citationItems":[{"id":2804,"uris":["http://zotero.org/users/2507469/items/SLRX66PH"],"uri":["http://zotero.org/users/2507469/items/SLRX66PH"],"itemData":{"id":2804,"type":"article-journal","title":"Oxidative stress and platelets","container-title":"Arteriosclerosis, Thrombosis, and Vascular Biology","page":"s11-16","volume":"28","issue":"3","source":"PubMed","abstract":"Platelet-dependent thrombus formation may be influenced by alteration of platelet or vascular redox state, the presence of endogenous or exogenous antioxidants, as well as the formation of reactive oxygen and nitrogen species. Specifically, settings and pathways that influence the formation of superoxide and nitric oxide, as well as their metabolism, may influence platelet function and thrombus formation. Although some antioxidant regimens have been associated with bleeding and hemorrhagic stroke, the therapeutic value of antioxidants in clinical syndromes that lead to platelet-dependent thrombosis is not clear, as supplemental antioxidants have not been generally associated with better cardiovascular outcome.","ISSN":"1524-4636","note":"PMID: 18174453","journalAbbreviation":"Arterioscler. Thromb. Vasc. Biol.","language":"eng","author":[{"family":"Freedman","given":"Jane E."}],"issued":{"date-parts":[["2008",3]]}}}],"schema":"https://github.com/citation-style-language/schema/raw/master/csl-citation.json"}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[50]</w:t>
      </w:r>
      <w:r w:rsidR="00FD16FE" w:rsidRPr="004428AD">
        <w:rPr>
          <w:rFonts w:ascii="Arial" w:hAnsi="Arial" w:cs="Arial"/>
          <w:sz w:val="24"/>
          <w:szCs w:val="24"/>
        </w:rPr>
        <w:fldChar w:fldCharType="end"/>
      </w:r>
      <w:r w:rsidRPr="004428AD">
        <w:rPr>
          <w:rFonts w:ascii="Arial" w:hAnsi="Arial" w:cs="Arial"/>
          <w:sz w:val="24"/>
          <w:szCs w:val="24"/>
        </w:rPr>
        <w:t xml:space="preserve"> Additionally, platelets can be activated by both extra</w:t>
      </w:r>
      <w:r w:rsidR="004B6110" w:rsidRPr="004428AD">
        <w:rPr>
          <w:rFonts w:ascii="Arial" w:hAnsi="Arial" w:cs="Arial"/>
          <w:sz w:val="24"/>
          <w:szCs w:val="24"/>
        </w:rPr>
        <w:t>-</w:t>
      </w:r>
      <w:r w:rsidRPr="004428AD">
        <w:rPr>
          <w:rFonts w:ascii="Arial" w:hAnsi="Arial" w:cs="Arial"/>
          <w:sz w:val="24"/>
          <w:szCs w:val="24"/>
        </w:rPr>
        <w:t xml:space="preserve"> and intracellular free radical species.</w:t>
      </w:r>
      <w:r w:rsidR="00FD16FE"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qm3aca4jj","properties":{"formattedCitation":"[15,51]","plainCitation":"[15,51]","noteIndex":0},"citationItems":[{"id":2727,"uris":["http://zotero.org/users/2507469/items/8UE528WB"],"uri":["http://zotero.org/users/2507469/items/8UE528WB"],"itemData":{"id":2727,"type":"article-journal","title":"Redox control of platelet functions in physiology and pathophysiology","container-title":"Antioxidants &amp; Redox Signaling","page":"177-193","volume":"21","issue":"1","source":"PubMed","abstract":"SIGNIFICANCE: An imbalance between the production and the detoxification of reactive oxygen species and reactive nitrogen species (ROS/RNS) can be implicated in many pathological processes. Platelets are best known as primary mediators of hemostasis and can be either targets of ROS/RNS or generate radicals during cell activation. These conditions can dramatically affect platelet physiology, leading even, as an ultimate event, to the cell number modification. In this case, pathological conditions such as thrombocytosis (promoted by increased cell number) or thrombocytopenia and myelodysplasia (promoted by cell decrease mediated by accelerated apoptosis) can occur.\nRECENT ADVANCES: Usually, in peripheral blood, ROS/RNS production is balanced by the rate of oxidant elimination. Under this condition, platelets are in a nonadherent \"resting\" state. During endothelial dysfunction or under pathological conditions, ROS/RNS production increases and the platelets respond with specific biochemical and morphologic changes. Mitochondria are at the center of these processes, being able to both generate ROS/RNS, that drive redox-sensitive events, and respond to ROS/RNS-mediated changes of the cellular redox state. Irregular function of platelets and enhanced interaction with leukocytes and endothelial cells can contribute to pathogenesis of atherosclerotic and thrombotic events.\nCRITICAL ISSUES: The relationship between oxidative stress, platelet death, and the activation-dependent pathways that drive platelet pro-coagulant activity is unclear and deserves to be explored.\nFUTURE DIRECTIONS: Expanding knowledge about how platelets can mediate hemostasis and modulate inflammation may lead to novel and effective therapeutic strategies for the long and growing list of pathological conditions that involve both thrombosis and inflammation.","ISSN":"1557-7716","note":"PMID: 24597688","journalAbbreviation":"Antioxid. Redox Signal.","language":"eng","author":[{"family":"Pietraforte","given":"Donatella"},{"family":"Vona","given":"Rosa"},{"family":"Marchesi","given":"Alessandra"},{"family":"Jacobis","given":"Isabella Tarissi","non-dropping-particle":"de"},{"family":"Villani","given":"Alberto"},{"family":"Del Principe","given":"Domenico"},{"family":"Straface","given":"Elisabetta"}],"issued":{"date-parts":[["2014",7,1]]}}},{"id":2780,"uris":["http://zotero.org/users/2507469/items/P9JWJ5Y8"],"uri":["http://zotero.org/users/2507469/items/P9JWJ5Y8"],"itemData":{"id":2780,"type":"article-journal","title":"Lipopolysaccharide treatment reduces rat platelet aggregation independent of intracellular reactive-oxygen species generation","container-title":"Platelets","page":"195-201","volume":"23","issue":"3","source":"PubMed","abstract":"High production of reactive-oxygen species (ROS) by blood cells is involved in damage of the vascular endothelium and multiple organ dysfunction in sepsis. However, little is known about the intraplatelet ROS production in sepsis and its consequences on platelet reactivity. In this study, we evaluated whether the treatment of rats with lipopolysaccharide (LPS) affects platelet aggregation through intraplatelet ROS generation. Rats were injected with LPS (1 mg/kg, i.p.), and at 2 to 72 h thereafter, adenosine diphosphate (ADP) (3-10 µM) induced platelet aggregation was evaluated. Production of ROS in platelets was measured by flow cytometry using 2',7'-dichlorofluorescein diacetate (DCFH-DA). Treatment of rats with LPS time-dependently inhibited ADP-induced platelet aggregation within 72 h. The inhibitory effect of LPS on platelet aggregation was further increased when the platelets were incubated with polyethylene glycol-superoxide dismutase (PEG-SOD; 30 U/mL), polyethylene glycol-catalase (PEG-CAT; 1000 U/mL) or the NADPH oxidase inhibitor diphenyleneiodonium (DPI; 10 µM). The ROS production in non-stimulated platelets did not differ between control and LPS-treated rats. However, in ADP-activated platelets, generation of ROS was increased by 3.0- and 7.0-fold, as evaluated at 8 and 48 h after LPS injection, respectively. This increased ROS production was significantly reduced when platelets were incubated in vitro with DPI, PEG-SOD or PEG-CAT. In contrast, treatment of rats with N-acetylcysteine (150 mg/kg, i.p.) significantly reduced the inhibitory effect of LPS on platelet aggregation, and prevented the increased ROS production by in vivo LPS. Our results indicate that the increased intraplatelet ROS production does not contribute to the inhibitory effect of LPS on platelet aggregation; however, the maintenance of redox balance in LPS-treated rats is fundamental to restore the normal platelet response in these animals.","ISSN":"1369-1635","note":"PMID: 21806496","journalAbbreviation":"Platelets","language":"eng","author":[{"family":"Lopes-Pires","given":"M. Elisa"},{"family":"Casarin","given":"André L."},{"family":"Pereira-Cunha","given":"Fernanda G."},{"family":"Lorand-Metze","given":"Irene"},{"family":"Antunes","given":"Edson"},{"family":"Marcondes","given":"Sisi"}],"issued":{"date-parts":[["2012"]]}}}],"schema":"https://github.com/citation-style-language/schema/raw/master/csl-citation.json"} </w:instrText>
      </w:r>
      <w:r w:rsidR="00FD16FE" w:rsidRPr="004428AD">
        <w:rPr>
          <w:rFonts w:ascii="Arial" w:hAnsi="Arial" w:cs="Arial"/>
          <w:sz w:val="24"/>
          <w:szCs w:val="24"/>
        </w:rPr>
        <w:fldChar w:fldCharType="separate"/>
      </w:r>
      <w:r w:rsidR="009925EA" w:rsidRPr="004428AD">
        <w:rPr>
          <w:rFonts w:ascii="Arial" w:hAnsi="Arial" w:cs="Arial"/>
          <w:sz w:val="24"/>
          <w:szCs w:val="24"/>
        </w:rPr>
        <w:t>[15,51]</w:t>
      </w:r>
      <w:r w:rsidR="00FD16FE" w:rsidRPr="004428AD">
        <w:rPr>
          <w:rFonts w:ascii="Arial" w:hAnsi="Arial" w:cs="Arial"/>
          <w:sz w:val="24"/>
          <w:szCs w:val="24"/>
        </w:rPr>
        <w:fldChar w:fldCharType="end"/>
      </w:r>
    </w:p>
    <w:p w14:paraId="4232C389" w14:textId="0BAC2A6F" w:rsidR="009F0410" w:rsidRPr="004428AD" w:rsidRDefault="00102C59"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 xml:space="preserve">The </w:t>
      </w:r>
      <w:r w:rsidR="00562269" w:rsidRPr="004428AD">
        <w:rPr>
          <w:rFonts w:ascii="Arial" w:hAnsi="Arial" w:cs="Arial"/>
          <w:sz w:val="24"/>
          <w:szCs w:val="24"/>
        </w:rPr>
        <w:t xml:space="preserve">influence </w:t>
      </w:r>
      <w:r w:rsidRPr="004428AD">
        <w:rPr>
          <w:rFonts w:ascii="Arial" w:hAnsi="Arial" w:cs="Arial"/>
          <w:sz w:val="24"/>
          <w:szCs w:val="24"/>
        </w:rPr>
        <w:t xml:space="preserve">of </w:t>
      </w:r>
      <w:r w:rsidR="00440488" w:rsidRPr="004428AD">
        <w:rPr>
          <w:rFonts w:ascii="Arial" w:hAnsi="Arial" w:cs="Arial"/>
          <w:sz w:val="24"/>
          <w:szCs w:val="24"/>
          <w:shd w:val="clear" w:color="auto" w:fill="FFFFFF"/>
        </w:rPr>
        <w:t>Zn</w:t>
      </w:r>
      <w:r w:rsidR="00440488" w:rsidRPr="004428AD">
        <w:rPr>
          <w:rFonts w:ascii="Arial" w:hAnsi="Arial" w:cs="Arial"/>
          <w:sz w:val="24"/>
          <w:szCs w:val="24"/>
          <w:shd w:val="clear" w:color="auto" w:fill="FFFFFF"/>
          <w:vertAlign w:val="superscript"/>
        </w:rPr>
        <w:t>2+</w:t>
      </w:r>
      <w:r w:rsidR="00440488" w:rsidRPr="004428AD">
        <w:rPr>
          <w:rFonts w:ascii="Arial" w:hAnsi="Arial" w:cs="Arial"/>
          <w:sz w:val="24"/>
          <w:szCs w:val="24"/>
          <w:shd w:val="clear" w:color="auto" w:fill="FFFFFF"/>
        </w:rPr>
        <w:t xml:space="preserve"> </w:t>
      </w:r>
      <w:r w:rsidRPr="004428AD">
        <w:rPr>
          <w:rFonts w:ascii="Arial" w:hAnsi="Arial" w:cs="Arial"/>
          <w:sz w:val="24"/>
          <w:szCs w:val="24"/>
          <w:shd w:val="clear" w:color="auto" w:fill="FFFFFF"/>
        </w:rPr>
        <w:t xml:space="preserve">on ROS production </w:t>
      </w:r>
      <w:r w:rsidR="00440488" w:rsidRPr="004428AD">
        <w:rPr>
          <w:rFonts w:ascii="Arial" w:hAnsi="Arial" w:cs="Arial"/>
          <w:sz w:val="24"/>
          <w:szCs w:val="24"/>
          <w:shd w:val="clear" w:color="auto" w:fill="FFFFFF"/>
        </w:rPr>
        <w:t xml:space="preserve">in nucleated cells has been </w:t>
      </w:r>
      <w:proofErr w:type="spellStart"/>
      <w:r w:rsidR="00440488" w:rsidRPr="004428AD">
        <w:rPr>
          <w:rFonts w:ascii="Arial" w:hAnsi="Arial" w:cs="Arial"/>
          <w:sz w:val="24"/>
          <w:szCs w:val="24"/>
          <w:shd w:val="clear" w:color="auto" w:fill="FFFFFF"/>
        </w:rPr>
        <w:t>addressed</w:t>
      </w:r>
      <w:del w:id="6" w:author="Lopes Pires, Maria Elisa" w:date="2020-02-28T10:20:00Z">
        <w:r w:rsidR="00CB66DD" w:rsidRPr="004428AD" w:rsidDel="00CB66DD">
          <w:rPr>
            <w:rFonts w:ascii="Arial" w:hAnsi="Arial" w:cs="Arial"/>
            <w:sz w:val="24"/>
            <w:szCs w:val="24"/>
            <w:shd w:val="clear" w:color="auto" w:fill="FFFFFF"/>
          </w:rPr>
          <w:delText>, with studies demonstrating antioxidant properties of Zn</w:delText>
        </w:r>
        <w:r w:rsidR="00CB66DD" w:rsidRPr="004428AD" w:rsidDel="00CB66DD">
          <w:rPr>
            <w:rFonts w:ascii="Arial" w:hAnsi="Arial" w:cs="Arial"/>
            <w:sz w:val="24"/>
            <w:szCs w:val="24"/>
            <w:shd w:val="clear" w:color="auto" w:fill="FFFFFF"/>
            <w:vertAlign w:val="superscript"/>
          </w:rPr>
          <w:delText>2+</w:delText>
        </w:r>
        <w:r w:rsidR="00CB66DD" w:rsidRPr="004428AD" w:rsidDel="00CB66DD">
          <w:rPr>
            <w:rFonts w:ascii="Arial" w:hAnsi="Arial" w:cs="Arial"/>
            <w:sz w:val="24"/>
            <w:szCs w:val="24"/>
          </w:rPr>
          <w:delText xml:space="preserve">. </w:delText>
        </w:r>
      </w:del>
      <w:r w:rsidR="009F0410" w:rsidRPr="004428AD">
        <w:rPr>
          <w:rFonts w:ascii="Arial" w:hAnsi="Arial" w:cs="Arial"/>
          <w:sz w:val="24"/>
          <w:szCs w:val="24"/>
        </w:rPr>
        <w:t>For</w:t>
      </w:r>
      <w:proofErr w:type="spellEnd"/>
      <w:r w:rsidR="009F0410" w:rsidRPr="004428AD">
        <w:rPr>
          <w:rFonts w:ascii="Arial" w:hAnsi="Arial" w:cs="Arial"/>
          <w:sz w:val="24"/>
          <w:szCs w:val="24"/>
        </w:rPr>
        <w:t xml:space="preserve"> example</w:t>
      </w:r>
      <w:r w:rsidR="00C865C6" w:rsidRPr="004428AD">
        <w:rPr>
          <w:rFonts w:ascii="Arial" w:hAnsi="Arial" w:cs="Arial"/>
          <w:sz w:val="24"/>
          <w:szCs w:val="24"/>
        </w:rPr>
        <w:t>,</w:t>
      </w:r>
      <w:r w:rsidRPr="004428AD">
        <w:rPr>
          <w:rFonts w:ascii="Arial" w:hAnsi="Arial" w:cs="Arial"/>
          <w:sz w:val="24"/>
          <w:szCs w:val="24"/>
        </w:rPr>
        <w:t xml:space="preserve"> </w:t>
      </w:r>
      <w:r w:rsidR="004B08A2" w:rsidRPr="004428AD">
        <w:rPr>
          <w:rFonts w:ascii="Arial" w:hAnsi="Arial" w:cs="Arial"/>
          <w:i/>
          <w:sz w:val="24"/>
          <w:szCs w:val="24"/>
        </w:rPr>
        <w:t>in vitro</w:t>
      </w:r>
      <w:r w:rsidR="004B08A2" w:rsidRPr="004428AD">
        <w:rPr>
          <w:rFonts w:ascii="Arial" w:hAnsi="Arial" w:cs="Arial"/>
          <w:sz w:val="24"/>
          <w:szCs w:val="24"/>
        </w:rPr>
        <w:t xml:space="preserve"> </w:t>
      </w:r>
      <w:r w:rsidRPr="004428AD">
        <w:rPr>
          <w:rFonts w:ascii="Arial" w:hAnsi="Arial" w:cs="Arial"/>
          <w:sz w:val="24"/>
          <w:szCs w:val="24"/>
        </w:rPr>
        <w:t>studies</w:t>
      </w:r>
      <w:r w:rsidR="004B08A2" w:rsidRPr="004428AD">
        <w:rPr>
          <w:rFonts w:ascii="Arial" w:hAnsi="Arial" w:cs="Arial"/>
          <w:sz w:val="24"/>
          <w:szCs w:val="24"/>
        </w:rPr>
        <w:t xml:space="preserve"> show</w:t>
      </w:r>
      <w:r w:rsidR="001C1FF6" w:rsidRPr="004428AD">
        <w:rPr>
          <w:rFonts w:ascii="Arial" w:hAnsi="Arial" w:cs="Arial"/>
          <w:sz w:val="24"/>
          <w:szCs w:val="24"/>
        </w:rPr>
        <w:t>ed</w:t>
      </w:r>
      <w:r w:rsidR="004B08A2" w:rsidRPr="004428AD">
        <w:rPr>
          <w:rFonts w:ascii="Arial" w:hAnsi="Arial" w:cs="Arial"/>
          <w:sz w:val="24"/>
          <w:szCs w:val="24"/>
        </w:rPr>
        <w:t xml:space="preserve"> </w:t>
      </w:r>
      <w:r w:rsidR="009F0410" w:rsidRPr="004428AD">
        <w:rPr>
          <w:rFonts w:ascii="Arial" w:hAnsi="Arial" w:cs="Arial"/>
          <w:sz w:val="24"/>
          <w:szCs w:val="24"/>
        </w:rPr>
        <w:t xml:space="preserve">that increases in cytosolic </w:t>
      </w:r>
      <w:r w:rsidR="00440488" w:rsidRPr="004428AD">
        <w:rPr>
          <w:rFonts w:ascii="Arial" w:hAnsi="Arial" w:cs="Arial"/>
          <w:sz w:val="24"/>
          <w:szCs w:val="24"/>
          <w:shd w:val="clear" w:color="auto" w:fill="FFFFFF"/>
        </w:rPr>
        <w:t>Zn</w:t>
      </w:r>
      <w:r w:rsidR="00440488" w:rsidRPr="004428AD">
        <w:rPr>
          <w:rFonts w:ascii="Arial" w:hAnsi="Arial" w:cs="Arial"/>
          <w:sz w:val="24"/>
          <w:szCs w:val="24"/>
          <w:shd w:val="clear" w:color="auto" w:fill="FFFFFF"/>
          <w:vertAlign w:val="superscript"/>
        </w:rPr>
        <w:t>2+</w:t>
      </w:r>
      <w:r w:rsidR="009F0410" w:rsidRPr="004428AD">
        <w:rPr>
          <w:rFonts w:ascii="Arial" w:hAnsi="Arial" w:cs="Arial"/>
          <w:sz w:val="24"/>
          <w:szCs w:val="24"/>
          <w:shd w:val="clear" w:color="auto" w:fill="FFFFFF"/>
        </w:rPr>
        <w:t xml:space="preserve"> results in </w:t>
      </w:r>
      <w:r w:rsidRPr="004428AD">
        <w:rPr>
          <w:rFonts w:ascii="Arial" w:hAnsi="Arial" w:cs="Arial"/>
          <w:sz w:val="24"/>
          <w:szCs w:val="24"/>
        </w:rPr>
        <w:t xml:space="preserve">ROS generation </w:t>
      </w:r>
      <w:r w:rsidR="00D66386" w:rsidRPr="004428AD">
        <w:rPr>
          <w:rFonts w:ascii="Arial" w:hAnsi="Arial" w:cs="Arial"/>
          <w:sz w:val="24"/>
          <w:szCs w:val="24"/>
        </w:rPr>
        <w:t>in a number of nucleated cell systems</w:t>
      </w:r>
      <w:r w:rsidR="0026383E" w:rsidRPr="004428AD">
        <w:rPr>
          <w:rFonts w:ascii="Arial" w:hAnsi="Arial" w:cs="Arial"/>
          <w:sz w:val="24"/>
          <w:szCs w:val="24"/>
        </w:rPr>
        <w:t>.</w:t>
      </w:r>
      <w:r w:rsidR="007C3131"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tSMUbe7V","properties":{"formattedCitation":"[27,31,52,53]","plainCitation":"[27,31,52,53]","noteIndex":0},"citationItems":[{"id":849,"uris":["http://zotero.org/users/2507469/items/DTHGZNU6"],"uri":["http://zotero.org/users/2507469/items/DTHGZNU6"],"itemData":{"id":849,"type":"article-journal","title":"Angiotensin II requires zinc and downregulation of the zinc transporters ZnT3 and ZnT10 to induce senescence of vascular smooth muscle cells","container-title":"PloS One","page":"e33211","volume":"7","issue":"3","source":"PubMed","abstract":"Senescence, a hallmark of mammalian aging, is associated with the onset and progression of cardiovascular disease. Angiotensin II (Ang II) signaling and zinc homeostasis dysfunction are increased with age and are linked to cardiovascular disease, but the relationship among these processes has not been investigated. We used a model of cellular senescence induced by Ang II in vascular smooth muscle cells (VSMCs) to explore the role of zinc in vascular dysfunction. We found that Ang II-induced senescence is a zinc-dependent pathway mediated by the downregulation of the zinc transporters ZnT3 and ZnT10, which work to reduce cytosolic zinc. Zinc mimics Ang II by increasing reactive oxygen species (ROS), activating NADPH oxidase activity and Akt, and by downregulating ZnT3 and ZnT10 and inducing senescence. Zinc increases Ang II-induced senescence, while the zinc chelator TPEN, as well as overexpression of ZnT3 or ZnT10, decreases ROS and prevents senescence. Using HEK293 cells, we found that ZnT10 localizes in recycling endosomes and transports zinc into vesicles to prevent zinc toxicity. Zinc and ZnT3/ZnT10 downregulation induces senescence by decreasing the expression of catalase. Consistently, ZnT3 and ZnT10 downregulation by siRNA increases ROS while downregulation of catalase by siRNA induces senescence. Zinc, siZnT3 and siZnT10 downregulate catalase by a post-transcriptional mechanism mediated by decreased phosphorylation of ERK1/2. These data demonstrate that zinc homeostasis dysfunction by decreased expression of ZnT3 or ZnT10 promotes senescence and that Ang II-induced senescence is a zinc and ROS-dependent process. Our studies suggest that zinc might also affect other ROS-dependent processes induced by Ang II, such as hypertrophy and migration of smooth muscle cells.","ISSN":"1932-6203","note":"PMID: 22427991\nPMCID: PMC3299759","journalAbbreviation":"PLoS ONE","language":"eng","author":[{"family":"Patrushev","given":"Nikolay"},{"family":"Seidel-Rogol","given":"Bonnie"},{"family":"Salazar","given":"Gloria"}],"issued":{"date-parts":[["2012"]]}}},{"id":2748,"uris":["http://zotero.org/users/2507469/items/KTC3SXEL"],"uri":["http://zotero.org/users/2507469/items/KTC3SXEL"],"itemData":{"id":2748,"type":"article-journal","title":"Mechanisms of rapid reactive oxygen species generation in response to cytosolic Ca2+ or Zn2+ loads in cortical neurons","container-title":"PloS One","page":"e83347","volume":"8","issue":"12","source":"PubMed","abstract":"Excessive \"excitotoxic\" accumulation of Ca(2+) and Zn(2+) within neurons contributes to neurodegeneration in pathological conditions including ischemia. Putative early targets of these ions, both of which are linked to increased reactive oxygen species (ROS) generation, are mitochondria and the cytosolic enzyme, NADPH oxidase (NOX). The present study uses primary cortical neuronal cultures to examine respective contributions of mitochondria and NOX to ROS generation in response to Ca(2+) or Zn(2+) loading. Induction of rapid cytosolic accumulation of either Ca(2+) (via NMDA exposure) or Zn(2+) (via Zn(2+)/Pyrithione exposure in 0 Ca(2+)) caused sharp cytosolic rises in these ions, as well as a strong and rapid increase in ROS generation. Inhibition of NOX activation significantly reduced the Ca(2+)-induced ROS production with little effect on the Zn(2+)- triggered ROS generation. Conversely, dissipation of the mitochondrial electrochemical gradient increased the cytosolic Ca(2+) or Zn(2+) rises caused by these exposures, consistent with inhibition of mitochondrial uptake of these ions. However, such disruption of mitochondrial function markedly suppressed the Zn(2+)-triggered ROS, while partially attenuating the Ca(2+)-triggered ROS. Furthermore, block of the mitochondrial Ca(2+) uniporter (MCU), through which Zn(2+) as well as Ca(2+) can enter the mitochondrial matrix, substantially diminished Zn(2+) triggered ROS production, suggesting that the ROS generation occurs specifically in response to Zn(2+) entry into mitochondria. Finally, in the presence of the sulfhydryl-oxidizing agent 2,2'-dithiodipyridine, which impairs Zn(2+) binding to cytosolic metalloproteins, far lower Zn(2+) exposures were able to induce mitochondrial Zn(2+) uptake and consequent ROS generation. Thus, whereas rapid acute accumulation of Zn(2+) and Ca(2+) each can trigger injurious ROS generation, Zn(2+) entry into mitochondria via the MCU may do so with particular potency. This may be of particular relevance to conditions like ischemia in which cytosolic Zn(2+) buffering is impaired due to acidosis and oxidative stress.","ISSN":"1932-6203","note":"PMID: 24340096\nPMCID: PMC3858366","journalAbbreviation":"PLoS ONE","language":"eng","author":[{"family":"Clausen","given":"Aaron"},{"family":"McClanahan","given":"Taylor"},{"family":"Ji","given":"Sung G."},{"family":"Weiss","given":"John H."}],"issued":{"date-parts":[["2013"]]}}},{"id":848,"uris":["http://zotero.org/users/2507469/items/7T5MVEDB"],"uri":["http://zotero.org/users/2507469/items/7T5MVEDB"],"itemData":{"id":848,"type":"article-journal","title":"Zinc stimulates the production of toxic reactive oxygen species (ROS) and inhibits glutathione reductase in astrocytes","container-title":"Free Radical Biology &amp; Medicine","page":"1222-1230","volume":"42","issue":"8","source":"PubMed","abstract":"The release of zinc (Zn) from glutamatergic synapses contributes to the neuropathology of ischemia, traumatic brain injury, and stroke. Astrocytes surround glutamatergic synapses and are vulnerable to the toxicity of Zn, which impairs their antioxidative glutathione (GSH) system and elevates the production of reactive oxygen species (ROS). It is not known whether one or both of these actions are the primary cause of Zn-induced cell death in astrocytes. Using primary rat astrocyte cultures we have examined whether Zn-mediated impairment of GSH redox cycling is the main source of its toxicity. Zn acetate at concentrations of 100 microM or greater were found to inactivate glutathione reductase (GR) via an NADPH-dependent mechanism, while concentrations of 150 microM and above caused substantial cell death. Furthermore, Zn increased the ratio of GSSG:GSH in astrocytes, increased their export of GSSG, slowed their clearance of exogenous H2O2, and promoted the intracellular production of ROS. In contrast, the GR inhibitor, carmustine, did not induce cell death, cause the production of ROS, or alter the GSH thiol redox balance. Taken together these results indicate that Zn toxicity in astrocytes is primarily associated with the generation of intracellular ROS, rather than the inhibition of GR.","ISSN":"0891-5849","note":"PMID: 17382203","journalAbbreviation":"Free Radic. Biol. Med.","language":"eng","author":[{"family":"Bishop","given":"Glenda M."},{"family":"Dringen","given":"Ralf"},{"family":"Robinson","given":"Stephen R."}],"issued":{"date-parts":[["2007",4,15]]}}},{"id":2814,"uris":["http://zotero.org/users/2507469/items/R84THMDR"],"uri":["http://zotero.org/users/2507469/items/R84THMDR"],"itemData":{"id":2814,"type":"article-journal","title":"Reactive oxygen species-induced cytotoxic effects of zinc oxide nanoparticles in rat retinal ganglion cells","container-title":"Toxicology in vitro: an international journal published in association with BIBRA","page":"731-738","volume":"27","issue":"2","source":"PubMed","abstract":"Recent studies have proved that zinc oxide (ZnO) nanoparticles can cause toxicity in different cell lines, oxidative stress is often hypothesized to be an important factor in cytotoxicity of ZnO nanoparticles. However, the mechanisms are incompletely understood. The present study aimed to investigate the role of oxidative stress in toxicity and possible involvement of mitochondria in the production of reactive oxygen species (ROS) upon exposure of retinal ganglion cells (RGC-5) to ZnO nanoparticles. In this study, the effects of ZnO nanoparticles on mitochondrial membrane potential and ROS levels involved in hydrogen peroxide and hydroxyl radical production were investigated via inverted fluorescence microscope and hydrogen peroxide and hydroxyl radical assay kits, respectively. Furthermore, the mRNA of caspase-12 and the protein secreted into culture supernatant were also determined by means of real-time quantitative PCR and ELISA techniques. Our studies indicate that ZnO nanoparticles could apparently decrease the mitochondrial membrane potential, increase the production of ROS and lead to the overexpression of caspase-12 in RGC-5 cells, suggesting that ZnO nanoparticle-induced toxicity via ROS overproduction will trigger endoplasmic reticulum stress, lead to the RGC-5 cell damage and finally induce apoptosis/necrosis, the overexpression of caspase-12 may be involved in cell death in RGC-5 cells.","ISSN":"1879-3177","note":"PMID: 23232460","journalAbbreviation":"Toxicol In Vitro","language":"eng","author":[{"family":"Guo","given":"Dadong"},{"family":"Bi","given":"Hongsheng"},{"family":"Liu","given":"Bing"},{"family":"Wu","given":"Qiuxin"},{"family":"Wang","given":"Daoguang"},{"family":"Cui","given":"Yan"}],"issued":{"date-parts":[["2013",3]]}}}],"schema":"https://github.com/citation-style-language/schema/raw/master/csl-citation.json"} </w:instrText>
      </w:r>
      <w:r w:rsidR="007C3131" w:rsidRPr="004428AD">
        <w:rPr>
          <w:rFonts w:ascii="Arial" w:hAnsi="Arial" w:cs="Arial"/>
          <w:sz w:val="24"/>
          <w:szCs w:val="24"/>
        </w:rPr>
        <w:fldChar w:fldCharType="separate"/>
      </w:r>
      <w:r w:rsidR="009925EA" w:rsidRPr="004428AD">
        <w:rPr>
          <w:rFonts w:ascii="Arial" w:hAnsi="Arial" w:cs="Arial"/>
          <w:sz w:val="24"/>
          <w:szCs w:val="24"/>
        </w:rPr>
        <w:t>[27,31,52,53]</w:t>
      </w:r>
      <w:r w:rsidR="007C3131" w:rsidRPr="004428AD">
        <w:rPr>
          <w:rFonts w:ascii="Arial" w:hAnsi="Arial" w:cs="Arial"/>
          <w:sz w:val="24"/>
          <w:szCs w:val="24"/>
        </w:rPr>
        <w:fldChar w:fldCharType="end"/>
      </w:r>
    </w:p>
    <w:p w14:paraId="30842C9F" w14:textId="202CA5E8" w:rsidR="009F09BA" w:rsidRPr="004428AD" w:rsidRDefault="004B6110"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lastRenderedPageBreak/>
        <w:t>Hitherto, the influence of Zn</w:t>
      </w:r>
      <w:r w:rsidR="00670DE3" w:rsidRPr="004428AD">
        <w:rPr>
          <w:rFonts w:ascii="Arial" w:hAnsi="Arial" w:cs="Arial"/>
          <w:sz w:val="24"/>
          <w:szCs w:val="24"/>
          <w:vertAlign w:val="superscript"/>
        </w:rPr>
        <w:t>2+</w:t>
      </w:r>
      <w:r w:rsidRPr="004428AD">
        <w:rPr>
          <w:rFonts w:ascii="Arial" w:hAnsi="Arial" w:cs="Arial"/>
          <w:sz w:val="24"/>
          <w:szCs w:val="24"/>
        </w:rPr>
        <w:t xml:space="preserve"> on ROS generation in platelets has not been investigated. Platelets are potentially exposed to Zn</w:t>
      </w:r>
      <w:r w:rsidRPr="004428AD">
        <w:rPr>
          <w:rFonts w:ascii="Arial" w:hAnsi="Arial" w:cs="Arial"/>
          <w:sz w:val="24"/>
          <w:szCs w:val="24"/>
          <w:vertAlign w:val="superscript"/>
        </w:rPr>
        <w:t>2+</w:t>
      </w:r>
      <w:r w:rsidRPr="004428AD">
        <w:rPr>
          <w:rFonts w:ascii="Arial" w:hAnsi="Arial" w:cs="Arial"/>
          <w:sz w:val="24"/>
          <w:szCs w:val="24"/>
        </w:rPr>
        <w:t xml:space="preserve"> via different routes. Exogenous Zn</w:t>
      </w:r>
      <w:r w:rsidR="00670DE3" w:rsidRPr="004428AD">
        <w:rPr>
          <w:rFonts w:ascii="Arial" w:hAnsi="Arial" w:cs="Arial"/>
          <w:sz w:val="24"/>
          <w:szCs w:val="24"/>
          <w:vertAlign w:val="superscript"/>
        </w:rPr>
        <w:t>2+</w:t>
      </w:r>
      <w:r w:rsidRPr="004428AD">
        <w:rPr>
          <w:rFonts w:ascii="Arial" w:hAnsi="Arial" w:cs="Arial"/>
          <w:sz w:val="24"/>
          <w:szCs w:val="24"/>
        </w:rPr>
        <w:t xml:space="preserve"> is available to platelets from rupture </w:t>
      </w:r>
      <w:r w:rsidR="00F437B2" w:rsidRPr="004428AD">
        <w:rPr>
          <w:rFonts w:ascii="Arial" w:hAnsi="Arial" w:cs="Arial"/>
          <w:sz w:val="24"/>
          <w:szCs w:val="24"/>
        </w:rPr>
        <w:t xml:space="preserve">of </w:t>
      </w:r>
      <w:r w:rsidRPr="004428AD">
        <w:rPr>
          <w:rFonts w:ascii="Arial" w:hAnsi="Arial" w:cs="Arial"/>
          <w:sz w:val="24"/>
          <w:szCs w:val="24"/>
        </w:rPr>
        <w:t xml:space="preserve">atherosclerotic plaques, and via release from </w:t>
      </w:r>
      <w:r w:rsidR="0033096F" w:rsidRPr="004428AD">
        <w:rPr>
          <w:rFonts w:ascii="Arial" w:hAnsi="Arial" w:cs="Arial"/>
          <w:sz w:val="24"/>
          <w:szCs w:val="24"/>
        </w:rPr>
        <w:t>α</w:t>
      </w:r>
      <w:r w:rsidRPr="004428AD">
        <w:rPr>
          <w:rFonts w:ascii="Arial" w:hAnsi="Arial" w:cs="Arial"/>
          <w:sz w:val="24"/>
          <w:szCs w:val="24"/>
        </w:rPr>
        <w:t xml:space="preserve"> granules of activated platelets. </w:t>
      </w:r>
      <w:r w:rsidR="0033096F" w:rsidRPr="004428AD">
        <w:rPr>
          <w:rFonts w:ascii="Arial" w:hAnsi="Arial" w:cs="Arial"/>
          <w:sz w:val="24"/>
          <w:szCs w:val="24"/>
        </w:rPr>
        <w:t>Previously, we have</w:t>
      </w:r>
      <w:r w:rsidRPr="004428AD">
        <w:rPr>
          <w:rFonts w:ascii="Arial" w:hAnsi="Arial" w:cs="Arial"/>
          <w:sz w:val="24"/>
          <w:szCs w:val="24"/>
        </w:rPr>
        <w:t xml:space="preserve"> shown that exogenous Zn</w:t>
      </w:r>
      <w:r w:rsidR="00670DE3" w:rsidRPr="004428AD">
        <w:rPr>
          <w:rFonts w:ascii="Arial" w:hAnsi="Arial" w:cs="Arial"/>
          <w:sz w:val="24"/>
          <w:szCs w:val="24"/>
          <w:vertAlign w:val="superscript"/>
        </w:rPr>
        <w:t>2+</w:t>
      </w:r>
      <w:r w:rsidRPr="004428AD">
        <w:rPr>
          <w:rFonts w:ascii="Arial" w:hAnsi="Arial" w:cs="Arial"/>
          <w:sz w:val="24"/>
          <w:szCs w:val="24"/>
        </w:rPr>
        <w:t xml:space="preserve"> is able to enter the platelet cytosol where it influence</w:t>
      </w:r>
      <w:r w:rsidR="0033096F" w:rsidRPr="004428AD">
        <w:rPr>
          <w:rFonts w:ascii="Arial" w:hAnsi="Arial" w:cs="Arial"/>
          <w:sz w:val="24"/>
          <w:szCs w:val="24"/>
        </w:rPr>
        <w:t>s</w:t>
      </w:r>
      <w:r w:rsidRPr="004428AD">
        <w:rPr>
          <w:rFonts w:ascii="Arial" w:hAnsi="Arial" w:cs="Arial"/>
          <w:sz w:val="24"/>
          <w:szCs w:val="24"/>
        </w:rPr>
        <w:t xml:space="preserve"> platelet activation</w:t>
      </w:r>
      <w:r w:rsidR="005D76FB" w:rsidRPr="004428AD">
        <w:rPr>
          <w:rFonts w:ascii="Arial" w:hAnsi="Arial" w:cs="Arial"/>
          <w:sz w:val="24"/>
          <w:szCs w:val="24"/>
        </w:rPr>
        <w:t>.</w:t>
      </w:r>
      <w:r w:rsidR="007C3131" w:rsidRPr="004428AD">
        <w:rPr>
          <w:rFonts w:ascii="Arial" w:hAnsi="Arial" w:cs="Arial"/>
          <w:sz w:val="24"/>
          <w:szCs w:val="24"/>
        </w:rPr>
        <w:fldChar w:fldCharType="begin"/>
      </w:r>
      <w:r w:rsidR="007C3131" w:rsidRPr="004428AD">
        <w:rPr>
          <w:rFonts w:ascii="Arial" w:hAnsi="Arial" w:cs="Arial"/>
          <w:sz w:val="24"/>
          <w:szCs w:val="24"/>
        </w:rPr>
        <w:instrText xml:space="preserve"> ADDIN ZOTERO_ITEM CSL_CITATION {"citationID":"a1r0kgfmuot","properties":{"formattedCitation":"[11]","plainCitation":"[11]","noteIndex":0},"citationItems":[{"id":80,"uris":["http://zotero.org/users/2507469/items/WWJK6HS7"],"uri":["http://zotero.org/users/2507469/items/WWJK6HS7"],"itemData":{"id":80,"type":"article-journal","title":"Zinc is a Transmembrane Agonist that Induces Platelet Activation in a Tyrosine Phosphorylation-Dependent Manner","container-title":"Metallomics","page":"91-100","volume":"8","issue":"1","ISSN":"1756-591X","note":"PMID:   26434726","journalAbbreviation":"Metallomics","language":"ENG","author":[{"family":"Watson","given":"Ben"},{"family":"White","given":"Nathan"},{"family":"Taylor","given":"Kirk"},{"family":"Howes","given":"Joanna-Marie"},{"family":"Malcor","given":"Jean-Daniel"},{"family":"Bihan","given":"Dominique"},{"family":"Sage","given":"Stewart O."},{"family":"Farndale","given":"Richard W."},{"family":"Pugh","given":"Nicholas"}],"issued":{"date-parts":[["2016"]]}}}],"schema":"https://github.com/citation-style-language/schema/raw/master/csl-citation.json"} </w:instrText>
      </w:r>
      <w:r w:rsidR="007C3131" w:rsidRPr="004428AD">
        <w:rPr>
          <w:rFonts w:ascii="Arial" w:hAnsi="Arial" w:cs="Arial"/>
          <w:sz w:val="24"/>
          <w:szCs w:val="24"/>
        </w:rPr>
        <w:fldChar w:fldCharType="separate"/>
      </w:r>
      <w:r w:rsidR="009426F3" w:rsidRPr="004428AD">
        <w:rPr>
          <w:rFonts w:ascii="Arial" w:hAnsi="Arial" w:cs="Arial"/>
          <w:sz w:val="24"/>
        </w:rPr>
        <w:t>[11]</w:t>
      </w:r>
      <w:r w:rsidR="007C3131" w:rsidRPr="004428AD">
        <w:rPr>
          <w:rFonts w:ascii="Arial" w:hAnsi="Arial" w:cs="Arial"/>
          <w:sz w:val="24"/>
          <w:szCs w:val="24"/>
        </w:rPr>
        <w:fldChar w:fldCharType="end"/>
      </w:r>
      <w:r w:rsidRPr="004428AD">
        <w:rPr>
          <w:rFonts w:ascii="Arial" w:hAnsi="Arial" w:cs="Arial"/>
          <w:sz w:val="24"/>
          <w:szCs w:val="24"/>
        </w:rPr>
        <w:t xml:space="preserve"> </w:t>
      </w:r>
      <w:r w:rsidR="00D4235F" w:rsidRPr="004428AD">
        <w:rPr>
          <w:rFonts w:ascii="Arial" w:hAnsi="Arial" w:cs="Arial"/>
          <w:b/>
          <w:sz w:val="24"/>
          <w:szCs w:val="24"/>
        </w:rPr>
        <w:t>Chelation of [Zn</w:t>
      </w:r>
      <w:r w:rsidR="00D4235F" w:rsidRPr="004428AD">
        <w:rPr>
          <w:rFonts w:ascii="Arial" w:hAnsi="Arial" w:cs="Arial"/>
          <w:b/>
          <w:sz w:val="24"/>
          <w:szCs w:val="24"/>
          <w:vertAlign w:val="superscript"/>
        </w:rPr>
        <w:t>2+</w:t>
      </w:r>
      <w:r w:rsidR="00D4235F" w:rsidRPr="004428AD">
        <w:rPr>
          <w:rFonts w:ascii="Arial" w:hAnsi="Arial" w:cs="Arial"/>
          <w:b/>
          <w:sz w:val="24"/>
          <w:szCs w:val="24"/>
        </w:rPr>
        <w:t>]</w:t>
      </w:r>
      <w:proofErr w:type="spellStart"/>
      <w:r w:rsidR="00D4235F" w:rsidRPr="004428AD">
        <w:rPr>
          <w:rFonts w:ascii="Arial" w:hAnsi="Arial" w:cs="Arial"/>
          <w:b/>
          <w:sz w:val="24"/>
          <w:szCs w:val="24"/>
          <w:vertAlign w:val="subscript"/>
        </w:rPr>
        <w:t>i</w:t>
      </w:r>
      <w:proofErr w:type="spellEnd"/>
      <w:r w:rsidR="00D4235F" w:rsidRPr="004428AD">
        <w:rPr>
          <w:rFonts w:ascii="Arial" w:hAnsi="Arial" w:cs="Arial"/>
          <w:b/>
          <w:sz w:val="24"/>
          <w:szCs w:val="24"/>
        </w:rPr>
        <w:t xml:space="preserve"> reduced platelet aggregation in response to a variety of agonists, and also abrogated thrombus formation in an </w:t>
      </w:r>
      <w:r w:rsidR="00D4235F" w:rsidRPr="004428AD">
        <w:rPr>
          <w:rFonts w:ascii="Arial" w:hAnsi="Arial" w:cs="Arial"/>
          <w:b/>
          <w:i/>
          <w:sz w:val="24"/>
          <w:szCs w:val="24"/>
        </w:rPr>
        <w:t>in vitro</w:t>
      </w:r>
      <w:r w:rsidR="00D4235F" w:rsidRPr="004428AD">
        <w:rPr>
          <w:rFonts w:ascii="Arial" w:hAnsi="Arial" w:cs="Arial"/>
          <w:b/>
          <w:sz w:val="24"/>
          <w:szCs w:val="24"/>
        </w:rPr>
        <w:t xml:space="preserve"> blood flow model.[11</w:t>
      </w:r>
      <w:r w:rsidR="00D4235F" w:rsidRPr="004428AD">
        <w:rPr>
          <w:rFonts w:ascii="Arial" w:hAnsi="Arial" w:cs="Arial"/>
          <w:sz w:val="24"/>
          <w:szCs w:val="24"/>
        </w:rPr>
        <w:t>] Recently</w:t>
      </w:r>
      <w:r w:rsidRPr="004428AD">
        <w:rPr>
          <w:rFonts w:ascii="Arial" w:hAnsi="Arial" w:cs="Arial"/>
          <w:sz w:val="24"/>
          <w:szCs w:val="24"/>
        </w:rPr>
        <w:t xml:space="preserve">, </w:t>
      </w:r>
      <w:r w:rsidR="006C0F6D" w:rsidRPr="004428AD">
        <w:rPr>
          <w:rFonts w:ascii="Arial" w:hAnsi="Arial" w:cs="Arial"/>
          <w:sz w:val="24"/>
          <w:szCs w:val="24"/>
        </w:rPr>
        <w:t xml:space="preserve">we </w:t>
      </w:r>
      <w:r w:rsidRPr="004428AD">
        <w:rPr>
          <w:rFonts w:ascii="Arial" w:hAnsi="Arial" w:cs="Arial"/>
          <w:sz w:val="24"/>
          <w:szCs w:val="24"/>
        </w:rPr>
        <w:t>demonstrated that platelet stimulated with conventional platelet agonists induced dose-dependent increases of [Zn</w:t>
      </w:r>
      <w:r w:rsidRPr="004428AD">
        <w:rPr>
          <w:rFonts w:ascii="Arial" w:hAnsi="Arial" w:cs="Arial"/>
          <w:sz w:val="24"/>
          <w:szCs w:val="24"/>
          <w:vertAlign w:val="superscript"/>
        </w:rPr>
        <w:t>2+</w:t>
      </w:r>
      <w:r w:rsidRPr="004428AD">
        <w:rPr>
          <w:rFonts w:ascii="Arial" w:hAnsi="Arial" w:cs="Arial"/>
          <w:sz w:val="24"/>
          <w:szCs w:val="24"/>
        </w:rPr>
        <w:t>]</w:t>
      </w:r>
      <w:r w:rsidR="00D4235F" w:rsidRPr="004428AD">
        <w:rPr>
          <w:rFonts w:ascii="Arial" w:hAnsi="Arial" w:cs="Arial"/>
          <w:sz w:val="24"/>
          <w:szCs w:val="24"/>
          <w:vertAlign w:val="subscript"/>
        </w:rPr>
        <w:t>I</w:t>
      </w:r>
      <w:r w:rsidR="00D4235F" w:rsidRPr="004428AD">
        <w:rPr>
          <w:rFonts w:ascii="Arial" w:hAnsi="Arial" w:cs="Arial"/>
          <w:sz w:val="24"/>
          <w:szCs w:val="24"/>
        </w:rPr>
        <w:t>,</w:t>
      </w:r>
      <w:r w:rsidRPr="004428AD">
        <w:rPr>
          <w:rFonts w:ascii="Arial" w:hAnsi="Arial" w:cs="Arial"/>
          <w:sz w:val="24"/>
          <w:szCs w:val="24"/>
        </w:rPr>
        <w:t xml:space="preserve"> indicating release of Zn</w:t>
      </w:r>
      <w:r w:rsidRPr="004428AD">
        <w:rPr>
          <w:rFonts w:ascii="Arial" w:hAnsi="Arial" w:cs="Arial"/>
          <w:sz w:val="24"/>
          <w:szCs w:val="24"/>
          <w:vertAlign w:val="superscript"/>
        </w:rPr>
        <w:t>2+</w:t>
      </w:r>
      <w:r w:rsidRPr="004428AD">
        <w:rPr>
          <w:rFonts w:ascii="Arial" w:hAnsi="Arial" w:cs="Arial"/>
          <w:sz w:val="24"/>
          <w:szCs w:val="24"/>
        </w:rPr>
        <w:t xml:space="preserve"> into the cytosol from intracellular stores, and consistent a role for Zn</w:t>
      </w:r>
      <w:r w:rsidRPr="004428AD">
        <w:rPr>
          <w:rFonts w:ascii="Arial" w:hAnsi="Arial" w:cs="Arial"/>
          <w:sz w:val="24"/>
          <w:szCs w:val="24"/>
          <w:vertAlign w:val="superscript"/>
        </w:rPr>
        <w:t>2+</w:t>
      </w:r>
      <w:r w:rsidRPr="004428AD">
        <w:rPr>
          <w:rFonts w:ascii="Arial" w:hAnsi="Arial" w:cs="Arial"/>
          <w:sz w:val="24"/>
          <w:szCs w:val="24"/>
        </w:rPr>
        <w:t xml:space="preserve"> as a second</w:t>
      </w:r>
      <w:r w:rsidR="0057300D" w:rsidRPr="004428AD">
        <w:rPr>
          <w:rFonts w:ascii="Arial" w:hAnsi="Arial" w:cs="Arial"/>
          <w:sz w:val="24"/>
          <w:szCs w:val="24"/>
        </w:rPr>
        <w:t>ary</w:t>
      </w:r>
      <w:r w:rsidRPr="004428AD">
        <w:rPr>
          <w:rFonts w:ascii="Arial" w:hAnsi="Arial" w:cs="Arial"/>
          <w:sz w:val="24"/>
          <w:szCs w:val="24"/>
        </w:rPr>
        <w:t xml:space="preserve"> messenger</w:t>
      </w:r>
      <w:r w:rsidR="005D76FB" w:rsidRPr="004428AD">
        <w:rPr>
          <w:rFonts w:ascii="Arial" w:hAnsi="Arial" w:cs="Arial"/>
          <w:sz w:val="24"/>
          <w:szCs w:val="24"/>
        </w:rPr>
        <w:t>.</w:t>
      </w:r>
      <w:r w:rsidR="005D76FB" w:rsidRPr="004428AD">
        <w:rPr>
          <w:rFonts w:ascii="Arial" w:hAnsi="Arial" w:cs="Arial"/>
          <w:sz w:val="24"/>
          <w:szCs w:val="24"/>
        </w:rPr>
        <w:fldChar w:fldCharType="begin"/>
      </w:r>
      <w:r w:rsidR="005D76FB" w:rsidRPr="004428AD">
        <w:rPr>
          <w:rFonts w:ascii="Arial" w:hAnsi="Arial" w:cs="Arial"/>
          <w:sz w:val="24"/>
          <w:szCs w:val="24"/>
        </w:rPr>
        <w:instrText xml:space="preserve"> ADDIN ZOTERO_ITEM CSL_CITATION {"citationID":"a286dnmj4o6","properties":{"formattedCitation":"[12]","plainCitation":"[12]","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A."},{"family":"Pugh","given":"Nicholas"}],"issued":{"date-parts":[["2019",1]]}}}],"schema":"https://github.com/citation-style-language/schema/raw/master/csl-citation.json"} </w:instrText>
      </w:r>
      <w:r w:rsidR="005D76FB" w:rsidRPr="004428AD">
        <w:rPr>
          <w:rFonts w:ascii="Arial" w:hAnsi="Arial" w:cs="Arial"/>
          <w:sz w:val="24"/>
          <w:szCs w:val="24"/>
        </w:rPr>
        <w:fldChar w:fldCharType="separate"/>
      </w:r>
      <w:r w:rsidR="009426F3" w:rsidRPr="004428AD">
        <w:rPr>
          <w:rFonts w:ascii="Arial" w:hAnsi="Arial" w:cs="Arial"/>
          <w:sz w:val="24"/>
        </w:rPr>
        <w:t>[12]</w:t>
      </w:r>
      <w:r w:rsidR="005D76FB" w:rsidRPr="004428AD">
        <w:rPr>
          <w:rFonts w:ascii="Arial" w:hAnsi="Arial" w:cs="Arial"/>
          <w:sz w:val="24"/>
          <w:szCs w:val="24"/>
        </w:rPr>
        <w:fldChar w:fldCharType="end"/>
      </w:r>
    </w:p>
    <w:p w14:paraId="59B09F09" w14:textId="0A768496" w:rsidR="009F09BA" w:rsidRPr="004428AD" w:rsidRDefault="009F09BA"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 xml:space="preserve">Increases </w:t>
      </w:r>
      <w:r w:rsidR="00363906" w:rsidRPr="004428AD">
        <w:rPr>
          <w:rFonts w:ascii="Arial" w:hAnsi="Arial" w:cs="Arial"/>
          <w:sz w:val="24"/>
          <w:szCs w:val="24"/>
        </w:rPr>
        <w:t>in</w:t>
      </w:r>
      <w:r w:rsidRPr="004428AD">
        <w:rPr>
          <w:rFonts w:ascii="Arial" w:hAnsi="Arial" w:cs="Arial"/>
          <w:sz w:val="24"/>
          <w:szCs w:val="24"/>
        </w:rPr>
        <w:t xml:space="preserve">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are likely to modulate the activity of signalling pathways via the activation of kinases including PKC, </w:t>
      </w:r>
      <w:proofErr w:type="spellStart"/>
      <w:r w:rsidRPr="004428AD">
        <w:rPr>
          <w:rFonts w:ascii="Arial" w:hAnsi="Arial" w:cs="Arial"/>
          <w:sz w:val="24"/>
          <w:szCs w:val="24"/>
        </w:rPr>
        <w:t>CamKII</w:t>
      </w:r>
      <w:proofErr w:type="spellEnd"/>
      <w:r w:rsidRPr="004428AD">
        <w:rPr>
          <w:rFonts w:ascii="Arial" w:hAnsi="Arial" w:cs="Arial"/>
          <w:sz w:val="24"/>
          <w:szCs w:val="24"/>
        </w:rPr>
        <w:t xml:space="preserve"> and IRAK, in a similar way to Ca</w:t>
      </w:r>
      <w:r w:rsidRPr="004428AD">
        <w:rPr>
          <w:rFonts w:ascii="Arial" w:hAnsi="Arial" w:cs="Arial"/>
          <w:sz w:val="24"/>
          <w:szCs w:val="24"/>
          <w:vertAlign w:val="superscript"/>
        </w:rPr>
        <w:t>2+</w:t>
      </w:r>
      <w:r w:rsidRPr="004428AD">
        <w:rPr>
          <w:rFonts w:ascii="Arial" w:hAnsi="Arial" w:cs="Arial"/>
          <w:sz w:val="24"/>
          <w:szCs w:val="24"/>
        </w:rPr>
        <w:t>-dependent</w:t>
      </w:r>
      <w:r w:rsidR="0033096F" w:rsidRPr="004428AD">
        <w:rPr>
          <w:rFonts w:ascii="Arial" w:hAnsi="Arial" w:cs="Arial"/>
          <w:sz w:val="24"/>
          <w:szCs w:val="24"/>
        </w:rPr>
        <w:t xml:space="preserve"> signalling</w:t>
      </w:r>
      <w:r w:rsidR="000034E9" w:rsidRPr="004428AD">
        <w:rPr>
          <w:rFonts w:ascii="Arial" w:hAnsi="Arial" w:cs="Arial"/>
          <w:sz w:val="24"/>
          <w:szCs w:val="24"/>
        </w:rPr>
        <w:t>.</w:t>
      </w:r>
      <w:r w:rsidR="005D76FB"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ommsvptit","properties":{"formattedCitation":"[10,54,55]","plainCitation":"[10,54,55]","noteIndex":0},"citationItems":[{"id":863,"uris":["http://zotero.org/users/2507469/items/W49HZJS9"],"uri":["http://zotero.org/users/2507469/items/W49HZJS9"],"itemData":{"id":863,"type":"article-journal","title":"The contribution of zinc to platelet behaviour during haemostasis and thrombosis","container-title":"Metallomics","page":"144-155","volume":"8","issue":"2","source":"PubMed","ISSN":"1756-591X","note":"PMID: 26727074","journalAbbreviation":"Metallomics","language":"eng","author":[{"family":"Taylor","given":"K. A."},{"family":"Pugh","given":"N."}],"issued":{"date-parts":[["2016",2]]}}},{"id":693,"uris":["http://zotero.org/users/2507469/items/2VCFUDAP"],"uri":["http://zotero.org/users/2507469/items/2VCFUDAP"],"itemData":{"id":693,"type":"article-journal","title":"Zinc is a novel intracellular second messenger","container-title":"The Journal of Cell Biology","page":"637-645","volume":"177","issue":"4","source":"PubMed","ISSN":"0021-9525","note":"PMID: 17502426\nPMCID: PMC2064209","journalAbbreviation":"J. Cell Biol.","language":"eng","author":[{"family":"Yamasaki","given":"Satoru"},{"family":"Sakata-Sogawa","given":"Kumiko"},{"family":"Hasegawa","given":"Aiko"},{"family":"Suzuki","given":"Tomoyuki"},{"family":"Kabu","given":"Koki"},{"family":"Sato","given":"Emi"},{"family":"Kurosaki","given":"Tomohiro"},{"family":"Yamashita","given":"Susumu"},{"family":"Tokunaga","given":"Makio"},{"family":"Nishida","given":"Keigo"},{"family":"Hirano","given":"Toshio"}],"issued":{"date-parts":[["2007",5,21]]}}},{"id":795,"uris":["http://zotero.org/users/2507469/items/E53VZAR9"],"uri":["http://zotero.org/users/2507469/items/E53VZAR9"],"itemData":{"id":795,"type":"article-journal","title":"Fluctuations of cellular, available zinc modulate insulin signaling via inhibition of protein tyrosine phosphatases","container-title":"Journal of trace elements in medicine and biology","page":"37-42","volume":"19","issue":"1","ISSN":"0946-672X; 0946-672X","journalAbbreviation":"J.Trace Elem.Med.Biol.","author":[{"family":"Haase","given":"H."},{"family":"Maret","given":"W."}],"issued":{"date-parts":[["2005"]]}}}],"schema":"https://github.com/citation-style-language/schema/raw/master/csl-citation.json"} </w:instrText>
      </w:r>
      <w:r w:rsidR="005D76FB" w:rsidRPr="004428AD">
        <w:rPr>
          <w:rFonts w:ascii="Arial" w:hAnsi="Arial" w:cs="Arial"/>
          <w:sz w:val="24"/>
          <w:szCs w:val="24"/>
        </w:rPr>
        <w:fldChar w:fldCharType="separate"/>
      </w:r>
      <w:r w:rsidR="009925EA" w:rsidRPr="004428AD">
        <w:rPr>
          <w:rFonts w:ascii="Arial" w:hAnsi="Arial" w:cs="Arial"/>
          <w:sz w:val="24"/>
          <w:szCs w:val="24"/>
        </w:rPr>
        <w:t>[10,54,55]</w:t>
      </w:r>
      <w:r w:rsidR="005D76FB" w:rsidRPr="004428AD">
        <w:rPr>
          <w:rFonts w:ascii="Arial" w:hAnsi="Arial" w:cs="Arial"/>
          <w:sz w:val="24"/>
          <w:szCs w:val="24"/>
        </w:rPr>
        <w:fldChar w:fldCharType="end"/>
      </w:r>
      <w:r w:rsidRPr="004428AD">
        <w:rPr>
          <w:rFonts w:ascii="Arial" w:hAnsi="Arial" w:cs="Arial"/>
          <w:sz w:val="24"/>
          <w:szCs w:val="24"/>
        </w:rPr>
        <w:t xml:space="preserve"> Whilst the influence of</w:t>
      </w:r>
      <w:r w:rsidRPr="004428AD">
        <w:rPr>
          <w:rFonts w:ascii="Arial" w:hAnsi="Arial" w:cs="Arial"/>
          <w:sz w:val="24"/>
          <w:szCs w:val="24"/>
          <w:vertAlign w:val="subscript"/>
        </w:rPr>
        <w:t xml:space="preserve"> </w:t>
      </w:r>
      <w:r w:rsidRPr="004428AD">
        <w:rPr>
          <w:rFonts w:ascii="Arial" w:hAnsi="Arial" w:cs="Arial"/>
          <w:sz w:val="24"/>
          <w:szCs w:val="24"/>
        </w:rPr>
        <w:t>[Ca</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vertAlign w:val="subscript"/>
        </w:rPr>
        <w:t>,</w:t>
      </w:r>
      <w:r w:rsidRPr="004428AD">
        <w:rPr>
          <w:rFonts w:ascii="Arial" w:hAnsi="Arial" w:cs="Arial"/>
          <w:sz w:val="24"/>
          <w:szCs w:val="24"/>
        </w:rPr>
        <w:t xml:space="preserve"> on different redox systems and pathways is well documented, influences of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vertAlign w:val="subscript"/>
        </w:rPr>
        <w:t xml:space="preserve"> </w:t>
      </w:r>
      <w:r w:rsidRPr="004428AD">
        <w:rPr>
          <w:rFonts w:ascii="Arial" w:hAnsi="Arial" w:cs="Arial"/>
          <w:sz w:val="24"/>
          <w:szCs w:val="24"/>
        </w:rPr>
        <w:t>on ROS generation is relatively unstudied</w:t>
      </w:r>
      <w:r w:rsidR="000034E9" w:rsidRPr="004428AD">
        <w:rPr>
          <w:rFonts w:ascii="Arial" w:hAnsi="Arial" w:cs="Arial"/>
          <w:sz w:val="24"/>
          <w:szCs w:val="24"/>
        </w:rPr>
        <w:t>.</w:t>
      </w:r>
      <w:r w:rsidR="005D76FB"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bc0ht7dv1","properties":{"formattedCitation":"[56]","plainCitation":"[56]","noteIndex":0},"citationItems":[{"id":2816,"uris":["http://zotero.org/users/2507469/items/Y8B39VXU"],"uri":["http://zotero.org/users/2507469/items/Y8B39VXU"],"itemData":{"id":2816,"type":"article-journal","title":"Calcium and ROS: A mutual interplay","container-title":"Redox Biology","page":"260-271","volume":"6","source":"PubMed","abstract":"Calcium is an important second messenger involved in intra- and extracellular signaling cascades and plays an essential role in cell life and death decisions. The Ca(2+) signaling network works in many different ways to regulate cellular processes that function over a wide dynamic range due to the action of buffers, pumps and exchangers on the plasma membrane as well as in internal stores. Calcium signaling pathways interact with other cellular signaling systems such as reactive oxygen species (ROS). Although initially considered to be potentially detrimental byproducts of aerobic metabolism, it is now clear that ROS generated in sub-toxic levels by different intracellular systems act as signaling molecules involved in various cellular processes including growth and cell death. Increasing evidence suggests a mutual interplay between calcium and ROS signaling systems which seems to have important implications for fine tuning cellular signaling networks. However, dysfunction in either of the systems might affect the other system thus potentiating harmful effects which might contribute to the pathogenesis of various disorders.","ISSN":"2213-2317","note":"PMID: 26296072\nPMCID: PMC4556774","shortTitle":"Calcium and ROS","journalAbbreviation":"Redox Biol","language":"eng","author":[{"family":"Görlach","given":"Agnes"},{"family":"Bertram","given":"Katharina"},{"family":"Hudecova","given":"Sona"},{"family":"Krizanova","given":"Olga"}],"issued":{"date-parts":[["2015",12]]}}}],"schema":"https://github.com/citation-style-language/schema/raw/master/csl-citation.json"} </w:instrText>
      </w:r>
      <w:r w:rsidR="005D76FB" w:rsidRPr="004428AD">
        <w:rPr>
          <w:rFonts w:ascii="Arial" w:hAnsi="Arial" w:cs="Arial"/>
          <w:sz w:val="24"/>
          <w:szCs w:val="24"/>
        </w:rPr>
        <w:fldChar w:fldCharType="separate"/>
      </w:r>
      <w:r w:rsidR="009925EA" w:rsidRPr="004428AD">
        <w:rPr>
          <w:rFonts w:ascii="Arial" w:hAnsi="Arial" w:cs="Arial"/>
          <w:sz w:val="24"/>
          <w:szCs w:val="24"/>
        </w:rPr>
        <w:t>[56]</w:t>
      </w:r>
      <w:r w:rsidR="005D76FB" w:rsidRPr="004428AD">
        <w:rPr>
          <w:rFonts w:ascii="Arial" w:hAnsi="Arial" w:cs="Arial"/>
          <w:sz w:val="24"/>
          <w:szCs w:val="24"/>
        </w:rPr>
        <w:fldChar w:fldCharType="end"/>
      </w:r>
    </w:p>
    <w:p w14:paraId="67D1FCDA" w14:textId="7307678E" w:rsidR="00042D1E" w:rsidRPr="004428AD" w:rsidRDefault="00BD1BBF" w:rsidP="00B52C66">
      <w:pPr>
        <w:spacing w:line="480" w:lineRule="auto"/>
        <w:ind w:firstLine="708"/>
        <w:contextualSpacing/>
        <w:jc w:val="both"/>
        <w:rPr>
          <w:rFonts w:ascii="Arial" w:hAnsi="Arial" w:cs="Arial"/>
          <w:b/>
          <w:sz w:val="24"/>
          <w:szCs w:val="24"/>
        </w:rPr>
      </w:pPr>
      <w:r w:rsidRPr="004428AD">
        <w:rPr>
          <w:rFonts w:ascii="Arial" w:hAnsi="Arial" w:cs="Arial"/>
          <w:sz w:val="24"/>
          <w:szCs w:val="24"/>
        </w:rPr>
        <w:t xml:space="preserve">In the present study we model </w:t>
      </w:r>
      <w:r w:rsidR="006C0F6D" w:rsidRPr="004428AD">
        <w:rPr>
          <w:rFonts w:ascii="Arial" w:hAnsi="Arial" w:cs="Arial"/>
          <w:sz w:val="24"/>
          <w:szCs w:val="24"/>
        </w:rPr>
        <w:t>increases in [Zn</w:t>
      </w:r>
      <w:r w:rsidR="00670DE3" w:rsidRPr="004428AD">
        <w:rPr>
          <w:rFonts w:ascii="Arial" w:hAnsi="Arial" w:cs="Arial"/>
          <w:sz w:val="24"/>
          <w:szCs w:val="24"/>
          <w:vertAlign w:val="superscript"/>
        </w:rPr>
        <w:t>2</w:t>
      </w:r>
      <w:proofErr w:type="gramStart"/>
      <w:r w:rsidR="00670DE3" w:rsidRPr="004428AD">
        <w:rPr>
          <w:rFonts w:ascii="Arial" w:hAnsi="Arial" w:cs="Arial"/>
          <w:sz w:val="24"/>
          <w:szCs w:val="24"/>
          <w:vertAlign w:val="superscript"/>
        </w:rPr>
        <w:t>+</w:t>
      </w:r>
      <w:r w:rsidR="006C0F6D" w:rsidRPr="004428AD">
        <w:rPr>
          <w:rFonts w:ascii="Arial" w:hAnsi="Arial" w:cs="Arial"/>
          <w:sz w:val="24"/>
          <w:szCs w:val="24"/>
        </w:rPr>
        <w:t>]</w:t>
      </w:r>
      <w:proofErr w:type="spellStart"/>
      <w:r w:rsidR="009A5934" w:rsidRPr="004428AD">
        <w:rPr>
          <w:rFonts w:ascii="Arial" w:hAnsi="Arial" w:cs="Arial"/>
          <w:sz w:val="24"/>
          <w:szCs w:val="24"/>
          <w:vertAlign w:val="subscript"/>
        </w:rPr>
        <w:t>i</w:t>
      </w:r>
      <w:proofErr w:type="spellEnd"/>
      <w:proofErr w:type="gramEnd"/>
      <w:r w:rsidR="006C0F6D" w:rsidRPr="004428AD">
        <w:rPr>
          <w:rFonts w:ascii="Arial" w:hAnsi="Arial" w:cs="Arial"/>
          <w:sz w:val="24"/>
          <w:szCs w:val="24"/>
        </w:rPr>
        <w:t xml:space="preserve"> from endogenous and exogenous sources</w:t>
      </w:r>
      <w:r w:rsidRPr="004428AD">
        <w:rPr>
          <w:rFonts w:ascii="Arial" w:hAnsi="Arial" w:cs="Arial"/>
          <w:sz w:val="24"/>
          <w:szCs w:val="24"/>
        </w:rPr>
        <w:t xml:space="preserve">, and investigate the subsequent </w:t>
      </w:r>
      <w:r w:rsidR="004B6110" w:rsidRPr="004428AD">
        <w:rPr>
          <w:rFonts w:ascii="Arial" w:hAnsi="Arial" w:cs="Arial"/>
          <w:sz w:val="24"/>
          <w:szCs w:val="24"/>
        </w:rPr>
        <w:t xml:space="preserve">influence </w:t>
      </w:r>
      <w:r w:rsidRPr="004428AD">
        <w:rPr>
          <w:rFonts w:ascii="Arial" w:hAnsi="Arial" w:cs="Arial"/>
          <w:sz w:val="24"/>
          <w:szCs w:val="24"/>
        </w:rPr>
        <w:t xml:space="preserve">of, and mechanism </w:t>
      </w:r>
      <w:r w:rsidR="004B6110" w:rsidRPr="004428AD">
        <w:rPr>
          <w:rFonts w:ascii="Arial" w:hAnsi="Arial" w:cs="Arial"/>
          <w:sz w:val="24"/>
          <w:szCs w:val="24"/>
        </w:rPr>
        <w:t>o</w:t>
      </w:r>
      <w:r w:rsidRPr="004428AD">
        <w:rPr>
          <w:rFonts w:ascii="Arial" w:hAnsi="Arial" w:cs="Arial"/>
          <w:sz w:val="24"/>
          <w:szCs w:val="24"/>
        </w:rPr>
        <w:t>f</w:t>
      </w:r>
      <w:r w:rsidR="004B6110" w:rsidRPr="004428AD">
        <w:rPr>
          <w:rFonts w:ascii="Arial" w:hAnsi="Arial" w:cs="Arial"/>
          <w:sz w:val="24"/>
          <w:szCs w:val="24"/>
        </w:rPr>
        <w:t xml:space="preserve"> ROS generation.</w:t>
      </w:r>
      <w:r w:rsidR="0033096F" w:rsidRPr="004428AD">
        <w:rPr>
          <w:rFonts w:ascii="Arial" w:hAnsi="Arial" w:cs="Arial"/>
          <w:sz w:val="24"/>
          <w:szCs w:val="24"/>
        </w:rPr>
        <w:t xml:space="preserve"> </w:t>
      </w:r>
      <w:r w:rsidRPr="004428AD">
        <w:rPr>
          <w:rFonts w:ascii="Arial" w:hAnsi="Arial" w:cs="Arial"/>
          <w:sz w:val="24"/>
          <w:szCs w:val="24"/>
        </w:rPr>
        <w:t xml:space="preserve">We </w:t>
      </w:r>
      <w:r w:rsidR="004B6110" w:rsidRPr="004428AD">
        <w:rPr>
          <w:rFonts w:ascii="Arial" w:hAnsi="Arial" w:cs="Arial"/>
          <w:sz w:val="24"/>
          <w:szCs w:val="24"/>
        </w:rPr>
        <w:t xml:space="preserve">demonstrate that </w:t>
      </w:r>
      <w:r w:rsidRPr="004428AD">
        <w:rPr>
          <w:rFonts w:ascii="Arial" w:hAnsi="Arial" w:cs="Arial"/>
          <w:sz w:val="24"/>
          <w:szCs w:val="24"/>
        </w:rPr>
        <w:t xml:space="preserve">increasing </w:t>
      </w:r>
      <w:r w:rsidR="006C0F6D" w:rsidRPr="004428AD">
        <w:rPr>
          <w:rFonts w:ascii="Arial" w:hAnsi="Arial" w:cs="Arial"/>
          <w:sz w:val="24"/>
          <w:szCs w:val="24"/>
        </w:rPr>
        <w:t>[Zn</w:t>
      </w:r>
      <w:r w:rsidR="00670DE3" w:rsidRPr="004428AD">
        <w:rPr>
          <w:rFonts w:ascii="Arial" w:hAnsi="Arial" w:cs="Arial"/>
          <w:sz w:val="24"/>
          <w:szCs w:val="24"/>
          <w:vertAlign w:val="superscript"/>
        </w:rPr>
        <w:t>2</w:t>
      </w:r>
      <w:proofErr w:type="gramStart"/>
      <w:r w:rsidR="00670DE3" w:rsidRPr="004428AD">
        <w:rPr>
          <w:rFonts w:ascii="Arial" w:hAnsi="Arial" w:cs="Arial"/>
          <w:sz w:val="24"/>
          <w:szCs w:val="24"/>
          <w:vertAlign w:val="superscript"/>
        </w:rPr>
        <w:t>+</w:t>
      </w:r>
      <w:r w:rsidR="006C0F6D" w:rsidRPr="004428AD">
        <w:rPr>
          <w:rFonts w:ascii="Arial" w:hAnsi="Arial" w:cs="Arial"/>
          <w:sz w:val="24"/>
          <w:szCs w:val="24"/>
        </w:rPr>
        <w:t>]</w:t>
      </w:r>
      <w:proofErr w:type="spellStart"/>
      <w:r w:rsidR="006C0F6D" w:rsidRPr="004428AD">
        <w:rPr>
          <w:rFonts w:ascii="Arial" w:hAnsi="Arial" w:cs="Arial"/>
          <w:sz w:val="24"/>
          <w:szCs w:val="24"/>
          <w:vertAlign w:val="subscript"/>
        </w:rPr>
        <w:t>i</w:t>
      </w:r>
      <w:proofErr w:type="spellEnd"/>
      <w:proofErr w:type="gramEnd"/>
      <w:r w:rsidR="006C0F6D" w:rsidRPr="004428AD">
        <w:rPr>
          <w:rFonts w:ascii="Arial" w:hAnsi="Arial" w:cs="Arial"/>
          <w:sz w:val="24"/>
          <w:szCs w:val="24"/>
        </w:rPr>
        <w:t xml:space="preserve"> results in</w:t>
      </w:r>
      <w:r w:rsidR="001776CB" w:rsidRPr="004428AD">
        <w:rPr>
          <w:rFonts w:ascii="Arial" w:hAnsi="Arial" w:cs="Arial"/>
          <w:sz w:val="24"/>
          <w:szCs w:val="24"/>
        </w:rPr>
        <w:t xml:space="preserve"> an</w:t>
      </w:r>
      <w:r w:rsidR="006C0F6D" w:rsidRPr="004428AD">
        <w:rPr>
          <w:rFonts w:ascii="Arial" w:hAnsi="Arial" w:cs="Arial"/>
          <w:sz w:val="24"/>
          <w:szCs w:val="24"/>
        </w:rPr>
        <w:t xml:space="preserve"> </w:t>
      </w:r>
      <w:r w:rsidR="004B6110" w:rsidRPr="004428AD">
        <w:rPr>
          <w:rFonts w:ascii="Arial" w:hAnsi="Arial" w:cs="Arial"/>
          <w:sz w:val="24"/>
          <w:szCs w:val="24"/>
          <w:shd w:val="clear" w:color="auto" w:fill="FFFFFF"/>
        </w:rPr>
        <w:t xml:space="preserve">increase </w:t>
      </w:r>
      <w:r w:rsidR="001776CB" w:rsidRPr="004428AD">
        <w:rPr>
          <w:rFonts w:ascii="Arial" w:hAnsi="Arial" w:cs="Arial"/>
          <w:sz w:val="24"/>
          <w:szCs w:val="24"/>
          <w:shd w:val="clear" w:color="auto" w:fill="FFFFFF"/>
        </w:rPr>
        <w:t xml:space="preserve">in </w:t>
      </w:r>
      <w:r w:rsidR="004B6110" w:rsidRPr="004428AD">
        <w:rPr>
          <w:rFonts w:ascii="Arial" w:hAnsi="Arial" w:cs="Arial"/>
          <w:sz w:val="24"/>
          <w:szCs w:val="24"/>
          <w:shd w:val="clear" w:color="auto" w:fill="FFFFFF"/>
        </w:rPr>
        <w:t>ROS generation</w:t>
      </w:r>
      <w:r w:rsidR="001776CB" w:rsidRPr="004428AD">
        <w:rPr>
          <w:rFonts w:ascii="Arial" w:hAnsi="Arial" w:cs="Arial"/>
          <w:sz w:val="24"/>
          <w:szCs w:val="24"/>
          <w:shd w:val="clear" w:color="auto" w:fill="FFFFFF"/>
        </w:rPr>
        <w:t>,</w:t>
      </w:r>
      <w:r w:rsidR="0033096F" w:rsidRPr="004428AD">
        <w:rPr>
          <w:rFonts w:ascii="Arial" w:hAnsi="Arial" w:cs="Arial"/>
          <w:sz w:val="24"/>
          <w:szCs w:val="24"/>
          <w:shd w:val="clear" w:color="auto" w:fill="FFFFFF"/>
        </w:rPr>
        <w:t xml:space="preserve"> in a manner</w:t>
      </w:r>
      <w:r w:rsidR="006C0F6D" w:rsidRPr="004428AD">
        <w:rPr>
          <w:rFonts w:ascii="Arial" w:hAnsi="Arial" w:cs="Arial"/>
          <w:sz w:val="24"/>
          <w:szCs w:val="24"/>
          <w:shd w:val="clear" w:color="auto" w:fill="FFFFFF"/>
        </w:rPr>
        <w:t xml:space="preserve"> which is </w:t>
      </w:r>
      <w:r w:rsidR="004B6110" w:rsidRPr="004428AD">
        <w:rPr>
          <w:rFonts w:ascii="Arial" w:hAnsi="Arial" w:cs="Arial"/>
          <w:sz w:val="24"/>
          <w:szCs w:val="24"/>
          <w:shd w:val="clear" w:color="auto" w:fill="FFFFFF"/>
        </w:rPr>
        <w:t>mediated by NADPH oxidase and mitochondria stimulation</w:t>
      </w:r>
      <w:r w:rsidR="001776CB" w:rsidRPr="004428AD">
        <w:rPr>
          <w:rFonts w:ascii="Arial" w:hAnsi="Arial" w:cs="Arial"/>
          <w:sz w:val="24"/>
          <w:szCs w:val="24"/>
          <w:shd w:val="clear" w:color="auto" w:fill="FFFFFF"/>
        </w:rPr>
        <w:t xml:space="preserve">, and is </w:t>
      </w:r>
      <w:r w:rsidR="009A5934" w:rsidRPr="004428AD">
        <w:rPr>
          <w:rFonts w:ascii="Arial" w:hAnsi="Arial" w:cs="Arial"/>
          <w:sz w:val="24"/>
          <w:szCs w:val="24"/>
          <w:shd w:val="clear" w:color="auto" w:fill="FFFFFF"/>
        </w:rPr>
        <w:t>regulated by</w:t>
      </w:r>
      <w:r w:rsidR="004B6110" w:rsidRPr="004428AD">
        <w:rPr>
          <w:rFonts w:ascii="Arial" w:hAnsi="Arial" w:cs="Arial"/>
          <w:sz w:val="24"/>
          <w:szCs w:val="24"/>
          <w:shd w:val="clear" w:color="auto" w:fill="FFFFFF"/>
        </w:rPr>
        <w:t xml:space="preserve"> Erk1/2 and JNK.</w:t>
      </w:r>
      <w:r w:rsidR="006C0F6D" w:rsidRPr="004428AD">
        <w:rPr>
          <w:rFonts w:ascii="Arial" w:hAnsi="Arial" w:cs="Arial"/>
          <w:sz w:val="24"/>
          <w:szCs w:val="24"/>
          <w:shd w:val="clear" w:color="auto" w:fill="FFFFFF"/>
        </w:rPr>
        <w:t xml:space="preserve"> Furthermore, we</w:t>
      </w:r>
      <w:r w:rsidR="00102C59" w:rsidRPr="004428AD">
        <w:rPr>
          <w:rFonts w:ascii="Arial" w:hAnsi="Arial" w:cs="Arial"/>
          <w:sz w:val="24"/>
          <w:szCs w:val="24"/>
        </w:rPr>
        <w:t xml:space="preserve"> demonstrate that ROS production </w:t>
      </w:r>
      <w:r w:rsidR="004B08A2" w:rsidRPr="004428AD">
        <w:rPr>
          <w:rFonts w:ascii="Arial" w:hAnsi="Arial" w:cs="Arial"/>
          <w:sz w:val="24"/>
          <w:szCs w:val="24"/>
        </w:rPr>
        <w:t xml:space="preserve">in response to </w:t>
      </w:r>
      <w:r w:rsidR="006C0F6D" w:rsidRPr="004428AD">
        <w:rPr>
          <w:rFonts w:ascii="Arial" w:hAnsi="Arial" w:cs="Arial"/>
          <w:sz w:val="24"/>
          <w:szCs w:val="24"/>
        </w:rPr>
        <w:t xml:space="preserve">platelet stimulation by conventional agonists </w:t>
      </w:r>
      <w:r w:rsidR="00A250D0" w:rsidRPr="004428AD">
        <w:rPr>
          <w:rFonts w:ascii="Arial" w:hAnsi="Arial" w:cs="Arial"/>
          <w:sz w:val="24"/>
          <w:szCs w:val="24"/>
        </w:rPr>
        <w:t>(</w:t>
      </w:r>
      <w:r w:rsidR="00102C59" w:rsidRPr="004428AD">
        <w:rPr>
          <w:rFonts w:ascii="Arial" w:hAnsi="Arial" w:cs="Arial"/>
          <w:sz w:val="24"/>
          <w:szCs w:val="24"/>
        </w:rPr>
        <w:t xml:space="preserve">thrombin or </w:t>
      </w:r>
      <w:r w:rsidR="003F5EFA" w:rsidRPr="004428AD">
        <w:rPr>
          <w:rFonts w:ascii="Arial" w:hAnsi="Arial" w:cs="Arial"/>
          <w:sz w:val="24"/>
          <w:szCs w:val="24"/>
        </w:rPr>
        <w:t>CRP-XL</w:t>
      </w:r>
      <w:r w:rsidR="00A250D0" w:rsidRPr="004428AD">
        <w:rPr>
          <w:rFonts w:ascii="Arial" w:hAnsi="Arial" w:cs="Arial"/>
          <w:sz w:val="24"/>
          <w:szCs w:val="24"/>
        </w:rPr>
        <w:t>)</w:t>
      </w:r>
      <w:r w:rsidR="004B08A2" w:rsidRPr="004428AD">
        <w:rPr>
          <w:rFonts w:ascii="Arial" w:hAnsi="Arial" w:cs="Arial"/>
          <w:sz w:val="24"/>
          <w:szCs w:val="24"/>
        </w:rPr>
        <w:t xml:space="preserve"> </w:t>
      </w:r>
      <w:r w:rsidR="00102C59" w:rsidRPr="004428AD">
        <w:rPr>
          <w:rFonts w:ascii="Arial" w:hAnsi="Arial" w:cs="Arial"/>
          <w:sz w:val="24"/>
          <w:szCs w:val="24"/>
        </w:rPr>
        <w:t xml:space="preserve">is </w:t>
      </w:r>
      <w:r w:rsidR="009A5934" w:rsidRPr="004428AD">
        <w:rPr>
          <w:rFonts w:ascii="Arial" w:hAnsi="Arial" w:cs="Arial"/>
          <w:sz w:val="24"/>
          <w:szCs w:val="24"/>
        </w:rPr>
        <w:t xml:space="preserve">also </w:t>
      </w:r>
      <w:r w:rsidR="00102C59" w:rsidRPr="004428AD">
        <w:rPr>
          <w:rFonts w:ascii="Arial" w:hAnsi="Arial" w:cs="Arial"/>
          <w:sz w:val="24"/>
          <w:szCs w:val="24"/>
        </w:rPr>
        <w:t xml:space="preserve">dependent </w:t>
      </w:r>
      <w:r w:rsidR="004B6110" w:rsidRPr="004428AD">
        <w:rPr>
          <w:rFonts w:ascii="Arial" w:hAnsi="Arial" w:cs="Arial"/>
          <w:sz w:val="24"/>
          <w:szCs w:val="24"/>
        </w:rPr>
        <w:t xml:space="preserve">on </w:t>
      </w:r>
      <w:r w:rsidR="00102C59" w:rsidRPr="004428AD">
        <w:rPr>
          <w:rFonts w:ascii="Arial" w:hAnsi="Arial" w:cs="Arial"/>
          <w:sz w:val="24"/>
          <w:szCs w:val="24"/>
        </w:rPr>
        <w:t>[Zn</w:t>
      </w:r>
      <w:r w:rsidR="00102C59" w:rsidRPr="004428AD">
        <w:rPr>
          <w:rFonts w:ascii="Arial" w:hAnsi="Arial" w:cs="Arial"/>
          <w:sz w:val="24"/>
          <w:szCs w:val="24"/>
          <w:vertAlign w:val="superscript"/>
        </w:rPr>
        <w:t>2</w:t>
      </w:r>
      <w:proofErr w:type="gramStart"/>
      <w:r w:rsidR="00102C59" w:rsidRPr="004428AD">
        <w:rPr>
          <w:rFonts w:ascii="Arial" w:hAnsi="Arial" w:cs="Arial"/>
          <w:sz w:val="24"/>
          <w:szCs w:val="24"/>
          <w:vertAlign w:val="superscript"/>
        </w:rPr>
        <w:t>+</w:t>
      </w:r>
      <w:r w:rsidR="00102C59" w:rsidRPr="004428AD">
        <w:rPr>
          <w:rFonts w:ascii="Arial" w:hAnsi="Arial" w:cs="Arial"/>
          <w:sz w:val="24"/>
          <w:szCs w:val="24"/>
        </w:rPr>
        <w:t>]</w:t>
      </w:r>
      <w:proofErr w:type="spellStart"/>
      <w:r w:rsidR="00102C59" w:rsidRPr="004428AD">
        <w:rPr>
          <w:rFonts w:ascii="Arial" w:hAnsi="Arial" w:cs="Arial"/>
          <w:sz w:val="24"/>
          <w:szCs w:val="24"/>
          <w:vertAlign w:val="subscript"/>
        </w:rPr>
        <w:t>i</w:t>
      </w:r>
      <w:proofErr w:type="spellEnd"/>
      <w:r w:rsidR="00AF39E4" w:rsidRPr="004428AD">
        <w:rPr>
          <w:rFonts w:ascii="Arial" w:hAnsi="Arial" w:cs="Arial"/>
          <w:sz w:val="24"/>
          <w:szCs w:val="24"/>
          <w:vertAlign w:val="subscript"/>
        </w:rPr>
        <w:t>.</w:t>
      </w:r>
      <w:proofErr w:type="gramEnd"/>
      <w:r w:rsidR="001776CB" w:rsidRPr="004428AD">
        <w:rPr>
          <w:rFonts w:ascii="Arial" w:hAnsi="Arial" w:cs="Arial"/>
          <w:sz w:val="24"/>
          <w:szCs w:val="24"/>
        </w:rPr>
        <w:t xml:space="preserve"> </w:t>
      </w:r>
      <w:r w:rsidR="00AF39E4" w:rsidRPr="004428AD">
        <w:rPr>
          <w:rFonts w:ascii="Arial" w:hAnsi="Arial" w:cs="Arial"/>
          <w:sz w:val="24"/>
          <w:szCs w:val="24"/>
        </w:rPr>
        <w:t>Agonist stimulation results in increases in ROS production in a manner that is sensitive to intracellular Zn</w:t>
      </w:r>
      <w:r w:rsidR="0090329C" w:rsidRPr="004428AD">
        <w:rPr>
          <w:rFonts w:ascii="Arial" w:hAnsi="Arial" w:cs="Arial"/>
          <w:sz w:val="24"/>
          <w:szCs w:val="24"/>
          <w:vertAlign w:val="superscript"/>
        </w:rPr>
        <w:t>2+</w:t>
      </w:r>
      <w:r w:rsidR="00AF39E4" w:rsidRPr="004428AD">
        <w:rPr>
          <w:rFonts w:ascii="Arial" w:hAnsi="Arial" w:cs="Arial"/>
          <w:sz w:val="24"/>
          <w:szCs w:val="24"/>
        </w:rPr>
        <w:t xml:space="preserve"> chelation using TPEN</w:t>
      </w:r>
      <w:r w:rsidR="009F09BA" w:rsidRPr="004428AD">
        <w:rPr>
          <w:rFonts w:ascii="Arial" w:hAnsi="Arial" w:cs="Arial"/>
          <w:sz w:val="24"/>
          <w:szCs w:val="24"/>
        </w:rPr>
        <w:t xml:space="preserve">. </w:t>
      </w:r>
      <w:r w:rsidR="00AF39E4" w:rsidRPr="004428AD">
        <w:rPr>
          <w:rFonts w:ascii="Arial" w:hAnsi="Arial" w:cs="Arial"/>
          <w:sz w:val="24"/>
          <w:szCs w:val="24"/>
        </w:rPr>
        <w:t xml:space="preserve">Whether agonist-dependent ROS stimulation </w:t>
      </w:r>
      <w:r w:rsidR="009F09BA" w:rsidRPr="004428AD">
        <w:rPr>
          <w:rFonts w:ascii="Arial" w:hAnsi="Arial" w:cs="Arial"/>
          <w:sz w:val="24"/>
          <w:szCs w:val="24"/>
        </w:rPr>
        <w:t xml:space="preserve">is attributable </w:t>
      </w:r>
      <w:r w:rsidR="00AF39E4" w:rsidRPr="004428AD">
        <w:rPr>
          <w:rFonts w:ascii="Arial" w:hAnsi="Arial" w:cs="Arial"/>
          <w:sz w:val="24"/>
          <w:szCs w:val="24"/>
        </w:rPr>
        <w:t xml:space="preserve">to agonist-evoked </w:t>
      </w:r>
      <w:r w:rsidR="00AF39E4" w:rsidRPr="004428AD">
        <w:rPr>
          <w:rFonts w:ascii="Arial" w:hAnsi="Arial" w:cs="Arial"/>
          <w:sz w:val="24"/>
          <w:szCs w:val="24"/>
        </w:rPr>
        <w:lastRenderedPageBreak/>
        <w:t>increases in [Zn</w:t>
      </w:r>
      <w:r w:rsidR="00AF39E4" w:rsidRPr="004428AD">
        <w:rPr>
          <w:rFonts w:ascii="Arial" w:hAnsi="Arial" w:cs="Arial"/>
          <w:sz w:val="24"/>
          <w:szCs w:val="24"/>
          <w:vertAlign w:val="superscript"/>
        </w:rPr>
        <w:t>2+</w:t>
      </w:r>
      <w:r w:rsidR="00AF39E4" w:rsidRPr="004428AD">
        <w:rPr>
          <w:rFonts w:ascii="Arial" w:hAnsi="Arial" w:cs="Arial"/>
          <w:sz w:val="24"/>
          <w:szCs w:val="24"/>
        </w:rPr>
        <w:t>]</w:t>
      </w:r>
      <w:proofErr w:type="spellStart"/>
      <w:r w:rsidR="00AF39E4" w:rsidRPr="004428AD">
        <w:rPr>
          <w:rFonts w:ascii="Arial" w:hAnsi="Arial" w:cs="Arial"/>
          <w:sz w:val="24"/>
          <w:szCs w:val="24"/>
          <w:vertAlign w:val="subscript"/>
        </w:rPr>
        <w:t>i</w:t>
      </w:r>
      <w:proofErr w:type="spellEnd"/>
      <w:r w:rsidR="00AF39E4" w:rsidRPr="004428AD">
        <w:rPr>
          <w:rFonts w:ascii="Arial" w:hAnsi="Arial" w:cs="Arial"/>
          <w:sz w:val="24"/>
          <w:szCs w:val="24"/>
        </w:rPr>
        <w:t xml:space="preserve"> </w:t>
      </w:r>
      <w:r w:rsidR="005D76FB"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jjiapub3j","properties":{"formattedCitation":"[57]","plainCitation":"[57]","noteIndex":0},"citationItems":[{"id":522,"uris":["http://zotero.org/users/2507469/items/RWERXRNQ"],"uri":["http://zotero.org/users/2507469/items/RWERXRNQ"],"itemData":{"id":522,"type":"article-journal","title":"The cysteine-rich domain of human proteins, neuronal chimaerin, protein kinase C and diacylglycerol kinase binds zinc. Evidence for the involvement of a zinc-dependent structure in phorbol ester binding","container-title":"The Biochemical journal","page":"233-241","volume":"280 (Pt 1)","issue":"Pt 1","abstract":"Diacylglycerol (DG) and its analogue phorbol 12-myristate 13-acetate (PMA) activate the ubiquitous phospholipid/Ca2(+)-dependent protein kinase, protein kinase C (PKC), and cause it to become tightly associated with membranes. DG is produced transiently as it is rapidly metabolized by DG kinase (DGK) to phosphatidic acid. Phorbol esters such as PMA are not metabolized and induced a prolonged membrane association of PKC. Until recently, PKC was the only known phorbol ester receptor. We have shown that a novel brain-specific cDNA, neuronal chimaerin (NC), expressed in Escherichia coli, binds phorbol ester with high affinity, stereospecificity and a phospholipid requirement [Ahmed, Kozma, Monfries, Hall, Lim, Smith &amp; Lim (1990) Biochem. J. 272, 767-773]. The proteins NC, PKC and DGK possess a cysteine-rich domain with the motif HX11/12CX2CXnCX2CX4HX2CX6/7C (where n varies between 12 and 14). The partial motif, CX2CX13CX2C, is present in a number of transcription factors including the steroid hormone receptors and the yeast protein, GAL4, in which zinc plays a structural role of co-ordinating cysteine residues and is essential for DNA binding (protein-nucleic acid interactions). The cysteine-rich domain of NC and PKC is required for phospholipid-dependent phorbol is required for phospholipid-dependent phorbol ester binding, suggesting an involvement of this domain in protein-lipid interactions. We have expressed recombinant NC, PKC and DGK glutathione S-transferase and TrpE fusion proteins in E. coli to investigate the relationship between the cysteine-rich motif, HX11/12CX2CX10-14CX2CX4HX2CX6/7C, zinc and phorbol ester binding. The cysteine-rich domain of NC, PKC and DGK bound 65Zn2+ but only NC and PKC bound [3H]phorbol 12,13-dibutyrate. When NC and PKC were subjected to treatments known to remove metal ions from GAL4 and the human glucocorticoid receptor, phorbol ester binding was inhibited. These data provide evidence for the role of a zinc-dependent structure in phorbol ester binding.","ISSN":"0264-6021; 0264-6021","journalAbbreviation":"Biochem.J.","author":[{"family":"Ahmed","given":"S."},{"family":"Kozma","given":"R."},{"family":"Lee","given":"J."},{"family":"Monfries","given":"C."},{"family":"Harden","given":"N."},{"family":"Lim","given":"L."}],"issued":{"date-parts":[["1991"]]}}}],"schema":"https://github.com/citation-style-language/schema/raw/master/csl-citation.json"} </w:instrText>
      </w:r>
      <w:r w:rsidR="005D76FB" w:rsidRPr="004428AD">
        <w:rPr>
          <w:rFonts w:ascii="Arial" w:hAnsi="Arial" w:cs="Arial"/>
          <w:sz w:val="24"/>
          <w:szCs w:val="24"/>
        </w:rPr>
        <w:fldChar w:fldCharType="separate"/>
      </w:r>
      <w:r w:rsidR="009925EA" w:rsidRPr="004428AD">
        <w:rPr>
          <w:rFonts w:ascii="Arial" w:hAnsi="Arial" w:cs="Arial"/>
          <w:sz w:val="24"/>
          <w:szCs w:val="24"/>
        </w:rPr>
        <w:t>[57</w:t>
      </w:r>
      <w:r w:rsidR="009925EA" w:rsidRPr="004428AD">
        <w:t>]</w:t>
      </w:r>
      <w:r w:rsidR="005D76FB" w:rsidRPr="004428AD">
        <w:rPr>
          <w:rFonts w:ascii="Arial" w:hAnsi="Arial" w:cs="Arial"/>
          <w:sz w:val="24"/>
          <w:szCs w:val="24"/>
        </w:rPr>
        <w:fldChar w:fldCharType="end"/>
      </w:r>
      <w:r w:rsidR="006E1429" w:rsidRPr="004428AD">
        <w:rPr>
          <w:rFonts w:ascii="Arial" w:hAnsi="Arial" w:cs="Arial"/>
          <w:sz w:val="24"/>
          <w:szCs w:val="24"/>
        </w:rPr>
        <w:t xml:space="preserve"> </w:t>
      </w:r>
      <w:r w:rsidR="00AF39E4" w:rsidRPr="004428AD">
        <w:rPr>
          <w:rFonts w:ascii="Arial" w:hAnsi="Arial" w:cs="Arial"/>
          <w:sz w:val="24"/>
          <w:szCs w:val="24"/>
        </w:rPr>
        <w:t>or whether this represents a disruption of obligate Z</w:t>
      </w:r>
      <w:r w:rsidR="009F09BA" w:rsidRPr="004428AD">
        <w:rPr>
          <w:rFonts w:ascii="Arial" w:hAnsi="Arial" w:cs="Arial"/>
          <w:sz w:val="24"/>
          <w:szCs w:val="24"/>
        </w:rPr>
        <w:t>n</w:t>
      </w:r>
      <w:r w:rsidR="00AF39E4" w:rsidRPr="004428AD">
        <w:rPr>
          <w:rFonts w:ascii="Arial" w:hAnsi="Arial" w:cs="Arial"/>
          <w:sz w:val="24"/>
          <w:szCs w:val="24"/>
          <w:vertAlign w:val="superscript"/>
        </w:rPr>
        <w:t>2+</w:t>
      </w:r>
      <w:r w:rsidR="00AF39E4" w:rsidRPr="004428AD">
        <w:rPr>
          <w:rFonts w:ascii="Arial" w:hAnsi="Arial" w:cs="Arial"/>
          <w:sz w:val="24"/>
          <w:szCs w:val="24"/>
        </w:rPr>
        <w:t xml:space="preserve">-binding proteins </w:t>
      </w:r>
      <w:r w:rsidR="009F09BA" w:rsidRPr="004428AD">
        <w:rPr>
          <w:rFonts w:ascii="Arial" w:hAnsi="Arial" w:cs="Arial"/>
          <w:sz w:val="24"/>
          <w:szCs w:val="24"/>
        </w:rPr>
        <w:t>by TPEN</w:t>
      </w:r>
      <w:r w:rsidR="00AF39E4" w:rsidRPr="004428AD">
        <w:rPr>
          <w:rFonts w:ascii="Arial" w:hAnsi="Arial" w:cs="Arial"/>
          <w:sz w:val="24"/>
          <w:szCs w:val="24"/>
        </w:rPr>
        <w:t xml:space="preserve">, is not known. </w:t>
      </w:r>
      <w:r w:rsidR="000001F4" w:rsidRPr="004428AD">
        <w:rPr>
          <w:rFonts w:ascii="Arial" w:hAnsi="Arial" w:cs="Arial"/>
          <w:sz w:val="24"/>
          <w:szCs w:val="24"/>
        </w:rPr>
        <w:t xml:space="preserve">Using </w:t>
      </w:r>
      <w:r w:rsidR="00042D1E" w:rsidRPr="004428AD">
        <w:rPr>
          <w:rFonts w:ascii="Arial" w:hAnsi="Arial" w:cs="Arial"/>
          <w:sz w:val="24"/>
          <w:szCs w:val="24"/>
        </w:rPr>
        <w:t>ZnSO</w:t>
      </w:r>
      <w:r w:rsidR="00042D1E" w:rsidRPr="004428AD">
        <w:rPr>
          <w:rFonts w:ascii="Arial" w:hAnsi="Arial" w:cs="Arial"/>
          <w:sz w:val="24"/>
          <w:szCs w:val="24"/>
          <w:vertAlign w:val="subscript"/>
        </w:rPr>
        <w:t xml:space="preserve">4 </w:t>
      </w:r>
      <w:r w:rsidR="00042D1E" w:rsidRPr="004428AD">
        <w:rPr>
          <w:rFonts w:ascii="Arial" w:hAnsi="Arial" w:cs="Arial"/>
          <w:sz w:val="24"/>
          <w:szCs w:val="24"/>
        </w:rPr>
        <w:t xml:space="preserve">as source of </w:t>
      </w:r>
      <w:r w:rsidR="000001F4" w:rsidRPr="004428AD">
        <w:rPr>
          <w:rFonts w:ascii="Arial" w:hAnsi="Arial" w:cs="Arial"/>
          <w:sz w:val="24"/>
          <w:szCs w:val="24"/>
        </w:rPr>
        <w:t xml:space="preserve">exogenous </w:t>
      </w:r>
      <w:r w:rsidR="00042D1E" w:rsidRPr="004428AD">
        <w:rPr>
          <w:rFonts w:ascii="Arial" w:hAnsi="Arial" w:cs="Arial"/>
          <w:sz w:val="24"/>
          <w:szCs w:val="24"/>
        </w:rPr>
        <w:t>Zn</w:t>
      </w:r>
      <w:r w:rsidR="00042D1E" w:rsidRPr="004428AD">
        <w:rPr>
          <w:rFonts w:ascii="Arial" w:hAnsi="Arial" w:cs="Arial"/>
          <w:sz w:val="24"/>
          <w:szCs w:val="24"/>
          <w:vertAlign w:val="superscript"/>
        </w:rPr>
        <w:t>2</w:t>
      </w:r>
      <w:r w:rsidR="000001F4" w:rsidRPr="004428AD">
        <w:rPr>
          <w:rFonts w:ascii="Arial" w:hAnsi="Arial" w:cs="Arial"/>
          <w:sz w:val="24"/>
          <w:szCs w:val="24"/>
          <w:vertAlign w:val="superscript"/>
        </w:rPr>
        <w:t>+</w:t>
      </w:r>
      <w:r w:rsidR="00042D1E" w:rsidRPr="004428AD">
        <w:rPr>
          <w:rFonts w:ascii="Arial" w:hAnsi="Arial" w:cs="Arial"/>
          <w:sz w:val="24"/>
          <w:szCs w:val="24"/>
        </w:rPr>
        <w:t xml:space="preserve">, we </w:t>
      </w:r>
      <w:r w:rsidR="000001F4" w:rsidRPr="004428AD">
        <w:rPr>
          <w:rFonts w:ascii="Arial" w:hAnsi="Arial" w:cs="Arial"/>
          <w:sz w:val="24"/>
          <w:szCs w:val="24"/>
        </w:rPr>
        <w:t>found that</w:t>
      </w:r>
      <w:r w:rsidR="005A26AF" w:rsidRPr="004428AD">
        <w:rPr>
          <w:rFonts w:ascii="Arial" w:hAnsi="Arial" w:cs="Arial"/>
          <w:sz w:val="24"/>
          <w:szCs w:val="24"/>
        </w:rPr>
        <w:t xml:space="preserve"> Zn</w:t>
      </w:r>
      <w:r w:rsidR="005A26AF" w:rsidRPr="004428AD">
        <w:rPr>
          <w:rFonts w:ascii="Arial" w:hAnsi="Arial" w:cs="Arial"/>
          <w:sz w:val="24"/>
          <w:szCs w:val="24"/>
          <w:vertAlign w:val="superscript"/>
        </w:rPr>
        <w:t>2+</w:t>
      </w:r>
      <w:r w:rsidR="00FF6FFF" w:rsidRPr="004428AD">
        <w:rPr>
          <w:rFonts w:ascii="Arial" w:hAnsi="Arial" w:cs="Arial"/>
          <w:sz w:val="24"/>
          <w:szCs w:val="24"/>
        </w:rPr>
        <w:t xml:space="preserve"> </w:t>
      </w:r>
      <w:r w:rsidR="005A26AF" w:rsidRPr="004428AD">
        <w:rPr>
          <w:rFonts w:ascii="Arial" w:hAnsi="Arial" w:cs="Arial"/>
          <w:sz w:val="24"/>
          <w:szCs w:val="24"/>
        </w:rPr>
        <w:t>dependent platelet stimulation results in increases in platelet ROS</w:t>
      </w:r>
      <w:r w:rsidR="007669B6" w:rsidRPr="004428AD">
        <w:rPr>
          <w:rFonts w:ascii="Arial" w:hAnsi="Arial" w:cs="Arial"/>
          <w:sz w:val="24"/>
          <w:szCs w:val="24"/>
        </w:rPr>
        <w:t>.</w:t>
      </w:r>
      <w:r w:rsidR="00D4235F" w:rsidRPr="004428AD">
        <w:rPr>
          <w:rFonts w:ascii="Arial" w:hAnsi="Arial" w:cs="Arial"/>
          <w:sz w:val="24"/>
          <w:szCs w:val="24"/>
        </w:rPr>
        <w:t xml:space="preserve"> </w:t>
      </w:r>
      <w:r w:rsidR="00D4235F" w:rsidRPr="004428AD">
        <w:rPr>
          <w:rFonts w:ascii="Arial" w:hAnsi="Arial" w:cs="Arial"/>
          <w:b/>
          <w:sz w:val="24"/>
          <w:szCs w:val="24"/>
        </w:rPr>
        <w:t>Interestingly, whilst all Zn</w:t>
      </w:r>
      <w:r w:rsidR="00D4235F" w:rsidRPr="004428AD">
        <w:rPr>
          <w:rFonts w:ascii="Arial" w:hAnsi="Arial" w:cs="Arial"/>
          <w:b/>
          <w:sz w:val="24"/>
          <w:szCs w:val="24"/>
          <w:vertAlign w:val="superscript"/>
        </w:rPr>
        <w:t>2+</w:t>
      </w:r>
      <w:r w:rsidR="00D4235F" w:rsidRPr="004428AD">
        <w:rPr>
          <w:rFonts w:ascii="Arial" w:hAnsi="Arial" w:cs="Arial"/>
          <w:b/>
          <w:sz w:val="24"/>
          <w:szCs w:val="24"/>
        </w:rPr>
        <w:t xml:space="preserve"> concentrations tested result in increases in ROS, the lowest concentration of Zn</w:t>
      </w:r>
      <w:r w:rsidR="00D4235F" w:rsidRPr="004428AD">
        <w:rPr>
          <w:rFonts w:ascii="Arial" w:hAnsi="Arial" w:cs="Arial"/>
          <w:b/>
          <w:sz w:val="24"/>
          <w:szCs w:val="24"/>
          <w:vertAlign w:val="superscript"/>
        </w:rPr>
        <w:t>2+</w:t>
      </w:r>
      <w:r w:rsidR="00D4235F" w:rsidRPr="004428AD">
        <w:rPr>
          <w:rFonts w:ascii="Arial" w:hAnsi="Arial" w:cs="Arial"/>
          <w:b/>
          <w:sz w:val="24"/>
          <w:szCs w:val="24"/>
        </w:rPr>
        <w:t xml:space="preserve"> used (10µM) results in the greatest ROS increases. As 10µM Zn</w:t>
      </w:r>
      <w:r w:rsidR="00D4235F" w:rsidRPr="004428AD">
        <w:rPr>
          <w:rFonts w:ascii="Arial" w:hAnsi="Arial" w:cs="Arial"/>
          <w:b/>
          <w:sz w:val="24"/>
          <w:szCs w:val="24"/>
          <w:vertAlign w:val="superscript"/>
        </w:rPr>
        <w:t>2+</w:t>
      </w:r>
      <w:r w:rsidR="00D4235F" w:rsidRPr="004428AD">
        <w:rPr>
          <w:rFonts w:ascii="Arial" w:hAnsi="Arial" w:cs="Arial"/>
          <w:b/>
          <w:sz w:val="24"/>
          <w:szCs w:val="24"/>
        </w:rPr>
        <w:t xml:space="preserve"> is sub-</w:t>
      </w:r>
      <w:proofErr w:type="spellStart"/>
      <w:r w:rsidR="00D4235F" w:rsidRPr="004428AD">
        <w:rPr>
          <w:rFonts w:ascii="Arial" w:hAnsi="Arial" w:cs="Arial"/>
          <w:b/>
          <w:sz w:val="24"/>
          <w:szCs w:val="24"/>
        </w:rPr>
        <w:t>activatory</w:t>
      </w:r>
      <w:proofErr w:type="spellEnd"/>
      <w:r w:rsidR="00D4235F" w:rsidRPr="004428AD">
        <w:rPr>
          <w:rFonts w:ascii="Arial" w:hAnsi="Arial" w:cs="Arial"/>
          <w:b/>
          <w:sz w:val="24"/>
          <w:szCs w:val="24"/>
        </w:rPr>
        <w:t>, we speculate that activat</w:t>
      </w:r>
      <w:r w:rsidR="00363906" w:rsidRPr="004428AD">
        <w:rPr>
          <w:rFonts w:ascii="Arial" w:hAnsi="Arial" w:cs="Arial"/>
          <w:b/>
          <w:sz w:val="24"/>
          <w:szCs w:val="24"/>
        </w:rPr>
        <w:t>ion</w:t>
      </w:r>
      <w:r w:rsidR="00D4235F" w:rsidRPr="004428AD">
        <w:rPr>
          <w:rFonts w:ascii="Arial" w:hAnsi="Arial" w:cs="Arial"/>
          <w:b/>
          <w:sz w:val="24"/>
          <w:szCs w:val="24"/>
        </w:rPr>
        <w:t xml:space="preserve"> responses may reduce ROS </w:t>
      </w:r>
      <w:r w:rsidR="00363906" w:rsidRPr="004428AD">
        <w:rPr>
          <w:rFonts w:ascii="Arial" w:hAnsi="Arial" w:cs="Arial"/>
          <w:b/>
          <w:sz w:val="24"/>
          <w:szCs w:val="24"/>
        </w:rPr>
        <w:t>by activating antioxidant responses within platelets</w:t>
      </w:r>
      <w:r w:rsidR="00D4235F" w:rsidRPr="004428AD">
        <w:rPr>
          <w:rFonts w:ascii="Arial" w:hAnsi="Arial" w:cs="Arial"/>
          <w:b/>
          <w:sz w:val="24"/>
          <w:szCs w:val="24"/>
        </w:rPr>
        <w:t>. This is an interesting observation that will be studied further.</w:t>
      </w:r>
    </w:p>
    <w:p w14:paraId="7DDE1633" w14:textId="50473B8A" w:rsidR="00102C59" w:rsidRPr="004428AD" w:rsidRDefault="005A26AF"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I</w:t>
      </w:r>
      <w:r w:rsidR="004B08A2" w:rsidRPr="004428AD">
        <w:rPr>
          <w:rFonts w:ascii="Arial" w:hAnsi="Arial" w:cs="Arial"/>
          <w:sz w:val="24"/>
          <w:szCs w:val="24"/>
        </w:rPr>
        <w:t xml:space="preserve">onophores </w:t>
      </w:r>
      <w:r w:rsidRPr="004428AD">
        <w:rPr>
          <w:rFonts w:ascii="Arial" w:hAnsi="Arial" w:cs="Arial"/>
          <w:sz w:val="24"/>
          <w:szCs w:val="24"/>
        </w:rPr>
        <w:t xml:space="preserve">were used </w:t>
      </w:r>
      <w:r w:rsidR="004B08A2" w:rsidRPr="004428AD">
        <w:rPr>
          <w:rFonts w:ascii="Arial" w:hAnsi="Arial" w:cs="Arial"/>
          <w:sz w:val="24"/>
          <w:szCs w:val="24"/>
        </w:rPr>
        <w:t xml:space="preserve">to </w:t>
      </w:r>
      <w:r w:rsidR="0058613C" w:rsidRPr="004428AD">
        <w:rPr>
          <w:rFonts w:ascii="Arial" w:hAnsi="Arial" w:cs="Arial"/>
          <w:sz w:val="24"/>
          <w:szCs w:val="24"/>
        </w:rPr>
        <w:t xml:space="preserve">model increases of </w:t>
      </w:r>
      <w:r w:rsidR="000410AD" w:rsidRPr="004428AD">
        <w:rPr>
          <w:rFonts w:ascii="Arial" w:hAnsi="Arial" w:cs="Arial"/>
          <w:sz w:val="24"/>
          <w:szCs w:val="24"/>
        </w:rPr>
        <w:t xml:space="preserve">cation concentration </w:t>
      </w:r>
      <w:r w:rsidR="0058613C" w:rsidRPr="004428AD">
        <w:rPr>
          <w:rFonts w:ascii="Arial" w:hAnsi="Arial" w:cs="Arial"/>
          <w:sz w:val="24"/>
          <w:szCs w:val="24"/>
        </w:rPr>
        <w:t xml:space="preserve">on </w:t>
      </w:r>
      <w:r w:rsidR="00102C59" w:rsidRPr="004428AD">
        <w:rPr>
          <w:rFonts w:ascii="Arial" w:hAnsi="Arial" w:cs="Arial"/>
          <w:sz w:val="24"/>
          <w:szCs w:val="24"/>
        </w:rPr>
        <w:t>ROS generation</w:t>
      </w:r>
      <w:r w:rsidR="004B08A2" w:rsidRPr="004428AD">
        <w:rPr>
          <w:rFonts w:ascii="Arial" w:hAnsi="Arial" w:cs="Arial"/>
          <w:sz w:val="24"/>
          <w:szCs w:val="24"/>
        </w:rPr>
        <w:t xml:space="preserve">. </w:t>
      </w:r>
      <w:r w:rsidR="00357444" w:rsidRPr="004428AD">
        <w:rPr>
          <w:rFonts w:ascii="Arial" w:hAnsi="Arial" w:cs="Arial"/>
          <w:sz w:val="24"/>
          <w:szCs w:val="24"/>
        </w:rPr>
        <w:t xml:space="preserve">Importantly, whilst A23187 </w:t>
      </w:r>
      <w:r w:rsidR="000410AD" w:rsidRPr="004428AD">
        <w:rPr>
          <w:rFonts w:ascii="Arial" w:hAnsi="Arial" w:cs="Arial"/>
          <w:sz w:val="24"/>
          <w:szCs w:val="24"/>
        </w:rPr>
        <w:t>has been widely used to model increases in [Ca</w:t>
      </w:r>
      <w:r w:rsidR="0090329C" w:rsidRPr="004428AD">
        <w:rPr>
          <w:rFonts w:ascii="Arial" w:hAnsi="Arial" w:cs="Arial"/>
          <w:sz w:val="24"/>
          <w:szCs w:val="24"/>
          <w:vertAlign w:val="superscript"/>
        </w:rPr>
        <w:t>2</w:t>
      </w:r>
      <w:proofErr w:type="gramStart"/>
      <w:r w:rsidR="0090329C" w:rsidRPr="004428AD">
        <w:rPr>
          <w:rFonts w:ascii="Arial" w:hAnsi="Arial" w:cs="Arial"/>
          <w:sz w:val="24"/>
          <w:szCs w:val="24"/>
          <w:vertAlign w:val="superscript"/>
        </w:rPr>
        <w:t>+</w:t>
      </w:r>
      <w:r w:rsidR="000410AD" w:rsidRPr="004428AD">
        <w:rPr>
          <w:rFonts w:ascii="Arial" w:hAnsi="Arial" w:cs="Arial"/>
          <w:sz w:val="24"/>
          <w:szCs w:val="24"/>
        </w:rPr>
        <w:t>]</w:t>
      </w:r>
      <w:proofErr w:type="spellStart"/>
      <w:r w:rsidR="00FA633E" w:rsidRPr="004428AD">
        <w:rPr>
          <w:rFonts w:ascii="Arial" w:hAnsi="Arial" w:cs="Arial"/>
          <w:sz w:val="24"/>
          <w:szCs w:val="24"/>
          <w:vertAlign w:val="subscript"/>
        </w:rPr>
        <w:t>i</w:t>
      </w:r>
      <w:proofErr w:type="spellEnd"/>
      <w:proofErr w:type="gramEnd"/>
      <w:r w:rsidR="000410AD" w:rsidRPr="004428AD">
        <w:rPr>
          <w:rFonts w:ascii="Arial" w:hAnsi="Arial" w:cs="Arial"/>
          <w:sz w:val="24"/>
          <w:szCs w:val="24"/>
        </w:rPr>
        <w:t xml:space="preserve">, it should be noted that this </w:t>
      </w:r>
      <w:r w:rsidR="00357444" w:rsidRPr="004428AD">
        <w:rPr>
          <w:rFonts w:ascii="Arial" w:hAnsi="Arial" w:cs="Arial"/>
          <w:sz w:val="24"/>
          <w:szCs w:val="24"/>
        </w:rPr>
        <w:t>is a non-specific ionophore, with affinities for a wide variety of cations</w:t>
      </w:r>
      <w:r w:rsidR="000410AD" w:rsidRPr="004428AD">
        <w:rPr>
          <w:rFonts w:ascii="Arial" w:hAnsi="Arial" w:cs="Arial"/>
          <w:sz w:val="24"/>
          <w:szCs w:val="24"/>
        </w:rPr>
        <w:t>, including Zn</w:t>
      </w:r>
      <w:r w:rsidR="000410AD" w:rsidRPr="004428AD">
        <w:rPr>
          <w:rFonts w:ascii="Arial" w:hAnsi="Arial" w:cs="Arial"/>
          <w:sz w:val="24"/>
          <w:szCs w:val="24"/>
          <w:vertAlign w:val="superscript"/>
        </w:rPr>
        <w:t>2+</w:t>
      </w:r>
      <w:r w:rsidR="000410AD" w:rsidRPr="004428AD">
        <w:rPr>
          <w:rFonts w:ascii="Arial" w:hAnsi="Arial" w:cs="Arial"/>
          <w:sz w:val="24"/>
          <w:szCs w:val="24"/>
        </w:rPr>
        <w:t>. Conversely</w:t>
      </w:r>
      <w:r w:rsidR="00357444" w:rsidRPr="004428AD">
        <w:rPr>
          <w:rFonts w:ascii="Arial" w:hAnsi="Arial" w:cs="Arial"/>
          <w:sz w:val="24"/>
          <w:szCs w:val="24"/>
        </w:rPr>
        <w:t>, clioquinol is specific for Zn</w:t>
      </w:r>
      <w:r w:rsidR="00357444" w:rsidRPr="004428AD">
        <w:rPr>
          <w:rFonts w:ascii="Arial" w:hAnsi="Arial" w:cs="Arial"/>
          <w:sz w:val="24"/>
          <w:szCs w:val="24"/>
          <w:vertAlign w:val="superscript"/>
        </w:rPr>
        <w:t>2+</w:t>
      </w:r>
      <w:r w:rsidR="00357444" w:rsidRPr="004428AD">
        <w:rPr>
          <w:rFonts w:ascii="Arial" w:hAnsi="Arial" w:cs="Arial"/>
          <w:sz w:val="24"/>
          <w:szCs w:val="24"/>
        </w:rPr>
        <w:t xml:space="preserve"> </w:t>
      </w:r>
      <w:r w:rsidR="000410AD" w:rsidRPr="004428AD">
        <w:rPr>
          <w:rFonts w:ascii="Arial" w:hAnsi="Arial" w:cs="Arial"/>
          <w:sz w:val="24"/>
          <w:szCs w:val="24"/>
        </w:rPr>
        <w:t>and its use does not affect [Ca</w:t>
      </w:r>
      <w:r w:rsidR="000410AD" w:rsidRPr="004428AD">
        <w:rPr>
          <w:rFonts w:ascii="Arial" w:hAnsi="Arial" w:cs="Arial"/>
          <w:sz w:val="24"/>
          <w:szCs w:val="24"/>
          <w:vertAlign w:val="superscript"/>
        </w:rPr>
        <w:t>2+</w:t>
      </w:r>
      <w:r w:rsidR="000410AD" w:rsidRPr="004428AD">
        <w:rPr>
          <w:rFonts w:ascii="Arial" w:hAnsi="Arial" w:cs="Arial"/>
          <w:sz w:val="24"/>
          <w:szCs w:val="24"/>
        </w:rPr>
        <w:t>]</w:t>
      </w:r>
      <w:proofErr w:type="spellStart"/>
      <w:r w:rsidR="000410AD" w:rsidRPr="004428AD">
        <w:rPr>
          <w:rFonts w:ascii="Arial" w:hAnsi="Arial" w:cs="Arial"/>
          <w:sz w:val="24"/>
          <w:szCs w:val="24"/>
          <w:vertAlign w:val="subscript"/>
        </w:rPr>
        <w:t>i</w:t>
      </w:r>
      <w:proofErr w:type="spellEnd"/>
      <w:r w:rsidR="00357444" w:rsidRPr="004428AD">
        <w:rPr>
          <w:rFonts w:ascii="Arial" w:hAnsi="Arial" w:cs="Arial"/>
          <w:sz w:val="24"/>
          <w:szCs w:val="24"/>
        </w:rPr>
        <w:t>.</w:t>
      </w:r>
      <w:r w:rsidR="005D76FB"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1932b2n4jo","properties":{"formattedCitation":"[12,42]","plainCitation":"[12,42]","noteIndex":0},"citationItems":[{"id":2644,"uris":["http://zotero.org/users/2507469/items/JIJCS6X2"],"uri":["http://zotero.org/users/2507469/items/JIJCS6X2"],"itemData":{"id":2644,"type":"article-journal","title":"Agonist-Evoked Increases in Intra-Platelet Zinc Couple to Functional Responses","container-title":"Thrombosis and Haemostasis","page":"128-139","volume":"119","issue":"1","source":"PubMed","ISSN":"2567-689X","note":"PMID: 30597507\nPMCID: PMC6327715","journalAbbreviation":"Thromb. Haemost.","language":"eng","author":[{"family":"Ahmed","given":"Niaz S."},{"family":"Lopes Pires","given":"Maria E."},{"family":"Taylor","given":"Kirk A."},{"family":"Pugh","given":"Nicholas"}],"issued":{"date-parts":[["2019",1]]}}},{"id":2468,"uris":["http://zotero.org/users/2507469/items/FHL9ZGCC"],"uri":["http://zotero.org/users/2507469/items/FHL9ZGCC"],"itemData":{"id":2468,"type":"article-journal","title":"Potential interactions of calcium-sensitive reagents with zinc ion in different cultured cells","container-title":"PloS One","page":"e0127421","volume":"10","issue":"5","source":"PubMed","ISSN":"1932-6203","note":"PMID: 26010609\nPMCID: PMC4444355","journalAbbreviation":"PLoS ONE","language":"eng","author":[{"family":"Fujikawa","given":"Koichi"},{"family":"Fukumori","given":"Ryo"},{"family":"Nakamura","given":"Saki"},{"family":"Kutsukake","given":"Takaya"},{"family":"Takarada","given":"Takeshi"},{"family":"Yoneda","given":"Yukio"}],"issued":{"date-parts":[["2015"]]}}}],"schema":"https://github.com/citation-style-language/schema/raw/master/csl-citation.json"} </w:instrText>
      </w:r>
      <w:r w:rsidR="005D76FB" w:rsidRPr="004428AD">
        <w:rPr>
          <w:rFonts w:ascii="Arial" w:hAnsi="Arial" w:cs="Arial"/>
          <w:sz w:val="24"/>
          <w:szCs w:val="24"/>
        </w:rPr>
        <w:fldChar w:fldCharType="separate"/>
      </w:r>
      <w:r w:rsidR="009925EA" w:rsidRPr="004428AD">
        <w:rPr>
          <w:rFonts w:ascii="Arial" w:hAnsi="Arial" w:cs="Arial"/>
          <w:sz w:val="24"/>
          <w:szCs w:val="24"/>
        </w:rPr>
        <w:t>[12,42]</w:t>
      </w:r>
      <w:r w:rsidR="005D76FB" w:rsidRPr="004428AD">
        <w:rPr>
          <w:rFonts w:ascii="Arial" w:hAnsi="Arial" w:cs="Arial"/>
          <w:sz w:val="24"/>
          <w:szCs w:val="24"/>
        </w:rPr>
        <w:fldChar w:fldCharType="end"/>
      </w:r>
      <w:r w:rsidR="00357444" w:rsidRPr="004428AD">
        <w:rPr>
          <w:rFonts w:ascii="Arial" w:hAnsi="Arial" w:cs="Arial"/>
          <w:sz w:val="24"/>
          <w:szCs w:val="24"/>
        </w:rPr>
        <w:t xml:space="preserve"> </w:t>
      </w:r>
      <w:r w:rsidR="004B08A2" w:rsidRPr="004428AD">
        <w:rPr>
          <w:rFonts w:ascii="Arial" w:hAnsi="Arial" w:cs="Arial"/>
          <w:sz w:val="24"/>
          <w:szCs w:val="24"/>
        </w:rPr>
        <w:t xml:space="preserve">Our data show that increases in </w:t>
      </w:r>
      <w:r w:rsidR="0058613C" w:rsidRPr="004428AD">
        <w:rPr>
          <w:rFonts w:ascii="Arial" w:hAnsi="Arial" w:cs="Arial"/>
          <w:sz w:val="24"/>
          <w:szCs w:val="24"/>
        </w:rPr>
        <w:t xml:space="preserve">the </w:t>
      </w:r>
      <w:r w:rsidR="00357444" w:rsidRPr="004428AD">
        <w:rPr>
          <w:rFonts w:ascii="Arial" w:hAnsi="Arial" w:cs="Arial"/>
          <w:sz w:val="24"/>
          <w:szCs w:val="24"/>
        </w:rPr>
        <w:t xml:space="preserve">cytosolic </w:t>
      </w:r>
      <w:r w:rsidR="004B08A2" w:rsidRPr="004428AD">
        <w:rPr>
          <w:rFonts w:ascii="Arial" w:hAnsi="Arial" w:cs="Arial"/>
          <w:sz w:val="24"/>
          <w:szCs w:val="24"/>
        </w:rPr>
        <w:t xml:space="preserve">concentration of either </w:t>
      </w:r>
      <w:r w:rsidR="001776CB" w:rsidRPr="004428AD">
        <w:rPr>
          <w:rFonts w:ascii="Arial" w:hAnsi="Arial" w:cs="Arial"/>
          <w:sz w:val="24"/>
          <w:szCs w:val="24"/>
        </w:rPr>
        <w:t>[Ca</w:t>
      </w:r>
      <w:r w:rsidR="001776CB" w:rsidRPr="004428AD">
        <w:rPr>
          <w:rFonts w:ascii="Arial" w:hAnsi="Arial" w:cs="Arial"/>
          <w:sz w:val="24"/>
          <w:szCs w:val="24"/>
          <w:vertAlign w:val="superscript"/>
        </w:rPr>
        <w:t>2+</w:t>
      </w:r>
      <w:r w:rsidR="001776CB" w:rsidRPr="004428AD">
        <w:rPr>
          <w:rFonts w:ascii="Arial" w:hAnsi="Arial" w:cs="Arial"/>
          <w:sz w:val="24"/>
          <w:szCs w:val="24"/>
        </w:rPr>
        <w:t>]</w:t>
      </w:r>
      <w:proofErr w:type="spellStart"/>
      <w:r w:rsidR="001776CB" w:rsidRPr="004428AD">
        <w:rPr>
          <w:rFonts w:ascii="Arial" w:hAnsi="Arial" w:cs="Arial"/>
          <w:sz w:val="24"/>
          <w:szCs w:val="24"/>
          <w:vertAlign w:val="subscript"/>
        </w:rPr>
        <w:t>i</w:t>
      </w:r>
      <w:proofErr w:type="spellEnd"/>
      <w:r w:rsidR="001776CB" w:rsidRPr="004428AD">
        <w:rPr>
          <w:rFonts w:ascii="Arial" w:hAnsi="Arial" w:cs="Arial"/>
          <w:sz w:val="24"/>
          <w:szCs w:val="24"/>
        </w:rPr>
        <w:t xml:space="preserve"> or [Zn</w:t>
      </w:r>
      <w:r w:rsidR="001776CB" w:rsidRPr="004428AD">
        <w:rPr>
          <w:rFonts w:ascii="Arial" w:hAnsi="Arial" w:cs="Arial"/>
          <w:sz w:val="24"/>
          <w:szCs w:val="24"/>
          <w:vertAlign w:val="superscript"/>
        </w:rPr>
        <w:t>2+</w:t>
      </w:r>
      <w:r w:rsidR="001776CB" w:rsidRPr="004428AD">
        <w:rPr>
          <w:rFonts w:ascii="Arial" w:hAnsi="Arial" w:cs="Arial"/>
          <w:sz w:val="24"/>
          <w:szCs w:val="24"/>
        </w:rPr>
        <w:t>]</w:t>
      </w:r>
      <w:proofErr w:type="spellStart"/>
      <w:r w:rsidR="001776CB" w:rsidRPr="004428AD">
        <w:rPr>
          <w:rFonts w:ascii="Arial" w:hAnsi="Arial" w:cs="Arial"/>
          <w:sz w:val="24"/>
          <w:szCs w:val="24"/>
          <w:vertAlign w:val="subscript"/>
        </w:rPr>
        <w:t>i</w:t>
      </w:r>
      <w:proofErr w:type="spellEnd"/>
      <w:r w:rsidR="001776CB" w:rsidRPr="004428AD">
        <w:rPr>
          <w:rFonts w:ascii="Arial" w:hAnsi="Arial" w:cs="Arial"/>
          <w:sz w:val="24"/>
          <w:szCs w:val="24"/>
        </w:rPr>
        <w:t xml:space="preserve"> </w:t>
      </w:r>
      <w:r w:rsidR="00357444" w:rsidRPr="004428AD">
        <w:rPr>
          <w:rFonts w:ascii="Arial" w:hAnsi="Arial" w:cs="Arial"/>
          <w:sz w:val="24"/>
          <w:szCs w:val="24"/>
        </w:rPr>
        <w:t xml:space="preserve">correlates </w:t>
      </w:r>
      <w:r w:rsidR="0058613C" w:rsidRPr="004428AD">
        <w:rPr>
          <w:rFonts w:ascii="Arial" w:hAnsi="Arial" w:cs="Arial"/>
          <w:sz w:val="24"/>
          <w:szCs w:val="24"/>
        </w:rPr>
        <w:t xml:space="preserve">with </w:t>
      </w:r>
      <w:r w:rsidR="004B08A2" w:rsidRPr="004428AD">
        <w:rPr>
          <w:rFonts w:ascii="Arial" w:hAnsi="Arial" w:cs="Arial"/>
          <w:sz w:val="24"/>
          <w:szCs w:val="24"/>
        </w:rPr>
        <w:t>increases in ROS</w:t>
      </w:r>
      <w:r w:rsidR="0058613C" w:rsidRPr="004428AD">
        <w:rPr>
          <w:rFonts w:ascii="Arial" w:hAnsi="Arial" w:cs="Arial"/>
          <w:sz w:val="24"/>
          <w:szCs w:val="24"/>
        </w:rPr>
        <w:t xml:space="preserve">. </w:t>
      </w:r>
      <w:r w:rsidR="00FF2E02" w:rsidRPr="004428AD">
        <w:rPr>
          <w:rFonts w:ascii="Arial" w:hAnsi="Arial" w:cs="Arial"/>
          <w:sz w:val="24"/>
          <w:szCs w:val="24"/>
        </w:rPr>
        <w:t>Whilst A23187-induced ROS generation could be attributable to Ca</w:t>
      </w:r>
      <w:r w:rsidR="0090329C" w:rsidRPr="004428AD">
        <w:rPr>
          <w:rFonts w:ascii="Arial" w:hAnsi="Arial" w:cs="Arial"/>
          <w:sz w:val="24"/>
          <w:szCs w:val="24"/>
          <w:vertAlign w:val="superscript"/>
        </w:rPr>
        <w:t>2+</w:t>
      </w:r>
      <w:r w:rsidR="00FF2E02" w:rsidRPr="004428AD">
        <w:rPr>
          <w:rFonts w:ascii="Arial" w:hAnsi="Arial" w:cs="Arial"/>
          <w:sz w:val="24"/>
          <w:szCs w:val="24"/>
        </w:rPr>
        <w:t xml:space="preserve"> or Zn</w:t>
      </w:r>
      <w:r w:rsidR="0090329C" w:rsidRPr="004428AD">
        <w:rPr>
          <w:rFonts w:ascii="Arial" w:hAnsi="Arial" w:cs="Arial"/>
          <w:sz w:val="24"/>
          <w:szCs w:val="24"/>
          <w:vertAlign w:val="superscript"/>
        </w:rPr>
        <w:t>2+</w:t>
      </w:r>
      <w:r w:rsidR="00FF2E02" w:rsidRPr="004428AD">
        <w:rPr>
          <w:rFonts w:ascii="Arial" w:hAnsi="Arial" w:cs="Arial"/>
          <w:sz w:val="24"/>
          <w:szCs w:val="24"/>
        </w:rPr>
        <w:t xml:space="preserve"> increases, ROS generation by clioquinol supports a role for [Zn</w:t>
      </w:r>
      <w:r w:rsidR="00FF2E02" w:rsidRPr="004428AD">
        <w:rPr>
          <w:rFonts w:ascii="Arial" w:hAnsi="Arial" w:cs="Arial"/>
          <w:sz w:val="24"/>
          <w:szCs w:val="24"/>
          <w:vertAlign w:val="superscript"/>
        </w:rPr>
        <w:t>2+</w:t>
      </w:r>
      <w:r w:rsidR="00FF2E02" w:rsidRPr="004428AD">
        <w:rPr>
          <w:rFonts w:ascii="Arial" w:hAnsi="Arial" w:cs="Arial"/>
          <w:sz w:val="24"/>
          <w:szCs w:val="24"/>
        </w:rPr>
        <w:t>]</w:t>
      </w:r>
      <w:proofErr w:type="spellStart"/>
      <w:r w:rsidR="00FF2E02" w:rsidRPr="004428AD">
        <w:rPr>
          <w:rFonts w:ascii="Arial" w:hAnsi="Arial" w:cs="Arial"/>
          <w:sz w:val="24"/>
          <w:szCs w:val="24"/>
          <w:vertAlign w:val="subscript"/>
        </w:rPr>
        <w:t>i</w:t>
      </w:r>
      <w:proofErr w:type="spellEnd"/>
      <w:r w:rsidR="00FF2E02" w:rsidRPr="004428AD">
        <w:rPr>
          <w:rFonts w:ascii="Arial" w:hAnsi="Arial" w:cs="Arial"/>
          <w:sz w:val="24"/>
          <w:szCs w:val="24"/>
        </w:rPr>
        <w:t xml:space="preserve"> in ROS generation that is independent of Ca</w:t>
      </w:r>
      <w:r w:rsidR="00FF2E02" w:rsidRPr="004428AD">
        <w:rPr>
          <w:rFonts w:ascii="Arial" w:hAnsi="Arial" w:cs="Arial"/>
          <w:sz w:val="24"/>
          <w:szCs w:val="24"/>
          <w:vertAlign w:val="superscript"/>
        </w:rPr>
        <w:t>2+</w:t>
      </w:r>
      <w:r w:rsidR="00FF2E02" w:rsidRPr="004428AD">
        <w:rPr>
          <w:rFonts w:ascii="Arial" w:hAnsi="Arial" w:cs="Arial"/>
          <w:sz w:val="24"/>
          <w:szCs w:val="24"/>
        </w:rPr>
        <w:t xml:space="preserve">. </w:t>
      </w:r>
      <w:r w:rsidR="0058613C" w:rsidRPr="004428AD">
        <w:rPr>
          <w:rFonts w:ascii="Arial" w:hAnsi="Arial" w:cs="Arial"/>
          <w:sz w:val="24"/>
          <w:szCs w:val="24"/>
        </w:rPr>
        <w:t xml:space="preserve">This is </w:t>
      </w:r>
      <w:r w:rsidR="004B08A2" w:rsidRPr="004428AD">
        <w:rPr>
          <w:rFonts w:ascii="Arial" w:hAnsi="Arial" w:cs="Arial"/>
          <w:sz w:val="24"/>
          <w:szCs w:val="24"/>
        </w:rPr>
        <w:t xml:space="preserve">consistent with </w:t>
      </w:r>
      <w:r w:rsidR="00357444" w:rsidRPr="004428AD">
        <w:rPr>
          <w:rFonts w:ascii="Arial" w:hAnsi="Arial" w:cs="Arial"/>
          <w:sz w:val="24"/>
          <w:szCs w:val="24"/>
        </w:rPr>
        <w:t xml:space="preserve">other work in nucleated cells, for example </w:t>
      </w:r>
      <w:r w:rsidR="0058613C" w:rsidRPr="004428AD">
        <w:rPr>
          <w:rFonts w:ascii="Arial" w:hAnsi="Arial" w:cs="Arial"/>
          <w:sz w:val="24"/>
          <w:szCs w:val="24"/>
        </w:rPr>
        <w:t xml:space="preserve">in cortical neurones, </w:t>
      </w:r>
      <w:r w:rsidR="00357444" w:rsidRPr="004428AD">
        <w:rPr>
          <w:rFonts w:ascii="Arial" w:hAnsi="Arial" w:cs="Arial"/>
          <w:sz w:val="24"/>
          <w:szCs w:val="24"/>
        </w:rPr>
        <w:t xml:space="preserve">where ROS </w:t>
      </w:r>
      <w:r w:rsidR="0058613C" w:rsidRPr="004428AD">
        <w:rPr>
          <w:rFonts w:ascii="Arial" w:hAnsi="Arial" w:cs="Arial"/>
          <w:sz w:val="24"/>
          <w:szCs w:val="24"/>
        </w:rPr>
        <w:t xml:space="preserve">increases in response to treatment with </w:t>
      </w:r>
      <w:r w:rsidR="004B08A2" w:rsidRPr="004428AD">
        <w:rPr>
          <w:rFonts w:ascii="Arial" w:hAnsi="Arial" w:cs="Arial"/>
          <w:sz w:val="24"/>
          <w:szCs w:val="24"/>
        </w:rPr>
        <w:t>the Zn</w:t>
      </w:r>
      <w:r w:rsidR="009F0410" w:rsidRPr="004428AD">
        <w:rPr>
          <w:rFonts w:ascii="Arial" w:hAnsi="Arial" w:cs="Arial"/>
          <w:sz w:val="24"/>
          <w:szCs w:val="24"/>
          <w:vertAlign w:val="superscript"/>
        </w:rPr>
        <w:t>2+</w:t>
      </w:r>
      <w:r w:rsidR="004B08A2" w:rsidRPr="004428AD">
        <w:rPr>
          <w:rFonts w:ascii="Arial" w:hAnsi="Arial" w:cs="Arial"/>
          <w:sz w:val="24"/>
          <w:szCs w:val="24"/>
        </w:rPr>
        <w:t xml:space="preserve"> ionophore </w:t>
      </w:r>
      <w:proofErr w:type="spellStart"/>
      <w:r w:rsidR="00102C59" w:rsidRPr="004428AD">
        <w:rPr>
          <w:rFonts w:ascii="Arial" w:hAnsi="Arial" w:cs="Arial"/>
          <w:sz w:val="24"/>
          <w:szCs w:val="24"/>
        </w:rPr>
        <w:t>pyrithione</w:t>
      </w:r>
      <w:proofErr w:type="spellEnd"/>
      <w:r w:rsidR="00102C59" w:rsidRPr="004428AD">
        <w:rPr>
          <w:rFonts w:ascii="Arial" w:hAnsi="Arial" w:cs="Arial"/>
          <w:sz w:val="24"/>
          <w:szCs w:val="24"/>
        </w:rPr>
        <w:t>.</w:t>
      </w:r>
      <w:r w:rsidR="000034E9"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bc2lsikfd","properties":{"formattedCitation":"[31]","plainCitation":"[31]","noteIndex":0},"citationItems":[{"id":2748,"uris":["http://zotero.org/users/2507469/items/KTC3SXEL"],"uri":["http://zotero.org/users/2507469/items/KTC3SXEL"],"itemData":{"id":2748,"type":"article-journal","title":"Mechanisms of rapid reactive oxygen species generation in response to cytosolic Ca2+ or Zn2+ loads in cortical neurons","container-title":"PloS One","page":"e83347","volume":"8","issue":"12","source":"PubMed","abstract":"Excessive \"excitotoxic\" accumulation of Ca(2+) and Zn(2+) within neurons contributes to neurodegeneration in pathological conditions including ischemia. Putative early targets of these ions, both of which are linked to increased reactive oxygen species (ROS) generation, are mitochondria and the cytosolic enzyme, NADPH oxidase (NOX). The present study uses primary cortical neuronal cultures to examine respective contributions of mitochondria and NOX to ROS generation in response to Ca(2+) or Zn(2+) loading. Induction of rapid cytosolic accumulation of either Ca(2+) (via NMDA exposure) or Zn(2+) (via Zn(2+)/Pyrithione exposure in 0 Ca(2+)) caused sharp cytosolic rises in these ions, as well as a strong and rapid increase in ROS generation. Inhibition of NOX activation significantly reduced the Ca(2+)-induced ROS production with little effect on the Zn(2+)- triggered ROS generation. Conversely, dissipation of the mitochondrial electrochemical gradient increased the cytosolic Ca(2+) or Zn(2+) rises caused by these exposures, consistent with inhibition of mitochondrial uptake of these ions. However, such disruption of mitochondrial function markedly suppressed the Zn(2+)-triggered ROS, while partially attenuating the Ca(2+)-triggered ROS. Furthermore, block of the mitochondrial Ca(2+) uniporter (MCU), through which Zn(2+) as well as Ca(2+) can enter the mitochondrial matrix, substantially diminished Zn(2+) triggered ROS production, suggesting that the ROS generation occurs specifically in response to Zn(2+) entry into mitochondria. Finally, in the presence of the sulfhydryl-oxidizing agent 2,2'-dithiodipyridine, which impairs Zn(2+) binding to cytosolic metalloproteins, far lower Zn(2+) exposures were able to induce mitochondrial Zn(2+) uptake and consequent ROS generation. Thus, whereas rapid acute accumulation of Zn(2+) and Ca(2+) each can trigger injurious ROS generation, Zn(2+) entry into mitochondria via the MCU may do so with particular potency. This may be of particular relevance to conditions like ischemia in which cytosolic Zn(2+) buffering is impaired due to acidosis and oxidative stress.","ISSN":"1932-6203","note":"PMID: 24340096\nPMCID: PMC3858366","journalAbbreviation":"PLoS ONE","language":"eng","author":[{"family":"Clausen","given":"Aaron"},{"family":"McClanahan","given":"Taylor"},{"family":"Ji","given":"Sung G."},{"family":"Weiss","given":"John H."}],"issued":{"date-parts":[["2013"]]}}}],"schema":"https://github.com/citation-style-language/schema/raw/master/csl-citation.json"} </w:instrText>
      </w:r>
      <w:r w:rsidR="000034E9" w:rsidRPr="004428AD">
        <w:rPr>
          <w:rFonts w:ascii="Arial" w:hAnsi="Arial" w:cs="Arial"/>
          <w:sz w:val="24"/>
          <w:szCs w:val="24"/>
        </w:rPr>
        <w:fldChar w:fldCharType="separate"/>
      </w:r>
      <w:r w:rsidR="009925EA" w:rsidRPr="004428AD">
        <w:rPr>
          <w:rFonts w:ascii="Arial" w:hAnsi="Arial" w:cs="Arial"/>
          <w:sz w:val="24"/>
        </w:rPr>
        <w:t>[31]</w:t>
      </w:r>
      <w:r w:rsidR="000034E9" w:rsidRPr="004428AD">
        <w:rPr>
          <w:rFonts w:ascii="Arial" w:hAnsi="Arial" w:cs="Arial"/>
          <w:sz w:val="24"/>
          <w:szCs w:val="24"/>
        </w:rPr>
        <w:fldChar w:fldCharType="end"/>
      </w:r>
      <w:r w:rsidR="00102C59" w:rsidRPr="004428AD">
        <w:rPr>
          <w:rFonts w:ascii="Arial" w:hAnsi="Arial" w:cs="Arial"/>
          <w:sz w:val="24"/>
          <w:szCs w:val="24"/>
        </w:rPr>
        <w:t xml:space="preserve"> </w:t>
      </w:r>
    </w:p>
    <w:p w14:paraId="4C06AF04" w14:textId="77111FE6" w:rsidR="009F09BA" w:rsidRPr="004428AD" w:rsidRDefault="009F09BA"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 xml:space="preserve">Both agonist- and ionophore-evoked ROS production is accompanied by decreases in GSH and </w:t>
      </w:r>
      <w:proofErr w:type="spellStart"/>
      <w:r w:rsidRPr="004428AD">
        <w:rPr>
          <w:rFonts w:ascii="Arial" w:hAnsi="Arial" w:cs="Arial"/>
          <w:sz w:val="24"/>
          <w:szCs w:val="24"/>
        </w:rPr>
        <w:t>GPx</w:t>
      </w:r>
      <w:proofErr w:type="spellEnd"/>
      <w:r w:rsidRPr="004428AD">
        <w:rPr>
          <w:rFonts w:ascii="Arial" w:hAnsi="Arial" w:cs="Arial"/>
          <w:sz w:val="24"/>
          <w:szCs w:val="24"/>
        </w:rPr>
        <w:t xml:space="preserve"> activity. Acting as an antioxidant, GSH suppress the excess production of intracellular oxidants. The reaction between glutathione peroxidase (</w:t>
      </w:r>
      <w:proofErr w:type="spellStart"/>
      <w:r w:rsidRPr="004428AD">
        <w:rPr>
          <w:rFonts w:ascii="Arial" w:hAnsi="Arial" w:cs="Arial"/>
          <w:sz w:val="24"/>
          <w:szCs w:val="24"/>
        </w:rPr>
        <w:t>GPx</w:t>
      </w:r>
      <w:proofErr w:type="spellEnd"/>
      <w:r w:rsidRPr="004428AD">
        <w:rPr>
          <w:rFonts w:ascii="Arial" w:hAnsi="Arial" w:cs="Arial"/>
          <w:sz w:val="24"/>
          <w:szCs w:val="24"/>
        </w:rPr>
        <w:t xml:space="preserve">) and hydrogen peroxide, or of GSH with </w:t>
      </w:r>
      <w:proofErr w:type="spellStart"/>
      <w:r w:rsidRPr="004428AD">
        <w:rPr>
          <w:rFonts w:ascii="Arial" w:hAnsi="Arial" w:cs="Arial"/>
          <w:sz w:val="24"/>
          <w:szCs w:val="24"/>
        </w:rPr>
        <w:t>peroxynitrite</w:t>
      </w:r>
      <w:proofErr w:type="spellEnd"/>
      <w:r w:rsidRPr="004428AD">
        <w:rPr>
          <w:rFonts w:ascii="Arial" w:hAnsi="Arial" w:cs="Arial"/>
          <w:sz w:val="24"/>
          <w:szCs w:val="24"/>
        </w:rPr>
        <w:t xml:space="preserve"> and other oxidants results in the generation of glutathione oxidized form, GSSG, which is a marker of oxidative stress</w:t>
      </w:r>
      <w:r w:rsidR="00E31436" w:rsidRPr="004428AD">
        <w:rPr>
          <w:rFonts w:ascii="Arial" w:hAnsi="Arial" w:cs="Arial"/>
          <w:sz w:val="24"/>
          <w:szCs w:val="24"/>
        </w:rPr>
        <w:t>.</w:t>
      </w:r>
      <w:r w:rsidR="006510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29i9gs1qdh","properties":{"formattedCitation":"[58,59]","plainCitation":"[58,59]","noteIndex":0},"citationItems":[{"id":2818,"uris":["http://zotero.org/users/2507469/items/2J5BF573"],"uri":["http://zotero.org/users/2507469/items/2J5BF573"],"itemData":{"id":2818,"type":"article-journal","title":"The relationship between plasma levels of oxidized and reduced thiols and early atherosclerosis in healthy adults","container-title":"Journal of the American College of Cardiology","page":"1005-1011","volume":"47","issue":"5","source":"PubMed","abstract":"OBJECTIVES: The study investigated the relationship between biomarkers of oxidative stress and early atherosclerosis.\nBACKGROUND: Oxidative stress is an important etiologic factor in the pathogenesis of vascular disease. We hypothesized that oxidative stress would predict early atherosclerosis in a relatively healthy population.\nMETHODS: One hundred fourteen healthy non-smokers, without known clinical atherosclerosis, had carotid intima-media thickness (IMT) measured using ultrasound. Oxidative stress was estimated by measuring plasma levels of: 1) glutathione (GSH), an important intracellular antioxidant thiol, its oxidized disulfide form (GSSG), and their redox state (E(h) GSH/GSSG), and 2) cysteine (Cys), an important extracellular antioxidant thiol, its oxidized disulfide form cystine (CySS), and their redox state (E(h)Cys/CySS).\nRESULTS: The univariate predictors of IMT were age, body mass index, low-density lipoprotein cholesterol, triglycerides, high-density lipoprotein cholesterol, high-sensitivity C-reactive protein (hs-CRP), and Framingham risk score. Intima-media thickness was also higher in males and hypertensive subjects. Among the oxidative stress markers, GSH (r = -0.39, p &lt; 0.0001), CySS (r = 0.18, p = 0.049), and E(h) GSH/GSSG (r = 0.34, p &lt; 0.0002) correlated with IMT. After adjusting for traditional risk factors and hs-CRP, only E(h) GSH/GSSG remained an independent predictor of IMT. E(h) GSH/GSSG predicted IMT in a manner that was both independent of and additive to Framingham risk score.\nCONCLUSIONS: Glutathione redox state (E(h) GSH/GSSG), an in vivo measure of intracellular oxidative stress, is an independent predictor for the presence of early atherosclerosis in an otherwise healthy population. This finding supports a role for oxidative stress in the pathogenesis of premature atherosclerosis, and its measurement may help in the early identification of asymptomatic subjects at risk of atherosclerotic disease.","ISSN":"1558-3597","note":"PMID: 16516085","journalAbbreviation":"J. Am. Coll. Cardiol.","language":"eng","author":[{"family":"Ashfaq","given":"Salman"},{"family":"Abramson","given":"Jerome L."},{"family":"Jones","given":"Dean P."},{"family":"Rhodes","given":"Steven D."},{"family":"Weintraub","given":"William S."},{"family":"Hooper","given":"W. Craig"},{"family":"Vaccarino","given":"Viola"},{"family":"Harrison","given":"David G."},{"family":"Quyyumi","given":"Arshed A."}],"issued":{"date-parts":[["2006",3,7]]}}},{"id":2820,"uris":["http://zotero.org/users/2507469/items/JC4AVEEH"],"uri":["http://zotero.org/users/2507469/items/JC4AVEEH"],"itemData":{"id":2820,"type":"article-journal","title":"Oxidative stress, prooxidants, and antioxidants: the interplay","container-title":"BioMed Research International","page":"761264","volume":"2014","source":"PubMed","abstract":"Oxidative stress is a normal phenomenon in the body. Under normal conditions, the physiologically important intracellular levels of reactive oxygen species (ROS) are maintained at low levels by various enzyme systems participating in the in vivo redox homeostasis. Therefore, oxidative stress can also be viewed as an imbalance between the prooxidants and antioxidants in the body. For the last two decades, oxidative stress has been one of the most burning topics among the biological researchers all over the world. Several reasons can be assigned to justify its importance: knowledge about reactive oxygen and nitrogen species production and metabolism; identification of biomarkers for oxidative damage; evidence relating manifestation of chronic and some acute health problems to oxidative stress; identification of various dietary antioxidants present in plant foods as bioactive molecules; and so on. This review discusses the importance of oxidative stress in the body growth and development as well as proteomic and genomic evidences of its relationship with disease development, incidence of malignancies and autoimmune disorders, increased susceptibility to bacterial, viral, and parasitic diseases, and an interplay with prooxidants and antioxidants for maintaining a sound health, which would be helpful in enhancing the knowledge of any biochemist, pathophysiologist, or medical personnel regarding this important issue.","ISSN":"2314-6141","note":"PMID: 24587990\nPMCID: PMC3920909","shortTitle":"Oxidative stress, prooxidants, and antioxidants","journalAbbreviation":"Biomed Res Int","language":"eng","author":[{"family":"Rahal","given":"Anu"},{"family":"Kumar","given":"Amit"},{"family":"Singh","given":"Vivek"},{"family":"Yadav","given":"Brijesh"},{"family":"Tiwari","given":"Ruchi"},{"family":"Chakraborty","given":"Sandip"},{"family":"Dhama","given":"Kuldeep"}],"issued":{"date-parts":[["2014"]]}}}],"schema":"https://github.com/citation-style-language/schema/raw/master/csl-citation.json"} </w:instrText>
      </w:r>
      <w:r w:rsidR="0065101F" w:rsidRPr="004428AD">
        <w:rPr>
          <w:rFonts w:ascii="Arial" w:hAnsi="Arial" w:cs="Arial"/>
          <w:sz w:val="24"/>
          <w:szCs w:val="24"/>
        </w:rPr>
        <w:fldChar w:fldCharType="separate"/>
      </w:r>
      <w:r w:rsidR="009925EA" w:rsidRPr="004428AD">
        <w:rPr>
          <w:rFonts w:ascii="Arial" w:hAnsi="Arial" w:cs="Arial"/>
          <w:sz w:val="24"/>
          <w:szCs w:val="24"/>
        </w:rPr>
        <w:t>[58,59]</w:t>
      </w:r>
      <w:r w:rsidR="0065101F" w:rsidRPr="004428AD">
        <w:rPr>
          <w:rFonts w:ascii="Arial" w:hAnsi="Arial" w:cs="Arial"/>
          <w:sz w:val="24"/>
          <w:szCs w:val="24"/>
        </w:rPr>
        <w:fldChar w:fldCharType="end"/>
      </w:r>
      <w:r w:rsidR="00E31436" w:rsidRPr="004428AD">
        <w:rPr>
          <w:rFonts w:ascii="Arial" w:hAnsi="Arial" w:cs="Arial"/>
          <w:sz w:val="24"/>
          <w:szCs w:val="24"/>
        </w:rPr>
        <w:t xml:space="preserve"> </w:t>
      </w:r>
      <w:r w:rsidRPr="004428AD">
        <w:rPr>
          <w:rFonts w:ascii="Arial" w:hAnsi="Arial" w:cs="Arial"/>
          <w:sz w:val="24"/>
          <w:szCs w:val="24"/>
        </w:rPr>
        <w:t>By manipulation of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levels using Zn</w:t>
      </w:r>
      <w:r w:rsidRPr="004428AD">
        <w:rPr>
          <w:rFonts w:ascii="Arial" w:hAnsi="Arial" w:cs="Arial"/>
          <w:sz w:val="24"/>
          <w:szCs w:val="24"/>
          <w:vertAlign w:val="superscript"/>
        </w:rPr>
        <w:t>2+</w:t>
      </w:r>
      <w:r w:rsidRPr="004428AD">
        <w:rPr>
          <w:rFonts w:ascii="Arial" w:hAnsi="Arial" w:cs="Arial"/>
          <w:sz w:val="24"/>
          <w:szCs w:val="24"/>
        </w:rPr>
        <w:t xml:space="preserve"> chelators </w:t>
      </w:r>
      <w:r w:rsidRPr="004428AD">
        <w:rPr>
          <w:rFonts w:ascii="Arial" w:hAnsi="Arial" w:cs="Arial"/>
          <w:sz w:val="24"/>
          <w:szCs w:val="24"/>
        </w:rPr>
        <w:lastRenderedPageBreak/>
        <w:t xml:space="preserve">and ionophores, we show that the levels of GSH and </w:t>
      </w:r>
      <w:proofErr w:type="spellStart"/>
      <w:r w:rsidRPr="004428AD">
        <w:rPr>
          <w:rFonts w:ascii="Arial" w:hAnsi="Arial" w:cs="Arial"/>
          <w:sz w:val="24"/>
          <w:szCs w:val="24"/>
        </w:rPr>
        <w:t>GPx</w:t>
      </w:r>
      <w:proofErr w:type="spellEnd"/>
      <w:r w:rsidRPr="004428AD">
        <w:rPr>
          <w:rFonts w:ascii="Arial" w:hAnsi="Arial" w:cs="Arial"/>
          <w:sz w:val="24"/>
          <w:szCs w:val="24"/>
        </w:rPr>
        <w:t xml:space="preserve"> activity are altered in a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-dependent manner, confirming the involvement of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and [Ca</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on platelet redox state modulation. These data are consistent with that of Bisho</w:t>
      </w:r>
      <w:r w:rsidR="006816B7" w:rsidRPr="004428AD">
        <w:rPr>
          <w:rFonts w:ascii="Arial" w:hAnsi="Arial" w:cs="Arial"/>
          <w:sz w:val="24"/>
          <w:szCs w:val="24"/>
        </w:rPr>
        <w:t>p</w:t>
      </w:r>
      <w:r w:rsidRPr="004428AD">
        <w:rPr>
          <w:rFonts w:ascii="Arial" w:hAnsi="Arial" w:cs="Arial"/>
          <w:sz w:val="24"/>
          <w:szCs w:val="24"/>
        </w:rPr>
        <w:t xml:space="preserve"> </w:t>
      </w:r>
      <w:r w:rsidRPr="004428AD">
        <w:rPr>
          <w:rFonts w:ascii="Arial" w:hAnsi="Arial" w:cs="Arial"/>
          <w:i/>
          <w:sz w:val="24"/>
          <w:szCs w:val="24"/>
        </w:rPr>
        <w:t>et al</w:t>
      </w:r>
      <w:r w:rsidR="0065101F" w:rsidRPr="004428AD">
        <w:rPr>
          <w:rFonts w:ascii="Arial" w:hAnsi="Arial" w:cs="Arial"/>
          <w:sz w:val="24"/>
          <w:szCs w:val="24"/>
        </w:rPr>
        <w:t xml:space="preserve"> </w:t>
      </w:r>
      <w:r w:rsidR="006510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k5rp2vtse","properties":{"formattedCitation":"[52]","plainCitation":"[52]","noteIndex":0},"citationItems":[{"id":848,"uris":["http://zotero.org/users/2507469/items/7T5MVEDB"],"uri":["http://zotero.org/users/2507469/items/7T5MVEDB"],"itemData":{"id":848,"type":"article-journal","title":"Zinc stimulates the production of toxic reactive oxygen species (ROS) and inhibits glutathione reductase in astrocytes","container-title":"Free Radical Biology &amp; Medicine","page":"1222-1230","volume":"42","issue":"8","source":"PubMed","abstract":"The release of zinc (Zn) from glutamatergic synapses contributes to the neuropathology of ischemia, traumatic brain injury, and stroke. Astrocytes surround glutamatergic synapses and are vulnerable to the toxicity of Zn, which impairs their antioxidative glutathione (GSH) system and elevates the production of reactive oxygen species (ROS). It is not known whether one or both of these actions are the primary cause of Zn-induced cell death in astrocytes. Using primary rat astrocyte cultures we have examined whether Zn-mediated impairment of GSH redox cycling is the main source of its toxicity. Zn acetate at concentrations of 100 microM or greater were found to inactivate glutathione reductase (GR) via an NADPH-dependent mechanism, while concentrations of 150 microM and above caused substantial cell death. Furthermore, Zn increased the ratio of GSSG:GSH in astrocytes, increased their export of GSSG, slowed their clearance of exogenous H2O2, and promoted the intracellular production of ROS. In contrast, the GR inhibitor, carmustine, did not induce cell death, cause the production of ROS, or alter the GSH thiol redox balance. Taken together these results indicate that Zn toxicity in astrocytes is primarily associated with the generation of intracellular ROS, rather than the inhibition of GR.","ISSN":"0891-5849","note":"PMID: 17382203","journalAbbreviation":"Free Radic. Biol. Med.","language":"eng","author":[{"family":"Bishop","given":"Glenda M."},{"family":"Dringen","given":"Ralf"},{"family":"Robinson","given":"Stephen R."}],"issued":{"date-parts":[["2007",4,15]]}}}],"schema":"https://github.com/citation-style-language/schema/raw/master/csl-citation.json"} </w:instrText>
      </w:r>
      <w:r w:rsidR="0065101F" w:rsidRPr="004428AD">
        <w:rPr>
          <w:rFonts w:ascii="Arial" w:hAnsi="Arial" w:cs="Arial"/>
          <w:sz w:val="24"/>
          <w:szCs w:val="24"/>
        </w:rPr>
        <w:fldChar w:fldCharType="separate"/>
      </w:r>
      <w:r w:rsidR="009925EA" w:rsidRPr="004428AD">
        <w:rPr>
          <w:rFonts w:ascii="Arial" w:hAnsi="Arial" w:cs="Arial"/>
          <w:sz w:val="24"/>
          <w:szCs w:val="24"/>
        </w:rPr>
        <w:t>[52]</w:t>
      </w:r>
      <w:r w:rsidR="0065101F" w:rsidRPr="004428AD">
        <w:rPr>
          <w:rFonts w:ascii="Arial" w:hAnsi="Arial" w:cs="Arial"/>
          <w:sz w:val="24"/>
          <w:szCs w:val="24"/>
        </w:rPr>
        <w:fldChar w:fldCharType="end"/>
      </w:r>
      <w:r w:rsidR="00E31436" w:rsidRPr="004428AD">
        <w:rPr>
          <w:rFonts w:ascii="Arial" w:hAnsi="Arial" w:cs="Arial"/>
          <w:sz w:val="24"/>
          <w:szCs w:val="24"/>
        </w:rPr>
        <w:t xml:space="preserve"> </w:t>
      </w:r>
      <w:r w:rsidRPr="004428AD">
        <w:rPr>
          <w:rFonts w:ascii="Arial" w:hAnsi="Arial" w:cs="Arial"/>
          <w:sz w:val="24"/>
          <w:szCs w:val="24"/>
        </w:rPr>
        <w:t xml:space="preserve">who observed changes in GSH and </w:t>
      </w:r>
      <w:proofErr w:type="spellStart"/>
      <w:r w:rsidRPr="004428AD">
        <w:rPr>
          <w:rFonts w:ascii="Arial" w:hAnsi="Arial" w:cs="Arial"/>
          <w:sz w:val="24"/>
          <w:szCs w:val="24"/>
        </w:rPr>
        <w:t>GPx</w:t>
      </w:r>
      <w:proofErr w:type="spellEnd"/>
      <w:r w:rsidRPr="004428AD">
        <w:rPr>
          <w:rFonts w:ascii="Arial" w:hAnsi="Arial" w:cs="Arial"/>
          <w:sz w:val="24"/>
          <w:szCs w:val="24"/>
        </w:rPr>
        <w:t xml:space="preserve"> activity in astrocytes in response to Zn</w:t>
      </w:r>
      <w:r w:rsidRPr="004428AD">
        <w:rPr>
          <w:rFonts w:ascii="Arial" w:hAnsi="Arial" w:cs="Arial"/>
          <w:sz w:val="24"/>
          <w:szCs w:val="24"/>
          <w:vertAlign w:val="superscript"/>
        </w:rPr>
        <w:t>2+</w:t>
      </w:r>
      <w:r w:rsidRPr="004428AD">
        <w:rPr>
          <w:rFonts w:ascii="Arial" w:hAnsi="Arial" w:cs="Arial"/>
          <w:sz w:val="24"/>
          <w:szCs w:val="24"/>
        </w:rPr>
        <w:t xml:space="preserve"> ionophore treatment.</w:t>
      </w:r>
    </w:p>
    <w:p w14:paraId="37751C79" w14:textId="08D02133" w:rsidR="0065101F" w:rsidRPr="004428AD" w:rsidRDefault="00FF2E02"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We performed experiments to investigate the mechanisms by which Zn</w:t>
      </w:r>
      <w:r w:rsidR="0090329C" w:rsidRPr="004428AD">
        <w:rPr>
          <w:rFonts w:ascii="Arial" w:hAnsi="Arial" w:cs="Arial"/>
          <w:sz w:val="24"/>
          <w:szCs w:val="24"/>
          <w:vertAlign w:val="superscript"/>
        </w:rPr>
        <w:t>2+</w:t>
      </w:r>
      <w:r w:rsidRPr="004428AD">
        <w:rPr>
          <w:rFonts w:ascii="Arial" w:hAnsi="Arial" w:cs="Arial"/>
          <w:sz w:val="24"/>
          <w:szCs w:val="24"/>
        </w:rPr>
        <w:t xml:space="preserve"> regulates ROS production in platelets. </w:t>
      </w:r>
      <w:r w:rsidR="00102C59" w:rsidRPr="004428AD">
        <w:rPr>
          <w:rFonts w:ascii="Arial" w:hAnsi="Arial" w:cs="Arial"/>
          <w:sz w:val="24"/>
          <w:szCs w:val="24"/>
        </w:rPr>
        <w:t>NADPH oxidase</w:t>
      </w:r>
      <w:r w:rsidR="00E475D8" w:rsidRPr="004428AD">
        <w:rPr>
          <w:rFonts w:ascii="Arial" w:hAnsi="Arial" w:cs="Arial"/>
          <w:sz w:val="24"/>
          <w:szCs w:val="24"/>
        </w:rPr>
        <w:t>s</w:t>
      </w:r>
      <w:r w:rsidR="00102C59" w:rsidRPr="004428AD">
        <w:rPr>
          <w:rFonts w:ascii="Arial" w:hAnsi="Arial" w:cs="Arial"/>
          <w:sz w:val="24"/>
          <w:szCs w:val="24"/>
        </w:rPr>
        <w:t xml:space="preserve"> (</w:t>
      </w:r>
      <w:r w:rsidR="00E475D8" w:rsidRPr="004428AD">
        <w:rPr>
          <w:rFonts w:ascii="Arial" w:hAnsi="Arial" w:cs="Arial"/>
          <w:sz w:val="24"/>
          <w:szCs w:val="24"/>
        </w:rPr>
        <w:t xml:space="preserve">of </w:t>
      </w:r>
      <w:r w:rsidR="00357444" w:rsidRPr="004428AD">
        <w:rPr>
          <w:rFonts w:ascii="Arial" w:hAnsi="Arial" w:cs="Arial"/>
          <w:sz w:val="24"/>
          <w:szCs w:val="24"/>
        </w:rPr>
        <w:t xml:space="preserve">which </w:t>
      </w:r>
      <w:r w:rsidR="00E475D8" w:rsidRPr="004428AD">
        <w:rPr>
          <w:rFonts w:ascii="Arial" w:hAnsi="Arial" w:cs="Arial"/>
          <w:sz w:val="24"/>
          <w:szCs w:val="24"/>
        </w:rPr>
        <w:t>NOX1 and NOX2 isoforms are present in human platelets</w:t>
      </w:r>
      <w:r w:rsidR="00102C59" w:rsidRPr="004428AD">
        <w:rPr>
          <w:rFonts w:ascii="Arial" w:hAnsi="Arial" w:cs="Arial"/>
          <w:sz w:val="24"/>
          <w:szCs w:val="24"/>
        </w:rPr>
        <w:t xml:space="preserve">) </w:t>
      </w:r>
      <w:r w:rsidR="00E475D8" w:rsidRPr="004428AD">
        <w:rPr>
          <w:rFonts w:ascii="Arial" w:hAnsi="Arial" w:cs="Arial"/>
          <w:sz w:val="24"/>
          <w:szCs w:val="24"/>
        </w:rPr>
        <w:t xml:space="preserve">are </w:t>
      </w:r>
      <w:r w:rsidR="00102C59" w:rsidRPr="004428AD">
        <w:rPr>
          <w:rFonts w:ascii="Arial" w:hAnsi="Arial" w:cs="Arial"/>
          <w:sz w:val="24"/>
          <w:szCs w:val="24"/>
        </w:rPr>
        <w:t>important ROS</w:t>
      </w:r>
      <w:r w:rsidR="00E475D8" w:rsidRPr="004428AD">
        <w:rPr>
          <w:rFonts w:ascii="Arial" w:hAnsi="Arial" w:cs="Arial"/>
          <w:sz w:val="24"/>
          <w:szCs w:val="24"/>
        </w:rPr>
        <w:t>-</w:t>
      </w:r>
      <w:r w:rsidR="00102C59" w:rsidRPr="004428AD">
        <w:rPr>
          <w:rFonts w:ascii="Arial" w:hAnsi="Arial" w:cs="Arial"/>
          <w:sz w:val="24"/>
          <w:szCs w:val="24"/>
        </w:rPr>
        <w:t>generating enzymes</w:t>
      </w:r>
      <w:r w:rsidR="00960546" w:rsidRPr="004428AD">
        <w:rPr>
          <w:rFonts w:ascii="Arial" w:hAnsi="Arial" w:cs="Arial"/>
          <w:sz w:val="24"/>
          <w:szCs w:val="24"/>
        </w:rPr>
        <w:t>.</w:t>
      </w:r>
      <w:r w:rsidR="002F3186" w:rsidRPr="004428AD">
        <w:rPr>
          <w:rFonts w:ascii="Arial" w:hAnsi="Arial" w:cs="Arial"/>
          <w:sz w:val="24"/>
          <w:szCs w:val="24"/>
          <w:shd w:val="clear" w:color="auto" w:fill="FFFFFF"/>
        </w:rPr>
        <w:t xml:space="preserve"> In neuronal cells, treatment with </w:t>
      </w:r>
      <w:r w:rsidR="002F3186" w:rsidRPr="004428AD">
        <w:rPr>
          <w:rFonts w:ascii="Arial" w:hAnsi="Arial" w:cs="Arial"/>
          <w:sz w:val="24"/>
          <w:szCs w:val="24"/>
        </w:rPr>
        <w:t xml:space="preserve">high concentrations of </w:t>
      </w:r>
      <w:r w:rsidR="002F3186" w:rsidRPr="004428AD">
        <w:rPr>
          <w:rFonts w:ascii="Arial" w:hAnsi="Arial" w:cs="Arial"/>
          <w:sz w:val="24"/>
          <w:szCs w:val="24"/>
          <w:shd w:val="clear" w:color="auto" w:fill="FFFFFF"/>
        </w:rPr>
        <w:t>Zn</w:t>
      </w:r>
      <w:r w:rsidR="002F3186" w:rsidRPr="004428AD">
        <w:rPr>
          <w:rFonts w:ascii="Arial" w:hAnsi="Arial" w:cs="Arial"/>
          <w:sz w:val="24"/>
          <w:szCs w:val="24"/>
          <w:shd w:val="clear" w:color="auto" w:fill="FFFFFF"/>
          <w:vertAlign w:val="superscript"/>
        </w:rPr>
        <w:t>2+</w:t>
      </w:r>
      <w:r w:rsidR="002F3186" w:rsidRPr="004428AD">
        <w:rPr>
          <w:rFonts w:ascii="Arial" w:hAnsi="Arial" w:cs="Arial"/>
          <w:sz w:val="24"/>
          <w:szCs w:val="24"/>
          <w:shd w:val="clear" w:color="auto" w:fill="FFFFFF"/>
        </w:rPr>
        <w:t xml:space="preserve"> results in neurotoxicity that is associated with NADPH oxidase activation and PKC stimulation</w:t>
      </w:r>
      <w:r w:rsidR="002F3186" w:rsidRPr="004428AD">
        <w:rPr>
          <w:rFonts w:ascii="Arial" w:hAnsi="Arial" w:cs="Arial"/>
          <w:sz w:val="24"/>
          <w:szCs w:val="24"/>
        </w:rPr>
        <w:t>.</w:t>
      </w:r>
      <w:r w:rsidR="002F3186"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rmo1dd366","properties":{"formattedCitation":"[24]","plainCitation":"[24]","noteIndex":0},"citationItems":[{"id":2742,"uris":["http://zotero.org/users/2507469/items/ICH8XLDG"],"uri":["http://zotero.org/users/2507469/items/ICH8XLDG"],"itemData":{"id":2742,"type":"article-journal","title":"Induction and activation by zinc of NADPH oxidase in cultured cortical neurons and astrocytes","container-title":"The Journal of Neuroscience: The Official Journal of the Society for Neuroscience","page":"RC111","volume":"20","issue":"23","source":"PubMed","abstract":"Zinc overload may be a key mechanism of neuronal death in acute brain injury. We have demonstrated previously that zinc overload neurotoxicity involves protein kinase C (PKC)-dependent rises in intracellular levels of reactive oxygen species (ROS). However, the cascade linking PKC activation to ROS generation in cultured cortical neurons has been unknown. A recent study has demonstrated that ROS-generating NADPH oxidase is present in sympathetic neurons and contributes to NGF deprivation-induced cell death. Because NADPH oxidase is activated by PKC, in the present study, we examined the possibility that NADPH oxidase is the effector for oxidative stress in zinc-overloaded cortical cells. Reverse transcription-PCR and Western blot analyses revealed that naive cultured cortical cells express subunits of NADPH oxidase at low levels. Exposure to zinc substantially increased levels of NADPH oxidase subunits in both neurons and astrocytes. In addition, zinc exposure induced translocation of the p47(PHOX) and p67(PHOX) subunits to the membrane, a signature event for NADPH oxidase activation. Addition of a selective PKC inhibitor, GF109203X, blocked both the induction and the membrane translocation of NADPH oxidase by zinc. Supporting the role for NADPH oxidase in zinc-triggered oxidative injury, NADPH oxidase inhibitors attenuated ROS production and cortical neuronal death induced by zinc. In addition, Cu/Zn-superoxide dismutase and catalase attenuated zinc-induced cortical neuronal death. Our results have demonstrated that zinc overload induces and activates NADPH oxidase in cortical neurons and astrocytes in a PKC-dependent manner. Thus, NADPH oxidase may be an enzyme contributing to ROS generation in zinc-overloaded cortical neurons and astrocytes.","ISSN":"1529-2401","note":"PMID: 11090611","journalAbbreviation":"J. Neurosci.","language":"eng","author":[{"family":"Noh","given":"K. M."},{"family":"Koh","given":"J. Y."}],"issued":{"date-parts":[["2000",12,1]]}}}],"schema":"https://github.com/citation-style-language/schema/raw/master/csl-citation.json"} </w:instrText>
      </w:r>
      <w:r w:rsidR="002F3186" w:rsidRPr="004428AD">
        <w:rPr>
          <w:rFonts w:ascii="Arial" w:hAnsi="Arial" w:cs="Arial"/>
          <w:sz w:val="24"/>
          <w:szCs w:val="24"/>
        </w:rPr>
        <w:fldChar w:fldCharType="separate"/>
      </w:r>
      <w:r w:rsidR="009925EA" w:rsidRPr="004428AD">
        <w:rPr>
          <w:rFonts w:ascii="Arial" w:hAnsi="Arial" w:cs="Arial"/>
          <w:sz w:val="24"/>
          <w:szCs w:val="24"/>
        </w:rPr>
        <w:t>[24]</w:t>
      </w:r>
      <w:r w:rsidR="002F3186" w:rsidRPr="004428AD">
        <w:rPr>
          <w:rFonts w:ascii="Arial" w:hAnsi="Arial" w:cs="Arial"/>
          <w:sz w:val="24"/>
          <w:szCs w:val="24"/>
        </w:rPr>
        <w:fldChar w:fldCharType="end"/>
      </w:r>
      <w:r w:rsidR="00960546" w:rsidRPr="004428AD">
        <w:rPr>
          <w:rFonts w:ascii="Arial" w:hAnsi="Arial" w:cs="Arial"/>
          <w:sz w:val="24"/>
          <w:szCs w:val="24"/>
        </w:rPr>
        <w:t xml:space="preserve"> Alongside mitochondria activity, these enzymes </w:t>
      </w:r>
      <w:r w:rsidR="00E475D8" w:rsidRPr="004428AD">
        <w:rPr>
          <w:rFonts w:ascii="Arial" w:hAnsi="Arial" w:cs="Arial"/>
          <w:sz w:val="24"/>
          <w:szCs w:val="24"/>
        </w:rPr>
        <w:t>regulat</w:t>
      </w:r>
      <w:r w:rsidR="00960546" w:rsidRPr="004428AD">
        <w:rPr>
          <w:rFonts w:ascii="Arial" w:hAnsi="Arial" w:cs="Arial"/>
          <w:sz w:val="24"/>
          <w:szCs w:val="24"/>
        </w:rPr>
        <w:t>e</w:t>
      </w:r>
      <w:r w:rsidR="00E475D8" w:rsidRPr="004428AD">
        <w:rPr>
          <w:rFonts w:ascii="Arial" w:hAnsi="Arial" w:cs="Arial"/>
          <w:sz w:val="24"/>
          <w:szCs w:val="24"/>
        </w:rPr>
        <w:t xml:space="preserve"> </w:t>
      </w:r>
      <w:r w:rsidR="00102C59" w:rsidRPr="004428AD">
        <w:rPr>
          <w:rFonts w:ascii="Arial" w:hAnsi="Arial" w:cs="Arial"/>
          <w:sz w:val="24"/>
          <w:szCs w:val="24"/>
        </w:rPr>
        <w:t>platelet activity</w:t>
      </w:r>
      <w:r w:rsidR="00C05CDA" w:rsidRPr="004428AD">
        <w:rPr>
          <w:rFonts w:ascii="Arial" w:hAnsi="Arial" w:cs="Arial"/>
          <w:sz w:val="24"/>
          <w:szCs w:val="24"/>
        </w:rPr>
        <w:t xml:space="preserve"> </w:t>
      </w:r>
      <w:r w:rsidR="00960546" w:rsidRPr="004428AD">
        <w:rPr>
          <w:rFonts w:ascii="Arial" w:hAnsi="Arial" w:cs="Arial"/>
          <w:sz w:val="24"/>
          <w:szCs w:val="24"/>
        </w:rPr>
        <w:t xml:space="preserve">via the regulation of </w:t>
      </w:r>
      <w:r w:rsidR="00102C59" w:rsidRPr="004428AD">
        <w:rPr>
          <w:rFonts w:ascii="Arial" w:hAnsi="Arial" w:cs="Arial"/>
          <w:sz w:val="24"/>
          <w:szCs w:val="24"/>
        </w:rPr>
        <w:t>redox- dependent ATP generation and ROS release</w:t>
      </w:r>
      <w:r w:rsidR="00E31436" w:rsidRPr="004428AD">
        <w:rPr>
          <w:rFonts w:ascii="Arial" w:hAnsi="Arial" w:cs="Arial"/>
          <w:sz w:val="24"/>
          <w:szCs w:val="24"/>
        </w:rPr>
        <w:t>.</w:t>
      </w:r>
      <w:r w:rsidR="006510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14pfiid76l","properties":{"formattedCitation":"[60,61]","plainCitation":"[60,61]","noteIndex":0},"citationItems":[{"id":2752,"uris":["http://zotero.org/users/2507469/items/DRZ2ZNXI"],"uri":["http://zotero.org/users/2507469/items/DRZ2ZNXI"],"itemData":{"id":2752,"type":"article-journal","title":"The novel NOX inhibitor 2-acetylphenothiazine impairs collagen-dependent thrombus formation in a GPVI-dependent manner","container-title":"British Journal of Pharmacology","page":"212-224","volume":"168","issue":"1","source":"PubMed","abstract":"BACKGROUND AND PURPOSE: NADPH oxidases (NOXs) contribute to platelet activation by a largely unknown mechanism. Here, we studied the effect of the novel NOX inhibitor 2-acetylphenothiazine (2-APT) on human platelet functional responses and intracellular signaling pathways.\nEXPERIMENTAL APPROACH: The generation of superoxide ions was assessed by single cell imaging on adhering platelets using dihydroethidium (DHE), while other reactive oxygen species (ROS) were detected with 5-(and-6)-carboxy-2',7'-dichlorodihydrofluorescein diacetate (CM-H(2)-DCFDA). Whole blood thrombus formation, washed platelet aggregation, integrin αIIbβ3 inside-out signalling, Syk phosphorylation and PKC activation were analysed to understand the functional consequences of NOX inhibition by 2-APT in platelets.\nKEY RESULTS: Superoxide ion generation stimulated by platelet adhesion on collagen and fibrinogen was significantly inhibited by 2-APT in concentration-dependent manner (IC(50) = 306 nM and 227 nM, respectively), whereas cumulative ROS accumulation was not affected by this pharmacological agent. 2-APT also abolished collagen-dependent whole blood thrombus formation and washed platelet aggregation in response to collagen but not thrombin. The activation of integrin αIIbβ3 and PKC in response to the GPVI-specific agonist collagen-related peptide (CRP) was significantly reduced, whereas the same responses to thrombin were not significantly affected by 2-APT. Finally, Syk activation in response to collagen but not thrombin was inhibited by 2-APT.\nCONCLUSIONS AND IMPLICATIONS: Taken together, our results suggest that 2-APT attenuates GPVI-specific signalling and is a novel inhibitor of collagen-induced platelet responses. Therefore, NOXs could represent a novel target for the discovery of anti-thrombotic drugs.","ISSN":"1476-5381","note":"PMID: 22881838\nPMCID: PMC3570016","journalAbbreviation":"Br. J. Pharmacol.","language":"eng","author":[{"family":"Vara","given":"D."},{"family":"Campanella","given":"M."},{"family":"Pula","given":"G."}],"issued":{"date-parts":[["2013",1]]}}},{"id":2822,"uris":["http://zotero.org/users/2507469/items/XMRQU258"],"uri":["http://zotero.org/users/2507469/items/XMRQU258"],"itemData":{"id":2822,"type":"article-journal","title":"Mitochondria: biological roles in platelet physiology and pathology","container-title":"The International Journal of Biochemistry &amp; Cell Biology","page":"156-160","volume":"50","source":"PubMed","abstract":"Mitochondria are key regulators of cellular energy and redox metabolism, also playing a central role in cell signaling and death pathways. A number of processes occur within mitochondria, including redox-dependent ATP synthesis by oxidative phosphorylation and reactive oxygen species production. Mitochondrial permeability transition is a reversible process that may lead to cell death and is regulated by calcium and reactive oxygen species. Functional mitochondria are present in platelets, and evidence has demonstrated the direct involvement of these organelles in cellular ATP production, redox balance, as well as in platelet activation and apoptosis. Here, we review aspects of platelet physiology in which mitochondria are involved, as well as assess their function as new tools for studying a number of human diseases.","ISSN":"1878-5875","note":"PMID: 24569121","shortTitle":"Mitochondria","journalAbbreviation":"Int. J. Biochem. Cell Biol.","language":"eng","author":[{"family":"Garcia-Souza","given":"Luiz F."},{"family":"Oliveira","given":"Marcus F."}],"issued":{"date-parts":[["2014",5]]}}}],"schema":"https://github.com/citation-style-language/schema/raw/master/csl-citation.json"} </w:instrText>
      </w:r>
      <w:r w:rsidR="0065101F" w:rsidRPr="004428AD">
        <w:rPr>
          <w:rFonts w:ascii="Arial" w:hAnsi="Arial" w:cs="Arial"/>
          <w:sz w:val="24"/>
          <w:szCs w:val="24"/>
        </w:rPr>
        <w:fldChar w:fldCharType="separate"/>
      </w:r>
      <w:r w:rsidR="009925EA" w:rsidRPr="004428AD">
        <w:rPr>
          <w:rFonts w:ascii="Arial" w:hAnsi="Arial" w:cs="Arial"/>
          <w:sz w:val="24"/>
          <w:szCs w:val="24"/>
        </w:rPr>
        <w:t>[60,61]</w:t>
      </w:r>
      <w:r w:rsidR="0065101F" w:rsidRPr="004428AD">
        <w:rPr>
          <w:rFonts w:ascii="Arial" w:hAnsi="Arial" w:cs="Arial"/>
          <w:sz w:val="24"/>
          <w:szCs w:val="24"/>
        </w:rPr>
        <w:fldChar w:fldCharType="end"/>
      </w:r>
    </w:p>
    <w:p w14:paraId="22D216A4" w14:textId="0E417F64" w:rsidR="00102C59" w:rsidRPr="004428AD" w:rsidRDefault="00102C59" w:rsidP="00B52C66">
      <w:pPr>
        <w:spacing w:line="480" w:lineRule="auto"/>
        <w:contextualSpacing/>
        <w:jc w:val="both"/>
        <w:rPr>
          <w:rFonts w:ascii="Arial" w:hAnsi="Arial" w:cs="Arial"/>
          <w:sz w:val="24"/>
          <w:szCs w:val="24"/>
        </w:rPr>
      </w:pPr>
      <w:r w:rsidRPr="004428AD">
        <w:rPr>
          <w:rFonts w:ascii="Arial" w:hAnsi="Arial" w:cs="Arial"/>
          <w:sz w:val="24"/>
          <w:szCs w:val="24"/>
        </w:rPr>
        <w:t xml:space="preserve"> </w:t>
      </w:r>
      <w:r w:rsidR="00B1395F" w:rsidRPr="004428AD">
        <w:rPr>
          <w:rFonts w:ascii="Arial" w:hAnsi="Arial" w:cs="Arial"/>
          <w:sz w:val="24"/>
          <w:szCs w:val="24"/>
        </w:rPr>
        <w:tab/>
      </w:r>
      <w:r w:rsidR="00450A8B" w:rsidRPr="004428AD">
        <w:rPr>
          <w:rFonts w:ascii="Arial" w:hAnsi="Arial" w:cs="Arial"/>
          <w:sz w:val="24"/>
          <w:szCs w:val="24"/>
        </w:rPr>
        <w:t xml:space="preserve">We </w:t>
      </w:r>
      <w:r w:rsidR="00FF2E02" w:rsidRPr="004428AD">
        <w:rPr>
          <w:rFonts w:ascii="Arial" w:hAnsi="Arial" w:cs="Arial"/>
          <w:sz w:val="24"/>
          <w:szCs w:val="24"/>
        </w:rPr>
        <w:t xml:space="preserve">examined </w:t>
      </w:r>
      <w:r w:rsidRPr="004428AD">
        <w:rPr>
          <w:rFonts w:ascii="Arial" w:hAnsi="Arial" w:cs="Arial"/>
          <w:sz w:val="24"/>
          <w:szCs w:val="24"/>
        </w:rPr>
        <w:t xml:space="preserve">the involvement of </w:t>
      </w:r>
      <w:r w:rsidR="00450A8B" w:rsidRPr="004428AD">
        <w:rPr>
          <w:rFonts w:ascii="Arial" w:hAnsi="Arial" w:cs="Arial"/>
          <w:sz w:val="24"/>
          <w:szCs w:val="24"/>
        </w:rPr>
        <w:t>NOX and mitochondrial activity on [Zn</w:t>
      </w:r>
      <w:r w:rsidR="00450A8B" w:rsidRPr="004428AD">
        <w:rPr>
          <w:rFonts w:ascii="Arial" w:hAnsi="Arial" w:cs="Arial"/>
          <w:sz w:val="24"/>
          <w:szCs w:val="24"/>
          <w:vertAlign w:val="superscript"/>
        </w:rPr>
        <w:t>2</w:t>
      </w:r>
      <w:proofErr w:type="gramStart"/>
      <w:r w:rsidR="00450A8B" w:rsidRPr="004428AD">
        <w:rPr>
          <w:rFonts w:ascii="Arial" w:hAnsi="Arial" w:cs="Arial"/>
          <w:sz w:val="24"/>
          <w:szCs w:val="24"/>
          <w:vertAlign w:val="superscript"/>
        </w:rPr>
        <w:t>+</w:t>
      </w:r>
      <w:r w:rsidR="00450A8B" w:rsidRPr="004428AD">
        <w:rPr>
          <w:rFonts w:ascii="Arial" w:hAnsi="Arial" w:cs="Arial"/>
          <w:sz w:val="24"/>
          <w:szCs w:val="24"/>
        </w:rPr>
        <w:t>]</w:t>
      </w:r>
      <w:proofErr w:type="spellStart"/>
      <w:r w:rsidR="00450A8B" w:rsidRPr="004428AD">
        <w:rPr>
          <w:rFonts w:ascii="Arial" w:hAnsi="Arial" w:cs="Arial"/>
          <w:sz w:val="24"/>
          <w:szCs w:val="24"/>
          <w:vertAlign w:val="subscript"/>
        </w:rPr>
        <w:t>i</w:t>
      </w:r>
      <w:proofErr w:type="spellEnd"/>
      <w:proofErr w:type="gramEnd"/>
      <w:r w:rsidR="00450A8B" w:rsidRPr="004428AD">
        <w:rPr>
          <w:rFonts w:ascii="Arial" w:hAnsi="Arial" w:cs="Arial"/>
          <w:sz w:val="24"/>
          <w:szCs w:val="24"/>
        </w:rPr>
        <w:t xml:space="preserve">-dependent </w:t>
      </w:r>
      <w:r w:rsidRPr="004428AD">
        <w:rPr>
          <w:rFonts w:ascii="Arial" w:hAnsi="Arial" w:cs="Arial"/>
          <w:sz w:val="24"/>
          <w:szCs w:val="24"/>
        </w:rPr>
        <w:t xml:space="preserve">ROS </w:t>
      </w:r>
      <w:r w:rsidR="00450A8B" w:rsidRPr="004428AD">
        <w:rPr>
          <w:rFonts w:ascii="Arial" w:hAnsi="Arial" w:cs="Arial"/>
          <w:sz w:val="24"/>
          <w:szCs w:val="24"/>
        </w:rPr>
        <w:t xml:space="preserve">using the </w:t>
      </w:r>
      <w:r w:rsidR="00450A8B" w:rsidRPr="004428AD">
        <w:rPr>
          <w:rFonts w:ascii="Arial" w:hAnsi="Arial" w:cs="Arial"/>
          <w:bCs/>
          <w:sz w:val="24"/>
          <w:szCs w:val="24"/>
        </w:rPr>
        <w:t>NADPH oxidase inhibitor</w:t>
      </w:r>
      <w:r w:rsidR="00E96ED0" w:rsidRPr="004428AD">
        <w:rPr>
          <w:rFonts w:ascii="Arial" w:hAnsi="Arial" w:cs="Arial"/>
          <w:bCs/>
          <w:sz w:val="24"/>
          <w:szCs w:val="24"/>
        </w:rPr>
        <w:t xml:space="preserve">, </w:t>
      </w:r>
      <w:r w:rsidR="00450A8B" w:rsidRPr="004428AD">
        <w:rPr>
          <w:rFonts w:ascii="Arial" w:hAnsi="Arial" w:cs="Arial"/>
          <w:bCs/>
          <w:sz w:val="24"/>
          <w:szCs w:val="24"/>
        </w:rPr>
        <w:t>DPI</w:t>
      </w:r>
      <w:r w:rsidR="00E96ED0" w:rsidRPr="004428AD">
        <w:rPr>
          <w:rFonts w:ascii="Arial" w:hAnsi="Arial" w:cs="Arial"/>
          <w:bCs/>
          <w:sz w:val="24"/>
          <w:szCs w:val="24"/>
        </w:rPr>
        <w:t>,</w:t>
      </w:r>
      <w:r w:rsidR="00450A8B" w:rsidRPr="004428AD">
        <w:rPr>
          <w:rFonts w:ascii="Arial" w:hAnsi="Arial" w:cs="Arial"/>
          <w:bCs/>
          <w:sz w:val="24"/>
          <w:szCs w:val="24"/>
        </w:rPr>
        <w:t xml:space="preserve"> and the mitochondrial targeted anti-oxidant, </w:t>
      </w:r>
      <w:proofErr w:type="spellStart"/>
      <w:r w:rsidR="00383233" w:rsidRPr="004428AD">
        <w:rPr>
          <w:rFonts w:ascii="Arial" w:hAnsi="Arial" w:cs="Arial"/>
          <w:bCs/>
          <w:sz w:val="24"/>
          <w:szCs w:val="24"/>
        </w:rPr>
        <w:t>mitoTEMPO</w:t>
      </w:r>
      <w:proofErr w:type="spellEnd"/>
      <w:r w:rsidRPr="004428AD">
        <w:rPr>
          <w:rFonts w:ascii="Arial" w:hAnsi="Arial" w:cs="Arial"/>
          <w:sz w:val="24"/>
          <w:szCs w:val="24"/>
        </w:rPr>
        <w:t xml:space="preserve">. </w:t>
      </w:r>
      <w:r w:rsidR="00FF2E02" w:rsidRPr="004428AD">
        <w:rPr>
          <w:rFonts w:ascii="Arial" w:hAnsi="Arial" w:cs="Arial"/>
          <w:sz w:val="24"/>
          <w:szCs w:val="24"/>
        </w:rPr>
        <w:t>Clioquinol</w:t>
      </w:r>
      <w:r w:rsidR="00450A8B" w:rsidRPr="004428AD">
        <w:rPr>
          <w:rFonts w:ascii="Arial" w:hAnsi="Arial" w:cs="Arial"/>
          <w:sz w:val="24"/>
          <w:szCs w:val="24"/>
        </w:rPr>
        <w:t>-</w:t>
      </w:r>
      <w:r w:rsidR="00FF2E02" w:rsidRPr="004428AD">
        <w:rPr>
          <w:rFonts w:ascii="Arial" w:hAnsi="Arial" w:cs="Arial"/>
          <w:sz w:val="24"/>
          <w:szCs w:val="24"/>
        </w:rPr>
        <w:t xml:space="preserve">mediated </w:t>
      </w:r>
      <w:r w:rsidR="00450A8B" w:rsidRPr="004428AD">
        <w:rPr>
          <w:rFonts w:ascii="Arial" w:hAnsi="Arial" w:cs="Arial"/>
          <w:sz w:val="24"/>
          <w:szCs w:val="24"/>
        </w:rPr>
        <w:t>ROS production was abrogated following p</w:t>
      </w:r>
      <w:r w:rsidRPr="004428AD">
        <w:rPr>
          <w:rFonts w:ascii="Arial" w:hAnsi="Arial" w:cs="Arial"/>
          <w:sz w:val="24"/>
          <w:szCs w:val="24"/>
        </w:rPr>
        <w:t>re-</w:t>
      </w:r>
      <w:r w:rsidR="00450A8B" w:rsidRPr="004428AD">
        <w:rPr>
          <w:rFonts w:ascii="Arial" w:hAnsi="Arial" w:cs="Arial"/>
          <w:sz w:val="24"/>
          <w:szCs w:val="24"/>
        </w:rPr>
        <w:t>i</w:t>
      </w:r>
      <w:r w:rsidRPr="004428AD">
        <w:rPr>
          <w:rFonts w:ascii="Arial" w:hAnsi="Arial" w:cs="Arial"/>
          <w:sz w:val="24"/>
          <w:szCs w:val="24"/>
        </w:rPr>
        <w:t xml:space="preserve">ncubation of platelets with </w:t>
      </w:r>
      <w:r w:rsidR="00450A8B" w:rsidRPr="004428AD">
        <w:rPr>
          <w:rFonts w:ascii="Arial" w:hAnsi="Arial" w:cs="Arial"/>
          <w:sz w:val="24"/>
          <w:szCs w:val="24"/>
        </w:rPr>
        <w:t xml:space="preserve">the </w:t>
      </w:r>
      <w:r w:rsidR="00AC31E2" w:rsidRPr="004428AD">
        <w:rPr>
          <w:rFonts w:ascii="Arial" w:hAnsi="Arial" w:cs="Arial"/>
          <w:sz w:val="24"/>
          <w:szCs w:val="24"/>
        </w:rPr>
        <w:t xml:space="preserve">DPI or </w:t>
      </w:r>
      <w:proofErr w:type="spellStart"/>
      <w:r w:rsidR="00383233" w:rsidRPr="004428AD">
        <w:rPr>
          <w:rFonts w:ascii="Arial" w:hAnsi="Arial" w:cs="Arial"/>
          <w:sz w:val="24"/>
          <w:szCs w:val="24"/>
        </w:rPr>
        <w:t>mitoTEMPO</w:t>
      </w:r>
      <w:proofErr w:type="spellEnd"/>
      <w:r w:rsidR="00450A8B" w:rsidRPr="004428AD">
        <w:rPr>
          <w:rFonts w:ascii="Arial" w:hAnsi="Arial" w:cs="Arial"/>
          <w:sz w:val="24"/>
          <w:szCs w:val="24"/>
        </w:rPr>
        <w:t xml:space="preserve">, indicating </w:t>
      </w:r>
      <w:r w:rsidR="00E96ED0" w:rsidRPr="004428AD">
        <w:rPr>
          <w:rFonts w:ascii="Arial" w:hAnsi="Arial" w:cs="Arial"/>
          <w:sz w:val="24"/>
          <w:szCs w:val="24"/>
        </w:rPr>
        <w:t xml:space="preserve">a role for </w:t>
      </w:r>
      <w:r w:rsidRPr="004428AD">
        <w:rPr>
          <w:rFonts w:ascii="Arial" w:hAnsi="Arial" w:cs="Arial"/>
          <w:sz w:val="24"/>
          <w:szCs w:val="24"/>
        </w:rPr>
        <w:t xml:space="preserve">NADPH oxidase and mitochondria </w:t>
      </w:r>
      <w:r w:rsidR="00450A8B" w:rsidRPr="004428AD">
        <w:rPr>
          <w:rFonts w:ascii="Arial" w:hAnsi="Arial" w:cs="Arial"/>
          <w:sz w:val="24"/>
          <w:szCs w:val="24"/>
        </w:rPr>
        <w:t xml:space="preserve">activity </w:t>
      </w:r>
      <w:r w:rsidRPr="004428AD">
        <w:rPr>
          <w:rFonts w:ascii="Arial" w:hAnsi="Arial" w:cs="Arial"/>
          <w:sz w:val="24"/>
          <w:szCs w:val="24"/>
        </w:rPr>
        <w:t>on [Zn</w:t>
      </w:r>
      <w:r w:rsidRPr="004428AD">
        <w:rPr>
          <w:rFonts w:ascii="Arial" w:hAnsi="Arial" w:cs="Arial"/>
          <w:sz w:val="24"/>
          <w:szCs w:val="24"/>
          <w:vertAlign w:val="superscript"/>
        </w:rPr>
        <w:t>2</w:t>
      </w:r>
      <w:proofErr w:type="gramStart"/>
      <w:r w:rsidRPr="004428AD">
        <w:rPr>
          <w:rFonts w:ascii="Arial" w:hAnsi="Arial" w:cs="Arial"/>
          <w:sz w:val="24"/>
          <w:szCs w:val="24"/>
          <w:vertAlign w:val="superscript"/>
        </w:rPr>
        <w:t>+</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proofErr w:type="gramEnd"/>
      <w:r w:rsidR="00450A8B" w:rsidRPr="004428AD">
        <w:rPr>
          <w:rFonts w:ascii="Arial" w:hAnsi="Arial" w:cs="Arial"/>
          <w:sz w:val="24"/>
          <w:szCs w:val="24"/>
        </w:rPr>
        <w:t xml:space="preserve">–dependent </w:t>
      </w:r>
      <w:r w:rsidRPr="004428AD">
        <w:rPr>
          <w:rFonts w:ascii="Arial" w:hAnsi="Arial" w:cs="Arial"/>
          <w:sz w:val="24"/>
          <w:szCs w:val="24"/>
        </w:rPr>
        <w:t xml:space="preserve">ROS </w:t>
      </w:r>
      <w:r w:rsidR="00450A8B" w:rsidRPr="004428AD">
        <w:rPr>
          <w:rFonts w:ascii="Arial" w:hAnsi="Arial" w:cs="Arial"/>
          <w:sz w:val="24"/>
          <w:szCs w:val="24"/>
        </w:rPr>
        <w:t>production.</w:t>
      </w:r>
      <w:r w:rsidRPr="004428AD">
        <w:rPr>
          <w:rFonts w:ascii="Arial" w:hAnsi="Arial" w:cs="Arial"/>
          <w:sz w:val="24"/>
          <w:szCs w:val="24"/>
        </w:rPr>
        <w:t xml:space="preserve"> Our </w:t>
      </w:r>
      <w:r w:rsidR="00E96ED0" w:rsidRPr="004428AD">
        <w:rPr>
          <w:rFonts w:ascii="Arial" w:hAnsi="Arial" w:cs="Arial"/>
          <w:sz w:val="24"/>
          <w:szCs w:val="24"/>
        </w:rPr>
        <w:t xml:space="preserve">observations are supported by </w:t>
      </w:r>
      <w:r w:rsidRPr="004428AD">
        <w:rPr>
          <w:rFonts w:ascii="Arial" w:hAnsi="Arial" w:cs="Arial"/>
          <w:sz w:val="24"/>
          <w:szCs w:val="24"/>
        </w:rPr>
        <w:t>previous studies</w:t>
      </w:r>
      <w:r w:rsidR="00E96ED0" w:rsidRPr="004428AD">
        <w:rPr>
          <w:rFonts w:ascii="Arial" w:hAnsi="Arial" w:cs="Arial"/>
          <w:sz w:val="24"/>
          <w:szCs w:val="24"/>
        </w:rPr>
        <w:t>,</w:t>
      </w:r>
      <w:r w:rsidRPr="004428AD">
        <w:rPr>
          <w:rFonts w:ascii="Arial" w:hAnsi="Arial" w:cs="Arial"/>
          <w:sz w:val="24"/>
          <w:szCs w:val="24"/>
        </w:rPr>
        <w:t xml:space="preserve"> which showed that</w:t>
      </w:r>
      <w:r w:rsidR="00E96ED0" w:rsidRPr="004428AD">
        <w:rPr>
          <w:rFonts w:ascii="Arial" w:hAnsi="Arial" w:cs="Arial"/>
          <w:sz w:val="24"/>
          <w:szCs w:val="24"/>
        </w:rPr>
        <w:t xml:space="preserve"> increases in </w:t>
      </w:r>
      <w:r w:rsidR="00450A8B" w:rsidRPr="004428AD">
        <w:rPr>
          <w:rFonts w:ascii="Arial" w:eastAsia="ArialMT" w:hAnsi="Arial" w:cs="Arial"/>
          <w:sz w:val="24"/>
          <w:szCs w:val="24"/>
        </w:rPr>
        <w:t>[</w:t>
      </w:r>
      <w:r w:rsidR="00450A8B" w:rsidRPr="004428AD">
        <w:rPr>
          <w:rFonts w:ascii="Arial" w:hAnsi="Arial" w:cs="Arial"/>
          <w:sz w:val="24"/>
          <w:szCs w:val="24"/>
        </w:rPr>
        <w:t>Zn</w:t>
      </w:r>
      <w:r w:rsidR="00450A8B" w:rsidRPr="004428AD">
        <w:rPr>
          <w:rFonts w:ascii="Arial" w:hAnsi="Arial" w:cs="Arial"/>
          <w:sz w:val="24"/>
          <w:szCs w:val="24"/>
          <w:vertAlign w:val="superscript"/>
        </w:rPr>
        <w:t>2+</w:t>
      </w:r>
      <w:r w:rsidR="00450A8B" w:rsidRPr="004428AD">
        <w:rPr>
          <w:rFonts w:ascii="Arial" w:hAnsi="Arial" w:cs="Arial"/>
          <w:sz w:val="24"/>
          <w:szCs w:val="24"/>
        </w:rPr>
        <w:t>]</w:t>
      </w:r>
      <w:proofErr w:type="spellStart"/>
      <w:r w:rsidR="00450A8B" w:rsidRPr="004428AD">
        <w:rPr>
          <w:rFonts w:ascii="Arial" w:hAnsi="Arial" w:cs="Arial"/>
          <w:sz w:val="24"/>
          <w:szCs w:val="24"/>
          <w:vertAlign w:val="subscript"/>
        </w:rPr>
        <w:t>i</w:t>
      </w:r>
      <w:proofErr w:type="spellEnd"/>
      <w:r w:rsidR="00450A8B" w:rsidRPr="004428AD">
        <w:rPr>
          <w:rFonts w:ascii="Arial" w:hAnsi="Arial" w:cs="Arial"/>
          <w:sz w:val="24"/>
          <w:szCs w:val="24"/>
        </w:rPr>
        <w:t xml:space="preserve"> </w:t>
      </w:r>
      <w:r w:rsidRPr="004428AD">
        <w:rPr>
          <w:rFonts w:ascii="Arial" w:hAnsi="Arial" w:cs="Arial"/>
          <w:sz w:val="24"/>
          <w:szCs w:val="24"/>
        </w:rPr>
        <w:t>promote p47phox</w:t>
      </w:r>
      <w:r w:rsidR="00E96ED0" w:rsidRPr="004428AD">
        <w:rPr>
          <w:rFonts w:ascii="Arial" w:hAnsi="Arial" w:cs="Arial"/>
          <w:sz w:val="24"/>
          <w:szCs w:val="24"/>
        </w:rPr>
        <w:t xml:space="preserve"> activity</w:t>
      </w:r>
      <w:r w:rsidRPr="004428AD">
        <w:rPr>
          <w:rFonts w:ascii="Arial" w:hAnsi="Arial" w:cs="Arial"/>
          <w:sz w:val="24"/>
          <w:szCs w:val="24"/>
        </w:rPr>
        <w:t xml:space="preserve"> in </w:t>
      </w:r>
      <w:r w:rsidR="00E96ED0" w:rsidRPr="004428AD">
        <w:rPr>
          <w:rFonts w:ascii="Arial" w:hAnsi="Arial" w:cs="Arial"/>
          <w:sz w:val="24"/>
          <w:szCs w:val="24"/>
        </w:rPr>
        <w:t xml:space="preserve">a </w:t>
      </w:r>
      <w:r w:rsidRPr="004428AD">
        <w:rPr>
          <w:rFonts w:ascii="Arial" w:hAnsi="Arial" w:cs="Arial"/>
          <w:sz w:val="24"/>
          <w:szCs w:val="24"/>
        </w:rPr>
        <w:t>neurotoxic environment</w:t>
      </w:r>
      <w:r w:rsidR="006E1429" w:rsidRPr="004428AD">
        <w:rPr>
          <w:rFonts w:ascii="Arial" w:hAnsi="Arial" w:cs="Arial"/>
          <w:sz w:val="24"/>
          <w:szCs w:val="24"/>
        </w:rPr>
        <w:t>.</w:t>
      </w:r>
      <w:r w:rsidR="006816B7" w:rsidRPr="004428AD">
        <w:rPr>
          <w:rFonts w:ascii="Arial" w:eastAsia="ArialMT" w:hAnsi="Arial" w:cs="Arial"/>
          <w:sz w:val="24"/>
          <w:szCs w:val="24"/>
        </w:rPr>
        <w:fldChar w:fldCharType="begin"/>
      </w:r>
      <w:r w:rsidR="009925EA" w:rsidRPr="004428AD">
        <w:rPr>
          <w:rFonts w:ascii="Arial" w:eastAsia="ArialMT" w:hAnsi="Arial" w:cs="Arial"/>
          <w:sz w:val="24"/>
          <w:szCs w:val="24"/>
        </w:rPr>
        <w:instrText xml:space="preserve"> ADDIN ZOTERO_ITEM CSL_CITATION {"citationID":"a10ro8cgos8","properties":{"formattedCitation":"[24,31,45]","plainCitation":"[24,31,45]","noteIndex":0},"citationItems":[{"id":2742,"uris":["http://zotero.org/users/2507469/items/ICH8XLDG"],"uri":["http://zotero.org/users/2507469/items/ICH8XLDG"],"itemData":{"id":2742,"type":"article-journal","title":"Induction and activation by zinc of NADPH oxidase in cultured cortical neurons and astrocytes","container-title":"The Journal of Neuroscience: The Official Journal of the Society for Neuroscience","page":"RC111","volume":"20","issue":"23","source":"PubMed","abstract":"Zinc overload may be a key mechanism of neuronal death in acute brain injury. We have demonstrated previously that zinc overload neurotoxicity involves protein kinase C (PKC)-dependent rises in intracellular levels of reactive oxygen species (ROS). However, the cascade linking PKC activation to ROS generation in cultured cortical neurons has been unknown. A recent study has demonstrated that ROS-generating NADPH oxidase is present in sympathetic neurons and contributes to NGF deprivation-induced cell death. Because NADPH oxidase is activated by PKC, in the present study, we examined the possibility that NADPH oxidase is the effector for oxidative stress in zinc-overloaded cortical cells. Reverse transcription-PCR and Western blot analyses revealed that naive cultured cortical cells express subunits of NADPH oxidase at low levels. Exposure to zinc substantially increased levels of NADPH oxidase subunits in both neurons and astrocytes. In addition, zinc exposure induced translocation of the p47(PHOX) and p67(PHOX) subunits to the membrane, a signature event for NADPH oxidase activation. Addition of a selective PKC inhibitor, GF109203X, blocked both the induction and the membrane translocation of NADPH oxidase by zinc. Supporting the role for NADPH oxidase in zinc-triggered oxidative injury, NADPH oxidase inhibitors attenuated ROS production and cortical neuronal death induced by zinc. In addition, Cu/Zn-superoxide dismutase and catalase attenuated zinc-induced cortical neuronal death. Our results have demonstrated that zinc overload induces and activates NADPH oxidase in cortical neurons and astrocytes in a PKC-dependent manner. Thus, NADPH oxidase may be an enzyme contributing to ROS generation in zinc-overloaded cortical neurons and astrocytes.","ISSN":"1529-2401","note":"PMID: 11090611","journalAbbreviation":"J. Neurosci.","language":"eng","author":[{"family":"Noh","given":"K. M."},{"family":"Koh","given":"J. Y."}],"issued":{"date-parts":[["2000",12,1]]}}},{"id":2748,"uris":["http://zotero.org/users/2507469/items/KTC3SXEL"],"uri":["http://zotero.org/users/2507469/items/KTC3SXEL"],"itemData":{"id":2748,"type":"article-journal","title":"Mechanisms of rapid reactive oxygen species generation in response to cytosolic Ca2+ or Zn2+ loads in cortical neurons","container-title":"PloS One","page":"e83347","volume":"8","issue":"12","source":"PubMed","abstract":"Excessive \"excitotoxic\" accumulation of Ca(2+) and Zn(2+) within neurons contributes to neurodegeneration in pathological conditions including ischemia. Putative early targets of these ions, both of which are linked to increased reactive oxygen species (ROS) generation, are mitochondria and the cytosolic enzyme, NADPH oxidase (NOX). The present study uses primary cortical neuronal cultures to examine respective contributions of mitochondria and NOX to ROS generation in response to Ca(2+) or Zn(2+) loading. Induction of rapid cytosolic accumulation of either Ca(2+) (via NMDA exposure) or Zn(2+) (via Zn(2+)/Pyrithione exposure in 0 Ca(2+)) caused sharp cytosolic rises in these ions, as well as a strong and rapid increase in ROS generation. Inhibition of NOX activation significantly reduced the Ca(2+)-induced ROS production with little effect on the Zn(2+)- triggered ROS generation. Conversely, dissipation of the mitochondrial electrochemical gradient increased the cytosolic Ca(2+) or Zn(2+) rises caused by these exposures, consistent with inhibition of mitochondrial uptake of these ions. However, such disruption of mitochondrial function markedly suppressed the Zn(2+)-triggered ROS, while partially attenuating the Ca(2+)-triggered ROS. Furthermore, block of the mitochondrial Ca(2+) uniporter (MCU), through which Zn(2+) as well as Ca(2+) can enter the mitochondrial matrix, substantially diminished Zn(2+) triggered ROS production, suggesting that the ROS generation occurs specifically in response to Zn(2+) entry into mitochondria. Finally, in the presence of the sulfhydryl-oxidizing agent 2,2'-dithiodipyridine, which impairs Zn(2+) binding to cytosolic metalloproteins, far lower Zn(2+) exposures were able to induce mitochondrial Zn(2+) uptake and consequent ROS generation. Thus, whereas rapid acute accumulation of Zn(2+) and Ca(2+) each can trigger injurious ROS generation, Zn(2+) entry into mitochondria via the MCU may do so with particular potency. This may be of particular relevance to conditions like ischemia in which cytosolic Zn(2+) buffering is impaired due to acidosis and oxidative stress.","ISSN":"1932-6203","note":"PMID: 24340096\nPMCID: PMC3858366","journalAbbreviation":"PLoS ONE","language":"eng","author":[{"family":"Clausen","given":"Aaron"},{"family":"McClanahan","given":"Taylor"},{"family":"Ji","given":"Sung G."},{"family":"Weiss","given":"John H."}],"issued":{"date-parts":[["2013"]]}}},{"id":2792,"uris":["http://zotero.org/users/2507469/items/X4YNNSAV"],"uri":["http://zotero.org/users/2507469/items/X4YNNSAV"],"itemData":{"id":2792,"type":"article-journal","title":"p47phox, the phagocyte NADPH oxidase/NOX2 organizer: structure, phosphorylation and implication in diseases","container-title":"Experimental &amp; Molecular Medicine","page":"217-225","volume":"41","issue":"4","source":"PubMed","abstract":"Phagocytes such as neutrophils play a vital role in host defense against microbial pathogens. The anti-microbial function of neutrophils is based on the production of superoxide anion (O2 -), which generates other microbicidal reactive oxygen species (ROS) and release of antimicrobial peptides and proteins. The enzyme responsible for O2 - production is called the NADPH oxidase or respiratory burst oxidase. This multicomponent enzyme system is composed of two trans- membrane proteins (p22phox and gp91phox, also called NOX2, which together form the cytochrome b558) and four cytosolic proteins (p47phox, p67phox, p40phox and a GTPase Rac1 or Rac2), which assemble at membrane sites upon cell activation. NADPH oxidase activation in phagocytes can be induced by a large number of soluble and particulate agents. This process is dependent on the phosphorylation of the cytosolic protein p47phox. p47phox is a 390 amino acids protein with several functional domains: one phox homology (PX) domain, two src homology 3 (SH3) domains, an auto-inhibitory region (AIR), a proline rich domain (PRR) and has several phosphorylated sites located between Ser303 and Ser379. In this review, we will describe the structure of p47phox, its phosphorylation and discuss how these events regulate NADPH oxidase activation.","ISSN":"1226-3613","note":"PMID: 19372727\nPMCID: PMC2679237","shortTitle":"p47phox, the phagocyte NADPH oxidase/NOX2 organizer","journalAbbreviation":"Exp. Mol. Med.","language":"eng","author":[{"family":"El-Benna","given":"Jame"},{"family":"Dang","given":"Pham My-Chan"},{"family":"Gougerot-Pocidalo","given":"Marie Anne"},{"family":"Marie","given":"Jean Claude"},{"family":"Braut-Boucher","given":"Francoise"}],"issued":{"date-parts":[["2009",4,30]]}}}],"schema":"https://github.com/citation-style-language/schema/raw/master/csl-citation.json"} </w:instrText>
      </w:r>
      <w:r w:rsidR="006816B7" w:rsidRPr="004428AD">
        <w:rPr>
          <w:rFonts w:ascii="Arial" w:eastAsia="ArialMT" w:hAnsi="Arial" w:cs="Arial"/>
          <w:sz w:val="24"/>
          <w:szCs w:val="24"/>
        </w:rPr>
        <w:fldChar w:fldCharType="separate"/>
      </w:r>
      <w:r w:rsidR="009925EA" w:rsidRPr="004428AD">
        <w:rPr>
          <w:rFonts w:ascii="Arial" w:hAnsi="Arial" w:cs="Arial"/>
          <w:sz w:val="24"/>
          <w:szCs w:val="24"/>
        </w:rPr>
        <w:t>[24,31,45]</w:t>
      </w:r>
      <w:r w:rsidR="006816B7" w:rsidRPr="004428AD">
        <w:rPr>
          <w:rFonts w:ascii="Arial" w:eastAsia="ArialMT" w:hAnsi="Arial" w:cs="Arial"/>
          <w:sz w:val="24"/>
          <w:szCs w:val="24"/>
        </w:rPr>
        <w:fldChar w:fldCharType="end"/>
      </w:r>
      <w:r w:rsidRPr="004428AD">
        <w:rPr>
          <w:rFonts w:ascii="Arial" w:hAnsi="Arial" w:cs="Arial"/>
          <w:sz w:val="24"/>
          <w:szCs w:val="24"/>
        </w:rPr>
        <w:t xml:space="preserve"> </w:t>
      </w:r>
    </w:p>
    <w:p w14:paraId="70BB4C65" w14:textId="03B3F0C8" w:rsidR="0088785A" w:rsidRPr="004428AD" w:rsidRDefault="00450A8B" w:rsidP="00B52C66">
      <w:pPr>
        <w:autoSpaceDE w:val="0"/>
        <w:autoSpaceDN w:val="0"/>
        <w:adjustRightInd w:val="0"/>
        <w:spacing w:after="0" w:line="480" w:lineRule="auto"/>
        <w:ind w:firstLine="708"/>
        <w:jc w:val="both"/>
        <w:rPr>
          <w:rFonts w:ascii="Arial" w:hAnsi="Arial" w:cs="Arial"/>
          <w:sz w:val="24"/>
          <w:szCs w:val="24"/>
        </w:rPr>
      </w:pPr>
      <w:r w:rsidRPr="004428AD">
        <w:rPr>
          <w:rFonts w:ascii="Arial" w:hAnsi="Arial" w:cs="Arial"/>
          <w:sz w:val="24"/>
          <w:szCs w:val="24"/>
        </w:rPr>
        <w:t xml:space="preserve">MAPK activity is </w:t>
      </w:r>
      <w:r w:rsidR="003328A8" w:rsidRPr="004428AD">
        <w:rPr>
          <w:rFonts w:ascii="Arial" w:hAnsi="Arial" w:cs="Arial"/>
          <w:sz w:val="24"/>
          <w:szCs w:val="24"/>
        </w:rPr>
        <w:t xml:space="preserve">critical </w:t>
      </w:r>
      <w:r w:rsidRPr="004428AD">
        <w:rPr>
          <w:rFonts w:ascii="Arial" w:hAnsi="Arial" w:cs="Arial"/>
          <w:sz w:val="24"/>
          <w:szCs w:val="24"/>
        </w:rPr>
        <w:t>for a number of intracellular signalling pathways in platelets, including α</w:t>
      </w:r>
      <w:r w:rsidRPr="004428AD">
        <w:rPr>
          <w:rFonts w:ascii="Arial" w:hAnsi="Arial" w:cs="Arial"/>
          <w:sz w:val="24"/>
          <w:szCs w:val="24"/>
          <w:vertAlign w:val="subscript"/>
        </w:rPr>
        <w:t>IIb</w:t>
      </w:r>
      <w:r w:rsidRPr="004428AD">
        <w:rPr>
          <w:rFonts w:ascii="Arial" w:hAnsi="Arial" w:cs="Arial"/>
          <w:sz w:val="24"/>
          <w:szCs w:val="24"/>
        </w:rPr>
        <w:t>β</w:t>
      </w:r>
      <w:r w:rsidRPr="004428AD">
        <w:rPr>
          <w:rFonts w:ascii="Arial" w:hAnsi="Arial" w:cs="Arial"/>
          <w:sz w:val="24"/>
          <w:szCs w:val="24"/>
          <w:vertAlign w:val="subscript"/>
        </w:rPr>
        <w:t>3</w:t>
      </w:r>
      <w:r w:rsidRPr="004428AD">
        <w:rPr>
          <w:rFonts w:ascii="Arial" w:hAnsi="Arial" w:cs="Arial"/>
          <w:sz w:val="24"/>
          <w:szCs w:val="24"/>
        </w:rPr>
        <w:t xml:space="preserve"> activation, platelet granule release, thromboxane A2 (TxA2) generation, and cytoskeletal rearrangements leading to platelet spreading</w:t>
      </w:r>
      <w:r w:rsidR="006E1429" w:rsidRPr="004428AD">
        <w:rPr>
          <w:rFonts w:ascii="Arial" w:hAnsi="Arial" w:cs="Arial"/>
          <w:sz w:val="24"/>
          <w:szCs w:val="24"/>
        </w:rPr>
        <w:t>.</w:t>
      </w:r>
      <w:r w:rsidR="006816B7"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20jcre4l98","properties":{"formattedCitation":"[62,63]","plainCitation":"[62,63]","noteIndex":0},"citationItems":[{"id":676,"uris":["http://zotero.org/users/2507469/items/9K3VSI7S"],"uri":["http://zotero.org/users/2507469/items/9K3VSI7S"],"itemData":{"id":676,"type":"article-journal","title":"A mitogen-activated protein kinase-dependent signaling pathway in the activation of platelet integrin alpha IIbbeta3","container-title":"The Journal of Biological Chemistry","page":"42226-42232","volume":"276","issue":"45","source":"PubMed","abstract":"We have recently shown that the platelet integrin alpha(IIb)beta(3) is activated by von Willebrand factor (vWF) binding to its platelet receptor, glycoprotein Ib-IX (GPIb-IX), via the protein kinase G (PKG) signaling pathway. Here we show that GPIb-IX-mediated activation of integrin alpha(IIb)beta(3) is inhibited by dominant negative mutants of Raf-1 and MEK1 in a reconstituted integrin activation model in Chinese hamster ovary (CHO) cells and that the integrin-dependent platelet aggregation induced by either vWF or low dose thrombin is inhibited by MEK inhibitors PD98059 and U0126. Thus, mitogen-activated protein kinase (MAPK) pathway is important in GPIb-IX-dependent activation of platelet integrin alpha(IIb)beta(3). Furthermore, vWF binding to GPIb-IX induces phosphorylation of Thr-202/Tyr-204 of extracellular signal-regulated kinase 2 (ERK2). GPIb-IX-induced ERK2 phosphorylation is inhibited by PKG inhibitors and enhanced by overexpression of recombinant PKG. PKG activators also induce ERK phosphorylation, indicating that activation of MAPK pathway is downstream from PKG. Thus, our data delineate a novel integrin activation pathway in which ligand binding to GPIb-IX activates PKG that stimulates MAPK pathway, leading to integrin activation.","ISSN":"0021-9258","note":"PMID: 11522789","journalAbbreviation":"J. Biol. Chem.","language":"eng","author":[{"family":"Li","given":"Z."},{"family":"Xi","given":"X."},{"family":"Du","given":"X."}],"issued":{"date-parts":[["2001",11,9]]}}},{"id":2826,"uris":["http://zotero.org/users/2507469/items/MEJTEM93"],"uri":["http://zotero.org/users/2507469/items/MEJTEM93"],"itemData":{"id":2826,"type":"article-journal","title":"Mammalian MAPK signal transduction pathways activated by stress and inflammation: a 10-year update","container-title":"Physiological Reviews","page":"689-737","volume":"92","issue":"2","source":"PubMed","abstract":"The mammalian stress-activated families of mitogen-activated protein kinases (MAPKs) were first elucidated in 1994, and by 2001, substantial progress had been made in identifying the architecture of the pathways upstream of these kinases as well as in cataloguing candidate substrates. This information remains largely sound. Nevertheless, an informed understanding of the physiological and pathophysiological roles of these kinases remained to be accomplished. In the past decade, there has been an explosion of new work using RNAi in cells, as well as transgenic, knockout and conditional knockout technology in mice that has provided valuable insight into the functions of stress-activated MAPK pathways. These findings have important implications in our understanding of organ development, innate and acquired immunity, and diseases such as atherosclerosis, tumorigenesis, and type 2 diabetes. These new developments bring us within striking distance of the development and validation of novel treatment strategies. Herein we first summarize the molecular components of the mammalian stress-regulated MAPK pathways and their regulation as described thus far. We then review some of the in vivo functions of these pathways.","ISSN":"1522-1210","note":"PMID: 22535895","shortTitle":"Mammalian MAPK signal transduction pathways activated by stress and inflammation","journalAbbreviation":"Physiol. Rev.","language":"eng","author":[{"family":"Kyriakis","given":"John M."},{"family":"Avruch","given":"Joseph"}],"issued":{"date-parts":[["2012",4]]}}}],"schema":"https://github.com/citation-style-language/schema/raw/master/csl-citation.json"} </w:instrText>
      </w:r>
      <w:r w:rsidR="006816B7" w:rsidRPr="004428AD">
        <w:rPr>
          <w:rFonts w:ascii="Arial" w:hAnsi="Arial" w:cs="Arial"/>
          <w:sz w:val="24"/>
          <w:szCs w:val="24"/>
        </w:rPr>
        <w:fldChar w:fldCharType="separate"/>
      </w:r>
      <w:r w:rsidR="009925EA" w:rsidRPr="004428AD">
        <w:rPr>
          <w:rFonts w:ascii="Arial" w:hAnsi="Arial" w:cs="Arial"/>
          <w:sz w:val="24"/>
          <w:szCs w:val="24"/>
        </w:rPr>
        <w:t>[62,63]</w:t>
      </w:r>
      <w:r w:rsidR="006816B7" w:rsidRPr="004428AD">
        <w:rPr>
          <w:rFonts w:ascii="Arial" w:hAnsi="Arial" w:cs="Arial"/>
          <w:sz w:val="24"/>
          <w:szCs w:val="24"/>
        </w:rPr>
        <w:fldChar w:fldCharType="end"/>
      </w:r>
      <w:r w:rsidRPr="004428AD">
        <w:rPr>
          <w:rFonts w:ascii="Arial" w:hAnsi="Arial" w:cs="Arial"/>
          <w:sz w:val="24"/>
          <w:szCs w:val="24"/>
        </w:rPr>
        <w:t xml:space="preserve"> </w:t>
      </w:r>
      <w:r w:rsidR="007D0DEF" w:rsidRPr="004428AD">
        <w:rPr>
          <w:rFonts w:ascii="Arial" w:hAnsi="Arial" w:cs="Arial"/>
          <w:sz w:val="24"/>
          <w:szCs w:val="24"/>
        </w:rPr>
        <w:t>As</w:t>
      </w:r>
      <w:r w:rsidRPr="004428AD">
        <w:rPr>
          <w:rFonts w:ascii="Arial" w:hAnsi="Arial" w:cs="Arial"/>
          <w:sz w:val="24"/>
          <w:szCs w:val="24"/>
        </w:rPr>
        <w:t xml:space="preserve"> Zn</w:t>
      </w:r>
      <w:r w:rsidRPr="004428AD">
        <w:rPr>
          <w:rFonts w:ascii="Arial" w:hAnsi="Arial" w:cs="Arial"/>
          <w:sz w:val="24"/>
          <w:szCs w:val="24"/>
          <w:vertAlign w:val="superscript"/>
        </w:rPr>
        <w:t>2+</w:t>
      </w:r>
      <w:r w:rsidRPr="004428AD">
        <w:rPr>
          <w:rFonts w:ascii="Arial" w:hAnsi="Arial" w:cs="Arial"/>
          <w:sz w:val="24"/>
          <w:szCs w:val="24"/>
        </w:rPr>
        <w:t xml:space="preserve"> has previously been shown to regulate MAPK </w:t>
      </w:r>
      <w:r w:rsidR="00102C59" w:rsidRPr="004428AD">
        <w:rPr>
          <w:rFonts w:ascii="Arial" w:hAnsi="Arial" w:cs="Arial"/>
          <w:sz w:val="24"/>
          <w:szCs w:val="24"/>
        </w:rPr>
        <w:t>activation</w:t>
      </w:r>
      <w:r w:rsidRPr="004428AD">
        <w:rPr>
          <w:rFonts w:ascii="Arial" w:hAnsi="Arial" w:cs="Arial"/>
          <w:sz w:val="24"/>
          <w:szCs w:val="24"/>
        </w:rPr>
        <w:t xml:space="preserve"> in nucleated cells</w:t>
      </w:r>
      <w:r w:rsidR="000815F4" w:rsidRPr="004428AD">
        <w:rPr>
          <w:rFonts w:ascii="Arial" w:hAnsi="Arial" w:cs="Arial"/>
          <w:sz w:val="24"/>
          <w:szCs w:val="24"/>
        </w:rPr>
        <w:t xml:space="preserve"> </w:t>
      </w:r>
      <w:r w:rsidR="006816B7"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15veo2euhc","properties":{"formattedCitation":"[47,64,65]","plainCitation":"[47,64,65]","noteIndex":0},"citationItems":[{"id":2408,"uris":["http://zotero.org/users/2507469/items/EHJXCQAN"],"uri":["http://zotero.org/users/2507469/items/EHJXCQAN"],"itemData":{"id":2408,"type":"article-journal","title":"Phosphorylation of zinc channel ZIP7 drives MAPK, PI3K and mTOR growth and proliferation signalling","container-title":"Metallomics: Integrated Biometal Science","page":"471-481","volume":"9","issue":"5","source":"PubMed","abstract":"Zinc is an essential trace element participating in diverse biological processes. Cellular zinc levels are strictly controlled by two families of transport proteins: ZIP channels (SLC39A) and ZnT transporters (SLC30A). ZIP channels increase cytosolic zinc levels by importing zinc into cells or releasing zinc from intracellular stores such as the ER. Among all the 14 human members of the ZIP family, ZIP7 is a gatekeeper of zinc release from intracellular stores, requiring post-translational activation by phosphorylation on residues S275 and S276, resulting in activation of multiple downstream pathways. Employing site-directed mutagenesis, we investigated the importance of these individual serine residues as well as other predicted phosphorylation sites on ZIP7, showing that all four sites are required for maximal ZIP7 activation. Using phosphor-protein arrays, we also discovered the major signalling pathways that were activated as a direct result of ZIP7-mediated zinc release from intracellular stores. These data reveal the role of ZIP7-mediated zinc release from intracellular stores in driving major pathways, such as MAPK, mTOR and PI3K-AKT, involved in providing cell survival and proliferation and often over activated in cancer.","ISSN":"1756-591X","note":"PMID: 28205653\nPMCID: PMC5451890","journalAbbreviation":"Metallomics","language":"eng","author":[{"family":"Nimmanon","given":"T."},{"family":"Ziliotto","given":"S."},{"family":"Morris","given":"S."},{"family":"Flanagan","given":"L."},{"family":"Taylor","given":"K. M."}],"issued":{"date-parts":[["2017",5,24]]}}},{"id":2828,"uris":["http://zotero.org/users/2507469/items/I342I93Z"],"uri":["http://zotero.org/users/2507469/items/I342I93Z"],"itemData":{"id":2828,"type":"article-journal","title":"Extracellular zinc triggers ERK-dependent activation of Na+/H+ exchange in colonocytes mediated by the zinc-sensing receptor","container-title":"The Journal of Biological Chemistry","page":"51804-51816","volume":"279","issue":"50","source":"PubMed","abstract":"Extracellular zinc promotes cell proliferation and its deficiency leads to impairment of this process, which is particularly important in epithelial cells. We have recently characterized a zinc-sensing receptor (ZnR) linking extracellular zinc to intracellular release of calcium. In the present study, we addressed the role of extracellular zinc, acting via the ZnR, in regulating the MAP kinase pathway and Na+/H+ exchange in colonocytes. We demonstrate that Ca2+ release, mediated by the ZnR, induces phosphorylation of ERK1/2, which is highly metal-specific, mediated by physiological concentrations of extracellular Zn2+ but not by Cd2+, Fe2+, Ni2+, or Mn2+. Desensitization of the ZnR by Zn2+, is followed by approximately 90% inhibition of the Zn2+ -dependent ERK1/2 phosphorylation, indicating that the ZnR is a principal link between extracellular Zn2+ and ERK1/2 activation. Application of both the IP3 pathway and PI 3-kinase antagonists largely inhibited Zn2+ -dependent ERK1/2 phosphorylation. The physiological significance of the Zn2+ -dependent activation of ERK1/2 was addressed by monitoring Na+/H+ exchanger activity in HT29 cells and in native colon epithelium. Preincubation of the cells with zinc was followed by robust activation of Na+/H+ exchange, which was eliminated by cariporide (0.5 microm); indicating that zinc enhances the activity of NHE1. Activation of NHE1 by zinc was totally blocked by the ERK1/2 inhibitor, U0126. Prolonged acidification, in contrast, stimulates NHE1 by a distinct pathway that is not affected by extracellular Zn2+ or inhibitors of the MAP kinase pathway. Desensitization of ZnR activity eliminates the Zn2+ -dependent, but not the prolonged acidification-dependent activation of NHE1, indicating that Zn2+ -dependent activation of H+ extrusion is specifically mediated by the ZnR. Our results support a role for extracellular zinc, acting through the ZnR, in regulating multiple signaling pathways that affect pH homeostasis in colonocytes. Furthermore activation of both, ERK and NHE1, by extracellular zinc may provide the mechanism linking zinc to enhanced cell proliferation.","ISSN":"0021-9258","note":"PMID: 15355987","journalAbbreviation":"J. Biol. Chem.","language":"eng","author":[{"family":"Azriel-Tamir","given":"Hagit"},{"family":"Sharir","given":"Haleli"},{"family":"Schwartz","given":"Betty"},{"family":"Hershfinkel","given":"Michal"}],"issued":{"date-parts":[["2004",12,10]]}}},{"id":2830,"uris":["http://zotero.org/users/2507469/items/55CG9CYS"],"uri":["http://zotero.org/users/2507469/items/55CG9CYS"],"itemData":{"id":2830,"type":"article-journal","title":"Zinc differentially regulates mitogen-activated protein kinases in human T cells","container-title":"The Journal of Nutritional Biochemistry","page":"18-26","volume":"23","issue":"1","source":"PubMed","abstract":"Zinc is an essential nutrient with remarkable importance for immunity, in particular for T-cell function. This is, at least in part, based on an involvement of zinc ions in immune cell signal transduction; dynamic changes of the intracellular free zinc concentration have recently been recognized as signaling events. Because the molecular targets of zinc signals remain incompletely understood, we investigated the impact of elevated intracellular free zinc on mitogen-activated protein kinase (MAPK) activity and MAPK-dependent cytokine production in human T-cells. p38 was activated by treatment with zinc and the ionophore pyrithione, whereas ERK1/2 and c-Jun N-terminal kinases were unaffected. In contrast, after T-cell receptor stimulation with antibodies against CD3, ERK1/2-phosphorylation was selectively suppressed by intracellular zinc. Mechanisms that had been shown to mediate zinc-effects in other cells, such as activation of the Src kinase Lck, inhibition of the protein tyrosine phosphatase CD45 or MAPK phosphatases and cyclic nucleotide/protein kinase A signaling were not involved. This indicates that the differential impact of zinc on the MAPK families in T-cells is mediated by mechanisms that differ from the ones observed in other cell types. Further investigation of the activation of p38 by zinc demonstrated that this MAPK is responsible for the zinc-mediated activation of CREB and mRNA expression of the Th1 cytokines interferon-gamma and interleukin-2. In conclusion, regulation of MAPK activity contributes to the impact of zinc on T-cell function.","ISSN":"1873-4847","note":"PMID: 21333516","journalAbbreviation":"J. Nutr. Biochem.","language":"eng","author":[{"family":"Hönscheid","given":"Andrea"},{"family":"Dubben","given":"Svenja"},{"family":"Rink","given":"Lothar"},{"family":"Haase","given":"Hajo"}],"issued":{"date-parts":[["2012",1]]}}}],"schema":"https://github.com/citation-style-language/schema/raw/master/csl-citation.json"} </w:instrText>
      </w:r>
      <w:r w:rsidR="006816B7" w:rsidRPr="004428AD">
        <w:rPr>
          <w:rFonts w:ascii="Arial" w:hAnsi="Arial" w:cs="Arial"/>
          <w:sz w:val="24"/>
          <w:szCs w:val="24"/>
        </w:rPr>
        <w:fldChar w:fldCharType="separate"/>
      </w:r>
      <w:r w:rsidR="009925EA" w:rsidRPr="004428AD">
        <w:rPr>
          <w:rFonts w:ascii="Arial" w:hAnsi="Arial" w:cs="Arial"/>
          <w:sz w:val="24"/>
          <w:szCs w:val="24"/>
        </w:rPr>
        <w:t>[47,64,65]</w:t>
      </w:r>
      <w:r w:rsidR="006816B7" w:rsidRPr="004428AD">
        <w:rPr>
          <w:rFonts w:ascii="Arial" w:hAnsi="Arial" w:cs="Arial"/>
          <w:sz w:val="24"/>
          <w:szCs w:val="24"/>
        </w:rPr>
        <w:fldChar w:fldCharType="end"/>
      </w:r>
      <w:r w:rsidR="007D0DEF" w:rsidRPr="004428AD">
        <w:rPr>
          <w:rFonts w:ascii="Arial" w:hAnsi="Arial" w:cs="Arial"/>
          <w:sz w:val="24"/>
          <w:szCs w:val="24"/>
        </w:rPr>
        <w:t xml:space="preserve"> we investigated the influence of increases in Zn</w:t>
      </w:r>
      <w:r w:rsidR="007D0DEF" w:rsidRPr="004428AD">
        <w:rPr>
          <w:rFonts w:ascii="Arial" w:hAnsi="Arial" w:cs="Arial"/>
          <w:sz w:val="24"/>
          <w:szCs w:val="24"/>
          <w:vertAlign w:val="superscript"/>
        </w:rPr>
        <w:t>2+</w:t>
      </w:r>
      <w:r w:rsidR="007D0DEF" w:rsidRPr="004428AD">
        <w:rPr>
          <w:rFonts w:ascii="Arial" w:hAnsi="Arial" w:cs="Arial"/>
          <w:sz w:val="24"/>
          <w:szCs w:val="24"/>
        </w:rPr>
        <w:t xml:space="preserve"> on MAPK activity</w:t>
      </w:r>
      <w:r w:rsidR="00FF2E02" w:rsidRPr="004428AD">
        <w:rPr>
          <w:rFonts w:ascii="Arial" w:hAnsi="Arial" w:cs="Arial"/>
          <w:sz w:val="24"/>
          <w:szCs w:val="24"/>
        </w:rPr>
        <w:t xml:space="preserve"> in platelets</w:t>
      </w:r>
      <w:r w:rsidR="007D0DEF" w:rsidRPr="004428AD">
        <w:rPr>
          <w:rFonts w:ascii="Arial" w:hAnsi="Arial" w:cs="Arial"/>
          <w:sz w:val="24"/>
          <w:szCs w:val="24"/>
        </w:rPr>
        <w:t xml:space="preserve">. Ionophore-dependent increases in </w:t>
      </w:r>
      <w:r w:rsidR="000815F4" w:rsidRPr="004428AD">
        <w:rPr>
          <w:rFonts w:ascii="Arial" w:hAnsi="Arial" w:cs="Arial"/>
          <w:sz w:val="24"/>
          <w:szCs w:val="24"/>
        </w:rPr>
        <w:t>[</w:t>
      </w:r>
      <w:r w:rsidR="007D0DEF" w:rsidRPr="004428AD">
        <w:rPr>
          <w:rFonts w:ascii="Arial" w:hAnsi="Arial" w:cs="Arial"/>
          <w:sz w:val="24"/>
          <w:szCs w:val="24"/>
        </w:rPr>
        <w:t>Zn</w:t>
      </w:r>
      <w:r w:rsidR="007D0DEF" w:rsidRPr="004428AD">
        <w:rPr>
          <w:rFonts w:ascii="Arial" w:hAnsi="Arial" w:cs="Arial"/>
          <w:sz w:val="24"/>
          <w:szCs w:val="24"/>
          <w:vertAlign w:val="superscript"/>
        </w:rPr>
        <w:t>2+</w:t>
      </w:r>
      <w:r w:rsidR="000815F4" w:rsidRPr="004428AD">
        <w:rPr>
          <w:rFonts w:ascii="Arial" w:hAnsi="Arial" w:cs="Arial"/>
          <w:sz w:val="24"/>
          <w:szCs w:val="24"/>
        </w:rPr>
        <w:t>]</w:t>
      </w:r>
      <w:proofErr w:type="spellStart"/>
      <w:r w:rsidR="00A42347" w:rsidRPr="004428AD">
        <w:rPr>
          <w:rFonts w:ascii="Arial" w:hAnsi="Arial" w:cs="Arial"/>
          <w:sz w:val="24"/>
          <w:szCs w:val="24"/>
          <w:vertAlign w:val="subscript"/>
        </w:rPr>
        <w:t>i</w:t>
      </w:r>
      <w:proofErr w:type="spellEnd"/>
      <w:r w:rsidR="00A42347" w:rsidRPr="004428AD">
        <w:rPr>
          <w:rFonts w:ascii="Arial" w:hAnsi="Arial" w:cs="Arial"/>
          <w:sz w:val="24"/>
          <w:szCs w:val="24"/>
        </w:rPr>
        <w:t>, but not [Ca</w:t>
      </w:r>
      <w:r w:rsidR="00A42347" w:rsidRPr="004428AD">
        <w:rPr>
          <w:rFonts w:ascii="Arial" w:hAnsi="Arial" w:cs="Arial"/>
          <w:sz w:val="24"/>
          <w:szCs w:val="24"/>
          <w:vertAlign w:val="superscript"/>
        </w:rPr>
        <w:t>2+</w:t>
      </w:r>
      <w:r w:rsidR="00A42347" w:rsidRPr="004428AD">
        <w:rPr>
          <w:rFonts w:ascii="Arial" w:hAnsi="Arial" w:cs="Arial"/>
          <w:sz w:val="24"/>
          <w:szCs w:val="24"/>
        </w:rPr>
        <w:t>]</w:t>
      </w:r>
      <w:proofErr w:type="spellStart"/>
      <w:r w:rsidR="00A42347" w:rsidRPr="004428AD">
        <w:rPr>
          <w:rFonts w:ascii="Arial" w:hAnsi="Arial" w:cs="Arial"/>
          <w:sz w:val="24"/>
          <w:szCs w:val="24"/>
          <w:vertAlign w:val="subscript"/>
        </w:rPr>
        <w:t>i</w:t>
      </w:r>
      <w:proofErr w:type="spellEnd"/>
      <w:r w:rsidR="007D0DEF" w:rsidRPr="004428AD">
        <w:rPr>
          <w:rFonts w:ascii="Arial" w:hAnsi="Arial" w:cs="Arial"/>
          <w:sz w:val="24"/>
          <w:szCs w:val="24"/>
        </w:rPr>
        <w:t xml:space="preserve"> result</w:t>
      </w:r>
      <w:r w:rsidR="00A42347" w:rsidRPr="004428AD">
        <w:rPr>
          <w:rFonts w:ascii="Arial" w:hAnsi="Arial" w:cs="Arial"/>
          <w:sz w:val="24"/>
          <w:szCs w:val="24"/>
        </w:rPr>
        <w:t>ed</w:t>
      </w:r>
      <w:r w:rsidR="007D0DEF" w:rsidRPr="004428AD">
        <w:rPr>
          <w:rFonts w:ascii="Arial" w:hAnsi="Arial" w:cs="Arial"/>
          <w:sz w:val="24"/>
          <w:szCs w:val="24"/>
        </w:rPr>
        <w:t xml:space="preserve"> in </w:t>
      </w:r>
      <w:r w:rsidR="00A42347" w:rsidRPr="004428AD">
        <w:rPr>
          <w:rFonts w:ascii="Arial" w:hAnsi="Arial" w:cs="Arial"/>
          <w:sz w:val="24"/>
          <w:szCs w:val="24"/>
        </w:rPr>
        <w:lastRenderedPageBreak/>
        <w:t xml:space="preserve">increased </w:t>
      </w:r>
      <w:r w:rsidR="007D0DEF" w:rsidRPr="004428AD">
        <w:rPr>
          <w:rFonts w:ascii="Arial" w:hAnsi="Arial" w:cs="Arial"/>
          <w:sz w:val="24"/>
          <w:szCs w:val="24"/>
        </w:rPr>
        <w:t xml:space="preserve">phosphorylation of </w:t>
      </w:r>
      <w:r w:rsidR="00102C59" w:rsidRPr="004428AD">
        <w:rPr>
          <w:rFonts w:ascii="Arial" w:hAnsi="Arial" w:cs="Arial"/>
          <w:sz w:val="24"/>
          <w:szCs w:val="24"/>
        </w:rPr>
        <w:t xml:space="preserve">Erk1/2 and </w:t>
      </w:r>
      <w:r w:rsidR="00562269" w:rsidRPr="004428AD">
        <w:rPr>
          <w:rFonts w:ascii="Arial" w:hAnsi="Arial" w:cs="Arial"/>
          <w:sz w:val="24"/>
          <w:szCs w:val="24"/>
        </w:rPr>
        <w:t>JNK</w:t>
      </w:r>
      <w:r w:rsidR="003328A8" w:rsidRPr="004428AD">
        <w:rPr>
          <w:rFonts w:ascii="Arial" w:hAnsi="Arial" w:cs="Arial"/>
          <w:sz w:val="24"/>
          <w:szCs w:val="24"/>
        </w:rPr>
        <w:t xml:space="preserve">, in a manner that has previously been observed in </w:t>
      </w:r>
      <w:r w:rsidR="009F411F" w:rsidRPr="004428AD">
        <w:rPr>
          <w:rFonts w:ascii="Arial" w:hAnsi="Arial" w:cs="Arial"/>
          <w:sz w:val="24"/>
          <w:szCs w:val="24"/>
        </w:rPr>
        <w:t>mouse thymocytes and splenic T cells</w:t>
      </w:r>
      <w:r w:rsidR="003328A8" w:rsidRPr="004428AD">
        <w:rPr>
          <w:rFonts w:ascii="Arial" w:hAnsi="Arial" w:cs="Arial"/>
          <w:sz w:val="24"/>
          <w:szCs w:val="24"/>
        </w:rPr>
        <w:t>. However, in contrast to our data p</w:t>
      </w:r>
      <w:r w:rsidR="009F411F" w:rsidRPr="004428AD">
        <w:rPr>
          <w:rFonts w:ascii="Arial" w:hAnsi="Arial" w:cs="Arial"/>
          <w:sz w:val="24"/>
          <w:szCs w:val="24"/>
        </w:rPr>
        <w:t>hosphorylation of p38 MAPK was Ca</w:t>
      </w:r>
      <w:r w:rsidR="009F411F" w:rsidRPr="004428AD">
        <w:rPr>
          <w:rFonts w:ascii="Arial" w:hAnsi="Arial" w:cs="Arial"/>
          <w:sz w:val="24"/>
          <w:szCs w:val="24"/>
          <w:vertAlign w:val="superscript"/>
        </w:rPr>
        <w:t>2</w:t>
      </w:r>
      <w:r w:rsidR="000001F4" w:rsidRPr="004428AD">
        <w:rPr>
          <w:rFonts w:ascii="Arial" w:hAnsi="Arial" w:cs="Arial"/>
          <w:sz w:val="24"/>
          <w:szCs w:val="24"/>
          <w:vertAlign w:val="superscript"/>
        </w:rPr>
        <w:t>+</w:t>
      </w:r>
      <w:r w:rsidR="009F411F" w:rsidRPr="004428AD">
        <w:rPr>
          <w:rFonts w:ascii="Arial" w:hAnsi="Arial" w:cs="Arial"/>
          <w:sz w:val="24"/>
          <w:szCs w:val="24"/>
        </w:rPr>
        <w:t xml:space="preserve"> dependent, </w:t>
      </w:r>
      <w:r w:rsidR="003328A8" w:rsidRPr="004428AD">
        <w:rPr>
          <w:rFonts w:ascii="Arial" w:hAnsi="Arial" w:cs="Arial"/>
          <w:sz w:val="24"/>
          <w:szCs w:val="24"/>
        </w:rPr>
        <w:t xml:space="preserve">and </w:t>
      </w:r>
      <w:r w:rsidR="009F411F" w:rsidRPr="004428AD">
        <w:rPr>
          <w:rFonts w:ascii="Arial" w:hAnsi="Arial" w:cs="Arial"/>
          <w:sz w:val="24"/>
          <w:szCs w:val="24"/>
        </w:rPr>
        <w:t xml:space="preserve">JNK-1 activation was suppresses in a dose-dependent manner </w:t>
      </w:r>
      <w:r w:rsidR="003328A8" w:rsidRPr="004428AD">
        <w:rPr>
          <w:rFonts w:ascii="Arial" w:hAnsi="Arial" w:cs="Arial"/>
          <w:sz w:val="24"/>
          <w:szCs w:val="24"/>
        </w:rPr>
        <w:t xml:space="preserve">following incubation </w:t>
      </w:r>
      <w:r w:rsidR="0088785A" w:rsidRPr="004428AD">
        <w:rPr>
          <w:rFonts w:ascii="Arial" w:hAnsi="Arial" w:cs="Arial"/>
          <w:sz w:val="24"/>
          <w:szCs w:val="24"/>
        </w:rPr>
        <w:t xml:space="preserve">with </w:t>
      </w:r>
      <w:r w:rsidR="009F411F" w:rsidRPr="004428AD">
        <w:rPr>
          <w:rFonts w:ascii="Arial" w:hAnsi="Arial" w:cs="Arial"/>
          <w:sz w:val="24"/>
          <w:szCs w:val="24"/>
        </w:rPr>
        <w:t>A23187.</w:t>
      </w:r>
      <w:r w:rsidR="000718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29cms6770d","properties":{"formattedCitation":"[66]","plainCitation":"[66]","noteIndex":0},"citationItems":[{"id":2847,"uris":["http://zotero.org/users/2507469/items/VDVBMYGL"],"uri":["http://zotero.org/users/2507469/items/VDVBMYGL"],"itemData":{"id":2847,"type":"article-journal","title":"p38 mitogen-activated protein kinase mediates signal integration of TCR/CD28 costimulation in primary murine T cells.","container-title":"J Immunol","page":"3819-29","volume":"162","issue":"7","author":[{"literal":"Zhang, J"},{"literal":"Salojin, KV"},{"literal":"Gao, JX"},{"literal":"Cameron, MJ"},{"literal":"Bergerot, I"},{"literal":"Delovitch, TL"}]}}],"schema":"https://github.com/citation-style-language/schema/raw/master/csl-citation.json"} </w:instrText>
      </w:r>
      <w:r w:rsidR="0007181F" w:rsidRPr="004428AD">
        <w:rPr>
          <w:rFonts w:ascii="Arial" w:hAnsi="Arial" w:cs="Arial"/>
          <w:sz w:val="24"/>
          <w:szCs w:val="24"/>
        </w:rPr>
        <w:fldChar w:fldCharType="separate"/>
      </w:r>
      <w:r w:rsidR="009925EA" w:rsidRPr="004428AD">
        <w:rPr>
          <w:rFonts w:ascii="Arial" w:hAnsi="Arial" w:cs="Arial"/>
          <w:sz w:val="24"/>
          <w:szCs w:val="24"/>
        </w:rPr>
        <w:t>[66]</w:t>
      </w:r>
      <w:r w:rsidR="0007181F" w:rsidRPr="004428AD">
        <w:rPr>
          <w:rFonts w:ascii="Arial" w:hAnsi="Arial" w:cs="Arial"/>
          <w:sz w:val="24"/>
          <w:szCs w:val="24"/>
        </w:rPr>
        <w:fldChar w:fldCharType="end"/>
      </w:r>
      <w:r w:rsidR="009F411F" w:rsidRPr="004428AD">
        <w:rPr>
          <w:rFonts w:ascii="Arial" w:hAnsi="Arial" w:cs="Arial"/>
          <w:sz w:val="24"/>
          <w:szCs w:val="24"/>
        </w:rPr>
        <w:t xml:space="preserve"> </w:t>
      </w:r>
      <w:r w:rsidR="003328A8" w:rsidRPr="004428AD">
        <w:rPr>
          <w:rFonts w:ascii="Arial" w:hAnsi="Arial" w:cs="Arial"/>
          <w:sz w:val="24"/>
          <w:szCs w:val="24"/>
        </w:rPr>
        <w:t xml:space="preserve">Such scheme has also been seen in </w:t>
      </w:r>
      <w:r w:rsidR="009F411F" w:rsidRPr="004428AD">
        <w:rPr>
          <w:rFonts w:ascii="Arial" w:hAnsi="Arial" w:cs="Arial"/>
          <w:sz w:val="24"/>
          <w:szCs w:val="24"/>
        </w:rPr>
        <w:t>NIH-3T3 mouse fibroblasts</w:t>
      </w:r>
      <w:r w:rsidR="003328A8" w:rsidRPr="004428AD">
        <w:rPr>
          <w:rFonts w:ascii="Arial" w:hAnsi="Arial" w:cs="Arial"/>
          <w:sz w:val="24"/>
          <w:szCs w:val="24"/>
        </w:rPr>
        <w:t xml:space="preserve">, where </w:t>
      </w:r>
      <w:r w:rsidR="009F411F" w:rsidRPr="004428AD">
        <w:rPr>
          <w:rFonts w:ascii="Arial" w:hAnsi="Arial" w:cs="Arial"/>
          <w:sz w:val="24"/>
          <w:szCs w:val="24"/>
        </w:rPr>
        <w:t xml:space="preserve">A23187 </w:t>
      </w:r>
      <w:r w:rsidR="003328A8" w:rsidRPr="004428AD">
        <w:rPr>
          <w:rFonts w:ascii="Arial" w:hAnsi="Arial" w:cs="Arial"/>
          <w:sz w:val="24"/>
          <w:szCs w:val="24"/>
        </w:rPr>
        <w:t xml:space="preserve">treatment </w:t>
      </w:r>
      <w:r w:rsidR="00DE330A" w:rsidRPr="004428AD">
        <w:rPr>
          <w:rFonts w:ascii="Arial" w:hAnsi="Arial" w:cs="Arial"/>
          <w:sz w:val="24"/>
          <w:szCs w:val="24"/>
        </w:rPr>
        <w:t xml:space="preserve">was </w:t>
      </w:r>
      <w:r w:rsidR="003328A8" w:rsidRPr="004428AD">
        <w:rPr>
          <w:rFonts w:ascii="Arial" w:hAnsi="Arial" w:cs="Arial"/>
          <w:sz w:val="24"/>
          <w:szCs w:val="24"/>
        </w:rPr>
        <w:t>also</w:t>
      </w:r>
      <w:r w:rsidR="00DE330A" w:rsidRPr="004428AD">
        <w:rPr>
          <w:rFonts w:ascii="Arial" w:hAnsi="Arial" w:cs="Arial"/>
          <w:sz w:val="24"/>
          <w:szCs w:val="24"/>
        </w:rPr>
        <w:t xml:space="preserve"> shown to</w:t>
      </w:r>
      <w:r w:rsidR="003328A8" w:rsidRPr="004428AD">
        <w:rPr>
          <w:rFonts w:ascii="Arial" w:hAnsi="Arial" w:cs="Arial"/>
          <w:sz w:val="24"/>
          <w:szCs w:val="24"/>
        </w:rPr>
        <w:t xml:space="preserve">  </w:t>
      </w:r>
      <w:r w:rsidR="009F411F" w:rsidRPr="004428AD">
        <w:rPr>
          <w:rFonts w:ascii="Arial" w:hAnsi="Arial" w:cs="Arial"/>
          <w:sz w:val="24"/>
          <w:szCs w:val="24"/>
        </w:rPr>
        <w:t>inhibit</w:t>
      </w:r>
      <w:r w:rsidR="00A42347" w:rsidRPr="004428AD">
        <w:rPr>
          <w:rFonts w:ascii="Arial" w:hAnsi="Arial" w:cs="Arial"/>
          <w:sz w:val="24"/>
          <w:szCs w:val="24"/>
        </w:rPr>
        <w:t>s</w:t>
      </w:r>
      <w:r w:rsidR="009F411F" w:rsidRPr="004428AD">
        <w:rPr>
          <w:rFonts w:ascii="Arial" w:hAnsi="Arial" w:cs="Arial"/>
          <w:sz w:val="24"/>
          <w:szCs w:val="24"/>
        </w:rPr>
        <w:t xml:space="preserve"> p38 MAPK phosphorylation]</w:t>
      </w:r>
      <w:r w:rsidR="0088785A" w:rsidRPr="004428AD">
        <w:rPr>
          <w:rFonts w:ascii="Arial" w:hAnsi="Arial" w:cs="Arial"/>
          <w:sz w:val="24"/>
          <w:szCs w:val="24"/>
        </w:rPr>
        <w:t>.</w:t>
      </w:r>
      <w:r w:rsidR="000718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s71e0ec3t","properties":{"formattedCitation":"[67]","plainCitation":"[67]","noteIndex":0},"citationItems":[{"id":2840,"uris":["http://zotero.org/users/2507469/items/I6QPPEGT"],"uri":["http://zotero.org/users/2507469/items/I6QPPEGT"],"itemData":{"id":2840,"type":"article-journal","title":"Role of p38 mitogen-activated protein kinase in linking stearoyl-CoA desaturase-1 activity with endoplasmic reticulum homeostasis","container-title":"The FASEB Journal","page":"2439-2449","volume":"29","issue":"6","source":"Crossref","DOI":"10.1096/fj.14-268474","ISSN":"0892-6638, 1530-6860","language":"en","author":[{"family":"Koeberle","given":"Andreas"},{"family":"Pergola","given":"Carlo"},{"family":"Shindou","given":"Hideo"},{"family":"Koeberle","given":"Solveigh C."},{"family":"Shimizu","given":"Takao"},{"family":"Laufer","given":"Stefan A."},{"family":"Werz","given":"Oliver"}],"issued":{"date-parts":[["2015",6]]}}}],"schema":"https://github.com/citation-style-language/schema/raw/master/csl-citation.json"} </w:instrText>
      </w:r>
      <w:r w:rsidR="0007181F" w:rsidRPr="004428AD">
        <w:rPr>
          <w:rFonts w:ascii="Arial" w:hAnsi="Arial" w:cs="Arial"/>
          <w:sz w:val="24"/>
          <w:szCs w:val="24"/>
        </w:rPr>
        <w:fldChar w:fldCharType="separate"/>
      </w:r>
      <w:r w:rsidR="009925EA" w:rsidRPr="004428AD">
        <w:rPr>
          <w:rFonts w:ascii="Arial" w:hAnsi="Arial" w:cs="Arial"/>
          <w:sz w:val="24"/>
          <w:szCs w:val="24"/>
        </w:rPr>
        <w:t>[67]</w:t>
      </w:r>
      <w:r w:rsidR="0007181F" w:rsidRPr="004428AD">
        <w:rPr>
          <w:rFonts w:ascii="Arial" w:hAnsi="Arial" w:cs="Arial"/>
          <w:sz w:val="24"/>
          <w:szCs w:val="24"/>
        </w:rPr>
        <w:fldChar w:fldCharType="end"/>
      </w:r>
    </w:p>
    <w:p w14:paraId="5C6EAF15" w14:textId="1634D7D1" w:rsidR="007D0DEF" w:rsidRPr="004428AD" w:rsidRDefault="00A42347" w:rsidP="0038683B">
      <w:pPr>
        <w:autoSpaceDE w:val="0"/>
        <w:autoSpaceDN w:val="0"/>
        <w:adjustRightInd w:val="0"/>
        <w:spacing w:after="0" w:line="480" w:lineRule="auto"/>
        <w:ind w:firstLine="720"/>
        <w:contextualSpacing/>
        <w:jc w:val="both"/>
        <w:rPr>
          <w:rFonts w:ascii="Arial" w:hAnsi="Arial" w:cs="Arial"/>
          <w:sz w:val="24"/>
          <w:szCs w:val="24"/>
        </w:rPr>
      </w:pPr>
      <w:r w:rsidRPr="004428AD">
        <w:rPr>
          <w:rFonts w:ascii="Arial" w:hAnsi="Arial" w:cs="Arial"/>
          <w:sz w:val="24"/>
          <w:szCs w:val="24"/>
        </w:rPr>
        <w:t>A</w:t>
      </w:r>
      <w:r w:rsidR="007D0DEF" w:rsidRPr="004428AD">
        <w:rPr>
          <w:rFonts w:ascii="Arial" w:hAnsi="Arial" w:cs="Arial"/>
          <w:sz w:val="24"/>
          <w:szCs w:val="24"/>
        </w:rPr>
        <w:t>gonist-dependent MAPK stimulation is abrogated following chelation of [Zn</w:t>
      </w:r>
      <w:r w:rsidR="007D0DEF" w:rsidRPr="004428AD">
        <w:rPr>
          <w:rFonts w:ascii="Arial" w:hAnsi="Arial" w:cs="Arial"/>
          <w:sz w:val="24"/>
          <w:szCs w:val="24"/>
          <w:vertAlign w:val="superscript"/>
        </w:rPr>
        <w:t>2+</w:t>
      </w:r>
      <w:r w:rsidR="007D0DEF" w:rsidRPr="004428AD">
        <w:rPr>
          <w:rFonts w:ascii="Arial" w:hAnsi="Arial" w:cs="Arial"/>
          <w:sz w:val="24"/>
          <w:szCs w:val="24"/>
        </w:rPr>
        <w:t>]</w:t>
      </w:r>
      <w:proofErr w:type="spellStart"/>
      <w:r w:rsidR="007D0DEF" w:rsidRPr="004428AD">
        <w:rPr>
          <w:rFonts w:ascii="Arial" w:hAnsi="Arial" w:cs="Arial"/>
          <w:sz w:val="24"/>
          <w:szCs w:val="24"/>
          <w:vertAlign w:val="subscript"/>
        </w:rPr>
        <w:t>i</w:t>
      </w:r>
      <w:proofErr w:type="spellEnd"/>
      <w:r w:rsidR="007D0DEF" w:rsidRPr="004428AD">
        <w:rPr>
          <w:rFonts w:ascii="Arial" w:hAnsi="Arial" w:cs="Arial"/>
          <w:sz w:val="24"/>
          <w:szCs w:val="24"/>
        </w:rPr>
        <w:t xml:space="preserve">. </w:t>
      </w:r>
      <w:r w:rsidR="00102C59" w:rsidRPr="004428AD">
        <w:rPr>
          <w:rFonts w:ascii="Arial" w:hAnsi="Arial" w:cs="Arial"/>
          <w:sz w:val="24"/>
          <w:szCs w:val="24"/>
        </w:rPr>
        <w:t>MAPK</w:t>
      </w:r>
      <w:r w:rsidR="007D0DEF" w:rsidRPr="004428AD">
        <w:rPr>
          <w:rFonts w:ascii="Arial" w:hAnsi="Arial" w:cs="Arial"/>
          <w:sz w:val="24"/>
          <w:szCs w:val="24"/>
        </w:rPr>
        <w:t xml:space="preserve"> activation is modulated by cellular ROS levels</w:t>
      </w:r>
      <w:r w:rsidR="003328A8" w:rsidRPr="004428AD">
        <w:rPr>
          <w:rFonts w:ascii="Arial" w:hAnsi="Arial" w:cs="Arial"/>
          <w:sz w:val="24"/>
          <w:szCs w:val="24"/>
        </w:rPr>
        <w:t xml:space="preserve">, for </w:t>
      </w:r>
      <w:r w:rsidR="007D0DEF" w:rsidRPr="004428AD">
        <w:rPr>
          <w:rFonts w:ascii="Arial" w:hAnsi="Arial" w:cs="Arial"/>
          <w:sz w:val="24"/>
          <w:szCs w:val="24"/>
        </w:rPr>
        <w:t>example, i</w:t>
      </w:r>
      <w:r w:rsidR="00102C59" w:rsidRPr="004428AD">
        <w:rPr>
          <w:rFonts w:ascii="Arial" w:hAnsi="Arial" w:cs="Arial"/>
          <w:sz w:val="24"/>
          <w:szCs w:val="24"/>
        </w:rPr>
        <w:t xml:space="preserve">n liver carcinoma cells (HepG2 cells), </w:t>
      </w:r>
      <w:r w:rsidR="003328A8" w:rsidRPr="004428AD">
        <w:rPr>
          <w:rFonts w:ascii="Arial" w:hAnsi="Arial" w:cs="Arial"/>
          <w:sz w:val="24"/>
          <w:szCs w:val="24"/>
        </w:rPr>
        <w:t xml:space="preserve">where </w:t>
      </w:r>
      <w:r w:rsidR="00102C59" w:rsidRPr="004428AD">
        <w:rPr>
          <w:rFonts w:ascii="Arial" w:hAnsi="Arial" w:cs="Arial"/>
          <w:sz w:val="24"/>
          <w:szCs w:val="24"/>
        </w:rPr>
        <w:t>ROS-</w:t>
      </w:r>
      <w:r w:rsidR="00562269" w:rsidRPr="004428AD">
        <w:rPr>
          <w:rFonts w:ascii="Arial" w:hAnsi="Arial" w:cs="Arial"/>
          <w:sz w:val="24"/>
          <w:szCs w:val="24"/>
        </w:rPr>
        <w:t>JNK</w:t>
      </w:r>
      <w:r w:rsidR="00102C59" w:rsidRPr="004428AD">
        <w:rPr>
          <w:rFonts w:ascii="Arial" w:hAnsi="Arial" w:cs="Arial"/>
          <w:sz w:val="24"/>
          <w:szCs w:val="24"/>
        </w:rPr>
        <w:t xml:space="preserve"> signalling promote</w:t>
      </w:r>
      <w:r w:rsidR="007D0DEF" w:rsidRPr="004428AD">
        <w:rPr>
          <w:rFonts w:ascii="Arial" w:hAnsi="Arial" w:cs="Arial"/>
          <w:sz w:val="24"/>
          <w:szCs w:val="24"/>
        </w:rPr>
        <w:t>s</w:t>
      </w:r>
      <w:r w:rsidR="00102C59" w:rsidRPr="004428AD">
        <w:rPr>
          <w:rFonts w:ascii="Arial" w:hAnsi="Arial" w:cs="Arial"/>
          <w:sz w:val="24"/>
          <w:szCs w:val="24"/>
        </w:rPr>
        <w:t xml:space="preserve"> HBV-autophagosome formation</w:t>
      </w:r>
      <w:r w:rsidR="003328A8" w:rsidRPr="004428AD">
        <w:rPr>
          <w:rFonts w:ascii="Arial" w:hAnsi="Arial" w:cs="Arial"/>
          <w:sz w:val="24"/>
          <w:szCs w:val="24"/>
        </w:rPr>
        <w:t>.</w:t>
      </w:r>
      <w:r w:rsidR="006816B7"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oegf1fr7g","properties":{"formattedCitation":"[68]","plainCitation":"[68]","noteIndex":0},"citationItems":[{"id":2832,"uris":["http://zotero.org/users/2507469/items/4BYQLWVP"],"uri":["http://zotero.org/users/2507469/items/4BYQLWVP"],"itemData":{"id":2832,"type":"article-journal","title":"Reactive Oxygen Species-Mediated c-Jun NH2-Terminal Kinase Activation Contributes to Hepatitis B Virus X Protein-Induced Autophagy via Regulation of the Beclin-1/Bcl-2 Interaction","container-title":"Journal of Virology","volume":"91","issue":"15","source":"PubMed","abstract":"Autophagy is closely associated with the regulation of hepatitis B virus (HBV) replication. HBV X protein (HBx), a multifunctional regulator in HBV-associated biological processes, has been demonstrated to be crucial for autophagy induction by HBV. However, the molecular mechanisms of autophagy induction by HBx, especially the signaling pathways involved, remain elusive. In the present investigation, we demonstrated that HBx induced autophagosome formation independently of the class I phosphatidylinositol 3-kinase (PI3K)/AKT/mTOR signaling pathway. In contrast, the class III PI3K(VPS34)/beclin-1 pathway was revealed to be critical for HBx-induced autophagosome formation. Further study showed that HBx did not affect the level of VPS34 and beclin-1 expression but inhibited beclin-1/Bcl-2 association, and c-Jun NH2-terminal kinase (JNK) signaling was found to be important for this process. Moreover, it was found that HBx treatment led to the generation of reactive oxygen species (ROS), and inhibition of ROS activity abrogated both JNK activation and autophagosome formation. Of importance, ROS-JNK signaling was also revealed to play an important role in HBV-induced autophagosome formation and subsequent HBV replication. These data may provide deeper insight into the mechanisms of autophagy induction by HBx and help in the design of new therapeutic strategies against HBV infection.IMPORTANCE HBx plays a key role in diverse HBV-associated biological processes, including autophagy induction. However, the molecular mechanisms of autophagy induction by HBx, especially the signaling pathways involved, remain elusive. In the present investigation, we found that HBx induced autophagy independently of the class I PI3K/AKT/mTOR signaling pathway, while the class III PI3K(VPS34)/beclin-1 pathway was revealed to be crucial for this process. Further data showed that ROS-JNK activation by HBx resulted in the release of beclin-1 from its association with Bcl-2 to form a complex with VPS34, thus enhancing autophagosome formation. Of importance, ROS-JNK signaling was also demonstrated to be critical for HBV replication via regulation of autophagy induction. These data help to elucidate the molecular mechanisms of autophagy induction by HBx/HBV and might be useful for designing novel therapeutic approaches to HBV infection.","ISSN":"1098-5514","note":"PMID: 28515304\nPMCID: PMC5512237","journalAbbreviation":"J. Virol.","language":"eng","author":[{"family":"Zhong","given":"Linmao"},{"family":"Shu","given":"Wangqin"},{"family":"Dai","given":"Wangbin"},{"family":"Gao","given":"Bo"},{"family":"Xiong","given":"Sidong"}],"issued":{"date-parts":[["2017"]],"season":"01"}}}],"schema":"https://github.com/citation-style-language/schema/raw/master/csl-citation.json"} </w:instrText>
      </w:r>
      <w:r w:rsidR="006816B7" w:rsidRPr="004428AD">
        <w:rPr>
          <w:rFonts w:ascii="Arial" w:hAnsi="Arial" w:cs="Arial"/>
          <w:sz w:val="24"/>
          <w:szCs w:val="24"/>
        </w:rPr>
        <w:fldChar w:fldCharType="separate"/>
      </w:r>
      <w:r w:rsidR="009925EA" w:rsidRPr="004428AD">
        <w:t>[68]</w:t>
      </w:r>
      <w:r w:rsidR="006816B7" w:rsidRPr="004428AD">
        <w:rPr>
          <w:rFonts w:ascii="Arial" w:hAnsi="Arial" w:cs="Arial"/>
          <w:sz w:val="24"/>
          <w:szCs w:val="24"/>
        </w:rPr>
        <w:fldChar w:fldCharType="end"/>
      </w:r>
      <w:r w:rsidR="007D0DEF" w:rsidRPr="004428AD">
        <w:rPr>
          <w:rFonts w:ascii="Arial" w:hAnsi="Arial" w:cs="Arial"/>
          <w:sz w:val="24"/>
          <w:szCs w:val="24"/>
        </w:rPr>
        <w:t xml:space="preserve"> </w:t>
      </w:r>
      <w:r w:rsidR="0051549A" w:rsidRPr="004428AD">
        <w:rPr>
          <w:rFonts w:ascii="Arial" w:hAnsi="Arial" w:cs="Arial"/>
          <w:sz w:val="24"/>
          <w:szCs w:val="24"/>
        </w:rPr>
        <w:t xml:space="preserve">LPS-mediated Nitric oxide (NO) release in response to </w:t>
      </w:r>
      <w:r w:rsidR="0051549A" w:rsidRPr="004428AD">
        <w:rPr>
          <w:rFonts w:ascii="Arial" w:hAnsi="Arial" w:cs="Arial"/>
          <w:sz w:val="24"/>
          <w:szCs w:val="24"/>
          <w:shd w:val="clear" w:color="auto" w:fill="FFFFFF"/>
        </w:rPr>
        <w:t>Zn</w:t>
      </w:r>
      <w:r w:rsidR="0051549A" w:rsidRPr="004428AD">
        <w:rPr>
          <w:rFonts w:ascii="Arial" w:hAnsi="Arial" w:cs="Arial"/>
          <w:sz w:val="24"/>
          <w:szCs w:val="24"/>
          <w:shd w:val="clear" w:color="auto" w:fill="FFFFFF"/>
          <w:vertAlign w:val="superscript"/>
        </w:rPr>
        <w:t>2+</w:t>
      </w:r>
      <w:r w:rsidR="0051549A" w:rsidRPr="004428AD">
        <w:rPr>
          <w:rFonts w:ascii="Arial" w:hAnsi="Arial" w:cs="Arial"/>
          <w:sz w:val="24"/>
          <w:szCs w:val="24"/>
          <w:shd w:val="clear" w:color="auto" w:fill="FFFFFF"/>
        </w:rPr>
        <w:t xml:space="preserve"> treatment of astrocytes is associated with MAPK and </w:t>
      </w:r>
      <w:proofErr w:type="spellStart"/>
      <w:r w:rsidR="0051549A" w:rsidRPr="004428AD">
        <w:rPr>
          <w:rFonts w:ascii="Arial" w:hAnsi="Arial" w:cs="Arial"/>
          <w:sz w:val="24"/>
          <w:szCs w:val="24"/>
          <w:shd w:val="clear" w:color="auto" w:fill="FFFFFF"/>
        </w:rPr>
        <w:t>NFκB</w:t>
      </w:r>
      <w:proofErr w:type="spellEnd"/>
      <w:r w:rsidR="0051549A" w:rsidRPr="004428AD">
        <w:rPr>
          <w:rFonts w:ascii="Arial" w:hAnsi="Arial" w:cs="Arial"/>
          <w:sz w:val="24"/>
          <w:szCs w:val="24"/>
          <w:shd w:val="clear" w:color="auto" w:fill="FFFFFF"/>
        </w:rPr>
        <w:t xml:space="preserve"> activation.</w:t>
      </w:r>
      <w:r w:rsidR="0051549A" w:rsidRPr="004428AD">
        <w:rPr>
          <w:rFonts w:ascii="Arial" w:hAnsi="Arial" w:cs="Arial"/>
          <w:sz w:val="24"/>
          <w:szCs w:val="24"/>
          <w:shd w:val="clear" w:color="auto" w:fill="FFFFFF"/>
        </w:rPr>
        <w:fldChar w:fldCharType="begin"/>
      </w:r>
      <w:r w:rsidR="009925EA" w:rsidRPr="004428AD">
        <w:rPr>
          <w:rFonts w:ascii="Arial" w:hAnsi="Arial" w:cs="Arial"/>
          <w:sz w:val="24"/>
          <w:szCs w:val="24"/>
          <w:shd w:val="clear" w:color="auto" w:fill="FFFFFF"/>
        </w:rPr>
        <w:instrText xml:space="preserve"> ADDIN ZOTERO_ITEM CSL_CITATION {"citationID":"a1tu1vk6ji5","properties":{"formattedCitation":"[49]","plainCitation":"[49]","noteIndex":0},"citationItems":[{"id":2750,"uris":["http://zotero.org/users/2507469/items/2GYPKBJK"],"uri":["http://zotero.org/users/2507469/items/2GYPKBJK"],"itemData":{"id":2750,"type":"article-journal","title":"Zinc Potentiates Lipopolysaccharide-induced Nitric Oxide Production in Cultured Primary Rat Astrocytes","container-title":"Neurochemical Research","page":"363-374","volume":"43","issue":"2","source":"PubMed","abstract":"Zn2+ plays a crucial role in the CNS where it accumulates in synaptic vesicles and is released during neurotransmission. Synaptically released Zn2+ is taken up by neurons and astrocytes. The majority of previous work has focused on neuronal damage caused by excess Zn2+. However, its effect on astrocyte function is not well understood. We examined the effect of extracellularly applied Zn2+ on nitric oxide (NO) production in primary cultured rat astrocytes, which were experimentally activated by lipopolysaccharide (LPS). Zn2+, at a concentration up to 125 μM, augmented LPS-induced NO production without affecting cell viability. LPS induced expression of both mRNA and protein of inducible NO synthase; this expression was enhanced by 125 µM Zn2+. Zn2+ also increased LPS-induced production of intracellular reactive oxygen species. Zn2+ enhanced the phosphorylation of p38-mitogen-activated protein kinase (MAPK) at 1-6 h after LPS treatment. The LPS-induced nuclear factor-kappaB (NFκB) activation was sustained for 6 h by Zn2+. Intracellular Zn2+ chelation with N,N,N',N'-tetrakis(2-pyridylmethyl)ethylenediamine (TPEN) or inhibition of p38-MAPK diminished the Zn2+ enhancement of LPS-induced NO production. These findings suggest that activation of MAPK and NFκB is important for mediating Zn2+enhancement of LPS-induced NO production in astrocytes. Such changes may exacerbate glial and neuronal damage during neuroinflammation.","ISSN":"1573-6903","note":"PMID: 29124566","journalAbbreviation":"Neurochem. Res.","language":"eng","author":[{"family":"Moriyama","given":"Mitsuaki"},{"family":"Fujitsuka","given":"Shunsuke"},{"family":"Kawabe","given":"Kenji"},{"family":"Takano","given":"Katsura"},{"family":"Nakamura","given":"Yoichi"}],"issued":{"date-parts":[["2018",2]]}}}],"schema":"https://github.com/citation-style-language/schema/raw/master/csl-citation.json"} </w:instrText>
      </w:r>
      <w:r w:rsidR="0051549A" w:rsidRPr="004428AD">
        <w:rPr>
          <w:rFonts w:ascii="Arial" w:hAnsi="Arial" w:cs="Arial"/>
          <w:sz w:val="24"/>
          <w:szCs w:val="24"/>
          <w:shd w:val="clear" w:color="auto" w:fill="FFFFFF"/>
        </w:rPr>
        <w:fldChar w:fldCharType="separate"/>
      </w:r>
      <w:r w:rsidR="009925EA" w:rsidRPr="004428AD">
        <w:t>[49]</w:t>
      </w:r>
      <w:r w:rsidR="0051549A" w:rsidRPr="004428AD">
        <w:rPr>
          <w:rFonts w:ascii="Arial" w:hAnsi="Arial" w:cs="Arial"/>
          <w:sz w:val="24"/>
          <w:szCs w:val="24"/>
          <w:shd w:val="clear" w:color="auto" w:fill="FFFFFF"/>
        </w:rPr>
        <w:fldChar w:fldCharType="end"/>
      </w:r>
      <w:r w:rsidR="0051549A" w:rsidRPr="004428AD">
        <w:rPr>
          <w:rFonts w:ascii="Arial" w:hAnsi="Arial" w:cs="Arial"/>
          <w:sz w:val="24"/>
          <w:szCs w:val="24"/>
        </w:rPr>
        <w:t xml:space="preserve"> Similar effects have been shown in renal cells, where </w:t>
      </w:r>
      <w:r w:rsidR="0051549A" w:rsidRPr="004428AD">
        <w:rPr>
          <w:rFonts w:ascii="Arial" w:hAnsi="Arial" w:cs="Arial"/>
          <w:sz w:val="24"/>
          <w:szCs w:val="24"/>
          <w:shd w:val="clear" w:color="auto" w:fill="FFFFFF"/>
        </w:rPr>
        <w:t>Zn</w:t>
      </w:r>
      <w:r w:rsidR="0051549A" w:rsidRPr="004428AD">
        <w:rPr>
          <w:rFonts w:ascii="Arial" w:hAnsi="Arial" w:cs="Arial"/>
          <w:sz w:val="24"/>
          <w:szCs w:val="24"/>
          <w:shd w:val="clear" w:color="auto" w:fill="FFFFFF"/>
          <w:vertAlign w:val="superscript"/>
        </w:rPr>
        <w:t>2+</w:t>
      </w:r>
      <w:r w:rsidR="0051549A" w:rsidRPr="004428AD">
        <w:rPr>
          <w:rFonts w:ascii="Arial" w:hAnsi="Arial" w:cs="Arial"/>
          <w:sz w:val="24"/>
          <w:szCs w:val="24"/>
          <w:shd w:val="clear" w:color="auto" w:fill="FFFFFF"/>
        </w:rPr>
        <w:t xml:space="preserve"> </w:t>
      </w:r>
      <w:r w:rsidR="0051549A" w:rsidRPr="004428AD">
        <w:rPr>
          <w:rFonts w:ascii="Arial" w:hAnsi="Arial" w:cs="Arial"/>
          <w:sz w:val="24"/>
          <w:szCs w:val="24"/>
        </w:rPr>
        <w:t>promotes MAPK activation via ROS generation MAPK.</w:t>
      </w:r>
      <w:r w:rsidR="0051549A" w:rsidRPr="004428AD">
        <w:rPr>
          <w:rFonts w:ascii="Arial" w:hAnsi="Arial" w:cs="Arial"/>
          <w:sz w:val="24"/>
          <w:szCs w:val="24"/>
        </w:rPr>
        <w:fldChar w:fldCharType="begin"/>
      </w:r>
      <w:r w:rsidR="0051549A" w:rsidRPr="004428AD">
        <w:rPr>
          <w:rFonts w:ascii="Arial" w:hAnsi="Arial" w:cs="Arial"/>
          <w:sz w:val="24"/>
          <w:szCs w:val="24"/>
        </w:rPr>
        <w:instrText xml:space="preserve"> ADDIN ZOTERO_ITEM CSL_CITATION {"citationID":"a2erje2jnsa","properties":{"formattedCitation":"[25]","plainCitation":"[25]","dontUpdate":true,"noteIndex":0},"citationItems":[{"id":2746,"uris":["http://zotero.org/users/2507469/items/HKV4548R"],"uri":["http://zotero.org/users/2507469/items/HKV4548R"],"itemData":{"id":2746,"type":"article-journal","title":"Involvement of activation of NADPH oxidase and extracellular signal-regulated kinase (ERK) in renal cell injury induced by zinc","container-title":"The Journal of Toxicological Sciences","page":"135-144","volume":"30","issue":"2","source":"PubMed","abstract":"Zinc is employed as a supplement; however, zinc-related nephropathy is not generally known. In this study, we investigated zinc-induced renal cell injury using a pig kidney-derived cultured renal epithelial cell line, LLC-PK(1), with proximal kidney tubule-like features, and examined the involvement of free radicals and extracellular signal-regulated kinase (ERK) in the cell injury. The LLC-PK(1) cells showed early uptake of zinc (30 microM), and the release of lactate dehydrogenase (LDH), an index of cell injury, was observed 24 hr after uptake. Three hours after zinc exposure, generation of reactive oxygen species (ROS) was increased. An antioxidant, N, N'-diphenyl-p-phenylenediamine (DPPD), inhibited a zinc-related increase in ROS generation and zinc-induced renal cell injury. An NADPH oxidase inhibitor, diphenyleneiodonium (DPI), inhibited a zinc-related increase in ROS generation and cell injury. We investigated translocation from the cytosol fraction of the p67(phox) subunit, which is involved in the activation of NADPH oxidase, to the membrane fraction, and translocation was induced 3 hr after zinc exposure. We examined the involvement of ERK1/2 in the deterioration of zinc-induced renal cell injury, and the association between ERK1/2 and an increase in ROS generation. Six hours after zinc exposure, the activation (phosphorylation) of ERK1/2 was observed. An antioxidant, DPPD, inhibited the zinc-related activation of ERK1/2. An MAPK/ERK kinase (MEK1/2) inhibitor, U0126, almost completely inhibited zinc-related cell injury (the release of LDH), but did not influence ROS generation. These results suggest that early intracellular uptake of zinc by LLC-PK(1) cells causes the activation of NADPH oxidase, and that ROS generation by the activation of the enzyme leads to the deterioration of renal cell injury via the activation of ERK1/2.","ISSN":"0388-1350","note":"PMID: 15928461","journalAbbreviation":"J Toxicol Sci","language":"eng","author":[{"family":"Matsunaga","given":"Yoshiko"},{"family":"Kawai","given":"Yoshiko"},{"family":"Kohda","given":"Yuka"},{"family":"Gemba","given":"Munekazu"}],"issued":{"date-parts":[["2005",5]]}}}],"schema":"https://github.com/citation-style-language/schema/raw/master/csl-citation.json"} </w:instrText>
      </w:r>
      <w:r w:rsidR="0051549A" w:rsidRPr="004428AD">
        <w:rPr>
          <w:rFonts w:ascii="Arial" w:hAnsi="Arial" w:cs="Arial"/>
          <w:sz w:val="24"/>
          <w:szCs w:val="24"/>
        </w:rPr>
        <w:fldChar w:fldCharType="separate"/>
      </w:r>
      <w:r w:rsidR="0051549A" w:rsidRPr="004428AD">
        <w:rPr>
          <w:rFonts w:ascii="Arial" w:hAnsi="Arial" w:cs="Arial"/>
          <w:sz w:val="24"/>
          <w:szCs w:val="24"/>
        </w:rPr>
        <w:t>[25, 26]</w:t>
      </w:r>
      <w:r w:rsidR="0051549A" w:rsidRPr="004428AD">
        <w:rPr>
          <w:rFonts w:ascii="Arial" w:hAnsi="Arial" w:cs="Arial"/>
          <w:sz w:val="24"/>
          <w:szCs w:val="24"/>
        </w:rPr>
        <w:fldChar w:fldCharType="end"/>
      </w:r>
      <w:r w:rsidR="0051549A" w:rsidRPr="004428AD">
        <w:rPr>
          <w:rFonts w:ascii="Arial" w:hAnsi="Arial" w:cs="Arial"/>
          <w:sz w:val="24"/>
          <w:szCs w:val="24"/>
        </w:rPr>
        <w:t xml:space="preserve"> </w:t>
      </w:r>
      <w:r w:rsidR="003328A8" w:rsidRPr="004428AD">
        <w:rPr>
          <w:rFonts w:ascii="Arial" w:hAnsi="Arial" w:cs="Arial"/>
          <w:sz w:val="24"/>
          <w:szCs w:val="24"/>
        </w:rPr>
        <w:t xml:space="preserve">Furthermore, </w:t>
      </w:r>
      <w:r w:rsidR="007D0DEF" w:rsidRPr="004428AD">
        <w:rPr>
          <w:rFonts w:ascii="Arial" w:hAnsi="Arial" w:cs="Arial"/>
          <w:sz w:val="24"/>
          <w:szCs w:val="24"/>
        </w:rPr>
        <w:t xml:space="preserve">in </w:t>
      </w:r>
      <w:r w:rsidR="00102C59" w:rsidRPr="004428AD">
        <w:rPr>
          <w:rFonts w:ascii="Arial" w:hAnsi="Arial" w:cs="Arial"/>
          <w:sz w:val="24"/>
          <w:szCs w:val="24"/>
        </w:rPr>
        <w:t xml:space="preserve">limb ischemia reperfusion, MAPKs </w:t>
      </w:r>
      <w:r w:rsidR="007D0DEF" w:rsidRPr="004428AD">
        <w:rPr>
          <w:rFonts w:ascii="Arial" w:hAnsi="Arial" w:cs="Arial"/>
          <w:sz w:val="24"/>
          <w:szCs w:val="24"/>
        </w:rPr>
        <w:t xml:space="preserve">are </w:t>
      </w:r>
      <w:r w:rsidR="00102C59" w:rsidRPr="004428AD">
        <w:rPr>
          <w:rFonts w:ascii="Arial" w:hAnsi="Arial" w:cs="Arial"/>
          <w:sz w:val="24"/>
          <w:szCs w:val="24"/>
        </w:rPr>
        <w:t xml:space="preserve">activated by ROS </w:t>
      </w:r>
      <w:r w:rsidR="007D0DEF" w:rsidRPr="004428AD">
        <w:rPr>
          <w:rFonts w:ascii="Arial" w:hAnsi="Arial" w:cs="Arial"/>
          <w:sz w:val="24"/>
          <w:szCs w:val="24"/>
        </w:rPr>
        <w:t xml:space="preserve">resulting in damage to </w:t>
      </w:r>
      <w:r w:rsidR="00102C59" w:rsidRPr="004428AD">
        <w:rPr>
          <w:rFonts w:ascii="Arial" w:hAnsi="Arial" w:cs="Arial"/>
          <w:sz w:val="24"/>
          <w:szCs w:val="24"/>
        </w:rPr>
        <w:t>distant organs</w:t>
      </w:r>
      <w:r w:rsidR="006E1429" w:rsidRPr="004428AD">
        <w:rPr>
          <w:rFonts w:ascii="Arial" w:hAnsi="Arial" w:cs="Arial"/>
          <w:sz w:val="24"/>
          <w:szCs w:val="24"/>
        </w:rPr>
        <w:t>.</w:t>
      </w:r>
      <w:r w:rsidR="006816B7"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liarv4jg7","properties":{"formattedCitation":"[69]","plainCitation":"[69]","noteIndex":0},"citationItems":[{"id":2834,"uris":["http://zotero.org/users/2507469/items/Q8REB4K5"],"uri":["http://zotero.org/users/2507469/items/Q8REB4K5"],"itemData":{"id":2834,"type":"article-journal","title":"Inhibition of reactive oxygen species downregulates the MAPK pathway in rat spinal cord after limb ischemia reperfusion injury","container-title":"International Journal of Surgery (London, England)","page":"74-78","volume":"22","source":"PubMed","abstract":"INTRODUCTION: We examined the activity of mitogen-activated protein kinase (MAPK) family members, extracellular signal-regulated kinase (ERK), c-Jun N-terminal kinase (JNK), and p38, in rats pinal cord after hind limb ischemia reperfusion (IR) and analyzed the role of reactive oxygen species (ROS) as mediators of MAPK signaling under these conditions.\nMETHODS: In experiment 1, hind limb IR rats were treated intraperitoneally with one of following agents at 30 min before reperfusion: allopurinol (4, 40 mg/kg), superoxide dismutase (SOD, 4000 U/kg), N-nitro-l-arginine methyl ester (l-NAME, 10 mg/kg), or SOD (4000 U/kg) + l-NAME (10 mg/kg). In experiment 2, 5,10,15,20-tetrakis (N-methyl-4'-pyridyl) porphyrinato iron (III) (FeTMPyP) was administered intraperitoneally (1, 3, or 10 mg/kg) 30 min before reperfusion. After 3 d reperfusion period, the spinal cord (L4-6) was harvested to investigate MAPK signaling activity.\nRESULTS: In experiment 1, p-ERK and p-JNK levels were significantly higher in the IR group than sham group. Administration of allopurinol, SOD, l-NAME, or SOD + l-NAME significantly reduced the IR-induced increase in p-ERK and p-JNK levels. There were no significant differences in p-p38 levels. In experiment 2, FeTMPyP significantly reduced the IR-induced increase in p-ERK and p-JNK levels in a dose-dependent manner.\nCONCLUSIONS: Activation of ERK and JNK in the spinal cord was induced by hind limb IR and was not accompanied by p38 activation. IR-induced MAPK phosphorylation was reduced by inhibition of superoxide, nitric oxide, and peroxynitrite, indicating that ROS produced by hind limb IR mediate the activation of these signaling pathways in the spinal cord, potentially affecting distant organs.","ISSN":"1743-9159","note":"PMID: 26283297","journalAbbreviation":"Int J Surg","language":"eng","author":[{"family":"Choi","given":"Eun Kyung"},{"family":"Yeo","given":"Jin-Seok"},{"family":"Park","given":"Chan Yoon"},{"family":"Na","given":"Ho","dropping-particle":"in"},{"family":"Lim","given":"Jung","dropping-particle":"a"},{"family":"Lee","given":"Jeong-Eun"},{"family":"Hong","given":"Seong Wook"},{"family":"Park","given":"Sung-Sik"},{"family":"Lim","given":"Dong Gun"},{"family":"Kwak","given":"Kyung Hwa"}],"issued":{"date-parts":[["2015",10]]}}}],"schema":"https://github.com/citation-style-language/schema/raw/master/csl-citation.json"} </w:instrText>
      </w:r>
      <w:r w:rsidR="006816B7" w:rsidRPr="004428AD">
        <w:rPr>
          <w:rFonts w:ascii="Arial" w:hAnsi="Arial" w:cs="Arial"/>
          <w:sz w:val="24"/>
          <w:szCs w:val="24"/>
        </w:rPr>
        <w:fldChar w:fldCharType="separate"/>
      </w:r>
      <w:r w:rsidR="009925EA" w:rsidRPr="004428AD">
        <w:rPr>
          <w:rFonts w:ascii="Arial" w:hAnsi="Arial" w:cs="Arial"/>
          <w:sz w:val="24"/>
          <w:szCs w:val="24"/>
        </w:rPr>
        <w:t>[69]</w:t>
      </w:r>
      <w:r w:rsidR="006816B7" w:rsidRPr="004428AD">
        <w:rPr>
          <w:rFonts w:ascii="Arial" w:hAnsi="Arial" w:cs="Arial"/>
          <w:sz w:val="24"/>
          <w:szCs w:val="24"/>
        </w:rPr>
        <w:fldChar w:fldCharType="end"/>
      </w:r>
      <w:r w:rsidR="00102C59" w:rsidRPr="004428AD">
        <w:rPr>
          <w:rFonts w:ascii="Arial" w:hAnsi="Arial" w:cs="Arial"/>
          <w:sz w:val="24"/>
          <w:szCs w:val="24"/>
        </w:rPr>
        <w:t xml:space="preserve"> </w:t>
      </w:r>
      <w:r w:rsidRPr="004428AD">
        <w:rPr>
          <w:rFonts w:ascii="Arial" w:hAnsi="Arial" w:cs="Arial"/>
          <w:sz w:val="24"/>
          <w:szCs w:val="24"/>
        </w:rPr>
        <w:t xml:space="preserve">Our </w:t>
      </w:r>
      <w:r w:rsidR="00102C59" w:rsidRPr="004428AD">
        <w:rPr>
          <w:rFonts w:ascii="Arial" w:hAnsi="Arial" w:cs="Arial"/>
          <w:sz w:val="24"/>
          <w:szCs w:val="24"/>
        </w:rPr>
        <w:t xml:space="preserve">results </w:t>
      </w:r>
      <w:r w:rsidR="003328A8" w:rsidRPr="004428AD">
        <w:rPr>
          <w:rFonts w:ascii="Arial" w:hAnsi="Arial" w:cs="Arial"/>
          <w:sz w:val="24"/>
          <w:szCs w:val="24"/>
        </w:rPr>
        <w:t xml:space="preserve">show </w:t>
      </w:r>
      <w:r w:rsidR="00102C59" w:rsidRPr="004428AD">
        <w:rPr>
          <w:rFonts w:ascii="Arial" w:hAnsi="Arial" w:cs="Arial"/>
          <w:sz w:val="24"/>
          <w:szCs w:val="24"/>
        </w:rPr>
        <w:t xml:space="preserve">that phosphorylation of Erk1/2 and </w:t>
      </w:r>
      <w:r w:rsidR="00562269" w:rsidRPr="004428AD">
        <w:rPr>
          <w:rFonts w:ascii="Arial" w:hAnsi="Arial" w:cs="Arial"/>
          <w:sz w:val="24"/>
          <w:szCs w:val="24"/>
        </w:rPr>
        <w:t>JNK</w:t>
      </w:r>
      <w:r w:rsidR="00102C59" w:rsidRPr="004428AD">
        <w:rPr>
          <w:rFonts w:ascii="Arial" w:hAnsi="Arial" w:cs="Arial"/>
          <w:sz w:val="24"/>
          <w:szCs w:val="24"/>
        </w:rPr>
        <w:t xml:space="preserve"> in platelets is regulated by [Zn</w:t>
      </w:r>
      <w:r w:rsidR="00102C59" w:rsidRPr="004428AD">
        <w:rPr>
          <w:rFonts w:ascii="Arial" w:hAnsi="Arial" w:cs="Arial"/>
          <w:sz w:val="24"/>
          <w:szCs w:val="24"/>
          <w:vertAlign w:val="superscript"/>
        </w:rPr>
        <w:t>2+</w:t>
      </w:r>
      <w:r w:rsidR="00102C59" w:rsidRPr="004428AD">
        <w:rPr>
          <w:rFonts w:ascii="Arial" w:hAnsi="Arial" w:cs="Arial"/>
          <w:sz w:val="24"/>
          <w:szCs w:val="24"/>
        </w:rPr>
        <w:t>]</w:t>
      </w:r>
      <w:proofErr w:type="spellStart"/>
      <w:r w:rsidR="00102C59" w:rsidRPr="004428AD">
        <w:rPr>
          <w:rFonts w:ascii="Arial" w:hAnsi="Arial" w:cs="Arial"/>
          <w:sz w:val="24"/>
          <w:szCs w:val="24"/>
          <w:vertAlign w:val="subscript"/>
        </w:rPr>
        <w:t>i</w:t>
      </w:r>
      <w:proofErr w:type="spellEnd"/>
      <w:r w:rsidR="00102C59" w:rsidRPr="004428AD">
        <w:rPr>
          <w:rFonts w:ascii="Arial" w:hAnsi="Arial" w:cs="Arial"/>
          <w:sz w:val="24"/>
          <w:szCs w:val="24"/>
        </w:rPr>
        <w:t>-</w:t>
      </w:r>
      <w:r w:rsidR="00BE778F" w:rsidRPr="004428AD">
        <w:rPr>
          <w:rFonts w:ascii="Arial" w:hAnsi="Arial" w:cs="Arial"/>
          <w:sz w:val="24"/>
          <w:szCs w:val="24"/>
        </w:rPr>
        <w:t xml:space="preserve">mediated </w:t>
      </w:r>
      <w:r w:rsidR="00102C59" w:rsidRPr="004428AD">
        <w:rPr>
          <w:rFonts w:ascii="Arial" w:hAnsi="Arial" w:cs="Arial"/>
          <w:sz w:val="24"/>
          <w:szCs w:val="24"/>
        </w:rPr>
        <w:t xml:space="preserve">ROS generation </w:t>
      </w:r>
      <w:r w:rsidRPr="004428AD">
        <w:rPr>
          <w:rFonts w:ascii="Arial" w:hAnsi="Arial" w:cs="Arial"/>
          <w:sz w:val="24"/>
          <w:szCs w:val="24"/>
        </w:rPr>
        <w:t>via</w:t>
      </w:r>
      <w:r w:rsidR="00102C59" w:rsidRPr="004428AD">
        <w:rPr>
          <w:rFonts w:ascii="Arial" w:hAnsi="Arial" w:cs="Arial"/>
          <w:sz w:val="24"/>
          <w:szCs w:val="24"/>
        </w:rPr>
        <w:t xml:space="preserve"> NADPH oxidase and mitochondria.</w:t>
      </w:r>
      <w:r w:rsidR="00316F72" w:rsidRPr="004428AD">
        <w:rPr>
          <w:rFonts w:ascii="Arial" w:hAnsi="Arial" w:cs="Arial"/>
          <w:sz w:val="24"/>
          <w:szCs w:val="24"/>
        </w:rPr>
        <w:t xml:space="preserve"> </w:t>
      </w:r>
      <w:r w:rsidRPr="004428AD">
        <w:rPr>
          <w:rFonts w:ascii="Arial" w:hAnsi="Arial" w:cs="Arial"/>
          <w:sz w:val="24"/>
          <w:szCs w:val="24"/>
        </w:rPr>
        <w:t xml:space="preserve">This is consistent with </w:t>
      </w:r>
      <w:r w:rsidR="003328A8" w:rsidRPr="004428AD">
        <w:rPr>
          <w:rFonts w:ascii="Arial" w:hAnsi="Arial" w:cs="Arial"/>
          <w:sz w:val="24"/>
          <w:szCs w:val="24"/>
        </w:rPr>
        <w:t xml:space="preserve">previous </w:t>
      </w:r>
      <w:r w:rsidR="00546A25" w:rsidRPr="004428AD">
        <w:rPr>
          <w:rFonts w:ascii="Arial" w:hAnsi="Arial" w:cs="Arial"/>
          <w:sz w:val="24"/>
          <w:szCs w:val="24"/>
        </w:rPr>
        <w:t>studies</w:t>
      </w:r>
      <w:r w:rsidR="003328A8" w:rsidRPr="004428AD">
        <w:rPr>
          <w:rFonts w:ascii="Arial" w:hAnsi="Arial" w:cs="Arial"/>
          <w:sz w:val="24"/>
          <w:szCs w:val="24"/>
        </w:rPr>
        <w:t>, f</w:t>
      </w:r>
      <w:r w:rsidRPr="004428AD">
        <w:rPr>
          <w:rFonts w:ascii="Arial" w:hAnsi="Arial" w:cs="Arial"/>
          <w:sz w:val="24"/>
          <w:szCs w:val="24"/>
        </w:rPr>
        <w:t xml:space="preserve">or example, </w:t>
      </w:r>
      <w:r w:rsidR="003328A8" w:rsidRPr="004428AD">
        <w:rPr>
          <w:rFonts w:ascii="Arial" w:hAnsi="Arial" w:cs="Arial"/>
          <w:sz w:val="24"/>
          <w:szCs w:val="24"/>
        </w:rPr>
        <w:t xml:space="preserve">in alveolar macrophages, where it was shown that </w:t>
      </w:r>
      <w:proofErr w:type="spellStart"/>
      <w:r w:rsidR="005F6713" w:rsidRPr="004428AD">
        <w:rPr>
          <w:rFonts w:ascii="Arial" w:hAnsi="Arial" w:cs="Arial"/>
          <w:sz w:val="24"/>
          <w:szCs w:val="24"/>
        </w:rPr>
        <w:t>E</w:t>
      </w:r>
      <w:r w:rsidR="00E47BE0" w:rsidRPr="004428AD">
        <w:rPr>
          <w:rFonts w:ascii="Arial" w:hAnsi="Arial" w:cs="Arial"/>
          <w:sz w:val="24"/>
          <w:szCs w:val="24"/>
        </w:rPr>
        <w:t>rk</w:t>
      </w:r>
      <w:proofErr w:type="spellEnd"/>
      <w:r w:rsidR="005F6713" w:rsidRPr="004428AD">
        <w:rPr>
          <w:rFonts w:ascii="Arial" w:hAnsi="Arial" w:cs="Arial"/>
          <w:sz w:val="24"/>
          <w:szCs w:val="24"/>
        </w:rPr>
        <w:t xml:space="preserve">/2 </w:t>
      </w:r>
      <w:r w:rsidRPr="004428AD">
        <w:rPr>
          <w:rFonts w:ascii="Arial" w:hAnsi="Arial" w:cs="Arial"/>
          <w:sz w:val="24"/>
          <w:szCs w:val="24"/>
        </w:rPr>
        <w:t>effects</w:t>
      </w:r>
      <w:r w:rsidR="005F6713" w:rsidRPr="004428AD">
        <w:rPr>
          <w:rFonts w:ascii="Arial" w:hAnsi="Arial" w:cs="Arial"/>
          <w:sz w:val="24"/>
          <w:szCs w:val="24"/>
        </w:rPr>
        <w:t xml:space="preserve"> mitochondrial integrity and ATP production</w:t>
      </w:r>
      <w:r w:rsidR="003328A8" w:rsidRPr="004428AD">
        <w:rPr>
          <w:rFonts w:ascii="Arial" w:hAnsi="Arial" w:cs="Arial"/>
          <w:sz w:val="24"/>
          <w:szCs w:val="24"/>
        </w:rPr>
        <w:t xml:space="preserve">, and </w:t>
      </w:r>
      <w:r w:rsidRPr="004428AD">
        <w:rPr>
          <w:rFonts w:ascii="Arial" w:eastAsia="Times-Roman" w:hAnsi="Arial" w:cs="Arial"/>
          <w:sz w:val="24"/>
          <w:szCs w:val="24"/>
        </w:rPr>
        <w:t xml:space="preserve">pre-treatment with </w:t>
      </w:r>
      <w:r w:rsidR="00F324D3" w:rsidRPr="004428AD">
        <w:rPr>
          <w:rFonts w:ascii="Arial" w:eastAsia="Times-Roman" w:hAnsi="Arial" w:cs="Arial"/>
          <w:sz w:val="24"/>
          <w:szCs w:val="24"/>
        </w:rPr>
        <w:t xml:space="preserve">MEK inhibitors </w:t>
      </w:r>
      <w:r w:rsidRPr="004428AD">
        <w:rPr>
          <w:rFonts w:ascii="Arial" w:eastAsia="Times-Roman" w:hAnsi="Arial" w:cs="Arial"/>
          <w:sz w:val="24"/>
          <w:szCs w:val="24"/>
        </w:rPr>
        <w:t>decreases</w:t>
      </w:r>
      <w:r w:rsidR="00F324D3" w:rsidRPr="004428AD">
        <w:rPr>
          <w:rFonts w:ascii="Arial" w:eastAsia="Times-Roman" w:hAnsi="Arial" w:cs="Arial"/>
          <w:sz w:val="24"/>
          <w:szCs w:val="24"/>
        </w:rPr>
        <w:t xml:space="preserve"> </w:t>
      </w:r>
      <w:r w:rsidRPr="004428AD">
        <w:rPr>
          <w:rFonts w:ascii="Arial" w:eastAsia="Times-Roman" w:hAnsi="Arial" w:cs="Arial"/>
          <w:sz w:val="24"/>
          <w:szCs w:val="24"/>
        </w:rPr>
        <w:t xml:space="preserve">Nox-5 </w:t>
      </w:r>
      <w:r w:rsidR="00F324D3" w:rsidRPr="004428AD">
        <w:rPr>
          <w:rFonts w:ascii="Arial" w:hAnsi="Arial" w:cs="Arial"/>
          <w:sz w:val="24"/>
          <w:szCs w:val="24"/>
        </w:rPr>
        <w:t xml:space="preserve">phosphorylation </w:t>
      </w:r>
      <w:r w:rsidR="00F3786A" w:rsidRPr="004428AD">
        <w:rPr>
          <w:rFonts w:ascii="Arial" w:hAnsi="Arial" w:cs="Arial"/>
          <w:sz w:val="24"/>
          <w:szCs w:val="24"/>
        </w:rPr>
        <w:t xml:space="preserve">in </w:t>
      </w:r>
      <w:r w:rsidR="00F3786A" w:rsidRPr="004428AD">
        <w:rPr>
          <w:rFonts w:ascii="Arial" w:eastAsia="Times-Roman" w:hAnsi="Arial" w:cs="Arial"/>
          <w:sz w:val="24"/>
          <w:szCs w:val="24"/>
        </w:rPr>
        <w:t>COS-7 cells</w:t>
      </w:r>
      <w:r w:rsidR="0045390A" w:rsidRPr="004428AD">
        <w:rPr>
          <w:rFonts w:ascii="Arial" w:hAnsi="Arial" w:cs="Arial"/>
          <w:sz w:val="24"/>
          <w:szCs w:val="24"/>
        </w:rPr>
        <w:t>.</w:t>
      </w:r>
      <w:r w:rsidR="0007181F"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mi796lqkp","properties":{"formattedCitation":"[70]","plainCitation":"[70]","noteIndex":0},"citationItems":[{"id":2845,"uris":["http://zotero.org/users/2507469/items/33YLSBBJ"],"uri":["http://zotero.org/users/2507469/items/33YLSBBJ"],"itemData":{"id":2845,"type":"article-journal","title":"Molecular regulation of NADPH oxidase 5 via the MAPK pathway","container-title":"American Journal of Physiology-Heart and Circulatory Physiology","page":"H1336-H1344","volume":"300","issue":"4","source":"Crossref","DOI":"10.1152/ajpheart.01163.2010","ISSN":"0363-6135, 1522-1539","language":"en","author":[{"family":"Pandey","given":"D."},{"family":"Fulton","given":"D. J. R."}],"issued":{"date-parts":[["2011",4]]}}}],"schema":"https://github.com/citation-style-language/schema/raw/master/csl-citation.json"} </w:instrText>
      </w:r>
      <w:r w:rsidR="0007181F" w:rsidRPr="004428AD">
        <w:rPr>
          <w:rFonts w:ascii="Arial" w:hAnsi="Arial" w:cs="Arial"/>
          <w:sz w:val="24"/>
          <w:szCs w:val="24"/>
        </w:rPr>
        <w:fldChar w:fldCharType="separate"/>
      </w:r>
      <w:r w:rsidR="009925EA" w:rsidRPr="004428AD">
        <w:rPr>
          <w:rFonts w:ascii="Arial" w:hAnsi="Arial" w:cs="Arial"/>
          <w:sz w:val="24"/>
          <w:szCs w:val="24"/>
        </w:rPr>
        <w:t>[70]</w:t>
      </w:r>
      <w:r w:rsidR="0007181F" w:rsidRPr="004428AD">
        <w:rPr>
          <w:rFonts w:ascii="Arial" w:hAnsi="Arial" w:cs="Arial"/>
          <w:sz w:val="24"/>
          <w:szCs w:val="24"/>
        </w:rPr>
        <w:fldChar w:fldCharType="end"/>
      </w:r>
      <w:r w:rsidR="0045390A" w:rsidRPr="004428AD">
        <w:rPr>
          <w:rFonts w:ascii="Arial" w:hAnsi="Arial" w:cs="Arial"/>
          <w:sz w:val="24"/>
          <w:szCs w:val="24"/>
        </w:rPr>
        <w:t xml:space="preserve"> </w:t>
      </w:r>
      <w:r w:rsidRPr="004428AD">
        <w:rPr>
          <w:rFonts w:ascii="Arial" w:hAnsi="Arial" w:cs="Arial"/>
          <w:sz w:val="24"/>
          <w:szCs w:val="24"/>
        </w:rPr>
        <w:t xml:space="preserve">Furthermore, </w:t>
      </w:r>
      <w:r w:rsidR="00B017C9" w:rsidRPr="004428AD">
        <w:rPr>
          <w:rFonts w:ascii="Arial" w:hAnsi="Arial" w:cs="Arial"/>
          <w:bCs/>
          <w:sz w:val="24"/>
          <w:szCs w:val="24"/>
        </w:rPr>
        <w:t>In response to LPS</w:t>
      </w:r>
      <w:r w:rsidR="0045390A" w:rsidRPr="004428AD">
        <w:rPr>
          <w:rFonts w:ascii="Arial" w:hAnsi="Arial" w:cs="Arial"/>
          <w:bCs/>
          <w:sz w:val="24"/>
          <w:szCs w:val="24"/>
        </w:rPr>
        <w:t>, JNK</w:t>
      </w:r>
      <w:r w:rsidR="00B017C9" w:rsidRPr="004428AD">
        <w:rPr>
          <w:rFonts w:ascii="Arial" w:hAnsi="Arial" w:cs="Arial"/>
          <w:bCs/>
          <w:sz w:val="24"/>
          <w:szCs w:val="24"/>
        </w:rPr>
        <w:t xml:space="preserve"> </w:t>
      </w:r>
      <w:r w:rsidR="00E16719" w:rsidRPr="004428AD">
        <w:rPr>
          <w:rFonts w:ascii="Arial" w:hAnsi="Arial" w:cs="Arial"/>
          <w:bCs/>
          <w:sz w:val="24"/>
          <w:szCs w:val="24"/>
        </w:rPr>
        <w:t>promote</w:t>
      </w:r>
      <w:r w:rsidRPr="004428AD">
        <w:rPr>
          <w:rFonts w:ascii="Arial" w:hAnsi="Arial" w:cs="Arial"/>
          <w:bCs/>
          <w:sz w:val="24"/>
          <w:szCs w:val="24"/>
        </w:rPr>
        <w:t>s</w:t>
      </w:r>
      <w:r w:rsidR="0045390A" w:rsidRPr="004428AD">
        <w:rPr>
          <w:rFonts w:ascii="Arial" w:hAnsi="Arial" w:cs="Arial"/>
          <w:bCs/>
          <w:sz w:val="24"/>
          <w:szCs w:val="24"/>
        </w:rPr>
        <w:t xml:space="preserve"> </w:t>
      </w:r>
      <w:r w:rsidR="00B017C9" w:rsidRPr="004428AD">
        <w:rPr>
          <w:rFonts w:ascii="Arial" w:hAnsi="Arial" w:cs="Arial"/>
          <w:bCs/>
          <w:sz w:val="24"/>
          <w:szCs w:val="24"/>
        </w:rPr>
        <w:t xml:space="preserve">the stimulation of </w:t>
      </w:r>
      <w:r w:rsidR="0045390A" w:rsidRPr="004428AD">
        <w:rPr>
          <w:rFonts w:ascii="Arial" w:hAnsi="Arial" w:cs="Arial"/>
          <w:bCs/>
          <w:sz w:val="24"/>
          <w:szCs w:val="24"/>
        </w:rPr>
        <w:t>NADPH oxidase</w:t>
      </w:r>
      <w:r w:rsidR="00B017C9" w:rsidRPr="004428AD">
        <w:rPr>
          <w:rFonts w:ascii="Arial" w:hAnsi="Arial" w:cs="Arial"/>
          <w:bCs/>
          <w:sz w:val="24"/>
          <w:szCs w:val="24"/>
        </w:rPr>
        <w:t xml:space="preserve"> </w:t>
      </w:r>
      <w:r w:rsidRPr="004428AD">
        <w:rPr>
          <w:rFonts w:ascii="Arial" w:hAnsi="Arial" w:cs="Arial"/>
          <w:bCs/>
          <w:sz w:val="24"/>
          <w:szCs w:val="24"/>
        </w:rPr>
        <w:t xml:space="preserve">during </w:t>
      </w:r>
      <w:proofErr w:type="spellStart"/>
      <w:r w:rsidRPr="004428AD">
        <w:rPr>
          <w:rFonts w:ascii="Arial" w:hAnsi="Arial" w:cs="Arial"/>
          <w:bCs/>
          <w:sz w:val="24"/>
          <w:szCs w:val="24"/>
        </w:rPr>
        <w:t>NETosis</w:t>
      </w:r>
      <w:proofErr w:type="spellEnd"/>
      <w:r w:rsidRPr="004428AD">
        <w:rPr>
          <w:rFonts w:ascii="Arial" w:hAnsi="Arial" w:cs="Arial"/>
          <w:bCs/>
          <w:sz w:val="24"/>
          <w:szCs w:val="24"/>
        </w:rPr>
        <w:t xml:space="preserve"> in </w:t>
      </w:r>
      <w:r w:rsidR="00B017C9" w:rsidRPr="004428AD">
        <w:rPr>
          <w:rFonts w:ascii="Arial" w:hAnsi="Arial" w:cs="Arial"/>
          <w:bCs/>
          <w:sz w:val="24"/>
          <w:szCs w:val="24"/>
        </w:rPr>
        <w:t>neutrophils</w:t>
      </w:r>
      <w:r w:rsidR="002211CB" w:rsidRPr="004428AD">
        <w:rPr>
          <w:rFonts w:ascii="Arial" w:hAnsi="Arial" w:cs="Arial"/>
          <w:bCs/>
          <w:sz w:val="24"/>
          <w:szCs w:val="24"/>
        </w:rPr>
        <w:t>.</w:t>
      </w:r>
      <w:r w:rsidR="0007181F" w:rsidRPr="004428AD">
        <w:rPr>
          <w:rFonts w:ascii="Arial" w:hAnsi="Arial" w:cs="Arial"/>
          <w:bCs/>
          <w:sz w:val="24"/>
          <w:szCs w:val="24"/>
        </w:rPr>
        <w:fldChar w:fldCharType="begin"/>
      </w:r>
      <w:r w:rsidR="009925EA" w:rsidRPr="004428AD">
        <w:rPr>
          <w:rFonts w:ascii="Arial" w:hAnsi="Arial" w:cs="Arial"/>
          <w:bCs/>
          <w:sz w:val="24"/>
          <w:szCs w:val="24"/>
        </w:rPr>
        <w:instrText xml:space="preserve"> ADDIN ZOTERO_ITEM CSL_CITATION {"citationID":"af5is2kim","properties":{"formattedCitation":"[71]","plainCitation":"[71]","noteIndex":0},"citationItems":[{"id":2846,"uris":["http://zotero.org/users/2507469/items/9N92UEUE"],"uri":["http://zotero.org/users/2507469/items/9N92UEUE"],"itemData":{"id":2846,"type":"article-journal","title":"JNK Activation Turns on LPS- and Gram-Negative Bacteria-Induced NADPH Oxidase-Dependent Suicidal NETosis","container-title":"Scientific Reports","volume":"7","issue":"1","source":"Crossref","URL":"http://www.nature.com/articles/s41598-017-03257-z","DOI":"10.1038/s41598-017-03257-z","ISSN":"2045-2322","language":"en","author":[{"family":"Khan","given":"Meraj A."},{"family":"Farahvash","given":"Armin"},{"family":"Douda","given":"David N."},{"family":"Licht","given":"Johann-Christoph"},{"family":"Grasemann","given":"Hartmut"},{"family":"Sweezey","given":"Neil"},{"family":"Palaniyar","given":"Nades"}],"issued":{"date-parts":[["2017",12]]},"accessed":{"date-parts":[["2019",9,5]]}}}],"schema":"https://github.com/citation-style-language/schema/raw/master/csl-citation.json"} </w:instrText>
      </w:r>
      <w:r w:rsidR="0007181F" w:rsidRPr="004428AD">
        <w:rPr>
          <w:rFonts w:ascii="Arial" w:hAnsi="Arial" w:cs="Arial"/>
          <w:bCs/>
          <w:sz w:val="24"/>
          <w:szCs w:val="24"/>
        </w:rPr>
        <w:fldChar w:fldCharType="separate"/>
      </w:r>
      <w:r w:rsidR="009925EA" w:rsidRPr="004428AD">
        <w:rPr>
          <w:rFonts w:ascii="Arial" w:hAnsi="Arial" w:cs="Arial"/>
          <w:sz w:val="24"/>
          <w:szCs w:val="24"/>
        </w:rPr>
        <w:t>[71]</w:t>
      </w:r>
      <w:r w:rsidR="0007181F" w:rsidRPr="004428AD">
        <w:rPr>
          <w:rFonts w:ascii="Arial" w:hAnsi="Arial" w:cs="Arial"/>
          <w:bCs/>
          <w:sz w:val="24"/>
          <w:szCs w:val="24"/>
        </w:rPr>
        <w:fldChar w:fldCharType="end"/>
      </w:r>
      <w:r w:rsidR="00FF2476" w:rsidRPr="004428AD">
        <w:rPr>
          <w:rFonts w:ascii="Arial" w:hAnsi="Arial" w:cs="Arial"/>
          <w:sz w:val="24"/>
          <w:szCs w:val="24"/>
        </w:rPr>
        <w:t xml:space="preserve"> </w:t>
      </w:r>
      <w:r w:rsidR="0022604F" w:rsidRPr="004428AD">
        <w:rPr>
          <w:rFonts w:ascii="Arial" w:hAnsi="Arial" w:cs="Arial"/>
          <w:sz w:val="24"/>
          <w:szCs w:val="24"/>
        </w:rPr>
        <w:t>In this context, our data show that</w:t>
      </w:r>
      <w:r w:rsidR="00B1395F" w:rsidRPr="004428AD">
        <w:rPr>
          <w:rFonts w:ascii="Arial" w:hAnsi="Arial" w:cs="Arial"/>
          <w:sz w:val="24"/>
          <w:szCs w:val="24"/>
        </w:rPr>
        <w:t xml:space="preserve"> the induction of platelet ROS generation </w:t>
      </w:r>
      <w:r w:rsidRPr="004428AD">
        <w:rPr>
          <w:rFonts w:ascii="Arial" w:hAnsi="Arial" w:cs="Arial"/>
          <w:sz w:val="24"/>
          <w:szCs w:val="24"/>
        </w:rPr>
        <w:t>in response to increases in [</w:t>
      </w:r>
      <w:r w:rsidR="00B1395F" w:rsidRPr="004428AD">
        <w:rPr>
          <w:rFonts w:ascii="Arial" w:hAnsi="Arial" w:cs="Arial"/>
          <w:sz w:val="24"/>
          <w:szCs w:val="24"/>
        </w:rPr>
        <w:t>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00B1395F" w:rsidRPr="004428AD">
        <w:rPr>
          <w:rFonts w:ascii="Arial" w:hAnsi="Arial" w:cs="Arial"/>
          <w:sz w:val="24"/>
          <w:szCs w:val="24"/>
        </w:rPr>
        <w:t xml:space="preserve">, </w:t>
      </w:r>
      <w:r w:rsidR="003328A8" w:rsidRPr="004428AD">
        <w:rPr>
          <w:rFonts w:ascii="Arial" w:hAnsi="Arial" w:cs="Arial"/>
          <w:sz w:val="24"/>
          <w:szCs w:val="24"/>
        </w:rPr>
        <w:t xml:space="preserve">is </w:t>
      </w:r>
      <w:r w:rsidRPr="004428AD">
        <w:rPr>
          <w:rFonts w:ascii="Arial" w:hAnsi="Arial" w:cs="Arial"/>
          <w:sz w:val="24"/>
          <w:szCs w:val="24"/>
        </w:rPr>
        <w:t xml:space="preserve">reduced in response to </w:t>
      </w:r>
      <w:r w:rsidR="00B1395F" w:rsidRPr="004428AD">
        <w:rPr>
          <w:rFonts w:ascii="Arial" w:hAnsi="Arial" w:cs="Arial"/>
          <w:sz w:val="24"/>
          <w:szCs w:val="24"/>
        </w:rPr>
        <w:t xml:space="preserve">Erk1/2 and </w:t>
      </w:r>
      <w:r w:rsidR="00C4413F" w:rsidRPr="004428AD">
        <w:rPr>
          <w:rFonts w:ascii="Arial" w:hAnsi="Arial" w:cs="Arial"/>
          <w:sz w:val="24"/>
          <w:szCs w:val="24"/>
        </w:rPr>
        <w:t>JNK</w:t>
      </w:r>
      <w:r w:rsidR="00B1395F" w:rsidRPr="004428AD">
        <w:rPr>
          <w:rFonts w:ascii="Arial" w:hAnsi="Arial" w:cs="Arial"/>
          <w:sz w:val="24"/>
          <w:szCs w:val="24"/>
        </w:rPr>
        <w:t xml:space="preserve"> inhibitors</w:t>
      </w:r>
      <w:r w:rsidR="00070EE6" w:rsidRPr="004428AD">
        <w:rPr>
          <w:rFonts w:ascii="Arial" w:hAnsi="Arial" w:cs="Arial"/>
          <w:sz w:val="24"/>
          <w:szCs w:val="24"/>
        </w:rPr>
        <w:t>, presenting a positive feedback loop between Zn</w:t>
      </w:r>
      <w:r w:rsidR="00070EE6" w:rsidRPr="004428AD">
        <w:rPr>
          <w:rFonts w:ascii="Arial" w:hAnsi="Arial" w:cs="Arial"/>
          <w:sz w:val="24"/>
          <w:szCs w:val="24"/>
          <w:vertAlign w:val="superscript"/>
        </w:rPr>
        <w:t>2+</w:t>
      </w:r>
      <w:r w:rsidR="00070EE6" w:rsidRPr="004428AD">
        <w:rPr>
          <w:rFonts w:ascii="Arial" w:hAnsi="Arial" w:cs="Arial"/>
          <w:sz w:val="24"/>
          <w:szCs w:val="24"/>
        </w:rPr>
        <w:t>-</w:t>
      </w:r>
      <w:r w:rsidRPr="004428AD">
        <w:rPr>
          <w:rFonts w:ascii="Arial" w:hAnsi="Arial" w:cs="Arial"/>
          <w:sz w:val="24"/>
          <w:szCs w:val="24"/>
        </w:rPr>
        <w:t xml:space="preserve">dependent </w:t>
      </w:r>
      <w:r w:rsidR="00070EE6" w:rsidRPr="004428AD">
        <w:rPr>
          <w:rFonts w:ascii="Arial" w:hAnsi="Arial" w:cs="Arial"/>
          <w:sz w:val="24"/>
          <w:szCs w:val="24"/>
        </w:rPr>
        <w:t>ROS induction and MAPK phos</w:t>
      </w:r>
      <w:r w:rsidR="0007181F" w:rsidRPr="004428AD">
        <w:rPr>
          <w:rFonts w:ascii="Arial" w:hAnsi="Arial" w:cs="Arial"/>
          <w:sz w:val="24"/>
          <w:szCs w:val="24"/>
        </w:rPr>
        <w:t>p</w:t>
      </w:r>
      <w:r w:rsidR="00070EE6" w:rsidRPr="004428AD">
        <w:rPr>
          <w:rFonts w:ascii="Arial" w:hAnsi="Arial" w:cs="Arial"/>
          <w:sz w:val="24"/>
          <w:szCs w:val="24"/>
        </w:rPr>
        <w:t>horylation</w:t>
      </w:r>
      <w:r w:rsidR="00B1395F" w:rsidRPr="004428AD">
        <w:rPr>
          <w:rFonts w:ascii="Arial" w:hAnsi="Arial" w:cs="Arial"/>
          <w:sz w:val="24"/>
          <w:szCs w:val="24"/>
        </w:rPr>
        <w:t>.</w:t>
      </w:r>
      <w:r w:rsidR="0007181F" w:rsidRPr="004428AD">
        <w:rPr>
          <w:rFonts w:ascii="Arial" w:hAnsi="Arial" w:cs="Arial"/>
          <w:sz w:val="24"/>
          <w:szCs w:val="24"/>
        </w:rPr>
        <w:t xml:space="preserve"> </w:t>
      </w:r>
      <w:r w:rsidR="00BE778F" w:rsidRPr="004428AD">
        <w:rPr>
          <w:rFonts w:ascii="Arial" w:hAnsi="Arial" w:cs="Arial"/>
          <w:sz w:val="24"/>
          <w:szCs w:val="24"/>
        </w:rPr>
        <w:t>Given the importan</w:t>
      </w:r>
      <w:r w:rsidR="00DE330A" w:rsidRPr="004428AD">
        <w:rPr>
          <w:rFonts w:ascii="Arial" w:hAnsi="Arial" w:cs="Arial"/>
          <w:sz w:val="24"/>
          <w:szCs w:val="24"/>
        </w:rPr>
        <w:t>ce</w:t>
      </w:r>
      <w:r w:rsidR="00BE778F" w:rsidRPr="004428AD">
        <w:rPr>
          <w:rFonts w:ascii="Arial" w:hAnsi="Arial" w:cs="Arial"/>
          <w:sz w:val="24"/>
          <w:szCs w:val="24"/>
        </w:rPr>
        <w:t xml:space="preserve"> of MAPKs in platelet activation leading to thrombus formation,</w:t>
      </w:r>
      <w:r w:rsidR="000034E9" w:rsidRPr="004428AD">
        <w:rPr>
          <w:rFonts w:ascii="Arial" w:hAnsi="Arial" w:cs="Arial"/>
          <w:sz w:val="24"/>
          <w:szCs w:val="24"/>
        </w:rPr>
        <w:fldChar w:fldCharType="begin"/>
      </w:r>
      <w:r w:rsidR="009925EA" w:rsidRPr="004428AD">
        <w:rPr>
          <w:rFonts w:ascii="Arial" w:hAnsi="Arial" w:cs="Arial"/>
          <w:sz w:val="24"/>
          <w:szCs w:val="24"/>
        </w:rPr>
        <w:instrText xml:space="preserve"> ADDIN ZOTERO_ITEM CSL_CITATION {"citationID":"a1p7ele1nu2","properties":{"formattedCitation":"[72]","plainCitation":"[72]","noteIndex":0},"citationItems":[{"id":2495,"uris":["http://zotero.org/users/2507469/items/ZIMUB798"],"uri":["http://zotero.org/users/2507469/items/ZIMUB798"],"itemData":{"id":2495,"type":"article-journal","title":"The actin cytoskeleton differentially regulates platelet alpha-granule and dense-granule secretion","container-title":"Blood","page":"3879-3887","volume":"105","issue":"10","source":"PubMed","abstract":"Stimulation of platelets with strong agonists results in centralization of cytoplasmic organelles and secretion of granules. These observations have led to the supposition that cytoskeletal contraction facilitates granule release by promoting the interaction of granules with one another and with membranes of the open canalicular system. Yet, the influence of the actin cytoskeleton in controlling the membrane fusion events that mediate granule secretion remains largely unknown. To evaluate the role of the actin cytoskeleton in platelet granule secretion, we have assessed the effects of latrunculin A and cytochalasin E on granule secretion. Exposure of platelets to low concentrations of these reagents resulted in acceleration and augmentation of agonist-induced alpha-granule secretion with comparatively modest effects on dense granule secretion. In contrast, exposure of platelets to high concentrations of latrunculin A inhibited agonist-induced alpha-granule secretion but stimulated dense granule secretion. Incubation of permeabilized platelets with low concentrations of latrunculin A primed platelets for Ca(2+)- or guanosine triphosphate (GTP)-gamma-S-induced alpha-granule secretion. Latrunculin A-dependent alpha-granule secretion was inhibited by antibodies directed at vesicle-associated membrane protein (VAMP), demonstrating that latrunculin A supports soluble N-ethylmaleimide-sensitive factor attachment protein receptor (SNARE) protein-dependent membrane fusion. These results indicate that the actin cytoskeleton interferes with platelet exocytosis and differentially regulates alpha-granule and dense granule secretion.","DOI":"10.1182/blood-2004-04-1392","ISSN":"0006-4971","note":"PMID: 15671445","journalAbbreviation":"Blood","language":"eng","author":[{"family":"Flaumenhaft","given":"Robert"},{"family":"Dilks","given":"James R."},{"family":"Rozenvayn","given":"Nataliya"},{"family":"Monahan-Earley","given":"Rita A."},{"family":"Feng","given":"Dian"},{"family":"Dvorak","given":"Ann M."}],"issued":{"date-parts":[["2005",5,15]]}}}],"schema":"https://github.com/citation-style-language/schema/raw/master/csl-citation.json"} </w:instrText>
      </w:r>
      <w:r w:rsidR="000034E9" w:rsidRPr="004428AD">
        <w:rPr>
          <w:rFonts w:ascii="Arial" w:hAnsi="Arial" w:cs="Arial"/>
          <w:sz w:val="24"/>
          <w:szCs w:val="24"/>
        </w:rPr>
        <w:fldChar w:fldCharType="separate"/>
      </w:r>
      <w:r w:rsidR="009925EA" w:rsidRPr="004428AD">
        <w:rPr>
          <w:rFonts w:ascii="Arial" w:hAnsi="Arial" w:cs="Arial"/>
          <w:sz w:val="24"/>
          <w:szCs w:val="24"/>
        </w:rPr>
        <w:t>[72]</w:t>
      </w:r>
      <w:r w:rsidR="000034E9" w:rsidRPr="004428AD">
        <w:rPr>
          <w:rFonts w:ascii="Arial" w:hAnsi="Arial" w:cs="Arial"/>
          <w:sz w:val="24"/>
          <w:szCs w:val="24"/>
        </w:rPr>
        <w:fldChar w:fldCharType="end"/>
      </w:r>
      <w:r w:rsidR="00BE778F" w:rsidRPr="004428AD">
        <w:rPr>
          <w:rFonts w:ascii="Arial" w:hAnsi="Arial" w:cs="Arial"/>
          <w:sz w:val="24"/>
          <w:szCs w:val="24"/>
        </w:rPr>
        <w:t xml:space="preserve"> identification of Zn</w:t>
      </w:r>
      <w:r w:rsidR="0090329C" w:rsidRPr="004428AD">
        <w:rPr>
          <w:rFonts w:ascii="Arial" w:hAnsi="Arial" w:cs="Arial"/>
          <w:sz w:val="24"/>
          <w:szCs w:val="24"/>
          <w:vertAlign w:val="superscript"/>
        </w:rPr>
        <w:t>2+</w:t>
      </w:r>
      <w:r w:rsidR="00BE778F" w:rsidRPr="004428AD">
        <w:rPr>
          <w:rFonts w:ascii="Arial" w:hAnsi="Arial" w:cs="Arial"/>
          <w:sz w:val="24"/>
          <w:szCs w:val="24"/>
        </w:rPr>
        <w:t xml:space="preserve">-sensitive MAPK </w:t>
      </w:r>
      <w:r w:rsidR="00BE778F" w:rsidRPr="004428AD">
        <w:rPr>
          <w:rFonts w:ascii="Arial" w:hAnsi="Arial" w:cs="Arial"/>
          <w:sz w:val="24"/>
          <w:szCs w:val="24"/>
        </w:rPr>
        <w:lastRenderedPageBreak/>
        <w:t>activation in platelets may highlight a potentially significant route through leading to thrombus formation following plaque rupture</w:t>
      </w:r>
      <w:r w:rsidR="00BE778F" w:rsidRPr="004428AD">
        <w:rPr>
          <w:rFonts w:ascii="Arial" w:hAnsi="Arial" w:cs="Arial"/>
          <w:spacing w:val="-5"/>
          <w:sz w:val="24"/>
          <w:szCs w:val="24"/>
          <w:shd w:val="clear" w:color="auto" w:fill="FFFFFF"/>
        </w:rPr>
        <w:t>.</w:t>
      </w:r>
      <w:r w:rsidR="002D4867" w:rsidRPr="004428AD">
        <w:rPr>
          <w:rFonts w:ascii="Arial" w:hAnsi="Arial" w:cs="Arial"/>
          <w:spacing w:val="-5"/>
          <w:sz w:val="24"/>
          <w:szCs w:val="24"/>
          <w:shd w:val="clear" w:color="auto" w:fill="FFFFFF"/>
        </w:rPr>
        <w:t xml:space="preserve"> </w:t>
      </w:r>
    </w:p>
    <w:p w14:paraId="1D3FA427" w14:textId="77777777" w:rsidR="00102C59" w:rsidRPr="004428AD" w:rsidRDefault="00102C59" w:rsidP="00B52C66">
      <w:pPr>
        <w:spacing w:line="480" w:lineRule="auto"/>
        <w:ind w:firstLine="708"/>
        <w:contextualSpacing/>
        <w:jc w:val="both"/>
        <w:rPr>
          <w:rFonts w:ascii="Arial" w:hAnsi="Arial" w:cs="Arial"/>
          <w:sz w:val="24"/>
          <w:szCs w:val="24"/>
        </w:rPr>
      </w:pPr>
      <w:r w:rsidRPr="004428AD">
        <w:rPr>
          <w:rFonts w:ascii="Arial" w:hAnsi="Arial" w:cs="Arial"/>
          <w:sz w:val="24"/>
          <w:szCs w:val="24"/>
        </w:rPr>
        <w:t xml:space="preserve">In summary, our findings </w:t>
      </w:r>
      <w:r w:rsidR="00A42347" w:rsidRPr="004428AD">
        <w:rPr>
          <w:rFonts w:ascii="Arial" w:hAnsi="Arial" w:cs="Arial"/>
          <w:sz w:val="24"/>
          <w:szCs w:val="24"/>
        </w:rPr>
        <w:t>e</w:t>
      </w:r>
      <w:r w:rsidRPr="004428AD">
        <w:rPr>
          <w:rFonts w:ascii="Arial" w:hAnsi="Arial" w:cs="Arial"/>
          <w:sz w:val="24"/>
          <w:szCs w:val="24"/>
        </w:rPr>
        <w:t xml:space="preserve">stablish </w:t>
      </w:r>
      <w:r w:rsidR="00A42347" w:rsidRPr="004428AD">
        <w:rPr>
          <w:rFonts w:ascii="Arial" w:hAnsi="Arial" w:cs="Arial"/>
          <w:sz w:val="24"/>
          <w:szCs w:val="24"/>
        </w:rPr>
        <w:t xml:space="preserve">an </w:t>
      </w:r>
      <w:r w:rsidRPr="004428AD">
        <w:rPr>
          <w:rFonts w:ascii="Arial" w:hAnsi="Arial" w:cs="Arial"/>
          <w:sz w:val="24"/>
          <w:szCs w:val="24"/>
        </w:rPr>
        <w:t>association between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and ROS</w:t>
      </w:r>
      <w:r w:rsidR="00795549" w:rsidRPr="004428AD">
        <w:rPr>
          <w:rFonts w:ascii="Arial" w:hAnsi="Arial" w:cs="Arial"/>
          <w:sz w:val="24"/>
          <w:szCs w:val="24"/>
        </w:rPr>
        <w:t xml:space="preserve"> </w:t>
      </w:r>
      <w:r w:rsidRPr="004428AD">
        <w:rPr>
          <w:rFonts w:ascii="Arial" w:hAnsi="Arial" w:cs="Arial"/>
          <w:sz w:val="24"/>
          <w:szCs w:val="24"/>
        </w:rPr>
        <w:t>production in platelets, providing evidence that [Zn</w:t>
      </w:r>
      <w:r w:rsidRPr="004428AD">
        <w:rPr>
          <w:rFonts w:ascii="Arial" w:hAnsi="Arial" w:cs="Arial"/>
          <w:sz w:val="24"/>
          <w:szCs w:val="24"/>
          <w:vertAlign w:val="superscript"/>
        </w:rPr>
        <w:t>2+</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r w:rsidRPr="004428AD">
        <w:rPr>
          <w:rFonts w:ascii="Arial" w:hAnsi="Arial" w:cs="Arial"/>
          <w:sz w:val="24"/>
          <w:szCs w:val="24"/>
        </w:rPr>
        <w:t xml:space="preserve"> stimulates NADPH oxidase and mitochondria via Erk1/2 and </w:t>
      </w:r>
      <w:r w:rsidR="00562269" w:rsidRPr="004428AD">
        <w:rPr>
          <w:rFonts w:ascii="Arial" w:hAnsi="Arial" w:cs="Arial"/>
          <w:sz w:val="24"/>
          <w:szCs w:val="24"/>
        </w:rPr>
        <w:t>JNK</w:t>
      </w:r>
      <w:r w:rsidRPr="004428AD">
        <w:rPr>
          <w:rFonts w:ascii="Arial" w:hAnsi="Arial" w:cs="Arial"/>
          <w:sz w:val="24"/>
          <w:szCs w:val="24"/>
        </w:rPr>
        <w:t xml:space="preserve"> activation</w:t>
      </w:r>
      <w:r w:rsidR="00A42347" w:rsidRPr="004428AD">
        <w:rPr>
          <w:rFonts w:ascii="Arial" w:hAnsi="Arial" w:cs="Arial"/>
          <w:sz w:val="24"/>
          <w:szCs w:val="24"/>
        </w:rPr>
        <w:t>,</w:t>
      </w:r>
      <w:r w:rsidR="00C125FB" w:rsidRPr="004428AD">
        <w:rPr>
          <w:rFonts w:ascii="Arial" w:hAnsi="Arial" w:cs="Arial"/>
          <w:sz w:val="24"/>
          <w:szCs w:val="24"/>
        </w:rPr>
        <w:t xml:space="preserve"> and these MAPKs promote an increase of ROS by a positive feedback</w:t>
      </w:r>
      <w:r w:rsidR="00EF087D" w:rsidRPr="004428AD">
        <w:rPr>
          <w:rFonts w:ascii="Arial" w:hAnsi="Arial" w:cs="Arial"/>
          <w:sz w:val="24"/>
          <w:szCs w:val="24"/>
        </w:rPr>
        <w:t xml:space="preserve"> (Figure 7)</w:t>
      </w:r>
      <w:r w:rsidRPr="004428AD">
        <w:rPr>
          <w:rFonts w:ascii="Arial" w:hAnsi="Arial" w:cs="Arial"/>
          <w:sz w:val="24"/>
          <w:szCs w:val="24"/>
        </w:rPr>
        <w:t xml:space="preserve">. </w:t>
      </w:r>
      <w:r w:rsidR="007D0DEF" w:rsidRPr="004428AD">
        <w:rPr>
          <w:rFonts w:ascii="Arial" w:hAnsi="Arial" w:cs="Arial"/>
          <w:sz w:val="24"/>
          <w:szCs w:val="24"/>
        </w:rPr>
        <w:t>These data explain the involvement in Zn</w:t>
      </w:r>
      <w:r w:rsidR="007D0DEF" w:rsidRPr="004428AD">
        <w:rPr>
          <w:rFonts w:ascii="Arial" w:hAnsi="Arial" w:cs="Arial"/>
          <w:sz w:val="24"/>
          <w:szCs w:val="24"/>
          <w:vertAlign w:val="superscript"/>
        </w:rPr>
        <w:t>2+</w:t>
      </w:r>
      <w:r w:rsidR="007D0DEF" w:rsidRPr="004428AD">
        <w:rPr>
          <w:rFonts w:ascii="Arial" w:hAnsi="Arial" w:cs="Arial"/>
          <w:sz w:val="24"/>
          <w:szCs w:val="24"/>
        </w:rPr>
        <w:t xml:space="preserve"> in </w:t>
      </w:r>
      <w:r w:rsidRPr="004428AD">
        <w:rPr>
          <w:rFonts w:ascii="Arial" w:hAnsi="Arial" w:cs="Arial"/>
          <w:sz w:val="24"/>
          <w:szCs w:val="24"/>
        </w:rPr>
        <w:t xml:space="preserve">platelet redox balance, which is </w:t>
      </w:r>
      <w:r w:rsidR="005A26AF" w:rsidRPr="004428AD">
        <w:rPr>
          <w:rFonts w:ascii="Arial" w:hAnsi="Arial" w:cs="Arial"/>
          <w:sz w:val="24"/>
          <w:szCs w:val="24"/>
        </w:rPr>
        <w:t>a key process during platelet activation</w:t>
      </w:r>
      <w:r w:rsidRPr="004428AD">
        <w:rPr>
          <w:rFonts w:ascii="Arial" w:hAnsi="Arial" w:cs="Arial"/>
          <w:sz w:val="24"/>
          <w:szCs w:val="24"/>
        </w:rPr>
        <w:t>.</w:t>
      </w:r>
      <w:r w:rsidR="00AA52CB" w:rsidRPr="004428AD">
        <w:rPr>
          <w:rFonts w:ascii="Arial" w:hAnsi="Arial" w:cs="Arial"/>
          <w:sz w:val="24"/>
          <w:szCs w:val="24"/>
        </w:rPr>
        <w:fldChar w:fldCharType="begin"/>
      </w:r>
      <w:r w:rsidR="0026383E" w:rsidRPr="004428AD">
        <w:rPr>
          <w:rFonts w:ascii="Arial" w:hAnsi="Arial" w:cs="Arial"/>
          <w:sz w:val="24"/>
          <w:szCs w:val="24"/>
        </w:rPr>
        <w:instrText xml:space="preserve"> ADDIN ZOTERO_ITEM CSL_CITATION {"citationID":"a1gffkl4svr","properties":{"formattedCitation":"[15]","plainCitation":"[15]","noteIndex":0},"citationItems":[{"id":2727,"uris":["http://zotero.org/users/2507469/items/8UE528WB"],"uri":["http://zotero.org/users/2507469/items/8UE528WB"],"itemData":{"id":2727,"type":"article-journal","title":"Redox control of platelet functions in physiology and pathophysiology","container-title":"Antioxidants &amp; Redox Signaling","page":"177-193","volume":"21","issue":"1","source":"PubMed","abstract":"SIGNIFICANCE: An imbalance between the production and the detoxification of reactive oxygen species and reactive nitrogen species (ROS/RNS) can be implicated in many pathological processes. Platelets are best known as primary mediators of hemostasis and can be either targets of ROS/RNS or generate radicals during cell activation. These conditions can dramatically affect platelet physiology, leading even, as an ultimate event, to the cell number modification. In this case, pathological conditions such as thrombocytosis (promoted by increased cell number) or thrombocytopenia and myelodysplasia (promoted by cell decrease mediated by accelerated apoptosis) can occur.\nRECENT ADVANCES: Usually, in peripheral blood, ROS/RNS production is balanced by the rate of oxidant elimination. Under this condition, platelets are in a nonadherent \"resting\" state. During endothelial dysfunction or under pathological conditions, ROS/RNS production increases and the platelets respond with specific biochemical and morphologic changes. Mitochondria are at the center of these processes, being able to both generate ROS/RNS, that drive redox-sensitive events, and respond to ROS/RNS-mediated changes of the cellular redox state. Irregular function of platelets and enhanced interaction with leukocytes and endothelial cells can contribute to pathogenesis of atherosclerotic and thrombotic events.\nCRITICAL ISSUES: The relationship between oxidative stress, platelet death, and the activation-dependent pathways that drive platelet pro-coagulant activity is unclear and deserves to be explored.\nFUTURE DIRECTIONS: Expanding knowledge about how platelets can mediate hemostasis and modulate inflammation may lead to novel and effective therapeutic strategies for the long and growing list of pathological conditions that involve both thrombosis and inflammation.","ISSN":"1557-7716","note":"PMID: 24597688","journalAbbreviation":"Antioxid. Redox Signal.","language":"eng","author":[{"family":"Pietraforte","given":"Donatella"},{"family":"Vona","given":"Rosa"},{"family":"Marchesi","given":"Alessandra"},{"family":"Jacobis","given":"Isabella Tarissi","non-dropping-particle":"de"},{"family":"Villani","given":"Alberto"},{"family":"Del Principe","given":"Domenico"},{"family":"Straface","given":"Elisabetta"}],"issued":{"date-parts":[["2014",7,1]]}}}],"schema":"https://github.com/citation-style-language/schema/raw/master/csl-citation.json"} </w:instrText>
      </w:r>
      <w:r w:rsidR="00AA52CB" w:rsidRPr="004428AD">
        <w:rPr>
          <w:rFonts w:ascii="Arial" w:hAnsi="Arial" w:cs="Arial"/>
          <w:sz w:val="24"/>
          <w:szCs w:val="24"/>
        </w:rPr>
        <w:fldChar w:fldCharType="separate"/>
      </w:r>
      <w:r w:rsidR="009426F3" w:rsidRPr="004428AD">
        <w:rPr>
          <w:rFonts w:ascii="Arial" w:hAnsi="Arial" w:cs="Arial"/>
          <w:sz w:val="24"/>
        </w:rPr>
        <w:t>[15]</w:t>
      </w:r>
      <w:r w:rsidR="00AA52CB" w:rsidRPr="004428AD">
        <w:rPr>
          <w:rFonts w:ascii="Arial" w:hAnsi="Arial" w:cs="Arial"/>
          <w:sz w:val="24"/>
          <w:szCs w:val="24"/>
        </w:rPr>
        <w:fldChar w:fldCharType="end"/>
      </w:r>
      <w:r w:rsidRPr="004428AD">
        <w:rPr>
          <w:rFonts w:ascii="Arial" w:hAnsi="Arial" w:cs="Arial"/>
          <w:sz w:val="24"/>
          <w:szCs w:val="24"/>
        </w:rPr>
        <w:t xml:space="preserve"> </w:t>
      </w:r>
      <w:r w:rsidR="005A26AF" w:rsidRPr="004428AD">
        <w:rPr>
          <w:rFonts w:ascii="Arial" w:hAnsi="Arial" w:cs="Arial"/>
          <w:sz w:val="24"/>
          <w:szCs w:val="24"/>
        </w:rPr>
        <w:t>Pharmacological manipulation of Zn</w:t>
      </w:r>
      <w:r w:rsidR="005A26AF" w:rsidRPr="004428AD">
        <w:rPr>
          <w:rFonts w:ascii="Arial" w:hAnsi="Arial" w:cs="Arial"/>
          <w:sz w:val="24"/>
          <w:szCs w:val="24"/>
          <w:vertAlign w:val="superscript"/>
        </w:rPr>
        <w:t>2+</w:t>
      </w:r>
      <w:r w:rsidRPr="004428AD">
        <w:rPr>
          <w:rFonts w:ascii="Arial" w:hAnsi="Arial" w:cs="Arial"/>
          <w:sz w:val="24"/>
          <w:szCs w:val="24"/>
        </w:rPr>
        <w:t xml:space="preserve"> might be </w:t>
      </w:r>
      <w:r w:rsidR="005A26AF" w:rsidRPr="004428AD">
        <w:rPr>
          <w:rFonts w:ascii="Arial" w:hAnsi="Arial" w:cs="Arial"/>
          <w:sz w:val="24"/>
          <w:szCs w:val="24"/>
        </w:rPr>
        <w:t xml:space="preserve">a potential strategy to moderate </w:t>
      </w:r>
      <w:r w:rsidRPr="004428AD">
        <w:rPr>
          <w:rFonts w:ascii="Arial" w:hAnsi="Arial" w:cs="Arial"/>
          <w:sz w:val="24"/>
          <w:szCs w:val="24"/>
        </w:rPr>
        <w:t xml:space="preserve">oxidative stress, which is a pivotal feature of cardiovascular diseases. </w:t>
      </w:r>
    </w:p>
    <w:p w14:paraId="2D8938BF" w14:textId="77777777" w:rsidR="006E1429" w:rsidRPr="004428AD" w:rsidRDefault="006E1429" w:rsidP="00B52C66">
      <w:pPr>
        <w:spacing w:line="480" w:lineRule="auto"/>
        <w:ind w:firstLine="708"/>
        <w:contextualSpacing/>
        <w:jc w:val="both"/>
        <w:rPr>
          <w:rFonts w:ascii="Arial" w:hAnsi="Arial" w:cs="Arial"/>
          <w:sz w:val="24"/>
          <w:szCs w:val="24"/>
        </w:rPr>
      </w:pPr>
    </w:p>
    <w:p w14:paraId="0452C34B" w14:textId="77777777" w:rsidR="006E1429" w:rsidRPr="004428AD" w:rsidRDefault="006E1429" w:rsidP="00114CF3">
      <w:pPr>
        <w:pStyle w:val="Heading1"/>
      </w:pPr>
      <w:r w:rsidRPr="004428AD">
        <w:t>Acknowledgements</w:t>
      </w:r>
    </w:p>
    <w:p w14:paraId="761AC7CB" w14:textId="7F26834F" w:rsidR="006E1429" w:rsidRPr="004428AD" w:rsidRDefault="006E1429" w:rsidP="006D3AE6">
      <w:pPr>
        <w:spacing w:after="0" w:line="480" w:lineRule="auto"/>
        <w:jc w:val="both"/>
        <w:rPr>
          <w:rFonts w:ascii="Arial" w:hAnsi="Arial" w:cs="Arial"/>
          <w:sz w:val="24"/>
          <w:szCs w:val="24"/>
        </w:rPr>
      </w:pPr>
      <w:r w:rsidRPr="004428AD">
        <w:rPr>
          <w:rFonts w:ascii="Arial" w:hAnsi="Arial" w:cs="Arial"/>
          <w:sz w:val="24"/>
          <w:szCs w:val="24"/>
        </w:rPr>
        <w:t>This work was supported by British Heart Foundation project grants</w:t>
      </w:r>
      <w:r w:rsidR="0007181F" w:rsidRPr="004428AD">
        <w:rPr>
          <w:rFonts w:ascii="Arial" w:hAnsi="Arial" w:cs="Arial"/>
          <w:sz w:val="24"/>
          <w:szCs w:val="24"/>
        </w:rPr>
        <w:t xml:space="preserve"> </w:t>
      </w:r>
      <w:r w:rsidR="00D56AF6" w:rsidRPr="004428AD">
        <w:rPr>
          <w:rFonts w:ascii="Arial" w:hAnsi="Arial" w:cs="Arial"/>
          <w:sz w:val="24"/>
          <w:szCs w:val="24"/>
        </w:rPr>
        <w:t>(</w:t>
      </w:r>
      <w:r w:rsidR="00CF0D0B" w:rsidRPr="004428AD">
        <w:rPr>
          <w:rFonts w:ascii="Arial" w:hAnsi="Arial" w:cs="Arial"/>
          <w:sz w:val="24"/>
          <w:szCs w:val="24"/>
          <w:highlight w:val="yellow"/>
        </w:rPr>
        <w:t>PG /15/2/31224</w:t>
      </w:r>
      <w:r w:rsidR="00CF0D0B" w:rsidRPr="004428AD">
        <w:rPr>
          <w:rFonts w:ascii="Arial" w:hAnsi="Arial" w:cs="Arial"/>
          <w:sz w:val="24"/>
          <w:szCs w:val="24"/>
        </w:rPr>
        <w:t xml:space="preserve"> and PG/17/76/33082 to Jonathan Martin Gibbins, </w:t>
      </w:r>
      <w:r w:rsidRPr="004428AD">
        <w:rPr>
          <w:rFonts w:ascii="Arial" w:hAnsi="Arial" w:cs="Arial"/>
          <w:sz w:val="24"/>
          <w:szCs w:val="24"/>
          <w:highlight w:val="yellow"/>
        </w:rPr>
        <w:t>PG/14/47/30912</w:t>
      </w:r>
      <w:r w:rsidR="003328A8" w:rsidRPr="004428AD">
        <w:rPr>
          <w:rFonts w:ascii="Arial" w:hAnsi="Arial" w:cs="Arial"/>
          <w:sz w:val="24"/>
          <w:szCs w:val="24"/>
        </w:rPr>
        <w:t xml:space="preserve"> </w:t>
      </w:r>
      <w:r w:rsidR="00D56AF6" w:rsidRPr="004428AD">
        <w:rPr>
          <w:rFonts w:ascii="Arial" w:hAnsi="Arial" w:cs="Arial"/>
          <w:sz w:val="24"/>
          <w:szCs w:val="24"/>
        </w:rPr>
        <w:t>and</w:t>
      </w:r>
      <w:r w:rsidRPr="004428AD">
        <w:rPr>
          <w:rFonts w:ascii="Arial" w:hAnsi="Arial" w:cs="Arial"/>
          <w:sz w:val="24"/>
          <w:szCs w:val="24"/>
        </w:rPr>
        <w:t xml:space="preserve"> PG/18/64/33922</w:t>
      </w:r>
      <w:r w:rsidR="00926B91" w:rsidRPr="004428AD">
        <w:rPr>
          <w:rFonts w:ascii="Arial" w:hAnsi="Arial" w:cs="Arial"/>
          <w:sz w:val="24"/>
          <w:szCs w:val="24"/>
        </w:rPr>
        <w:t xml:space="preserve"> </w:t>
      </w:r>
      <w:r w:rsidR="00D56AF6" w:rsidRPr="004428AD">
        <w:rPr>
          <w:rFonts w:ascii="Arial" w:hAnsi="Arial" w:cs="Arial"/>
          <w:sz w:val="24"/>
          <w:szCs w:val="24"/>
        </w:rPr>
        <w:t xml:space="preserve">to Nicholas Pugh, </w:t>
      </w:r>
      <w:r w:rsidR="00926B91" w:rsidRPr="004428AD">
        <w:rPr>
          <w:rFonts w:ascii="Arial" w:hAnsi="Arial" w:cs="Arial"/>
          <w:sz w:val="24"/>
          <w:szCs w:val="24"/>
        </w:rPr>
        <w:t xml:space="preserve">and </w:t>
      </w:r>
      <w:r w:rsidR="00565385" w:rsidRPr="004428AD">
        <w:rPr>
          <w:rFonts w:ascii="Arial" w:hAnsi="Arial" w:cs="Arial"/>
          <w:sz w:val="24"/>
          <w:szCs w:val="24"/>
        </w:rPr>
        <w:t>PG/15/40/31522</w:t>
      </w:r>
      <w:r w:rsidR="003328A8" w:rsidRPr="004428AD">
        <w:rPr>
          <w:rFonts w:ascii="Arial" w:hAnsi="Arial" w:cs="Arial"/>
          <w:sz w:val="24"/>
          <w:szCs w:val="24"/>
        </w:rPr>
        <w:t xml:space="preserve"> to Giordano Pula</w:t>
      </w:r>
      <w:r w:rsidRPr="004428AD">
        <w:rPr>
          <w:rFonts w:ascii="Arial" w:hAnsi="Arial" w:cs="Arial"/>
          <w:sz w:val="24"/>
          <w:szCs w:val="24"/>
        </w:rPr>
        <w:t>).</w:t>
      </w:r>
      <w:r w:rsidR="0007181F" w:rsidRPr="004428AD">
        <w:rPr>
          <w:rFonts w:ascii="Arial" w:hAnsi="Arial" w:cs="Arial"/>
          <w:sz w:val="24"/>
          <w:szCs w:val="24"/>
        </w:rPr>
        <w:t xml:space="preserve"> </w:t>
      </w:r>
    </w:p>
    <w:p w14:paraId="0388619E" w14:textId="77777777" w:rsidR="00250FC0" w:rsidRPr="004428AD" w:rsidRDefault="00250FC0" w:rsidP="006D3AE6">
      <w:pPr>
        <w:spacing w:after="0" w:line="480" w:lineRule="auto"/>
        <w:jc w:val="both"/>
        <w:rPr>
          <w:rFonts w:ascii="Arial" w:hAnsi="Arial" w:cs="Arial"/>
          <w:sz w:val="24"/>
          <w:szCs w:val="24"/>
        </w:rPr>
      </w:pPr>
    </w:p>
    <w:p w14:paraId="7C6FB5BF" w14:textId="77777777" w:rsidR="006E1429" w:rsidRPr="004428AD" w:rsidRDefault="006E1429" w:rsidP="00114CF3">
      <w:pPr>
        <w:pStyle w:val="Heading1"/>
      </w:pPr>
      <w:r w:rsidRPr="004428AD">
        <w:t>Authorship Contributions</w:t>
      </w:r>
    </w:p>
    <w:p w14:paraId="649C5C17" w14:textId="77777777" w:rsidR="006E1429" w:rsidRPr="004428AD" w:rsidRDefault="006E1429" w:rsidP="00B52C66">
      <w:pPr>
        <w:spacing w:after="0" w:line="480" w:lineRule="auto"/>
        <w:rPr>
          <w:rFonts w:ascii="Arial" w:hAnsi="Arial" w:cs="Arial"/>
          <w:sz w:val="24"/>
          <w:szCs w:val="24"/>
        </w:rPr>
      </w:pPr>
      <w:r w:rsidRPr="004428AD">
        <w:rPr>
          <w:rFonts w:ascii="Arial" w:hAnsi="Arial" w:cs="Arial"/>
          <w:sz w:val="24"/>
          <w:szCs w:val="24"/>
        </w:rPr>
        <w:t>MLP, NA, GP</w:t>
      </w:r>
      <w:r w:rsidR="0007181F" w:rsidRPr="004428AD">
        <w:rPr>
          <w:rFonts w:ascii="Arial" w:hAnsi="Arial" w:cs="Arial"/>
          <w:sz w:val="24"/>
          <w:szCs w:val="24"/>
        </w:rPr>
        <w:t>, DV</w:t>
      </w:r>
      <w:r w:rsidR="00A16FAC" w:rsidRPr="004428AD">
        <w:rPr>
          <w:rFonts w:ascii="Arial" w:hAnsi="Arial" w:cs="Arial"/>
          <w:sz w:val="24"/>
          <w:szCs w:val="24"/>
        </w:rPr>
        <w:t xml:space="preserve"> </w:t>
      </w:r>
      <w:r w:rsidRPr="004428AD">
        <w:rPr>
          <w:rFonts w:ascii="Arial" w:hAnsi="Arial" w:cs="Arial"/>
          <w:sz w:val="24"/>
          <w:szCs w:val="24"/>
        </w:rPr>
        <w:t>and NP designed and conducted experiments, and wrote the manuscript.</w:t>
      </w:r>
      <w:r w:rsidR="003328A8" w:rsidRPr="004428AD">
        <w:rPr>
          <w:rFonts w:ascii="Arial" w:hAnsi="Arial" w:cs="Arial"/>
          <w:sz w:val="24"/>
          <w:szCs w:val="24"/>
        </w:rPr>
        <w:t xml:space="preserve"> JG wrote the manuscript</w:t>
      </w:r>
      <w:r w:rsidR="00BE1303" w:rsidRPr="004428AD">
        <w:rPr>
          <w:rFonts w:ascii="Arial" w:hAnsi="Arial" w:cs="Arial"/>
          <w:sz w:val="24"/>
          <w:szCs w:val="24"/>
        </w:rPr>
        <w:t>.</w:t>
      </w:r>
    </w:p>
    <w:p w14:paraId="5D85DA5C" w14:textId="77777777" w:rsidR="006E1429" w:rsidRPr="004428AD" w:rsidRDefault="006E1429" w:rsidP="00B52C66">
      <w:pPr>
        <w:spacing w:after="0" w:line="480" w:lineRule="auto"/>
        <w:rPr>
          <w:rFonts w:ascii="Arial" w:hAnsi="Arial" w:cs="Arial"/>
          <w:sz w:val="24"/>
          <w:szCs w:val="24"/>
        </w:rPr>
      </w:pPr>
    </w:p>
    <w:p w14:paraId="7316ECDC" w14:textId="77777777" w:rsidR="006E1429" w:rsidRPr="004428AD" w:rsidRDefault="006E1429" w:rsidP="00114CF3">
      <w:pPr>
        <w:pStyle w:val="Heading1"/>
      </w:pPr>
      <w:r w:rsidRPr="004428AD">
        <w:t>Competing Interests</w:t>
      </w:r>
    </w:p>
    <w:p w14:paraId="5189B446" w14:textId="77777777" w:rsidR="006E1429" w:rsidRPr="004428AD" w:rsidRDefault="006E1429" w:rsidP="00B52C66">
      <w:pPr>
        <w:spacing w:after="0" w:line="480" w:lineRule="auto"/>
        <w:rPr>
          <w:rFonts w:ascii="Arial" w:hAnsi="Arial" w:cs="Arial"/>
          <w:sz w:val="24"/>
          <w:szCs w:val="24"/>
        </w:rPr>
      </w:pPr>
      <w:r w:rsidRPr="004428AD">
        <w:rPr>
          <w:rFonts w:ascii="Arial" w:hAnsi="Arial" w:cs="Arial"/>
          <w:sz w:val="24"/>
          <w:szCs w:val="24"/>
        </w:rPr>
        <w:t>The authors declare no conflicts of interest.</w:t>
      </w:r>
    </w:p>
    <w:p w14:paraId="2AD5C11D" w14:textId="77777777" w:rsidR="006E1429" w:rsidRPr="004428AD" w:rsidRDefault="006E1429" w:rsidP="00B52C66">
      <w:pPr>
        <w:spacing w:line="480" w:lineRule="auto"/>
        <w:ind w:firstLine="708"/>
        <w:contextualSpacing/>
        <w:jc w:val="both"/>
        <w:rPr>
          <w:rFonts w:ascii="Arial" w:hAnsi="Arial" w:cs="Arial"/>
          <w:sz w:val="24"/>
          <w:szCs w:val="24"/>
        </w:rPr>
      </w:pPr>
    </w:p>
    <w:p w14:paraId="655E4DA6" w14:textId="77777777" w:rsidR="0026383E" w:rsidRPr="004428AD" w:rsidRDefault="0026383E" w:rsidP="00B52C66">
      <w:pPr>
        <w:spacing w:line="480" w:lineRule="auto"/>
        <w:rPr>
          <w:rFonts w:ascii="Arial" w:hAnsi="Arial" w:cs="Arial"/>
          <w:sz w:val="24"/>
          <w:szCs w:val="24"/>
        </w:rPr>
      </w:pPr>
      <w:r w:rsidRPr="004428AD">
        <w:rPr>
          <w:rFonts w:ascii="Arial" w:hAnsi="Arial" w:cs="Arial"/>
          <w:sz w:val="24"/>
          <w:szCs w:val="24"/>
        </w:rPr>
        <w:lastRenderedPageBreak/>
        <w:br w:type="page"/>
      </w:r>
    </w:p>
    <w:p w14:paraId="6DD5CA85" w14:textId="77777777" w:rsidR="0026383E" w:rsidRPr="004428AD" w:rsidRDefault="0026383E" w:rsidP="00114CF3">
      <w:pPr>
        <w:pStyle w:val="Heading1"/>
      </w:pPr>
      <w:r w:rsidRPr="004428AD">
        <w:rPr>
          <w:noProof/>
        </w:rPr>
        <w:lastRenderedPageBreak/>
        <mc:AlternateContent>
          <mc:Choice Requires="wps">
            <w:drawing>
              <wp:anchor distT="0" distB="0" distL="114300" distR="114300" simplePos="0" relativeHeight="251677696" behindDoc="0" locked="0" layoutInCell="1" allowOverlap="1" wp14:anchorId="60CA6CC5" wp14:editId="667C0ED2">
                <wp:simplePos x="0" y="0"/>
                <wp:positionH relativeFrom="column">
                  <wp:posOffset>-4185920</wp:posOffset>
                </wp:positionH>
                <wp:positionV relativeFrom="paragraph">
                  <wp:posOffset>239395</wp:posOffset>
                </wp:positionV>
                <wp:extent cx="323850" cy="368935"/>
                <wp:effectExtent l="0" t="0" r="0" b="0"/>
                <wp:wrapNone/>
                <wp:docPr id="22" name="CaixaDeTexto 3"/>
                <wp:cNvGraphicFramePr/>
                <a:graphic xmlns:a="http://schemas.openxmlformats.org/drawingml/2006/main">
                  <a:graphicData uri="http://schemas.microsoft.com/office/word/2010/wordprocessingShape">
                    <wps:wsp>
                      <wps:cNvSpPr txBox="1"/>
                      <wps:spPr>
                        <a:xfrm>
                          <a:off x="0" y="0"/>
                          <a:ext cx="323850" cy="368935"/>
                        </a:xfrm>
                        <a:prstGeom prst="rect">
                          <a:avLst/>
                        </a:prstGeom>
                        <a:noFill/>
                      </wps:spPr>
                      <wps:txbx>
                        <w:txbxContent>
                          <w:p w14:paraId="51563F4A" w14:textId="77777777" w:rsidR="009925EA" w:rsidRDefault="009925EA" w:rsidP="0026383E">
                            <w:pPr>
                              <w:pStyle w:val="NormalWeb"/>
                              <w:spacing w:before="0" w:beforeAutospacing="0" w:after="0" w:afterAutospacing="0"/>
                            </w:pPr>
                            <w:r>
                              <w:rPr>
                                <w:rFonts w:asciiTheme="minorHAnsi" w:hAnsi="Calibri" w:cstheme="minorBidi"/>
                                <w:b/>
                                <w:bCs/>
                                <w:color w:val="000000" w:themeColor="text1"/>
                                <w:kern w:val="24"/>
                                <w:sz w:val="36"/>
                                <w:szCs w:val="36"/>
                              </w:rPr>
                              <w:t>A</w:t>
                            </w:r>
                          </w:p>
                        </w:txbxContent>
                      </wps:txbx>
                      <wps:bodyPr wrap="none" rtlCol="0">
                        <a:spAutoFit/>
                      </wps:bodyPr>
                    </wps:wsp>
                  </a:graphicData>
                </a:graphic>
              </wp:anchor>
            </w:drawing>
          </mc:Choice>
          <mc:Fallback>
            <w:pict>
              <v:shapetype w14:anchorId="60CA6CC5" id="_x0000_t202" coordsize="21600,21600" o:spt="202" path="m,l,21600r21600,l21600,xe">
                <v:stroke joinstyle="miter"/>
                <v:path gradientshapeok="t" o:connecttype="rect"/>
              </v:shapetype>
              <v:shape id="CaixaDeTexto 3" o:spid="_x0000_s1026" type="#_x0000_t202" style="position:absolute;margin-left:-329.6pt;margin-top:18.85pt;width:25.5pt;height:29.0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" filled="f" stroked="f">
                <v:textbox style="mso-fit-shape-to-text:t">
                  <w:txbxContent>
                    <w:p w14:paraId="51563F4A" w14:textId="77777777" w:rsidR="009925EA" w:rsidRDefault="009925EA" w:rsidP="0026383E">
                      <w:pPr>
                        <w:pStyle w:val="NormalWeb"/>
                        <w:spacing w:before="0" w:beforeAutospacing="0" w:after="0" w:afterAutospacing="0"/>
                      </w:pPr>
                      <w:r>
                        <w:rPr>
                          <w:rFonts w:asciiTheme="minorHAnsi" w:hAnsi="Calibri" w:cstheme="minorBidi"/>
                          <w:b/>
                          <w:bCs/>
                          <w:color w:val="000000" w:themeColor="text1"/>
                          <w:kern w:val="24"/>
                          <w:sz w:val="36"/>
                          <w:szCs w:val="36"/>
                        </w:rPr>
                        <w:t>A</w:t>
                      </w:r>
                    </w:p>
                  </w:txbxContent>
                </v:textbox>
              </v:shape>
            </w:pict>
          </mc:Fallback>
        </mc:AlternateContent>
      </w:r>
      <w:r w:rsidRPr="004428AD">
        <w:rPr>
          <w:noProof/>
        </w:rPr>
        <w:t>Figure Legends</w:t>
      </w:r>
    </w:p>
    <w:p w14:paraId="3DC73BC4" w14:textId="136B5E40" w:rsidR="0026383E" w:rsidRPr="004428AD" w:rsidRDefault="0092115C" w:rsidP="00B52C66">
      <w:pPr>
        <w:spacing w:line="480" w:lineRule="auto"/>
        <w:contextualSpacing/>
        <w:jc w:val="both"/>
        <w:rPr>
          <w:rFonts w:ascii="Arial" w:hAnsi="Arial" w:cs="Arial"/>
          <w:b/>
          <w:bCs/>
          <w:sz w:val="24"/>
          <w:szCs w:val="24"/>
        </w:rPr>
      </w:pPr>
      <w:r w:rsidRPr="0092115C">
        <w:rPr>
          <w:rFonts w:ascii="Arial" w:hAnsi="Arial" w:cs="Arial"/>
          <w:b/>
          <w:bCs/>
          <w:sz w:val="24"/>
          <w:szCs w:val="24"/>
        </w:rPr>
        <w:drawing>
          <wp:inline distT="0" distB="0" distL="0" distR="0" wp14:anchorId="190B74C6" wp14:editId="02AAACF5">
            <wp:extent cx="4041034" cy="4328160"/>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3"/>
                    <a:stretch>
                      <a:fillRect/>
                    </a:stretch>
                  </pic:blipFill>
                  <pic:spPr>
                    <a:xfrm>
                      <a:off x="0" y="0"/>
                      <a:ext cx="4049500" cy="4337228"/>
                    </a:xfrm>
                    <a:prstGeom prst="rect">
                      <a:avLst/>
                    </a:prstGeom>
                  </pic:spPr>
                </pic:pic>
              </a:graphicData>
            </a:graphic>
          </wp:inline>
        </w:drawing>
      </w:r>
    </w:p>
    <w:p w14:paraId="63223503" w14:textId="3F96E2B0" w:rsidR="000C4861" w:rsidRPr="000C4861" w:rsidRDefault="0026383E" w:rsidP="000C4861">
      <w:pPr>
        <w:spacing w:line="480" w:lineRule="auto"/>
        <w:contextualSpacing/>
        <w:jc w:val="both"/>
        <w:rPr>
          <w:rFonts w:ascii="Arial" w:hAnsi="Arial" w:cs="Arial"/>
          <w:bCs/>
          <w:sz w:val="24"/>
          <w:szCs w:val="24"/>
        </w:rPr>
      </w:pPr>
      <w:r w:rsidRPr="004428AD">
        <w:rPr>
          <w:rFonts w:ascii="Arial" w:hAnsi="Arial" w:cs="Arial"/>
          <w:b/>
          <w:bCs/>
          <w:sz w:val="24"/>
          <w:szCs w:val="24"/>
        </w:rPr>
        <w:t>Figure 1. Exogenous Zn</w:t>
      </w:r>
      <w:r w:rsidRPr="004428AD">
        <w:rPr>
          <w:rFonts w:ascii="Arial" w:hAnsi="Arial" w:cs="Arial"/>
          <w:b/>
          <w:bCs/>
          <w:sz w:val="24"/>
          <w:szCs w:val="24"/>
          <w:vertAlign w:val="superscript"/>
        </w:rPr>
        <w:t xml:space="preserve">2+ </w:t>
      </w:r>
      <w:r w:rsidRPr="004428AD">
        <w:rPr>
          <w:rFonts w:ascii="Arial" w:hAnsi="Arial" w:cs="Arial"/>
          <w:b/>
          <w:bCs/>
          <w:sz w:val="24"/>
          <w:szCs w:val="24"/>
        </w:rPr>
        <w:t xml:space="preserve">stimulates ROS production by platelets. </w:t>
      </w:r>
      <w:r w:rsidRPr="004428AD">
        <w:rPr>
          <w:rFonts w:ascii="Arial" w:hAnsi="Arial" w:cs="Arial"/>
          <w:bCs/>
          <w:sz w:val="24"/>
          <w:szCs w:val="24"/>
        </w:rPr>
        <w:t>Platelet suspensions were loaded with the ROS-sensitive dye, DHE (10µM) and stimulated with increasing concentrations of Zn</w:t>
      </w:r>
      <w:r w:rsidRPr="004428AD">
        <w:rPr>
          <w:rFonts w:ascii="Arial" w:hAnsi="Arial" w:cs="Arial"/>
          <w:bCs/>
          <w:sz w:val="24"/>
          <w:szCs w:val="24"/>
          <w:vertAlign w:val="superscript"/>
        </w:rPr>
        <w:t>2+</w:t>
      </w:r>
      <w:r w:rsidRPr="004428AD">
        <w:rPr>
          <w:rFonts w:ascii="Arial" w:hAnsi="Arial" w:cs="Arial"/>
          <w:bCs/>
          <w:sz w:val="24"/>
          <w:szCs w:val="24"/>
        </w:rPr>
        <w:t>. Changes in the fluorescent signal after 10 min were quantified by flow cytometry (</w:t>
      </w:r>
      <w:r w:rsidR="00BC5521" w:rsidRPr="004428AD">
        <w:rPr>
          <w:rFonts w:ascii="Arial" w:hAnsi="Arial" w:cs="Arial"/>
          <w:bCs/>
          <w:sz w:val="24"/>
          <w:szCs w:val="24"/>
        </w:rPr>
        <w:t>a</w:t>
      </w:r>
      <w:r w:rsidRPr="004428AD">
        <w:rPr>
          <w:rFonts w:ascii="Arial" w:hAnsi="Arial" w:cs="Arial"/>
          <w:bCs/>
          <w:sz w:val="24"/>
          <w:szCs w:val="24"/>
        </w:rPr>
        <w:t xml:space="preserve">). Results are </w:t>
      </w:r>
      <w:r w:rsidR="009426F3" w:rsidRPr="004428AD">
        <w:rPr>
          <w:rFonts w:ascii="Arial" w:hAnsi="Arial" w:cs="Arial"/>
          <w:bCs/>
          <w:sz w:val="24"/>
          <w:szCs w:val="24"/>
        </w:rPr>
        <w:t>presented</w:t>
      </w:r>
      <w:r w:rsidRPr="004428AD">
        <w:rPr>
          <w:rFonts w:ascii="Arial" w:hAnsi="Arial" w:cs="Arial"/>
          <w:bCs/>
          <w:sz w:val="24"/>
          <w:szCs w:val="24"/>
        </w:rPr>
        <w:t xml:space="preserve"> as mean</w:t>
      </w:r>
      <w:r w:rsidR="00CD75CE" w:rsidRPr="004428AD">
        <w:rPr>
          <w:rFonts w:ascii="Arial" w:hAnsi="Arial" w:cs="Arial"/>
          <w:bCs/>
          <w:sz w:val="24"/>
          <w:szCs w:val="24"/>
        </w:rPr>
        <w:t>s</w:t>
      </w:r>
      <w:r w:rsidRPr="004428AD">
        <w:rPr>
          <w:rFonts w:ascii="Arial" w:hAnsi="Arial" w:cs="Arial"/>
          <w:bCs/>
          <w:sz w:val="24"/>
          <w:szCs w:val="24"/>
        </w:rPr>
        <w:t xml:space="preserve"> ± SEM </w:t>
      </w:r>
      <w:r w:rsidR="009426F3" w:rsidRPr="004428AD">
        <w:rPr>
          <w:rFonts w:ascii="Arial" w:hAnsi="Arial" w:cs="Arial"/>
          <w:bCs/>
          <w:sz w:val="24"/>
          <w:szCs w:val="24"/>
        </w:rPr>
        <w:t xml:space="preserve">of </w:t>
      </w:r>
      <w:r w:rsidRPr="004428AD">
        <w:rPr>
          <w:rFonts w:ascii="Arial" w:hAnsi="Arial" w:cs="Arial"/>
          <w:bCs/>
          <w:sz w:val="24"/>
          <w:szCs w:val="24"/>
        </w:rPr>
        <w:t>7 independent experiments. Significance is denoted as *** (P&lt;0.001), ** (P&lt;0.01)</w:t>
      </w:r>
      <w:r w:rsidR="00CD75CE" w:rsidRPr="004428AD">
        <w:rPr>
          <w:rFonts w:ascii="Arial" w:hAnsi="Arial" w:cs="Arial"/>
          <w:bCs/>
          <w:sz w:val="24"/>
          <w:szCs w:val="24"/>
        </w:rPr>
        <w:t>,</w:t>
      </w:r>
      <w:r w:rsidRPr="004428AD">
        <w:rPr>
          <w:rFonts w:ascii="Arial" w:hAnsi="Arial" w:cs="Arial"/>
          <w:bCs/>
          <w:sz w:val="24"/>
          <w:szCs w:val="24"/>
        </w:rPr>
        <w:t xml:space="preserve"> or * (P&lt;0.05). </w:t>
      </w:r>
      <w:r w:rsidR="001249F2" w:rsidRPr="004428AD">
        <w:rPr>
          <w:rFonts w:ascii="Arial" w:hAnsi="Arial" w:cs="Arial"/>
          <w:bCs/>
          <w:sz w:val="24"/>
          <w:szCs w:val="24"/>
        </w:rPr>
        <w:t xml:space="preserve">ESR </w:t>
      </w:r>
      <w:r w:rsidRPr="004428AD">
        <w:rPr>
          <w:rFonts w:ascii="Arial" w:hAnsi="Arial" w:cs="Arial"/>
          <w:bCs/>
          <w:sz w:val="24"/>
          <w:szCs w:val="24"/>
        </w:rPr>
        <w:t>was used to further demonstrate Zn</w:t>
      </w:r>
      <w:r w:rsidRPr="004428AD">
        <w:rPr>
          <w:rFonts w:ascii="Arial" w:hAnsi="Arial" w:cs="Arial"/>
          <w:bCs/>
          <w:sz w:val="24"/>
          <w:szCs w:val="24"/>
          <w:vertAlign w:val="superscript"/>
        </w:rPr>
        <w:t>2+</w:t>
      </w:r>
      <w:r w:rsidRPr="004428AD">
        <w:rPr>
          <w:rFonts w:ascii="Arial" w:hAnsi="Arial" w:cs="Arial"/>
          <w:bCs/>
          <w:sz w:val="24"/>
          <w:szCs w:val="24"/>
        </w:rPr>
        <w:t xml:space="preserve">-dependent superoxide anion production. Platelet suspensions were loaded with superoxide-specific spin probe CMH and treated for Platelets were treated for 45 minutes with 200μM </w:t>
      </w:r>
      <w:proofErr w:type="spellStart"/>
      <w:r w:rsidRPr="004428AD">
        <w:rPr>
          <w:rFonts w:ascii="Arial" w:hAnsi="Arial" w:cs="Arial"/>
          <w:bCs/>
          <w:sz w:val="24"/>
          <w:szCs w:val="24"/>
        </w:rPr>
        <w:t>dRP</w:t>
      </w:r>
      <w:proofErr w:type="spellEnd"/>
      <w:r w:rsidRPr="004428AD">
        <w:rPr>
          <w:rFonts w:ascii="Arial" w:hAnsi="Arial" w:cs="Arial"/>
          <w:bCs/>
          <w:sz w:val="24"/>
          <w:szCs w:val="24"/>
        </w:rPr>
        <w:t>, vehicle (Tyrode’s buffer, black) or 10µM (blue), 30µM (grey),</w:t>
      </w:r>
      <w:r w:rsidR="007C01F4" w:rsidRPr="004428AD">
        <w:rPr>
          <w:rFonts w:ascii="Arial" w:hAnsi="Arial" w:cs="Arial"/>
          <w:bCs/>
          <w:sz w:val="24"/>
          <w:szCs w:val="24"/>
        </w:rPr>
        <w:t xml:space="preserve"> </w:t>
      </w:r>
      <w:r w:rsidRPr="004428AD">
        <w:rPr>
          <w:rFonts w:ascii="Arial" w:hAnsi="Arial" w:cs="Arial"/>
          <w:bCs/>
          <w:sz w:val="24"/>
          <w:szCs w:val="24"/>
        </w:rPr>
        <w:t>100µM (red) or 300µM (green) of ZnSO</w:t>
      </w:r>
      <w:r w:rsidRPr="004428AD">
        <w:rPr>
          <w:rFonts w:ascii="Arial" w:hAnsi="Arial" w:cs="Arial"/>
          <w:bCs/>
          <w:sz w:val="24"/>
          <w:szCs w:val="24"/>
          <w:vertAlign w:val="subscript"/>
        </w:rPr>
        <w:t>4</w:t>
      </w:r>
      <w:r w:rsidRPr="004428AD">
        <w:rPr>
          <w:rFonts w:ascii="Arial" w:hAnsi="Arial" w:cs="Arial"/>
          <w:bCs/>
          <w:sz w:val="24"/>
          <w:szCs w:val="24"/>
        </w:rPr>
        <w:t xml:space="preserve"> in the presence of CMH (200μM) prior to </w:t>
      </w:r>
      <w:r w:rsidR="001249F2" w:rsidRPr="004428AD">
        <w:rPr>
          <w:rFonts w:ascii="Arial" w:hAnsi="Arial" w:cs="Arial"/>
          <w:bCs/>
          <w:sz w:val="24"/>
          <w:szCs w:val="24"/>
        </w:rPr>
        <w:t xml:space="preserve">ESR </w:t>
      </w:r>
      <w:r w:rsidRPr="004428AD">
        <w:rPr>
          <w:rFonts w:ascii="Arial" w:hAnsi="Arial" w:cs="Arial"/>
          <w:bCs/>
          <w:sz w:val="24"/>
          <w:szCs w:val="24"/>
        </w:rPr>
        <w:t xml:space="preserve">analysis. The trace is representative of 3 </w:t>
      </w:r>
      <w:r w:rsidR="00CD75CE" w:rsidRPr="004428AD">
        <w:rPr>
          <w:rFonts w:ascii="Arial" w:hAnsi="Arial" w:cs="Arial"/>
          <w:bCs/>
          <w:sz w:val="24"/>
          <w:szCs w:val="24"/>
        </w:rPr>
        <w:t xml:space="preserve">independent </w:t>
      </w:r>
      <w:r w:rsidRPr="004428AD">
        <w:rPr>
          <w:rFonts w:ascii="Arial" w:hAnsi="Arial" w:cs="Arial"/>
          <w:bCs/>
          <w:sz w:val="24"/>
          <w:szCs w:val="24"/>
        </w:rPr>
        <w:t>experiments</w:t>
      </w:r>
      <w:r w:rsidR="00761274" w:rsidRPr="004428AD">
        <w:rPr>
          <w:rFonts w:ascii="Arial" w:hAnsi="Arial" w:cs="Arial"/>
          <w:bCs/>
          <w:sz w:val="24"/>
          <w:szCs w:val="24"/>
        </w:rPr>
        <w:t xml:space="preserve"> (</w:t>
      </w:r>
      <w:r w:rsidR="00BC5521" w:rsidRPr="004428AD">
        <w:rPr>
          <w:rFonts w:ascii="Arial" w:hAnsi="Arial" w:cs="Arial"/>
          <w:bCs/>
          <w:sz w:val="24"/>
          <w:szCs w:val="24"/>
        </w:rPr>
        <w:t>b</w:t>
      </w:r>
      <w:r w:rsidR="00761274" w:rsidRPr="004428AD">
        <w:rPr>
          <w:rFonts w:ascii="Arial" w:hAnsi="Arial" w:cs="Arial"/>
          <w:bCs/>
          <w:sz w:val="24"/>
          <w:szCs w:val="24"/>
        </w:rPr>
        <w:t xml:space="preserve">). </w:t>
      </w:r>
      <w:r w:rsidRPr="004428AD">
        <w:rPr>
          <w:rFonts w:ascii="Arial" w:hAnsi="Arial" w:cs="Arial"/>
          <w:bCs/>
          <w:sz w:val="24"/>
          <w:szCs w:val="24"/>
        </w:rPr>
        <w:t xml:space="preserve"> </w:t>
      </w:r>
    </w:p>
    <w:p w14:paraId="57E6A39A" w14:textId="1AC3C325" w:rsidR="0039795A" w:rsidRDefault="0039795A" w:rsidP="00B52C66">
      <w:pPr>
        <w:spacing w:after="0" w:line="480" w:lineRule="auto"/>
        <w:contextualSpacing/>
        <w:jc w:val="both"/>
        <w:rPr>
          <w:rFonts w:ascii="Arial" w:hAnsi="Arial" w:cs="Arial"/>
          <w:b/>
          <w:bCs/>
          <w:sz w:val="24"/>
          <w:szCs w:val="24"/>
        </w:rPr>
      </w:pPr>
      <w:r w:rsidRPr="0039795A">
        <w:rPr>
          <w:rFonts w:ascii="Arial" w:hAnsi="Arial" w:cs="Arial"/>
          <w:b/>
          <w:bCs/>
          <w:sz w:val="24"/>
          <w:szCs w:val="24"/>
        </w:rPr>
        <w:lastRenderedPageBreak/>
        <w:drawing>
          <wp:inline distT="0" distB="0" distL="0" distR="0" wp14:anchorId="59D81A8D" wp14:editId="4CC65640">
            <wp:extent cx="5327018" cy="3733800"/>
            <wp:effectExtent l="0" t="0" r="6985"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pic:nvPicPr>
                  <pic:blipFill>
                    <a:blip r:embed="rId14"/>
                    <a:stretch>
                      <a:fillRect/>
                    </a:stretch>
                  </pic:blipFill>
                  <pic:spPr>
                    <a:xfrm>
                      <a:off x="0" y="0"/>
                      <a:ext cx="5330069" cy="3735939"/>
                    </a:xfrm>
                    <a:prstGeom prst="rect">
                      <a:avLst/>
                    </a:prstGeom>
                  </pic:spPr>
                </pic:pic>
              </a:graphicData>
            </a:graphic>
          </wp:inline>
        </w:drawing>
      </w:r>
    </w:p>
    <w:p w14:paraId="2692C1D1" w14:textId="00B26C05" w:rsidR="0026383E" w:rsidRPr="004428AD" w:rsidRDefault="0026383E" w:rsidP="00B52C66">
      <w:pPr>
        <w:spacing w:after="0" w:line="480" w:lineRule="auto"/>
        <w:contextualSpacing/>
        <w:jc w:val="both"/>
        <w:rPr>
          <w:rFonts w:ascii="Arial" w:hAnsi="Arial" w:cs="Arial"/>
          <w:sz w:val="24"/>
          <w:szCs w:val="24"/>
        </w:rPr>
      </w:pPr>
      <w:r w:rsidRPr="004428AD">
        <w:rPr>
          <w:rFonts w:ascii="Arial" w:hAnsi="Arial" w:cs="Arial"/>
          <w:b/>
          <w:bCs/>
          <w:sz w:val="24"/>
          <w:szCs w:val="24"/>
        </w:rPr>
        <w:t xml:space="preserve">Figure 2. ROS production in response to platelet stimulation is dependent on </w:t>
      </w:r>
      <w:r w:rsidRPr="004428AD">
        <w:rPr>
          <w:rFonts w:ascii="Arial" w:hAnsi="Arial" w:cs="Arial"/>
          <w:b/>
          <w:sz w:val="24"/>
          <w:szCs w:val="24"/>
          <w:shd w:val="clear" w:color="auto" w:fill="FFFFFF"/>
        </w:rPr>
        <w:t>[Zn</w:t>
      </w:r>
      <w:r w:rsidRPr="004428AD">
        <w:rPr>
          <w:rFonts w:ascii="Arial" w:hAnsi="Arial" w:cs="Arial"/>
          <w:b/>
          <w:sz w:val="24"/>
          <w:szCs w:val="24"/>
          <w:shd w:val="clear" w:color="auto" w:fill="FFFFFF"/>
          <w:vertAlign w:val="superscript"/>
        </w:rPr>
        <w:t>2</w:t>
      </w:r>
      <w:proofErr w:type="gramStart"/>
      <w:r w:rsidRPr="004428AD">
        <w:rPr>
          <w:rFonts w:ascii="Arial" w:hAnsi="Arial" w:cs="Arial"/>
          <w:b/>
          <w:sz w:val="24"/>
          <w:szCs w:val="24"/>
          <w:shd w:val="clear" w:color="auto" w:fill="FFFFFF"/>
          <w:vertAlign w:val="superscript"/>
        </w:rPr>
        <w:t>+</w:t>
      </w:r>
      <w:r w:rsidRPr="004428AD">
        <w:rPr>
          <w:rFonts w:ascii="Arial" w:hAnsi="Arial" w:cs="Arial"/>
          <w:b/>
          <w:sz w:val="24"/>
          <w:szCs w:val="24"/>
          <w:shd w:val="clear" w:color="auto" w:fill="FFFFFF"/>
        </w:rPr>
        <w:t>]</w:t>
      </w:r>
      <w:proofErr w:type="spellStart"/>
      <w:r w:rsidRPr="004428AD">
        <w:rPr>
          <w:rFonts w:ascii="Arial" w:hAnsi="Arial" w:cs="Arial"/>
          <w:b/>
          <w:sz w:val="24"/>
          <w:szCs w:val="24"/>
          <w:shd w:val="clear" w:color="auto" w:fill="FFFFFF"/>
          <w:vertAlign w:val="subscript"/>
        </w:rPr>
        <w:t>i</w:t>
      </w:r>
      <w:proofErr w:type="spellEnd"/>
      <w:r w:rsidRPr="004428AD">
        <w:rPr>
          <w:rFonts w:ascii="Arial" w:hAnsi="Arial" w:cs="Arial"/>
          <w:b/>
          <w:sz w:val="24"/>
          <w:szCs w:val="24"/>
          <w:shd w:val="clear" w:color="auto" w:fill="FFFFFF"/>
        </w:rPr>
        <w:t>.</w:t>
      </w:r>
      <w:proofErr w:type="gramEnd"/>
      <w:r w:rsidRPr="004428AD">
        <w:rPr>
          <w:rFonts w:ascii="Arial" w:hAnsi="Arial" w:cs="Arial"/>
          <w:bCs/>
          <w:sz w:val="24"/>
          <w:szCs w:val="24"/>
        </w:rPr>
        <w:t xml:space="preserve"> DHE-loaded washed platelet suspensions were pre-incubated with the </w:t>
      </w:r>
      <w:r w:rsidR="00CD75CE" w:rsidRPr="004428AD">
        <w:rPr>
          <w:rFonts w:ascii="Arial" w:hAnsi="Arial" w:cs="Arial"/>
          <w:bCs/>
          <w:sz w:val="24"/>
          <w:szCs w:val="24"/>
        </w:rPr>
        <w:t xml:space="preserve">intracellular </w:t>
      </w:r>
      <w:r w:rsidRPr="004428AD">
        <w:rPr>
          <w:rFonts w:ascii="Arial" w:hAnsi="Arial" w:cs="Arial"/>
          <w:bCs/>
          <w:sz w:val="24"/>
          <w:szCs w:val="24"/>
        </w:rPr>
        <w:t>Zn</w:t>
      </w:r>
      <w:r w:rsidRPr="004428AD">
        <w:rPr>
          <w:rFonts w:ascii="Arial" w:hAnsi="Arial" w:cs="Arial"/>
          <w:bCs/>
          <w:sz w:val="24"/>
          <w:szCs w:val="24"/>
          <w:vertAlign w:val="superscript"/>
        </w:rPr>
        <w:t>2+</w:t>
      </w:r>
      <w:r w:rsidRPr="004428AD">
        <w:rPr>
          <w:rFonts w:ascii="Arial" w:hAnsi="Arial" w:cs="Arial"/>
          <w:bCs/>
          <w:sz w:val="24"/>
          <w:szCs w:val="24"/>
        </w:rPr>
        <w:t xml:space="preserve"> chelator, TPEN (50μM) prior to stimulation </w:t>
      </w:r>
      <w:r w:rsidR="009426F3" w:rsidRPr="004428AD">
        <w:rPr>
          <w:rFonts w:ascii="Arial" w:hAnsi="Arial" w:cs="Arial"/>
          <w:bCs/>
          <w:sz w:val="24"/>
          <w:szCs w:val="24"/>
        </w:rPr>
        <w:t>with</w:t>
      </w:r>
      <w:r w:rsidRPr="004428AD">
        <w:rPr>
          <w:rFonts w:ascii="Arial" w:hAnsi="Arial" w:cs="Arial"/>
          <w:bCs/>
          <w:sz w:val="24"/>
          <w:szCs w:val="24"/>
        </w:rPr>
        <w:t xml:space="preserve"> thrombin (1U/mL) or CRP-XL (1μg/mL). Changes in DHE fluorescence were analysed </w:t>
      </w:r>
      <w:r w:rsidR="00CD75CE" w:rsidRPr="004428AD">
        <w:rPr>
          <w:rFonts w:ascii="Arial" w:hAnsi="Arial" w:cs="Arial"/>
          <w:bCs/>
          <w:sz w:val="24"/>
          <w:szCs w:val="24"/>
        </w:rPr>
        <w:t xml:space="preserve">by </w:t>
      </w:r>
      <w:r w:rsidRPr="004428AD">
        <w:rPr>
          <w:rFonts w:ascii="Arial" w:hAnsi="Arial" w:cs="Arial"/>
          <w:bCs/>
          <w:sz w:val="24"/>
          <w:szCs w:val="24"/>
        </w:rPr>
        <w:t>flow cytometry (</w:t>
      </w:r>
      <w:r w:rsidR="00BC5521" w:rsidRPr="004428AD">
        <w:rPr>
          <w:rFonts w:ascii="Arial" w:hAnsi="Arial" w:cs="Arial"/>
          <w:bCs/>
          <w:sz w:val="24"/>
          <w:szCs w:val="24"/>
        </w:rPr>
        <w:t>a</w:t>
      </w:r>
      <w:r w:rsidR="00761274" w:rsidRPr="004428AD">
        <w:rPr>
          <w:rFonts w:ascii="Arial" w:hAnsi="Arial" w:cs="Arial"/>
          <w:bCs/>
          <w:sz w:val="24"/>
          <w:szCs w:val="24"/>
        </w:rPr>
        <w:t>).</w:t>
      </w:r>
      <w:r w:rsidRPr="004428AD">
        <w:rPr>
          <w:rFonts w:ascii="Arial" w:hAnsi="Arial" w:cs="Arial"/>
          <w:bCs/>
          <w:sz w:val="24"/>
          <w:szCs w:val="24"/>
        </w:rPr>
        <w:t xml:space="preserve"> </w:t>
      </w:r>
      <w:r w:rsidR="009426F3" w:rsidRPr="004428AD">
        <w:rPr>
          <w:rFonts w:ascii="Arial" w:hAnsi="Arial" w:cs="Arial"/>
          <w:bCs/>
          <w:sz w:val="24"/>
          <w:szCs w:val="24"/>
        </w:rPr>
        <w:t xml:space="preserve">Changes to </w:t>
      </w:r>
      <w:r w:rsidR="00761274" w:rsidRPr="004428AD">
        <w:rPr>
          <w:rFonts w:ascii="Arial" w:hAnsi="Arial" w:cs="Arial"/>
          <w:bCs/>
          <w:sz w:val="24"/>
          <w:szCs w:val="24"/>
        </w:rPr>
        <w:t>glutathione (GSH) (</w:t>
      </w:r>
      <w:r w:rsidR="00BC5521" w:rsidRPr="004428AD">
        <w:rPr>
          <w:rFonts w:ascii="Arial" w:hAnsi="Arial" w:cs="Arial"/>
          <w:bCs/>
          <w:sz w:val="24"/>
          <w:szCs w:val="24"/>
        </w:rPr>
        <w:t>b</w:t>
      </w:r>
      <w:r w:rsidRPr="004428AD">
        <w:rPr>
          <w:rFonts w:ascii="Arial" w:hAnsi="Arial" w:cs="Arial"/>
          <w:bCs/>
          <w:sz w:val="24"/>
          <w:szCs w:val="24"/>
        </w:rPr>
        <w:t>) and gluta</w:t>
      </w:r>
      <w:r w:rsidR="00761274" w:rsidRPr="004428AD">
        <w:rPr>
          <w:rFonts w:ascii="Arial" w:hAnsi="Arial" w:cs="Arial"/>
          <w:bCs/>
          <w:sz w:val="24"/>
          <w:szCs w:val="24"/>
        </w:rPr>
        <w:t>thione peroxidase activity (</w:t>
      </w:r>
      <w:proofErr w:type="spellStart"/>
      <w:r w:rsidR="00761274" w:rsidRPr="004428AD">
        <w:rPr>
          <w:rFonts w:ascii="Arial" w:hAnsi="Arial" w:cs="Arial"/>
          <w:bCs/>
          <w:sz w:val="24"/>
          <w:szCs w:val="24"/>
        </w:rPr>
        <w:t>GPx</w:t>
      </w:r>
      <w:proofErr w:type="spellEnd"/>
      <w:r w:rsidR="00761274" w:rsidRPr="004428AD">
        <w:rPr>
          <w:rFonts w:ascii="Arial" w:hAnsi="Arial" w:cs="Arial"/>
          <w:bCs/>
          <w:sz w:val="24"/>
          <w:szCs w:val="24"/>
        </w:rPr>
        <w:t>)</w:t>
      </w:r>
      <w:r w:rsidRPr="004428AD">
        <w:rPr>
          <w:rFonts w:ascii="Arial" w:hAnsi="Arial" w:cs="Arial"/>
          <w:bCs/>
          <w:sz w:val="24"/>
          <w:szCs w:val="24"/>
        </w:rPr>
        <w:t xml:space="preserve"> </w:t>
      </w:r>
      <w:r w:rsidR="00761274" w:rsidRPr="004428AD">
        <w:rPr>
          <w:rFonts w:ascii="Arial" w:hAnsi="Arial" w:cs="Arial"/>
          <w:bCs/>
          <w:sz w:val="24"/>
          <w:szCs w:val="24"/>
        </w:rPr>
        <w:t>(</w:t>
      </w:r>
      <w:r w:rsidR="00BC5521" w:rsidRPr="004428AD">
        <w:rPr>
          <w:rFonts w:ascii="Arial" w:hAnsi="Arial" w:cs="Arial"/>
          <w:bCs/>
          <w:sz w:val="24"/>
          <w:szCs w:val="24"/>
        </w:rPr>
        <w:t>c</w:t>
      </w:r>
      <w:r w:rsidRPr="004428AD">
        <w:rPr>
          <w:rFonts w:ascii="Arial" w:hAnsi="Arial" w:cs="Arial"/>
          <w:bCs/>
          <w:sz w:val="24"/>
          <w:szCs w:val="24"/>
        </w:rPr>
        <w:t>) in response to Zn</w:t>
      </w:r>
      <w:r w:rsidRPr="004428AD">
        <w:rPr>
          <w:rFonts w:ascii="Arial" w:hAnsi="Arial" w:cs="Arial"/>
          <w:bCs/>
          <w:sz w:val="24"/>
          <w:szCs w:val="24"/>
          <w:vertAlign w:val="superscript"/>
        </w:rPr>
        <w:t>2+</w:t>
      </w:r>
      <w:r w:rsidRPr="004428AD">
        <w:rPr>
          <w:rFonts w:ascii="Arial" w:hAnsi="Arial" w:cs="Arial"/>
          <w:bCs/>
          <w:sz w:val="24"/>
          <w:szCs w:val="24"/>
        </w:rPr>
        <w:t xml:space="preserve"> were measured by ELISA. Results are </w:t>
      </w:r>
      <w:r w:rsidR="009426F3" w:rsidRPr="004428AD">
        <w:rPr>
          <w:rFonts w:ascii="Arial" w:hAnsi="Arial" w:cs="Arial"/>
          <w:bCs/>
          <w:sz w:val="24"/>
          <w:szCs w:val="24"/>
        </w:rPr>
        <w:t xml:space="preserve">presented </w:t>
      </w:r>
      <w:r w:rsidRPr="004428AD">
        <w:rPr>
          <w:rFonts w:ascii="Arial" w:hAnsi="Arial" w:cs="Arial"/>
          <w:bCs/>
          <w:sz w:val="24"/>
          <w:szCs w:val="24"/>
        </w:rPr>
        <w:t>as mean</w:t>
      </w:r>
      <w:r w:rsidR="00CD75CE" w:rsidRPr="004428AD">
        <w:rPr>
          <w:rFonts w:ascii="Arial" w:hAnsi="Arial" w:cs="Arial"/>
          <w:bCs/>
          <w:sz w:val="24"/>
          <w:szCs w:val="24"/>
        </w:rPr>
        <w:t>s</w:t>
      </w:r>
      <w:r w:rsidRPr="004428AD">
        <w:rPr>
          <w:rFonts w:ascii="Arial" w:hAnsi="Arial" w:cs="Arial"/>
          <w:bCs/>
          <w:sz w:val="24"/>
          <w:szCs w:val="24"/>
        </w:rPr>
        <w:t xml:space="preserve"> ± SEM values of between 3 and 5 experiments. Significance is denoted as *** (P&lt;0.001), ** (P&lt;0.01)</w:t>
      </w:r>
      <w:r w:rsidR="00CD75CE" w:rsidRPr="004428AD">
        <w:rPr>
          <w:rFonts w:ascii="Arial" w:hAnsi="Arial" w:cs="Arial"/>
          <w:bCs/>
          <w:sz w:val="24"/>
          <w:szCs w:val="24"/>
        </w:rPr>
        <w:t>,</w:t>
      </w:r>
      <w:r w:rsidRPr="004428AD">
        <w:rPr>
          <w:rFonts w:ascii="Arial" w:hAnsi="Arial" w:cs="Arial"/>
          <w:bCs/>
          <w:sz w:val="24"/>
          <w:szCs w:val="24"/>
        </w:rPr>
        <w:t xml:space="preserve"> or * (P&lt;0.05).</w:t>
      </w:r>
    </w:p>
    <w:p w14:paraId="67222579" w14:textId="4C8F00A6" w:rsidR="0026383E" w:rsidRPr="004428AD" w:rsidRDefault="00C062E5" w:rsidP="00B52C66">
      <w:pPr>
        <w:spacing w:after="0" w:line="480" w:lineRule="auto"/>
        <w:jc w:val="both"/>
        <w:rPr>
          <w:rFonts w:ascii="Arial" w:hAnsi="Arial" w:cs="Arial"/>
          <w:sz w:val="24"/>
          <w:szCs w:val="24"/>
        </w:rPr>
      </w:pPr>
      <w:r w:rsidRPr="00C062E5">
        <w:rPr>
          <w:rFonts w:ascii="Arial" w:hAnsi="Arial" w:cs="Arial"/>
          <w:sz w:val="24"/>
          <w:szCs w:val="24"/>
        </w:rPr>
        <w:lastRenderedPageBreak/>
        <w:drawing>
          <wp:inline distT="0" distB="0" distL="0" distR="0" wp14:anchorId="2518C3E3" wp14:editId="15D33C1B">
            <wp:extent cx="5700254" cy="2834886"/>
            <wp:effectExtent l="0" t="0" r="0" b="3810"/>
            <wp:docPr id="4" name="Picture 4"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pic:nvPicPr>
                  <pic:blipFill>
                    <a:blip r:embed="rId15"/>
                    <a:stretch>
                      <a:fillRect/>
                    </a:stretch>
                  </pic:blipFill>
                  <pic:spPr>
                    <a:xfrm>
                      <a:off x="0" y="0"/>
                      <a:ext cx="5700254" cy="2834886"/>
                    </a:xfrm>
                    <a:prstGeom prst="rect">
                      <a:avLst/>
                    </a:prstGeom>
                  </pic:spPr>
                </pic:pic>
              </a:graphicData>
            </a:graphic>
          </wp:inline>
        </w:drawing>
      </w:r>
    </w:p>
    <w:p w14:paraId="240475CA" w14:textId="77777777" w:rsidR="0026383E" w:rsidRPr="004428AD" w:rsidRDefault="0026383E" w:rsidP="00B52C66">
      <w:pPr>
        <w:spacing w:after="0" w:line="480" w:lineRule="auto"/>
        <w:jc w:val="both"/>
        <w:rPr>
          <w:rFonts w:ascii="Arial" w:hAnsi="Arial" w:cs="Arial"/>
          <w:bCs/>
          <w:sz w:val="24"/>
          <w:szCs w:val="24"/>
        </w:rPr>
      </w:pPr>
      <w:r w:rsidRPr="004428AD">
        <w:rPr>
          <w:rFonts w:ascii="Arial" w:hAnsi="Arial" w:cs="Arial"/>
          <w:b/>
          <w:bCs/>
          <w:sz w:val="24"/>
          <w:szCs w:val="24"/>
        </w:rPr>
        <w:t>Figure 3</w:t>
      </w:r>
      <w:r w:rsidRPr="004428AD">
        <w:rPr>
          <w:rFonts w:ascii="Arial" w:hAnsi="Arial" w:cs="Arial"/>
          <w:bCs/>
          <w:sz w:val="24"/>
          <w:szCs w:val="24"/>
        </w:rPr>
        <w:t xml:space="preserve">. </w:t>
      </w:r>
      <w:r w:rsidRPr="004428AD">
        <w:rPr>
          <w:rFonts w:ascii="Arial" w:hAnsi="Arial" w:cs="Arial"/>
          <w:b/>
          <w:bCs/>
          <w:sz w:val="24"/>
          <w:szCs w:val="24"/>
        </w:rPr>
        <w:t xml:space="preserve">Increasing platelet </w:t>
      </w:r>
      <w:r w:rsidRPr="004428AD">
        <w:rPr>
          <w:rFonts w:ascii="Arial" w:hAnsi="Arial" w:cs="Arial"/>
          <w:b/>
          <w:sz w:val="24"/>
          <w:szCs w:val="24"/>
          <w:shd w:val="clear" w:color="auto" w:fill="FFFFFF"/>
        </w:rPr>
        <w:t>[Zn</w:t>
      </w:r>
      <w:r w:rsidRPr="004428AD">
        <w:rPr>
          <w:rFonts w:ascii="Arial" w:hAnsi="Arial" w:cs="Arial"/>
          <w:b/>
          <w:sz w:val="24"/>
          <w:szCs w:val="24"/>
          <w:shd w:val="clear" w:color="auto" w:fill="FFFFFF"/>
          <w:vertAlign w:val="superscript"/>
        </w:rPr>
        <w:t>2</w:t>
      </w:r>
      <w:proofErr w:type="gramStart"/>
      <w:r w:rsidRPr="004428AD">
        <w:rPr>
          <w:rFonts w:ascii="Arial" w:hAnsi="Arial" w:cs="Arial"/>
          <w:b/>
          <w:sz w:val="24"/>
          <w:szCs w:val="24"/>
          <w:shd w:val="clear" w:color="auto" w:fill="FFFFFF"/>
          <w:vertAlign w:val="superscript"/>
        </w:rPr>
        <w:t>+</w:t>
      </w:r>
      <w:r w:rsidRPr="004428AD">
        <w:rPr>
          <w:rFonts w:ascii="Arial" w:hAnsi="Arial" w:cs="Arial"/>
          <w:b/>
          <w:sz w:val="24"/>
          <w:szCs w:val="24"/>
          <w:shd w:val="clear" w:color="auto" w:fill="FFFFFF"/>
        </w:rPr>
        <w:t>]</w:t>
      </w:r>
      <w:proofErr w:type="spellStart"/>
      <w:r w:rsidRPr="004428AD">
        <w:rPr>
          <w:rFonts w:ascii="Arial" w:hAnsi="Arial" w:cs="Arial"/>
          <w:b/>
          <w:sz w:val="24"/>
          <w:szCs w:val="24"/>
          <w:shd w:val="clear" w:color="auto" w:fill="FFFFFF"/>
          <w:vertAlign w:val="subscript"/>
        </w:rPr>
        <w:t>i</w:t>
      </w:r>
      <w:proofErr w:type="spellEnd"/>
      <w:proofErr w:type="gramEnd"/>
      <w:r w:rsidRPr="004428AD">
        <w:rPr>
          <w:rFonts w:ascii="Arial" w:hAnsi="Arial" w:cs="Arial"/>
          <w:b/>
          <w:sz w:val="24"/>
          <w:szCs w:val="24"/>
          <w:shd w:val="clear" w:color="auto" w:fill="FFFFFF"/>
        </w:rPr>
        <w:t xml:space="preserve"> by stimulation with Zn</w:t>
      </w:r>
      <w:r w:rsidRPr="004428AD">
        <w:rPr>
          <w:rFonts w:ascii="Arial" w:hAnsi="Arial" w:cs="Arial"/>
          <w:b/>
          <w:sz w:val="24"/>
          <w:szCs w:val="24"/>
          <w:shd w:val="clear" w:color="auto" w:fill="FFFFFF"/>
          <w:vertAlign w:val="superscript"/>
        </w:rPr>
        <w:t>2+</w:t>
      </w:r>
      <w:r w:rsidRPr="004428AD">
        <w:rPr>
          <w:rFonts w:ascii="Arial" w:hAnsi="Arial" w:cs="Arial"/>
          <w:b/>
          <w:sz w:val="24"/>
          <w:szCs w:val="24"/>
          <w:shd w:val="clear" w:color="auto" w:fill="FFFFFF"/>
        </w:rPr>
        <w:t xml:space="preserve"> ionophores </w:t>
      </w:r>
      <w:r w:rsidR="009426F3" w:rsidRPr="004428AD">
        <w:rPr>
          <w:rFonts w:ascii="Arial" w:hAnsi="Arial" w:cs="Arial"/>
          <w:b/>
          <w:bCs/>
          <w:sz w:val="24"/>
          <w:szCs w:val="24"/>
        </w:rPr>
        <w:t>results in increased</w:t>
      </w:r>
      <w:r w:rsidRPr="004428AD">
        <w:rPr>
          <w:rFonts w:ascii="Arial" w:hAnsi="Arial" w:cs="Arial"/>
          <w:b/>
          <w:bCs/>
          <w:sz w:val="24"/>
          <w:szCs w:val="24"/>
        </w:rPr>
        <w:t xml:space="preserve"> ROS production.</w:t>
      </w:r>
      <w:r w:rsidR="009426F3" w:rsidRPr="004428AD">
        <w:rPr>
          <w:rFonts w:ascii="Arial" w:hAnsi="Arial" w:cs="Arial"/>
          <w:bCs/>
          <w:sz w:val="24"/>
          <w:szCs w:val="24"/>
        </w:rPr>
        <w:t xml:space="preserve"> DHE-Loaded</w:t>
      </w:r>
      <w:r w:rsidRPr="004428AD">
        <w:rPr>
          <w:rFonts w:ascii="Arial" w:hAnsi="Arial" w:cs="Arial"/>
          <w:bCs/>
          <w:sz w:val="24"/>
          <w:szCs w:val="24"/>
        </w:rPr>
        <w:t xml:space="preserve"> washed platelet suspensions were stimulated with clioquinol (100µM) or A23187 (100µM)</w:t>
      </w:r>
      <w:r w:rsidR="009426F3" w:rsidRPr="004428AD">
        <w:rPr>
          <w:rFonts w:ascii="Arial" w:hAnsi="Arial" w:cs="Arial"/>
          <w:bCs/>
          <w:sz w:val="24"/>
          <w:szCs w:val="24"/>
        </w:rPr>
        <w:t>,</w:t>
      </w:r>
      <w:r w:rsidRPr="004428AD">
        <w:rPr>
          <w:rFonts w:ascii="Arial" w:hAnsi="Arial" w:cs="Arial"/>
          <w:bCs/>
          <w:sz w:val="24"/>
          <w:szCs w:val="24"/>
        </w:rPr>
        <w:t xml:space="preserve"> and fluorescence changes were quantified using flow cytometry (</w:t>
      </w:r>
      <w:r w:rsidR="00BC5521" w:rsidRPr="004428AD">
        <w:rPr>
          <w:rFonts w:ascii="Arial" w:hAnsi="Arial" w:cs="Arial"/>
          <w:bCs/>
          <w:sz w:val="24"/>
          <w:szCs w:val="24"/>
        </w:rPr>
        <w:t>a</w:t>
      </w:r>
      <w:r w:rsidRPr="004428AD">
        <w:rPr>
          <w:rFonts w:ascii="Arial" w:hAnsi="Arial" w:cs="Arial"/>
          <w:bCs/>
          <w:sz w:val="24"/>
          <w:szCs w:val="24"/>
        </w:rPr>
        <w:t xml:space="preserve">). Superoxide anion production following ionophore stimulation was </w:t>
      </w:r>
      <w:r w:rsidR="009426F3" w:rsidRPr="004428AD">
        <w:rPr>
          <w:rFonts w:ascii="Arial" w:hAnsi="Arial" w:cs="Arial"/>
          <w:bCs/>
          <w:sz w:val="24"/>
          <w:szCs w:val="24"/>
        </w:rPr>
        <w:t>observed</w:t>
      </w:r>
      <w:r w:rsidRPr="004428AD">
        <w:rPr>
          <w:rFonts w:ascii="Arial" w:hAnsi="Arial" w:cs="Arial"/>
          <w:bCs/>
          <w:sz w:val="24"/>
          <w:szCs w:val="24"/>
        </w:rPr>
        <w:t xml:space="preserve"> using </w:t>
      </w:r>
      <w:r w:rsidR="001249F2" w:rsidRPr="004428AD">
        <w:rPr>
          <w:rFonts w:ascii="Arial" w:hAnsi="Arial" w:cs="Arial"/>
          <w:bCs/>
          <w:sz w:val="24"/>
          <w:szCs w:val="24"/>
        </w:rPr>
        <w:t xml:space="preserve">ESR </w:t>
      </w:r>
      <w:r w:rsidRPr="004428AD">
        <w:rPr>
          <w:rFonts w:ascii="Arial" w:hAnsi="Arial" w:cs="Arial"/>
          <w:bCs/>
          <w:sz w:val="24"/>
          <w:szCs w:val="24"/>
        </w:rPr>
        <w:t>(</w:t>
      </w:r>
      <w:r w:rsidR="00BC5521" w:rsidRPr="004428AD">
        <w:rPr>
          <w:rFonts w:ascii="Arial" w:hAnsi="Arial" w:cs="Arial"/>
          <w:bCs/>
          <w:sz w:val="24"/>
          <w:szCs w:val="24"/>
        </w:rPr>
        <w:t>b</w:t>
      </w:r>
      <w:r w:rsidR="00761274" w:rsidRPr="004428AD">
        <w:rPr>
          <w:rFonts w:ascii="Arial" w:hAnsi="Arial" w:cs="Arial"/>
          <w:bCs/>
          <w:sz w:val="24"/>
          <w:szCs w:val="24"/>
        </w:rPr>
        <w:t>). Green: A23197 (100µM), r</w:t>
      </w:r>
      <w:r w:rsidR="00BC5521" w:rsidRPr="004428AD">
        <w:rPr>
          <w:rFonts w:ascii="Arial" w:hAnsi="Arial" w:cs="Arial"/>
          <w:bCs/>
          <w:sz w:val="24"/>
          <w:szCs w:val="24"/>
        </w:rPr>
        <w:t>ed: c</w:t>
      </w:r>
      <w:r w:rsidRPr="004428AD">
        <w:rPr>
          <w:rFonts w:ascii="Arial" w:hAnsi="Arial" w:cs="Arial"/>
          <w:bCs/>
          <w:sz w:val="24"/>
          <w:szCs w:val="24"/>
        </w:rPr>
        <w:t>lioquinol (100µM), black: vehicle control. To visualise ionophore-dependent ROS production, platelets were loaded with DH</w:t>
      </w:r>
      <w:r w:rsidR="009426F3" w:rsidRPr="004428AD">
        <w:rPr>
          <w:rFonts w:ascii="Arial" w:hAnsi="Arial" w:cs="Arial"/>
          <w:bCs/>
          <w:sz w:val="24"/>
          <w:szCs w:val="24"/>
        </w:rPr>
        <w:t>E</w:t>
      </w:r>
      <w:r w:rsidRPr="004428AD">
        <w:rPr>
          <w:rFonts w:ascii="Arial" w:hAnsi="Arial" w:cs="Arial"/>
          <w:bCs/>
          <w:sz w:val="24"/>
          <w:szCs w:val="24"/>
        </w:rPr>
        <w:t xml:space="preserve"> and imaged using confocal microscopy following stimulation with clioquinol (100µM) or A23187 (100µM) (</w:t>
      </w:r>
      <w:r w:rsidR="00BC5521" w:rsidRPr="004428AD">
        <w:rPr>
          <w:rFonts w:ascii="Arial" w:hAnsi="Arial" w:cs="Arial"/>
          <w:bCs/>
          <w:sz w:val="24"/>
          <w:szCs w:val="24"/>
        </w:rPr>
        <w:t>c</w:t>
      </w:r>
      <w:r w:rsidRPr="004428AD">
        <w:rPr>
          <w:rFonts w:ascii="Arial" w:hAnsi="Arial" w:cs="Arial"/>
          <w:bCs/>
          <w:sz w:val="24"/>
          <w:szCs w:val="24"/>
        </w:rPr>
        <w:t>). In order to quantify ROS-dependent changes in response to increasing concentrations of [Zn</w:t>
      </w:r>
      <w:r w:rsidRPr="004428AD">
        <w:rPr>
          <w:rFonts w:ascii="Arial" w:hAnsi="Arial" w:cs="Arial"/>
          <w:bCs/>
          <w:sz w:val="24"/>
          <w:szCs w:val="24"/>
          <w:vertAlign w:val="superscript"/>
        </w:rPr>
        <w:t>2+</w:t>
      </w:r>
      <w:r w:rsidRPr="004428AD">
        <w:rPr>
          <w:rFonts w:ascii="Arial" w:hAnsi="Arial" w:cs="Arial"/>
          <w:bCs/>
          <w:sz w:val="24"/>
          <w:szCs w:val="24"/>
        </w:rPr>
        <w:t>]</w:t>
      </w:r>
      <w:proofErr w:type="spellStart"/>
      <w:r w:rsidRPr="004428AD">
        <w:rPr>
          <w:rFonts w:ascii="Arial" w:hAnsi="Arial" w:cs="Arial"/>
          <w:bCs/>
          <w:sz w:val="24"/>
          <w:szCs w:val="24"/>
          <w:vertAlign w:val="subscript"/>
        </w:rPr>
        <w:t>i</w:t>
      </w:r>
      <w:proofErr w:type="spellEnd"/>
      <w:r w:rsidRPr="004428AD">
        <w:rPr>
          <w:rFonts w:ascii="Arial" w:hAnsi="Arial" w:cs="Arial"/>
          <w:bCs/>
          <w:sz w:val="24"/>
          <w:szCs w:val="24"/>
        </w:rPr>
        <w:t>, washed platelet suspensions were incubated with clioquinol (100µM) or A23187 (100µM) for 10min. Reduced glutathione (GSH</w:t>
      </w:r>
      <w:r w:rsidR="00761274" w:rsidRPr="004428AD">
        <w:rPr>
          <w:rFonts w:ascii="Arial" w:hAnsi="Arial" w:cs="Arial"/>
          <w:bCs/>
          <w:sz w:val="24"/>
          <w:szCs w:val="24"/>
        </w:rPr>
        <w:t>)</w:t>
      </w:r>
      <w:r w:rsidRPr="004428AD">
        <w:rPr>
          <w:rFonts w:ascii="Arial" w:hAnsi="Arial" w:cs="Arial"/>
          <w:bCs/>
          <w:sz w:val="24"/>
          <w:szCs w:val="24"/>
        </w:rPr>
        <w:t xml:space="preserve"> </w:t>
      </w:r>
      <w:r w:rsidR="00761274" w:rsidRPr="004428AD">
        <w:rPr>
          <w:rFonts w:ascii="Arial" w:hAnsi="Arial" w:cs="Arial"/>
          <w:bCs/>
          <w:sz w:val="24"/>
          <w:szCs w:val="24"/>
        </w:rPr>
        <w:t>(</w:t>
      </w:r>
      <w:r w:rsidR="00BC5521" w:rsidRPr="004428AD">
        <w:rPr>
          <w:rFonts w:ascii="Arial" w:hAnsi="Arial" w:cs="Arial"/>
          <w:bCs/>
          <w:sz w:val="24"/>
          <w:szCs w:val="24"/>
        </w:rPr>
        <w:t>d</w:t>
      </w:r>
      <w:r w:rsidRPr="004428AD">
        <w:rPr>
          <w:rFonts w:ascii="Arial" w:hAnsi="Arial" w:cs="Arial"/>
          <w:bCs/>
          <w:sz w:val="24"/>
          <w:szCs w:val="24"/>
        </w:rPr>
        <w:t>) and glutathione peroxidase activity (</w:t>
      </w:r>
      <w:proofErr w:type="spellStart"/>
      <w:r w:rsidRPr="004428AD">
        <w:rPr>
          <w:rFonts w:ascii="Arial" w:hAnsi="Arial" w:cs="Arial"/>
          <w:bCs/>
          <w:sz w:val="24"/>
          <w:szCs w:val="24"/>
        </w:rPr>
        <w:t>GPx</w:t>
      </w:r>
      <w:proofErr w:type="spellEnd"/>
      <w:r w:rsidR="00761274" w:rsidRPr="004428AD">
        <w:rPr>
          <w:rFonts w:ascii="Arial" w:hAnsi="Arial" w:cs="Arial"/>
          <w:bCs/>
          <w:sz w:val="24"/>
          <w:szCs w:val="24"/>
        </w:rPr>
        <w:t>)</w:t>
      </w:r>
      <w:r w:rsidRPr="004428AD">
        <w:rPr>
          <w:rFonts w:ascii="Arial" w:hAnsi="Arial" w:cs="Arial"/>
          <w:bCs/>
          <w:sz w:val="24"/>
          <w:szCs w:val="24"/>
        </w:rPr>
        <w:t xml:space="preserve"> </w:t>
      </w:r>
      <w:r w:rsidR="00761274" w:rsidRPr="004428AD">
        <w:rPr>
          <w:rFonts w:ascii="Arial" w:hAnsi="Arial" w:cs="Arial"/>
          <w:bCs/>
          <w:sz w:val="24"/>
          <w:szCs w:val="24"/>
        </w:rPr>
        <w:t>(</w:t>
      </w:r>
      <w:r w:rsidR="00BC5521" w:rsidRPr="004428AD">
        <w:rPr>
          <w:rFonts w:ascii="Arial" w:hAnsi="Arial" w:cs="Arial"/>
          <w:bCs/>
          <w:sz w:val="24"/>
          <w:szCs w:val="24"/>
        </w:rPr>
        <w:t>e</w:t>
      </w:r>
      <w:r w:rsidRPr="004428AD">
        <w:rPr>
          <w:rFonts w:ascii="Arial" w:hAnsi="Arial" w:cs="Arial"/>
          <w:bCs/>
          <w:sz w:val="24"/>
          <w:szCs w:val="24"/>
        </w:rPr>
        <w:t xml:space="preserve">) were quantified by ELISA. Results are </w:t>
      </w:r>
      <w:r w:rsidR="00E47BE0" w:rsidRPr="004428AD">
        <w:rPr>
          <w:rFonts w:ascii="Arial" w:hAnsi="Arial" w:cs="Arial"/>
          <w:bCs/>
          <w:sz w:val="24"/>
          <w:szCs w:val="24"/>
        </w:rPr>
        <w:t>presented</w:t>
      </w:r>
      <w:r w:rsidRPr="004428AD">
        <w:rPr>
          <w:rFonts w:ascii="Arial" w:hAnsi="Arial" w:cs="Arial"/>
          <w:bCs/>
          <w:sz w:val="24"/>
          <w:szCs w:val="24"/>
        </w:rPr>
        <w:t xml:space="preserve"> as mean ± SEM values of between 3 and 5 experiments. Significance is denoted as * (P&lt;0.05).</w:t>
      </w:r>
    </w:p>
    <w:p w14:paraId="5A279043" w14:textId="77777777" w:rsidR="0026383E" w:rsidRPr="004428AD" w:rsidRDefault="0026383E" w:rsidP="00B52C66">
      <w:pPr>
        <w:spacing w:after="0" w:line="480" w:lineRule="auto"/>
        <w:jc w:val="both"/>
        <w:rPr>
          <w:rFonts w:ascii="Arial" w:hAnsi="Arial" w:cs="Arial"/>
          <w:sz w:val="24"/>
          <w:szCs w:val="24"/>
        </w:rPr>
      </w:pPr>
    </w:p>
    <w:p w14:paraId="0225FE0A" w14:textId="77777777" w:rsidR="00C062E5" w:rsidRDefault="00C062E5" w:rsidP="00B52C66">
      <w:pPr>
        <w:autoSpaceDE w:val="0"/>
        <w:autoSpaceDN w:val="0"/>
        <w:adjustRightInd w:val="0"/>
        <w:spacing w:after="0" w:line="480" w:lineRule="auto"/>
        <w:contextualSpacing/>
        <w:jc w:val="both"/>
        <w:rPr>
          <w:rFonts w:ascii="Arial" w:hAnsi="Arial" w:cs="Arial"/>
          <w:b/>
          <w:bCs/>
          <w:sz w:val="24"/>
          <w:szCs w:val="24"/>
        </w:rPr>
      </w:pPr>
      <w:r w:rsidRPr="00C062E5">
        <w:rPr>
          <w:rFonts w:ascii="Arial" w:hAnsi="Arial" w:cs="Arial"/>
          <w:b/>
          <w:bCs/>
          <w:sz w:val="24"/>
          <w:szCs w:val="24"/>
        </w:rPr>
        <w:lastRenderedPageBreak/>
        <w:drawing>
          <wp:inline distT="0" distB="0" distL="0" distR="0" wp14:anchorId="6D83F5CF" wp14:editId="1BAE6439">
            <wp:extent cx="5173980" cy="3520641"/>
            <wp:effectExtent l="0" t="0" r="7620" b="3810"/>
            <wp:docPr id="5" name="Picture 5"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4"/>
                    <pic:cNvPicPr/>
                  </pic:nvPicPr>
                  <pic:blipFill>
                    <a:blip r:embed="rId16"/>
                    <a:stretch>
                      <a:fillRect/>
                    </a:stretch>
                  </pic:blipFill>
                  <pic:spPr>
                    <a:xfrm>
                      <a:off x="0" y="0"/>
                      <a:ext cx="5180217" cy="3524885"/>
                    </a:xfrm>
                    <a:prstGeom prst="rect">
                      <a:avLst/>
                    </a:prstGeom>
                  </pic:spPr>
                </pic:pic>
              </a:graphicData>
            </a:graphic>
          </wp:inline>
        </w:drawing>
      </w:r>
    </w:p>
    <w:p w14:paraId="3AD637ED" w14:textId="33B6AD60" w:rsidR="0026383E" w:rsidRPr="004428AD" w:rsidRDefault="0026383E" w:rsidP="00B52C66">
      <w:pPr>
        <w:autoSpaceDE w:val="0"/>
        <w:autoSpaceDN w:val="0"/>
        <w:adjustRightInd w:val="0"/>
        <w:spacing w:after="0" w:line="480" w:lineRule="auto"/>
        <w:contextualSpacing/>
        <w:jc w:val="both"/>
        <w:rPr>
          <w:rFonts w:ascii="Arial" w:hAnsi="Arial" w:cs="Arial"/>
          <w:bCs/>
          <w:sz w:val="24"/>
          <w:szCs w:val="24"/>
        </w:rPr>
      </w:pPr>
      <w:r w:rsidRPr="004428AD">
        <w:rPr>
          <w:rFonts w:ascii="Arial" w:hAnsi="Arial" w:cs="Arial"/>
          <w:b/>
          <w:bCs/>
          <w:sz w:val="24"/>
          <w:szCs w:val="24"/>
        </w:rPr>
        <w:t>Figure 4.</w:t>
      </w:r>
      <w:r w:rsidRPr="004428AD">
        <w:rPr>
          <w:rFonts w:ascii="Arial" w:hAnsi="Arial" w:cs="Arial"/>
          <w:bCs/>
          <w:sz w:val="24"/>
          <w:szCs w:val="24"/>
        </w:rPr>
        <w:t xml:space="preserve"> [</w:t>
      </w:r>
      <w:r w:rsidRPr="004428AD">
        <w:rPr>
          <w:rFonts w:ascii="Arial" w:hAnsi="Arial" w:cs="Arial"/>
          <w:b/>
          <w:bCs/>
          <w:sz w:val="24"/>
          <w:szCs w:val="24"/>
        </w:rPr>
        <w:t>Zn</w:t>
      </w:r>
      <w:r w:rsidRPr="004428AD">
        <w:rPr>
          <w:rFonts w:ascii="Arial" w:hAnsi="Arial" w:cs="Arial"/>
          <w:b/>
          <w:bCs/>
          <w:sz w:val="24"/>
          <w:szCs w:val="24"/>
          <w:vertAlign w:val="superscript"/>
        </w:rPr>
        <w:t>2</w:t>
      </w:r>
      <w:proofErr w:type="gramStart"/>
      <w:r w:rsidRPr="004428AD">
        <w:rPr>
          <w:rFonts w:ascii="Arial" w:hAnsi="Arial" w:cs="Arial"/>
          <w:b/>
          <w:bCs/>
          <w:sz w:val="24"/>
          <w:szCs w:val="24"/>
          <w:vertAlign w:val="superscript"/>
        </w:rPr>
        <w:t>+</w:t>
      </w:r>
      <w:r w:rsidRPr="004428AD">
        <w:rPr>
          <w:rFonts w:ascii="Arial" w:hAnsi="Arial" w:cs="Arial"/>
          <w:b/>
          <w:bCs/>
          <w:sz w:val="24"/>
          <w:szCs w:val="24"/>
        </w:rPr>
        <w:t>]</w:t>
      </w:r>
      <w:proofErr w:type="spellStart"/>
      <w:r w:rsidRPr="004428AD">
        <w:rPr>
          <w:rFonts w:ascii="Arial" w:hAnsi="Arial" w:cs="Arial"/>
          <w:b/>
          <w:bCs/>
          <w:sz w:val="24"/>
          <w:szCs w:val="24"/>
          <w:vertAlign w:val="subscript"/>
        </w:rPr>
        <w:t>i</w:t>
      </w:r>
      <w:proofErr w:type="spellEnd"/>
      <w:proofErr w:type="gramEnd"/>
      <w:r w:rsidRPr="004428AD">
        <w:rPr>
          <w:rFonts w:ascii="Arial" w:hAnsi="Arial" w:cs="Arial"/>
          <w:b/>
          <w:bCs/>
          <w:sz w:val="24"/>
          <w:szCs w:val="24"/>
        </w:rPr>
        <w:t xml:space="preserve">-mediated ROS generation is regulated by </w:t>
      </w:r>
      <w:r w:rsidRPr="004428AD">
        <w:rPr>
          <w:rFonts w:ascii="Arial" w:eastAsia="AdvOT999035f4" w:hAnsi="Arial" w:cs="Arial"/>
          <w:b/>
          <w:sz w:val="24"/>
          <w:szCs w:val="24"/>
        </w:rPr>
        <w:t xml:space="preserve">NADPH oxidase and mitochondria activation. </w:t>
      </w:r>
      <w:r w:rsidRPr="004428AD">
        <w:rPr>
          <w:rFonts w:ascii="Arial" w:eastAsia="AdvOT999035f4" w:hAnsi="Arial" w:cs="Arial"/>
          <w:sz w:val="24"/>
          <w:szCs w:val="24"/>
        </w:rPr>
        <w:t xml:space="preserve">DHE-loaded washed platelet suspensions </w:t>
      </w:r>
      <w:r w:rsidRPr="004428AD">
        <w:rPr>
          <w:rFonts w:ascii="Arial" w:hAnsi="Arial" w:cs="Arial"/>
          <w:bCs/>
          <w:sz w:val="24"/>
          <w:szCs w:val="24"/>
        </w:rPr>
        <w:t xml:space="preserve">were pre-incubated with </w:t>
      </w:r>
      <w:r w:rsidR="00E47BE0" w:rsidRPr="004428AD">
        <w:rPr>
          <w:rFonts w:ascii="Arial" w:hAnsi="Arial" w:cs="Arial"/>
          <w:bCs/>
          <w:sz w:val="24"/>
          <w:szCs w:val="24"/>
        </w:rPr>
        <w:t xml:space="preserve">the </w:t>
      </w:r>
      <w:r w:rsidRPr="004428AD">
        <w:rPr>
          <w:rFonts w:ascii="Arial" w:hAnsi="Arial" w:cs="Arial"/>
          <w:bCs/>
          <w:sz w:val="24"/>
          <w:szCs w:val="24"/>
        </w:rPr>
        <w:t xml:space="preserve">NADPH oxidase inhibitor diphenyleneiodonium (DPI, 10µM) or the mitochondrial targeted anti-oxidant </w:t>
      </w:r>
      <w:proofErr w:type="spellStart"/>
      <w:r w:rsidRPr="004428AD">
        <w:rPr>
          <w:rFonts w:ascii="Arial" w:hAnsi="Arial" w:cs="Arial"/>
          <w:bCs/>
          <w:sz w:val="24"/>
          <w:szCs w:val="24"/>
        </w:rPr>
        <w:t>mitoTEMPO</w:t>
      </w:r>
      <w:proofErr w:type="spellEnd"/>
      <w:r w:rsidRPr="004428AD">
        <w:rPr>
          <w:rFonts w:ascii="Arial" w:hAnsi="Arial" w:cs="Arial"/>
          <w:bCs/>
          <w:sz w:val="24"/>
          <w:szCs w:val="24"/>
        </w:rPr>
        <w:t xml:space="preserve"> (Mito, 10µM)</w:t>
      </w:r>
      <w:r w:rsidR="00761274" w:rsidRPr="004428AD">
        <w:rPr>
          <w:rFonts w:ascii="Arial" w:hAnsi="Arial" w:cs="Arial"/>
          <w:bCs/>
          <w:sz w:val="24"/>
          <w:szCs w:val="24"/>
        </w:rPr>
        <w:t xml:space="preserve">. </w:t>
      </w:r>
      <w:r w:rsidRPr="004428AD">
        <w:rPr>
          <w:rFonts w:ascii="Arial" w:hAnsi="Arial" w:cs="Arial"/>
          <w:bCs/>
          <w:sz w:val="24"/>
          <w:szCs w:val="24"/>
        </w:rPr>
        <w:t>After stimulation with clioquinol (100µM) or A23187 (100µM), ROS generation was analysed by flow cytometry</w:t>
      </w:r>
      <w:r w:rsidR="00761274" w:rsidRPr="004428AD">
        <w:rPr>
          <w:rFonts w:ascii="Arial" w:hAnsi="Arial" w:cs="Arial"/>
          <w:bCs/>
          <w:sz w:val="24"/>
          <w:szCs w:val="24"/>
        </w:rPr>
        <w:t xml:space="preserve">. </w:t>
      </w:r>
      <w:r w:rsidRPr="004428AD">
        <w:rPr>
          <w:rFonts w:ascii="Arial" w:hAnsi="Arial" w:cs="Arial"/>
          <w:bCs/>
          <w:sz w:val="24"/>
          <w:szCs w:val="24"/>
        </w:rPr>
        <w:t>Results are representative of 6 independent experiments</w:t>
      </w:r>
      <w:r w:rsidR="00761274" w:rsidRPr="004428AD">
        <w:rPr>
          <w:rFonts w:ascii="Arial" w:hAnsi="Arial" w:cs="Arial"/>
          <w:bCs/>
          <w:sz w:val="24"/>
          <w:szCs w:val="24"/>
        </w:rPr>
        <w:t xml:space="preserve"> (</w:t>
      </w:r>
      <w:r w:rsidR="00BC5521" w:rsidRPr="004428AD">
        <w:rPr>
          <w:rFonts w:ascii="Arial" w:hAnsi="Arial" w:cs="Arial"/>
          <w:bCs/>
          <w:sz w:val="24"/>
          <w:szCs w:val="24"/>
        </w:rPr>
        <w:t>a</w:t>
      </w:r>
      <w:r w:rsidR="00761274" w:rsidRPr="004428AD">
        <w:rPr>
          <w:rFonts w:ascii="Arial" w:hAnsi="Arial" w:cs="Arial"/>
          <w:bCs/>
          <w:sz w:val="24"/>
          <w:szCs w:val="24"/>
        </w:rPr>
        <w:t>).</w:t>
      </w:r>
      <w:r w:rsidRPr="004428AD">
        <w:rPr>
          <w:rFonts w:ascii="Arial" w:hAnsi="Arial" w:cs="Arial"/>
          <w:bCs/>
          <w:sz w:val="24"/>
          <w:szCs w:val="24"/>
        </w:rPr>
        <w:t xml:space="preserve"> Washed platelet suspensions were stimulated with clioquinol (100µM) or A23187 (100µM), after which they were subjected to subcellular fractionation, and phosphorylation of </w:t>
      </w:r>
      <w:r w:rsidR="007E1513" w:rsidRPr="004428AD">
        <w:rPr>
          <w:rFonts w:ascii="Arial" w:hAnsi="Arial" w:cs="Arial"/>
          <w:bCs/>
          <w:sz w:val="24"/>
          <w:szCs w:val="24"/>
        </w:rPr>
        <w:t>p47phox</w:t>
      </w:r>
      <w:r w:rsidRPr="004428AD">
        <w:rPr>
          <w:rFonts w:ascii="Arial" w:hAnsi="Arial" w:cs="Arial"/>
          <w:bCs/>
          <w:sz w:val="24"/>
          <w:szCs w:val="24"/>
        </w:rPr>
        <w:t xml:space="preserve"> was analysed by immunoblotting</w:t>
      </w:r>
      <w:r w:rsidR="00761274" w:rsidRPr="004428AD">
        <w:rPr>
          <w:rFonts w:ascii="Arial" w:hAnsi="Arial" w:cs="Arial"/>
          <w:bCs/>
          <w:sz w:val="24"/>
          <w:szCs w:val="24"/>
        </w:rPr>
        <w:t xml:space="preserve"> (</w:t>
      </w:r>
      <w:r w:rsidR="00BC5521" w:rsidRPr="004428AD">
        <w:rPr>
          <w:rFonts w:ascii="Arial" w:hAnsi="Arial" w:cs="Arial"/>
          <w:bCs/>
          <w:sz w:val="24"/>
          <w:szCs w:val="24"/>
        </w:rPr>
        <w:t>b</w:t>
      </w:r>
      <w:r w:rsidR="00761274" w:rsidRPr="004428AD">
        <w:rPr>
          <w:rFonts w:ascii="Arial" w:hAnsi="Arial" w:cs="Arial"/>
          <w:bCs/>
          <w:sz w:val="24"/>
          <w:szCs w:val="24"/>
        </w:rPr>
        <w:t>)</w:t>
      </w:r>
      <w:r w:rsidRPr="004428AD">
        <w:rPr>
          <w:rFonts w:ascii="Arial" w:hAnsi="Arial" w:cs="Arial"/>
          <w:bCs/>
          <w:sz w:val="24"/>
          <w:szCs w:val="24"/>
        </w:rPr>
        <w:t>. The immunoblot is representative of 3 independent experiments. Blots were analysed using densitometry (</w:t>
      </w:r>
      <w:r w:rsidR="00BC5521" w:rsidRPr="004428AD">
        <w:rPr>
          <w:rFonts w:ascii="Arial" w:hAnsi="Arial" w:cs="Arial"/>
          <w:bCs/>
          <w:sz w:val="24"/>
          <w:szCs w:val="24"/>
        </w:rPr>
        <w:t>c</w:t>
      </w:r>
      <w:r w:rsidRPr="004428AD">
        <w:rPr>
          <w:rFonts w:ascii="Arial" w:hAnsi="Arial" w:cs="Arial"/>
          <w:bCs/>
          <w:sz w:val="24"/>
          <w:szCs w:val="24"/>
        </w:rPr>
        <w:t xml:space="preserve">). Results are </w:t>
      </w:r>
      <w:r w:rsidR="00E47BE0" w:rsidRPr="004428AD">
        <w:rPr>
          <w:rFonts w:ascii="Arial" w:hAnsi="Arial" w:cs="Arial"/>
          <w:bCs/>
          <w:sz w:val="24"/>
          <w:szCs w:val="24"/>
        </w:rPr>
        <w:t>presented</w:t>
      </w:r>
      <w:r w:rsidRPr="004428AD">
        <w:rPr>
          <w:rFonts w:ascii="Arial" w:hAnsi="Arial" w:cs="Arial"/>
          <w:bCs/>
          <w:sz w:val="24"/>
          <w:szCs w:val="24"/>
        </w:rPr>
        <w:t xml:space="preserve"> as means ± SEM. Significance is denoted as *** (P&lt;0.001), ** (P&lt;0.01) or * (P&lt;0.05).</w:t>
      </w:r>
    </w:p>
    <w:p w14:paraId="472C53EB" w14:textId="4C2A7076" w:rsidR="0026383E" w:rsidRPr="004428AD" w:rsidRDefault="004A3785" w:rsidP="00B52C66">
      <w:pPr>
        <w:spacing w:after="0" w:line="480" w:lineRule="auto"/>
        <w:jc w:val="both"/>
        <w:rPr>
          <w:rFonts w:ascii="Arial" w:hAnsi="Arial" w:cs="Arial"/>
          <w:sz w:val="24"/>
          <w:szCs w:val="24"/>
        </w:rPr>
      </w:pPr>
      <w:r w:rsidRPr="004A3785">
        <w:rPr>
          <w:rFonts w:ascii="Arial" w:hAnsi="Arial" w:cs="Arial"/>
          <w:sz w:val="24"/>
          <w:szCs w:val="24"/>
        </w:rPr>
        <w:lastRenderedPageBreak/>
        <w:drawing>
          <wp:inline distT="0" distB="0" distL="0" distR="0" wp14:anchorId="13292E98" wp14:editId="133EE69F">
            <wp:extent cx="5590088" cy="2941320"/>
            <wp:effectExtent l="0" t="0" r="0" b="0"/>
            <wp:docPr id="6" name="Picture 6"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5"/>
                    <pic:cNvPicPr/>
                  </pic:nvPicPr>
                  <pic:blipFill>
                    <a:blip r:embed="rId17"/>
                    <a:stretch>
                      <a:fillRect/>
                    </a:stretch>
                  </pic:blipFill>
                  <pic:spPr>
                    <a:xfrm>
                      <a:off x="0" y="0"/>
                      <a:ext cx="5593278" cy="2942999"/>
                    </a:xfrm>
                    <a:prstGeom prst="rect">
                      <a:avLst/>
                    </a:prstGeom>
                  </pic:spPr>
                </pic:pic>
              </a:graphicData>
            </a:graphic>
          </wp:inline>
        </w:drawing>
      </w:r>
    </w:p>
    <w:p w14:paraId="0A9C2987" w14:textId="67589D85" w:rsidR="0026383E" w:rsidRPr="004428AD" w:rsidRDefault="0026383E" w:rsidP="00B52C66">
      <w:pPr>
        <w:spacing w:after="0" w:line="480" w:lineRule="auto"/>
        <w:jc w:val="both"/>
        <w:rPr>
          <w:rFonts w:ascii="Arial" w:hAnsi="Arial" w:cs="Arial"/>
          <w:bCs/>
          <w:sz w:val="24"/>
          <w:szCs w:val="24"/>
        </w:rPr>
      </w:pPr>
      <w:r w:rsidRPr="004428AD">
        <w:rPr>
          <w:rFonts w:ascii="Arial" w:hAnsi="Arial" w:cs="Arial"/>
          <w:b/>
          <w:bCs/>
          <w:sz w:val="24"/>
          <w:szCs w:val="24"/>
        </w:rPr>
        <w:t xml:space="preserve">Figure 5. Agonist-dependent MAPK activation is dependent on </w:t>
      </w:r>
      <w:r w:rsidR="00E47BE0" w:rsidRPr="004428AD">
        <w:rPr>
          <w:rFonts w:ascii="Arial" w:hAnsi="Arial" w:cs="Arial"/>
          <w:b/>
          <w:bCs/>
          <w:sz w:val="24"/>
          <w:szCs w:val="24"/>
        </w:rPr>
        <w:t>[</w:t>
      </w:r>
      <w:r w:rsidRPr="004428AD">
        <w:rPr>
          <w:rFonts w:ascii="Arial" w:hAnsi="Arial" w:cs="Arial"/>
          <w:b/>
          <w:bCs/>
          <w:sz w:val="24"/>
          <w:szCs w:val="24"/>
        </w:rPr>
        <w:t>Zn</w:t>
      </w:r>
      <w:r w:rsidRPr="004428AD">
        <w:rPr>
          <w:rFonts w:ascii="Arial" w:hAnsi="Arial" w:cs="Arial"/>
          <w:b/>
          <w:bCs/>
          <w:sz w:val="24"/>
          <w:szCs w:val="24"/>
          <w:vertAlign w:val="superscript"/>
        </w:rPr>
        <w:t>2+</w:t>
      </w:r>
      <w:r w:rsidR="00E47BE0" w:rsidRPr="004428AD">
        <w:rPr>
          <w:rFonts w:ascii="Arial" w:hAnsi="Arial" w:cs="Arial"/>
          <w:b/>
          <w:bCs/>
          <w:sz w:val="24"/>
          <w:szCs w:val="24"/>
        </w:rPr>
        <w:t>]</w:t>
      </w:r>
      <w:proofErr w:type="spellStart"/>
      <w:r w:rsidR="00E47BE0" w:rsidRPr="004428AD">
        <w:rPr>
          <w:rFonts w:ascii="Arial" w:hAnsi="Arial" w:cs="Arial"/>
          <w:b/>
          <w:bCs/>
          <w:sz w:val="24"/>
          <w:szCs w:val="24"/>
          <w:vertAlign w:val="subscript"/>
        </w:rPr>
        <w:t>i</w:t>
      </w:r>
      <w:proofErr w:type="spellEnd"/>
      <w:r w:rsidRPr="004428AD">
        <w:rPr>
          <w:rFonts w:ascii="Arial" w:hAnsi="Arial" w:cs="Arial"/>
          <w:b/>
          <w:bCs/>
          <w:sz w:val="24"/>
          <w:szCs w:val="24"/>
        </w:rPr>
        <w:t xml:space="preserve">. </w:t>
      </w:r>
      <w:r w:rsidRPr="004428AD">
        <w:rPr>
          <w:rFonts w:ascii="Arial" w:hAnsi="Arial" w:cs="Arial"/>
          <w:bCs/>
          <w:sz w:val="24"/>
          <w:szCs w:val="24"/>
        </w:rPr>
        <w:t>Washed platelet suspensions were stimulated with clioquinol (100µM) or A23187 (100µM) (</w:t>
      </w:r>
      <w:r w:rsidR="00BC5521" w:rsidRPr="004428AD">
        <w:rPr>
          <w:rFonts w:ascii="Arial" w:hAnsi="Arial" w:cs="Arial"/>
          <w:bCs/>
          <w:sz w:val="24"/>
          <w:szCs w:val="24"/>
        </w:rPr>
        <w:t>a</w:t>
      </w:r>
      <w:r w:rsidRPr="004428AD">
        <w:rPr>
          <w:rFonts w:ascii="Arial" w:hAnsi="Arial" w:cs="Arial"/>
          <w:bCs/>
          <w:sz w:val="24"/>
          <w:szCs w:val="24"/>
        </w:rPr>
        <w:t>)</w:t>
      </w:r>
      <w:r w:rsidR="000001F4" w:rsidRPr="004428AD">
        <w:rPr>
          <w:rFonts w:ascii="Arial" w:hAnsi="Arial" w:cs="Arial"/>
          <w:bCs/>
          <w:sz w:val="24"/>
          <w:szCs w:val="24"/>
        </w:rPr>
        <w:t>,</w:t>
      </w:r>
      <w:r w:rsidRPr="004428AD">
        <w:rPr>
          <w:rFonts w:ascii="Arial" w:hAnsi="Arial" w:cs="Arial"/>
          <w:bCs/>
          <w:sz w:val="24"/>
          <w:szCs w:val="24"/>
        </w:rPr>
        <w:t xml:space="preserve"> or pre-incubated with TPEN (50μM) followed stimulation by thrombin (1U/mL) or CRP-XL (1μg/mL) (</w:t>
      </w:r>
      <w:r w:rsidR="00BC5521" w:rsidRPr="004428AD">
        <w:rPr>
          <w:rFonts w:ascii="Arial" w:hAnsi="Arial" w:cs="Arial"/>
          <w:bCs/>
          <w:sz w:val="24"/>
          <w:szCs w:val="24"/>
        </w:rPr>
        <w:t>d</w:t>
      </w:r>
      <w:r w:rsidRPr="004428AD">
        <w:rPr>
          <w:rFonts w:ascii="Arial" w:hAnsi="Arial" w:cs="Arial"/>
          <w:bCs/>
          <w:sz w:val="24"/>
          <w:szCs w:val="24"/>
        </w:rPr>
        <w:t xml:space="preserve">). After subcellular fractionation, phosphorylation of Erk1/2 or JNK </w:t>
      </w:r>
      <w:r w:rsidR="00CD75CE" w:rsidRPr="004428AD">
        <w:rPr>
          <w:rFonts w:ascii="Arial" w:hAnsi="Arial" w:cs="Arial"/>
          <w:bCs/>
          <w:sz w:val="24"/>
          <w:szCs w:val="24"/>
        </w:rPr>
        <w:t xml:space="preserve">was </w:t>
      </w:r>
      <w:r w:rsidRPr="004428AD">
        <w:rPr>
          <w:rFonts w:ascii="Arial" w:hAnsi="Arial" w:cs="Arial"/>
          <w:bCs/>
          <w:sz w:val="24"/>
          <w:szCs w:val="24"/>
        </w:rPr>
        <w:t>analysed by Immunoblotting. Graphs show densitometric analysis of immunoreactive bands</w:t>
      </w:r>
      <w:r w:rsidR="000001F4" w:rsidRPr="004428AD">
        <w:rPr>
          <w:rFonts w:ascii="Arial" w:hAnsi="Arial" w:cs="Arial"/>
          <w:bCs/>
          <w:sz w:val="24"/>
          <w:szCs w:val="24"/>
        </w:rPr>
        <w:t xml:space="preserve"> P-</w:t>
      </w:r>
      <w:proofErr w:type="spellStart"/>
      <w:r w:rsidR="000001F4" w:rsidRPr="004428AD">
        <w:rPr>
          <w:rFonts w:ascii="Arial" w:hAnsi="Arial" w:cs="Arial"/>
          <w:bCs/>
          <w:sz w:val="24"/>
          <w:szCs w:val="24"/>
        </w:rPr>
        <w:t>E</w:t>
      </w:r>
      <w:r w:rsidR="00E47BE0" w:rsidRPr="004428AD">
        <w:rPr>
          <w:rFonts w:ascii="Arial" w:hAnsi="Arial" w:cs="Arial"/>
          <w:bCs/>
          <w:sz w:val="24"/>
          <w:szCs w:val="24"/>
        </w:rPr>
        <w:t>rk</w:t>
      </w:r>
      <w:proofErr w:type="spellEnd"/>
      <w:r w:rsidR="000001F4" w:rsidRPr="004428AD">
        <w:rPr>
          <w:rFonts w:ascii="Arial" w:hAnsi="Arial" w:cs="Arial"/>
          <w:bCs/>
          <w:sz w:val="24"/>
          <w:szCs w:val="24"/>
        </w:rPr>
        <w:t xml:space="preserve"> (</w:t>
      </w:r>
      <w:r w:rsidR="00BC5521" w:rsidRPr="004428AD">
        <w:rPr>
          <w:rFonts w:ascii="Arial" w:hAnsi="Arial" w:cs="Arial"/>
          <w:bCs/>
          <w:sz w:val="24"/>
          <w:szCs w:val="24"/>
        </w:rPr>
        <w:t>a</w:t>
      </w:r>
      <w:r w:rsidR="00B03840" w:rsidRPr="004428AD">
        <w:rPr>
          <w:rFonts w:ascii="Arial" w:hAnsi="Arial" w:cs="Arial"/>
          <w:bCs/>
          <w:sz w:val="24"/>
          <w:szCs w:val="24"/>
        </w:rPr>
        <w:t xml:space="preserve">, </w:t>
      </w:r>
      <w:r w:rsidR="00BC5521" w:rsidRPr="004428AD">
        <w:rPr>
          <w:rFonts w:ascii="Arial" w:hAnsi="Arial" w:cs="Arial"/>
          <w:bCs/>
          <w:sz w:val="24"/>
          <w:szCs w:val="24"/>
        </w:rPr>
        <w:t>b</w:t>
      </w:r>
      <w:r w:rsidR="00B03840" w:rsidRPr="004428AD">
        <w:rPr>
          <w:rFonts w:ascii="Arial" w:hAnsi="Arial" w:cs="Arial"/>
          <w:bCs/>
          <w:sz w:val="24"/>
          <w:szCs w:val="24"/>
        </w:rPr>
        <w:t xml:space="preserve">, </w:t>
      </w:r>
      <w:r w:rsidR="00BC5521" w:rsidRPr="004428AD">
        <w:rPr>
          <w:rFonts w:ascii="Arial" w:hAnsi="Arial" w:cs="Arial"/>
          <w:bCs/>
          <w:sz w:val="24"/>
          <w:szCs w:val="24"/>
        </w:rPr>
        <w:t>d</w:t>
      </w:r>
      <w:r w:rsidR="00B03840" w:rsidRPr="004428AD">
        <w:rPr>
          <w:rFonts w:ascii="Arial" w:hAnsi="Arial" w:cs="Arial"/>
          <w:bCs/>
          <w:sz w:val="24"/>
          <w:szCs w:val="24"/>
        </w:rPr>
        <w:t xml:space="preserve">, </w:t>
      </w:r>
      <w:r w:rsidR="00BC5521" w:rsidRPr="004428AD">
        <w:rPr>
          <w:rFonts w:ascii="Arial" w:hAnsi="Arial" w:cs="Arial"/>
          <w:bCs/>
          <w:sz w:val="24"/>
          <w:szCs w:val="24"/>
        </w:rPr>
        <w:t>e</w:t>
      </w:r>
      <w:r w:rsidR="000001F4" w:rsidRPr="004428AD">
        <w:rPr>
          <w:rFonts w:ascii="Arial" w:hAnsi="Arial" w:cs="Arial"/>
          <w:bCs/>
          <w:sz w:val="24"/>
          <w:szCs w:val="24"/>
        </w:rPr>
        <w:t>), or P-JNK (</w:t>
      </w:r>
      <w:r w:rsidR="00BC5521" w:rsidRPr="004428AD">
        <w:rPr>
          <w:rFonts w:ascii="Arial" w:hAnsi="Arial" w:cs="Arial"/>
          <w:bCs/>
          <w:sz w:val="24"/>
          <w:szCs w:val="24"/>
        </w:rPr>
        <w:t>a</w:t>
      </w:r>
      <w:r w:rsidR="00B03840" w:rsidRPr="004428AD">
        <w:rPr>
          <w:rFonts w:ascii="Arial" w:hAnsi="Arial" w:cs="Arial"/>
          <w:bCs/>
          <w:sz w:val="24"/>
          <w:szCs w:val="24"/>
        </w:rPr>
        <w:t xml:space="preserve">, </w:t>
      </w:r>
      <w:r w:rsidR="00BC5521" w:rsidRPr="004428AD">
        <w:rPr>
          <w:rFonts w:ascii="Arial" w:hAnsi="Arial" w:cs="Arial"/>
          <w:bCs/>
          <w:sz w:val="24"/>
          <w:szCs w:val="24"/>
        </w:rPr>
        <w:t>c</w:t>
      </w:r>
      <w:r w:rsidR="00B03840" w:rsidRPr="004428AD">
        <w:rPr>
          <w:rFonts w:ascii="Arial" w:hAnsi="Arial" w:cs="Arial"/>
          <w:bCs/>
          <w:sz w:val="24"/>
          <w:szCs w:val="24"/>
        </w:rPr>
        <w:t xml:space="preserve">, </w:t>
      </w:r>
      <w:r w:rsidR="00BC5521" w:rsidRPr="004428AD">
        <w:rPr>
          <w:rFonts w:ascii="Arial" w:hAnsi="Arial" w:cs="Arial"/>
          <w:bCs/>
          <w:sz w:val="24"/>
          <w:szCs w:val="24"/>
        </w:rPr>
        <w:t>d</w:t>
      </w:r>
      <w:r w:rsidR="000001F4" w:rsidRPr="004428AD">
        <w:rPr>
          <w:rFonts w:ascii="Arial" w:hAnsi="Arial" w:cs="Arial"/>
          <w:bCs/>
          <w:sz w:val="24"/>
          <w:szCs w:val="24"/>
        </w:rPr>
        <w:t xml:space="preserve">, </w:t>
      </w:r>
      <w:r w:rsidR="00BC5521" w:rsidRPr="004428AD">
        <w:rPr>
          <w:rFonts w:ascii="Arial" w:hAnsi="Arial" w:cs="Arial"/>
          <w:bCs/>
          <w:sz w:val="24"/>
          <w:szCs w:val="24"/>
        </w:rPr>
        <w:t>f</w:t>
      </w:r>
      <w:r w:rsidR="000001F4" w:rsidRPr="004428AD">
        <w:rPr>
          <w:rFonts w:ascii="Arial" w:hAnsi="Arial" w:cs="Arial"/>
          <w:bCs/>
          <w:sz w:val="24"/>
          <w:szCs w:val="24"/>
        </w:rPr>
        <w:t>)</w:t>
      </w:r>
      <w:r w:rsidRPr="004428AD">
        <w:rPr>
          <w:rFonts w:ascii="Arial" w:hAnsi="Arial" w:cs="Arial"/>
          <w:bCs/>
          <w:sz w:val="24"/>
          <w:szCs w:val="24"/>
        </w:rPr>
        <w:t xml:space="preserve">. Results are </w:t>
      </w:r>
      <w:r w:rsidR="00C4413F" w:rsidRPr="004428AD">
        <w:rPr>
          <w:rFonts w:ascii="Arial" w:hAnsi="Arial" w:cs="Arial"/>
          <w:bCs/>
          <w:sz w:val="24"/>
          <w:szCs w:val="24"/>
        </w:rPr>
        <w:t>presented</w:t>
      </w:r>
      <w:r w:rsidRPr="004428AD">
        <w:rPr>
          <w:rFonts w:ascii="Arial" w:hAnsi="Arial" w:cs="Arial"/>
          <w:bCs/>
          <w:sz w:val="24"/>
          <w:szCs w:val="24"/>
        </w:rPr>
        <w:t xml:space="preserve"> as means ± SEM values of 3 independent experiments. Significance is denoted as *** (P&lt;0.001), ** (P&lt;0.01)</w:t>
      </w:r>
      <w:r w:rsidR="00CD75CE" w:rsidRPr="004428AD">
        <w:rPr>
          <w:rFonts w:ascii="Arial" w:hAnsi="Arial" w:cs="Arial"/>
          <w:bCs/>
          <w:sz w:val="24"/>
          <w:szCs w:val="24"/>
        </w:rPr>
        <w:t>,</w:t>
      </w:r>
      <w:r w:rsidRPr="004428AD">
        <w:rPr>
          <w:rFonts w:ascii="Arial" w:hAnsi="Arial" w:cs="Arial"/>
          <w:bCs/>
          <w:sz w:val="24"/>
          <w:szCs w:val="24"/>
        </w:rPr>
        <w:t xml:space="preserve"> or * (P&lt;0.05). </w:t>
      </w:r>
    </w:p>
    <w:p w14:paraId="23F1DAA4" w14:textId="77777777" w:rsidR="0026383E" w:rsidRPr="004428AD" w:rsidRDefault="0026383E" w:rsidP="00B52C66">
      <w:pPr>
        <w:spacing w:after="0" w:line="480" w:lineRule="auto"/>
        <w:jc w:val="both"/>
        <w:rPr>
          <w:rFonts w:ascii="Arial" w:hAnsi="Arial" w:cs="Arial"/>
          <w:b/>
          <w:bCs/>
          <w:sz w:val="24"/>
          <w:szCs w:val="24"/>
        </w:rPr>
      </w:pPr>
    </w:p>
    <w:p w14:paraId="66B7D45B" w14:textId="77777777" w:rsidR="004A3785" w:rsidRDefault="004A3785" w:rsidP="00B52C66">
      <w:pPr>
        <w:autoSpaceDE w:val="0"/>
        <w:autoSpaceDN w:val="0"/>
        <w:adjustRightInd w:val="0"/>
        <w:spacing w:after="0" w:line="480" w:lineRule="auto"/>
        <w:jc w:val="both"/>
        <w:rPr>
          <w:rFonts w:ascii="Arial" w:hAnsi="Arial" w:cs="Arial"/>
          <w:b/>
          <w:bCs/>
          <w:sz w:val="24"/>
          <w:szCs w:val="24"/>
        </w:rPr>
      </w:pPr>
      <w:r w:rsidRPr="004A3785">
        <w:rPr>
          <w:rFonts w:ascii="Arial" w:hAnsi="Arial" w:cs="Arial"/>
          <w:b/>
          <w:bCs/>
          <w:sz w:val="24"/>
          <w:szCs w:val="24"/>
        </w:rPr>
        <w:lastRenderedPageBreak/>
        <w:drawing>
          <wp:inline distT="0" distB="0" distL="0" distR="0" wp14:anchorId="5059EF62" wp14:editId="257DD2DB">
            <wp:extent cx="5715495" cy="2949196"/>
            <wp:effectExtent l="0" t="0" r="0" b="3810"/>
            <wp:docPr id="7" name="Picture 7"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6"/>
                    <pic:cNvPicPr/>
                  </pic:nvPicPr>
                  <pic:blipFill>
                    <a:blip r:embed="rId18"/>
                    <a:stretch>
                      <a:fillRect/>
                    </a:stretch>
                  </pic:blipFill>
                  <pic:spPr>
                    <a:xfrm>
                      <a:off x="0" y="0"/>
                      <a:ext cx="5715495" cy="2949196"/>
                    </a:xfrm>
                    <a:prstGeom prst="rect">
                      <a:avLst/>
                    </a:prstGeom>
                  </pic:spPr>
                </pic:pic>
              </a:graphicData>
            </a:graphic>
          </wp:inline>
        </w:drawing>
      </w:r>
    </w:p>
    <w:p w14:paraId="105D7AB5" w14:textId="5A360DAF" w:rsidR="0026383E" w:rsidRPr="004428AD" w:rsidRDefault="0026383E" w:rsidP="00B52C66">
      <w:pPr>
        <w:autoSpaceDE w:val="0"/>
        <w:autoSpaceDN w:val="0"/>
        <w:adjustRightInd w:val="0"/>
        <w:spacing w:after="0" w:line="480" w:lineRule="auto"/>
        <w:jc w:val="both"/>
        <w:rPr>
          <w:rFonts w:ascii="Arial" w:hAnsi="Arial" w:cs="Arial"/>
          <w:bCs/>
          <w:sz w:val="24"/>
          <w:szCs w:val="24"/>
        </w:rPr>
      </w:pPr>
      <w:r w:rsidRPr="004428AD">
        <w:rPr>
          <w:rFonts w:ascii="Arial" w:hAnsi="Arial" w:cs="Arial"/>
          <w:b/>
          <w:bCs/>
          <w:sz w:val="24"/>
          <w:szCs w:val="24"/>
        </w:rPr>
        <w:t xml:space="preserve">Figure 6. </w:t>
      </w:r>
      <w:r w:rsidRPr="004428AD">
        <w:rPr>
          <w:rFonts w:ascii="Arial" w:hAnsi="Arial" w:cs="Arial"/>
          <w:b/>
          <w:sz w:val="24"/>
          <w:szCs w:val="24"/>
        </w:rPr>
        <w:t>Zn</w:t>
      </w:r>
      <w:r w:rsidRPr="004428AD">
        <w:rPr>
          <w:rFonts w:ascii="Arial" w:hAnsi="Arial" w:cs="Arial"/>
          <w:b/>
          <w:sz w:val="24"/>
          <w:szCs w:val="24"/>
          <w:vertAlign w:val="superscript"/>
        </w:rPr>
        <w:t>2+</w:t>
      </w:r>
      <w:r w:rsidRPr="004428AD">
        <w:rPr>
          <w:rFonts w:ascii="Arial" w:hAnsi="Arial" w:cs="Arial"/>
          <w:b/>
          <w:sz w:val="24"/>
          <w:szCs w:val="24"/>
        </w:rPr>
        <w:t>, but not Ca</w:t>
      </w:r>
      <w:r w:rsidRPr="004428AD">
        <w:rPr>
          <w:rFonts w:ascii="Arial" w:hAnsi="Arial" w:cs="Arial"/>
          <w:b/>
          <w:sz w:val="24"/>
          <w:szCs w:val="24"/>
          <w:vertAlign w:val="superscript"/>
        </w:rPr>
        <w:t>2+</w:t>
      </w:r>
      <w:r w:rsidRPr="004428AD">
        <w:rPr>
          <w:rFonts w:ascii="Arial" w:hAnsi="Arial" w:cs="Arial"/>
          <w:b/>
          <w:sz w:val="24"/>
          <w:szCs w:val="24"/>
        </w:rPr>
        <w:t xml:space="preserve">-mediated ROS generation induces Erk1/2 and JNK phosphorylation. </w:t>
      </w:r>
      <w:r w:rsidRPr="004428AD">
        <w:rPr>
          <w:rFonts w:ascii="Arial" w:hAnsi="Arial" w:cs="Arial"/>
          <w:bCs/>
          <w:sz w:val="24"/>
          <w:szCs w:val="24"/>
        </w:rPr>
        <w:t xml:space="preserve">Washed platelet suspensions were pre-incubated with DPI (10µM) or </w:t>
      </w:r>
      <w:proofErr w:type="spellStart"/>
      <w:r w:rsidRPr="004428AD">
        <w:rPr>
          <w:rFonts w:ascii="Arial" w:hAnsi="Arial" w:cs="Arial"/>
          <w:bCs/>
          <w:sz w:val="24"/>
          <w:szCs w:val="24"/>
        </w:rPr>
        <w:t>mitoTEMPO</w:t>
      </w:r>
      <w:proofErr w:type="spellEnd"/>
      <w:r w:rsidRPr="004428AD">
        <w:rPr>
          <w:rFonts w:ascii="Arial" w:hAnsi="Arial" w:cs="Arial"/>
          <w:bCs/>
          <w:sz w:val="24"/>
          <w:szCs w:val="24"/>
        </w:rPr>
        <w:t xml:space="preserve"> (Mito, 10µM) prior to stimulation with clioquinol (100µM) or A23187 (100µM). Phosphorylation of Erk1/2, or JNK were examined by immunoblotting as before (</w:t>
      </w:r>
      <w:r w:rsidR="00BC5521" w:rsidRPr="004428AD">
        <w:rPr>
          <w:rFonts w:ascii="Arial" w:hAnsi="Arial" w:cs="Arial"/>
          <w:bCs/>
          <w:sz w:val="24"/>
          <w:szCs w:val="24"/>
        </w:rPr>
        <w:t>a-c</w:t>
      </w:r>
      <w:r w:rsidRPr="004428AD">
        <w:rPr>
          <w:rFonts w:ascii="Arial" w:hAnsi="Arial" w:cs="Arial"/>
          <w:bCs/>
          <w:sz w:val="24"/>
          <w:szCs w:val="24"/>
        </w:rPr>
        <w:t xml:space="preserve">). Blots are representative of 3 separate experiments. DHE-loaded washed platelet suspensions were </w:t>
      </w:r>
      <w:proofErr w:type="spellStart"/>
      <w:r w:rsidRPr="004428AD">
        <w:rPr>
          <w:rFonts w:ascii="Arial" w:hAnsi="Arial" w:cs="Arial"/>
          <w:bCs/>
          <w:sz w:val="24"/>
          <w:szCs w:val="24"/>
        </w:rPr>
        <w:t>pretreated</w:t>
      </w:r>
      <w:proofErr w:type="spellEnd"/>
      <w:r w:rsidRPr="004428AD">
        <w:rPr>
          <w:rFonts w:ascii="Arial" w:hAnsi="Arial" w:cs="Arial"/>
          <w:bCs/>
          <w:sz w:val="24"/>
          <w:szCs w:val="24"/>
        </w:rPr>
        <w:t xml:space="preserve"> with the Erk1/2 and JNK inhibitors U</w:t>
      </w:r>
      <w:r w:rsidR="00596432" w:rsidRPr="004428AD">
        <w:rPr>
          <w:rFonts w:ascii="Arial" w:hAnsi="Arial" w:cs="Arial"/>
          <w:bCs/>
          <w:sz w:val="24"/>
          <w:szCs w:val="24"/>
        </w:rPr>
        <w:t>0</w:t>
      </w:r>
      <w:r w:rsidRPr="004428AD">
        <w:rPr>
          <w:rFonts w:ascii="Arial" w:hAnsi="Arial" w:cs="Arial"/>
          <w:bCs/>
          <w:sz w:val="24"/>
          <w:szCs w:val="24"/>
        </w:rPr>
        <w:t>12</w:t>
      </w:r>
      <w:r w:rsidR="00B44BC1" w:rsidRPr="004428AD">
        <w:rPr>
          <w:rFonts w:ascii="Arial" w:hAnsi="Arial" w:cs="Arial"/>
          <w:bCs/>
          <w:sz w:val="24"/>
          <w:szCs w:val="24"/>
        </w:rPr>
        <w:t xml:space="preserve">6 (10µM) </w:t>
      </w:r>
      <w:r w:rsidRPr="004428AD">
        <w:rPr>
          <w:rFonts w:ascii="Arial" w:hAnsi="Arial" w:cs="Arial"/>
          <w:bCs/>
          <w:sz w:val="24"/>
          <w:szCs w:val="24"/>
        </w:rPr>
        <w:t>and SP600</w:t>
      </w:r>
      <w:r w:rsidR="00B44BC1" w:rsidRPr="004428AD">
        <w:rPr>
          <w:rFonts w:ascii="Arial" w:hAnsi="Arial" w:cs="Arial"/>
          <w:bCs/>
          <w:sz w:val="24"/>
          <w:szCs w:val="24"/>
        </w:rPr>
        <w:t xml:space="preserve"> (10µM) </w:t>
      </w:r>
      <w:r w:rsidRPr="004428AD">
        <w:rPr>
          <w:rFonts w:ascii="Arial" w:hAnsi="Arial" w:cs="Arial"/>
          <w:bCs/>
          <w:sz w:val="24"/>
          <w:szCs w:val="24"/>
        </w:rPr>
        <w:t>respectively, prior to stimulation with A23187 (100µM) or clioquinol (100µM). Changes in DHE fluorescence were quantified using flow cytometry</w:t>
      </w:r>
      <w:r w:rsidR="00E43543" w:rsidRPr="004428AD">
        <w:rPr>
          <w:rFonts w:ascii="Arial" w:hAnsi="Arial" w:cs="Arial"/>
          <w:bCs/>
          <w:sz w:val="24"/>
          <w:szCs w:val="24"/>
        </w:rPr>
        <w:t xml:space="preserve"> (</w:t>
      </w:r>
      <w:r w:rsidR="00BC5521" w:rsidRPr="004428AD">
        <w:rPr>
          <w:rFonts w:ascii="Arial" w:hAnsi="Arial" w:cs="Arial"/>
          <w:bCs/>
          <w:sz w:val="24"/>
          <w:szCs w:val="24"/>
        </w:rPr>
        <w:t>d</w:t>
      </w:r>
      <w:r w:rsidR="00E43543" w:rsidRPr="004428AD">
        <w:rPr>
          <w:rFonts w:ascii="Arial" w:hAnsi="Arial" w:cs="Arial"/>
          <w:bCs/>
          <w:sz w:val="24"/>
          <w:szCs w:val="24"/>
        </w:rPr>
        <w:t>)</w:t>
      </w:r>
      <w:r w:rsidRPr="004428AD">
        <w:rPr>
          <w:rFonts w:ascii="Arial" w:hAnsi="Arial" w:cs="Arial"/>
          <w:bCs/>
          <w:sz w:val="24"/>
          <w:szCs w:val="24"/>
        </w:rPr>
        <w:t xml:space="preserve">. Results are </w:t>
      </w:r>
      <w:r w:rsidR="00C4413F" w:rsidRPr="004428AD">
        <w:rPr>
          <w:rFonts w:ascii="Arial" w:hAnsi="Arial" w:cs="Arial"/>
          <w:bCs/>
          <w:sz w:val="24"/>
          <w:szCs w:val="24"/>
        </w:rPr>
        <w:t>presented</w:t>
      </w:r>
      <w:r w:rsidRPr="004428AD">
        <w:rPr>
          <w:rFonts w:ascii="Arial" w:hAnsi="Arial" w:cs="Arial"/>
          <w:bCs/>
          <w:sz w:val="24"/>
          <w:szCs w:val="24"/>
        </w:rPr>
        <w:t xml:space="preserve"> as means ± SEM. Significance is denoted as *** (P&lt;0.001), ** (P&lt;0.01) or * (P&lt;0.05).</w:t>
      </w:r>
    </w:p>
    <w:p w14:paraId="6D391CE9" w14:textId="034833C6" w:rsidR="000001F4" w:rsidRPr="004428AD" w:rsidRDefault="000C4861" w:rsidP="00B52C66">
      <w:pPr>
        <w:autoSpaceDE w:val="0"/>
        <w:autoSpaceDN w:val="0"/>
        <w:adjustRightInd w:val="0"/>
        <w:spacing w:after="0" w:line="480" w:lineRule="auto"/>
        <w:jc w:val="both"/>
        <w:rPr>
          <w:rFonts w:ascii="Arial" w:hAnsi="Arial" w:cs="Arial"/>
          <w:bCs/>
          <w:sz w:val="24"/>
          <w:szCs w:val="24"/>
        </w:rPr>
      </w:pPr>
      <w:r w:rsidRPr="000C4861">
        <w:rPr>
          <w:rFonts w:ascii="Arial" w:hAnsi="Arial" w:cs="Arial"/>
          <w:bCs/>
          <w:sz w:val="24"/>
          <w:szCs w:val="24"/>
        </w:rPr>
        <w:lastRenderedPageBreak/>
        <w:drawing>
          <wp:inline distT="0" distB="0" distL="0" distR="0" wp14:anchorId="03F6E775" wp14:editId="2652ABCE">
            <wp:extent cx="5428347" cy="3665220"/>
            <wp:effectExtent l="0" t="0" r="1270" b="0"/>
            <wp:docPr id="8" name="Picture 8"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7"/>
                    <pic:cNvPicPr/>
                  </pic:nvPicPr>
                  <pic:blipFill>
                    <a:blip r:embed="rId19"/>
                    <a:stretch>
                      <a:fillRect/>
                    </a:stretch>
                  </pic:blipFill>
                  <pic:spPr>
                    <a:xfrm>
                      <a:off x="0" y="0"/>
                      <a:ext cx="5432588" cy="3668084"/>
                    </a:xfrm>
                    <a:prstGeom prst="rect">
                      <a:avLst/>
                    </a:prstGeom>
                  </pic:spPr>
                </pic:pic>
              </a:graphicData>
            </a:graphic>
          </wp:inline>
        </w:drawing>
      </w:r>
    </w:p>
    <w:p w14:paraId="43170876" w14:textId="77777777" w:rsidR="000001F4" w:rsidRPr="004428AD" w:rsidRDefault="000001F4" w:rsidP="00B52C66">
      <w:pPr>
        <w:spacing w:line="480" w:lineRule="auto"/>
        <w:contextualSpacing/>
        <w:jc w:val="both"/>
        <w:rPr>
          <w:rFonts w:ascii="Arial" w:hAnsi="Arial" w:cs="Arial"/>
          <w:sz w:val="24"/>
          <w:szCs w:val="24"/>
        </w:rPr>
      </w:pPr>
      <w:r w:rsidRPr="004428AD">
        <w:rPr>
          <w:rFonts w:ascii="Arial" w:hAnsi="Arial" w:cs="Arial"/>
          <w:b/>
          <w:sz w:val="24"/>
          <w:szCs w:val="24"/>
        </w:rPr>
        <w:t xml:space="preserve">Figure 7: </w:t>
      </w:r>
      <w:bookmarkStart w:id="7" w:name="OLE_LINK2"/>
      <w:r w:rsidRPr="004428AD">
        <w:rPr>
          <w:rFonts w:ascii="Arial" w:hAnsi="Arial" w:cs="Arial"/>
          <w:b/>
          <w:sz w:val="24"/>
          <w:szCs w:val="24"/>
        </w:rPr>
        <w:t>Schematic showing the proposed role of Zn</w:t>
      </w:r>
      <w:r w:rsidRPr="004428AD">
        <w:rPr>
          <w:rFonts w:ascii="Arial" w:hAnsi="Arial" w:cs="Arial"/>
          <w:b/>
          <w:sz w:val="24"/>
          <w:szCs w:val="24"/>
          <w:vertAlign w:val="superscript"/>
        </w:rPr>
        <w:t>2+</w:t>
      </w:r>
      <w:r w:rsidRPr="004428AD">
        <w:rPr>
          <w:rFonts w:ascii="Arial" w:hAnsi="Arial" w:cs="Arial"/>
          <w:b/>
          <w:sz w:val="24"/>
          <w:szCs w:val="24"/>
        </w:rPr>
        <w:t xml:space="preserve"> in platelet ROS generation</w:t>
      </w:r>
      <w:bookmarkEnd w:id="7"/>
      <w:r w:rsidRPr="004428AD">
        <w:rPr>
          <w:rFonts w:ascii="Arial" w:hAnsi="Arial" w:cs="Arial"/>
          <w:b/>
          <w:sz w:val="24"/>
          <w:szCs w:val="24"/>
        </w:rPr>
        <w:t xml:space="preserve">. </w:t>
      </w:r>
      <w:r w:rsidRPr="004428AD">
        <w:rPr>
          <w:rFonts w:ascii="Arial" w:hAnsi="Arial" w:cs="Arial"/>
          <w:sz w:val="24"/>
          <w:szCs w:val="24"/>
        </w:rPr>
        <w:t>Agonist stimulation (1) or local increases in plasma Zn</w:t>
      </w:r>
      <w:r w:rsidRPr="004428AD">
        <w:rPr>
          <w:rFonts w:ascii="Arial" w:hAnsi="Arial" w:cs="Arial"/>
          <w:sz w:val="24"/>
          <w:szCs w:val="24"/>
          <w:vertAlign w:val="superscript"/>
        </w:rPr>
        <w:t>2+</w:t>
      </w:r>
      <w:r w:rsidRPr="004428AD">
        <w:rPr>
          <w:rFonts w:ascii="Arial" w:hAnsi="Arial" w:cs="Arial"/>
          <w:sz w:val="24"/>
          <w:szCs w:val="24"/>
        </w:rPr>
        <w:t xml:space="preserve"> as a</w:t>
      </w:r>
      <w:r w:rsidR="00C4413F" w:rsidRPr="004428AD">
        <w:rPr>
          <w:rFonts w:ascii="Arial" w:hAnsi="Arial" w:cs="Arial"/>
          <w:sz w:val="24"/>
          <w:szCs w:val="24"/>
        </w:rPr>
        <w:t xml:space="preserve"> </w:t>
      </w:r>
      <w:r w:rsidRPr="004428AD">
        <w:rPr>
          <w:rFonts w:ascii="Arial" w:hAnsi="Arial" w:cs="Arial"/>
          <w:sz w:val="24"/>
          <w:szCs w:val="24"/>
        </w:rPr>
        <w:t>result of platelet degranulation or atherosclerotic plaque rupture (2) result in increases in [Zn</w:t>
      </w:r>
      <w:r w:rsidRPr="004428AD">
        <w:rPr>
          <w:rFonts w:ascii="Arial" w:hAnsi="Arial" w:cs="Arial"/>
          <w:sz w:val="24"/>
          <w:szCs w:val="24"/>
          <w:vertAlign w:val="superscript"/>
        </w:rPr>
        <w:t>2</w:t>
      </w:r>
      <w:proofErr w:type="gramStart"/>
      <w:r w:rsidRPr="004428AD">
        <w:rPr>
          <w:rFonts w:ascii="Arial" w:hAnsi="Arial" w:cs="Arial"/>
          <w:sz w:val="24"/>
          <w:szCs w:val="24"/>
          <w:vertAlign w:val="superscript"/>
        </w:rPr>
        <w:t>+</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proofErr w:type="gramEnd"/>
      <w:r w:rsidR="00D56AF6" w:rsidRPr="004428AD">
        <w:rPr>
          <w:rFonts w:ascii="Arial" w:hAnsi="Arial" w:cs="Arial"/>
          <w:sz w:val="24"/>
          <w:szCs w:val="24"/>
        </w:rPr>
        <w:t xml:space="preserve"> (3). </w:t>
      </w:r>
      <w:r w:rsidR="00CD75CE" w:rsidRPr="004428AD">
        <w:rPr>
          <w:rFonts w:ascii="Arial" w:hAnsi="Arial" w:cs="Arial"/>
          <w:sz w:val="24"/>
          <w:szCs w:val="24"/>
        </w:rPr>
        <w:t xml:space="preserve">Increases in </w:t>
      </w:r>
      <w:r w:rsidRPr="004428AD">
        <w:rPr>
          <w:rFonts w:ascii="Arial" w:hAnsi="Arial" w:cs="Arial"/>
          <w:sz w:val="24"/>
          <w:szCs w:val="24"/>
        </w:rPr>
        <w:t>[Zn</w:t>
      </w:r>
      <w:r w:rsidRPr="004428AD">
        <w:rPr>
          <w:rFonts w:ascii="Arial" w:hAnsi="Arial" w:cs="Arial"/>
          <w:sz w:val="24"/>
          <w:szCs w:val="24"/>
          <w:vertAlign w:val="superscript"/>
        </w:rPr>
        <w:t>2</w:t>
      </w:r>
      <w:proofErr w:type="gramStart"/>
      <w:r w:rsidRPr="004428AD">
        <w:rPr>
          <w:rFonts w:ascii="Arial" w:hAnsi="Arial" w:cs="Arial"/>
          <w:sz w:val="24"/>
          <w:szCs w:val="24"/>
          <w:vertAlign w:val="superscript"/>
        </w:rPr>
        <w:t>+</w:t>
      </w:r>
      <w:r w:rsidRPr="004428AD">
        <w:rPr>
          <w:rFonts w:ascii="Arial" w:hAnsi="Arial" w:cs="Arial"/>
          <w:sz w:val="24"/>
          <w:szCs w:val="24"/>
        </w:rPr>
        <w:t>]</w:t>
      </w:r>
      <w:proofErr w:type="spellStart"/>
      <w:r w:rsidRPr="004428AD">
        <w:rPr>
          <w:rFonts w:ascii="Arial" w:hAnsi="Arial" w:cs="Arial"/>
          <w:sz w:val="24"/>
          <w:szCs w:val="24"/>
          <w:vertAlign w:val="subscript"/>
        </w:rPr>
        <w:t>i</w:t>
      </w:r>
      <w:proofErr w:type="spellEnd"/>
      <w:proofErr w:type="gramEnd"/>
      <w:r w:rsidRPr="004428AD">
        <w:rPr>
          <w:rFonts w:ascii="Arial" w:hAnsi="Arial" w:cs="Arial"/>
          <w:sz w:val="24"/>
          <w:szCs w:val="24"/>
          <w:vertAlign w:val="subscript"/>
        </w:rPr>
        <w:t xml:space="preserve"> </w:t>
      </w:r>
      <w:r w:rsidR="00CD75CE" w:rsidRPr="004428AD">
        <w:rPr>
          <w:rFonts w:ascii="Arial" w:hAnsi="Arial" w:cs="Arial"/>
          <w:sz w:val="24"/>
          <w:szCs w:val="24"/>
        </w:rPr>
        <w:t xml:space="preserve">results in the activation of </w:t>
      </w:r>
      <w:r w:rsidRPr="004428AD">
        <w:rPr>
          <w:rFonts w:ascii="Arial" w:hAnsi="Arial" w:cs="Arial"/>
          <w:sz w:val="24"/>
          <w:szCs w:val="24"/>
        </w:rPr>
        <w:t xml:space="preserve">NADPH oxidase (4) and mitochondria (5), resulting in an increase of ROS generation (6). ROS-mediated phosphorylation of the MAPKs, Erk1/2 and </w:t>
      </w:r>
      <w:r w:rsidR="00C4413F" w:rsidRPr="004428AD">
        <w:rPr>
          <w:rFonts w:ascii="Arial" w:hAnsi="Arial" w:cs="Arial"/>
          <w:sz w:val="24"/>
          <w:szCs w:val="24"/>
        </w:rPr>
        <w:t>JNK</w:t>
      </w:r>
      <w:r w:rsidRPr="004428AD">
        <w:rPr>
          <w:rFonts w:ascii="Arial" w:hAnsi="Arial" w:cs="Arial"/>
          <w:sz w:val="24"/>
          <w:szCs w:val="24"/>
        </w:rPr>
        <w:t xml:space="preserve"> results in a positive feedback loop in which these MAPKs further induce ROS production (7). </w:t>
      </w:r>
    </w:p>
    <w:p w14:paraId="65AC6D68" w14:textId="77777777" w:rsidR="000001F4" w:rsidRPr="004428AD" w:rsidRDefault="000001F4" w:rsidP="00B52C66">
      <w:pPr>
        <w:spacing w:line="480" w:lineRule="auto"/>
        <w:contextualSpacing/>
        <w:jc w:val="both"/>
        <w:rPr>
          <w:rFonts w:ascii="Arial" w:hAnsi="Arial" w:cs="Arial"/>
          <w:sz w:val="24"/>
          <w:szCs w:val="24"/>
        </w:rPr>
      </w:pPr>
    </w:p>
    <w:p w14:paraId="00A12F22" w14:textId="6E3EC255" w:rsidR="00EC0D49" w:rsidRPr="00114CF3" w:rsidRDefault="0026383E" w:rsidP="00B52C66">
      <w:pPr>
        <w:spacing w:line="480" w:lineRule="auto"/>
        <w:rPr>
          <w:rFonts w:ascii="Arial" w:hAnsi="Arial" w:cs="Arial"/>
          <w:sz w:val="24"/>
          <w:szCs w:val="24"/>
        </w:rPr>
      </w:pPr>
      <w:r w:rsidRPr="004428AD">
        <w:rPr>
          <w:rFonts w:ascii="Arial" w:hAnsi="Arial" w:cs="Arial"/>
          <w:sz w:val="24"/>
          <w:szCs w:val="24"/>
        </w:rPr>
        <w:br w:type="page"/>
      </w:r>
    </w:p>
    <w:p w14:paraId="5AAA0E36" w14:textId="77777777" w:rsidR="0026383E" w:rsidRPr="004428AD" w:rsidRDefault="0026383E" w:rsidP="00114CF3">
      <w:pPr>
        <w:pStyle w:val="Heading1"/>
      </w:pPr>
      <w:r w:rsidRPr="004428AD">
        <w:lastRenderedPageBreak/>
        <w:t>References</w:t>
      </w:r>
    </w:p>
    <w:p w14:paraId="67BB2E00" w14:textId="14633260" w:rsidR="009925EA" w:rsidRPr="004428AD" w:rsidRDefault="008E4431" w:rsidP="00F9449B">
      <w:pPr>
        <w:pStyle w:val="Bibliography"/>
        <w:spacing w:line="480" w:lineRule="auto"/>
        <w:jc w:val="both"/>
        <w:rPr>
          <w:rFonts w:ascii="Arial" w:hAnsi="Arial" w:cs="Arial"/>
          <w:sz w:val="24"/>
          <w:szCs w:val="24"/>
        </w:rPr>
      </w:pPr>
      <w:r w:rsidRPr="004428AD">
        <w:rPr>
          <w:rFonts w:ascii="Arial" w:hAnsi="Arial" w:cs="Arial"/>
          <w:sz w:val="24"/>
          <w:szCs w:val="24"/>
        </w:rPr>
        <w:fldChar w:fldCharType="begin"/>
      </w:r>
      <w:r w:rsidR="009426F3" w:rsidRPr="004428AD">
        <w:rPr>
          <w:rFonts w:ascii="Arial" w:hAnsi="Arial" w:cs="Arial"/>
          <w:sz w:val="24"/>
          <w:szCs w:val="24"/>
        </w:rPr>
        <w:instrText xml:space="preserve"> ADDIN ZOTERO_BIBL {"uncited":[],"omitted":[],"custom":[]} CSL_BIBLIOGRAPHY </w:instrText>
      </w:r>
      <w:r w:rsidRPr="004428AD">
        <w:rPr>
          <w:rFonts w:ascii="Arial" w:hAnsi="Arial" w:cs="Arial"/>
          <w:sz w:val="24"/>
          <w:szCs w:val="24"/>
        </w:rPr>
        <w:fldChar w:fldCharType="separate"/>
      </w:r>
      <w:r w:rsidR="009925EA" w:rsidRPr="004428AD">
        <w:rPr>
          <w:rFonts w:ascii="Arial" w:hAnsi="Arial" w:cs="Arial"/>
          <w:sz w:val="24"/>
          <w:szCs w:val="24"/>
        </w:rPr>
        <w:t>[1]</w:t>
      </w:r>
      <w:r w:rsidR="009925EA" w:rsidRPr="004428AD">
        <w:rPr>
          <w:rFonts w:ascii="Arial" w:hAnsi="Arial" w:cs="Arial"/>
          <w:sz w:val="24"/>
          <w:szCs w:val="24"/>
        </w:rPr>
        <w:tab/>
        <w:t>Badimon L, Vilahur G. Thrombosis formation on atherosclerotic lesions and plaque rupture. J Intern Med 2014</w:t>
      </w:r>
      <w:r w:rsidR="008519C5" w:rsidRPr="004428AD">
        <w:rPr>
          <w:rFonts w:ascii="Arial" w:hAnsi="Arial" w:cs="Arial"/>
          <w:sz w:val="24"/>
          <w:szCs w:val="24"/>
        </w:rPr>
        <w:t xml:space="preserve">. </w:t>
      </w:r>
      <w:r w:rsidR="009925EA" w:rsidRPr="004428AD">
        <w:rPr>
          <w:rFonts w:ascii="Arial" w:hAnsi="Arial" w:cs="Arial"/>
          <w:sz w:val="24"/>
          <w:szCs w:val="24"/>
        </w:rPr>
        <w:t>276:618–32.</w:t>
      </w:r>
    </w:p>
    <w:p w14:paraId="12E0B4EE" w14:textId="4790102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w:t>
      </w:r>
      <w:r w:rsidRPr="004428AD">
        <w:rPr>
          <w:rFonts w:ascii="Arial" w:hAnsi="Arial" w:cs="Arial"/>
          <w:sz w:val="24"/>
          <w:szCs w:val="24"/>
        </w:rPr>
        <w:tab/>
        <w:t>Badimon L, Padró T, Vilahur G. Atherosclerosis, platelets and thrombosis in acute ischaemic heart disease. Eur Heart J Acute Cardiovasc Care 2012</w:t>
      </w:r>
      <w:r w:rsidR="008519C5" w:rsidRPr="004428AD">
        <w:rPr>
          <w:rFonts w:ascii="Arial" w:hAnsi="Arial" w:cs="Arial"/>
          <w:sz w:val="24"/>
          <w:szCs w:val="24"/>
        </w:rPr>
        <w:t xml:space="preserve">. </w:t>
      </w:r>
      <w:r w:rsidRPr="004428AD">
        <w:rPr>
          <w:rFonts w:ascii="Arial" w:hAnsi="Arial" w:cs="Arial"/>
          <w:sz w:val="24"/>
          <w:szCs w:val="24"/>
        </w:rPr>
        <w:t>1:60–74.</w:t>
      </w:r>
    </w:p>
    <w:p w14:paraId="5189DCC3" w14:textId="354E2B5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w:t>
      </w:r>
      <w:r w:rsidRPr="004428AD">
        <w:rPr>
          <w:rFonts w:ascii="Arial" w:hAnsi="Arial" w:cs="Arial"/>
          <w:sz w:val="24"/>
          <w:szCs w:val="24"/>
        </w:rPr>
        <w:tab/>
        <w:t>Passam FH, Giannakopoulos B, Mirarabshahi P, Krilis SA. Molecular pathophysiology of the antiphospholipid syndrome: the role of oxidative post-translational modification of beta 2 glycoprotein I. J Thromb Haemost 2011</w:t>
      </w:r>
      <w:r w:rsidR="008519C5" w:rsidRPr="004428AD">
        <w:rPr>
          <w:rFonts w:ascii="Arial" w:hAnsi="Arial" w:cs="Arial"/>
          <w:sz w:val="24"/>
          <w:szCs w:val="24"/>
        </w:rPr>
        <w:t xml:space="preserve">. </w:t>
      </w:r>
      <w:r w:rsidRPr="004428AD">
        <w:rPr>
          <w:rFonts w:ascii="Arial" w:hAnsi="Arial" w:cs="Arial"/>
          <w:sz w:val="24"/>
          <w:szCs w:val="24"/>
        </w:rPr>
        <w:t>9 Suppl 1:275–82.</w:t>
      </w:r>
    </w:p>
    <w:p w14:paraId="30E6F790" w14:textId="16AB08D2"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w:t>
      </w:r>
      <w:r w:rsidRPr="004428AD">
        <w:rPr>
          <w:rFonts w:ascii="Arial" w:hAnsi="Arial" w:cs="Arial"/>
          <w:sz w:val="24"/>
          <w:szCs w:val="24"/>
        </w:rPr>
        <w:tab/>
        <w:t>Lansdown AB, Mirastschijski U, Stubbs N, Scanlon E, Agren MS. Zinc in wound healing: theoretical, experimental, and clinical aspects. Wound Repair Regen 2007</w:t>
      </w:r>
      <w:r w:rsidR="008519C5" w:rsidRPr="004428AD">
        <w:rPr>
          <w:rFonts w:ascii="Arial" w:hAnsi="Arial" w:cs="Arial"/>
          <w:sz w:val="24"/>
          <w:szCs w:val="24"/>
        </w:rPr>
        <w:t xml:space="preserve">. </w:t>
      </w:r>
      <w:r w:rsidRPr="004428AD">
        <w:rPr>
          <w:rFonts w:ascii="Arial" w:hAnsi="Arial" w:cs="Arial"/>
          <w:sz w:val="24"/>
          <w:szCs w:val="24"/>
        </w:rPr>
        <w:t>15:2–16.</w:t>
      </w:r>
    </w:p>
    <w:p w14:paraId="27B4172C" w14:textId="0E756D4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w:t>
      </w:r>
      <w:r w:rsidRPr="004428AD">
        <w:rPr>
          <w:rFonts w:ascii="Arial" w:hAnsi="Arial" w:cs="Arial"/>
          <w:sz w:val="24"/>
          <w:szCs w:val="24"/>
        </w:rPr>
        <w:tab/>
        <w:t>Lansdown AB. Zinc in the healing wound. Lancet 1996</w:t>
      </w:r>
      <w:r w:rsidR="008519C5" w:rsidRPr="004428AD">
        <w:rPr>
          <w:rFonts w:ascii="Arial" w:hAnsi="Arial" w:cs="Arial"/>
          <w:sz w:val="24"/>
          <w:szCs w:val="24"/>
        </w:rPr>
        <w:t xml:space="preserve">. </w:t>
      </w:r>
      <w:r w:rsidRPr="004428AD">
        <w:rPr>
          <w:rFonts w:ascii="Arial" w:hAnsi="Arial" w:cs="Arial"/>
          <w:sz w:val="24"/>
          <w:szCs w:val="24"/>
        </w:rPr>
        <w:t>347:706–7.</w:t>
      </w:r>
    </w:p>
    <w:p w14:paraId="42E9ADE1" w14:textId="4A9C6531"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w:t>
      </w:r>
      <w:r w:rsidRPr="004428AD">
        <w:rPr>
          <w:rFonts w:ascii="Arial" w:hAnsi="Arial" w:cs="Arial"/>
          <w:sz w:val="24"/>
          <w:szCs w:val="24"/>
        </w:rPr>
        <w:tab/>
        <w:t>Milne DB, Ralston NV, Wallwork JC. Zinc content of cellular components of blood: methods for cell separation and analysis evaluated. Clin Chem 1985</w:t>
      </w:r>
      <w:r w:rsidR="008519C5" w:rsidRPr="004428AD">
        <w:rPr>
          <w:rFonts w:ascii="Arial" w:hAnsi="Arial" w:cs="Arial"/>
          <w:sz w:val="24"/>
          <w:szCs w:val="24"/>
        </w:rPr>
        <w:t xml:space="preserve">. </w:t>
      </w:r>
      <w:r w:rsidRPr="004428AD">
        <w:rPr>
          <w:rFonts w:ascii="Arial" w:hAnsi="Arial" w:cs="Arial"/>
          <w:sz w:val="24"/>
          <w:szCs w:val="24"/>
        </w:rPr>
        <w:t>31:65–9.</w:t>
      </w:r>
    </w:p>
    <w:p w14:paraId="19C061BD" w14:textId="4088EAD4"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[7]</w:t>
      </w:r>
      <w:r w:rsidRPr="004428AD">
        <w:rPr>
          <w:rFonts w:ascii="Arial" w:hAnsi="Arial" w:cs="Arial"/>
          <w:sz w:val="24"/>
          <w:szCs w:val="24"/>
        </w:rPr>
        <w:tab/>
        <w:t>Whitehouse RC, Prasad AS, Rabbani PI, Cossack ZT. Zinc in plasma, neutrophils, lymphocytes, and erythrocytes as determined by flameless atomic absorption sp</w:t>
      </w:r>
      <w:r w:rsidR="008519C5" w:rsidRPr="004428AD">
        <w:rPr>
          <w:rFonts w:ascii="Arial" w:hAnsi="Arial" w:cs="Arial"/>
          <w:sz w:val="24"/>
          <w:szCs w:val="24"/>
        </w:rPr>
        <w:t xml:space="preserve">ectrophotometry. Clin Chem 1982. </w:t>
      </w:r>
      <w:r w:rsidRPr="004428AD">
        <w:rPr>
          <w:rFonts w:ascii="Arial" w:hAnsi="Arial" w:cs="Arial"/>
          <w:sz w:val="24"/>
          <w:szCs w:val="24"/>
        </w:rPr>
        <w:t>28:475–80.</w:t>
      </w:r>
    </w:p>
    <w:p w14:paraId="047250B4" w14:textId="37BD1CA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[8]</w:t>
      </w:r>
      <w:r w:rsidRPr="004428AD">
        <w:rPr>
          <w:rFonts w:ascii="Arial" w:hAnsi="Arial" w:cs="Arial"/>
          <w:sz w:val="24"/>
          <w:szCs w:val="24"/>
        </w:rPr>
        <w:tab/>
        <w:t>Gordon PR, Woodruff CW, Anderson HL, O’Dell BL. Effect of acute zinc deprivation on plasma zinc and platelet aggregation in adult males. Am J Clin Nutr 1982</w:t>
      </w:r>
      <w:r w:rsidR="008519C5" w:rsidRPr="004428AD">
        <w:rPr>
          <w:rFonts w:ascii="Arial" w:hAnsi="Arial" w:cs="Arial"/>
          <w:sz w:val="24"/>
          <w:szCs w:val="24"/>
        </w:rPr>
        <w:t xml:space="preserve">. </w:t>
      </w:r>
      <w:r w:rsidRPr="004428AD">
        <w:rPr>
          <w:rFonts w:ascii="Arial" w:hAnsi="Arial" w:cs="Arial"/>
          <w:sz w:val="24"/>
          <w:szCs w:val="24"/>
        </w:rPr>
        <w:t>35:113–9.</w:t>
      </w:r>
    </w:p>
    <w:p w14:paraId="308EAFFB" w14:textId="1F097C2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[9]</w:t>
      </w:r>
      <w:r w:rsidRPr="004428AD">
        <w:rPr>
          <w:rFonts w:ascii="Arial" w:hAnsi="Arial" w:cs="Arial"/>
          <w:sz w:val="24"/>
          <w:szCs w:val="24"/>
        </w:rPr>
        <w:tab/>
        <w:t>Emery MP, O’Dell BL. Low zinc status in rats impairs calcium uptake and aggregation of platelets stimulated by fluoride. Proc Soc Exp Biol Med Exp Biol Med N Y N 1993</w:t>
      </w:r>
      <w:r w:rsidR="008519C5" w:rsidRPr="004428AD">
        <w:rPr>
          <w:rFonts w:ascii="Arial" w:hAnsi="Arial" w:cs="Arial"/>
          <w:sz w:val="24"/>
          <w:szCs w:val="24"/>
        </w:rPr>
        <w:t xml:space="preserve">. </w:t>
      </w:r>
      <w:r w:rsidRPr="004428AD">
        <w:rPr>
          <w:rFonts w:ascii="Arial" w:hAnsi="Arial" w:cs="Arial"/>
          <w:sz w:val="24"/>
          <w:szCs w:val="24"/>
        </w:rPr>
        <w:t>203:480–4.</w:t>
      </w:r>
    </w:p>
    <w:p w14:paraId="6D01F890" w14:textId="2B58F872"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[10]</w:t>
      </w:r>
      <w:r w:rsidRPr="004428AD">
        <w:rPr>
          <w:rFonts w:ascii="Arial" w:hAnsi="Arial" w:cs="Arial"/>
          <w:sz w:val="24"/>
          <w:szCs w:val="24"/>
        </w:rPr>
        <w:tab/>
        <w:t>Taylor KA, Pugh N. The contribution of zinc to platelet behaviour during haemostasis and thrombosis. Metallomics 2016</w:t>
      </w:r>
      <w:r w:rsidR="008519C5" w:rsidRPr="004428AD">
        <w:rPr>
          <w:rFonts w:ascii="Arial" w:hAnsi="Arial" w:cs="Arial"/>
          <w:sz w:val="24"/>
          <w:szCs w:val="24"/>
        </w:rPr>
        <w:t xml:space="preserve">. </w:t>
      </w:r>
      <w:r w:rsidRPr="004428AD">
        <w:rPr>
          <w:rFonts w:ascii="Arial" w:hAnsi="Arial" w:cs="Arial"/>
          <w:sz w:val="24"/>
          <w:szCs w:val="24"/>
        </w:rPr>
        <w:t>8:144–55.</w:t>
      </w:r>
    </w:p>
    <w:p w14:paraId="7FA997FB" w14:textId="7C2FD796"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[11]</w:t>
      </w:r>
      <w:r w:rsidRPr="004428AD">
        <w:rPr>
          <w:rFonts w:ascii="Arial" w:hAnsi="Arial" w:cs="Arial"/>
          <w:sz w:val="24"/>
          <w:szCs w:val="24"/>
        </w:rPr>
        <w:tab/>
        <w:t xml:space="preserve">Watson B, White N, Taylor K, Howes J-M, Malcor J-D, Bihan D, </w:t>
      </w:r>
      <w:r w:rsidR="00A51E41" w:rsidRPr="004428AD">
        <w:rPr>
          <w:rFonts w:ascii="Arial" w:hAnsi="Arial" w:cs="Arial"/>
          <w:sz w:val="24"/>
          <w:szCs w:val="24"/>
        </w:rPr>
        <w:t>Sage, SO, Farndale, RW and Pugh N.</w:t>
      </w:r>
      <w:r w:rsidRPr="004428AD">
        <w:rPr>
          <w:rFonts w:ascii="Arial" w:hAnsi="Arial" w:cs="Arial"/>
          <w:sz w:val="24"/>
          <w:szCs w:val="24"/>
        </w:rPr>
        <w:t xml:space="preserve"> Zinc is a Transmembrane Agonist that Induces Platelet Activation in a Tyrosine Phosphorylation-Dependent Manner. Metallomics 2016</w:t>
      </w:r>
      <w:r w:rsidR="008519C5" w:rsidRPr="004428AD">
        <w:rPr>
          <w:rFonts w:ascii="Arial" w:hAnsi="Arial" w:cs="Arial"/>
          <w:sz w:val="24"/>
          <w:szCs w:val="24"/>
        </w:rPr>
        <w:t xml:space="preserve">. </w:t>
      </w:r>
      <w:r w:rsidRPr="004428AD">
        <w:rPr>
          <w:rFonts w:ascii="Arial" w:hAnsi="Arial" w:cs="Arial"/>
          <w:sz w:val="24"/>
          <w:szCs w:val="24"/>
        </w:rPr>
        <w:t>8:91–100.</w:t>
      </w:r>
    </w:p>
    <w:p w14:paraId="28387923" w14:textId="561FC9CB"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[12]</w:t>
      </w:r>
      <w:r w:rsidRPr="004428AD">
        <w:rPr>
          <w:rFonts w:ascii="Arial" w:hAnsi="Arial" w:cs="Arial"/>
          <w:sz w:val="24"/>
          <w:szCs w:val="24"/>
        </w:rPr>
        <w:tab/>
        <w:t>Ahmed NS, Lopes Pires ME, Taylor KA, Pugh N. Agonist-Evoked Increases in Intra-Platelet Zinc Couple to Functional</w:t>
      </w:r>
      <w:r w:rsidR="008519C5" w:rsidRPr="004428AD">
        <w:rPr>
          <w:rFonts w:ascii="Arial" w:hAnsi="Arial" w:cs="Arial"/>
          <w:sz w:val="24"/>
          <w:szCs w:val="24"/>
        </w:rPr>
        <w:t xml:space="preserve"> Responses. Thromb Haemost 2019.</w:t>
      </w:r>
      <w:r w:rsidRPr="004428AD">
        <w:rPr>
          <w:rFonts w:ascii="Arial" w:hAnsi="Arial" w:cs="Arial"/>
          <w:sz w:val="24"/>
          <w:szCs w:val="24"/>
        </w:rPr>
        <w:t>119:128–39.</w:t>
      </w:r>
    </w:p>
    <w:p w14:paraId="198BFE6C" w14:textId="63C1EA0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[13]</w:t>
      </w:r>
      <w:r w:rsidRPr="004428AD">
        <w:rPr>
          <w:rFonts w:ascii="Arial" w:hAnsi="Arial" w:cs="Arial"/>
          <w:sz w:val="24"/>
          <w:szCs w:val="24"/>
        </w:rPr>
        <w:tab/>
        <w:t xml:space="preserve">Yang X, Li Y, Li Y, Ren X, Zhang X, Hu D, </w:t>
      </w:r>
      <w:r w:rsidR="00A51E41" w:rsidRPr="004428AD">
        <w:rPr>
          <w:rFonts w:ascii="Arial" w:hAnsi="Arial" w:cs="Arial"/>
          <w:sz w:val="24"/>
          <w:szCs w:val="24"/>
        </w:rPr>
        <w:t>Gao, Y, Zing, Y and Shang, H.</w:t>
      </w:r>
      <w:r w:rsidRPr="004428AD">
        <w:rPr>
          <w:rFonts w:ascii="Arial" w:hAnsi="Arial" w:cs="Arial"/>
          <w:sz w:val="24"/>
          <w:szCs w:val="24"/>
        </w:rPr>
        <w:t xml:space="preserve"> Oxidative Stress-Mediated Atherosclerosis: Mechanisms and Therapies. Front Physiol 2017</w:t>
      </w:r>
      <w:r w:rsidR="008519C5" w:rsidRPr="004428AD">
        <w:rPr>
          <w:rFonts w:ascii="Arial" w:hAnsi="Arial" w:cs="Arial"/>
          <w:sz w:val="24"/>
          <w:szCs w:val="24"/>
        </w:rPr>
        <w:t xml:space="preserve">. </w:t>
      </w:r>
      <w:r w:rsidRPr="004428AD">
        <w:rPr>
          <w:rFonts w:ascii="Arial" w:hAnsi="Arial" w:cs="Arial"/>
          <w:sz w:val="24"/>
          <w:szCs w:val="24"/>
        </w:rPr>
        <w:t>8:600.</w:t>
      </w:r>
    </w:p>
    <w:p w14:paraId="2AAC2C62" w14:textId="05C3567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[14]</w:t>
      </w:r>
      <w:r w:rsidRPr="004428AD">
        <w:rPr>
          <w:rFonts w:ascii="Arial" w:hAnsi="Arial" w:cs="Arial"/>
          <w:sz w:val="24"/>
          <w:szCs w:val="24"/>
        </w:rPr>
        <w:tab/>
        <w:t>He W, Liu Y, Wamer WG, Yin J-J. Electron spin resonance spectroscopy for the study of nanomaterial-mediated generation of reactive oxygen species. J Food Drug Anal 2014</w:t>
      </w:r>
      <w:r w:rsidR="008519C5" w:rsidRPr="004428AD">
        <w:rPr>
          <w:rFonts w:ascii="Arial" w:hAnsi="Arial" w:cs="Arial"/>
          <w:sz w:val="24"/>
          <w:szCs w:val="24"/>
        </w:rPr>
        <w:t xml:space="preserve">. </w:t>
      </w:r>
      <w:r w:rsidRPr="004428AD">
        <w:rPr>
          <w:rFonts w:ascii="Arial" w:hAnsi="Arial" w:cs="Arial"/>
          <w:sz w:val="24"/>
          <w:szCs w:val="24"/>
        </w:rPr>
        <w:t>22:49–63.</w:t>
      </w:r>
    </w:p>
    <w:p w14:paraId="2A2F7974" w14:textId="4B07821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[15]</w:t>
      </w:r>
      <w:r w:rsidRPr="004428AD">
        <w:rPr>
          <w:rFonts w:ascii="Arial" w:hAnsi="Arial" w:cs="Arial"/>
          <w:sz w:val="24"/>
          <w:szCs w:val="24"/>
        </w:rPr>
        <w:tab/>
        <w:t xml:space="preserve">Pietraforte D, Vona R, Marchesi A, de Jacobis IT, Villani A, Del Principe D, </w:t>
      </w:r>
      <w:r w:rsidR="00A51E41" w:rsidRPr="004428AD">
        <w:rPr>
          <w:rFonts w:ascii="Arial" w:hAnsi="Arial" w:cs="Arial"/>
          <w:sz w:val="24"/>
          <w:szCs w:val="24"/>
        </w:rPr>
        <w:t>and Straface, E</w:t>
      </w:r>
      <w:r w:rsidRPr="004428AD">
        <w:rPr>
          <w:rFonts w:ascii="Arial" w:hAnsi="Arial" w:cs="Arial"/>
          <w:sz w:val="24"/>
          <w:szCs w:val="24"/>
        </w:rPr>
        <w:t>. Redox control of platelet functions in physiology and pathophysiology. Antioxid Redox Signal 2014</w:t>
      </w:r>
      <w:r w:rsidR="008519C5" w:rsidRPr="004428AD">
        <w:rPr>
          <w:rFonts w:ascii="Arial" w:hAnsi="Arial" w:cs="Arial"/>
          <w:sz w:val="24"/>
          <w:szCs w:val="24"/>
        </w:rPr>
        <w:t xml:space="preserve">. </w:t>
      </w:r>
      <w:r w:rsidRPr="004428AD">
        <w:rPr>
          <w:rFonts w:ascii="Arial" w:hAnsi="Arial" w:cs="Arial"/>
          <w:sz w:val="24"/>
          <w:szCs w:val="24"/>
        </w:rPr>
        <w:t>21:177–93.</w:t>
      </w:r>
    </w:p>
    <w:p w14:paraId="7A532669" w14:textId="315A6F0F"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[16]</w:t>
      </w:r>
      <w:r w:rsidRPr="004428AD">
        <w:rPr>
          <w:rFonts w:ascii="Arial" w:hAnsi="Arial" w:cs="Arial"/>
          <w:sz w:val="24"/>
          <w:szCs w:val="24"/>
        </w:rPr>
        <w:tab/>
        <w:t>Qiao J, Arthur JF, Gardiner EE, Andrews RK, Zeng L, Xu K. Regulation of platelet activation and thrombus formation by reactive oxygen species. Redox Biol 2018</w:t>
      </w:r>
      <w:r w:rsidR="008519C5" w:rsidRPr="004428AD">
        <w:rPr>
          <w:rFonts w:ascii="Arial" w:hAnsi="Arial" w:cs="Arial"/>
          <w:sz w:val="24"/>
          <w:szCs w:val="24"/>
        </w:rPr>
        <w:t xml:space="preserve">. </w:t>
      </w:r>
      <w:r w:rsidRPr="004428AD">
        <w:rPr>
          <w:rFonts w:ascii="Arial" w:hAnsi="Arial" w:cs="Arial"/>
          <w:sz w:val="24"/>
          <w:szCs w:val="24"/>
        </w:rPr>
        <w:t>14:126–30.</w:t>
      </w:r>
    </w:p>
    <w:p w14:paraId="62F59117" w14:textId="71FCA69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[17]</w:t>
      </w:r>
      <w:r w:rsidRPr="004428AD">
        <w:rPr>
          <w:rFonts w:ascii="Arial" w:hAnsi="Arial" w:cs="Arial"/>
          <w:sz w:val="24"/>
          <w:szCs w:val="24"/>
        </w:rPr>
        <w:tab/>
        <w:t>Kalyanaraman B. Teaching the basics of redox biology to medical and graduate students: Oxidants, antioxidants and disease mechanisms. Redox Biol 2013</w:t>
      </w:r>
      <w:r w:rsidR="008519C5" w:rsidRPr="004428AD">
        <w:rPr>
          <w:rFonts w:ascii="Arial" w:hAnsi="Arial" w:cs="Arial"/>
          <w:sz w:val="24"/>
          <w:szCs w:val="24"/>
        </w:rPr>
        <w:t xml:space="preserve">. </w:t>
      </w:r>
      <w:r w:rsidRPr="004428AD">
        <w:rPr>
          <w:rFonts w:ascii="Arial" w:hAnsi="Arial" w:cs="Arial"/>
          <w:sz w:val="24"/>
          <w:szCs w:val="24"/>
        </w:rPr>
        <w:t>1:244–57.</w:t>
      </w:r>
    </w:p>
    <w:p w14:paraId="01CBFE72" w14:textId="12C19FE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[18]</w:t>
      </w:r>
      <w:r w:rsidRPr="004428AD">
        <w:rPr>
          <w:rFonts w:ascii="Arial" w:hAnsi="Arial" w:cs="Arial"/>
          <w:sz w:val="24"/>
          <w:szCs w:val="24"/>
        </w:rPr>
        <w:tab/>
        <w:t xml:space="preserve">Delaney MK, Kim K, Estevez B, Xu Z, Stojanovic-Terpo A, Shen B, </w:t>
      </w:r>
      <w:r w:rsidR="00A51E41" w:rsidRPr="004428AD">
        <w:rPr>
          <w:rFonts w:ascii="Arial" w:hAnsi="Arial" w:cs="Arial"/>
          <w:sz w:val="24"/>
          <w:szCs w:val="24"/>
        </w:rPr>
        <w:t>Ushio-Fukai M, Cho J, and Du X</w:t>
      </w:r>
      <w:r w:rsidRPr="004428AD">
        <w:rPr>
          <w:rFonts w:ascii="Arial" w:hAnsi="Arial" w:cs="Arial"/>
          <w:sz w:val="24"/>
          <w:szCs w:val="24"/>
        </w:rPr>
        <w:t>. Differential Roles of the NADPH-Oxidase 1 and 2 in Platelet Activation and Thrombosis. Arterioscler Thromb Vasc Biol 2016</w:t>
      </w:r>
      <w:r w:rsidR="008519C5" w:rsidRPr="004428AD">
        <w:rPr>
          <w:rFonts w:ascii="Arial" w:hAnsi="Arial" w:cs="Arial"/>
          <w:sz w:val="24"/>
          <w:szCs w:val="24"/>
        </w:rPr>
        <w:t xml:space="preserve">. </w:t>
      </w:r>
      <w:r w:rsidRPr="004428AD">
        <w:rPr>
          <w:rFonts w:ascii="Arial" w:hAnsi="Arial" w:cs="Arial"/>
          <w:sz w:val="24"/>
          <w:szCs w:val="24"/>
        </w:rPr>
        <w:t>36:846–54.</w:t>
      </w:r>
    </w:p>
    <w:p w14:paraId="09ECFBC9" w14:textId="2902033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[19]</w:t>
      </w:r>
      <w:r w:rsidRPr="004428AD">
        <w:rPr>
          <w:rFonts w:ascii="Arial" w:hAnsi="Arial" w:cs="Arial"/>
          <w:sz w:val="24"/>
          <w:szCs w:val="24"/>
        </w:rPr>
        <w:tab/>
        <w:t>Vara D, Cifuentes-Pagano E, Pagano PJ, Pula G. A novel combinatorial technique for simultaneous quantification of oxygen radicals and aggregation reveals unexpected redox patterns in the activation of platelets by different physiopathological stimuli. Haematologica 2019</w:t>
      </w:r>
      <w:r w:rsidR="008519C5" w:rsidRPr="004428AD">
        <w:rPr>
          <w:rFonts w:ascii="Arial" w:hAnsi="Arial" w:cs="Arial"/>
          <w:sz w:val="24"/>
          <w:szCs w:val="24"/>
        </w:rPr>
        <w:t xml:space="preserve">. </w:t>
      </w:r>
      <w:r w:rsidRPr="004428AD">
        <w:rPr>
          <w:rFonts w:ascii="Arial" w:hAnsi="Arial" w:cs="Arial"/>
          <w:sz w:val="24"/>
          <w:szCs w:val="24"/>
        </w:rPr>
        <w:t xml:space="preserve">104:1879–91. </w:t>
      </w:r>
    </w:p>
    <w:p w14:paraId="6384137B" w14:textId="5B08829F"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[20]</w:t>
      </w:r>
      <w:r w:rsidRPr="004428AD">
        <w:rPr>
          <w:rFonts w:ascii="Arial" w:hAnsi="Arial" w:cs="Arial"/>
          <w:sz w:val="24"/>
          <w:szCs w:val="24"/>
        </w:rPr>
        <w:tab/>
        <w:t>Chen Q, Wang Q, Zhu J, Xiao Q, Zhang L. Reactive oxygen species: key regulators in vascular health and diseases. Br J Pharmacol 2018</w:t>
      </w:r>
      <w:r w:rsidR="008519C5" w:rsidRPr="004428AD">
        <w:rPr>
          <w:rFonts w:ascii="Arial" w:hAnsi="Arial" w:cs="Arial"/>
          <w:sz w:val="24"/>
          <w:szCs w:val="24"/>
        </w:rPr>
        <w:t xml:space="preserve">. </w:t>
      </w:r>
      <w:r w:rsidRPr="004428AD">
        <w:rPr>
          <w:rFonts w:ascii="Arial" w:hAnsi="Arial" w:cs="Arial"/>
          <w:sz w:val="24"/>
          <w:szCs w:val="24"/>
        </w:rPr>
        <w:t>175:1279–92.</w:t>
      </w:r>
    </w:p>
    <w:p w14:paraId="5CEC2EC3" w14:textId="77777777"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[21]</w:t>
      </w:r>
      <w:r w:rsidRPr="004428AD">
        <w:rPr>
          <w:rFonts w:ascii="Arial" w:hAnsi="Arial" w:cs="Arial"/>
          <w:sz w:val="24"/>
          <w:szCs w:val="24"/>
        </w:rPr>
        <w:tab/>
        <w:t>Halliwell B, Gutteridge JMC. Free Radicals in Biology and Medicine. Oxford University Press; 2015.</w:t>
      </w:r>
    </w:p>
    <w:p w14:paraId="6BCADEA1" w14:textId="17170ADD"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[22]</w:t>
      </w:r>
      <w:r w:rsidRPr="004428AD">
        <w:rPr>
          <w:rFonts w:ascii="Arial" w:hAnsi="Arial" w:cs="Arial"/>
          <w:sz w:val="24"/>
          <w:szCs w:val="24"/>
        </w:rPr>
        <w:tab/>
        <w:t>Klaunig JE, Kamendulis LM, Hocevar BA. Oxidative stress and oxidative damage in carcinogenesis. Toxicol Pathol 2010</w:t>
      </w:r>
      <w:r w:rsidR="008519C5" w:rsidRPr="004428AD">
        <w:rPr>
          <w:rFonts w:ascii="Arial" w:hAnsi="Arial" w:cs="Arial"/>
          <w:sz w:val="24"/>
          <w:szCs w:val="24"/>
        </w:rPr>
        <w:t xml:space="preserve">. </w:t>
      </w:r>
      <w:r w:rsidRPr="004428AD">
        <w:rPr>
          <w:rFonts w:ascii="Arial" w:hAnsi="Arial" w:cs="Arial"/>
          <w:sz w:val="24"/>
          <w:szCs w:val="24"/>
        </w:rPr>
        <w:t>38:96–109.</w:t>
      </w:r>
    </w:p>
    <w:p w14:paraId="60CBC6FD" w14:textId="6E5DF96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[23]</w:t>
      </w:r>
      <w:r w:rsidRPr="004428AD">
        <w:rPr>
          <w:rFonts w:ascii="Arial" w:hAnsi="Arial" w:cs="Arial"/>
          <w:sz w:val="24"/>
          <w:szCs w:val="24"/>
        </w:rPr>
        <w:tab/>
        <w:t>Valko M, Izakovic M, Mazur M, Rhodes CJ, Telser J. Role of oxygen radicals in DNA damage and cancer incidence. Mol Cell Biochem 2004</w:t>
      </w:r>
      <w:r w:rsidR="008519C5" w:rsidRPr="004428AD">
        <w:rPr>
          <w:rFonts w:ascii="Arial" w:hAnsi="Arial" w:cs="Arial"/>
          <w:sz w:val="24"/>
          <w:szCs w:val="24"/>
        </w:rPr>
        <w:t xml:space="preserve">. </w:t>
      </w:r>
      <w:r w:rsidRPr="004428AD">
        <w:rPr>
          <w:rFonts w:ascii="Arial" w:hAnsi="Arial" w:cs="Arial"/>
          <w:sz w:val="24"/>
          <w:szCs w:val="24"/>
        </w:rPr>
        <w:t>266:37–56.</w:t>
      </w:r>
    </w:p>
    <w:p w14:paraId="049DC589" w14:textId="0F55257F"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[24]</w:t>
      </w:r>
      <w:r w:rsidRPr="004428AD">
        <w:rPr>
          <w:rFonts w:ascii="Arial" w:hAnsi="Arial" w:cs="Arial"/>
          <w:sz w:val="24"/>
          <w:szCs w:val="24"/>
        </w:rPr>
        <w:tab/>
        <w:t>Noh KM, Koh JY. Induction and activation by zinc of NADPH oxidase in cultured cortical neurons and astrocytes. J Neurosci Off J Soc Neurosci 2000</w:t>
      </w:r>
      <w:r w:rsidR="008519C5" w:rsidRPr="004428AD">
        <w:rPr>
          <w:rFonts w:ascii="Arial" w:hAnsi="Arial" w:cs="Arial"/>
          <w:sz w:val="24"/>
          <w:szCs w:val="24"/>
        </w:rPr>
        <w:t xml:space="preserve">. </w:t>
      </w:r>
      <w:r w:rsidRPr="004428AD">
        <w:rPr>
          <w:rFonts w:ascii="Arial" w:hAnsi="Arial" w:cs="Arial"/>
          <w:sz w:val="24"/>
          <w:szCs w:val="24"/>
        </w:rPr>
        <w:t>20:RC111.</w:t>
      </w:r>
    </w:p>
    <w:p w14:paraId="33AFC248" w14:textId="5AD74D2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[25]</w:t>
      </w:r>
      <w:r w:rsidRPr="004428AD">
        <w:rPr>
          <w:rFonts w:ascii="Arial" w:hAnsi="Arial" w:cs="Arial"/>
          <w:sz w:val="24"/>
          <w:szCs w:val="24"/>
        </w:rPr>
        <w:tab/>
        <w:t>Aimo L, Cherr GN, Oteiza PI. Low extracellular zinc increases neuronal oxidant production through nadph oxidase and nitric oxide synthase activation. Free Radic Biol Med 2010</w:t>
      </w:r>
      <w:r w:rsidR="008519C5" w:rsidRPr="004428AD">
        <w:rPr>
          <w:rFonts w:ascii="Arial" w:hAnsi="Arial" w:cs="Arial"/>
          <w:sz w:val="24"/>
          <w:szCs w:val="24"/>
        </w:rPr>
        <w:t xml:space="preserve">. </w:t>
      </w:r>
      <w:r w:rsidRPr="004428AD">
        <w:rPr>
          <w:rFonts w:ascii="Arial" w:hAnsi="Arial" w:cs="Arial"/>
          <w:sz w:val="24"/>
          <w:szCs w:val="24"/>
        </w:rPr>
        <w:t>48:1577–87.</w:t>
      </w:r>
    </w:p>
    <w:p w14:paraId="78BD0FC1" w14:textId="5A253DA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[26]</w:t>
      </w:r>
      <w:r w:rsidRPr="004428AD">
        <w:rPr>
          <w:rFonts w:ascii="Arial" w:hAnsi="Arial" w:cs="Arial"/>
          <w:sz w:val="24"/>
          <w:szCs w:val="24"/>
        </w:rPr>
        <w:tab/>
        <w:t>Matsunaga Y, Kawai Y, Kohda Y, Gemba M. Involvement of activation of NADPH oxidase and extracellular signal-regulated kinase (ERK) in renal cell injury indu</w:t>
      </w:r>
      <w:r w:rsidR="008519C5" w:rsidRPr="004428AD">
        <w:rPr>
          <w:rFonts w:ascii="Arial" w:hAnsi="Arial" w:cs="Arial"/>
          <w:sz w:val="24"/>
          <w:szCs w:val="24"/>
        </w:rPr>
        <w:t xml:space="preserve">ced by zinc. J Toxicol Sci 2005. </w:t>
      </w:r>
      <w:r w:rsidRPr="004428AD">
        <w:rPr>
          <w:rFonts w:ascii="Arial" w:hAnsi="Arial" w:cs="Arial"/>
          <w:sz w:val="24"/>
          <w:szCs w:val="24"/>
        </w:rPr>
        <w:t>30:135–44.</w:t>
      </w:r>
    </w:p>
    <w:p w14:paraId="081269E2" w14:textId="49CED87F"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[27]</w:t>
      </w:r>
      <w:r w:rsidRPr="004428AD">
        <w:rPr>
          <w:rFonts w:ascii="Arial" w:hAnsi="Arial" w:cs="Arial"/>
          <w:sz w:val="24"/>
          <w:szCs w:val="24"/>
        </w:rPr>
        <w:tab/>
        <w:t>Patrushev N, Seidel-Rogol B, Salazar G. Angiotensin II requires zinc and downregulation of the zinc transporters ZnT3 and ZnT10 to induce senescence of vascular smooth muscle cells. PloS One 2012</w:t>
      </w:r>
      <w:r w:rsidR="008519C5" w:rsidRPr="004428AD">
        <w:rPr>
          <w:rFonts w:ascii="Arial" w:hAnsi="Arial" w:cs="Arial"/>
          <w:sz w:val="24"/>
          <w:szCs w:val="24"/>
        </w:rPr>
        <w:t xml:space="preserve">. </w:t>
      </w:r>
      <w:r w:rsidRPr="004428AD">
        <w:rPr>
          <w:rFonts w:ascii="Arial" w:hAnsi="Arial" w:cs="Arial"/>
          <w:sz w:val="24"/>
          <w:szCs w:val="24"/>
        </w:rPr>
        <w:t>7:e33211.</w:t>
      </w:r>
    </w:p>
    <w:p w14:paraId="4574C5DD" w14:textId="48A6E5B1"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[28]</w:t>
      </w:r>
      <w:r w:rsidRPr="004428AD">
        <w:rPr>
          <w:rFonts w:ascii="Arial" w:hAnsi="Arial" w:cs="Arial"/>
          <w:sz w:val="24"/>
          <w:szCs w:val="24"/>
        </w:rPr>
        <w:tab/>
        <w:t>Salazar G, Huang J, Feresin RG, Zhao Y, Griendling KK. Zinc regulates Nox1 expression through a NF-κB and mitochondrial ROS dependent mechanism to induce senescence of vascular smooth muscle cells. Free Radic Biol Med 2017</w:t>
      </w:r>
      <w:r w:rsidR="008519C5" w:rsidRPr="004428AD">
        <w:rPr>
          <w:rFonts w:ascii="Arial" w:hAnsi="Arial" w:cs="Arial"/>
          <w:sz w:val="24"/>
          <w:szCs w:val="24"/>
        </w:rPr>
        <w:t xml:space="preserve">. </w:t>
      </w:r>
      <w:r w:rsidRPr="004428AD">
        <w:rPr>
          <w:rFonts w:ascii="Arial" w:hAnsi="Arial" w:cs="Arial"/>
          <w:sz w:val="24"/>
          <w:szCs w:val="24"/>
        </w:rPr>
        <w:t>108:225–35.</w:t>
      </w:r>
    </w:p>
    <w:p w14:paraId="2BD7830E" w14:textId="735B81F0"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[29]</w:t>
      </w:r>
      <w:r w:rsidRPr="004428AD">
        <w:rPr>
          <w:rFonts w:ascii="Arial" w:hAnsi="Arial" w:cs="Arial"/>
          <w:sz w:val="24"/>
          <w:szCs w:val="24"/>
        </w:rPr>
        <w:tab/>
        <w:t>Sensi SL, Yin HZ, Weiss JH. AMPA/kainate receptor-triggered Zn</w:t>
      </w:r>
      <w:r w:rsidR="00250FC0" w:rsidRPr="004428AD">
        <w:rPr>
          <w:rFonts w:ascii="Arial" w:hAnsi="Arial" w:cs="Arial"/>
          <w:sz w:val="24"/>
          <w:szCs w:val="24"/>
          <w:vertAlign w:val="superscript"/>
        </w:rPr>
        <w:t>2+</w:t>
      </w:r>
      <w:r w:rsidRPr="004428AD">
        <w:rPr>
          <w:rFonts w:ascii="Arial" w:hAnsi="Arial" w:cs="Arial"/>
          <w:sz w:val="24"/>
          <w:szCs w:val="24"/>
        </w:rPr>
        <w:t xml:space="preserve"> entry into cortical neurons induces mitochondrial Zn</w:t>
      </w:r>
      <w:r w:rsidR="00250FC0" w:rsidRPr="004428AD">
        <w:rPr>
          <w:rFonts w:ascii="Arial" w:hAnsi="Arial" w:cs="Arial"/>
          <w:sz w:val="24"/>
          <w:szCs w:val="24"/>
          <w:vertAlign w:val="superscript"/>
        </w:rPr>
        <w:t>2+</w:t>
      </w:r>
      <w:r w:rsidRPr="004428AD">
        <w:rPr>
          <w:rFonts w:ascii="Arial" w:hAnsi="Arial" w:cs="Arial"/>
          <w:sz w:val="24"/>
          <w:szCs w:val="24"/>
        </w:rPr>
        <w:t xml:space="preserve"> uptake and persistent mitochondrial dysfunction. Eur J Neurosci 2000</w:t>
      </w:r>
      <w:r w:rsidR="008519C5" w:rsidRPr="004428AD">
        <w:rPr>
          <w:rFonts w:ascii="Arial" w:hAnsi="Arial" w:cs="Arial"/>
          <w:sz w:val="24"/>
          <w:szCs w:val="24"/>
        </w:rPr>
        <w:t xml:space="preserve">. </w:t>
      </w:r>
      <w:r w:rsidRPr="004428AD">
        <w:rPr>
          <w:rFonts w:ascii="Arial" w:hAnsi="Arial" w:cs="Arial"/>
          <w:sz w:val="24"/>
          <w:szCs w:val="24"/>
        </w:rPr>
        <w:t>12:3813–8.</w:t>
      </w:r>
    </w:p>
    <w:p w14:paraId="05CB8CC7" w14:textId="1769D8FF"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[30]</w:t>
      </w:r>
      <w:r w:rsidRPr="004428AD">
        <w:rPr>
          <w:rFonts w:ascii="Arial" w:hAnsi="Arial" w:cs="Arial"/>
          <w:sz w:val="24"/>
          <w:szCs w:val="24"/>
        </w:rPr>
        <w:tab/>
        <w:t>Dineley KE, Richards LL, Votyakova TV, Reynolds IJ. Zinc causes loss of membrane potential and elevates reactive oxygen species in rat brain mitochondria. Mitochondrion 2005</w:t>
      </w:r>
      <w:r w:rsidR="008519C5" w:rsidRPr="004428AD">
        <w:rPr>
          <w:rFonts w:ascii="Arial" w:hAnsi="Arial" w:cs="Arial"/>
          <w:sz w:val="24"/>
          <w:szCs w:val="24"/>
        </w:rPr>
        <w:t xml:space="preserve">. </w:t>
      </w:r>
      <w:r w:rsidRPr="004428AD">
        <w:rPr>
          <w:rFonts w:ascii="Arial" w:hAnsi="Arial" w:cs="Arial"/>
          <w:sz w:val="24"/>
          <w:szCs w:val="24"/>
        </w:rPr>
        <w:t>5:55–65.</w:t>
      </w:r>
    </w:p>
    <w:p w14:paraId="6CE455DA" w14:textId="0429C0E1"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[31]</w:t>
      </w:r>
      <w:r w:rsidRPr="004428AD">
        <w:rPr>
          <w:rFonts w:ascii="Arial" w:hAnsi="Arial" w:cs="Arial"/>
          <w:sz w:val="24"/>
          <w:szCs w:val="24"/>
        </w:rPr>
        <w:tab/>
        <w:t>Clausen A, McClanahan T, Ji SG, Weiss JH. Mechanisms of rapid reactive oxygen species generation in response to cytosolic Ca</w:t>
      </w:r>
      <w:r w:rsidR="00250FC0" w:rsidRPr="004428AD">
        <w:rPr>
          <w:rFonts w:ascii="Arial" w:hAnsi="Arial" w:cs="Arial"/>
          <w:sz w:val="24"/>
          <w:szCs w:val="24"/>
          <w:vertAlign w:val="superscript"/>
        </w:rPr>
        <w:t>2+</w:t>
      </w:r>
      <w:r w:rsidRPr="004428AD">
        <w:rPr>
          <w:rFonts w:ascii="Arial" w:hAnsi="Arial" w:cs="Arial"/>
          <w:sz w:val="24"/>
          <w:szCs w:val="24"/>
        </w:rPr>
        <w:t xml:space="preserve"> or Zn</w:t>
      </w:r>
      <w:r w:rsidR="00250FC0" w:rsidRPr="004428AD">
        <w:rPr>
          <w:rFonts w:ascii="Arial" w:hAnsi="Arial" w:cs="Arial"/>
          <w:sz w:val="24"/>
          <w:szCs w:val="24"/>
          <w:vertAlign w:val="superscript"/>
        </w:rPr>
        <w:t>2+</w:t>
      </w:r>
      <w:r w:rsidRPr="004428AD">
        <w:rPr>
          <w:rFonts w:ascii="Arial" w:hAnsi="Arial" w:cs="Arial"/>
          <w:sz w:val="24"/>
          <w:szCs w:val="24"/>
        </w:rPr>
        <w:t xml:space="preserve"> loads in cortical neurons. PloS One 2013</w:t>
      </w:r>
      <w:r w:rsidR="008519C5" w:rsidRPr="004428AD">
        <w:rPr>
          <w:rFonts w:ascii="Arial" w:hAnsi="Arial" w:cs="Arial"/>
          <w:sz w:val="24"/>
          <w:szCs w:val="24"/>
        </w:rPr>
        <w:t xml:space="preserve">. </w:t>
      </w:r>
      <w:r w:rsidRPr="004428AD">
        <w:rPr>
          <w:rFonts w:ascii="Arial" w:hAnsi="Arial" w:cs="Arial"/>
          <w:sz w:val="24"/>
          <w:szCs w:val="24"/>
        </w:rPr>
        <w:t>8:e83347.</w:t>
      </w:r>
    </w:p>
    <w:p w14:paraId="0EBE88CE" w14:textId="516DDE0B"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[32]</w:t>
      </w:r>
      <w:r w:rsidRPr="004428AD">
        <w:rPr>
          <w:rFonts w:ascii="Arial" w:hAnsi="Arial" w:cs="Arial"/>
          <w:sz w:val="24"/>
          <w:szCs w:val="24"/>
        </w:rPr>
        <w:tab/>
        <w:t xml:space="preserve">Vande Voorde J, Ackermann T, Pfetzer N, Sumpton D, Mackay G, Kalna G, </w:t>
      </w:r>
      <w:r w:rsidR="00A51E41" w:rsidRPr="004428AD">
        <w:rPr>
          <w:rFonts w:ascii="Arial" w:hAnsi="Arial" w:cs="Arial"/>
          <w:sz w:val="24"/>
          <w:szCs w:val="24"/>
        </w:rPr>
        <w:t>Nixon C, Blyth K, Gottlieb E, and Tardito S</w:t>
      </w:r>
      <w:r w:rsidRPr="004428AD">
        <w:rPr>
          <w:rFonts w:ascii="Arial" w:hAnsi="Arial" w:cs="Arial"/>
          <w:sz w:val="24"/>
          <w:szCs w:val="24"/>
        </w:rPr>
        <w:t>. Improving the metabolic fidelity of cancer models with a physiological cell culture medium. Sci Adv 2019</w:t>
      </w:r>
      <w:r w:rsidR="008519C5" w:rsidRPr="004428AD">
        <w:rPr>
          <w:rFonts w:ascii="Arial" w:hAnsi="Arial" w:cs="Arial"/>
          <w:sz w:val="24"/>
          <w:szCs w:val="24"/>
        </w:rPr>
        <w:t xml:space="preserve">. </w:t>
      </w:r>
      <w:r w:rsidRPr="004428AD">
        <w:rPr>
          <w:rFonts w:ascii="Arial" w:hAnsi="Arial" w:cs="Arial"/>
          <w:sz w:val="24"/>
          <w:szCs w:val="24"/>
        </w:rPr>
        <w:t>5:eaau7314.</w:t>
      </w:r>
    </w:p>
    <w:p w14:paraId="3E92FD02" w14:textId="52380DF1"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[33]</w:t>
      </w:r>
      <w:r w:rsidRPr="004428AD">
        <w:rPr>
          <w:rFonts w:ascii="Arial" w:hAnsi="Arial" w:cs="Arial"/>
          <w:sz w:val="24"/>
          <w:szCs w:val="24"/>
        </w:rPr>
        <w:tab/>
        <w:t>Gibbins JM. Techniques for analysis of proteins by SDS-polyacrylamide gel electrophoresis and Western blotting. Methods Mol Biol 2004</w:t>
      </w:r>
      <w:r w:rsidR="008519C5" w:rsidRPr="004428AD">
        <w:rPr>
          <w:rFonts w:ascii="Arial" w:hAnsi="Arial" w:cs="Arial"/>
          <w:sz w:val="24"/>
          <w:szCs w:val="24"/>
        </w:rPr>
        <w:t xml:space="preserve">. </w:t>
      </w:r>
      <w:r w:rsidRPr="004428AD">
        <w:rPr>
          <w:rFonts w:ascii="Arial" w:hAnsi="Arial" w:cs="Arial"/>
          <w:sz w:val="24"/>
          <w:szCs w:val="24"/>
        </w:rPr>
        <w:t>273:139–52.</w:t>
      </w:r>
    </w:p>
    <w:p w14:paraId="28011C15" w14:textId="63FB3C4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[34]</w:t>
      </w:r>
      <w:r w:rsidRPr="004428AD">
        <w:rPr>
          <w:rFonts w:ascii="Arial" w:hAnsi="Arial" w:cs="Arial"/>
          <w:sz w:val="24"/>
          <w:szCs w:val="24"/>
        </w:rPr>
        <w:tab/>
        <w:t>Palomo I, Toro C, Alarcón M. The role of platelets in the path</w:t>
      </w:r>
      <w:r w:rsidR="008519C5" w:rsidRPr="004428AD">
        <w:rPr>
          <w:rFonts w:ascii="Arial" w:hAnsi="Arial" w:cs="Arial"/>
          <w:sz w:val="24"/>
          <w:szCs w:val="24"/>
        </w:rPr>
        <w:t>ophysiology of atherosclerosis</w:t>
      </w:r>
      <w:r w:rsidRPr="004428AD">
        <w:rPr>
          <w:rFonts w:ascii="Arial" w:hAnsi="Arial" w:cs="Arial"/>
          <w:sz w:val="24"/>
          <w:szCs w:val="24"/>
        </w:rPr>
        <w:t>. Mol Med Rep 2008</w:t>
      </w:r>
      <w:r w:rsidR="008519C5" w:rsidRPr="004428AD">
        <w:rPr>
          <w:rFonts w:ascii="Arial" w:hAnsi="Arial" w:cs="Arial"/>
          <w:sz w:val="24"/>
          <w:szCs w:val="24"/>
        </w:rPr>
        <w:t xml:space="preserve">. </w:t>
      </w:r>
      <w:r w:rsidRPr="004428AD">
        <w:rPr>
          <w:rFonts w:ascii="Arial" w:hAnsi="Arial" w:cs="Arial"/>
          <w:sz w:val="24"/>
          <w:szCs w:val="24"/>
        </w:rPr>
        <w:t>1:179–84.</w:t>
      </w:r>
    </w:p>
    <w:p w14:paraId="4D9F09C0" w14:textId="46872CDA"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[35]</w:t>
      </w:r>
      <w:r w:rsidRPr="004428AD">
        <w:rPr>
          <w:rFonts w:ascii="Arial" w:hAnsi="Arial" w:cs="Arial"/>
          <w:sz w:val="24"/>
          <w:szCs w:val="24"/>
        </w:rPr>
        <w:tab/>
        <w:t>Lopes Pires ME, Clarke SR, Marcondes S, Gibbins JM. Lipopolysaccharide potentiates platelet responses via toll-like receptor 4-stimulated Akt-Erk-PLA2 signalling. PloS One 2017</w:t>
      </w:r>
      <w:r w:rsidR="008519C5" w:rsidRPr="004428AD">
        <w:rPr>
          <w:rFonts w:ascii="Arial" w:hAnsi="Arial" w:cs="Arial"/>
          <w:sz w:val="24"/>
          <w:szCs w:val="24"/>
        </w:rPr>
        <w:t xml:space="preserve">. </w:t>
      </w:r>
      <w:r w:rsidRPr="004428AD">
        <w:rPr>
          <w:rFonts w:ascii="Arial" w:hAnsi="Arial" w:cs="Arial"/>
          <w:sz w:val="24"/>
          <w:szCs w:val="24"/>
        </w:rPr>
        <w:t>12:e0186981.</w:t>
      </w:r>
    </w:p>
    <w:p w14:paraId="6945E676" w14:textId="71F4E23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[36]</w:t>
      </w:r>
      <w:r w:rsidRPr="004428AD">
        <w:rPr>
          <w:rFonts w:ascii="Arial" w:hAnsi="Arial" w:cs="Arial"/>
          <w:sz w:val="24"/>
          <w:szCs w:val="24"/>
        </w:rPr>
        <w:tab/>
        <w:t>Trybulec M, Kowalska MA, McLane MA, Silver L, Lu W, Niewiarowski S. Exposure of platelet fibrinogen receptors by zinc ions: role of protein kinase C. Proc Soc Exp Biol Med 1993</w:t>
      </w:r>
      <w:r w:rsidR="008519C5" w:rsidRPr="004428AD">
        <w:rPr>
          <w:rFonts w:ascii="Arial" w:hAnsi="Arial" w:cs="Arial"/>
          <w:sz w:val="24"/>
          <w:szCs w:val="24"/>
        </w:rPr>
        <w:t xml:space="preserve">. </w:t>
      </w:r>
      <w:r w:rsidRPr="004428AD">
        <w:rPr>
          <w:rFonts w:ascii="Arial" w:hAnsi="Arial" w:cs="Arial"/>
          <w:sz w:val="24"/>
          <w:szCs w:val="24"/>
        </w:rPr>
        <w:t>203:108–16.</w:t>
      </w:r>
    </w:p>
    <w:p w14:paraId="39A7234B" w14:textId="391A1B6D"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[37]</w:t>
      </w:r>
      <w:r w:rsidRPr="004428AD">
        <w:rPr>
          <w:rFonts w:ascii="Arial" w:hAnsi="Arial" w:cs="Arial"/>
          <w:sz w:val="24"/>
          <w:szCs w:val="24"/>
        </w:rPr>
        <w:tab/>
        <w:t>Aquilano K, Baldelli S, Ciriolo MR. Glutathione: new roles in redox signaling for an old antioxidant. Front Pharmacol 2014</w:t>
      </w:r>
      <w:r w:rsidR="008519C5" w:rsidRPr="004428AD">
        <w:rPr>
          <w:rFonts w:ascii="Arial" w:hAnsi="Arial" w:cs="Arial"/>
          <w:sz w:val="24"/>
          <w:szCs w:val="24"/>
        </w:rPr>
        <w:t xml:space="preserve">. </w:t>
      </w:r>
      <w:r w:rsidRPr="004428AD">
        <w:rPr>
          <w:rFonts w:ascii="Arial" w:hAnsi="Arial" w:cs="Arial"/>
          <w:sz w:val="24"/>
          <w:szCs w:val="24"/>
        </w:rPr>
        <w:t>5:196.</w:t>
      </w:r>
    </w:p>
    <w:p w14:paraId="5C01D9B3" w14:textId="305B8936"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[38]</w:t>
      </w:r>
      <w:r w:rsidRPr="004428AD">
        <w:rPr>
          <w:rFonts w:ascii="Arial" w:hAnsi="Arial" w:cs="Arial"/>
          <w:sz w:val="24"/>
          <w:szCs w:val="24"/>
        </w:rPr>
        <w:tab/>
        <w:t>Oliveira PVS, Laurindo FRM. Implications of plasma thiol redox in disease. Clin Sci 2018</w:t>
      </w:r>
      <w:r w:rsidR="008519C5" w:rsidRPr="004428AD">
        <w:rPr>
          <w:rFonts w:ascii="Arial" w:hAnsi="Arial" w:cs="Arial"/>
          <w:sz w:val="24"/>
          <w:szCs w:val="24"/>
        </w:rPr>
        <w:t>.</w:t>
      </w:r>
      <w:r w:rsidRPr="004428AD">
        <w:rPr>
          <w:rFonts w:ascii="Arial" w:hAnsi="Arial" w:cs="Arial"/>
          <w:sz w:val="24"/>
          <w:szCs w:val="24"/>
        </w:rPr>
        <w:t>132:1257–80.</w:t>
      </w:r>
    </w:p>
    <w:p w14:paraId="4E097F9E" w14:textId="5997BA0B"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[39]</w:t>
      </w:r>
      <w:r w:rsidRPr="004428AD">
        <w:rPr>
          <w:rFonts w:ascii="Arial" w:hAnsi="Arial" w:cs="Arial"/>
          <w:sz w:val="24"/>
          <w:szCs w:val="24"/>
        </w:rPr>
        <w:tab/>
        <w:t>Marx G, Korner G, Mou X, Gorodetsky R. Packaging zinc, fibrinogen, and factor XIII in platelet alpha-granules. J Cell Physiol 1993</w:t>
      </w:r>
      <w:r w:rsidR="008519C5" w:rsidRPr="004428AD">
        <w:rPr>
          <w:rFonts w:ascii="Arial" w:hAnsi="Arial" w:cs="Arial"/>
          <w:sz w:val="24"/>
          <w:szCs w:val="24"/>
        </w:rPr>
        <w:t xml:space="preserve">. </w:t>
      </w:r>
      <w:r w:rsidRPr="004428AD">
        <w:rPr>
          <w:rFonts w:ascii="Arial" w:hAnsi="Arial" w:cs="Arial"/>
          <w:sz w:val="24"/>
          <w:szCs w:val="24"/>
        </w:rPr>
        <w:t>156:437–42.</w:t>
      </w:r>
    </w:p>
    <w:p w14:paraId="5D71B733" w14:textId="39FED2D3"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[40]</w:t>
      </w:r>
      <w:r w:rsidRPr="004428AD">
        <w:rPr>
          <w:rFonts w:ascii="Arial" w:hAnsi="Arial" w:cs="Arial"/>
          <w:sz w:val="24"/>
          <w:szCs w:val="24"/>
        </w:rPr>
        <w:tab/>
        <w:t>Bolsover SR, Kater SB, Guthrie PB. Spatial gradients of cytosolic calcium concentration in neurones during paradoxical activation by calcium. Cell Calcium 1996</w:t>
      </w:r>
      <w:r w:rsidR="008519C5" w:rsidRPr="004428AD">
        <w:rPr>
          <w:rFonts w:ascii="Arial" w:hAnsi="Arial" w:cs="Arial"/>
          <w:sz w:val="24"/>
          <w:szCs w:val="24"/>
        </w:rPr>
        <w:t xml:space="preserve">. </w:t>
      </w:r>
      <w:r w:rsidRPr="004428AD">
        <w:rPr>
          <w:rFonts w:ascii="Arial" w:hAnsi="Arial" w:cs="Arial"/>
          <w:sz w:val="24"/>
          <w:szCs w:val="24"/>
        </w:rPr>
        <w:t>20:373–9.</w:t>
      </w:r>
    </w:p>
    <w:p w14:paraId="6E8E0175" w14:textId="2071A452"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[41]</w:t>
      </w:r>
      <w:r w:rsidRPr="004428AD">
        <w:rPr>
          <w:rFonts w:ascii="Arial" w:hAnsi="Arial" w:cs="Arial"/>
          <w:sz w:val="24"/>
          <w:szCs w:val="24"/>
        </w:rPr>
        <w:tab/>
        <w:t>Schnetkamp PP, Li XB, Basu DK, Szerencsei RT. Regulation of free cytosolic Ca</w:t>
      </w:r>
      <w:r w:rsidR="00250FC0" w:rsidRPr="004428AD">
        <w:rPr>
          <w:rFonts w:ascii="Arial" w:hAnsi="Arial" w:cs="Arial"/>
          <w:sz w:val="24"/>
          <w:szCs w:val="24"/>
          <w:vertAlign w:val="superscript"/>
        </w:rPr>
        <w:t>2+</w:t>
      </w:r>
      <w:r w:rsidRPr="004428AD">
        <w:rPr>
          <w:rFonts w:ascii="Arial" w:hAnsi="Arial" w:cs="Arial"/>
          <w:sz w:val="24"/>
          <w:szCs w:val="24"/>
        </w:rPr>
        <w:t xml:space="preserve"> concentration in the outer segments of bovine retinal rods by Na-Ca-K exchange measured with fluo-3. I. Efficiency of transport and interactions between cations. J Biol Chem 1991</w:t>
      </w:r>
      <w:r w:rsidR="008519C5" w:rsidRPr="004428AD">
        <w:rPr>
          <w:rFonts w:ascii="Arial" w:hAnsi="Arial" w:cs="Arial"/>
          <w:sz w:val="24"/>
          <w:szCs w:val="24"/>
        </w:rPr>
        <w:t xml:space="preserve">. </w:t>
      </w:r>
      <w:r w:rsidRPr="004428AD">
        <w:rPr>
          <w:rFonts w:ascii="Arial" w:hAnsi="Arial" w:cs="Arial"/>
          <w:sz w:val="24"/>
          <w:szCs w:val="24"/>
        </w:rPr>
        <w:t>266:22975–82.</w:t>
      </w:r>
    </w:p>
    <w:p w14:paraId="58DACEDA" w14:textId="094FC2A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[42]</w:t>
      </w:r>
      <w:r w:rsidRPr="004428AD">
        <w:rPr>
          <w:rFonts w:ascii="Arial" w:hAnsi="Arial" w:cs="Arial"/>
          <w:sz w:val="24"/>
          <w:szCs w:val="24"/>
        </w:rPr>
        <w:tab/>
        <w:t>Fujikawa K, Fukumori R, Nakamura S, Kutsukake T, Takarada T, Yoneda Y. Potential interactions of calcium-sensitive reagents with zinc ion in different cultured cells. PloS One 2015</w:t>
      </w:r>
      <w:r w:rsidR="008519C5" w:rsidRPr="004428AD">
        <w:rPr>
          <w:rFonts w:ascii="Arial" w:hAnsi="Arial" w:cs="Arial"/>
          <w:sz w:val="24"/>
          <w:szCs w:val="24"/>
        </w:rPr>
        <w:t xml:space="preserve">. </w:t>
      </w:r>
      <w:r w:rsidRPr="004428AD">
        <w:rPr>
          <w:rFonts w:ascii="Arial" w:hAnsi="Arial" w:cs="Arial"/>
          <w:sz w:val="24"/>
          <w:szCs w:val="24"/>
        </w:rPr>
        <w:t>10:e0127421.</w:t>
      </w:r>
    </w:p>
    <w:p w14:paraId="5D3E6A05" w14:textId="4FDA7B3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[43]</w:t>
      </w:r>
      <w:r w:rsidRPr="004428AD">
        <w:rPr>
          <w:rFonts w:ascii="Arial" w:hAnsi="Arial" w:cs="Arial"/>
          <w:sz w:val="24"/>
          <w:szCs w:val="24"/>
        </w:rPr>
        <w:tab/>
        <w:t>Aiba I, West AK, Sheline CT, Shuttleworth CW. Intracellular dialysis disrupts Zn</w:t>
      </w:r>
      <w:r w:rsidR="00250FC0" w:rsidRPr="004428AD">
        <w:rPr>
          <w:rFonts w:ascii="Arial" w:hAnsi="Arial" w:cs="Arial"/>
          <w:sz w:val="24"/>
          <w:szCs w:val="24"/>
          <w:vertAlign w:val="superscript"/>
        </w:rPr>
        <w:t>2+</w:t>
      </w:r>
      <w:r w:rsidRPr="004428AD">
        <w:rPr>
          <w:rFonts w:ascii="Arial" w:hAnsi="Arial" w:cs="Arial"/>
          <w:sz w:val="24"/>
          <w:szCs w:val="24"/>
        </w:rPr>
        <w:t xml:space="preserve"> dynamics and enables selective detection of Zn</w:t>
      </w:r>
      <w:r w:rsidR="00250FC0" w:rsidRPr="004428AD">
        <w:rPr>
          <w:rFonts w:ascii="Arial" w:hAnsi="Arial" w:cs="Arial"/>
          <w:sz w:val="24"/>
          <w:szCs w:val="24"/>
          <w:vertAlign w:val="superscript"/>
        </w:rPr>
        <w:t>2+</w:t>
      </w:r>
      <w:r w:rsidRPr="004428AD">
        <w:rPr>
          <w:rFonts w:ascii="Arial" w:hAnsi="Arial" w:cs="Arial"/>
          <w:sz w:val="24"/>
          <w:szCs w:val="24"/>
        </w:rPr>
        <w:t xml:space="preserve"> influx in brain slice preparations. J Neurochem 2013</w:t>
      </w:r>
      <w:r w:rsidR="008519C5" w:rsidRPr="004428AD">
        <w:rPr>
          <w:rFonts w:ascii="Arial" w:hAnsi="Arial" w:cs="Arial"/>
          <w:sz w:val="24"/>
          <w:szCs w:val="24"/>
        </w:rPr>
        <w:t xml:space="preserve">. </w:t>
      </w:r>
      <w:r w:rsidRPr="004428AD">
        <w:rPr>
          <w:rFonts w:ascii="Arial" w:hAnsi="Arial" w:cs="Arial"/>
          <w:sz w:val="24"/>
          <w:szCs w:val="24"/>
        </w:rPr>
        <w:t>125:822–31.</w:t>
      </w:r>
    </w:p>
    <w:p w14:paraId="3E762014" w14:textId="64B41A7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[44]</w:t>
      </w:r>
      <w:r w:rsidRPr="004428AD">
        <w:rPr>
          <w:rFonts w:ascii="Arial" w:hAnsi="Arial" w:cs="Arial"/>
          <w:sz w:val="24"/>
          <w:szCs w:val="24"/>
        </w:rPr>
        <w:tab/>
        <w:t>Przygodzki T, Sokal A, Bryszewska M. Calcium ionophore A23187 action on cardiac myocytes is accompanied by enhanced production of reactive oxygen species. Biochim Biophys Acta BBA - Mol Basis Dis 2005</w:t>
      </w:r>
      <w:r w:rsidR="008519C5" w:rsidRPr="004428AD">
        <w:rPr>
          <w:rFonts w:ascii="Arial" w:hAnsi="Arial" w:cs="Arial"/>
          <w:sz w:val="24"/>
          <w:szCs w:val="24"/>
        </w:rPr>
        <w:t xml:space="preserve">. </w:t>
      </w:r>
      <w:r w:rsidRPr="004428AD">
        <w:rPr>
          <w:rFonts w:ascii="Arial" w:hAnsi="Arial" w:cs="Arial"/>
          <w:sz w:val="24"/>
          <w:szCs w:val="24"/>
        </w:rPr>
        <w:t>1740:481–8.</w:t>
      </w:r>
    </w:p>
    <w:p w14:paraId="54B96612" w14:textId="2E47E05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[45]</w:t>
      </w:r>
      <w:r w:rsidRPr="004428AD">
        <w:rPr>
          <w:rFonts w:ascii="Arial" w:hAnsi="Arial" w:cs="Arial"/>
          <w:sz w:val="24"/>
          <w:szCs w:val="24"/>
        </w:rPr>
        <w:tab/>
        <w:t>El-Benna J, Dang PM-C, Gougerot-Pocidalo MA, Marie JC, Braut-Boucher F. p47phox, the phagocyte NADPH oxidase/NOX2 organizer: structure, phosphorylation and implication in diseases. Exp Mol Med 2009</w:t>
      </w:r>
      <w:r w:rsidR="008519C5" w:rsidRPr="004428AD">
        <w:rPr>
          <w:rFonts w:ascii="Arial" w:hAnsi="Arial" w:cs="Arial"/>
          <w:sz w:val="24"/>
          <w:szCs w:val="24"/>
        </w:rPr>
        <w:t xml:space="preserve">. </w:t>
      </w:r>
      <w:r w:rsidRPr="004428AD">
        <w:rPr>
          <w:rFonts w:ascii="Arial" w:hAnsi="Arial" w:cs="Arial"/>
          <w:sz w:val="24"/>
          <w:szCs w:val="24"/>
        </w:rPr>
        <w:t>41:217–25.</w:t>
      </w:r>
    </w:p>
    <w:p w14:paraId="678DB354" w14:textId="5FAD945A"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[46]</w:t>
      </w:r>
      <w:r w:rsidRPr="004428AD">
        <w:rPr>
          <w:rFonts w:ascii="Arial" w:hAnsi="Arial" w:cs="Arial"/>
          <w:sz w:val="24"/>
          <w:szCs w:val="24"/>
        </w:rPr>
        <w:tab/>
        <w:t>DeLeo FR, Quinn MT. Assembly of the phagocyte NADPH oxidase: molecular interaction of oxidase proteins. J Leukoc Biol 1996</w:t>
      </w:r>
      <w:r w:rsidR="008519C5" w:rsidRPr="004428AD">
        <w:rPr>
          <w:rFonts w:ascii="Arial" w:hAnsi="Arial" w:cs="Arial"/>
          <w:sz w:val="24"/>
          <w:szCs w:val="24"/>
        </w:rPr>
        <w:t xml:space="preserve">. </w:t>
      </w:r>
      <w:r w:rsidRPr="004428AD">
        <w:rPr>
          <w:rFonts w:ascii="Arial" w:hAnsi="Arial" w:cs="Arial"/>
          <w:sz w:val="24"/>
          <w:szCs w:val="24"/>
        </w:rPr>
        <w:t>60:677–91.</w:t>
      </w:r>
    </w:p>
    <w:p w14:paraId="422581D8" w14:textId="62328306"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[47]</w:t>
      </w:r>
      <w:r w:rsidRPr="004428AD">
        <w:rPr>
          <w:rFonts w:ascii="Arial" w:hAnsi="Arial" w:cs="Arial"/>
          <w:sz w:val="24"/>
          <w:szCs w:val="24"/>
        </w:rPr>
        <w:tab/>
        <w:t>Nimmanon T, Ziliotto S, Morris S, Flanagan L, Taylor KM. Phosphorylation of zinc channel ZIP7 drives MAPK, PI3K and mTOR growth and proliferation signalling. Met Integr Biometal Sci 2017</w:t>
      </w:r>
      <w:r w:rsidR="008519C5" w:rsidRPr="004428AD">
        <w:rPr>
          <w:rFonts w:ascii="Arial" w:hAnsi="Arial" w:cs="Arial"/>
          <w:sz w:val="24"/>
          <w:szCs w:val="24"/>
        </w:rPr>
        <w:t xml:space="preserve">. </w:t>
      </w:r>
      <w:r w:rsidRPr="004428AD">
        <w:rPr>
          <w:rFonts w:ascii="Arial" w:hAnsi="Arial" w:cs="Arial"/>
          <w:sz w:val="24"/>
          <w:szCs w:val="24"/>
        </w:rPr>
        <w:t>9:471–81.</w:t>
      </w:r>
    </w:p>
    <w:p w14:paraId="33F31DA0" w14:textId="2547901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[48]</w:t>
      </w:r>
      <w:r w:rsidRPr="004428AD">
        <w:rPr>
          <w:rFonts w:ascii="Arial" w:hAnsi="Arial" w:cs="Arial"/>
          <w:sz w:val="24"/>
          <w:szCs w:val="24"/>
        </w:rPr>
        <w:tab/>
        <w:t>Ohashi K, Nagata Y, Wada E, Zammit PS, Shiozuka M, Matsuda R. Zinc promotes proliferation and activation of myogenic cells via the PI3K/Akt and ERK signaling cascade. Exp Cell Res 2015</w:t>
      </w:r>
      <w:r w:rsidR="008519C5" w:rsidRPr="004428AD">
        <w:rPr>
          <w:rFonts w:ascii="Arial" w:hAnsi="Arial" w:cs="Arial"/>
          <w:sz w:val="24"/>
          <w:szCs w:val="24"/>
        </w:rPr>
        <w:t xml:space="preserve">. </w:t>
      </w:r>
      <w:r w:rsidRPr="004428AD">
        <w:rPr>
          <w:rFonts w:ascii="Arial" w:hAnsi="Arial" w:cs="Arial"/>
          <w:sz w:val="24"/>
          <w:szCs w:val="24"/>
        </w:rPr>
        <w:t>333:228–37.</w:t>
      </w:r>
    </w:p>
    <w:p w14:paraId="10C45B05" w14:textId="3076AE1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[49]</w:t>
      </w:r>
      <w:r w:rsidRPr="004428AD">
        <w:rPr>
          <w:rFonts w:ascii="Arial" w:hAnsi="Arial" w:cs="Arial"/>
          <w:sz w:val="24"/>
          <w:szCs w:val="24"/>
        </w:rPr>
        <w:tab/>
        <w:t>Moriyama M, Fujitsuka S, Kawabe K, Takano K, Nakamura Y. Zinc Potentiates Lipopolysaccharide-induced Nitric Oxide Production in Cultured Primary Rat Astrocytes. Neurochem Res 2018</w:t>
      </w:r>
      <w:r w:rsidR="008519C5" w:rsidRPr="004428AD">
        <w:rPr>
          <w:rFonts w:ascii="Arial" w:hAnsi="Arial" w:cs="Arial"/>
          <w:sz w:val="24"/>
          <w:szCs w:val="24"/>
        </w:rPr>
        <w:t xml:space="preserve">. </w:t>
      </w:r>
      <w:r w:rsidRPr="004428AD">
        <w:rPr>
          <w:rFonts w:ascii="Arial" w:hAnsi="Arial" w:cs="Arial"/>
          <w:sz w:val="24"/>
          <w:szCs w:val="24"/>
        </w:rPr>
        <w:t>43:363–74.</w:t>
      </w:r>
    </w:p>
    <w:p w14:paraId="57E484C3" w14:textId="3E081D2D"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[50]</w:t>
      </w:r>
      <w:r w:rsidRPr="004428AD">
        <w:rPr>
          <w:rFonts w:ascii="Arial" w:hAnsi="Arial" w:cs="Arial"/>
          <w:sz w:val="24"/>
          <w:szCs w:val="24"/>
        </w:rPr>
        <w:tab/>
        <w:t>Freedman JE. Oxidative stress and platelets. Arterioscler Thromb Vasc Biol 2008</w:t>
      </w:r>
      <w:r w:rsidR="008519C5" w:rsidRPr="004428AD">
        <w:rPr>
          <w:rFonts w:ascii="Arial" w:hAnsi="Arial" w:cs="Arial"/>
          <w:sz w:val="24"/>
          <w:szCs w:val="24"/>
        </w:rPr>
        <w:t xml:space="preserve">. </w:t>
      </w:r>
      <w:r w:rsidRPr="004428AD">
        <w:rPr>
          <w:rFonts w:ascii="Arial" w:hAnsi="Arial" w:cs="Arial"/>
          <w:sz w:val="24"/>
          <w:szCs w:val="24"/>
        </w:rPr>
        <w:t>28:s11-16.</w:t>
      </w:r>
    </w:p>
    <w:p w14:paraId="74C624A6" w14:textId="5E751C8D"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[51]</w:t>
      </w:r>
      <w:r w:rsidRPr="004428AD">
        <w:rPr>
          <w:rFonts w:ascii="Arial" w:hAnsi="Arial" w:cs="Arial"/>
          <w:sz w:val="24"/>
          <w:szCs w:val="24"/>
        </w:rPr>
        <w:tab/>
        <w:t>Lopes-Pires ME, Casarin AL, Pereira-Cunha FG, Lorand-Metze I, Antunes E, Marcondes S. Lipopolysaccharide treatment reduces rat platelet aggregation independent of intracellular reactive-oxygen species generation. Platelets 2012</w:t>
      </w:r>
      <w:r w:rsidR="008519C5" w:rsidRPr="004428AD">
        <w:rPr>
          <w:rFonts w:ascii="Arial" w:hAnsi="Arial" w:cs="Arial"/>
          <w:sz w:val="24"/>
          <w:szCs w:val="24"/>
        </w:rPr>
        <w:t xml:space="preserve">. </w:t>
      </w:r>
      <w:r w:rsidRPr="004428AD">
        <w:rPr>
          <w:rFonts w:ascii="Arial" w:hAnsi="Arial" w:cs="Arial"/>
          <w:sz w:val="24"/>
          <w:szCs w:val="24"/>
        </w:rPr>
        <w:t>23:195–201.</w:t>
      </w:r>
    </w:p>
    <w:p w14:paraId="7078DF26" w14:textId="3680D5E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[52]</w:t>
      </w:r>
      <w:r w:rsidRPr="004428AD">
        <w:rPr>
          <w:rFonts w:ascii="Arial" w:hAnsi="Arial" w:cs="Arial"/>
          <w:sz w:val="24"/>
          <w:szCs w:val="24"/>
        </w:rPr>
        <w:tab/>
        <w:t>Bishop GM, Dringen R, Robinson SR. Zinc stimulates the production of toxic reactive oxygen species (ROS) and inhibits glutathione reductase in astrocytes. Free Radic Biol Med 2007</w:t>
      </w:r>
      <w:r w:rsidR="008519C5" w:rsidRPr="004428AD">
        <w:rPr>
          <w:rFonts w:ascii="Arial" w:hAnsi="Arial" w:cs="Arial"/>
          <w:sz w:val="24"/>
          <w:szCs w:val="24"/>
        </w:rPr>
        <w:t xml:space="preserve">. </w:t>
      </w:r>
      <w:r w:rsidRPr="004428AD">
        <w:rPr>
          <w:rFonts w:ascii="Arial" w:hAnsi="Arial" w:cs="Arial"/>
          <w:sz w:val="24"/>
          <w:szCs w:val="24"/>
        </w:rPr>
        <w:t>42:1222–30.</w:t>
      </w:r>
    </w:p>
    <w:p w14:paraId="6815B5E7" w14:textId="459BE79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[53]</w:t>
      </w:r>
      <w:r w:rsidRPr="004428AD">
        <w:rPr>
          <w:rFonts w:ascii="Arial" w:hAnsi="Arial" w:cs="Arial"/>
          <w:sz w:val="24"/>
          <w:szCs w:val="24"/>
        </w:rPr>
        <w:tab/>
        <w:t>Guo D, Bi H, Liu B, Wu Q, Wang D, Cui Y. Reactive oxygen species-induced cytotoxic effects of zinc oxide nanoparticles in rat retinal ganglion cells. Toxicol Vitro Int J Publ Assoc BIBRA 2013</w:t>
      </w:r>
      <w:r w:rsidR="008519C5" w:rsidRPr="004428AD">
        <w:rPr>
          <w:rFonts w:ascii="Arial" w:hAnsi="Arial" w:cs="Arial"/>
          <w:sz w:val="24"/>
          <w:szCs w:val="24"/>
        </w:rPr>
        <w:t xml:space="preserve">. </w:t>
      </w:r>
      <w:r w:rsidRPr="004428AD">
        <w:rPr>
          <w:rFonts w:ascii="Arial" w:hAnsi="Arial" w:cs="Arial"/>
          <w:sz w:val="24"/>
          <w:szCs w:val="24"/>
        </w:rPr>
        <w:t>27:731–8.</w:t>
      </w:r>
    </w:p>
    <w:p w14:paraId="23F05DEC" w14:textId="3F2EACAA"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[54]</w:t>
      </w:r>
      <w:r w:rsidRPr="004428AD">
        <w:rPr>
          <w:rFonts w:ascii="Arial" w:hAnsi="Arial" w:cs="Arial"/>
          <w:sz w:val="24"/>
          <w:szCs w:val="24"/>
        </w:rPr>
        <w:tab/>
        <w:t xml:space="preserve">Yamasaki S, Sakata-Sogawa K, Hasegawa A, Suzuki T, Kabu K, Sato E, </w:t>
      </w:r>
      <w:r w:rsidR="00A51E41" w:rsidRPr="004428AD">
        <w:rPr>
          <w:rFonts w:ascii="Arial" w:hAnsi="Arial" w:cs="Arial"/>
          <w:sz w:val="24"/>
          <w:szCs w:val="24"/>
        </w:rPr>
        <w:t>Kurosaki T, Yamashita S, Tokunaga M, Nishida K, Hirano T.</w:t>
      </w:r>
      <w:r w:rsidRPr="004428AD">
        <w:rPr>
          <w:rFonts w:ascii="Arial" w:hAnsi="Arial" w:cs="Arial"/>
          <w:sz w:val="24"/>
          <w:szCs w:val="24"/>
        </w:rPr>
        <w:t xml:space="preserve"> Zinc is a novel intracellular second messenger. J Cell Biol 2007</w:t>
      </w:r>
      <w:r w:rsidR="008519C5" w:rsidRPr="004428AD">
        <w:rPr>
          <w:rFonts w:ascii="Arial" w:hAnsi="Arial" w:cs="Arial"/>
          <w:sz w:val="24"/>
          <w:szCs w:val="24"/>
        </w:rPr>
        <w:t xml:space="preserve">. </w:t>
      </w:r>
      <w:r w:rsidRPr="004428AD">
        <w:rPr>
          <w:rFonts w:ascii="Arial" w:hAnsi="Arial" w:cs="Arial"/>
          <w:sz w:val="24"/>
          <w:szCs w:val="24"/>
        </w:rPr>
        <w:t>177:637–45.</w:t>
      </w:r>
    </w:p>
    <w:p w14:paraId="574FFC00" w14:textId="4342685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[55]</w:t>
      </w:r>
      <w:r w:rsidRPr="004428AD">
        <w:rPr>
          <w:rFonts w:ascii="Arial" w:hAnsi="Arial" w:cs="Arial"/>
          <w:sz w:val="24"/>
          <w:szCs w:val="24"/>
        </w:rPr>
        <w:tab/>
        <w:t>Haase H, Maret W. Fluctuations of cellular, available zinc modulate insulin signaling via inhibition of protein tyrosine phosphatases. J Trace Elem Med Biol 2005</w:t>
      </w:r>
      <w:r w:rsidR="00A51E41" w:rsidRPr="004428AD">
        <w:rPr>
          <w:rFonts w:ascii="Arial" w:hAnsi="Arial" w:cs="Arial"/>
          <w:sz w:val="24"/>
          <w:szCs w:val="24"/>
        </w:rPr>
        <w:t xml:space="preserve">. </w:t>
      </w:r>
      <w:r w:rsidRPr="004428AD">
        <w:rPr>
          <w:rFonts w:ascii="Arial" w:hAnsi="Arial" w:cs="Arial"/>
          <w:sz w:val="24"/>
          <w:szCs w:val="24"/>
        </w:rPr>
        <w:t>19:37–42.</w:t>
      </w:r>
    </w:p>
    <w:p w14:paraId="328380F7" w14:textId="7D889D7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[56]</w:t>
      </w:r>
      <w:r w:rsidRPr="004428AD">
        <w:rPr>
          <w:rFonts w:ascii="Arial" w:hAnsi="Arial" w:cs="Arial"/>
          <w:sz w:val="24"/>
          <w:szCs w:val="24"/>
        </w:rPr>
        <w:tab/>
        <w:t>Görlach A, Bertram K, Hudecova S, Krizanova O. Calcium and ROS: A mutual interplay. Redox Biol 2015</w:t>
      </w:r>
      <w:r w:rsidR="00A51E41" w:rsidRPr="004428AD">
        <w:rPr>
          <w:rFonts w:ascii="Arial" w:hAnsi="Arial" w:cs="Arial"/>
          <w:sz w:val="24"/>
          <w:szCs w:val="24"/>
        </w:rPr>
        <w:t xml:space="preserve">. </w:t>
      </w:r>
      <w:r w:rsidRPr="004428AD">
        <w:rPr>
          <w:rFonts w:ascii="Arial" w:hAnsi="Arial" w:cs="Arial"/>
          <w:sz w:val="24"/>
          <w:szCs w:val="24"/>
        </w:rPr>
        <w:t>6:260–71.</w:t>
      </w:r>
    </w:p>
    <w:p w14:paraId="79F74BF5" w14:textId="71F9FAF8"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[57]</w:t>
      </w:r>
      <w:r w:rsidRPr="004428AD">
        <w:rPr>
          <w:rFonts w:ascii="Arial" w:hAnsi="Arial" w:cs="Arial"/>
          <w:sz w:val="24"/>
          <w:szCs w:val="24"/>
        </w:rPr>
        <w:tab/>
        <w:t>Ahmed S, Kozma R, Lee J, Monfries C, Harden N, Lim L. The cysteine-rich domain of human proteins, neuronal chimaerin, protein kinase C and diacylglycerol kinase binds zinc. Evidence for the involvement of a zinc-dependent structure in phorbol ester binding. Biochem J 1991</w:t>
      </w:r>
      <w:r w:rsidR="00A51E41" w:rsidRPr="004428AD">
        <w:rPr>
          <w:rFonts w:ascii="Arial" w:hAnsi="Arial" w:cs="Arial"/>
          <w:sz w:val="24"/>
          <w:szCs w:val="24"/>
        </w:rPr>
        <w:t xml:space="preserve">. </w:t>
      </w:r>
      <w:r w:rsidRPr="004428AD">
        <w:rPr>
          <w:rFonts w:ascii="Arial" w:hAnsi="Arial" w:cs="Arial"/>
          <w:sz w:val="24"/>
          <w:szCs w:val="24"/>
        </w:rPr>
        <w:t>280 (Pt 1):233–41.</w:t>
      </w:r>
    </w:p>
    <w:p w14:paraId="1F29FA1B" w14:textId="4270E58B"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[58]</w:t>
      </w:r>
      <w:r w:rsidRPr="004428AD">
        <w:rPr>
          <w:rFonts w:ascii="Arial" w:hAnsi="Arial" w:cs="Arial"/>
          <w:sz w:val="24"/>
          <w:szCs w:val="24"/>
        </w:rPr>
        <w:tab/>
        <w:t>Ashfaq S, Abramson JL, Jones DP, Rhodes SD, Weintraub WS, Hooper WC,</w:t>
      </w:r>
      <w:r w:rsidR="00A51E41" w:rsidRPr="004428AD">
        <w:rPr>
          <w:rFonts w:ascii="Arial" w:hAnsi="Arial" w:cs="Arial"/>
          <w:sz w:val="24"/>
          <w:szCs w:val="24"/>
        </w:rPr>
        <w:t xml:space="preserve"> Vaccarino V, Harrison DG, and Quyyumi AA</w:t>
      </w:r>
      <w:r w:rsidRPr="004428AD">
        <w:rPr>
          <w:rFonts w:ascii="Arial" w:hAnsi="Arial" w:cs="Arial"/>
          <w:sz w:val="24"/>
          <w:szCs w:val="24"/>
        </w:rPr>
        <w:t>. The relationship between plasma levels of oxidized and reduced thiols and early atherosclerosis in healthy adults. J Am Coll Cardiol 2006</w:t>
      </w:r>
      <w:r w:rsidR="00A51E41" w:rsidRPr="004428AD">
        <w:rPr>
          <w:rFonts w:ascii="Arial" w:hAnsi="Arial" w:cs="Arial"/>
          <w:sz w:val="24"/>
          <w:szCs w:val="24"/>
        </w:rPr>
        <w:t xml:space="preserve">. </w:t>
      </w:r>
      <w:r w:rsidRPr="004428AD">
        <w:rPr>
          <w:rFonts w:ascii="Arial" w:hAnsi="Arial" w:cs="Arial"/>
          <w:sz w:val="24"/>
          <w:szCs w:val="24"/>
        </w:rPr>
        <w:t>47:1005–11.</w:t>
      </w:r>
    </w:p>
    <w:p w14:paraId="286C9A47" w14:textId="3AEDFE4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[59]</w:t>
      </w:r>
      <w:r w:rsidRPr="004428AD">
        <w:rPr>
          <w:rFonts w:ascii="Arial" w:hAnsi="Arial" w:cs="Arial"/>
          <w:sz w:val="24"/>
          <w:szCs w:val="24"/>
        </w:rPr>
        <w:tab/>
        <w:t xml:space="preserve">Rahal A, Kumar A, Singh V, Yadav B, Tiwari R, Chakraborty S, </w:t>
      </w:r>
      <w:r w:rsidR="00A51E41" w:rsidRPr="004428AD">
        <w:rPr>
          <w:rFonts w:ascii="Arial" w:hAnsi="Arial" w:cs="Arial"/>
          <w:sz w:val="24"/>
          <w:szCs w:val="24"/>
        </w:rPr>
        <w:t>and Dhama K</w:t>
      </w:r>
      <w:r w:rsidRPr="004428AD">
        <w:rPr>
          <w:rFonts w:ascii="Arial" w:hAnsi="Arial" w:cs="Arial"/>
          <w:sz w:val="24"/>
          <w:szCs w:val="24"/>
        </w:rPr>
        <w:t>. Oxidative stress, prooxidants, and antioxidants: the interplay. BioMed Res Int 2014</w:t>
      </w:r>
      <w:r w:rsidR="00A51E41" w:rsidRPr="004428AD">
        <w:rPr>
          <w:rFonts w:ascii="Arial" w:hAnsi="Arial" w:cs="Arial"/>
          <w:sz w:val="24"/>
          <w:szCs w:val="24"/>
        </w:rPr>
        <w:t xml:space="preserve">. </w:t>
      </w:r>
      <w:r w:rsidRPr="004428AD">
        <w:rPr>
          <w:rFonts w:ascii="Arial" w:hAnsi="Arial" w:cs="Arial"/>
          <w:sz w:val="24"/>
          <w:szCs w:val="24"/>
        </w:rPr>
        <w:t>2014:761264.</w:t>
      </w:r>
    </w:p>
    <w:p w14:paraId="69675FAC" w14:textId="222279A7"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[60]</w:t>
      </w:r>
      <w:r w:rsidRPr="004428AD">
        <w:rPr>
          <w:rFonts w:ascii="Arial" w:hAnsi="Arial" w:cs="Arial"/>
          <w:sz w:val="24"/>
          <w:szCs w:val="24"/>
        </w:rPr>
        <w:tab/>
        <w:t>Vara D, Campanella M, Pula G. The novel NOX inhibitor 2-acetylphenothiazine impairs collagen-dependent thrombus formation in a GPVI-dependent manner. Br J Pharmacol 2013</w:t>
      </w:r>
      <w:r w:rsidR="00A51E41" w:rsidRPr="004428AD">
        <w:rPr>
          <w:rFonts w:ascii="Arial" w:hAnsi="Arial" w:cs="Arial"/>
          <w:sz w:val="24"/>
          <w:szCs w:val="24"/>
        </w:rPr>
        <w:t xml:space="preserve">. </w:t>
      </w:r>
      <w:r w:rsidRPr="004428AD">
        <w:rPr>
          <w:rFonts w:ascii="Arial" w:hAnsi="Arial" w:cs="Arial"/>
          <w:sz w:val="24"/>
          <w:szCs w:val="24"/>
        </w:rPr>
        <w:t>168:212–24.</w:t>
      </w:r>
    </w:p>
    <w:p w14:paraId="3DCE2712" w14:textId="3CA8FB50"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[61]</w:t>
      </w:r>
      <w:r w:rsidRPr="004428AD">
        <w:rPr>
          <w:rFonts w:ascii="Arial" w:hAnsi="Arial" w:cs="Arial"/>
          <w:sz w:val="24"/>
          <w:szCs w:val="24"/>
        </w:rPr>
        <w:tab/>
        <w:t>Garcia-Souza LF, Oliveira MF. Mitochondria: biological roles in platelet physiology and pathology. Int J Biochem Cell Biol 2014</w:t>
      </w:r>
      <w:r w:rsidR="00A51E41" w:rsidRPr="004428AD">
        <w:rPr>
          <w:rFonts w:ascii="Arial" w:hAnsi="Arial" w:cs="Arial"/>
          <w:sz w:val="24"/>
          <w:szCs w:val="24"/>
        </w:rPr>
        <w:t xml:space="preserve">. </w:t>
      </w:r>
      <w:r w:rsidRPr="004428AD">
        <w:rPr>
          <w:rFonts w:ascii="Arial" w:hAnsi="Arial" w:cs="Arial"/>
          <w:sz w:val="24"/>
          <w:szCs w:val="24"/>
        </w:rPr>
        <w:t>50:156–60.</w:t>
      </w:r>
    </w:p>
    <w:p w14:paraId="28BDB25C" w14:textId="69A075F0"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[62]</w:t>
      </w:r>
      <w:r w:rsidRPr="004428AD">
        <w:rPr>
          <w:rFonts w:ascii="Arial" w:hAnsi="Arial" w:cs="Arial"/>
          <w:sz w:val="24"/>
          <w:szCs w:val="24"/>
        </w:rPr>
        <w:tab/>
        <w:t>Li Z, Xi X, Du X. A mitogen-activated protein kinase-dependent signaling pathway in the activation of platelet integrin alpha IIbbeta3. J Biol Chem 2001</w:t>
      </w:r>
      <w:r w:rsidR="00A51E41" w:rsidRPr="004428AD">
        <w:rPr>
          <w:rFonts w:ascii="Arial" w:hAnsi="Arial" w:cs="Arial"/>
          <w:sz w:val="24"/>
          <w:szCs w:val="24"/>
        </w:rPr>
        <w:t xml:space="preserve">. </w:t>
      </w:r>
      <w:r w:rsidRPr="004428AD">
        <w:rPr>
          <w:rFonts w:ascii="Arial" w:hAnsi="Arial" w:cs="Arial"/>
          <w:sz w:val="24"/>
          <w:szCs w:val="24"/>
        </w:rPr>
        <w:t>276:42226–32.</w:t>
      </w:r>
    </w:p>
    <w:p w14:paraId="10703E94" w14:textId="0294558D"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[63]</w:t>
      </w:r>
      <w:r w:rsidRPr="004428AD">
        <w:rPr>
          <w:rFonts w:ascii="Arial" w:hAnsi="Arial" w:cs="Arial"/>
          <w:sz w:val="24"/>
          <w:szCs w:val="24"/>
        </w:rPr>
        <w:tab/>
        <w:t>Kyriakis JM, Avruch J. Mammalian MAPK signal transduction pathways activated by stress and inflammation: a 10-year update. Physiol Rev 2012</w:t>
      </w:r>
      <w:r w:rsidR="00A51E41" w:rsidRPr="004428AD">
        <w:rPr>
          <w:rFonts w:ascii="Arial" w:hAnsi="Arial" w:cs="Arial"/>
          <w:sz w:val="24"/>
          <w:szCs w:val="24"/>
        </w:rPr>
        <w:t xml:space="preserve">. </w:t>
      </w:r>
      <w:r w:rsidRPr="004428AD">
        <w:rPr>
          <w:rFonts w:ascii="Arial" w:hAnsi="Arial" w:cs="Arial"/>
          <w:sz w:val="24"/>
          <w:szCs w:val="24"/>
        </w:rPr>
        <w:t>92:689–737.</w:t>
      </w:r>
    </w:p>
    <w:p w14:paraId="3D1D6E5C" w14:textId="6ADA755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[64]</w:t>
      </w:r>
      <w:r w:rsidRPr="004428AD">
        <w:rPr>
          <w:rFonts w:ascii="Arial" w:hAnsi="Arial" w:cs="Arial"/>
          <w:sz w:val="24"/>
          <w:szCs w:val="24"/>
        </w:rPr>
        <w:tab/>
        <w:t>Azriel-Tamir H, Sharir H, Schwartz B, Hershfinkel M. Extracellular zinc triggers ERK-dependent activation of Na</w:t>
      </w:r>
      <w:r w:rsidRPr="004428AD">
        <w:rPr>
          <w:rFonts w:ascii="Arial" w:hAnsi="Arial" w:cs="Arial"/>
          <w:sz w:val="24"/>
          <w:szCs w:val="24"/>
          <w:vertAlign w:val="superscript"/>
        </w:rPr>
        <w:t>+</w:t>
      </w:r>
      <w:r w:rsidRPr="004428AD">
        <w:rPr>
          <w:rFonts w:ascii="Arial" w:hAnsi="Arial" w:cs="Arial"/>
          <w:sz w:val="24"/>
          <w:szCs w:val="24"/>
        </w:rPr>
        <w:t>/H</w:t>
      </w:r>
      <w:r w:rsidRPr="004428AD">
        <w:rPr>
          <w:rFonts w:ascii="Arial" w:hAnsi="Arial" w:cs="Arial"/>
          <w:sz w:val="24"/>
          <w:szCs w:val="24"/>
          <w:vertAlign w:val="superscript"/>
        </w:rPr>
        <w:t>+</w:t>
      </w:r>
      <w:r w:rsidRPr="004428AD">
        <w:rPr>
          <w:rFonts w:ascii="Arial" w:hAnsi="Arial" w:cs="Arial"/>
          <w:sz w:val="24"/>
          <w:szCs w:val="24"/>
        </w:rPr>
        <w:t xml:space="preserve"> exchange in colonocytes mediated by the zinc-sen</w:t>
      </w:r>
      <w:r w:rsidR="008519C5" w:rsidRPr="004428AD">
        <w:rPr>
          <w:rFonts w:ascii="Arial" w:hAnsi="Arial" w:cs="Arial"/>
          <w:sz w:val="24"/>
          <w:szCs w:val="24"/>
        </w:rPr>
        <w:t xml:space="preserve">sing receptor. J Biol Chem 2004. </w:t>
      </w:r>
      <w:r w:rsidRPr="004428AD">
        <w:rPr>
          <w:rFonts w:ascii="Arial" w:hAnsi="Arial" w:cs="Arial"/>
          <w:sz w:val="24"/>
          <w:szCs w:val="24"/>
        </w:rPr>
        <w:t>279:51804–16.</w:t>
      </w:r>
    </w:p>
    <w:p w14:paraId="2D1F9AE9" w14:textId="10A01F0C"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[65]</w:t>
      </w:r>
      <w:r w:rsidRPr="004428AD">
        <w:rPr>
          <w:rFonts w:ascii="Arial" w:hAnsi="Arial" w:cs="Arial"/>
          <w:sz w:val="24"/>
          <w:szCs w:val="24"/>
        </w:rPr>
        <w:tab/>
        <w:t>Hönscheid A, Dubben S, Rink L, Haase H. Zinc differentially regulates mitogen-activated protein kinases in human T cells. J Nutr Biochem 2012</w:t>
      </w:r>
      <w:r w:rsidR="00A51E41" w:rsidRPr="004428AD">
        <w:rPr>
          <w:rFonts w:ascii="Arial" w:hAnsi="Arial" w:cs="Arial"/>
          <w:sz w:val="24"/>
          <w:szCs w:val="24"/>
        </w:rPr>
        <w:t xml:space="preserve">. </w:t>
      </w:r>
      <w:r w:rsidRPr="004428AD">
        <w:rPr>
          <w:rFonts w:ascii="Arial" w:hAnsi="Arial" w:cs="Arial"/>
          <w:sz w:val="24"/>
          <w:szCs w:val="24"/>
        </w:rPr>
        <w:t>23:18–26.</w:t>
      </w:r>
    </w:p>
    <w:p w14:paraId="3086AE2B" w14:textId="2A444189"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[66]</w:t>
      </w:r>
      <w:r w:rsidRPr="004428AD">
        <w:rPr>
          <w:rFonts w:ascii="Arial" w:hAnsi="Arial" w:cs="Arial"/>
          <w:sz w:val="24"/>
          <w:szCs w:val="24"/>
        </w:rPr>
        <w:tab/>
        <w:t xml:space="preserve">Zhang, J, Salojin, KV, Gao, JX, Cameron, MJ, Bergerot, I, Delovitch, TL. p38 mitogen-activated protein kinase mediates signal integration of TCR/CD28 costimulation in primary murine T cells. J Immunol </w:t>
      </w:r>
      <w:r w:rsidR="008519C5" w:rsidRPr="004428AD">
        <w:rPr>
          <w:rFonts w:ascii="Arial" w:hAnsi="Arial" w:cs="Arial"/>
          <w:sz w:val="24"/>
          <w:szCs w:val="24"/>
        </w:rPr>
        <w:t xml:space="preserve">1999. </w:t>
      </w:r>
      <w:r w:rsidRPr="004428AD">
        <w:rPr>
          <w:rFonts w:ascii="Arial" w:hAnsi="Arial" w:cs="Arial"/>
          <w:sz w:val="24"/>
          <w:szCs w:val="24"/>
        </w:rPr>
        <w:t>162:3819–29.</w:t>
      </w:r>
    </w:p>
    <w:p w14:paraId="39D47313" w14:textId="61822311"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[67]</w:t>
      </w:r>
      <w:r w:rsidRPr="004428AD">
        <w:rPr>
          <w:rFonts w:ascii="Arial" w:hAnsi="Arial" w:cs="Arial"/>
          <w:sz w:val="24"/>
          <w:szCs w:val="24"/>
        </w:rPr>
        <w:tab/>
        <w:t xml:space="preserve">Koeberle A, Pergola C, Shindou H, Koeberle SC, Shimizu T, Laufer SA, </w:t>
      </w:r>
      <w:r w:rsidR="00A51E41" w:rsidRPr="004428AD">
        <w:rPr>
          <w:rFonts w:ascii="Arial" w:hAnsi="Arial" w:cs="Arial"/>
          <w:sz w:val="24"/>
          <w:szCs w:val="24"/>
        </w:rPr>
        <w:t>and Werz O</w:t>
      </w:r>
      <w:r w:rsidRPr="004428AD">
        <w:rPr>
          <w:rFonts w:ascii="Arial" w:hAnsi="Arial" w:cs="Arial"/>
          <w:sz w:val="24"/>
          <w:szCs w:val="24"/>
        </w:rPr>
        <w:t>. Role of p38 mitogen-activated protein kinase in linking stearoyl-CoA desaturase-1 activity with endoplasmic reticulum homeostasis. FASEB J 2015</w:t>
      </w:r>
      <w:r w:rsidR="00A51E41" w:rsidRPr="004428AD">
        <w:rPr>
          <w:rFonts w:ascii="Arial" w:hAnsi="Arial" w:cs="Arial"/>
          <w:sz w:val="24"/>
          <w:szCs w:val="24"/>
        </w:rPr>
        <w:t xml:space="preserve">. </w:t>
      </w:r>
      <w:r w:rsidRPr="004428AD">
        <w:rPr>
          <w:rFonts w:ascii="Arial" w:hAnsi="Arial" w:cs="Arial"/>
          <w:sz w:val="24"/>
          <w:szCs w:val="24"/>
        </w:rPr>
        <w:t xml:space="preserve">29:2439–49. </w:t>
      </w:r>
    </w:p>
    <w:p w14:paraId="264F765F" w14:textId="5688D815"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lastRenderedPageBreak/>
        <w:t>[68]</w:t>
      </w:r>
      <w:r w:rsidRPr="004428AD">
        <w:rPr>
          <w:rFonts w:ascii="Arial" w:hAnsi="Arial" w:cs="Arial"/>
          <w:sz w:val="24"/>
          <w:szCs w:val="24"/>
        </w:rPr>
        <w:tab/>
        <w:t>Zhong L, Shu W, Dai W, Gao B, Xiong S. Reactive Oxygen Species-Mediated c-Jun NH2-Terminal Kinase Activation Contributes to Hepatitis B Virus X Protein-Induced Autophagy via Regulation of the Beclin-1/</w:t>
      </w:r>
      <w:r w:rsidR="008519C5" w:rsidRPr="004428AD">
        <w:rPr>
          <w:rFonts w:ascii="Arial" w:hAnsi="Arial" w:cs="Arial"/>
          <w:sz w:val="24"/>
          <w:szCs w:val="24"/>
        </w:rPr>
        <w:t xml:space="preserve">Bcl-2 Interaction. J Virol 2017. </w:t>
      </w:r>
      <w:r w:rsidRPr="004428AD">
        <w:rPr>
          <w:rFonts w:ascii="Arial" w:hAnsi="Arial" w:cs="Arial"/>
          <w:sz w:val="24"/>
          <w:szCs w:val="24"/>
        </w:rPr>
        <w:t>91.</w:t>
      </w:r>
      <w:r w:rsidR="008519C5" w:rsidRPr="004428AD">
        <w:rPr>
          <w:rFonts w:ascii="Arial" w:hAnsi="Arial" w:cs="Arial"/>
          <w:sz w:val="24"/>
          <w:szCs w:val="24"/>
        </w:rPr>
        <w:t xml:space="preserve"> 15: pii: e00001-17</w:t>
      </w:r>
    </w:p>
    <w:p w14:paraId="517CE584" w14:textId="124C8DCE"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[69]</w:t>
      </w:r>
      <w:r w:rsidRPr="004428AD">
        <w:rPr>
          <w:rFonts w:ascii="Arial" w:hAnsi="Arial" w:cs="Arial"/>
          <w:sz w:val="24"/>
          <w:szCs w:val="24"/>
        </w:rPr>
        <w:tab/>
        <w:t xml:space="preserve">Choi EK, Yeo J-S, Park CY, Na H in, Lim J a, Lee J-E, </w:t>
      </w:r>
      <w:r w:rsidR="00A51E41" w:rsidRPr="004428AD">
        <w:rPr>
          <w:rFonts w:ascii="Arial" w:hAnsi="Arial" w:cs="Arial"/>
          <w:sz w:val="24"/>
          <w:szCs w:val="24"/>
        </w:rPr>
        <w:t>Hong SW, Park SS, Lim DG, and Kwak KH</w:t>
      </w:r>
      <w:r w:rsidRPr="004428AD">
        <w:rPr>
          <w:rFonts w:ascii="Arial" w:hAnsi="Arial" w:cs="Arial"/>
          <w:sz w:val="24"/>
          <w:szCs w:val="24"/>
        </w:rPr>
        <w:t>. Inhibition of reactive oxygen species downregulates the MAPK pathway in rat spinal cord after limb ischemia re</w:t>
      </w:r>
      <w:r w:rsidR="00A51E41" w:rsidRPr="004428AD">
        <w:rPr>
          <w:rFonts w:ascii="Arial" w:hAnsi="Arial" w:cs="Arial"/>
          <w:sz w:val="24"/>
          <w:szCs w:val="24"/>
        </w:rPr>
        <w:t xml:space="preserve">perfusion injury. Int J Surg </w:t>
      </w:r>
      <w:r w:rsidRPr="004428AD">
        <w:rPr>
          <w:rFonts w:ascii="Arial" w:hAnsi="Arial" w:cs="Arial"/>
          <w:sz w:val="24"/>
          <w:szCs w:val="24"/>
        </w:rPr>
        <w:t>2015</w:t>
      </w:r>
      <w:r w:rsidR="00A51E41" w:rsidRPr="004428AD">
        <w:rPr>
          <w:rFonts w:ascii="Arial" w:hAnsi="Arial" w:cs="Arial"/>
          <w:sz w:val="24"/>
          <w:szCs w:val="24"/>
        </w:rPr>
        <w:t xml:space="preserve">. </w:t>
      </w:r>
      <w:r w:rsidRPr="004428AD">
        <w:rPr>
          <w:rFonts w:ascii="Arial" w:hAnsi="Arial" w:cs="Arial"/>
          <w:sz w:val="24"/>
          <w:szCs w:val="24"/>
        </w:rPr>
        <w:t>22:74–8.</w:t>
      </w:r>
    </w:p>
    <w:p w14:paraId="3F7DCBF9" w14:textId="04941524"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[70]</w:t>
      </w:r>
      <w:r w:rsidRPr="004428AD">
        <w:rPr>
          <w:rFonts w:ascii="Arial" w:hAnsi="Arial" w:cs="Arial"/>
          <w:sz w:val="24"/>
          <w:szCs w:val="24"/>
        </w:rPr>
        <w:tab/>
        <w:t>Pandey D, Fulton DJR. Molecular regulation of NADPH oxidase 5 via the MAPK pathway. Am J Physiol-Heart Circ Physiol 2011</w:t>
      </w:r>
      <w:r w:rsidR="00A51E41" w:rsidRPr="004428AD">
        <w:rPr>
          <w:rFonts w:ascii="Arial" w:hAnsi="Arial" w:cs="Arial"/>
          <w:sz w:val="24"/>
          <w:szCs w:val="24"/>
        </w:rPr>
        <w:t xml:space="preserve">. </w:t>
      </w:r>
      <w:r w:rsidRPr="004428AD">
        <w:rPr>
          <w:rFonts w:ascii="Arial" w:hAnsi="Arial" w:cs="Arial"/>
          <w:sz w:val="24"/>
          <w:szCs w:val="24"/>
        </w:rPr>
        <w:t xml:space="preserve">300:H1336–44. </w:t>
      </w:r>
    </w:p>
    <w:p w14:paraId="5806F32F" w14:textId="1114C0B7"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[71]</w:t>
      </w:r>
      <w:r w:rsidRPr="004428AD">
        <w:rPr>
          <w:rFonts w:ascii="Arial" w:hAnsi="Arial" w:cs="Arial"/>
          <w:sz w:val="24"/>
          <w:szCs w:val="24"/>
        </w:rPr>
        <w:tab/>
        <w:t>Khan MA, Farahvash A, Douda DN, Licht J-C, Grasemann H, Sweezey N,</w:t>
      </w:r>
      <w:r w:rsidR="00A51E41" w:rsidRPr="004428AD">
        <w:rPr>
          <w:rFonts w:ascii="Arial" w:hAnsi="Arial" w:cs="Arial"/>
          <w:sz w:val="24"/>
          <w:szCs w:val="24"/>
        </w:rPr>
        <w:t>and Palaniyar, N</w:t>
      </w:r>
      <w:r w:rsidRPr="004428AD">
        <w:rPr>
          <w:rFonts w:ascii="Arial" w:hAnsi="Arial" w:cs="Arial"/>
          <w:sz w:val="24"/>
          <w:szCs w:val="24"/>
        </w:rPr>
        <w:t>. JNK Activation Turns on LPS- and Gram-Negative Bacteria-Induced NADPH Oxidase-Dependent S</w:t>
      </w:r>
      <w:r w:rsidR="00A51E41" w:rsidRPr="004428AD">
        <w:rPr>
          <w:rFonts w:ascii="Arial" w:hAnsi="Arial" w:cs="Arial"/>
          <w:sz w:val="24"/>
          <w:szCs w:val="24"/>
        </w:rPr>
        <w:t>uicidal NETosis. Sci Rep 2017;7(1):3409</w:t>
      </w:r>
      <w:r w:rsidRPr="004428AD">
        <w:rPr>
          <w:rFonts w:ascii="Arial" w:hAnsi="Arial" w:cs="Arial"/>
          <w:sz w:val="24"/>
          <w:szCs w:val="24"/>
        </w:rPr>
        <w:t xml:space="preserve"> </w:t>
      </w:r>
    </w:p>
    <w:p w14:paraId="1DAC4936" w14:textId="42265D17" w:rsidR="009925EA" w:rsidRPr="004428AD" w:rsidRDefault="009925EA" w:rsidP="00F9449B">
      <w:pPr>
        <w:pStyle w:val="Bibliography"/>
        <w:spacing w:line="480" w:lineRule="auto"/>
        <w:jc w:val="both"/>
        <w:rPr>
          <w:rFonts w:ascii="Arial" w:hAnsi="Arial" w:cs="Arial"/>
          <w:sz w:val="24"/>
          <w:szCs w:val="24"/>
        </w:rPr>
      </w:pPr>
      <w:r w:rsidRPr="004428AD">
        <w:rPr>
          <w:rFonts w:ascii="Arial" w:hAnsi="Arial" w:cs="Arial"/>
          <w:sz w:val="24"/>
          <w:szCs w:val="24"/>
        </w:rPr>
        <w:t>[72]</w:t>
      </w:r>
      <w:r w:rsidRPr="004428AD">
        <w:rPr>
          <w:rFonts w:ascii="Arial" w:hAnsi="Arial" w:cs="Arial"/>
          <w:sz w:val="24"/>
          <w:szCs w:val="24"/>
        </w:rPr>
        <w:tab/>
        <w:t xml:space="preserve">Flaumenhaft R, Dilks JR, Rozenvayn N, Monahan-Earley RA, Feng D, Dvorak AM. The actin cytoskeleton differentially regulates platelet alpha-granule and dense-granule secretion. Blood 2005;105:3879–87. </w:t>
      </w:r>
    </w:p>
    <w:p w14:paraId="65B4B681" w14:textId="1C1E6740" w:rsidR="00F324D3" w:rsidRPr="00456F0C" w:rsidRDefault="008E4431" w:rsidP="00456F0C">
      <w:pPr>
        <w:pStyle w:val="Heading1"/>
      </w:pPr>
      <w:r w:rsidRPr="004428AD">
        <w:fldChar w:fldCharType="end"/>
      </w:r>
    </w:p>
    <w:sectPr w:rsidR="00F324D3" w:rsidRPr="00456F0C" w:rsidSect="00DF73BC">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1E7EB" w14:textId="77777777" w:rsidR="00165E97" w:rsidRDefault="00165E97" w:rsidP="00335D64">
      <w:pPr>
        <w:spacing w:after="0" w:line="240" w:lineRule="auto"/>
      </w:pPr>
      <w:r>
        <w:separator/>
      </w:r>
    </w:p>
  </w:endnote>
  <w:endnote w:type="continuationSeparator" w:id="0">
    <w:p w14:paraId="165D449C" w14:textId="77777777" w:rsidR="00165E97" w:rsidRDefault="00165E97" w:rsidP="0033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MS Mincho"/>
    <w:panose1 w:val="00000000000000000000"/>
    <w:charset w:val="80"/>
    <w:family w:val="auto"/>
    <w:notTrueType/>
    <w:pitch w:val="default"/>
    <w:sig w:usb0="00000003" w:usb1="08070000" w:usb2="00000010" w:usb3="00000000" w:csb0="00020001" w:csb1="00000000"/>
  </w:font>
  <w:font w:name="AdvOT999035f4">
    <w:altName w:val="MS Mincho"/>
    <w:panose1 w:val="00000000000000000000"/>
    <w:charset w:val="80"/>
    <w:family w:val="auto"/>
    <w:notTrueType/>
    <w:pitch w:val="default"/>
    <w:sig w:usb0="00000003" w:usb1="08070000" w:usb2="00000010" w:usb3="00000000" w:csb0="00020001" w:csb1="00000000"/>
  </w:font>
  <w:font w:name="PalatinoLinotype-Roman">
    <w:altName w:val="Yu Gothic UI"/>
    <w:panose1 w:val="00000000000000000000"/>
    <w:charset w:val="80"/>
    <w:family w:val="auto"/>
    <w:notTrueType/>
    <w:pitch w:val="default"/>
    <w:sig w:usb0="00000000" w:usb1="08070000" w:usb2="00000010" w:usb3="00000000" w:csb0="00020000"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370978"/>
      <w:docPartObj>
        <w:docPartGallery w:val="Page Numbers (Bottom of Page)"/>
        <w:docPartUnique/>
      </w:docPartObj>
    </w:sdtPr>
    <w:sdtEndPr>
      <w:rPr>
        <w:noProof/>
      </w:rPr>
    </w:sdtEndPr>
    <w:sdtContent>
      <w:p w14:paraId="343B4F9E" w14:textId="1CA5B1BC" w:rsidR="00CA025E" w:rsidRDefault="00CA025E">
        <w:pPr>
          <w:pStyle w:val="Footer"/>
          <w:jc w:val="right"/>
        </w:pPr>
        <w:r>
          <w:fldChar w:fldCharType="begin"/>
        </w:r>
        <w:r>
          <w:instrText xml:space="preserve"> PAGE   \* MERGEFORMAT </w:instrText>
        </w:r>
        <w:r>
          <w:fldChar w:fldCharType="separate"/>
        </w:r>
        <w:r w:rsidR="00C30574">
          <w:rPr>
            <w:noProof/>
          </w:rPr>
          <w:t>21</w:t>
        </w:r>
        <w:r>
          <w:rPr>
            <w:noProof/>
          </w:rPr>
          <w:fldChar w:fldCharType="end"/>
        </w:r>
      </w:p>
    </w:sdtContent>
  </w:sdt>
  <w:p w14:paraId="706EA34F" w14:textId="77777777" w:rsidR="009925EA" w:rsidRDefault="00992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C1484" w14:textId="77777777" w:rsidR="00165E97" w:rsidRDefault="00165E97" w:rsidP="00335D64">
      <w:pPr>
        <w:spacing w:after="0" w:line="240" w:lineRule="auto"/>
      </w:pPr>
      <w:r>
        <w:separator/>
      </w:r>
    </w:p>
  </w:footnote>
  <w:footnote w:type="continuationSeparator" w:id="0">
    <w:p w14:paraId="05BD1B5F" w14:textId="77777777" w:rsidR="00165E97" w:rsidRDefault="00165E97" w:rsidP="00335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90361"/>
    <w:multiLevelType w:val="hybridMultilevel"/>
    <w:tmpl w:val="BFB4F3DE"/>
    <w:lvl w:ilvl="0" w:tplc="0D06DE04">
      <w:start w:val="1"/>
      <w:numFmt w:val="bullet"/>
      <w:lvlText w:val="•"/>
      <w:lvlJc w:val="left"/>
      <w:pPr>
        <w:tabs>
          <w:tab w:val="num" w:pos="720"/>
        </w:tabs>
        <w:ind w:left="720" w:hanging="360"/>
      </w:pPr>
      <w:rPr>
        <w:rFonts w:ascii="Arial" w:hAnsi="Arial" w:hint="default"/>
      </w:rPr>
    </w:lvl>
    <w:lvl w:ilvl="1" w:tplc="C82CF02C" w:tentative="1">
      <w:start w:val="1"/>
      <w:numFmt w:val="bullet"/>
      <w:lvlText w:val="•"/>
      <w:lvlJc w:val="left"/>
      <w:pPr>
        <w:tabs>
          <w:tab w:val="num" w:pos="1440"/>
        </w:tabs>
        <w:ind w:left="1440" w:hanging="360"/>
      </w:pPr>
      <w:rPr>
        <w:rFonts w:ascii="Arial" w:hAnsi="Arial" w:hint="default"/>
      </w:rPr>
    </w:lvl>
    <w:lvl w:ilvl="2" w:tplc="782EEB62" w:tentative="1">
      <w:start w:val="1"/>
      <w:numFmt w:val="bullet"/>
      <w:lvlText w:val="•"/>
      <w:lvlJc w:val="left"/>
      <w:pPr>
        <w:tabs>
          <w:tab w:val="num" w:pos="2160"/>
        </w:tabs>
        <w:ind w:left="2160" w:hanging="360"/>
      </w:pPr>
      <w:rPr>
        <w:rFonts w:ascii="Arial" w:hAnsi="Arial" w:hint="default"/>
      </w:rPr>
    </w:lvl>
    <w:lvl w:ilvl="3" w:tplc="99EED67C" w:tentative="1">
      <w:start w:val="1"/>
      <w:numFmt w:val="bullet"/>
      <w:lvlText w:val="•"/>
      <w:lvlJc w:val="left"/>
      <w:pPr>
        <w:tabs>
          <w:tab w:val="num" w:pos="2880"/>
        </w:tabs>
        <w:ind w:left="2880" w:hanging="360"/>
      </w:pPr>
      <w:rPr>
        <w:rFonts w:ascii="Arial" w:hAnsi="Arial" w:hint="default"/>
      </w:rPr>
    </w:lvl>
    <w:lvl w:ilvl="4" w:tplc="09A8F6B0" w:tentative="1">
      <w:start w:val="1"/>
      <w:numFmt w:val="bullet"/>
      <w:lvlText w:val="•"/>
      <w:lvlJc w:val="left"/>
      <w:pPr>
        <w:tabs>
          <w:tab w:val="num" w:pos="3600"/>
        </w:tabs>
        <w:ind w:left="3600" w:hanging="360"/>
      </w:pPr>
      <w:rPr>
        <w:rFonts w:ascii="Arial" w:hAnsi="Arial" w:hint="default"/>
      </w:rPr>
    </w:lvl>
    <w:lvl w:ilvl="5" w:tplc="6CD0C504" w:tentative="1">
      <w:start w:val="1"/>
      <w:numFmt w:val="bullet"/>
      <w:lvlText w:val="•"/>
      <w:lvlJc w:val="left"/>
      <w:pPr>
        <w:tabs>
          <w:tab w:val="num" w:pos="4320"/>
        </w:tabs>
        <w:ind w:left="4320" w:hanging="360"/>
      </w:pPr>
      <w:rPr>
        <w:rFonts w:ascii="Arial" w:hAnsi="Arial" w:hint="default"/>
      </w:rPr>
    </w:lvl>
    <w:lvl w:ilvl="6" w:tplc="E250DB80" w:tentative="1">
      <w:start w:val="1"/>
      <w:numFmt w:val="bullet"/>
      <w:lvlText w:val="•"/>
      <w:lvlJc w:val="left"/>
      <w:pPr>
        <w:tabs>
          <w:tab w:val="num" w:pos="5040"/>
        </w:tabs>
        <w:ind w:left="5040" w:hanging="360"/>
      </w:pPr>
      <w:rPr>
        <w:rFonts w:ascii="Arial" w:hAnsi="Arial" w:hint="default"/>
      </w:rPr>
    </w:lvl>
    <w:lvl w:ilvl="7" w:tplc="3EC2092C" w:tentative="1">
      <w:start w:val="1"/>
      <w:numFmt w:val="bullet"/>
      <w:lvlText w:val="•"/>
      <w:lvlJc w:val="left"/>
      <w:pPr>
        <w:tabs>
          <w:tab w:val="num" w:pos="5760"/>
        </w:tabs>
        <w:ind w:left="5760" w:hanging="360"/>
      </w:pPr>
      <w:rPr>
        <w:rFonts w:ascii="Arial" w:hAnsi="Arial" w:hint="default"/>
      </w:rPr>
    </w:lvl>
    <w:lvl w:ilvl="8" w:tplc="37260F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2962C6"/>
    <w:multiLevelType w:val="hybridMultilevel"/>
    <w:tmpl w:val="4664D4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4A024B"/>
    <w:multiLevelType w:val="hybridMultilevel"/>
    <w:tmpl w:val="D640F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16FA1"/>
    <w:multiLevelType w:val="hybridMultilevel"/>
    <w:tmpl w:val="CB3C7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E7887"/>
    <w:multiLevelType w:val="hybridMultilevel"/>
    <w:tmpl w:val="BB14783C"/>
    <w:lvl w:ilvl="0" w:tplc="27ECCE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C674131"/>
    <w:multiLevelType w:val="hybridMultilevel"/>
    <w:tmpl w:val="26284F7E"/>
    <w:lvl w:ilvl="0" w:tplc="9BF2FCC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24B6257E"/>
    <w:multiLevelType w:val="hybridMultilevel"/>
    <w:tmpl w:val="28A810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17178B"/>
    <w:multiLevelType w:val="hybridMultilevel"/>
    <w:tmpl w:val="375E78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AD0449"/>
    <w:multiLevelType w:val="hybridMultilevel"/>
    <w:tmpl w:val="6C8EF50A"/>
    <w:lvl w:ilvl="0" w:tplc="3F54CECE">
      <w:numFmt w:val="bullet"/>
      <w:lvlText w:val="-"/>
      <w:lvlJc w:val="left"/>
      <w:pPr>
        <w:ind w:left="720" w:hanging="360"/>
      </w:pPr>
      <w:rPr>
        <w:rFonts w:ascii="Arial" w:eastAsiaTheme="minorHAnsi"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3A7BAF"/>
    <w:multiLevelType w:val="hybridMultilevel"/>
    <w:tmpl w:val="774AC434"/>
    <w:lvl w:ilvl="0" w:tplc="B25E3532">
      <w:start w:val="1"/>
      <w:numFmt w:val="bullet"/>
      <w:lvlText w:val="•"/>
      <w:lvlJc w:val="left"/>
      <w:pPr>
        <w:tabs>
          <w:tab w:val="num" w:pos="720"/>
        </w:tabs>
        <w:ind w:left="720" w:hanging="360"/>
      </w:pPr>
      <w:rPr>
        <w:rFonts w:ascii="Arial" w:hAnsi="Arial" w:hint="default"/>
      </w:rPr>
    </w:lvl>
    <w:lvl w:ilvl="1" w:tplc="45BCD018" w:tentative="1">
      <w:start w:val="1"/>
      <w:numFmt w:val="bullet"/>
      <w:lvlText w:val="•"/>
      <w:lvlJc w:val="left"/>
      <w:pPr>
        <w:tabs>
          <w:tab w:val="num" w:pos="1440"/>
        </w:tabs>
        <w:ind w:left="1440" w:hanging="360"/>
      </w:pPr>
      <w:rPr>
        <w:rFonts w:ascii="Arial" w:hAnsi="Arial" w:hint="default"/>
      </w:rPr>
    </w:lvl>
    <w:lvl w:ilvl="2" w:tplc="B71AF204" w:tentative="1">
      <w:start w:val="1"/>
      <w:numFmt w:val="bullet"/>
      <w:lvlText w:val="•"/>
      <w:lvlJc w:val="left"/>
      <w:pPr>
        <w:tabs>
          <w:tab w:val="num" w:pos="2160"/>
        </w:tabs>
        <w:ind w:left="2160" w:hanging="360"/>
      </w:pPr>
      <w:rPr>
        <w:rFonts w:ascii="Arial" w:hAnsi="Arial" w:hint="default"/>
      </w:rPr>
    </w:lvl>
    <w:lvl w:ilvl="3" w:tplc="4DDA064E" w:tentative="1">
      <w:start w:val="1"/>
      <w:numFmt w:val="bullet"/>
      <w:lvlText w:val="•"/>
      <w:lvlJc w:val="left"/>
      <w:pPr>
        <w:tabs>
          <w:tab w:val="num" w:pos="2880"/>
        </w:tabs>
        <w:ind w:left="2880" w:hanging="360"/>
      </w:pPr>
      <w:rPr>
        <w:rFonts w:ascii="Arial" w:hAnsi="Arial" w:hint="default"/>
      </w:rPr>
    </w:lvl>
    <w:lvl w:ilvl="4" w:tplc="46AA66D6" w:tentative="1">
      <w:start w:val="1"/>
      <w:numFmt w:val="bullet"/>
      <w:lvlText w:val="•"/>
      <w:lvlJc w:val="left"/>
      <w:pPr>
        <w:tabs>
          <w:tab w:val="num" w:pos="3600"/>
        </w:tabs>
        <w:ind w:left="3600" w:hanging="360"/>
      </w:pPr>
      <w:rPr>
        <w:rFonts w:ascii="Arial" w:hAnsi="Arial" w:hint="default"/>
      </w:rPr>
    </w:lvl>
    <w:lvl w:ilvl="5" w:tplc="AFC6BAA4" w:tentative="1">
      <w:start w:val="1"/>
      <w:numFmt w:val="bullet"/>
      <w:lvlText w:val="•"/>
      <w:lvlJc w:val="left"/>
      <w:pPr>
        <w:tabs>
          <w:tab w:val="num" w:pos="4320"/>
        </w:tabs>
        <w:ind w:left="4320" w:hanging="360"/>
      </w:pPr>
      <w:rPr>
        <w:rFonts w:ascii="Arial" w:hAnsi="Arial" w:hint="default"/>
      </w:rPr>
    </w:lvl>
    <w:lvl w:ilvl="6" w:tplc="B134835C" w:tentative="1">
      <w:start w:val="1"/>
      <w:numFmt w:val="bullet"/>
      <w:lvlText w:val="•"/>
      <w:lvlJc w:val="left"/>
      <w:pPr>
        <w:tabs>
          <w:tab w:val="num" w:pos="5040"/>
        </w:tabs>
        <w:ind w:left="5040" w:hanging="360"/>
      </w:pPr>
      <w:rPr>
        <w:rFonts w:ascii="Arial" w:hAnsi="Arial" w:hint="default"/>
      </w:rPr>
    </w:lvl>
    <w:lvl w:ilvl="7" w:tplc="CB924AC8" w:tentative="1">
      <w:start w:val="1"/>
      <w:numFmt w:val="bullet"/>
      <w:lvlText w:val="•"/>
      <w:lvlJc w:val="left"/>
      <w:pPr>
        <w:tabs>
          <w:tab w:val="num" w:pos="5760"/>
        </w:tabs>
        <w:ind w:left="5760" w:hanging="360"/>
      </w:pPr>
      <w:rPr>
        <w:rFonts w:ascii="Arial" w:hAnsi="Arial" w:hint="default"/>
      </w:rPr>
    </w:lvl>
    <w:lvl w:ilvl="8" w:tplc="5BFE9D2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C314F0"/>
    <w:multiLevelType w:val="hybridMultilevel"/>
    <w:tmpl w:val="C1D8336E"/>
    <w:lvl w:ilvl="0" w:tplc="537C10C8">
      <w:start w:val="1"/>
      <w:numFmt w:val="bullet"/>
      <w:lvlText w:val="•"/>
      <w:lvlJc w:val="left"/>
      <w:pPr>
        <w:tabs>
          <w:tab w:val="num" w:pos="720"/>
        </w:tabs>
        <w:ind w:left="720" w:hanging="360"/>
      </w:pPr>
      <w:rPr>
        <w:rFonts w:ascii="Arial" w:hAnsi="Arial" w:hint="default"/>
      </w:rPr>
    </w:lvl>
    <w:lvl w:ilvl="1" w:tplc="2D5ED056" w:tentative="1">
      <w:start w:val="1"/>
      <w:numFmt w:val="bullet"/>
      <w:lvlText w:val="•"/>
      <w:lvlJc w:val="left"/>
      <w:pPr>
        <w:tabs>
          <w:tab w:val="num" w:pos="1440"/>
        </w:tabs>
        <w:ind w:left="1440" w:hanging="360"/>
      </w:pPr>
      <w:rPr>
        <w:rFonts w:ascii="Arial" w:hAnsi="Arial" w:hint="default"/>
      </w:rPr>
    </w:lvl>
    <w:lvl w:ilvl="2" w:tplc="FE268B2E" w:tentative="1">
      <w:start w:val="1"/>
      <w:numFmt w:val="bullet"/>
      <w:lvlText w:val="•"/>
      <w:lvlJc w:val="left"/>
      <w:pPr>
        <w:tabs>
          <w:tab w:val="num" w:pos="2160"/>
        </w:tabs>
        <w:ind w:left="2160" w:hanging="360"/>
      </w:pPr>
      <w:rPr>
        <w:rFonts w:ascii="Arial" w:hAnsi="Arial" w:hint="default"/>
      </w:rPr>
    </w:lvl>
    <w:lvl w:ilvl="3" w:tplc="00425596" w:tentative="1">
      <w:start w:val="1"/>
      <w:numFmt w:val="bullet"/>
      <w:lvlText w:val="•"/>
      <w:lvlJc w:val="left"/>
      <w:pPr>
        <w:tabs>
          <w:tab w:val="num" w:pos="2880"/>
        </w:tabs>
        <w:ind w:left="2880" w:hanging="360"/>
      </w:pPr>
      <w:rPr>
        <w:rFonts w:ascii="Arial" w:hAnsi="Arial" w:hint="default"/>
      </w:rPr>
    </w:lvl>
    <w:lvl w:ilvl="4" w:tplc="F522A33E" w:tentative="1">
      <w:start w:val="1"/>
      <w:numFmt w:val="bullet"/>
      <w:lvlText w:val="•"/>
      <w:lvlJc w:val="left"/>
      <w:pPr>
        <w:tabs>
          <w:tab w:val="num" w:pos="3600"/>
        </w:tabs>
        <w:ind w:left="3600" w:hanging="360"/>
      </w:pPr>
      <w:rPr>
        <w:rFonts w:ascii="Arial" w:hAnsi="Arial" w:hint="default"/>
      </w:rPr>
    </w:lvl>
    <w:lvl w:ilvl="5" w:tplc="34808C06" w:tentative="1">
      <w:start w:val="1"/>
      <w:numFmt w:val="bullet"/>
      <w:lvlText w:val="•"/>
      <w:lvlJc w:val="left"/>
      <w:pPr>
        <w:tabs>
          <w:tab w:val="num" w:pos="4320"/>
        </w:tabs>
        <w:ind w:left="4320" w:hanging="360"/>
      </w:pPr>
      <w:rPr>
        <w:rFonts w:ascii="Arial" w:hAnsi="Arial" w:hint="default"/>
      </w:rPr>
    </w:lvl>
    <w:lvl w:ilvl="6" w:tplc="5B02EC24" w:tentative="1">
      <w:start w:val="1"/>
      <w:numFmt w:val="bullet"/>
      <w:lvlText w:val="•"/>
      <w:lvlJc w:val="left"/>
      <w:pPr>
        <w:tabs>
          <w:tab w:val="num" w:pos="5040"/>
        </w:tabs>
        <w:ind w:left="5040" w:hanging="360"/>
      </w:pPr>
      <w:rPr>
        <w:rFonts w:ascii="Arial" w:hAnsi="Arial" w:hint="default"/>
      </w:rPr>
    </w:lvl>
    <w:lvl w:ilvl="7" w:tplc="C4C0A43C" w:tentative="1">
      <w:start w:val="1"/>
      <w:numFmt w:val="bullet"/>
      <w:lvlText w:val="•"/>
      <w:lvlJc w:val="left"/>
      <w:pPr>
        <w:tabs>
          <w:tab w:val="num" w:pos="5760"/>
        </w:tabs>
        <w:ind w:left="5760" w:hanging="360"/>
      </w:pPr>
      <w:rPr>
        <w:rFonts w:ascii="Arial" w:hAnsi="Arial" w:hint="default"/>
      </w:rPr>
    </w:lvl>
    <w:lvl w:ilvl="8" w:tplc="0DC46C2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F2B2140"/>
    <w:multiLevelType w:val="hybridMultilevel"/>
    <w:tmpl w:val="A008F302"/>
    <w:lvl w:ilvl="0" w:tplc="516C02E8">
      <w:start w:val="1"/>
      <w:numFmt w:val="bullet"/>
      <w:lvlText w:val="•"/>
      <w:lvlJc w:val="left"/>
      <w:pPr>
        <w:tabs>
          <w:tab w:val="num" w:pos="720"/>
        </w:tabs>
        <w:ind w:left="720" w:hanging="360"/>
      </w:pPr>
      <w:rPr>
        <w:rFonts w:ascii="Arial" w:hAnsi="Arial" w:hint="default"/>
      </w:rPr>
    </w:lvl>
    <w:lvl w:ilvl="1" w:tplc="E5EC1070" w:tentative="1">
      <w:start w:val="1"/>
      <w:numFmt w:val="bullet"/>
      <w:lvlText w:val="•"/>
      <w:lvlJc w:val="left"/>
      <w:pPr>
        <w:tabs>
          <w:tab w:val="num" w:pos="1440"/>
        </w:tabs>
        <w:ind w:left="1440" w:hanging="360"/>
      </w:pPr>
      <w:rPr>
        <w:rFonts w:ascii="Arial" w:hAnsi="Arial" w:hint="default"/>
      </w:rPr>
    </w:lvl>
    <w:lvl w:ilvl="2" w:tplc="1B92F758" w:tentative="1">
      <w:start w:val="1"/>
      <w:numFmt w:val="bullet"/>
      <w:lvlText w:val="•"/>
      <w:lvlJc w:val="left"/>
      <w:pPr>
        <w:tabs>
          <w:tab w:val="num" w:pos="2160"/>
        </w:tabs>
        <w:ind w:left="2160" w:hanging="360"/>
      </w:pPr>
      <w:rPr>
        <w:rFonts w:ascii="Arial" w:hAnsi="Arial" w:hint="default"/>
      </w:rPr>
    </w:lvl>
    <w:lvl w:ilvl="3" w:tplc="78D2761E" w:tentative="1">
      <w:start w:val="1"/>
      <w:numFmt w:val="bullet"/>
      <w:lvlText w:val="•"/>
      <w:lvlJc w:val="left"/>
      <w:pPr>
        <w:tabs>
          <w:tab w:val="num" w:pos="2880"/>
        </w:tabs>
        <w:ind w:left="2880" w:hanging="360"/>
      </w:pPr>
      <w:rPr>
        <w:rFonts w:ascii="Arial" w:hAnsi="Arial" w:hint="default"/>
      </w:rPr>
    </w:lvl>
    <w:lvl w:ilvl="4" w:tplc="D8D034B8" w:tentative="1">
      <w:start w:val="1"/>
      <w:numFmt w:val="bullet"/>
      <w:lvlText w:val="•"/>
      <w:lvlJc w:val="left"/>
      <w:pPr>
        <w:tabs>
          <w:tab w:val="num" w:pos="3600"/>
        </w:tabs>
        <w:ind w:left="3600" w:hanging="360"/>
      </w:pPr>
      <w:rPr>
        <w:rFonts w:ascii="Arial" w:hAnsi="Arial" w:hint="default"/>
      </w:rPr>
    </w:lvl>
    <w:lvl w:ilvl="5" w:tplc="F5765988" w:tentative="1">
      <w:start w:val="1"/>
      <w:numFmt w:val="bullet"/>
      <w:lvlText w:val="•"/>
      <w:lvlJc w:val="left"/>
      <w:pPr>
        <w:tabs>
          <w:tab w:val="num" w:pos="4320"/>
        </w:tabs>
        <w:ind w:left="4320" w:hanging="360"/>
      </w:pPr>
      <w:rPr>
        <w:rFonts w:ascii="Arial" w:hAnsi="Arial" w:hint="default"/>
      </w:rPr>
    </w:lvl>
    <w:lvl w:ilvl="6" w:tplc="2BC69F24" w:tentative="1">
      <w:start w:val="1"/>
      <w:numFmt w:val="bullet"/>
      <w:lvlText w:val="•"/>
      <w:lvlJc w:val="left"/>
      <w:pPr>
        <w:tabs>
          <w:tab w:val="num" w:pos="5040"/>
        </w:tabs>
        <w:ind w:left="5040" w:hanging="360"/>
      </w:pPr>
      <w:rPr>
        <w:rFonts w:ascii="Arial" w:hAnsi="Arial" w:hint="default"/>
      </w:rPr>
    </w:lvl>
    <w:lvl w:ilvl="7" w:tplc="9D80AD14" w:tentative="1">
      <w:start w:val="1"/>
      <w:numFmt w:val="bullet"/>
      <w:lvlText w:val="•"/>
      <w:lvlJc w:val="left"/>
      <w:pPr>
        <w:tabs>
          <w:tab w:val="num" w:pos="5760"/>
        </w:tabs>
        <w:ind w:left="5760" w:hanging="360"/>
      </w:pPr>
      <w:rPr>
        <w:rFonts w:ascii="Arial" w:hAnsi="Arial" w:hint="default"/>
      </w:rPr>
    </w:lvl>
    <w:lvl w:ilvl="8" w:tplc="475ACA0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BDB5902"/>
    <w:multiLevelType w:val="hybridMultilevel"/>
    <w:tmpl w:val="B12EC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797B8C"/>
    <w:multiLevelType w:val="hybridMultilevel"/>
    <w:tmpl w:val="F3CA4CB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2D7864"/>
    <w:multiLevelType w:val="hybridMultilevel"/>
    <w:tmpl w:val="AF12CFF6"/>
    <w:lvl w:ilvl="0" w:tplc="91FC0648">
      <w:start w:val="1"/>
      <w:numFmt w:val="bullet"/>
      <w:lvlText w:val="•"/>
      <w:lvlJc w:val="left"/>
      <w:pPr>
        <w:tabs>
          <w:tab w:val="num" w:pos="720"/>
        </w:tabs>
        <w:ind w:left="720" w:hanging="360"/>
      </w:pPr>
      <w:rPr>
        <w:rFonts w:ascii="Arial" w:hAnsi="Arial" w:hint="default"/>
      </w:rPr>
    </w:lvl>
    <w:lvl w:ilvl="1" w:tplc="5D804BA0" w:tentative="1">
      <w:start w:val="1"/>
      <w:numFmt w:val="bullet"/>
      <w:lvlText w:val="•"/>
      <w:lvlJc w:val="left"/>
      <w:pPr>
        <w:tabs>
          <w:tab w:val="num" w:pos="1440"/>
        </w:tabs>
        <w:ind w:left="1440" w:hanging="360"/>
      </w:pPr>
      <w:rPr>
        <w:rFonts w:ascii="Arial" w:hAnsi="Arial" w:hint="default"/>
      </w:rPr>
    </w:lvl>
    <w:lvl w:ilvl="2" w:tplc="CCB8394C" w:tentative="1">
      <w:start w:val="1"/>
      <w:numFmt w:val="bullet"/>
      <w:lvlText w:val="•"/>
      <w:lvlJc w:val="left"/>
      <w:pPr>
        <w:tabs>
          <w:tab w:val="num" w:pos="2160"/>
        </w:tabs>
        <w:ind w:left="2160" w:hanging="360"/>
      </w:pPr>
      <w:rPr>
        <w:rFonts w:ascii="Arial" w:hAnsi="Arial" w:hint="default"/>
      </w:rPr>
    </w:lvl>
    <w:lvl w:ilvl="3" w:tplc="737CBF58" w:tentative="1">
      <w:start w:val="1"/>
      <w:numFmt w:val="bullet"/>
      <w:lvlText w:val="•"/>
      <w:lvlJc w:val="left"/>
      <w:pPr>
        <w:tabs>
          <w:tab w:val="num" w:pos="2880"/>
        </w:tabs>
        <w:ind w:left="2880" w:hanging="360"/>
      </w:pPr>
      <w:rPr>
        <w:rFonts w:ascii="Arial" w:hAnsi="Arial" w:hint="default"/>
      </w:rPr>
    </w:lvl>
    <w:lvl w:ilvl="4" w:tplc="0938FF0A" w:tentative="1">
      <w:start w:val="1"/>
      <w:numFmt w:val="bullet"/>
      <w:lvlText w:val="•"/>
      <w:lvlJc w:val="left"/>
      <w:pPr>
        <w:tabs>
          <w:tab w:val="num" w:pos="3600"/>
        </w:tabs>
        <w:ind w:left="3600" w:hanging="360"/>
      </w:pPr>
      <w:rPr>
        <w:rFonts w:ascii="Arial" w:hAnsi="Arial" w:hint="default"/>
      </w:rPr>
    </w:lvl>
    <w:lvl w:ilvl="5" w:tplc="A5CCF8D0" w:tentative="1">
      <w:start w:val="1"/>
      <w:numFmt w:val="bullet"/>
      <w:lvlText w:val="•"/>
      <w:lvlJc w:val="left"/>
      <w:pPr>
        <w:tabs>
          <w:tab w:val="num" w:pos="4320"/>
        </w:tabs>
        <w:ind w:left="4320" w:hanging="360"/>
      </w:pPr>
      <w:rPr>
        <w:rFonts w:ascii="Arial" w:hAnsi="Arial" w:hint="default"/>
      </w:rPr>
    </w:lvl>
    <w:lvl w:ilvl="6" w:tplc="10608740" w:tentative="1">
      <w:start w:val="1"/>
      <w:numFmt w:val="bullet"/>
      <w:lvlText w:val="•"/>
      <w:lvlJc w:val="left"/>
      <w:pPr>
        <w:tabs>
          <w:tab w:val="num" w:pos="5040"/>
        </w:tabs>
        <w:ind w:left="5040" w:hanging="360"/>
      </w:pPr>
      <w:rPr>
        <w:rFonts w:ascii="Arial" w:hAnsi="Arial" w:hint="default"/>
      </w:rPr>
    </w:lvl>
    <w:lvl w:ilvl="7" w:tplc="1BFE574C" w:tentative="1">
      <w:start w:val="1"/>
      <w:numFmt w:val="bullet"/>
      <w:lvlText w:val="•"/>
      <w:lvlJc w:val="left"/>
      <w:pPr>
        <w:tabs>
          <w:tab w:val="num" w:pos="5760"/>
        </w:tabs>
        <w:ind w:left="5760" w:hanging="360"/>
      </w:pPr>
      <w:rPr>
        <w:rFonts w:ascii="Arial" w:hAnsi="Arial" w:hint="default"/>
      </w:rPr>
    </w:lvl>
    <w:lvl w:ilvl="8" w:tplc="8822DFB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8"/>
  </w:num>
  <w:num w:numId="3">
    <w:abstractNumId w:val="10"/>
  </w:num>
  <w:num w:numId="4">
    <w:abstractNumId w:val="0"/>
  </w:num>
  <w:num w:numId="5">
    <w:abstractNumId w:val="9"/>
  </w:num>
  <w:num w:numId="6">
    <w:abstractNumId w:val="14"/>
  </w:num>
  <w:num w:numId="7">
    <w:abstractNumId w:val="11"/>
  </w:num>
  <w:num w:numId="8">
    <w:abstractNumId w:val="12"/>
  </w:num>
  <w:num w:numId="9">
    <w:abstractNumId w:val="1"/>
  </w:num>
  <w:num w:numId="10">
    <w:abstractNumId w:val="2"/>
  </w:num>
  <w:num w:numId="11">
    <w:abstractNumId w:val="13"/>
  </w:num>
  <w:num w:numId="12">
    <w:abstractNumId w:val="5"/>
  </w:num>
  <w:num w:numId="13">
    <w:abstractNumId w:val="3"/>
  </w:num>
  <w:num w:numId="14">
    <w:abstractNumId w:val="6"/>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pes Pires, Maria Elisa">
    <w15:presenceInfo w15:providerId="AD" w15:userId="S-1-5-21-243037206-41955558-561332275-1763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10F"/>
    <w:rsid w:val="000001F4"/>
    <w:rsid w:val="00000898"/>
    <w:rsid w:val="00000B1A"/>
    <w:rsid w:val="00000ED0"/>
    <w:rsid w:val="00000F79"/>
    <w:rsid w:val="00000F84"/>
    <w:rsid w:val="00001FCF"/>
    <w:rsid w:val="000022C8"/>
    <w:rsid w:val="000034E9"/>
    <w:rsid w:val="00003925"/>
    <w:rsid w:val="000075BF"/>
    <w:rsid w:val="00014850"/>
    <w:rsid w:val="00020C6C"/>
    <w:rsid w:val="00021574"/>
    <w:rsid w:val="00021B6D"/>
    <w:rsid w:val="000223C5"/>
    <w:rsid w:val="0002268A"/>
    <w:rsid w:val="00024FBF"/>
    <w:rsid w:val="0002685E"/>
    <w:rsid w:val="000276F1"/>
    <w:rsid w:val="000318B8"/>
    <w:rsid w:val="00032A2B"/>
    <w:rsid w:val="000358E6"/>
    <w:rsid w:val="000410AD"/>
    <w:rsid w:val="00041F7C"/>
    <w:rsid w:val="000429F0"/>
    <w:rsid w:val="00042D1E"/>
    <w:rsid w:val="000438DA"/>
    <w:rsid w:val="000443E4"/>
    <w:rsid w:val="00045971"/>
    <w:rsid w:val="0004603F"/>
    <w:rsid w:val="00046C4F"/>
    <w:rsid w:val="000477A4"/>
    <w:rsid w:val="0005115B"/>
    <w:rsid w:val="000511A5"/>
    <w:rsid w:val="0005142E"/>
    <w:rsid w:val="00055D17"/>
    <w:rsid w:val="0006587F"/>
    <w:rsid w:val="000658F3"/>
    <w:rsid w:val="00066AB0"/>
    <w:rsid w:val="00070EE6"/>
    <w:rsid w:val="0007181F"/>
    <w:rsid w:val="00073059"/>
    <w:rsid w:val="00077B55"/>
    <w:rsid w:val="000815F4"/>
    <w:rsid w:val="00081DDA"/>
    <w:rsid w:val="00082464"/>
    <w:rsid w:val="000830DB"/>
    <w:rsid w:val="00085761"/>
    <w:rsid w:val="000859D3"/>
    <w:rsid w:val="000926BF"/>
    <w:rsid w:val="0009604D"/>
    <w:rsid w:val="000A0380"/>
    <w:rsid w:val="000A0A6B"/>
    <w:rsid w:val="000A109F"/>
    <w:rsid w:val="000A2F9A"/>
    <w:rsid w:val="000A377D"/>
    <w:rsid w:val="000A7CBB"/>
    <w:rsid w:val="000B5ABF"/>
    <w:rsid w:val="000C0263"/>
    <w:rsid w:val="000C07CD"/>
    <w:rsid w:val="000C0D9A"/>
    <w:rsid w:val="000C3F58"/>
    <w:rsid w:val="000C4861"/>
    <w:rsid w:val="000C48A9"/>
    <w:rsid w:val="000C5ADA"/>
    <w:rsid w:val="000C5F95"/>
    <w:rsid w:val="000C6184"/>
    <w:rsid w:val="000D24E8"/>
    <w:rsid w:val="000D43BB"/>
    <w:rsid w:val="000D4A46"/>
    <w:rsid w:val="000D4AC1"/>
    <w:rsid w:val="000D5ACE"/>
    <w:rsid w:val="000D5E37"/>
    <w:rsid w:val="000D6E4A"/>
    <w:rsid w:val="000D7175"/>
    <w:rsid w:val="000D7B73"/>
    <w:rsid w:val="000E0799"/>
    <w:rsid w:val="000F09EE"/>
    <w:rsid w:val="000F55A3"/>
    <w:rsid w:val="00100352"/>
    <w:rsid w:val="001013DB"/>
    <w:rsid w:val="00101461"/>
    <w:rsid w:val="00102C59"/>
    <w:rsid w:val="001051A0"/>
    <w:rsid w:val="00105831"/>
    <w:rsid w:val="00105BE0"/>
    <w:rsid w:val="001070E4"/>
    <w:rsid w:val="001112CF"/>
    <w:rsid w:val="001126A3"/>
    <w:rsid w:val="00114322"/>
    <w:rsid w:val="00114CF3"/>
    <w:rsid w:val="00116760"/>
    <w:rsid w:val="00116B39"/>
    <w:rsid w:val="001217D1"/>
    <w:rsid w:val="001249F2"/>
    <w:rsid w:val="00134E51"/>
    <w:rsid w:val="0013675F"/>
    <w:rsid w:val="00136A4F"/>
    <w:rsid w:val="00141AC2"/>
    <w:rsid w:val="0014266A"/>
    <w:rsid w:val="0014274F"/>
    <w:rsid w:val="00143ABC"/>
    <w:rsid w:val="00144778"/>
    <w:rsid w:val="0015129A"/>
    <w:rsid w:val="001524AA"/>
    <w:rsid w:val="00155B20"/>
    <w:rsid w:val="00156043"/>
    <w:rsid w:val="00156F2F"/>
    <w:rsid w:val="001571A9"/>
    <w:rsid w:val="001607D4"/>
    <w:rsid w:val="00161032"/>
    <w:rsid w:val="00164151"/>
    <w:rsid w:val="00165E97"/>
    <w:rsid w:val="00166F5A"/>
    <w:rsid w:val="00170B8E"/>
    <w:rsid w:val="00170B99"/>
    <w:rsid w:val="0017431B"/>
    <w:rsid w:val="00174BDF"/>
    <w:rsid w:val="001754B2"/>
    <w:rsid w:val="001776CB"/>
    <w:rsid w:val="00177C34"/>
    <w:rsid w:val="001800A3"/>
    <w:rsid w:val="00180AD0"/>
    <w:rsid w:val="00182C3F"/>
    <w:rsid w:val="00182D32"/>
    <w:rsid w:val="00182DC2"/>
    <w:rsid w:val="001830B9"/>
    <w:rsid w:val="001858CB"/>
    <w:rsid w:val="00187325"/>
    <w:rsid w:val="00194D2F"/>
    <w:rsid w:val="00197544"/>
    <w:rsid w:val="001975E6"/>
    <w:rsid w:val="001978E2"/>
    <w:rsid w:val="001A2F5F"/>
    <w:rsid w:val="001A4681"/>
    <w:rsid w:val="001A7129"/>
    <w:rsid w:val="001B1183"/>
    <w:rsid w:val="001B2192"/>
    <w:rsid w:val="001B2324"/>
    <w:rsid w:val="001B5D86"/>
    <w:rsid w:val="001B72D6"/>
    <w:rsid w:val="001B79D7"/>
    <w:rsid w:val="001C0B46"/>
    <w:rsid w:val="001C0D4F"/>
    <w:rsid w:val="001C1FF6"/>
    <w:rsid w:val="001C208B"/>
    <w:rsid w:val="001C2FD0"/>
    <w:rsid w:val="001C352D"/>
    <w:rsid w:val="001C3596"/>
    <w:rsid w:val="001C3C69"/>
    <w:rsid w:val="001C42A2"/>
    <w:rsid w:val="001C5338"/>
    <w:rsid w:val="001C610C"/>
    <w:rsid w:val="001C69F4"/>
    <w:rsid w:val="001D43CA"/>
    <w:rsid w:val="001D4A2A"/>
    <w:rsid w:val="001D55B5"/>
    <w:rsid w:val="001D76DC"/>
    <w:rsid w:val="001E5389"/>
    <w:rsid w:val="001E5D3C"/>
    <w:rsid w:val="001E643C"/>
    <w:rsid w:val="001E689F"/>
    <w:rsid w:val="001E7174"/>
    <w:rsid w:val="001E754A"/>
    <w:rsid w:val="001F0793"/>
    <w:rsid w:val="001F36B1"/>
    <w:rsid w:val="001F38C0"/>
    <w:rsid w:val="001F4523"/>
    <w:rsid w:val="001F4904"/>
    <w:rsid w:val="001F4BA9"/>
    <w:rsid w:val="001F577F"/>
    <w:rsid w:val="00201FBF"/>
    <w:rsid w:val="00202F52"/>
    <w:rsid w:val="00203EF7"/>
    <w:rsid w:val="002040DF"/>
    <w:rsid w:val="0020541C"/>
    <w:rsid w:val="00205815"/>
    <w:rsid w:val="002064F0"/>
    <w:rsid w:val="00206BE4"/>
    <w:rsid w:val="00210DA6"/>
    <w:rsid w:val="00211EB6"/>
    <w:rsid w:val="00212066"/>
    <w:rsid w:val="00213844"/>
    <w:rsid w:val="002141D7"/>
    <w:rsid w:val="0021455C"/>
    <w:rsid w:val="002211CB"/>
    <w:rsid w:val="002239B3"/>
    <w:rsid w:val="00223DB7"/>
    <w:rsid w:val="002247AF"/>
    <w:rsid w:val="0022604F"/>
    <w:rsid w:val="002310F5"/>
    <w:rsid w:val="00232640"/>
    <w:rsid w:val="00236DAC"/>
    <w:rsid w:val="0024185B"/>
    <w:rsid w:val="002442E2"/>
    <w:rsid w:val="0024654B"/>
    <w:rsid w:val="00246C2C"/>
    <w:rsid w:val="00247B37"/>
    <w:rsid w:val="00247E8D"/>
    <w:rsid w:val="00247F96"/>
    <w:rsid w:val="00250FC0"/>
    <w:rsid w:val="00251A86"/>
    <w:rsid w:val="002520C3"/>
    <w:rsid w:val="00255657"/>
    <w:rsid w:val="002559CC"/>
    <w:rsid w:val="00255D74"/>
    <w:rsid w:val="00256B14"/>
    <w:rsid w:val="00261A48"/>
    <w:rsid w:val="00261E67"/>
    <w:rsid w:val="0026383E"/>
    <w:rsid w:val="00265BDF"/>
    <w:rsid w:val="00266310"/>
    <w:rsid w:val="00266739"/>
    <w:rsid w:val="00267F5F"/>
    <w:rsid w:val="002701A5"/>
    <w:rsid w:val="00272E01"/>
    <w:rsid w:val="0027405C"/>
    <w:rsid w:val="002867DB"/>
    <w:rsid w:val="002921F7"/>
    <w:rsid w:val="002A1386"/>
    <w:rsid w:val="002A688F"/>
    <w:rsid w:val="002B0A96"/>
    <w:rsid w:val="002B6863"/>
    <w:rsid w:val="002B7710"/>
    <w:rsid w:val="002B7A23"/>
    <w:rsid w:val="002C0F57"/>
    <w:rsid w:val="002C20F4"/>
    <w:rsid w:val="002C32D9"/>
    <w:rsid w:val="002C400B"/>
    <w:rsid w:val="002C4C14"/>
    <w:rsid w:val="002C5791"/>
    <w:rsid w:val="002C5C34"/>
    <w:rsid w:val="002C6AD8"/>
    <w:rsid w:val="002D30A9"/>
    <w:rsid w:val="002D4867"/>
    <w:rsid w:val="002D7C6B"/>
    <w:rsid w:val="002E00F3"/>
    <w:rsid w:val="002E16D5"/>
    <w:rsid w:val="002E264B"/>
    <w:rsid w:val="002E5E5C"/>
    <w:rsid w:val="002E71C6"/>
    <w:rsid w:val="002E74A9"/>
    <w:rsid w:val="002F3186"/>
    <w:rsid w:val="002F376B"/>
    <w:rsid w:val="002F4540"/>
    <w:rsid w:val="002F54F6"/>
    <w:rsid w:val="002F7253"/>
    <w:rsid w:val="002F7DB0"/>
    <w:rsid w:val="00301DB3"/>
    <w:rsid w:val="00302178"/>
    <w:rsid w:val="00302377"/>
    <w:rsid w:val="00302D6C"/>
    <w:rsid w:val="00303345"/>
    <w:rsid w:val="00303770"/>
    <w:rsid w:val="00304B02"/>
    <w:rsid w:val="00305D7B"/>
    <w:rsid w:val="003071F7"/>
    <w:rsid w:val="00307417"/>
    <w:rsid w:val="00310F34"/>
    <w:rsid w:val="00311BF0"/>
    <w:rsid w:val="003135EE"/>
    <w:rsid w:val="003153A6"/>
    <w:rsid w:val="00316258"/>
    <w:rsid w:val="00316F72"/>
    <w:rsid w:val="00321593"/>
    <w:rsid w:val="00321CBD"/>
    <w:rsid w:val="00326E41"/>
    <w:rsid w:val="00327BD2"/>
    <w:rsid w:val="00330397"/>
    <w:rsid w:val="0033096F"/>
    <w:rsid w:val="003328A8"/>
    <w:rsid w:val="00332CE0"/>
    <w:rsid w:val="003335B1"/>
    <w:rsid w:val="00335D64"/>
    <w:rsid w:val="00340116"/>
    <w:rsid w:val="003439A5"/>
    <w:rsid w:val="003446EA"/>
    <w:rsid w:val="003451AA"/>
    <w:rsid w:val="0034553F"/>
    <w:rsid w:val="0034564F"/>
    <w:rsid w:val="00350A74"/>
    <w:rsid w:val="0035139B"/>
    <w:rsid w:val="00353963"/>
    <w:rsid w:val="003566FE"/>
    <w:rsid w:val="00356B5E"/>
    <w:rsid w:val="00357444"/>
    <w:rsid w:val="00360660"/>
    <w:rsid w:val="0036260D"/>
    <w:rsid w:val="00363906"/>
    <w:rsid w:val="00364DC0"/>
    <w:rsid w:val="00367BB7"/>
    <w:rsid w:val="00370F68"/>
    <w:rsid w:val="003727B9"/>
    <w:rsid w:val="00373331"/>
    <w:rsid w:val="00373AB6"/>
    <w:rsid w:val="00374F03"/>
    <w:rsid w:val="003809DB"/>
    <w:rsid w:val="00381E41"/>
    <w:rsid w:val="00383233"/>
    <w:rsid w:val="00383B7C"/>
    <w:rsid w:val="003856F7"/>
    <w:rsid w:val="00386646"/>
    <w:rsid w:val="0038683B"/>
    <w:rsid w:val="003875D0"/>
    <w:rsid w:val="00387862"/>
    <w:rsid w:val="00387E2E"/>
    <w:rsid w:val="003915A0"/>
    <w:rsid w:val="00396090"/>
    <w:rsid w:val="0039795A"/>
    <w:rsid w:val="00397B29"/>
    <w:rsid w:val="003A2600"/>
    <w:rsid w:val="003A2D34"/>
    <w:rsid w:val="003A32AF"/>
    <w:rsid w:val="003A43F1"/>
    <w:rsid w:val="003A4B78"/>
    <w:rsid w:val="003A5CBB"/>
    <w:rsid w:val="003A7AF9"/>
    <w:rsid w:val="003A7D68"/>
    <w:rsid w:val="003B6697"/>
    <w:rsid w:val="003B6D3A"/>
    <w:rsid w:val="003B740D"/>
    <w:rsid w:val="003B7817"/>
    <w:rsid w:val="003B7F35"/>
    <w:rsid w:val="003C1776"/>
    <w:rsid w:val="003C1B4E"/>
    <w:rsid w:val="003C2724"/>
    <w:rsid w:val="003C5682"/>
    <w:rsid w:val="003C77F6"/>
    <w:rsid w:val="003D01A7"/>
    <w:rsid w:val="003D0DE1"/>
    <w:rsid w:val="003D15D1"/>
    <w:rsid w:val="003D2333"/>
    <w:rsid w:val="003D4217"/>
    <w:rsid w:val="003D6411"/>
    <w:rsid w:val="003D772E"/>
    <w:rsid w:val="003E0141"/>
    <w:rsid w:val="003E22B9"/>
    <w:rsid w:val="003E23F2"/>
    <w:rsid w:val="003E25D2"/>
    <w:rsid w:val="003E2FB6"/>
    <w:rsid w:val="003E4094"/>
    <w:rsid w:val="003E5CC6"/>
    <w:rsid w:val="003E60F7"/>
    <w:rsid w:val="003F0381"/>
    <w:rsid w:val="003F39C3"/>
    <w:rsid w:val="003F5EFA"/>
    <w:rsid w:val="003F72A9"/>
    <w:rsid w:val="00400485"/>
    <w:rsid w:val="004037B9"/>
    <w:rsid w:val="004051FA"/>
    <w:rsid w:val="00405CB7"/>
    <w:rsid w:val="00406E6E"/>
    <w:rsid w:val="00410C1C"/>
    <w:rsid w:val="00413A84"/>
    <w:rsid w:val="004140A5"/>
    <w:rsid w:val="00414F1A"/>
    <w:rsid w:val="00414F21"/>
    <w:rsid w:val="00420F4B"/>
    <w:rsid w:val="004251CD"/>
    <w:rsid w:val="00432CF4"/>
    <w:rsid w:val="00432E27"/>
    <w:rsid w:val="00436030"/>
    <w:rsid w:val="00440488"/>
    <w:rsid w:val="0044119F"/>
    <w:rsid w:val="00441905"/>
    <w:rsid w:val="004428AD"/>
    <w:rsid w:val="00443DFD"/>
    <w:rsid w:val="00443ECC"/>
    <w:rsid w:val="00444A30"/>
    <w:rsid w:val="0044538E"/>
    <w:rsid w:val="0044589E"/>
    <w:rsid w:val="00450A8B"/>
    <w:rsid w:val="00450B99"/>
    <w:rsid w:val="0045390A"/>
    <w:rsid w:val="00456F0C"/>
    <w:rsid w:val="004575E1"/>
    <w:rsid w:val="00460771"/>
    <w:rsid w:val="00461406"/>
    <w:rsid w:val="004619B4"/>
    <w:rsid w:val="004645FA"/>
    <w:rsid w:val="00467417"/>
    <w:rsid w:val="00472697"/>
    <w:rsid w:val="00473965"/>
    <w:rsid w:val="0047767C"/>
    <w:rsid w:val="00480A03"/>
    <w:rsid w:val="004811A4"/>
    <w:rsid w:val="00490F98"/>
    <w:rsid w:val="004912F2"/>
    <w:rsid w:val="00491519"/>
    <w:rsid w:val="00493997"/>
    <w:rsid w:val="00494121"/>
    <w:rsid w:val="00495291"/>
    <w:rsid w:val="00495403"/>
    <w:rsid w:val="00496255"/>
    <w:rsid w:val="004A0DF2"/>
    <w:rsid w:val="004A3785"/>
    <w:rsid w:val="004A4520"/>
    <w:rsid w:val="004A5071"/>
    <w:rsid w:val="004A67EA"/>
    <w:rsid w:val="004B0101"/>
    <w:rsid w:val="004B08A2"/>
    <w:rsid w:val="004B27C2"/>
    <w:rsid w:val="004B29B2"/>
    <w:rsid w:val="004B6110"/>
    <w:rsid w:val="004B710F"/>
    <w:rsid w:val="004C14FB"/>
    <w:rsid w:val="004C16DC"/>
    <w:rsid w:val="004C5B05"/>
    <w:rsid w:val="004C7341"/>
    <w:rsid w:val="004C7E2F"/>
    <w:rsid w:val="004D16D7"/>
    <w:rsid w:val="004D46BC"/>
    <w:rsid w:val="004D4C3B"/>
    <w:rsid w:val="004E01AA"/>
    <w:rsid w:val="004E0A44"/>
    <w:rsid w:val="004E1117"/>
    <w:rsid w:val="004E461B"/>
    <w:rsid w:val="004E7C32"/>
    <w:rsid w:val="004F03C3"/>
    <w:rsid w:val="004F0600"/>
    <w:rsid w:val="004F0D92"/>
    <w:rsid w:val="004F2915"/>
    <w:rsid w:val="004F7D4F"/>
    <w:rsid w:val="00507861"/>
    <w:rsid w:val="00507D00"/>
    <w:rsid w:val="0051037D"/>
    <w:rsid w:val="00512784"/>
    <w:rsid w:val="00512DE6"/>
    <w:rsid w:val="005137FA"/>
    <w:rsid w:val="00514837"/>
    <w:rsid w:val="0051549A"/>
    <w:rsid w:val="00516079"/>
    <w:rsid w:val="00516E7B"/>
    <w:rsid w:val="00521A07"/>
    <w:rsid w:val="00526463"/>
    <w:rsid w:val="00534A84"/>
    <w:rsid w:val="0053609F"/>
    <w:rsid w:val="00540BFE"/>
    <w:rsid w:val="00541D9C"/>
    <w:rsid w:val="005423E3"/>
    <w:rsid w:val="0054285F"/>
    <w:rsid w:val="0054525E"/>
    <w:rsid w:val="005464AB"/>
    <w:rsid w:val="00546A25"/>
    <w:rsid w:val="00547E02"/>
    <w:rsid w:val="00550397"/>
    <w:rsid w:val="005506FF"/>
    <w:rsid w:val="00550758"/>
    <w:rsid w:val="00552F47"/>
    <w:rsid w:val="00554E79"/>
    <w:rsid w:val="00556216"/>
    <w:rsid w:val="005570D6"/>
    <w:rsid w:val="00560131"/>
    <w:rsid w:val="00560460"/>
    <w:rsid w:val="00562269"/>
    <w:rsid w:val="00565385"/>
    <w:rsid w:val="005667B1"/>
    <w:rsid w:val="00571220"/>
    <w:rsid w:val="005721E1"/>
    <w:rsid w:val="0057300D"/>
    <w:rsid w:val="0057326A"/>
    <w:rsid w:val="00577A4E"/>
    <w:rsid w:val="00580FF4"/>
    <w:rsid w:val="005820C2"/>
    <w:rsid w:val="005820D3"/>
    <w:rsid w:val="00584788"/>
    <w:rsid w:val="00585AC8"/>
    <w:rsid w:val="0058613C"/>
    <w:rsid w:val="00591435"/>
    <w:rsid w:val="005922EE"/>
    <w:rsid w:val="00592323"/>
    <w:rsid w:val="00592927"/>
    <w:rsid w:val="00593CCF"/>
    <w:rsid w:val="005943E8"/>
    <w:rsid w:val="00594BF1"/>
    <w:rsid w:val="00594BFD"/>
    <w:rsid w:val="00596432"/>
    <w:rsid w:val="005A013C"/>
    <w:rsid w:val="005A0147"/>
    <w:rsid w:val="005A0817"/>
    <w:rsid w:val="005A26AF"/>
    <w:rsid w:val="005A2E9C"/>
    <w:rsid w:val="005A579E"/>
    <w:rsid w:val="005A6187"/>
    <w:rsid w:val="005A695F"/>
    <w:rsid w:val="005A7E75"/>
    <w:rsid w:val="005B187B"/>
    <w:rsid w:val="005B1F6A"/>
    <w:rsid w:val="005B42CB"/>
    <w:rsid w:val="005B4C50"/>
    <w:rsid w:val="005B5F60"/>
    <w:rsid w:val="005B6CC5"/>
    <w:rsid w:val="005C00CB"/>
    <w:rsid w:val="005C12F3"/>
    <w:rsid w:val="005D0F6B"/>
    <w:rsid w:val="005D4763"/>
    <w:rsid w:val="005D68E2"/>
    <w:rsid w:val="005D6A59"/>
    <w:rsid w:val="005D6AC2"/>
    <w:rsid w:val="005D76FB"/>
    <w:rsid w:val="005E1E49"/>
    <w:rsid w:val="005E2877"/>
    <w:rsid w:val="005E4B77"/>
    <w:rsid w:val="005E561E"/>
    <w:rsid w:val="005E63C9"/>
    <w:rsid w:val="005F1823"/>
    <w:rsid w:val="005F28D2"/>
    <w:rsid w:val="005F5FD1"/>
    <w:rsid w:val="005F6713"/>
    <w:rsid w:val="0060017D"/>
    <w:rsid w:val="00602305"/>
    <w:rsid w:val="006048A5"/>
    <w:rsid w:val="00606699"/>
    <w:rsid w:val="00606A85"/>
    <w:rsid w:val="00607744"/>
    <w:rsid w:val="00611BCE"/>
    <w:rsid w:val="0061380F"/>
    <w:rsid w:val="006141E0"/>
    <w:rsid w:val="0061457C"/>
    <w:rsid w:val="006149B5"/>
    <w:rsid w:val="00615C3B"/>
    <w:rsid w:val="00616DF7"/>
    <w:rsid w:val="00621BB7"/>
    <w:rsid w:val="006340A5"/>
    <w:rsid w:val="0063497D"/>
    <w:rsid w:val="00635263"/>
    <w:rsid w:val="0063599B"/>
    <w:rsid w:val="0063622E"/>
    <w:rsid w:val="00640341"/>
    <w:rsid w:val="0064257D"/>
    <w:rsid w:val="00642586"/>
    <w:rsid w:val="00643232"/>
    <w:rsid w:val="00644888"/>
    <w:rsid w:val="00645168"/>
    <w:rsid w:val="006452E6"/>
    <w:rsid w:val="0064724E"/>
    <w:rsid w:val="0065101F"/>
    <w:rsid w:val="006514C7"/>
    <w:rsid w:val="00651CE8"/>
    <w:rsid w:val="00651D7E"/>
    <w:rsid w:val="00654A08"/>
    <w:rsid w:val="00656A77"/>
    <w:rsid w:val="00657786"/>
    <w:rsid w:val="00657A7F"/>
    <w:rsid w:val="00662829"/>
    <w:rsid w:val="00664D71"/>
    <w:rsid w:val="0066513F"/>
    <w:rsid w:val="00666BDE"/>
    <w:rsid w:val="00670DE3"/>
    <w:rsid w:val="00673B12"/>
    <w:rsid w:val="00674E0F"/>
    <w:rsid w:val="006764AA"/>
    <w:rsid w:val="00676F99"/>
    <w:rsid w:val="00677926"/>
    <w:rsid w:val="0068021C"/>
    <w:rsid w:val="006816B7"/>
    <w:rsid w:val="00682DD8"/>
    <w:rsid w:val="00682E48"/>
    <w:rsid w:val="006847F2"/>
    <w:rsid w:val="00685A93"/>
    <w:rsid w:val="00686A10"/>
    <w:rsid w:val="006909D3"/>
    <w:rsid w:val="00695E93"/>
    <w:rsid w:val="006A3D86"/>
    <w:rsid w:val="006A4D69"/>
    <w:rsid w:val="006A5E62"/>
    <w:rsid w:val="006A5FA6"/>
    <w:rsid w:val="006B1CA0"/>
    <w:rsid w:val="006B2CB5"/>
    <w:rsid w:val="006B31C6"/>
    <w:rsid w:val="006B3387"/>
    <w:rsid w:val="006B4A74"/>
    <w:rsid w:val="006B5212"/>
    <w:rsid w:val="006B56DC"/>
    <w:rsid w:val="006B7074"/>
    <w:rsid w:val="006C0F6D"/>
    <w:rsid w:val="006D0435"/>
    <w:rsid w:val="006D0A6C"/>
    <w:rsid w:val="006D2D98"/>
    <w:rsid w:val="006D33B4"/>
    <w:rsid w:val="006D3AE6"/>
    <w:rsid w:val="006D4DA1"/>
    <w:rsid w:val="006D5FDA"/>
    <w:rsid w:val="006D79AE"/>
    <w:rsid w:val="006E0BEB"/>
    <w:rsid w:val="006E0FED"/>
    <w:rsid w:val="006E1429"/>
    <w:rsid w:val="006E2CF8"/>
    <w:rsid w:val="006E3181"/>
    <w:rsid w:val="006E548B"/>
    <w:rsid w:val="006E5700"/>
    <w:rsid w:val="006E799C"/>
    <w:rsid w:val="006F0B19"/>
    <w:rsid w:val="006F15E6"/>
    <w:rsid w:val="006F446F"/>
    <w:rsid w:val="006F5AB0"/>
    <w:rsid w:val="00700183"/>
    <w:rsid w:val="00700EF0"/>
    <w:rsid w:val="00702843"/>
    <w:rsid w:val="00702E06"/>
    <w:rsid w:val="00706B69"/>
    <w:rsid w:val="007072F5"/>
    <w:rsid w:val="0070799B"/>
    <w:rsid w:val="00707AD3"/>
    <w:rsid w:val="007126F9"/>
    <w:rsid w:val="0071649C"/>
    <w:rsid w:val="007169A2"/>
    <w:rsid w:val="00717185"/>
    <w:rsid w:val="00720E88"/>
    <w:rsid w:val="00721C62"/>
    <w:rsid w:val="00722171"/>
    <w:rsid w:val="007244BC"/>
    <w:rsid w:val="00726383"/>
    <w:rsid w:val="00727ED3"/>
    <w:rsid w:val="00730664"/>
    <w:rsid w:val="00730C82"/>
    <w:rsid w:val="00731F92"/>
    <w:rsid w:val="007331CF"/>
    <w:rsid w:val="0073330B"/>
    <w:rsid w:val="007343B9"/>
    <w:rsid w:val="0073629E"/>
    <w:rsid w:val="007403CF"/>
    <w:rsid w:val="00741D0C"/>
    <w:rsid w:val="00751132"/>
    <w:rsid w:val="00751B8A"/>
    <w:rsid w:val="00751C51"/>
    <w:rsid w:val="00754503"/>
    <w:rsid w:val="00756A13"/>
    <w:rsid w:val="00761274"/>
    <w:rsid w:val="00761746"/>
    <w:rsid w:val="007624B8"/>
    <w:rsid w:val="007669B6"/>
    <w:rsid w:val="00770E8D"/>
    <w:rsid w:val="00772767"/>
    <w:rsid w:val="00772A4E"/>
    <w:rsid w:val="007740E6"/>
    <w:rsid w:val="00774C60"/>
    <w:rsid w:val="00775088"/>
    <w:rsid w:val="007758D0"/>
    <w:rsid w:val="00782B69"/>
    <w:rsid w:val="007902E1"/>
    <w:rsid w:val="00792415"/>
    <w:rsid w:val="007931C1"/>
    <w:rsid w:val="007934B2"/>
    <w:rsid w:val="007952E0"/>
    <w:rsid w:val="00795549"/>
    <w:rsid w:val="00797F5F"/>
    <w:rsid w:val="00797FA9"/>
    <w:rsid w:val="007A0737"/>
    <w:rsid w:val="007A0DCB"/>
    <w:rsid w:val="007A1117"/>
    <w:rsid w:val="007A1AF1"/>
    <w:rsid w:val="007A1D66"/>
    <w:rsid w:val="007A3728"/>
    <w:rsid w:val="007A4008"/>
    <w:rsid w:val="007A4405"/>
    <w:rsid w:val="007A683A"/>
    <w:rsid w:val="007A71E3"/>
    <w:rsid w:val="007A7774"/>
    <w:rsid w:val="007B2396"/>
    <w:rsid w:val="007B657F"/>
    <w:rsid w:val="007B7C8B"/>
    <w:rsid w:val="007C01F4"/>
    <w:rsid w:val="007C1AAB"/>
    <w:rsid w:val="007C3131"/>
    <w:rsid w:val="007C35A7"/>
    <w:rsid w:val="007C36FC"/>
    <w:rsid w:val="007C6CA0"/>
    <w:rsid w:val="007C6FBA"/>
    <w:rsid w:val="007C73DD"/>
    <w:rsid w:val="007D0DEF"/>
    <w:rsid w:val="007D5679"/>
    <w:rsid w:val="007D646C"/>
    <w:rsid w:val="007D6480"/>
    <w:rsid w:val="007E1513"/>
    <w:rsid w:val="007E32CA"/>
    <w:rsid w:val="007E41E4"/>
    <w:rsid w:val="007E60DC"/>
    <w:rsid w:val="007E7605"/>
    <w:rsid w:val="007E7937"/>
    <w:rsid w:val="007F2301"/>
    <w:rsid w:val="007F50CB"/>
    <w:rsid w:val="007F7D38"/>
    <w:rsid w:val="00803C30"/>
    <w:rsid w:val="008042B2"/>
    <w:rsid w:val="00806AB2"/>
    <w:rsid w:val="008071EE"/>
    <w:rsid w:val="00807F4E"/>
    <w:rsid w:val="008109FE"/>
    <w:rsid w:val="00813FD8"/>
    <w:rsid w:val="00815363"/>
    <w:rsid w:val="008177BA"/>
    <w:rsid w:val="00824B8B"/>
    <w:rsid w:val="00825E51"/>
    <w:rsid w:val="00826340"/>
    <w:rsid w:val="008278D9"/>
    <w:rsid w:val="00830253"/>
    <w:rsid w:val="008305A1"/>
    <w:rsid w:val="0083329C"/>
    <w:rsid w:val="00835C7F"/>
    <w:rsid w:val="00837C46"/>
    <w:rsid w:val="00845080"/>
    <w:rsid w:val="00845D21"/>
    <w:rsid w:val="008519C5"/>
    <w:rsid w:val="0085351D"/>
    <w:rsid w:val="008578AD"/>
    <w:rsid w:val="0086097F"/>
    <w:rsid w:val="00863E15"/>
    <w:rsid w:val="0087492D"/>
    <w:rsid w:val="00874FC4"/>
    <w:rsid w:val="00877C78"/>
    <w:rsid w:val="00882DA2"/>
    <w:rsid w:val="0088669B"/>
    <w:rsid w:val="0088785A"/>
    <w:rsid w:val="00891BA6"/>
    <w:rsid w:val="008936B8"/>
    <w:rsid w:val="00895475"/>
    <w:rsid w:val="008967BB"/>
    <w:rsid w:val="00897781"/>
    <w:rsid w:val="008A0CB0"/>
    <w:rsid w:val="008A0EDF"/>
    <w:rsid w:val="008A1A68"/>
    <w:rsid w:val="008A36E2"/>
    <w:rsid w:val="008A63E5"/>
    <w:rsid w:val="008A7841"/>
    <w:rsid w:val="008B0F34"/>
    <w:rsid w:val="008B12FF"/>
    <w:rsid w:val="008B3BCE"/>
    <w:rsid w:val="008B3C36"/>
    <w:rsid w:val="008B4C5F"/>
    <w:rsid w:val="008B6D7E"/>
    <w:rsid w:val="008C23B5"/>
    <w:rsid w:val="008C44A5"/>
    <w:rsid w:val="008C6AD3"/>
    <w:rsid w:val="008C7EDE"/>
    <w:rsid w:val="008D0915"/>
    <w:rsid w:val="008D2C13"/>
    <w:rsid w:val="008D3A7E"/>
    <w:rsid w:val="008D51BB"/>
    <w:rsid w:val="008D5A26"/>
    <w:rsid w:val="008D6284"/>
    <w:rsid w:val="008D6EAC"/>
    <w:rsid w:val="008E085E"/>
    <w:rsid w:val="008E0B0A"/>
    <w:rsid w:val="008E403D"/>
    <w:rsid w:val="008E4431"/>
    <w:rsid w:val="008F0775"/>
    <w:rsid w:val="008F0C5A"/>
    <w:rsid w:val="008F2C8C"/>
    <w:rsid w:val="008F332A"/>
    <w:rsid w:val="008F567B"/>
    <w:rsid w:val="008F5B3F"/>
    <w:rsid w:val="008F7B9B"/>
    <w:rsid w:val="00901163"/>
    <w:rsid w:val="0090125D"/>
    <w:rsid w:val="009022DB"/>
    <w:rsid w:val="0090309F"/>
    <w:rsid w:val="0090329C"/>
    <w:rsid w:val="00903734"/>
    <w:rsid w:val="0090391F"/>
    <w:rsid w:val="0090664C"/>
    <w:rsid w:val="00910AB3"/>
    <w:rsid w:val="00912472"/>
    <w:rsid w:val="00916418"/>
    <w:rsid w:val="00916B93"/>
    <w:rsid w:val="00916D0F"/>
    <w:rsid w:val="0092115C"/>
    <w:rsid w:val="009220E4"/>
    <w:rsid w:val="009243ED"/>
    <w:rsid w:val="00924A41"/>
    <w:rsid w:val="0092512B"/>
    <w:rsid w:val="00926B91"/>
    <w:rsid w:val="00926C03"/>
    <w:rsid w:val="00926DDC"/>
    <w:rsid w:val="0093104B"/>
    <w:rsid w:val="0093152D"/>
    <w:rsid w:val="009325CF"/>
    <w:rsid w:val="00933D9B"/>
    <w:rsid w:val="009357C5"/>
    <w:rsid w:val="00937735"/>
    <w:rsid w:val="0094163F"/>
    <w:rsid w:val="009426F3"/>
    <w:rsid w:val="00946943"/>
    <w:rsid w:val="00946D70"/>
    <w:rsid w:val="0095194D"/>
    <w:rsid w:val="00951F36"/>
    <w:rsid w:val="00952AB2"/>
    <w:rsid w:val="00952CD5"/>
    <w:rsid w:val="0095346F"/>
    <w:rsid w:val="00953ABF"/>
    <w:rsid w:val="00955FCB"/>
    <w:rsid w:val="009564FC"/>
    <w:rsid w:val="0095747B"/>
    <w:rsid w:val="00960546"/>
    <w:rsid w:val="00961E03"/>
    <w:rsid w:val="00962830"/>
    <w:rsid w:val="00965043"/>
    <w:rsid w:val="00973E4A"/>
    <w:rsid w:val="00975585"/>
    <w:rsid w:val="00975A24"/>
    <w:rsid w:val="00977C47"/>
    <w:rsid w:val="00980FFC"/>
    <w:rsid w:val="00983BED"/>
    <w:rsid w:val="00985845"/>
    <w:rsid w:val="00986D53"/>
    <w:rsid w:val="009879B3"/>
    <w:rsid w:val="00990DFB"/>
    <w:rsid w:val="009925EA"/>
    <w:rsid w:val="00992A8C"/>
    <w:rsid w:val="00994C9E"/>
    <w:rsid w:val="00996968"/>
    <w:rsid w:val="009A08EF"/>
    <w:rsid w:val="009A3010"/>
    <w:rsid w:val="009A4ADE"/>
    <w:rsid w:val="009A5934"/>
    <w:rsid w:val="009A7521"/>
    <w:rsid w:val="009B30D2"/>
    <w:rsid w:val="009C00A0"/>
    <w:rsid w:val="009C388A"/>
    <w:rsid w:val="009C656F"/>
    <w:rsid w:val="009D017E"/>
    <w:rsid w:val="009D1293"/>
    <w:rsid w:val="009D183A"/>
    <w:rsid w:val="009D38CA"/>
    <w:rsid w:val="009D64A3"/>
    <w:rsid w:val="009D6C20"/>
    <w:rsid w:val="009E252D"/>
    <w:rsid w:val="009E4005"/>
    <w:rsid w:val="009F0410"/>
    <w:rsid w:val="009F09BA"/>
    <w:rsid w:val="009F135B"/>
    <w:rsid w:val="009F241C"/>
    <w:rsid w:val="009F411F"/>
    <w:rsid w:val="00A0032B"/>
    <w:rsid w:val="00A07B1A"/>
    <w:rsid w:val="00A138F4"/>
    <w:rsid w:val="00A15E20"/>
    <w:rsid w:val="00A16FAC"/>
    <w:rsid w:val="00A20073"/>
    <w:rsid w:val="00A20BAB"/>
    <w:rsid w:val="00A21BF6"/>
    <w:rsid w:val="00A23E1F"/>
    <w:rsid w:val="00A248AE"/>
    <w:rsid w:val="00A250D0"/>
    <w:rsid w:val="00A25EB1"/>
    <w:rsid w:val="00A27E96"/>
    <w:rsid w:val="00A30E1F"/>
    <w:rsid w:val="00A30E95"/>
    <w:rsid w:val="00A320E2"/>
    <w:rsid w:val="00A34660"/>
    <w:rsid w:val="00A35C76"/>
    <w:rsid w:val="00A42347"/>
    <w:rsid w:val="00A44972"/>
    <w:rsid w:val="00A47BDD"/>
    <w:rsid w:val="00A47FC1"/>
    <w:rsid w:val="00A518F4"/>
    <w:rsid w:val="00A51CB8"/>
    <w:rsid w:val="00A51E41"/>
    <w:rsid w:val="00A534EF"/>
    <w:rsid w:val="00A53C12"/>
    <w:rsid w:val="00A57298"/>
    <w:rsid w:val="00A60049"/>
    <w:rsid w:val="00A61717"/>
    <w:rsid w:val="00A62BF5"/>
    <w:rsid w:val="00A634CA"/>
    <w:rsid w:val="00A641DF"/>
    <w:rsid w:val="00A651CA"/>
    <w:rsid w:val="00A659F3"/>
    <w:rsid w:val="00A6673F"/>
    <w:rsid w:val="00A66843"/>
    <w:rsid w:val="00A675E1"/>
    <w:rsid w:val="00A70EA8"/>
    <w:rsid w:val="00A760DA"/>
    <w:rsid w:val="00A83204"/>
    <w:rsid w:val="00A87288"/>
    <w:rsid w:val="00A9065C"/>
    <w:rsid w:val="00A92A64"/>
    <w:rsid w:val="00A93F51"/>
    <w:rsid w:val="00A954BF"/>
    <w:rsid w:val="00AA2244"/>
    <w:rsid w:val="00AA2480"/>
    <w:rsid w:val="00AA52CB"/>
    <w:rsid w:val="00AA79A5"/>
    <w:rsid w:val="00AB2F5D"/>
    <w:rsid w:val="00AB7F76"/>
    <w:rsid w:val="00AC0A93"/>
    <w:rsid w:val="00AC225C"/>
    <w:rsid w:val="00AC31E2"/>
    <w:rsid w:val="00AC349C"/>
    <w:rsid w:val="00AC3689"/>
    <w:rsid w:val="00AC6880"/>
    <w:rsid w:val="00AD3BA4"/>
    <w:rsid w:val="00AD4517"/>
    <w:rsid w:val="00AD6C5C"/>
    <w:rsid w:val="00AE028A"/>
    <w:rsid w:val="00AE071A"/>
    <w:rsid w:val="00AE1B58"/>
    <w:rsid w:val="00AE6FB6"/>
    <w:rsid w:val="00AE71C6"/>
    <w:rsid w:val="00AF1877"/>
    <w:rsid w:val="00AF28CC"/>
    <w:rsid w:val="00AF3860"/>
    <w:rsid w:val="00AF39E4"/>
    <w:rsid w:val="00AF4C9D"/>
    <w:rsid w:val="00AF5FBA"/>
    <w:rsid w:val="00B00664"/>
    <w:rsid w:val="00B017C9"/>
    <w:rsid w:val="00B018A7"/>
    <w:rsid w:val="00B022E7"/>
    <w:rsid w:val="00B03840"/>
    <w:rsid w:val="00B046BE"/>
    <w:rsid w:val="00B04B1B"/>
    <w:rsid w:val="00B12918"/>
    <w:rsid w:val="00B1395F"/>
    <w:rsid w:val="00B17762"/>
    <w:rsid w:val="00B17BE2"/>
    <w:rsid w:val="00B22FAA"/>
    <w:rsid w:val="00B2657F"/>
    <w:rsid w:val="00B26A92"/>
    <w:rsid w:val="00B3053C"/>
    <w:rsid w:val="00B30636"/>
    <w:rsid w:val="00B3197F"/>
    <w:rsid w:val="00B31B22"/>
    <w:rsid w:val="00B32D03"/>
    <w:rsid w:val="00B32EEC"/>
    <w:rsid w:val="00B35A61"/>
    <w:rsid w:val="00B42AAD"/>
    <w:rsid w:val="00B44BC1"/>
    <w:rsid w:val="00B47AC3"/>
    <w:rsid w:val="00B52C66"/>
    <w:rsid w:val="00B53515"/>
    <w:rsid w:val="00B54805"/>
    <w:rsid w:val="00B55C9A"/>
    <w:rsid w:val="00B55D65"/>
    <w:rsid w:val="00B61BA7"/>
    <w:rsid w:val="00B64C7A"/>
    <w:rsid w:val="00B673B2"/>
    <w:rsid w:val="00B703F1"/>
    <w:rsid w:val="00B70CA9"/>
    <w:rsid w:val="00B7257D"/>
    <w:rsid w:val="00B74B99"/>
    <w:rsid w:val="00B74E43"/>
    <w:rsid w:val="00B751E2"/>
    <w:rsid w:val="00B77D97"/>
    <w:rsid w:val="00B812D1"/>
    <w:rsid w:val="00B91587"/>
    <w:rsid w:val="00B926A3"/>
    <w:rsid w:val="00B9357F"/>
    <w:rsid w:val="00B94580"/>
    <w:rsid w:val="00B95DE7"/>
    <w:rsid w:val="00BA07ED"/>
    <w:rsid w:val="00BA26B3"/>
    <w:rsid w:val="00BA4334"/>
    <w:rsid w:val="00BA7A2C"/>
    <w:rsid w:val="00BB01F8"/>
    <w:rsid w:val="00BB2440"/>
    <w:rsid w:val="00BB7427"/>
    <w:rsid w:val="00BC0C64"/>
    <w:rsid w:val="00BC18DF"/>
    <w:rsid w:val="00BC4058"/>
    <w:rsid w:val="00BC546E"/>
    <w:rsid w:val="00BC5521"/>
    <w:rsid w:val="00BC61E9"/>
    <w:rsid w:val="00BC66C7"/>
    <w:rsid w:val="00BC765B"/>
    <w:rsid w:val="00BD1BBF"/>
    <w:rsid w:val="00BD363D"/>
    <w:rsid w:val="00BD4110"/>
    <w:rsid w:val="00BE1303"/>
    <w:rsid w:val="00BE1B79"/>
    <w:rsid w:val="00BE37AD"/>
    <w:rsid w:val="00BE40BA"/>
    <w:rsid w:val="00BE427B"/>
    <w:rsid w:val="00BE4B67"/>
    <w:rsid w:val="00BE521C"/>
    <w:rsid w:val="00BE5FFF"/>
    <w:rsid w:val="00BE6C48"/>
    <w:rsid w:val="00BE778F"/>
    <w:rsid w:val="00BF147E"/>
    <w:rsid w:val="00BF16E4"/>
    <w:rsid w:val="00BF7490"/>
    <w:rsid w:val="00C02763"/>
    <w:rsid w:val="00C05CDA"/>
    <w:rsid w:val="00C05FCF"/>
    <w:rsid w:val="00C062E5"/>
    <w:rsid w:val="00C06801"/>
    <w:rsid w:val="00C07360"/>
    <w:rsid w:val="00C10479"/>
    <w:rsid w:val="00C122D0"/>
    <w:rsid w:val="00C125FB"/>
    <w:rsid w:val="00C15396"/>
    <w:rsid w:val="00C1702B"/>
    <w:rsid w:val="00C17A95"/>
    <w:rsid w:val="00C21103"/>
    <w:rsid w:val="00C22DF5"/>
    <w:rsid w:val="00C23CB6"/>
    <w:rsid w:val="00C2552A"/>
    <w:rsid w:val="00C30574"/>
    <w:rsid w:val="00C313FA"/>
    <w:rsid w:val="00C33EA0"/>
    <w:rsid w:val="00C35719"/>
    <w:rsid w:val="00C35EC8"/>
    <w:rsid w:val="00C35FA8"/>
    <w:rsid w:val="00C41523"/>
    <w:rsid w:val="00C41635"/>
    <w:rsid w:val="00C42444"/>
    <w:rsid w:val="00C42F1C"/>
    <w:rsid w:val="00C43B86"/>
    <w:rsid w:val="00C4413F"/>
    <w:rsid w:val="00C44ECD"/>
    <w:rsid w:val="00C45D4C"/>
    <w:rsid w:val="00C5035F"/>
    <w:rsid w:val="00C504F3"/>
    <w:rsid w:val="00C52FD9"/>
    <w:rsid w:val="00C53395"/>
    <w:rsid w:val="00C5626F"/>
    <w:rsid w:val="00C56CCE"/>
    <w:rsid w:val="00C572FB"/>
    <w:rsid w:val="00C574C9"/>
    <w:rsid w:val="00C635F3"/>
    <w:rsid w:val="00C6486F"/>
    <w:rsid w:val="00C66A66"/>
    <w:rsid w:val="00C66B6A"/>
    <w:rsid w:val="00C70327"/>
    <w:rsid w:val="00C7519B"/>
    <w:rsid w:val="00C76A6A"/>
    <w:rsid w:val="00C76D85"/>
    <w:rsid w:val="00C8205A"/>
    <w:rsid w:val="00C833BF"/>
    <w:rsid w:val="00C853BC"/>
    <w:rsid w:val="00C865C6"/>
    <w:rsid w:val="00C871BD"/>
    <w:rsid w:val="00C87C42"/>
    <w:rsid w:val="00C87FE0"/>
    <w:rsid w:val="00C934F8"/>
    <w:rsid w:val="00C968DC"/>
    <w:rsid w:val="00C96F5E"/>
    <w:rsid w:val="00CA025E"/>
    <w:rsid w:val="00CA4540"/>
    <w:rsid w:val="00CB09E1"/>
    <w:rsid w:val="00CB10C5"/>
    <w:rsid w:val="00CB20B3"/>
    <w:rsid w:val="00CB4FCC"/>
    <w:rsid w:val="00CB66DD"/>
    <w:rsid w:val="00CC0060"/>
    <w:rsid w:val="00CC1C93"/>
    <w:rsid w:val="00CC1E96"/>
    <w:rsid w:val="00CC523E"/>
    <w:rsid w:val="00CC52D9"/>
    <w:rsid w:val="00CC6DD1"/>
    <w:rsid w:val="00CD0646"/>
    <w:rsid w:val="00CD11E0"/>
    <w:rsid w:val="00CD1AFF"/>
    <w:rsid w:val="00CD2080"/>
    <w:rsid w:val="00CD2438"/>
    <w:rsid w:val="00CD4254"/>
    <w:rsid w:val="00CD7126"/>
    <w:rsid w:val="00CD75CE"/>
    <w:rsid w:val="00CD7911"/>
    <w:rsid w:val="00CE0962"/>
    <w:rsid w:val="00CE4B88"/>
    <w:rsid w:val="00CE671F"/>
    <w:rsid w:val="00CE6C2B"/>
    <w:rsid w:val="00CE76C5"/>
    <w:rsid w:val="00CF06C2"/>
    <w:rsid w:val="00CF0D0B"/>
    <w:rsid w:val="00CF0DB6"/>
    <w:rsid w:val="00CF15B1"/>
    <w:rsid w:val="00D00F57"/>
    <w:rsid w:val="00D010AC"/>
    <w:rsid w:val="00D02C87"/>
    <w:rsid w:val="00D0404F"/>
    <w:rsid w:val="00D05B2F"/>
    <w:rsid w:val="00D05D6F"/>
    <w:rsid w:val="00D10E68"/>
    <w:rsid w:val="00D115A5"/>
    <w:rsid w:val="00D12ECF"/>
    <w:rsid w:val="00D13C9D"/>
    <w:rsid w:val="00D1626C"/>
    <w:rsid w:val="00D168C6"/>
    <w:rsid w:val="00D17769"/>
    <w:rsid w:val="00D17B1D"/>
    <w:rsid w:val="00D17C45"/>
    <w:rsid w:val="00D23CF4"/>
    <w:rsid w:val="00D31C39"/>
    <w:rsid w:val="00D32FA6"/>
    <w:rsid w:val="00D33BFD"/>
    <w:rsid w:val="00D36CC6"/>
    <w:rsid w:val="00D37906"/>
    <w:rsid w:val="00D4235F"/>
    <w:rsid w:val="00D43183"/>
    <w:rsid w:val="00D435A1"/>
    <w:rsid w:val="00D44970"/>
    <w:rsid w:val="00D4499C"/>
    <w:rsid w:val="00D44F85"/>
    <w:rsid w:val="00D46BC3"/>
    <w:rsid w:val="00D51FBC"/>
    <w:rsid w:val="00D5214F"/>
    <w:rsid w:val="00D53CB7"/>
    <w:rsid w:val="00D54605"/>
    <w:rsid w:val="00D56AF6"/>
    <w:rsid w:val="00D56DE1"/>
    <w:rsid w:val="00D622BA"/>
    <w:rsid w:val="00D62EE0"/>
    <w:rsid w:val="00D63BFF"/>
    <w:rsid w:val="00D66386"/>
    <w:rsid w:val="00D66CCF"/>
    <w:rsid w:val="00D71B97"/>
    <w:rsid w:val="00D77C6C"/>
    <w:rsid w:val="00D871A7"/>
    <w:rsid w:val="00D907EC"/>
    <w:rsid w:val="00D911DD"/>
    <w:rsid w:val="00D91537"/>
    <w:rsid w:val="00D924BC"/>
    <w:rsid w:val="00D92840"/>
    <w:rsid w:val="00D93758"/>
    <w:rsid w:val="00D944D6"/>
    <w:rsid w:val="00D958CB"/>
    <w:rsid w:val="00D964B6"/>
    <w:rsid w:val="00DA17F5"/>
    <w:rsid w:val="00DA302A"/>
    <w:rsid w:val="00DA7DCB"/>
    <w:rsid w:val="00DB15FC"/>
    <w:rsid w:val="00DB4E24"/>
    <w:rsid w:val="00DB5F70"/>
    <w:rsid w:val="00DB65D2"/>
    <w:rsid w:val="00DB65DA"/>
    <w:rsid w:val="00DC0CEA"/>
    <w:rsid w:val="00DC252E"/>
    <w:rsid w:val="00DC3FB1"/>
    <w:rsid w:val="00DC4BDB"/>
    <w:rsid w:val="00DC5EE9"/>
    <w:rsid w:val="00DD28B0"/>
    <w:rsid w:val="00DD42C9"/>
    <w:rsid w:val="00DD631D"/>
    <w:rsid w:val="00DE04D6"/>
    <w:rsid w:val="00DE308E"/>
    <w:rsid w:val="00DE330A"/>
    <w:rsid w:val="00DE4A60"/>
    <w:rsid w:val="00DE5429"/>
    <w:rsid w:val="00DE77B0"/>
    <w:rsid w:val="00DE7819"/>
    <w:rsid w:val="00DE79D5"/>
    <w:rsid w:val="00DE7D9D"/>
    <w:rsid w:val="00DF1C38"/>
    <w:rsid w:val="00DF3D51"/>
    <w:rsid w:val="00DF73BC"/>
    <w:rsid w:val="00E01C08"/>
    <w:rsid w:val="00E10578"/>
    <w:rsid w:val="00E11279"/>
    <w:rsid w:val="00E11BBA"/>
    <w:rsid w:val="00E12066"/>
    <w:rsid w:val="00E156B8"/>
    <w:rsid w:val="00E159CA"/>
    <w:rsid w:val="00E16719"/>
    <w:rsid w:val="00E22A71"/>
    <w:rsid w:val="00E25607"/>
    <w:rsid w:val="00E264DD"/>
    <w:rsid w:val="00E26542"/>
    <w:rsid w:val="00E313BF"/>
    <w:rsid w:val="00E31436"/>
    <w:rsid w:val="00E31DD6"/>
    <w:rsid w:val="00E329FE"/>
    <w:rsid w:val="00E344E5"/>
    <w:rsid w:val="00E412ED"/>
    <w:rsid w:val="00E43543"/>
    <w:rsid w:val="00E43F2F"/>
    <w:rsid w:val="00E44C86"/>
    <w:rsid w:val="00E46805"/>
    <w:rsid w:val="00E475D8"/>
    <w:rsid w:val="00E47BE0"/>
    <w:rsid w:val="00E53418"/>
    <w:rsid w:val="00E5477B"/>
    <w:rsid w:val="00E548EF"/>
    <w:rsid w:val="00E60203"/>
    <w:rsid w:val="00E6118B"/>
    <w:rsid w:val="00E62BF5"/>
    <w:rsid w:val="00E668E5"/>
    <w:rsid w:val="00E713FB"/>
    <w:rsid w:val="00E72609"/>
    <w:rsid w:val="00E72A2B"/>
    <w:rsid w:val="00E81AE3"/>
    <w:rsid w:val="00E81B4E"/>
    <w:rsid w:val="00E83457"/>
    <w:rsid w:val="00E83A68"/>
    <w:rsid w:val="00E856BF"/>
    <w:rsid w:val="00E92BC3"/>
    <w:rsid w:val="00E92CAD"/>
    <w:rsid w:val="00E93612"/>
    <w:rsid w:val="00E94DB9"/>
    <w:rsid w:val="00E96ED0"/>
    <w:rsid w:val="00E97E06"/>
    <w:rsid w:val="00E97E80"/>
    <w:rsid w:val="00EA23F7"/>
    <w:rsid w:val="00EA5E1D"/>
    <w:rsid w:val="00EA6154"/>
    <w:rsid w:val="00EA77F3"/>
    <w:rsid w:val="00EB7401"/>
    <w:rsid w:val="00EC0ABD"/>
    <w:rsid w:val="00EC0D49"/>
    <w:rsid w:val="00EC1155"/>
    <w:rsid w:val="00EC1744"/>
    <w:rsid w:val="00EC2C09"/>
    <w:rsid w:val="00EC3ED0"/>
    <w:rsid w:val="00EC4435"/>
    <w:rsid w:val="00EC5A66"/>
    <w:rsid w:val="00EC5F2B"/>
    <w:rsid w:val="00EC75AE"/>
    <w:rsid w:val="00ED024D"/>
    <w:rsid w:val="00ED1001"/>
    <w:rsid w:val="00ED20B5"/>
    <w:rsid w:val="00EE37E3"/>
    <w:rsid w:val="00EE449A"/>
    <w:rsid w:val="00EE5E01"/>
    <w:rsid w:val="00EF087D"/>
    <w:rsid w:val="00EF0987"/>
    <w:rsid w:val="00EF591C"/>
    <w:rsid w:val="00EF6673"/>
    <w:rsid w:val="00EF77F2"/>
    <w:rsid w:val="00F039FA"/>
    <w:rsid w:val="00F0477C"/>
    <w:rsid w:val="00F047EC"/>
    <w:rsid w:val="00F05AF8"/>
    <w:rsid w:val="00F10AA8"/>
    <w:rsid w:val="00F12C68"/>
    <w:rsid w:val="00F14E44"/>
    <w:rsid w:val="00F17DA3"/>
    <w:rsid w:val="00F202A5"/>
    <w:rsid w:val="00F22BF9"/>
    <w:rsid w:val="00F244FC"/>
    <w:rsid w:val="00F24B1F"/>
    <w:rsid w:val="00F26762"/>
    <w:rsid w:val="00F27477"/>
    <w:rsid w:val="00F30A5F"/>
    <w:rsid w:val="00F324D3"/>
    <w:rsid w:val="00F349E7"/>
    <w:rsid w:val="00F34F78"/>
    <w:rsid w:val="00F37046"/>
    <w:rsid w:val="00F3786A"/>
    <w:rsid w:val="00F40131"/>
    <w:rsid w:val="00F4086B"/>
    <w:rsid w:val="00F429F1"/>
    <w:rsid w:val="00F437B2"/>
    <w:rsid w:val="00F439A3"/>
    <w:rsid w:val="00F44BDA"/>
    <w:rsid w:val="00F44F52"/>
    <w:rsid w:val="00F5025C"/>
    <w:rsid w:val="00F524F5"/>
    <w:rsid w:val="00F52F80"/>
    <w:rsid w:val="00F5407C"/>
    <w:rsid w:val="00F54DCF"/>
    <w:rsid w:val="00F55D9E"/>
    <w:rsid w:val="00F60C1E"/>
    <w:rsid w:val="00F63D39"/>
    <w:rsid w:val="00F64C52"/>
    <w:rsid w:val="00F65116"/>
    <w:rsid w:val="00F655C5"/>
    <w:rsid w:val="00F6780D"/>
    <w:rsid w:val="00F71913"/>
    <w:rsid w:val="00F719D8"/>
    <w:rsid w:val="00F72809"/>
    <w:rsid w:val="00F72CD8"/>
    <w:rsid w:val="00F73BE8"/>
    <w:rsid w:val="00F75BE9"/>
    <w:rsid w:val="00F75E03"/>
    <w:rsid w:val="00F775C7"/>
    <w:rsid w:val="00F83811"/>
    <w:rsid w:val="00F8444D"/>
    <w:rsid w:val="00F862E0"/>
    <w:rsid w:val="00F90AE0"/>
    <w:rsid w:val="00F90BF4"/>
    <w:rsid w:val="00F93E90"/>
    <w:rsid w:val="00F9449B"/>
    <w:rsid w:val="00F949A2"/>
    <w:rsid w:val="00F95119"/>
    <w:rsid w:val="00FA2DC6"/>
    <w:rsid w:val="00FA39D8"/>
    <w:rsid w:val="00FA57CE"/>
    <w:rsid w:val="00FA633E"/>
    <w:rsid w:val="00FA6DDB"/>
    <w:rsid w:val="00FA7A5F"/>
    <w:rsid w:val="00FB0DBE"/>
    <w:rsid w:val="00FB3038"/>
    <w:rsid w:val="00FB3F0F"/>
    <w:rsid w:val="00FB4C4D"/>
    <w:rsid w:val="00FC0F2F"/>
    <w:rsid w:val="00FC2895"/>
    <w:rsid w:val="00FC4CD0"/>
    <w:rsid w:val="00FD0CF2"/>
    <w:rsid w:val="00FD16FE"/>
    <w:rsid w:val="00FD4849"/>
    <w:rsid w:val="00FD49CC"/>
    <w:rsid w:val="00FD4AA8"/>
    <w:rsid w:val="00FD4FC8"/>
    <w:rsid w:val="00FE0139"/>
    <w:rsid w:val="00FE249C"/>
    <w:rsid w:val="00FE2DF1"/>
    <w:rsid w:val="00FE6F7F"/>
    <w:rsid w:val="00FE71D1"/>
    <w:rsid w:val="00FF181D"/>
    <w:rsid w:val="00FF1A36"/>
    <w:rsid w:val="00FF1B0A"/>
    <w:rsid w:val="00FF2476"/>
    <w:rsid w:val="00FF2E02"/>
    <w:rsid w:val="00FF2F88"/>
    <w:rsid w:val="00FF3E45"/>
    <w:rsid w:val="00FF4AAF"/>
    <w:rsid w:val="00FF6F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62231"/>
  <w15:docId w15:val="{468E7E43-628F-4C7C-B2AC-EA85551EA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428AD"/>
    <w:pPr>
      <w:spacing w:before="100" w:beforeAutospacing="1" w:after="100" w:afterAutospacing="1" w:line="480" w:lineRule="auto"/>
      <w:outlineLvl w:val="0"/>
    </w:pPr>
    <w:rPr>
      <w:rFonts w:ascii="Arial" w:eastAsia="Times New Roman" w:hAnsi="Arial" w:cs="Times New Roman"/>
      <w:b/>
      <w:bCs/>
      <w:kern w:val="36"/>
      <w:sz w:val="24"/>
      <w:szCs w:val="48"/>
      <w:lang w:eastAsia="en-GB"/>
    </w:rPr>
  </w:style>
  <w:style w:type="paragraph" w:styleId="Heading2">
    <w:name w:val="heading 2"/>
    <w:basedOn w:val="Normal"/>
    <w:next w:val="Normal"/>
    <w:link w:val="Heading2Char"/>
    <w:uiPriority w:val="9"/>
    <w:unhideWhenUsed/>
    <w:qFormat/>
    <w:rsid w:val="00114CF3"/>
    <w:pPr>
      <w:keepNext/>
      <w:keepLines/>
      <w:spacing w:before="40" w:after="0" w:line="480" w:lineRule="auto"/>
      <w:outlineLvl w:val="1"/>
    </w:pPr>
    <w:rPr>
      <w:rFonts w:ascii="Arial" w:eastAsiaTheme="majorEastAsia" w:hAnsi="Arial" w:cstheme="majorBidi"/>
      <w:b/>
      <w:sz w:val="24"/>
      <w:szCs w:val="26"/>
    </w:rPr>
  </w:style>
  <w:style w:type="paragraph" w:styleId="Heading3">
    <w:name w:val="heading 3"/>
    <w:basedOn w:val="Normal"/>
    <w:next w:val="Normal"/>
    <w:link w:val="Heading3Char"/>
    <w:uiPriority w:val="9"/>
    <w:semiHidden/>
    <w:unhideWhenUsed/>
    <w:qFormat/>
    <w:rsid w:val="007B657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37C46"/>
    <w:rPr>
      <w:color w:val="0000FF"/>
      <w:u w:val="single"/>
    </w:rPr>
  </w:style>
  <w:style w:type="character" w:customStyle="1" w:styleId="apple-converted-space">
    <w:name w:val="apple-converted-space"/>
    <w:basedOn w:val="DefaultParagraphFont"/>
    <w:rsid w:val="00837C46"/>
  </w:style>
  <w:style w:type="paragraph" w:customStyle="1" w:styleId="Default">
    <w:name w:val="Default"/>
    <w:rsid w:val="000438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DefaultParagraphFont"/>
    <w:rsid w:val="00722171"/>
  </w:style>
  <w:style w:type="character" w:customStyle="1" w:styleId="Heading1Char">
    <w:name w:val="Heading 1 Char"/>
    <w:basedOn w:val="DefaultParagraphFont"/>
    <w:link w:val="Heading1"/>
    <w:uiPriority w:val="9"/>
    <w:rsid w:val="004428AD"/>
    <w:rPr>
      <w:rFonts w:ascii="Arial" w:eastAsia="Times New Roman" w:hAnsi="Arial" w:cs="Times New Roman"/>
      <w:b/>
      <w:bCs/>
      <w:kern w:val="36"/>
      <w:sz w:val="24"/>
      <w:szCs w:val="48"/>
      <w:lang w:eastAsia="en-GB"/>
    </w:rPr>
  </w:style>
  <w:style w:type="paragraph" w:styleId="ListParagraph">
    <w:name w:val="List Paragraph"/>
    <w:basedOn w:val="Normal"/>
    <w:uiPriority w:val="34"/>
    <w:qFormat/>
    <w:rsid w:val="007934B2"/>
    <w:pPr>
      <w:ind w:left="720"/>
      <w:contextualSpacing/>
    </w:pPr>
  </w:style>
  <w:style w:type="character" w:customStyle="1" w:styleId="Heading3Char">
    <w:name w:val="Heading 3 Char"/>
    <w:basedOn w:val="DefaultParagraphFont"/>
    <w:link w:val="Heading3"/>
    <w:uiPriority w:val="9"/>
    <w:semiHidden/>
    <w:rsid w:val="007B657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C42444"/>
    <w:rPr>
      <w:sz w:val="16"/>
      <w:szCs w:val="16"/>
    </w:rPr>
  </w:style>
  <w:style w:type="paragraph" w:styleId="CommentText">
    <w:name w:val="annotation text"/>
    <w:basedOn w:val="Normal"/>
    <w:link w:val="CommentTextChar"/>
    <w:uiPriority w:val="99"/>
    <w:unhideWhenUsed/>
    <w:rsid w:val="00C42444"/>
    <w:pPr>
      <w:spacing w:line="240" w:lineRule="auto"/>
    </w:pPr>
    <w:rPr>
      <w:sz w:val="20"/>
      <w:szCs w:val="20"/>
    </w:rPr>
  </w:style>
  <w:style w:type="character" w:customStyle="1" w:styleId="CommentTextChar">
    <w:name w:val="Comment Text Char"/>
    <w:basedOn w:val="DefaultParagraphFont"/>
    <w:link w:val="CommentText"/>
    <w:uiPriority w:val="99"/>
    <w:rsid w:val="00C42444"/>
    <w:rPr>
      <w:sz w:val="20"/>
      <w:szCs w:val="20"/>
    </w:rPr>
  </w:style>
  <w:style w:type="paragraph" w:styleId="CommentSubject">
    <w:name w:val="annotation subject"/>
    <w:basedOn w:val="CommentText"/>
    <w:next w:val="CommentText"/>
    <w:link w:val="CommentSubjectChar"/>
    <w:uiPriority w:val="99"/>
    <w:semiHidden/>
    <w:unhideWhenUsed/>
    <w:rsid w:val="00C42444"/>
    <w:rPr>
      <w:b/>
      <w:bCs/>
    </w:rPr>
  </w:style>
  <w:style w:type="character" w:customStyle="1" w:styleId="CommentSubjectChar">
    <w:name w:val="Comment Subject Char"/>
    <w:basedOn w:val="CommentTextChar"/>
    <w:link w:val="CommentSubject"/>
    <w:uiPriority w:val="99"/>
    <w:semiHidden/>
    <w:rsid w:val="00C42444"/>
    <w:rPr>
      <w:b/>
      <w:bCs/>
      <w:sz w:val="20"/>
      <w:szCs w:val="20"/>
    </w:rPr>
  </w:style>
  <w:style w:type="paragraph" w:styleId="BalloonText">
    <w:name w:val="Balloon Text"/>
    <w:basedOn w:val="Normal"/>
    <w:link w:val="BalloonTextChar"/>
    <w:uiPriority w:val="99"/>
    <w:semiHidden/>
    <w:unhideWhenUsed/>
    <w:rsid w:val="00C42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444"/>
    <w:rPr>
      <w:rFonts w:ascii="Tahoma" w:hAnsi="Tahoma" w:cs="Tahoma"/>
      <w:sz w:val="16"/>
      <w:szCs w:val="16"/>
    </w:rPr>
  </w:style>
  <w:style w:type="paragraph" w:styleId="NormalWeb">
    <w:name w:val="Normal (Web)"/>
    <w:basedOn w:val="Normal"/>
    <w:uiPriority w:val="99"/>
    <w:semiHidden/>
    <w:unhideWhenUsed/>
    <w:rsid w:val="001E5389"/>
    <w:pPr>
      <w:spacing w:before="100" w:beforeAutospacing="1" w:after="100" w:afterAutospacing="1" w:line="240" w:lineRule="auto"/>
    </w:pPr>
    <w:rPr>
      <w:rFonts w:ascii="Times New Roman" w:eastAsiaTheme="minorEastAsia" w:hAnsi="Times New Roman" w:cs="Times New Roman"/>
      <w:sz w:val="24"/>
      <w:szCs w:val="24"/>
      <w:lang w:val="pt-BR" w:eastAsia="pt-BR"/>
    </w:rPr>
  </w:style>
  <w:style w:type="paragraph" w:styleId="Header">
    <w:name w:val="header"/>
    <w:basedOn w:val="Normal"/>
    <w:link w:val="HeaderChar"/>
    <w:uiPriority w:val="99"/>
    <w:unhideWhenUsed/>
    <w:rsid w:val="00335D64"/>
    <w:pPr>
      <w:tabs>
        <w:tab w:val="center" w:pos="4252"/>
        <w:tab w:val="right" w:pos="8504"/>
      </w:tabs>
      <w:spacing w:after="0" w:line="240" w:lineRule="auto"/>
    </w:pPr>
  </w:style>
  <w:style w:type="character" w:customStyle="1" w:styleId="HeaderChar">
    <w:name w:val="Header Char"/>
    <w:basedOn w:val="DefaultParagraphFont"/>
    <w:link w:val="Header"/>
    <w:uiPriority w:val="99"/>
    <w:rsid w:val="00335D64"/>
  </w:style>
  <w:style w:type="paragraph" w:styleId="Footer">
    <w:name w:val="footer"/>
    <w:basedOn w:val="Normal"/>
    <w:link w:val="FooterChar"/>
    <w:uiPriority w:val="99"/>
    <w:unhideWhenUsed/>
    <w:rsid w:val="00335D64"/>
    <w:pPr>
      <w:tabs>
        <w:tab w:val="center" w:pos="4252"/>
        <w:tab w:val="right" w:pos="8504"/>
      </w:tabs>
      <w:spacing w:after="0" w:line="240" w:lineRule="auto"/>
    </w:pPr>
  </w:style>
  <w:style w:type="character" w:customStyle="1" w:styleId="FooterChar">
    <w:name w:val="Footer Char"/>
    <w:basedOn w:val="DefaultParagraphFont"/>
    <w:link w:val="Footer"/>
    <w:uiPriority w:val="99"/>
    <w:rsid w:val="00335D64"/>
  </w:style>
  <w:style w:type="paragraph" w:customStyle="1" w:styleId="Ttulo1">
    <w:name w:val="Título1"/>
    <w:basedOn w:val="Normal"/>
    <w:rsid w:val="00615C3B"/>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details">
    <w:name w:val="details"/>
    <w:basedOn w:val="Normal"/>
    <w:rsid w:val="00615C3B"/>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character" w:customStyle="1" w:styleId="jrnl">
    <w:name w:val="jrnl"/>
    <w:basedOn w:val="DefaultParagraphFont"/>
    <w:rsid w:val="00615C3B"/>
  </w:style>
  <w:style w:type="paragraph" w:styleId="Bibliography">
    <w:name w:val="Bibliography"/>
    <w:basedOn w:val="Normal"/>
    <w:next w:val="Normal"/>
    <w:uiPriority w:val="37"/>
    <w:unhideWhenUsed/>
    <w:rsid w:val="00615C3B"/>
    <w:pPr>
      <w:tabs>
        <w:tab w:val="left" w:pos="504"/>
      </w:tabs>
      <w:spacing w:after="0" w:line="240" w:lineRule="auto"/>
      <w:ind w:left="504" w:hanging="504"/>
    </w:pPr>
  </w:style>
  <w:style w:type="paragraph" w:customStyle="1" w:styleId="Ttulo2">
    <w:name w:val="Título2"/>
    <w:basedOn w:val="Normal"/>
    <w:rsid w:val="00615C3B"/>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Ttulo3">
    <w:name w:val="Título3"/>
    <w:basedOn w:val="Normal"/>
    <w:rsid w:val="00615C3B"/>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character" w:customStyle="1" w:styleId="lrzxr">
    <w:name w:val="lrzxr"/>
    <w:basedOn w:val="DefaultParagraphFont"/>
    <w:rsid w:val="005E561E"/>
  </w:style>
  <w:style w:type="character" w:styleId="Emphasis">
    <w:name w:val="Emphasis"/>
    <w:basedOn w:val="DefaultParagraphFont"/>
    <w:uiPriority w:val="20"/>
    <w:qFormat/>
    <w:rsid w:val="009357C5"/>
    <w:rPr>
      <w:i/>
      <w:iCs/>
    </w:rPr>
  </w:style>
  <w:style w:type="paragraph" w:styleId="Revision">
    <w:name w:val="Revision"/>
    <w:hidden/>
    <w:uiPriority w:val="99"/>
    <w:semiHidden/>
    <w:rsid w:val="00D54605"/>
    <w:pPr>
      <w:spacing w:after="0" w:line="240" w:lineRule="auto"/>
    </w:pPr>
  </w:style>
  <w:style w:type="paragraph" w:customStyle="1" w:styleId="desc">
    <w:name w:val="desc"/>
    <w:basedOn w:val="Normal"/>
    <w:rsid w:val="00916D0F"/>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Title1">
    <w:name w:val="Title1"/>
    <w:basedOn w:val="Normal"/>
    <w:rsid w:val="00916D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itation-publication-date">
    <w:name w:val="citation-publication-date"/>
    <w:basedOn w:val="DefaultParagraphFont"/>
    <w:rsid w:val="005A695F"/>
  </w:style>
  <w:style w:type="character" w:customStyle="1" w:styleId="doi">
    <w:name w:val="doi"/>
    <w:basedOn w:val="DefaultParagraphFont"/>
    <w:rsid w:val="005A695F"/>
  </w:style>
  <w:style w:type="paragraph" w:styleId="Title">
    <w:name w:val="Title"/>
    <w:basedOn w:val="Normal"/>
    <w:next w:val="Normal"/>
    <w:link w:val="TitleChar"/>
    <w:uiPriority w:val="10"/>
    <w:qFormat/>
    <w:rsid w:val="004428AD"/>
    <w:pPr>
      <w:spacing w:after="0" w:line="480" w:lineRule="auto"/>
      <w:contextualSpacing/>
      <w:jc w:val="center"/>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uiPriority w:val="10"/>
    <w:rsid w:val="004428AD"/>
    <w:rPr>
      <w:rFonts w:ascii="Arial" w:eastAsiaTheme="majorEastAsia" w:hAnsi="Arial" w:cstheme="majorBidi"/>
      <w:b/>
      <w:spacing w:val="-10"/>
      <w:kern w:val="28"/>
      <w:sz w:val="28"/>
      <w:szCs w:val="56"/>
    </w:rPr>
  </w:style>
  <w:style w:type="character" w:customStyle="1" w:styleId="Heading2Char">
    <w:name w:val="Heading 2 Char"/>
    <w:basedOn w:val="DefaultParagraphFont"/>
    <w:link w:val="Heading2"/>
    <w:uiPriority w:val="9"/>
    <w:rsid w:val="00114CF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81">
      <w:bodyDiv w:val="1"/>
      <w:marLeft w:val="0"/>
      <w:marRight w:val="0"/>
      <w:marTop w:val="0"/>
      <w:marBottom w:val="0"/>
      <w:divBdr>
        <w:top w:val="none" w:sz="0" w:space="0" w:color="auto"/>
        <w:left w:val="none" w:sz="0" w:space="0" w:color="auto"/>
        <w:bottom w:val="none" w:sz="0" w:space="0" w:color="auto"/>
        <w:right w:val="none" w:sz="0" w:space="0" w:color="auto"/>
      </w:divBdr>
    </w:div>
    <w:div w:id="213393572">
      <w:bodyDiv w:val="1"/>
      <w:marLeft w:val="0"/>
      <w:marRight w:val="0"/>
      <w:marTop w:val="0"/>
      <w:marBottom w:val="0"/>
      <w:divBdr>
        <w:top w:val="none" w:sz="0" w:space="0" w:color="auto"/>
        <w:left w:val="none" w:sz="0" w:space="0" w:color="auto"/>
        <w:bottom w:val="none" w:sz="0" w:space="0" w:color="auto"/>
        <w:right w:val="none" w:sz="0" w:space="0" w:color="auto"/>
      </w:divBdr>
    </w:div>
    <w:div w:id="335304899">
      <w:bodyDiv w:val="1"/>
      <w:marLeft w:val="0"/>
      <w:marRight w:val="0"/>
      <w:marTop w:val="0"/>
      <w:marBottom w:val="0"/>
      <w:divBdr>
        <w:top w:val="none" w:sz="0" w:space="0" w:color="auto"/>
        <w:left w:val="none" w:sz="0" w:space="0" w:color="auto"/>
        <w:bottom w:val="none" w:sz="0" w:space="0" w:color="auto"/>
        <w:right w:val="none" w:sz="0" w:space="0" w:color="auto"/>
      </w:divBdr>
    </w:div>
    <w:div w:id="484972205">
      <w:bodyDiv w:val="1"/>
      <w:marLeft w:val="0"/>
      <w:marRight w:val="0"/>
      <w:marTop w:val="0"/>
      <w:marBottom w:val="0"/>
      <w:divBdr>
        <w:top w:val="none" w:sz="0" w:space="0" w:color="auto"/>
        <w:left w:val="none" w:sz="0" w:space="0" w:color="auto"/>
        <w:bottom w:val="none" w:sz="0" w:space="0" w:color="auto"/>
        <w:right w:val="none" w:sz="0" w:space="0" w:color="auto"/>
      </w:divBdr>
    </w:div>
    <w:div w:id="534542933">
      <w:bodyDiv w:val="1"/>
      <w:marLeft w:val="0"/>
      <w:marRight w:val="0"/>
      <w:marTop w:val="0"/>
      <w:marBottom w:val="0"/>
      <w:divBdr>
        <w:top w:val="none" w:sz="0" w:space="0" w:color="auto"/>
        <w:left w:val="none" w:sz="0" w:space="0" w:color="auto"/>
        <w:bottom w:val="none" w:sz="0" w:space="0" w:color="auto"/>
        <w:right w:val="none" w:sz="0" w:space="0" w:color="auto"/>
      </w:divBdr>
      <w:divsChild>
        <w:div w:id="61292023">
          <w:marLeft w:val="547"/>
          <w:marRight w:val="0"/>
          <w:marTop w:val="0"/>
          <w:marBottom w:val="0"/>
          <w:divBdr>
            <w:top w:val="none" w:sz="0" w:space="0" w:color="auto"/>
            <w:left w:val="none" w:sz="0" w:space="0" w:color="auto"/>
            <w:bottom w:val="none" w:sz="0" w:space="0" w:color="auto"/>
            <w:right w:val="none" w:sz="0" w:space="0" w:color="auto"/>
          </w:divBdr>
        </w:div>
        <w:div w:id="430785421">
          <w:marLeft w:val="547"/>
          <w:marRight w:val="0"/>
          <w:marTop w:val="0"/>
          <w:marBottom w:val="0"/>
          <w:divBdr>
            <w:top w:val="none" w:sz="0" w:space="0" w:color="auto"/>
            <w:left w:val="none" w:sz="0" w:space="0" w:color="auto"/>
            <w:bottom w:val="none" w:sz="0" w:space="0" w:color="auto"/>
            <w:right w:val="none" w:sz="0" w:space="0" w:color="auto"/>
          </w:divBdr>
        </w:div>
      </w:divsChild>
    </w:div>
    <w:div w:id="593587046">
      <w:bodyDiv w:val="1"/>
      <w:marLeft w:val="0"/>
      <w:marRight w:val="0"/>
      <w:marTop w:val="0"/>
      <w:marBottom w:val="0"/>
      <w:divBdr>
        <w:top w:val="none" w:sz="0" w:space="0" w:color="auto"/>
        <w:left w:val="none" w:sz="0" w:space="0" w:color="auto"/>
        <w:bottom w:val="none" w:sz="0" w:space="0" w:color="auto"/>
        <w:right w:val="none" w:sz="0" w:space="0" w:color="auto"/>
      </w:divBdr>
    </w:div>
    <w:div w:id="642005303">
      <w:bodyDiv w:val="1"/>
      <w:marLeft w:val="0"/>
      <w:marRight w:val="0"/>
      <w:marTop w:val="0"/>
      <w:marBottom w:val="0"/>
      <w:divBdr>
        <w:top w:val="none" w:sz="0" w:space="0" w:color="auto"/>
        <w:left w:val="none" w:sz="0" w:space="0" w:color="auto"/>
        <w:bottom w:val="none" w:sz="0" w:space="0" w:color="auto"/>
        <w:right w:val="none" w:sz="0" w:space="0" w:color="auto"/>
      </w:divBdr>
    </w:div>
    <w:div w:id="682392791">
      <w:bodyDiv w:val="1"/>
      <w:marLeft w:val="0"/>
      <w:marRight w:val="0"/>
      <w:marTop w:val="0"/>
      <w:marBottom w:val="0"/>
      <w:divBdr>
        <w:top w:val="none" w:sz="0" w:space="0" w:color="auto"/>
        <w:left w:val="none" w:sz="0" w:space="0" w:color="auto"/>
        <w:bottom w:val="none" w:sz="0" w:space="0" w:color="auto"/>
        <w:right w:val="none" w:sz="0" w:space="0" w:color="auto"/>
      </w:divBdr>
    </w:div>
    <w:div w:id="684867611">
      <w:bodyDiv w:val="1"/>
      <w:marLeft w:val="0"/>
      <w:marRight w:val="0"/>
      <w:marTop w:val="0"/>
      <w:marBottom w:val="0"/>
      <w:divBdr>
        <w:top w:val="none" w:sz="0" w:space="0" w:color="auto"/>
        <w:left w:val="none" w:sz="0" w:space="0" w:color="auto"/>
        <w:bottom w:val="none" w:sz="0" w:space="0" w:color="auto"/>
        <w:right w:val="none" w:sz="0" w:space="0" w:color="auto"/>
      </w:divBdr>
    </w:div>
    <w:div w:id="748892775">
      <w:bodyDiv w:val="1"/>
      <w:marLeft w:val="0"/>
      <w:marRight w:val="0"/>
      <w:marTop w:val="0"/>
      <w:marBottom w:val="0"/>
      <w:divBdr>
        <w:top w:val="none" w:sz="0" w:space="0" w:color="auto"/>
        <w:left w:val="none" w:sz="0" w:space="0" w:color="auto"/>
        <w:bottom w:val="none" w:sz="0" w:space="0" w:color="auto"/>
        <w:right w:val="none" w:sz="0" w:space="0" w:color="auto"/>
      </w:divBdr>
    </w:div>
    <w:div w:id="812138201">
      <w:bodyDiv w:val="1"/>
      <w:marLeft w:val="0"/>
      <w:marRight w:val="0"/>
      <w:marTop w:val="0"/>
      <w:marBottom w:val="0"/>
      <w:divBdr>
        <w:top w:val="none" w:sz="0" w:space="0" w:color="auto"/>
        <w:left w:val="none" w:sz="0" w:space="0" w:color="auto"/>
        <w:bottom w:val="none" w:sz="0" w:space="0" w:color="auto"/>
        <w:right w:val="none" w:sz="0" w:space="0" w:color="auto"/>
      </w:divBdr>
    </w:div>
    <w:div w:id="977145585">
      <w:bodyDiv w:val="1"/>
      <w:marLeft w:val="0"/>
      <w:marRight w:val="0"/>
      <w:marTop w:val="0"/>
      <w:marBottom w:val="0"/>
      <w:divBdr>
        <w:top w:val="none" w:sz="0" w:space="0" w:color="auto"/>
        <w:left w:val="none" w:sz="0" w:space="0" w:color="auto"/>
        <w:bottom w:val="none" w:sz="0" w:space="0" w:color="auto"/>
        <w:right w:val="none" w:sz="0" w:space="0" w:color="auto"/>
      </w:divBdr>
    </w:div>
    <w:div w:id="1072434842">
      <w:bodyDiv w:val="1"/>
      <w:marLeft w:val="0"/>
      <w:marRight w:val="0"/>
      <w:marTop w:val="0"/>
      <w:marBottom w:val="0"/>
      <w:divBdr>
        <w:top w:val="none" w:sz="0" w:space="0" w:color="auto"/>
        <w:left w:val="none" w:sz="0" w:space="0" w:color="auto"/>
        <w:bottom w:val="none" w:sz="0" w:space="0" w:color="auto"/>
        <w:right w:val="none" w:sz="0" w:space="0" w:color="auto"/>
      </w:divBdr>
      <w:divsChild>
        <w:div w:id="697698446">
          <w:marLeft w:val="0"/>
          <w:marRight w:val="0"/>
          <w:marTop w:val="34"/>
          <w:marBottom w:val="34"/>
          <w:divBdr>
            <w:top w:val="none" w:sz="0" w:space="0" w:color="auto"/>
            <w:left w:val="none" w:sz="0" w:space="0" w:color="auto"/>
            <w:bottom w:val="none" w:sz="0" w:space="0" w:color="auto"/>
            <w:right w:val="none" w:sz="0" w:space="0" w:color="auto"/>
          </w:divBdr>
          <w:divsChild>
            <w:div w:id="773748984">
              <w:marLeft w:val="0"/>
              <w:marRight w:val="0"/>
              <w:marTop w:val="0"/>
              <w:marBottom w:val="0"/>
              <w:divBdr>
                <w:top w:val="none" w:sz="0" w:space="0" w:color="auto"/>
                <w:left w:val="none" w:sz="0" w:space="0" w:color="auto"/>
                <w:bottom w:val="none" w:sz="0" w:space="0" w:color="auto"/>
                <w:right w:val="none" w:sz="0" w:space="0" w:color="auto"/>
              </w:divBdr>
            </w:div>
            <w:div w:id="180480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7929">
      <w:bodyDiv w:val="1"/>
      <w:marLeft w:val="0"/>
      <w:marRight w:val="0"/>
      <w:marTop w:val="0"/>
      <w:marBottom w:val="0"/>
      <w:divBdr>
        <w:top w:val="none" w:sz="0" w:space="0" w:color="auto"/>
        <w:left w:val="none" w:sz="0" w:space="0" w:color="auto"/>
        <w:bottom w:val="none" w:sz="0" w:space="0" w:color="auto"/>
        <w:right w:val="none" w:sz="0" w:space="0" w:color="auto"/>
      </w:divBdr>
    </w:div>
    <w:div w:id="1244293011">
      <w:bodyDiv w:val="1"/>
      <w:marLeft w:val="0"/>
      <w:marRight w:val="0"/>
      <w:marTop w:val="0"/>
      <w:marBottom w:val="0"/>
      <w:divBdr>
        <w:top w:val="none" w:sz="0" w:space="0" w:color="auto"/>
        <w:left w:val="none" w:sz="0" w:space="0" w:color="auto"/>
        <w:bottom w:val="none" w:sz="0" w:space="0" w:color="auto"/>
        <w:right w:val="none" w:sz="0" w:space="0" w:color="auto"/>
      </w:divBdr>
      <w:divsChild>
        <w:div w:id="962421879">
          <w:marLeft w:val="547"/>
          <w:marRight w:val="0"/>
          <w:marTop w:val="0"/>
          <w:marBottom w:val="0"/>
          <w:divBdr>
            <w:top w:val="none" w:sz="0" w:space="0" w:color="auto"/>
            <w:left w:val="none" w:sz="0" w:space="0" w:color="auto"/>
            <w:bottom w:val="none" w:sz="0" w:space="0" w:color="auto"/>
            <w:right w:val="none" w:sz="0" w:space="0" w:color="auto"/>
          </w:divBdr>
        </w:div>
      </w:divsChild>
    </w:div>
    <w:div w:id="1286960709">
      <w:bodyDiv w:val="1"/>
      <w:marLeft w:val="0"/>
      <w:marRight w:val="0"/>
      <w:marTop w:val="0"/>
      <w:marBottom w:val="0"/>
      <w:divBdr>
        <w:top w:val="none" w:sz="0" w:space="0" w:color="auto"/>
        <w:left w:val="none" w:sz="0" w:space="0" w:color="auto"/>
        <w:bottom w:val="none" w:sz="0" w:space="0" w:color="auto"/>
        <w:right w:val="none" w:sz="0" w:space="0" w:color="auto"/>
      </w:divBdr>
    </w:div>
    <w:div w:id="1314677965">
      <w:bodyDiv w:val="1"/>
      <w:marLeft w:val="0"/>
      <w:marRight w:val="0"/>
      <w:marTop w:val="0"/>
      <w:marBottom w:val="0"/>
      <w:divBdr>
        <w:top w:val="none" w:sz="0" w:space="0" w:color="auto"/>
        <w:left w:val="none" w:sz="0" w:space="0" w:color="auto"/>
        <w:bottom w:val="none" w:sz="0" w:space="0" w:color="auto"/>
        <w:right w:val="none" w:sz="0" w:space="0" w:color="auto"/>
      </w:divBdr>
    </w:div>
    <w:div w:id="1396660079">
      <w:bodyDiv w:val="1"/>
      <w:marLeft w:val="0"/>
      <w:marRight w:val="0"/>
      <w:marTop w:val="0"/>
      <w:marBottom w:val="0"/>
      <w:divBdr>
        <w:top w:val="none" w:sz="0" w:space="0" w:color="auto"/>
        <w:left w:val="none" w:sz="0" w:space="0" w:color="auto"/>
        <w:bottom w:val="none" w:sz="0" w:space="0" w:color="auto"/>
        <w:right w:val="none" w:sz="0" w:space="0" w:color="auto"/>
      </w:divBdr>
    </w:div>
    <w:div w:id="1401363803">
      <w:bodyDiv w:val="1"/>
      <w:marLeft w:val="0"/>
      <w:marRight w:val="0"/>
      <w:marTop w:val="0"/>
      <w:marBottom w:val="0"/>
      <w:divBdr>
        <w:top w:val="none" w:sz="0" w:space="0" w:color="auto"/>
        <w:left w:val="none" w:sz="0" w:space="0" w:color="auto"/>
        <w:bottom w:val="none" w:sz="0" w:space="0" w:color="auto"/>
        <w:right w:val="none" w:sz="0" w:space="0" w:color="auto"/>
      </w:divBdr>
      <w:divsChild>
        <w:div w:id="1663659655">
          <w:marLeft w:val="547"/>
          <w:marRight w:val="0"/>
          <w:marTop w:val="0"/>
          <w:marBottom w:val="0"/>
          <w:divBdr>
            <w:top w:val="none" w:sz="0" w:space="0" w:color="auto"/>
            <w:left w:val="none" w:sz="0" w:space="0" w:color="auto"/>
            <w:bottom w:val="none" w:sz="0" w:space="0" w:color="auto"/>
            <w:right w:val="none" w:sz="0" w:space="0" w:color="auto"/>
          </w:divBdr>
        </w:div>
      </w:divsChild>
    </w:div>
    <w:div w:id="1707218302">
      <w:bodyDiv w:val="1"/>
      <w:marLeft w:val="0"/>
      <w:marRight w:val="0"/>
      <w:marTop w:val="0"/>
      <w:marBottom w:val="0"/>
      <w:divBdr>
        <w:top w:val="none" w:sz="0" w:space="0" w:color="auto"/>
        <w:left w:val="none" w:sz="0" w:space="0" w:color="auto"/>
        <w:bottom w:val="none" w:sz="0" w:space="0" w:color="auto"/>
        <w:right w:val="none" w:sz="0" w:space="0" w:color="auto"/>
      </w:divBdr>
      <w:divsChild>
        <w:div w:id="917325515">
          <w:marLeft w:val="547"/>
          <w:marRight w:val="0"/>
          <w:marTop w:val="0"/>
          <w:marBottom w:val="0"/>
          <w:divBdr>
            <w:top w:val="none" w:sz="0" w:space="0" w:color="auto"/>
            <w:left w:val="none" w:sz="0" w:space="0" w:color="auto"/>
            <w:bottom w:val="none" w:sz="0" w:space="0" w:color="auto"/>
            <w:right w:val="none" w:sz="0" w:space="0" w:color="auto"/>
          </w:divBdr>
        </w:div>
      </w:divsChild>
    </w:div>
    <w:div w:id="1707949598">
      <w:bodyDiv w:val="1"/>
      <w:marLeft w:val="0"/>
      <w:marRight w:val="0"/>
      <w:marTop w:val="0"/>
      <w:marBottom w:val="0"/>
      <w:divBdr>
        <w:top w:val="none" w:sz="0" w:space="0" w:color="auto"/>
        <w:left w:val="none" w:sz="0" w:space="0" w:color="auto"/>
        <w:bottom w:val="none" w:sz="0" w:space="0" w:color="auto"/>
        <w:right w:val="none" w:sz="0" w:space="0" w:color="auto"/>
      </w:divBdr>
    </w:div>
    <w:div w:id="1749040546">
      <w:bodyDiv w:val="1"/>
      <w:marLeft w:val="0"/>
      <w:marRight w:val="0"/>
      <w:marTop w:val="0"/>
      <w:marBottom w:val="0"/>
      <w:divBdr>
        <w:top w:val="none" w:sz="0" w:space="0" w:color="auto"/>
        <w:left w:val="none" w:sz="0" w:space="0" w:color="auto"/>
        <w:bottom w:val="none" w:sz="0" w:space="0" w:color="auto"/>
        <w:right w:val="none" w:sz="0" w:space="0" w:color="auto"/>
      </w:divBdr>
    </w:div>
    <w:div w:id="1848057996">
      <w:bodyDiv w:val="1"/>
      <w:marLeft w:val="0"/>
      <w:marRight w:val="0"/>
      <w:marTop w:val="0"/>
      <w:marBottom w:val="0"/>
      <w:divBdr>
        <w:top w:val="none" w:sz="0" w:space="0" w:color="auto"/>
        <w:left w:val="none" w:sz="0" w:space="0" w:color="auto"/>
        <w:bottom w:val="none" w:sz="0" w:space="0" w:color="auto"/>
        <w:right w:val="none" w:sz="0" w:space="0" w:color="auto"/>
      </w:divBdr>
    </w:div>
    <w:div w:id="1990480528">
      <w:bodyDiv w:val="1"/>
      <w:marLeft w:val="0"/>
      <w:marRight w:val="0"/>
      <w:marTop w:val="0"/>
      <w:marBottom w:val="0"/>
      <w:divBdr>
        <w:top w:val="none" w:sz="0" w:space="0" w:color="auto"/>
        <w:left w:val="none" w:sz="0" w:space="0" w:color="auto"/>
        <w:bottom w:val="none" w:sz="0" w:space="0" w:color="auto"/>
        <w:right w:val="none" w:sz="0" w:space="0" w:color="auto"/>
      </w:divBdr>
      <w:divsChild>
        <w:div w:id="725497062">
          <w:marLeft w:val="547"/>
          <w:marRight w:val="0"/>
          <w:marTop w:val="0"/>
          <w:marBottom w:val="0"/>
          <w:divBdr>
            <w:top w:val="none" w:sz="0" w:space="0" w:color="auto"/>
            <w:left w:val="none" w:sz="0" w:space="0" w:color="auto"/>
            <w:bottom w:val="none" w:sz="0" w:space="0" w:color="auto"/>
            <w:right w:val="none" w:sz="0" w:space="0" w:color="auto"/>
          </w:divBdr>
        </w:div>
      </w:divsChild>
    </w:div>
    <w:div w:id="2090809135">
      <w:bodyDiv w:val="1"/>
      <w:marLeft w:val="0"/>
      <w:marRight w:val="0"/>
      <w:marTop w:val="0"/>
      <w:marBottom w:val="0"/>
      <w:divBdr>
        <w:top w:val="none" w:sz="0" w:space="0" w:color="auto"/>
        <w:left w:val="none" w:sz="0" w:space="0" w:color="auto"/>
        <w:bottom w:val="none" w:sz="0" w:space="0" w:color="auto"/>
        <w:right w:val="none" w:sz="0" w:space="0" w:color="auto"/>
      </w:divBdr>
    </w:div>
    <w:div w:id="2095661014">
      <w:bodyDiv w:val="1"/>
      <w:marLeft w:val="0"/>
      <w:marRight w:val="0"/>
      <w:marTop w:val="0"/>
      <w:marBottom w:val="0"/>
      <w:divBdr>
        <w:top w:val="none" w:sz="0" w:space="0" w:color="auto"/>
        <w:left w:val="none" w:sz="0" w:space="0" w:color="auto"/>
        <w:bottom w:val="none" w:sz="0" w:space="0" w:color="auto"/>
        <w:right w:val="none" w:sz="0" w:space="0" w:color="auto"/>
      </w:divBdr>
    </w:div>
    <w:div w:id="21458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ubchem.ncbi.nlm.nih.gov/search/"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holas.Pugh@anglia.ac.uk"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0" ma:contentTypeDescription="Create a new document." ma:contentTypeScope="" ma:versionID="800e734e26a8fb2ba2b7416a595fa3a8">
  <xsd:schema xmlns:xsd="http://www.w3.org/2001/XMLSchema" xmlns:xs="http://www.w3.org/2001/XMLSchema" xmlns:p="http://schemas.microsoft.com/office/2006/metadata/properties" xmlns:ns3="6b494f05-939f-47b7-827f-de1e15f7b078" targetNamespace="http://schemas.microsoft.com/office/2006/metadata/properties" ma:root="true" ma:fieldsID="61a8aa3a4838af4bdf53e71b520dcf3f"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398DE5-9BEF-48CE-932E-E5B332485D8B}">
  <ds:schemaRefs>
    <ds:schemaRef ds:uri="http://schemas.microsoft.com/sharepoint/v3/contenttype/forms"/>
  </ds:schemaRefs>
</ds:datastoreItem>
</file>

<file path=customXml/itemProps2.xml><?xml version="1.0" encoding="utf-8"?>
<ds:datastoreItem xmlns:ds="http://schemas.openxmlformats.org/officeDocument/2006/customXml" ds:itemID="{75281AFF-DFD0-4472-A904-16437E3FFA3A}">
  <ds:schemaRefs>
    <ds:schemaRef ds:uri="http://schemas.openxmlformats.org/officeDocument/2006/bibliography"/>
  </ds:schemaRefs>
</ds:datastoreItem>
</file>

<file path=customXml/itemProps3.xml><?xml version="1.0" encoding="utf-8"?>
<ds:datastoreItem xmlns:ds="http://schemas.openxmlformats.org/officeDocument/2006/customXml" ds:itemID="{0E62F38E-CA02-4734-B9B6-67167999E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9D4A44-5FFF-42F9-A514-87D0F11A95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39</Pages>
  <Words>38353</Words>
  <Characters>228974</Characters>
  <Application>Microsoft Office Word</Application>
  <DocSecurity>0</DocSecurity>
  <Lines>4088</Lines>
  <Paragraphs>1020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Anglia Ruskin University</Company>
  <LinksUpToDate>false</LinksUpToDate>
  <CharactersWithSpaces>266307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Lopes-Pires, Maria</dc:creator>
  <cp:lastModifiedBy>Blanshard, Lisa</cp:lastModifiedBy>
  <cp:revision>12</cp:revision>
  <cp:lastPrinted>2020-01-06T10:13:00Z</cp:lastPrinted>
  <dcterms:created xsi:type="dcterms:W3CDTF">2020-02-28T10:22:00Z</dcterms:created>
  <dcterms:modified xsi:type="dcterms:W3CDTF">2021-06-30T16:19:00Z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zotero-version="5.0.37"&gt;&lt;session id="8ASuAKTZ"/&gt;&lt;style id="http://www.zotero.org/styles/elsevier-vancouver" hasBibliography="1" bibliographyStyleHasBeenSet="1"/&gt;&lt;prefs&gt;&lt;pref name="fieldType" value="Field"/&gt;&lt;pref name="automaticJourn</vt:lpwstr>
  </property>
  <property fmtid="{D5CDD505-2E9C-101B-9397-08002B2CF9AE}" pid="3" name="ZOTERO_PREF_2">
    <vt:lpwstr>alAbbreviations" value="true"/&gt;&lt;pref name="dontAskDelayCitationUpdates" value="true"/&gt;&lt;/prefs&gt;&lt;/data&gt;</vt:lpwstr>
  </property>
  <property fmtid="{D5CDD505-2E9C-101B-9397-08002B2CF9AE}" pid="4" name="ContentTypeId">
    <vt:lpwstr>0x0101002DC940401B443446950E83787B62815D</vt:lpwstr>
  </property>
</Properties>
</file>